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EC846B" w14:textId="7E7D8D01" w:rsidR="00D50D36" w:rsidRPr="001B30DC" w:rsidRDefault="001B30DC" w:rsidP="00D50D36">
      <w:pPr>
        <w:widowControl w:val="0"/>
        <w:spacing w:after="160" w:line="360" w:lineRule="auto"/>
        <w:ind w:right="-7" w:firstLine="567"/>
        <w:jc w:val="right"/>
        <w:rPr>
          <w:rFonts w:ascii="GHEA Grapalat" w:hAnsi="GHEA Grapalat" w:cs="Sylfaen"/>
          <w:i/>
          <w:u w:val="single"/>
          <w:lang w:val="hy-AM"/>
        </w:rPr>
      </w:pPr>
      <w:r>
        <w:rPr>
          <w:rFonts w:ascii="GHEA Grapalat" w:hAnsi="GHEA Grapalat" w:cs="Sylfaen"/>
          <w:i/>
          <w:u w:val="single"/>
          <w:lang w:val="hy-AM"/>
        </w:rPr>
        <w:t xml:space="preserve">   </w:t>
      </w:r>
    </w:p>
    <w:p w14:paraId="31A0F3C9"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5D1FFA40"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760762">
        <w:rPr>
          <w:rFonts w:ascii="GHEA Grapalat" w:hAnsi="GHEA Grapalat"/>
          <w:i w:val="0"/>
          <w:sz w:val="24"/>
          <w:szCs w:val="24"/>
        </w:rPr>
        <w:t>ОТКРЫТЫЙ КОНКУРС</w:t>
      </w:r>
      <w:r w:rsidR="00BA7128">
        <w:rPr>
          <w:rStyle w:val="FootnoteReference"/>
          <w:rFonts w:ascii="GHEA Grapalat" w:hAnsi="GHEA Grapalat"/>
          <w:i w:val="0"/>
          <w:sz w:val="24"/>
          <w:szCs w:val="24"/>
        </w:rPr>
        <w:footnoteReference w:customMarkFollows="1" w:id="1"/>
        <w:t>*</w:t>
      </w:r>
    </w:p>
    <w:p w14:paraId="6E23FD59" w14:textId="0F57D696" w:rsidR="00642EFE" w:rsidRPr="009044F1" w:rsidRDefault="000A49E0" w:rsidP="00B46D58">
      <w:pPr>
        <w:pStyle w:val="BodyTextIndent"/>
        <w:widowControl w:val="0"/>
        <w:spacing w:after="160" w:line="240" w:lineRule="auto"/>
        <w:ind w:firstLine="0"/>
        <w:jc w:val="center"/>
        <w:rPr>
          <w:rFonts w:ascii="GHEA Grapalat" w:hAnsi="GHEA Grapalat"/>
          <w:i w:val="0"/>
          <w:sz w:val="24"/>
          <w:szCs w:val="24"/>
        </w:rPr>
      </w:pPr>
      <w:r w:rsidRPr="000A49E0">
        <w:rPr>
          <w:rFonts w:ascii="GHEA Grapalat" w:hAnsi="GHEA Grapalat"/>
          <w:i w:val="0"/>
          <w:sz w:val="24"/>
          <w:szCs w:val="24"/>
        </w:rPr>
        <w:t>Применением статьи 15, части 6, пункта 2 Закона «О размещении заказов».</w:t>
      </w:r>
    </w:p>
    <w:p w14:paraId="75BB2BD3" w14:textId="4810BAD0" w:rsidR="0091042F" w:rsidRPr="00601797" w:rsidRDefault="00642EFE" w:rsidP="00B46D58">
      <w:pPr>
        <w:pStyle w:val="BodyTextIndent"/>
        <w:widowControl w:val="0"/>
        <w:spacing w:after="160"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 xml:space="preserve"> "</w:t>
      </w:r>
      <w:r w:rsidR="00DE5C90" w:rsidRPr="00DE5C90">
        <w:rPr>
          <w:rFonts w:ascii="GHEA Grapalat" w:hAnsi="GHEA Grapalat"/>
          <w:i w:val="0"/>
          <w:color w:val="FF0000"/>
          <w:sz w:val="24"/>
          <w:szCs w:val="24"/>
        </w:rPr>
        <w:t>01</w:t>
      </w:r>
      <w:r w:rsidR="00232ECA">
        <w:rPr>
          <w:rFonts w:ascii="GHEA Grapalat" w:hAnsi="GHEA Grapalat"/>
          <w:i w:val="0"/>
          <w:color w:val="FF0000"/>
          <w:sz w:val="24"/>
          <w:szCs w:val="24"/>
          <w:lang w:val="hy-AM"/>
        </w:rPr>
        <w:t>.</w:t>
      </w:r>
      <w:r w:rsidR="00DE5C90" w:rsidRPr="00DE5C90">
        <w:rPr>
          <w:rFonts w:ascii="GHEA Grapalat" w:hAnsi="GHEA Grapalat"/>
          <w:i w:val="0"/>
          <w:color w:val="FF0000"/>
          <w:sz w:val="24"/>
          <w:szCs w:val="24"/>
        </w:rPr>
        <w:t>0</w:t>
      </w:r>
      <w:r w:rsidR="0059716A" w:rsidRPr="0059716A">
        <w:rPr>
          <w:rFonts w:ascii="GHEA Grapalat" w:hAnsi="GHEA Grapalat"/>
          <w:i w:val="0"/>
          <w:color w:val="FF0000"/>
          <w:sz w:val="24"/>
          <w:szCs w:val="24"/>
        </w:rPr>
        <w:t>2</w:t>
      </w:r>
      <w:r w:rsidR="0069278C" w:rsidRPr="0069278C">
        <w:rPr>
          <w:rFonts w:ascii="GHEA Grapalat" w:hAnsi="GHEA Grapalat"/>
          <w:i w:val="0"/>
          <w:color w:val="FF0000"/>
          <w:sz w:val="24"/>
          <w:szCs w:val="24"/>
        </w:rPr>
        <w:t>.</w:t>
      </w:r>
      <w:r w:rsidRPr="00601797">
        <w:rPr>
          <w:rFonts w:ascii="GHEA Grapalat" w:hAnsi="GHEA Grapalat"/>
          <w:i w:val="0"/>
          <w:color w:val="FF0000"/>
          <w:sz w:val="24"/>
          <w:szCs w:val="24"/>
        </w:rPr>
        <w:t xml:space="preserve"> 20</w:t>
      </w:r>
      <w:r w:rsidR="00601797" w:rsidRPr="00601797">
        <w:rPr>
          <w:rFonts w:ascii="GHEA Grapalat" w:hAnsi="GHEA Grapalat"/>
          <w:i w:val="0"/>
          <w:color w:val="FF0000"/>
          <w:sz w:val="24"/>
          <w:szCs w:val="24"/>
        </w:rPr>
        <w:t>2</w:t>
      </w:r>
      <w:r w:rsidR="00DE5C90" w:rsidRPr="0093597E">
        <w:rPr>
          <w:rFonts w:ascii="GHEA Grapalat" w:hAnsi="GHEA Grapalat"/>
          <w:i w:val="0"/>
          <w:color w:val="FF0000"/>
          <w:sz w:val="24"/>
          <w:szCs w:val="24"/>
        </w:rPr>
        <w:t>4</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0B471182" w:rsidR="0091042F" w:rsidRPr="009044F1"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E5C90">
        <w:rPr>
          <w:rFonts w:ascii="GHEA Grapalat" w:hAnsi="GHEA Grapalat"/>
          <w:i w:val="0"/>
          <w:sz w:val="24"/>
          <w:szCs w:val="24"/>
        </w:rPr>
        <w:t>EQ-BMAShDzB-24/15</w:t>
      </w:r>
    </w:p>
    <w:p w14:paraId="78B9F6A4" w14:textId="29E64C04" w:rsidR="00642EFE" w:rsidRPr="009044F1" w:rsidRDefault="0023735E" w:rsidP="00B46D58">
      <w:pPr>
        <w:pStyle w:val="BodyTextIndent"/>
        <w:widowControl w:val="0"/>
        <w:spacing w:after="160" w:line="240" w:lineRule="auto"/>
        <w:ind w:firstLine="0"/>
        <w:rPr>
          <w:rFonts w:ascii="GHEA Grapalat" w:hAnsi="GHEA Grapalat"/>
          <w:i w:val="0"/>
          <w:sz w:val="24"/>
          <w:szCs w:val="24"/>
        </w:rPr>
      </w:pPr>
      <w:r w:rsidRPr="0023735E">
        <w:rPr>
          <w:rFonts w:ascii="GHEA Grapalat" w:hAnsi="GHEA Grapalat"/>
          <w:i w:val="0"/>
          <w:sz w:val="24"/>
          <w:szCs w:val="24"/>
        </w:rPr>
        <w:t xml:space="preserve">       </w:t>
      </w:r>
      <w:r w:rsidR="00601797"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760762">
        <w:rPr>
          <w:rFonts w:ascii="GHEA Grapalat" w:hAnsi="GHEA Grapalat"/>
          <w:i w:val="0"/>
          <w:sz w:val="24"/>
          <w:szCs w:val="24"/>
        </w:rPr>
        <w:t>открытый конкурс</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hyperlink r:id="rId8">
        <w:r w:rsidR="00642EFE" w:rsidRPr="009044F1">
          <w:rPr>
            <w:rFonts w:ascii="GHEA Grapalat" w:hAnsi="GHEA Grapalat"/>
            <w:i w:val="0"/>
            <w:sz w:val="24"/>
            <w:szCs w:val="24"/>
          </w:rPr>
          <w:t>www.armeps.am</w:t>
        </w:r>
      </w:hyperlink>
      <w:r w:rsidR="00642EFE" w:rsidRPr="009044F1">
        <w:rPr>
          <w:rFonts w:ascii="GHEA Grapalat" w:hAnsi="GHEA Grapalat"/>
          <w:i w:val="0"/>
          <w:sz w:val="24"/>
          <w:szCs w:val="24"/>
        </w:rPr>
        <w:t>).</w:t>
      </w:r>
    </w:p>
    <w:p w14:paraId="1137FB60" w14:textId="77777777"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14:paraId="2BB346DA" w14:textId="291CEC04" w:rsidR="00341A74" w:rsidRPr="003A1EBB" w:rsidRDefault="00DE5C90" w:rsidP="00B46D58">
      <w:pPr>
        <w:pStyle w:val="BodyTextIndent"/>
        <w:widowControl w:val="0"/>
        <w:spacing w:line="240" w:lineRule="auto"/>
        <w:ind w:firstLine="0"/>
        <w:rPr>
          <w:rFonts w:ascii="GHEA Grapalat" w:hAnsi="GHEA Grapalat"/>
          <w:i w:val="0"/>
          <w:sz w:val="24"/>
          <w:szCs w:val="24"/>
        </w:rPr>
      </w:pPr>
      <w:r>
        <w:rPr>
          <w:rFonts w:ascii="GHEA Grapalat" w:eastAsia="MS Mincho" w:hAnsi="GHEA Grapalat"/>
          <w:b/>
          <w:szCs w:val="18"/>
          <w:lang w:eastAsia="ja-JP"/>
        </w:rPr>
        <w:t>Монтажные работы мусороуборочных устройств на реке Раздан в Ереване</w:t>
      </w:r>
      <w:r w:rsidR="00782D60">
        <w:rPr>
          <w:rFonts w:ascii="GHEA Grapalat" w:hAnsi="GHEA Grapalat"/>
          <w:i w:val="0"/>
          <w:sz w:val="24"/>
          <w:szCs w:val="24"/>
        </w:rPr>
        <w:t>(далее — договор).</w:t>
      </w:r>
    </w:p>
    <w:p w14:paraId="1D6FB85B" w14:textId="77777777" w:rsidR="00357D48" w:rsidRPr="009044F1" w:rsidRDefault="00A20B69" w:rsidP="00601797">
      <w:pPr>
        <w:pStyle w:val="BodyTextIndent"/>
        <w:widowControl w:val="0"/>
        <w:spacing w:after="160"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34925D93" w:rsidR="005939DE" w:rsidRPr="00C07F24"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hyperlink r:id="rId9">
        <w:r w:rsidRPr="009044F1">
          <w:rPr>
            <w:rFonts w:ascii="GHEA Grapalat" w:hAnsi="GHEA Grapalat"/>
            <w:i w:val="0"/>
            <w:sz w:val="24"/>
            <w:szCs w:val="24"/>
          </w:rPr>
          <w:t>www.armeps.am</w:t>
        </w:r>
      </w:hyperlink>
      <w:r w:rsidR="002166CE">
        <w:rPr>
          <w:rFonts w:ascii="GHEA Grapalat" w:hAnsi="GHEA Grapalat"/>
          <w:i w:val="0"/>
          <w:sz w:val="24"/>
          <w:szCs w:val="24"/>
        </w:rPr>
        <w:t xml:space="preserve">), </w:t>
      </w:r>
      <w:r w:rsidR="00601797">
        <w:rPr>
          <w:rFonts w:ascii="GHEA Grapalat" w:hAnsi="GHEA Grapalat"/>
        </w:rPr>
        <w:t xml:space="preserve">до </w:t>
      </w:r>
      <w:r w:rsidR="00601797" w:rsidRPr="00601797">
        <w:rPr>
          <w:rFonts w:ascii="GHEA Grapalat" w:hAnsi="GHEA Grapalat"/>
          <w:b/>
          <w:i w:val="0"/>
          <w:iCs/>
          <w:lang w:val="hy-AM"/>
        </w:rPr>
        <w:t xml:space="preserve">10:00 </w:t>
      </w:r>
      <w:r w:rsidR="00601797" w:rsidRPr="00167460">
        <w:rPr>
          <w:rFonts w:ascii="GHEA Grapalat" w:hAnsi="GHEA Grapalat"/>
          <w:b/>
          <w:i w:val="0"/>
          <w:iCs/>
          <w:highlight w:val="yellow"/>
          <w:lang w:val="hy-AM"/>
        </w:rPr>
        <w:t xml:space="preserve">часов </w:t>
      </w:r>
      <w:r w:rsidR="00DE5C90" w:rsidRPr="00DE5C90">
        <w:rPr>
          <w:rFonts w:ascii="GHEA Grapalat" w:hAnsi="GHEA Grapalat"/>
          <w:b/>
          <w:i w:val="0"/>
          <w:iCs/>
          <w:highlight w:val="yellow"/>
        </w:rPr>
        <w:t>04.03</w:t>
      </w:r>
      <w:r w:rsidR="004F477C" w:rsidRPr="00167460">
        <w:rPr>
          <w:rFonts w:ascii="GHEA Grapalat" w:hAnsi="GHEA Grapalat"/>
          <w:b/>
          <w:i w:val="0"/>
          <w:iCs/>
          <w:highlight w:val="yellow"/>
          <w:lang w:val="hy-AM"/>
        </w:rPr>
        <w:t>.202</w:t>
      </w:r>
      <w:r w:rsidR="0059716A" w:rsidRPr="0059716A">
        <w:rPr>
          <w:rFonts w:ascii="GHEA Grapalat" w:hAnsi="GHEA Grapalat"/>
          <w:b/>
          <w:i w:val="0"/>
          <w:iCs/>
        </w:rPr>
        <w:t>4</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5F364244" w:rsidR="004E2FC6" w:rsidRPr="001B32D9" w:rsidRDefault="0060526C"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Вскрытие заявок будет проводиться в электронной форме, посредством системы электронных закупок Armeps, в </w:t>
      </w:r>
      <w:r w:rsidR="00601797" w:rsidRPr="00601797">
        <w:rPr>
          <w:rFonts w:ascii="GHEA Grapalat" w:hAnsi="GHEA Grapalat"/>
          <w:b/>
          <w:i w:val="0"/>
          <w:iCs/>
          <w:lang w:val="hy-AM"/>
        </w:rPr>
        <w:t>10:00 часов</w:t>
      </w:r>
      <w:r w:rsidR="00DE5C90" w:rsidRPr="00DE5C90">
        <w:rPr>
          <w:rFonts w:ascii="GHEA Grapalat" w:hAnsi="GHEA Grapalat"/>
          <w:b/>
          <w:i w:val="0"/>
          <w:iCs/>
        </w:rPr>
        <w:t xml:space="preserve"> 04.03.</w:t>
      </w:r>
      <w:r w:rsidR="004F477C" w:rsidRPr="00167460">
        <w:rPr>
          <w:rFonts w:ascii="GHEA Grapalat" w:hAnsi="GHEA Grapalat"/>
          <w:b/>
          <w:i w:val="0"/>
          <w:iCs/>
          <w:highlight w:val="yellow"/>
          <w:lang w:val="hy-AM"/>
        </w:rPr>
        <w:t>202</w:t>
      </w:r>
      <w:r w:rsidR="0059716A" w:rsidRPr="0059716A">
        <w:rPr>
          <w:rFonts w:ascii="GHEA Grapalat" w:hAnsi="GHEA Grapalat"/>
          <w:b/>
          <w:i w:val="0"/>
          <w:iCs/>
          <w:highlight w:val="yellow"/>
        </w:rPr>
        <w:t>4</w:t>
      </w:r>
      <w:r w:rsidR="00601797" w:rsidRPr="00167460">
        <w:rPr>
          <w:rFonts w:ascii="GHEA Grapalat" w:hAnsi="GHEA Grapalat"/>
          <w:b/>
          <w:i w:val="0"/>
          <w:iCs/>
          <w:highlight w:val="yellow"/>
        </w:rPr>
        <w:t xml:space="preserve"> </w:t>
      </w:r>
      <w:r w:rsidRPr="00167460">
        <w:rPr>
          <w:rFonts w:ascii="GHEA Grapalat" w:hAnsi="GHEA Grapalat"/>
          <w:i w:val="0"/>
          <w:sz w:val="24"/>
          <w:szCs w:val="24"/>
          <w:highlight w:val="yellow"/>
        </w:rPr>
        <w:t>со</w:t>
      </w:r>
      <w:r w:rsidRPr="009044F1">
        <w:rPr>
          <w:rFonts w:ascii="GHEA Grapalat" w:hAnsi="GHEA Grapalat"/>
          <w:i w:val="0"/>
          <w:sz w:val="24"/>
          <w:szCs w:val="24"/>
        </w:rPr>
        <w:t xml:space="preserve">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B46D58">
      <w:pPr>
        <w:pStyle w:val="BodyTextIndent"/>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6E7AF9">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5A093557" w14:textId="77777777" w:rsidR="00167460" w:rsidRDefault="00167460" w:rsidP="00167460">
      <w:pPr>
        <w:pStyle w:val="BodyTextIndent"/>
        <w:widowControl w:val="0"/>
        <w:spacing w:after="160"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2E502E1D" w14:textId="6A655507" w:rsidR="00167460" w:rsidRPr="000C01E7" w:rsidRDefault="00167460" w:rsidP="00167460">
      <w:pPr>
        <w:pStyle w:val="FootnoteText"/>
        <w:tabs>
          <w:tab w:val="left" w:pos="1350"/>
        </w:tabs>
        <w:jc w:val="both"/>
        <w:rPr>
          <w:rFonts w:ascii="GHEA Grapalat" w:hAnsi="GHEA Grapalat"/>
          <w:sz w:val="24"/>
          <w:szCs w:val="24"/>
        </w:rPr>
      </w:pPr>
      <w:r>
        <w:rPr>
          <w:rFonts w:ascii="GHEA Grapalat" w:hAnsi="GHEA Grapalat"/>
          <w:sz w:val="24"/>
          <w:szCs w:val="24"/>
        </w:rPr>
        <w:t>Телефон` 011514</w:t>
      </w:r>
      <w:r>
        <w:rPr>
          <w:rFonts w:ascii="GHEA Grapalat" w:hAnsi="GHEA Grapalat"/>
          <w:sz w:val="24"/>
          <w:szCs w:val="24"/>
          <w:lang w:val="hy-AM"/>
        </w:rPr>
        <w:t xml:space="preserve"> </w:t>
      </w:r>
      <w:r w:rsidR="004D056B" w:rsidRPr="003A4E97">
        <w:rPr>
          <w:rFonts w:ascii="GHEA Grapalat" w:hAnsi="GHEA Grapalat"/>
          <w:sz w:val="24"/>
          <w:szCs w:val="24"/>
        </w:rPr>
        <w:t>37</w:t>
      </w:r>
      <w:r w:rsidR="0059716A" w:rsidRPr="000C01E7">
        <w:rPr>
          <w:rFonts w:ascii="GHEA Grapalat" w:hAnsi="GHEA Grapalat"/>
          <w:sz w:val="24"/>
          <w:szCs w:val="24"/>
        </w:rPr>
        <w:t>3</w:t>
      </w:r>
    </w:p>
    <w:p w14:paraId="449A56B4" w14:textId="77777777" w:rsidR="0059716A" w:rsidRPr="007D7CDD" w:rsidRDefault="00167460" w:rsidP="0059716A">
      <w:pPr>
        <w:pStyle w:val="BodyTextIndent"/>
        <w:spacing w:line="240" w:lineRule="auto"/>
        <w:rPr>
          <w:rFonts w:ascii="GHEA Grapalat" w:hAnsi="GHEA Grapalat"/>
          <w:b/>
          <w:i w:val="0"/>
          <w:lang w:val="af-ZA"/>
        </w:rPr>
      </w:pPr>
      <w:r>
        <w:rPr>
          <w:rFonts w:ascii="GHEA Grapalat" w:hAnsi="GHEA Grapalat"/>
          <w:i w:val="0"/>
          <w:sz w:val="24"/>
          <w:szCs w:val="24"/>
        </w:rPr>
        <w:t xml:space="preserve">Электронная почта </w:t>
      </w:r>
      <w:r w:rsidR="0059716A">
        <w:rPr>
          <w:rFonts w:ascii="GHEA Grapalat" w:hAnsi="GHEA Grapalat"/>
          <w:b/>
          <w:lang w:val="af-ZA"/>
        </w:rPr>
        <w:t>gor.muradyan @yerevan.am։</w:t>
      </w:r>
      <w:r w:rsidR="0059716A" w:rsidRPr="007D7CDD">
        <w:rPr>
          <w:rFonts w:ascii="GHEA Grapalat" w:hAnsi="GHEA Grapalat"/>
          <w:b/>
          <w:i w:val="0"/>
          <w:lang w:val="af-ZA"/>
        </w:rPr>
        <w:t xml:space="preserve"> ։</w:t>
      </w:r>
    </w:p>
    <w:p w14:paraId="5A32B047" w14:textId="040537DB" w:rsidR="00167460" w:rsidRDefault="00167460" w:rsidP="00167460">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06BCFCFD" w14:textId="200DA0B0"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DE5C90">
        <w:rPr>
          <w:rFonts w:ascii="GHEA Grapalat" w:hAnsi="GHEA Grapalat"/>
          <w:i/>
        </w:rPr>
        <w:t>EQ-BMAShDzB-24/15</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DE5C90" w:rsidRPr="00DE5C90">
        <w:rPr>
          <w:rFonts w:ascii="GHEA Grapalat" w:hAnsi="GHEA Grapalat"/>
          <w:i/>
          <w:color w:val="FF0000"/>
        </w:rPr>
        <w:t>01.</w:t>
      </w:r>
      <w:r w:rsidR="00DE5C90" w:rsidRPr="0093597E">
        <w:rPr>
          <w:rFonts w:ascii="GHEA Grapalat" w:hAnsi="GHEA Grapalat"/>
          <w:i/>
          <w:color w:val="FF0000"/>
        </w:rPr>
        <w:t>02</w:t>
      </w:r>
      <w:r w:rsidR="000C01E7" w:rsidRPr="000C01E7">
        <w:rPr>
          <w:rFonts w:ascii="GHEA Grapalat" w:hAnsi="GHEA Grapalat"/>
          <w:i/>
          <w:color w:val="FF0000"/>
        </w:rPr>
        <w:t>.</w:t>
      </w:r>
      <w:r w:rsidR="00096865" w:rsidRPr="006E7AF9">
        <w:rPr>
          <w:rFonts w:ascii="GHEA Grapalat" w:hAnsi="GHEA Grapalat"/>
          <w:i/>
          <w:color w:val="FF0000"/>
        </w:rPr>
        <w:t>20</w:t>
      </w:r>
      <w:r w:rsidR="006E7AF9" w:rsidRPr="006E7AF9">
        <w:rPr>
          <w:rFonts w:ascii="GHEA Grapalat" w:hAnsi="GHEA Grapalat"/>
          <w:i/>
          <w:color w:val="FF0000"/>
        </w:rPr>
        <w:t>2</w:t>
      </w:r>
      <w:r w:rsidR="00DE5C90" w:rsidRPr="0093597E">
        <w:rPr>
          <w:rFonts w:ascii="GHEA Grapalat" w:hAnsi="GHEA Grapalat"/>
          <w:i/>
          <w:color w:val="FF0000"/>
        </w:rPr>
        <w:t>4</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B46D58">
      <w:pPr>
        <w:pStyle w:val="BodyText"/>
        <w:widowControl w:val="0"/>
        <w:spacing w:after="160"/>
        <w:ind w:right="-7" w:firstLine="567"/>
        <w:jc w:val="center"/>
        <w:rPr>
          <w:rFonts w:ascii="GHEA Grapalat" w:hAnsi="GHEA Grapalat"/>
        </w:rPr>
      </w:pPr>
    </w:p>
    <w:p w14:paraId="552921E7" w14:textId="77777777" w:rsidR="00096865" w:rsidRPr="003A1EBB" w:rsidRDefault="00096865" w:rsidP="00B46D58">
      <w:pPr>
        <w:pStyle w:val="BodyText"/>
        <w:widowControl w:val="0"/>
        <w:spacing w:after="160"/>
        <w:ind w:right="-7" w:firstLine="567"/>
        <w:jc w:val="center"/>
        <w:rPr>
          <w:rFonts w:ascii="GHEA Grapalat" w:hAnsi="GHEA Grapalat"/>
        </w:rPr>
      </w:pPr>
    </w:p>
    <w:p w14:paraId="26067788" w14:textId="77777777" w:rsidR="000763E5" w:rsidRDefault="000763E5" w:rsidP="00B46D58">
      <w:pPr>
        <w:pStyle w:val="BodyText"/>
        <w:widowControl w:val="0"/>
        <w:spacing w:after="160"/>
        <w:ind w:right="-7" w:firstLine="567"/>
        <w:jc w:val="center"/>
        <w:rPr>
          <w:rFonts w:ascii="GHEA Grapalat" w:hAnsi="GHEA Grapalat"/>
        </w:rPr>
      </w:pPr>
    </w:p>
    <w:p w14:paraId="337790E9" w14:textId="77777777" w:rsidR="00CA3533" w:rsidRDefault="00CA3533" w:rsidP="00B46D58">
      <w:pPr>
        <w:pStyle w:val="BodyText"/>
        <w:widowControl w:val="0"/>
        <w:spacing w:after="160"/>
        <w:ind w:right="-7" w:firstLine="567"/>
        <w:jc w:val="center"/>
        <w:rPr>
          <w:rFonts w:ascii="GHEA Grapalat" w:hAnsi="GHEA Grapalat"/>
        </w:rPr>
      </w:pPr>
    </w:p>
    <w:p w14:paraId="0CFF184F" w14:textId="77777777" w:rsidR="00CA3533" w:rsidRPr="003A1EBB" w:rsidRDefault="00CA3533" w:rsidP="00B46D58">
      <w:pPr>
        <w:pStyle w:val="BodyText"/>
        <w:widowControl w:val="0"/>
        <w:spacing w:after="160"/>
        <w:ind w:right="-7" w:firstLine="567"/>
        <w:jc w:val="center"/>
        <w:rPr>
          <w:rFonts w:ascii="GHEA Grapalat" w:hAnsi="GHEA Grapalat"/>
        </w:rPr>
      </w:pPr>
    </w:p>
    <w:p w14:paraId="4C04C126" w14:textId="64572A1A" w:rsidR="00096865" w:rsidRPr="003A1EBB" w:rsidRDefault="00033ED4" w:rsidP="00B46D58">
      <w:pPr>
        <w:pStyle w:val="BodyText"/>
        <w:widowControl w:val="0"/>
        <w:spacing w:after="16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B46D58">
      <w:pPr>
        <w:pStyle w:val="BodyText"/>
        <w:widowControl w:val="0"/>
        <w:spacing w:after="160"/>
        <w:ind w:right="-7" w:firstLine="567"/>
        <w:jc w:val="center"/>
        <w:rPr>
          <w:rFonts w:ascii="GHEA Grapalat" w:hAnsi="GHEA Grapalat"/>
        </w:rPr>
      </w:pPr>
    </w:p>
    <w:p w14:paraId="6312CFBB" w14:textId="77777777" w:rsidR="000763E5" w:rsidRPr="003A1EBB" w:rsidRDefault="000763E5" w:rsidP="00B46D58">
      <w:pPr>
        <w:pStyle w:val="BodyText"/>
        <w:widowControl w:val="0"/>
        <w:spacing w:after="160"/>
        <w:ind w:right="-7" w:firstLine="567"/>
        <w:jc w:val="center"/>
        <w:rPr>
          <w:rFonts w:ascii="GHEA Grapalat" w:hAnsi="GHEA Grapalat"/>
        </w:rPr>
      </w:pPr>
    </w:p>
    <w:p w14:paraId="63B83025"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42C39D7A"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56BCC1F6" w14:textId="221577E8" w:rsidR="00033ED4" w:rsidRDefault="002B32D6" w:rsidP="00033ED4">
      <w:pPr>
        <w:pStyle w:val="BodyText"/>
        <w:widowControl w:val="0"/>
        <w:spacing w:after="160"/>
        <w:ind w:right="-7"/>
        <w:jc w:val="center"/>
        <w:rPr>
          <w:rFonts w:ascii="GHEA Grapalat" w:hAnsi="GHEA Grapalat"/>
        </w:rPr>
      </w:pPr>
      <w:r w:rsidRPr="009044F1">
        <w:rPr>
          <w:rFonts w:ascii="GHEA Grapalat" w:hAnsi="GHEA Grapalat"/>
        </w:rPr>
        <w:t xml:space="preserve">НА </w:t>
      </w:r>
      <w:r w:rsidR="00760762">
        <w:rPr>
          <w:rFonts w:ascii="GHEA Grapalat" w:hAnsi="GHEA Grapalat"/>
        </w:rPr>
        <w:t>ОТКРЫТЫЙ КОНКУРС</w:t>
      </w:r>
      <w:r w:rsidRPr="009044F1">
        <w:rPr>
          <w:rFonts w:ascii="GHEA Grapalat" w:hAnsi="GHEA Grapalat"/>
        </w:rPr>
        <w:t xml:space="preserve">, </w:t>
      </w:r>
      <w:r w:rsidR="00033ED4">
        <w:rPr>
          <w:rFonts w:ascii="GHEA Grapalat" w:hAnsi="GHEA Grapalat"/>
        </w:rPr>
        <w:t>ОБЪЯВЛЕННЫЙ С ЦЕЛЬЮ ПРИОБРЕТЕНИЯ</w:t>
      </w:r>
      <w:r w:rsidR="00CA3533" w:rsidRPr="00CA3533">
        <w:rPr>
          <w:rFonts w:ascii="GHEA Grapalat" w:hAnsi="GHEA Grapalat"/>
        </w:rPr>
        <w:t xml:space="preserve"> </w:t>
      </w:r>
      <w:r w:rsidR="00DE5C90">
        <w:rPr>
          <w:rFonts w:ascii="GHEA Grapalat" w:hAnsi="GHEA Grapalat"/>
        </w:rPr>
        <w:t>Монтажные работы мусороуборочных устройств на реке Раздан в Ереване</w:t>
      </w:r>
      <w:r w:rsidR="00167460" w:rsidRPr="00167460">
        <w:rPr>
          <w:rFonts w:ascii="GHEA Grapalat" w:eastAsia="MS Mincho" w:hAnsi="GHEA Grapalat"/>
          <w:b/>
          <w:szCs w:val="18"/>
          <w:lang w:eastAsia="ja-JP"/>
        </w:rPr>
        <w:t xml:space="preserve"> </w:t>
      </w:r>
      <w:r w:rsidR="00033ED4">
        <w:rPr>
          <w:rFonts w:ascii="GHEA Grapalat" w:hAnsi="GHEA Grapalat"/>
        </w:rPr>
        <w:t xml:space="preserve"> ДЛЯ НУЖД </w:t>
      </w:r>
      <w:r w:rsidR="00033ED4">
        <w:rPr>
          <w:rFonts w:ascii="GHEA Grapalat" w:hAnsi="GHEA Grapalat" w:cs="Sylfaen"/>
          <w:b/>
        </w:rPr>
        <w:t>МЭРИЯ Г.ЕРЕВАНА</w:t>
      </w:r>
    </w:p>
    <w:p w14:paraId="657D18F3" w14:textId="2269D508" w:rsidR="00096865" w:rsidRPr="009044F1" w:rsidRDefault="00096865" w:rsidP="00B46D58">
      <w:pPr>
        <w:pStyle w:val="BodyText"/>
        <w:widowControl w:val="0"/>
        <w:spacing w:after="160"/>
        <w:ind w:right="-7"/>
        <w:jc w:val="center"/>
        <w:rPr>
          <w:rFonts w:ascii="GHEA Grapalat" w:hAnsi="GHEA Grapalat"/>
        </w:rPr>
      </w:pPr>
    </w:p>
    <w:p w14:paraId="0B3314FF" w14:textId="77777777" w:rsidR="00CE0D95" w:rsidRPr="009044F1" w:rsidRDefault="00CE0D95" w:rsidP="00B46D58">
      <w:pPr>
        <w:pStyle w:val="BodyText"/>
        <w:widowControl w:val="0"/>
        <w:spacing w:after="160"/>
        <w:ind w:right="-7" w:firstLine="567"/>
        <w:jc w:val="center"/>
        <w:rPr>
          <w:rFonts w:ascii="GHEA Grapalat" w:hAnsi="GHEA Grapalat"/>
        </w:rPr>
      </w:pPr>
    </w:p>
    <w:p w14:paraId="41B931A2" w14:textId="77777777" w:rsidR="00CE0D95" w:rsidRPr="009044F1" w:rsidRDefault="00CE0D95" w:rsidP="00B46D58">
      <w:pPr>
        <w:pStyle w:val="BodyText"/>
        <w:widowControl w:val="0"/>
        <w:spacing w:after="160"/>
        <w:ind w:right="-7" w:firstLine="567"/>
        <w:jc w:val="center"/>
        <w:rPr>
          <w:rFonts w:ascii="GHEA Grapalat" w:hAnsi="GHEA Grapalat"/>
        </w:rPr>
      </w:pPr>
    </w:p>
    <w:p w14:paraId="78B1FA20" w14:textId="77777777" w:rsidR="000763E5" w:rsidRDefault="000763E5" w:rsidP="00B46D58">
      <w:pPr>
        <w:rPr>
          <w:rFonts w:ascii="GHEA Grapalat" w:hAnsi="GHEA Grapalat"/>
        </w:rPr>
      </w:pPr>
      <w:r>
        <w:rPr>
          <w:rFonts w:ascii="GHEA Grapalat" w:hAnsi="GHEA Grapalat"/>
        </w:rPr>
        <w:br w:type="page"/>
      </w:r>
    </w:p>
    <w:p w14:paraId="5ED59B81" w14:textId="77777777"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B46D58">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B46D58">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B46D58">
      <w:pPr>
        <w:widowControl w:val="0"/>
        <w:spacing w:after="160"/>
        <w:ind w:firstLine="567"/>
        <w:jc w:val="both"/>
        <w:rPr>
          <w:rFonts w:ascii="GHEA Grapalat" w:hAnsi="GHEA Grapalat"/>
          <w:i/>
          <w:lang w:val="hy-AM"/>
        </w:rPr>
      </w:pPr>
    </w:p>
    <w:p w14:paraId="36406057" w14:textId="77777777" w:rsidR="00615B35" w:rsidRPr="009044F1" w:rsidRDefault="0046586E" w:rsidP="00B46D58">
      <w:pPr>
        <w:widowControl w:val="0"/>
        <w:spacing w:after="16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B46D58">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10"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B46D58">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11" w:history="1">
        <w:r w:rsidRPr="00506832">
          <w:rPr>
            <w:rStyle w:val="Hyperlink"/>
            <w:rFonts w:ascii="Sylfaen" w:hAnsi="Sylfaen"/>
            <w:lang w:val="hy-AM"/>
          </w:rPr>
          <w:t>http://gnumner.am/hy/page/ughecuycner_dzernarkner</w:t>
        </w:r>
      </w:hyperlink>
    </w:p>
    <w:p w14:paraId="54449B2E" w14:textId="77777777" w:rsidR="00233B5F" w:rsidRPr="00572A57" w:rsidRDefault="00884204" w:rsidP="00B46D58">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2C3B05">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B46D58">
      <w:pPr>
        <w:jc w:val="both"/>
        <w:rPr>
          <w:rFonts w:ascii="GHEA Grapalat" w:hAnsi="GHEA Grapalat"/>
          <w:i/>
        </w:rPr>
      </w:pPr>
    </w:p>
    <w:p w14:paraId="09B97B9A" w14:textId="77777777" w:rsidR="00984BDB" w:rsidRPr="009044F1" w:rsidRDefault="00984BDB" w:rsidP="00B46D58">
      <w:pPr>
        <w:widowControl w:val="0"/>
        <w:spacing w:after="160"/>
        <w:ind w:firstLine="567"/>
        <w:jc w:val="both"/>
        <w:rPr>
          <w:rFonts w:ascii="GHEA Grapalat" w:hAnsi="GHEA Grapalat"/>
          <w:i/>
        </w:rPr>
      </w:pPr>
    </w:p>
    <w:p w14:paraId="2BC78628" w14:textId="77777777"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B46D58">
      <w:pPr>
        <w:widowControl w:val="0"/>
        <w:spacing w:after="160"/>
        <w:ind w:firstLine="567"/>
        <w:jc w:val="center"/>
        <w:rPr>
          <w:rFonts w:ascii="GHEA Grapalat" w:hAnsi="GHEA Grapalat"/>
          <w:i/>
        </w:rPr>
      </w:pPr>
    </w:p>
    <w:p w14:paraId="56EFF140" w14:textId="6D377D98" w:rsidR="00033ED4" w:rsidRDefault="00DE5C90" w:rsidP="00033ED4">
      <w:pPr>
        <w:widowControl w:val="0"/>
        <w:rPr>
          <w:rFonts w:ascii="GHEA Grapalat" w:hAnsi="GHEA Grapalat"/>
          <w:sz w:val="20"/>
          <w:szCs w:val="20"/>
        </w:rPr>
      </w:pPr>
      <w:r>
        <w:rPr>
          <w:rFonts w:ascii="GHEA Grapalat" w:hAnsi="GHEA Grapalat"/>
        </w:rPr>
        <w:t>Монтажные работы мусороуборочных устройств на реке Раздан в Ереване</w:t>
      </w:r>
      <w:r w:rsidR="00CA3533" w:rsidRPr="00167460">
        <w:rPr>
          <w:rFonts w:ascii="GHEA Grapalat" w:eastAsia="MS Mincho" w:hAnsi="GHEA Grapalat"/>
          <w:b/>
          <w:szCs w:val="18"/>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r w:rsidR="00033ED4">
        <w:rPr>
          <w:rFonts w:ascii="GHEA Grapalat" w:hAnsi="GHEA Grapalat"/>
        </w:rPr>
        <w:t xml:space="preserve"> </w:t>
      </w:r>
    </w:p>
    <w:p w14:paraId="2D46C958" w14:textId="77777777" w:rsidR="00160AE4" w:rsidRPr="003A1EBB" w:rsidRDefault="00160AE4" w:rsidP="00B46D58">
      <w:pPr>
        <w:widowControl w:val="0"/>
        <w:spacing w:after="160"/>
        <w:ind w:firstLine="567"/>
        <w:jc w:val="center"/>
        <w:rPr>
          <w:rFonts w:ascii="GHEA Grapalat" w:hAnsi="GHEA Grapalat"/>
        </w:rPr>
      </w:pPr>
    </w:p>
    <w:p w14:paraId="0FA6F93B" w14:textId="28C15187"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60762">
        <w:rPr>
          <w:rFonts w:ascii="GHEA Grapalat" w:hAnsi="GHEA Grapalat"/>
          <w:b/>
        </w:rPr>
        <w:t>ОТКРЫТЫЙ КОНКУРС</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B46D58">
      <w:pPr>
        <w:widowControl w:val="0"/>
        <w:spacing w:after="160"/>
        <w:jc w:val="center"/>
        <w:rPr>
          <w:rFonts w:ascii="GHEA Grapalat" w:hAnsi="GHEA Grapalat" w:cs="Sylfaen"/>
          <w:b/>
        </w:rPr>
      </w:pPr>
    </w:p>
    <w:p w14:paraId="7E27DFE3"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B46D58">
      <w:pPr>
        <w:widowControl w:val="0"/>
        <w:spacing w:after="160"/>
        <w:jc w:val="center"/>
        <w:rPr>
          <w:rFonts w:ascii="GHEA Grapalat" w:hAnsi="GHEA Grapalat"/>
        </w:rPr>
      </w:pPr>
    </w:p>
    <w:p w14:paraId="531A646C"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476E8E7"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B46D58">
      <w:pPr>
        <w:widowControl w:val="0"/>
        <w:spacing w:after="160"/>
        <w:jc w:val="center"/>
        <w:rPr>
          <w:rFonts w:ascii="GHEA Grapalat" w:hAnsi="GHEA Grapalat"/>
          <w:b/>
        </w:rPr>
      </w:pPr>
    </w:p>
    <w:p w14:paraId="0F510C48" w14:textId="77777777" w:rsidR="00520F57" w:rsidRDefault="00520F57" w:rsidP="00B46D58">
      <w:pPr>
        <w:widowControl w:val="0"/>
        <w:spacing w:after="160"/>
        <w:jc w:val="center"/>
        <w:rPr>
          <w:rFonts w:ascii="GHEA Grapalat" w:hAnsi="GHEA Grapalat"/>
          <w:b/>
        </w:rPr>
      </w:pPr>
    </w:p>
    <w:p w14:paraId="3350CDDF"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B46D58">
      <w:pPr>
        <w:widowControl w:val="0"/>
        <w:spacing w:after="160"/>
        <w:jc w:val="center"/>
        <w:rPr>
          <w:rFonts w:ascii="GHEA Grapalat" w:hAnsi="GHEA Grapalat"/>
          <w:b/>
        </w:rPr>
      </w:pPr>
    </w:p>
    <w:p w14:paraId="39AB163C" w14:textId="06A6ADF1"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60762">
        <w:rPr>
          <w:rFonts w:ascii="GHEA Grapalat" w:hAnsi="GHEA Grapalat"/>
          <w:b/>
        </w:rPr>
        <w:t>ОТКРЫТЫЙ КОНКУРС</w:t>
      </w:r>
    </w:p>
    <w:p w14:paraId="7380DBED" w14:textId="77777777" w:rsidR="00520F57" w:rsidRPr="008842CE" w:rsidRDefault="00520F57" w:rsidP="00B46D58">
      <w:pPr>
        <w:widowControl w:val="0"/>
        <w:spacing w:after="160"/>
        <w:jc w:val="center"/>
        <w:rPr>
          <w:rFonts w:ascii="GHEA Grapalat" w:hAnsi="GHEA Grapalat"/>
          <w:b/>
        </w:rPr>
      </w:pPr>
    </w:p>
    <w:p w14:paraId="31821506"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0D01D090"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pPr>
        <w:rPr>
          <w:rFonts w:ascii="GHEA Grapalat" w:hAnsi="GHEA Grapalat"/>
          <w:spacing w:val="-6"/>
        </w:rPr>
      </w:pPr>
      <w:r>
        <w:rPr>
          <w:rFonts w:ascii="GHEA Grapalat" w:hAnsi="GHEA Grapalat"/>
          <w:spacing w:val="-6"/>
        </w:rPr>
        <w:br w:type="page"/>
      </w:r>
    </w:p>
    <w:p w14:paraId="48760574" w14:textId="1939ECCC"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w:t>
      </w:r>
      <w:r w:rsidR="00760762">
        <w:rPr>
          <w:rFonts w:ascii="GHEA Grapalat" w:hAnsi="GHEA Grapalat"/>
          <w:spacing w:val="-6"/>
        </w:rPr>
        <w:t>открытый конкурс</w:t>
      </w:r>
      <w:r w:rsidR="00096865" w:rsidRPr="006D2DF7">
        <w:rPr>
          <w:rFonts w:ascii="GHEA Grapalat" w:hAnsi="GHEA Grapalat"/>
          <w:spacing w:val="-6"/>
        </w:rPr>
        <w:t xml:space="preserve">, проводимом под кодом </w:t>
      </w:r>
      <w:r w:rsidR="00DE5C90">
        <w:rPr>
          <w:rFonts w:ascii="GHEA Grapalat" w:hAnsi="GHEA Grapalat"/>
          <w:spacing w:val="-6"/>
        </w:rPr>
        <w:t>EQ-BMAShDzB-24/15</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B46D58">
      <w:pPr>
        <w:pStyle w:val="BodyTextIndent2"/>
        <w:widowControl w:val="0"/>
        <w:spacing w:after="160"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390AD58" w14:textId="77777777" w:rsidR="0059716A" w:rsidRDefault="006D240F" w:rsidP="0059716A">
      <w:pPr>
        <w:pStyle w:val="BodyTextIndent"/>
        <w:spacing w:line="240" w:lineRule="auto"/>
        <w:rPr>
          <w:rFonts w:ascii="GHEA Grapalat" w:hAnsi="GHEA Grapalat"/>
          <w:b/>
          <w:i w:val="0"/>
          <w:lang w:val="af-ZA"/>
        </w:rPr>
      </w:pPr>
      <w:r w:rsidRPr="009044F1">
        <w:rPr>
          <w:rFonts w:ascii="GHEA Grapalat" w:hAnsi="GHEA Grapalat"/>
          <w:sz w:val="24"/>
          <w:szCs w:val="24"/>
        </w:rPr>
        <w:t xml:space="preserve">Адрес электронной почты секретаря оценочной комиссии </w:t>
      </w:r>
      <w:r w:rsidR="0059716A">
        <w:rPr>
          <w:rFonts w:ascii="GHEA Grapalat" w:hAnsi="GHEA Grapalat"/>
          <w:b/>
          <w:lang w:val="af-ZA"/>
        </w:rPr>
        <w:t>gor.muradyan @yerevan.am։</w:t>
      </w:r>
      <w:r w:rsidR="0059716A" w:rsidRPr="007D7CDD">
        <w:rPr>
          <w:rFonts w:ascii="GHEA Grapalat" w:hAnsi="GHEA Grapalat"/>
          <w:b/>
          <w:i w:val="0"/>
          <w:lang w:val="af-ZA"/>
        </w:rPr>
        <w:t xml:space="preserve"> ։</w:t>
      </w:r>
    </w:p>
    <w:p w14:paraId="7056E667" w14:textId="77777777" w:rsidR="0059716A" w:rsidRDefault="0059716A" w:rsidP="0059716A">
      <w:pPr>
        <w:pStyle w:val="BodyTextIndent"/>
        <w:spacing w:line="240" w:lineRule="auto"/>
        <w:rPr>
          <w:rFonts w:ascii="GHEA Grapalat" w:hAnsi="GHEA Grapalat"/>
          <w:b/>
          <w:i w:val="0"/>
          <w:lang w:val="af-ZA"/>
        </w:rPr>
      </w:pPr>
    </w:p>
    <w:p w14:paraId="50D1EAAA" w14:textId="77777777" w:rsidR="0059716A" w:rsidRDefault="0059716A" w:rsidP="0059716A">
      <w:pPr>
        <w:pStyle w:val="BodyTextIndent"/>
        <w:spacing w:line="240" w:lineRule="auto"/>
        <w:rPr>
          <w:rFonts w:ascii="GHEA Grapalat" w:hAnsi="GHEA Grapalat"/>
          <w:b/>
          <w:i w:val="0"/>
          <w:lang w:val="af-ZA"/>
        </w:rPr>
      </w:pPr>
    </w:p>
    <w:p w14:paraId="20244F4E" w14:textId="77777777" w:rsidR="0059716A" w:rsidRDefault="0059716A" w:rsidP="0059716A">
      <w:pPr>
        <w:pStyle w:val="BodyTextIndent"/>
        <w:spacing w:line="240" w:lineRule="auto"/>
        <w:rPr>
          <w:rFonts w:ascii="GHEA Grapalat" w:hAnsi="GHEA Grapalat"/>
          <w:b/>
          <w:i w:val="0"/>
          <w:lang w:val="af-ZA"/>
        </w:rPr>
      </w:pPr>
    </w:p>
    <w:p w14:paraId="2C032B1E" w14:textId="77777777" w:rsidR="0059716A" w:rsidRDefault="0059716A" w:rsidP="0059716A">
      <w:pPr>
        <w:pStyle w:val="BodyTextIndent"/>
        <w:spacing w:line="240" w:lineRule="auto"/>
        <w:rPr>
          <w:rFonts w:ascii="GHEA Grapalat" w:hAnsi="GHEA Grapalat"/>
          <w:b/>
          <w:i w:val="0"/>
          <w:lang w:val="af-ZA"/>
        </w:rPr>
      </w:pPr>
    </w:p>
    <w:p w14:paraId="1099F831" w14:textId="77777777" w:rsidR="0059716A" w:rsidRDefault="0059716A" w:rsidP="0059716A">
      <w:pPr>
        <w:pStyle w:val="BodyTextIndent"/>
        <w:spacing w:line="240" w:lineRule="auto"/>
        <w:rPr>
          <w:rFonts w:ascii="GHEA Grapalat" w:hAnsi="GHEA Grapalat"/>
          <w:b/>
          <w:i w:val="0"/>
          <w:lang w:val="af-ZA"/>
        </w:rPr>
      </w:pPr>
    </w:p>
    <w:p w14:paraId="7DD31E8D" w14:textId="77777777" w:rsidR="0059716A" w:rsidRDefault="0059716A" w:rsidP="0059716A">
      <w:pPr>
        <w:pStyle w:val="BodyTextIndent"/>
        <w:spacing w:line="240" w:lineRule="auto"/>
        <w:rPr>
          <w:rFonts w:ascii="GHEA Grapalat" w:hAnsi="GHEA Grapalat"/>
          <w:b/>
          <w:i w:val="0"/>
          <w:lang w:val="af-ZA"/>
        </w:rPr>
      </w:pPr>
    </w:p>
    <w:p w14:paraId="2748149D" w14:textId="77777777" w:rsidR="0059716A" w:rsidRDefault="0059716A" w:rsidP="0059716A">
      <w:pPr>
        <w:pStyle w:val="BodyTextIndent"/>
        <w:spacing w:line="240" w:lineRule="auto"/>
        <w:rPr>
          <w:rFonts w:ascii="GHEA Grapalat" w:hAnsi="GHEA Grapalat"/>
          <w:b/>
          <w:i w:val="0"/>
          <w:lang w:val="af-ZA"/>
        </w:rPr>
      </w:pPr>
    </w:p>
    <w:p w14:paraId="134B9B96" w14:textId="77777777" w:rsidR="0059716A" w:rsidRDefault="0059716A" w:rsidP="0059716A">
      <w:pPr>
        <w:pStyle w:val="BodyTextIndent"/>
        <w:spacing w:line="240" w:lineRule="auto"/>
        <w:rPr>
          <w:rFonts w:ascii="GHEA Grapalat" w:hAnsi="GHEA Grapalat"/>
          <w:b/>
          <w:i w:val="0"/>
          <w:lang w:val="af-ZA"/>
        </w:rPr>
      </w:pPr>
    </w:p>
    <w:p w14:paraId="569C8715" w14:textId="77777777" w:rsidR="0059716A" w:rsidRDefault="0059716A" w:rsidP="0059716A">
      <w:pPr>
        <w:pStyle w:val="BodyTextIndent"/>
        <w:spacing w:line="240" w:lineRule="auto"/>
        <w:rPr>
          <w:rFonts w:ascii="GHEA Grapalat" w:hAnsi="GHEA Grapalat"/>
          <w:b/>
          <w:i w:val="0"/>
          <w:lang w:val="af-ZA"/>
        </w:rPr>
      </w:pPr>
    </w:p>
    <w:p w14:paraId="4DF7164E" w14:textId="77777777" w:rsidR="0059716A" w:rsidRDefault="0059716A" w:rsidP="0059716A">
      <w:pPr>
        <w:pStyle w:val="BodyTextIndent"/>
        <w:spacing w:line="240" w:lineRule="auto"/>
        <w:rPr>
          <w:rFonts w:ascii="GHEA Grapalat" w:hAnsi="GHEA Grapalat"/>
          <w:b/>
          <w:i w:val="0"/>
          <w:lang w:val="af-ZA"/>
        </w:rPr>
      </w:pPr>
    </w:p>
    <w:p w14:paraId="2683B7D2" w14:textId="77777777" w:rsidR="0059716A" w:rsidRDefault="0059716A" w:rsidP="0059716A">
      <w:pPr>
        <w:pStyle w:val="BodyTextIndent"/>
        <w:spacing w:line="240" w:lineRule="auto"/>
        <w:rPr>
          <w:rFonts w:ascii="GHEA Grapalat" w:hAnsi="GHEA Grapalat"/>
          <w:b/>
          <w:i w:val="0"/>
          <w:lang w:val="af-ZA"/>
        </w:rPr>
      </w:pPr>
    </w:p>
    <w:p w14:paraId="262FAFFC" w14:textId="77777777" w:rsidR="0059716A" w:rsidRDefault="0059716A" w:rsidP="0059716A">
      <w:pPr>
        <w:pStyle w:val="BodyTextIndent"/>
        <w:spacing w:line="240" w:lineRule="auto"/>
        <w:rPr>
          <w:rFonts w:ascii="GHEA Grapalat" w:hAnsi="GHEA Grapalat"/>
          <w:b/>
          <w:i w:val="0"/>
          <w:lang w:val="af-ZA"/>
        </w:rPr>
      </w:pPr>
    </w:p>
    <w:p w14:paraId="0E7F0EF9" w14:textId="77777777" w:rsidR="0059716A" w:rsidRDefault="0059716A" w:rsidP="0059716A">
      <w:pPr>
        <w:pStyle w:val="BodyTextIndent"/>
        <w:spacing w:line="240" w:lineRule="auto"/>
        <w:rPr>
          <w:rFonts w:ascii="GHEA Grapalat" w:hAnsi="GHEA Grapalat"/>
          <w:b/>
          <w:i w:val="0"/>
          <w:lang w:val="af-ZA"/>
        </w:rPr>
      </w:pPr>
    </w:p>
    <w:p w14:paraId="3B6E1151" w14:textId="77777777" w:rsidR="0059716A" w:rsidRDefault="0059716A" w:rsidP="0059716A">
      <w:pPr>
        <w:pStyle w:val="BodyTextIndent"/>
        <w:spacing w:line="240" w:lineRule="auto"/>
        <w:rPr>
          <w:rFonts w:ascii="GHEA Grapalat" w:hAnsi="GHEA Grapalat"/>
          <w:b/>
          <w:i w:val="0"/>
          <w:lang w:val="af-ZA"/>
        </w:rPr>
      </w:pPr>
    </w:p>
    <w:p w14:paraId="1B1F9AD6" w14:textId="77777777" w:rsidR="0059716A" w:rsidRPr="007D7CDD" w:rsidRDefault="0059716A" w:rsidP="0059716A">
      <w:pPr>
        <w:pStyle w:val="BodyTextIndent"/>
        <w:spacing w:line="240" w:lineRule="auto"/>
        <w:rPr>
          <w:rFonts w:ascii="GHEA Grapalat" w:hAnsi="GHEA Grapalat"/>
          <w:b/>
          <w:i w:val="0"/>
          <w:lang w:val="af-ZA"/>
        </w:rPr>
      </w:pPr>
    </w:p>
    <w:p w14:paraId="77F484EA" w14:textId="2BD98A05" w:rsidR="00096865" w:rsidRPr="009044F1" w:rsidRDefault="00F5653D" w:rsidP="0059716A">
      <w:pPr>
        <w:pStyle w:val="BodyTextIndent"/>
        <w:spacing w:line="240" w:lineRule="auto"/>
        <w:ind w:firstLine="0"/>
        <w:jc w:val="center"/>
        <w:rPr>
          <w:rFonts w:ascii="GHEA Grapalat" w:hAnsi="GHEA Grapalat"/>
        </w:rPr>
      </w:pPr>
      <w:r w:rsidRPr="009044F1">
        <w:rPr>
          <w:rFonts w:ascii="GHEA Grapalat" w:hAnsi="GHEA Grapalat"/>
        </w:rPr>
        <w:t>ЧАСТЬ I</w:t>
      </w:r>
    </w:p>
    <w:p w14:paraId="7A9BF386" w14:textId="77777777" w:rsidR="00096865" w:rsidRPr="009044F1" w:rsidRDefault="00096865" w:rsidP="00B46D58">
      <w:pPr>
        <w:pStyle w:val="Heading3"/>
        <w:keepNext w:val="0"/>
        <w:widowControl w:val="0"/>
        <w:spacing w:after="160" w:line="240" w:lineRule="auto"/>
        <w:rPr>
          <w:rFonts w:ascii="GHEA Grapalat" w:hAnsi="GHEA Grapalat"/>
          <w:sz w:val="24"/>
          <w:szCs w:val="24"/>
        </w:rPr>
      </w:pPr>
    </w:p>
    <w:p w14:paraId="4BDA58E2"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D1F636B"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Pr>
          <w:rFonts w:ascii="GHEA Grapalat" w:hAnsi="GHEA Grapalat"/>
        </w:rPr>
        <w:t xml:space="preserve">Предметом закупки является </w:t>
      </w:r>
      <w:r w:rsidR="009C751A" w:rsidRPr="00CA3533">
        <w:rPr>
          <w:rFonts w:ascii="GHEA Grapalat" w:eastAsia="MS Mincho" w:hAnsi="GHEA Grapalat"/>
          <w:b/>
          <w:szCs w:val="18"/>
          <w:lang w:eastAsia="ja-JP"/>
        </w:rPr>
        <w:t>приобретение</w:t>
      </w:r>
      <w:r w:rsidR="00CA3533" w:rsidRPr="00CA3533">
        <w:rPr>
          <w:rFonts w:ascii="GHEA Grapalat" w:eastAsia="MS Mincho" w:hAnsi="GHEA Grapalat"/>
          <w:b/>
          <w:szCs w:val="18"/>
          <w:lang w:eastAsia="ja-JP"/>
        </w:rPr>
        <w:t xml:space="preserve"> </w:t>
      </w:r>
      <w:r w:rsidR="00DE5C90">
        <w:rPr>
          <w:rFonts w:ascii="GHEA Grapalat" w:eastAsia="MS Mincho" w:hAnsi="GHEA Grapalat"/>
          <w:b/>
          <w:szCs w:val="18"/>
          <w:lang w:eastAsia="ja-JP"/>
        </w:rPr>
        <w:t>Монтажные работы мусороуборочных устройств на реке Раздан в Ереване</w:t>
      </w:r>
      <w:r w:rsidR="006D240F" w:rsidRPr="00CA3533">
        <w:rPr>
          <w:rFonts w:ascii="GHEA Grapalat" w:eastAsia="MS Mincho" w:hAnsi="GHEA Grapalat"/>
          <w:b/>
          <w:szCs w:val="18"/>
          <w:lang w:eastAsia="ja-JP"/>
        </w:rPr>
        <w:t xml:space="preserve"> </w:t>
      </w:r>
      <w:r w:rsidR="006D240F" w:rsidRPr="006D240F">
        <w:rPr>
          <w:rFonts w:ascii="GHEA Grapalat" w:hAnsi="GHEA Grapalat"/>
          <w:b/>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Pr>
          <w:rFonts w:ascii="GHEA Grapalat" w:hAnsi="GHEA Grapalat"/>
        </w:rPr>
        <w:t>МЭРИИ Г.ЕРЕВАНА</w:t>
      </w:r>
      <w:r w:rsidRPr="009044F1">
        <w:rPr>
          <w:rFonts w:ascii="GHEA Grapalat" w:hAnsi="GHEA Grapalat"/>
          <w:i w:val="0"/>
          <w:sz w:val="24"/>
          <w:szCs w:val="24"/>
        </w:rPr>
        <w:t>, которые сгруппированы в лоты "</w:t>
      </w:r>
      <w:r w:rsidR="009C751A" w:rsidRPr="009C751A">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6F6C8A">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6F6C8A">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03B076E7" w:rsidR="00216275" w:rsidRPr="00216275" w:rsidRDefault="00B51BBB" w:rsidP="00644FC6">
            <w:pPr>
              <w:pStyle w:val="BodyTextIndent2"/>
              <w:widowControl w:val="0"/>
              <w:spacing w:after="120" w:line="240" w:lineRule="auto"/>
              <w:ind w:firstLine="0"/>
              <w:jc w:val="center"/>
              <w:rPr>
                <w:rFonts w:ascii="GHEA Grapalat" w:hAnsi="GHEA Grapalat"/>
                <w:b/>
                <w:sz w:val="24"/>
                <w:szCs w:val="24"/>
              </w:rPr>
            </w:pPr>
            <w:r>
              <w:rPr>
                <w:rFonts w:ascii="GHEA Grapalat" w:hAnsi="GHEA Grapalat"/>
                <w:b/>
                <w:i/>
              </w:rPr>
              <w:t>Цена  закупки</w:t>
            </w:r>
          </w:p>
        </w:tc>
        <w:tc>
          <w:tcPr>
            <w:tcW w:w="6175" w:type="dxa"/>
            <w:vMerge/>
            <w:vAlign w:val="center"/>
          </w:tcPr>
          <w:p w14:paraId="58D9101F" w14:textId="77777777" w:rsidR="00216275" w:rsidRPr="009044F1" w:rsidRDefault="00216275" w:rsidP="00B46D58">
            <w:pPr>
              <w:pStyle w:val="BodyTextIndent2"/>
              <w:widowControl w:val="0"/>
              <w:spacing w:after="120" w:line="240" w:lineRule="auto"/>
              <w:ind w:firstLine="0"/>
              <w:rPr>
                <w:rFonts w:ascii="GHEA Grapalat" w:hAnsi="GHEA Grapalat"/>
                <w:sz w:val="24"/>
                <w:szCs w:val="24"/>
                <w:u w:val="single"/>
              </w:rPr>
            </w:pPr>
          </w:p>
        </w:tc>
      </w:tr>
      <w:tr w:rsidR="009E0E87" w:rsidRPr="009044F1" w14:paraId="37753846" w14:textId="77777777" w:rsidTr="00216275">
        <w:trPr>
          <w:jc w:val="center"/>
        </w:trPr>
        <w:tc>
          <w:tcPr>
            <w:tcW w:w="1331" w:type="dxa"/>
            <w:vAlign w:val="center"/>
          </w:tcPr>
          <w:p w14:paraId="7C190EE6" w14:textId="77777777" w:rsidR="009E0E87" w:rsidRPr="009044F1" w:rsidRDefault="009E0E87"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1C4B6DF4" w:rsidR="009E0E87" w:rsidRPr="006D240F" w:rsidRDefault="0059716A" w:rsidP="0023735E">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b/>
                <w:bCs/>
                <w:lang w:val="hy-AM"/>
              </w:rPr>
              <w:t>22082286</w:t>
            </w:r>
          </w:p>
        </w:tc>
        <w:tc>
          <w:tcPr>
            <w:tcW w:w="6175" w:type="dxa"/>
            <w:vAlign w:val="center"/>
          </w:tcPr>
          <w:p w14:paraId="67DD7F9A" w14:textId="454CC885" w:rsidR="009E0E87" w:rsidRPr="009C751A" w:rsidRDefault="00DE5C90" w:rsidP="00B46D58">
            <w:pPr>
              <w:pStyle w:val="BodyTextIndent2"/>
              <w:widowControl w:val="0"/>
              <w:spacing w:after="120" w:line="240" w:lineRule="auto"/>
              <w:ind w:firstLine="0"/>
              <w:rPr>
                <w:rFonts w:ascii="GHEA Grapalat" w:hAnsi="GHEA Grapalat"/>
                <w:sz w:val="24"/>
                <w:szCs w:val="24"/>
                <w:vertAlign w:val="subscript"/>
              </w:rPr>
            </w:pPr>
            <w:r>
              <w:rPr>
                <w:rFonts w:ascii="GHEA Grapalat" w:eastAsia="MS Mincho" w:hAnsi="GHEA Grapalat"/>
                <w:b/>
                <w:szCs w:val="18"/>
                <w:lang w:eastAsia="ja-JP"/>
              </w:rPr>
              <w:t>Монтажные работы мусороуборочных устройств на реке Раздан в Ереване</w:t>
            </w:r>
          </w:p>
        </w:tc>
      </w:tr>
    </w:tbl>
    <w:p w14:paraId="36AF8C1F" w14:textId="77777777" w:rsidR="00096865"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39D4624C" w14:textId="77777777" w:rsidR="00B65D83" w:rsidRPr="009044F1" w:rsidRDefault="00B65D83" w:rsidP="00B46D58">
      <w:pPr>
        <w:pStyle w:val="BodyTextIndent2"/>
        <w:widowControl w:val="0"/>
        <w:spacing w:after="160" w:line="240" w:lineRule="auto"/>
        <w:ind w:firstLine="567"/>
        <w:rPr>
          <w:rFonts w:ascii="GHEA Grapalat" w:hAnsi="GHEA Grapalat"/>
          <w:sz w:val="24"/>
          <w:szCs w:val="24"/>
        </w:rPr>
      </w:pPr>
    </w:p>
    <w:p w14:paraId="77A39A49" w14:textId="77777777"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B46D58">
      <w:pPr>
        <w:widowControl w:val="0"/>
        <w:tabs>
          <w:tab w:val="left" w:pos="1134"/>
        </w:tabs>
        <w:spacing w:after="160"/>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B46D58">
      <w:pPr>
        <w:widowControl w:val="0"/>
        <w:tabs>
          <w:tab w:val="left" w:pos="1134"/>
        </w:tabs>
        <w:spacing w:after="160"/>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741D79">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rsidP="00741D79">
      <w:pPr>
        <w:pStyle w:val="ListParagraph"/>
        <w:widowControl w:val="0"/>
        <w:numPr>
          <w:ilvl w:val="0"/>
          <w:numId w:val="34"/>
        </w:numPr>
        <w:tabs>
          <w:tab w:val="left" w:pos="1134"/>
        </w:tabs>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rsidP="00741D79">
      <w:pPr>
        <w:pStyle w:val="ListParagraph"/>
        <w:widowControl w:val="0"/>
        <w:numPr>
          <w:ilvl w:val="0"/>
          <w:numId w:val="34"/>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81060F">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8C56FA">
      <w:pPr>
        <w:widowControl w:val="0"/>
        <w:tabs>
          <w:tab w:val="left" w:pos="1134"/>
        </w:tabs>
        <w:spacing w:after="160"/>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w:t>
      </w:r>
      <w:r w:rsidR="00D019A4" w:rsidRPr="00AC3C74">
        <w:rPr>
          <w:rFonts w:ascii="GHEA Grapalat" w:hAnsi="GHEA Grapalat"/>
        </w:rPr>
        <w:lastRenderedPageBreak/>
        <w:t>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B46D58">
      <w:pPr>
        <w:widowControl w:val="0"/>
        <w:spacing w:after="160"/>
        <w:jc w:val="center"/>
        <w:rPr>
          <w:rFonts w:ascii="GHEA Grapalat" w:hAnsi="GHEA Grapalat"/>
          <w:b/>
        </w:rPr>
      </w:pPr>
    </w:p>
    <w:p w14:paraId="52515570" w14:textId="77777777" w:rsidR="00813CE0" w:rsidRPr="00572A5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14:paraId="19BA2E03" w14:textId="77777777" w:rsidR="00B051BE" w:rsidRPr="009044F1" w:rsidRDefault="00B051BE" w:rsidP="00B46D58">
      <w:pPr>
        <w:widowControl w:val="0"/>
        <w:spacing w:after="160"/>
        <w:jc w:val="center"/>
        <w:rPr>
          <w:rFonts w:ascii="GHEA Grapalat" w:hAnsi="GHEA Grapalat"/>
          <w:b/>
        </w:rPr>
      </w:pPr>
    </w:p>
    <w:p w14:paraId="1683E855"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D74C40B"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7006D112"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760762">
        <w:rPr>
          <w:rFonts w:ascii="GHEA Grapalat" w:hAnsi="GHEA Grapalat"/>
          <w:sz w:val="24"/>
          <w:szCs w:val="24"/>
        </w:rPr>
        <w:t>открытый конкурс</w:t>
      </w:r>
      <w:r w:rsidRPr="009044F1">
        <w:rPr>
          <w:rFonts w:ascii="GHEA Grapalat" w:hAnsi="GHEA Grapalat"/>
          <w:sz w:val="24"/>
          <w:szCs w:val="24"/>
        </w:rPr>
        <w:t>.</w:t>
      </w:r>
    </w:p>
    <w:p w14:paraId="2DAEAB8E" w14:textId="3164688F" w:rsidR="008B1605" w:rsidRPr="009044F1"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01797" w:rsidRPr="0059585C">
        <w:rPr>
          <w:rFonts w:ascii="GHEA Grapalat" w:hAnsi="GHEA Grapalat"/>
          <w:b/>
          <w:i/>
          <w:iCs/>
          <w:highlight w:val="yellow"/>
          <w:lang w:val="hy-AM"/>
        </w:rPr>
        <w:t xml:space="preserve">10:00 часов </w:t>
      </w:r>
      <w:r w:rsidR="000C01E7">
        <w:rPr>
          <w:rFonts w:ascii="GHEA Grapalat" w:hAnsi="GHEA Grapalat"/>
          <w:b/>
          <w:i/>
          <w:iCs/>
          <w:highlight w:val="yellow"/>
          <w:lang w:val="hy-AM"/>
        </w:rPr>
        <w:t>1</w:t>
      </w:r>
      <w:r w:rsidR="001B30DC">
        <w:rPr>
          <w:rFonts w:ascii="GHEA Grapalat" w:hAnsi="GHEA Grapalat"/>
          <w:b/>
          <w:i/>
          <w:iCs/>
          <w:highlight w:val="yellow"/>
          <w:lang w:val="hy-AM"/>
        </w:rPr>
        <w:t>1.0</w:t>
      </w:r>
      <w:r w:rsidR="0059716A" w:rsidRPr="0059716A">
        <w:rPr>
          <w:rFonts w:ascii="GHEA Grapalat" w:hAnsi="GHEA Grapalat"/>
          <w:b/>
          <w:i/>
          <w:iCs/>
          <w:highlight w:val="yellow"/>
        </w:rPr>
        <w:t>1</w:t>
      </w:r>
      <w:r w:rsidR="00AD2A1F" w:rsidRPr="0059585C">
        <w:rPr>
          <w:rFonts w:ascii="GHEA Grapalat" w:hAnsi="GHEA Grapalat"/>
          <w:b/>
          <w:i/>
          <w:iCs/>
          <w:highlight w:val="yellow"/>
          <w:lang w:val="hy-AM"/>
        </w:rPr>
        <w:t>.</w:t>
      </w:r>
      <w:r w:rsidR="004F477C" w:rsidRPr="0059585C">
        <w:rPr>
          <w:rFonts w:ascii="GHEA Grapalat" w:hAnsi="GHEA Grapalat"/>
          <w:b/>
          <w:i/>
          <w:iCs/>
          <w:highlight w:val="yellow"/>
          <w:lang w:val="hy-AM"/>
        </w:rPr>
        <w:t>.202</w:t>
      </w:r>
      <w:r w:rsidR="0059716A" w:rsidRPr="0059716A">
        <w:rPr>
          <w:rFonts w:ascii="GHEA Grapalat" w:hAnsi="GHEA Grapalat"/>
          <w:b/>
          <w:i/>
          <w:iCs/>
        </w:rPr>
        <w:t>4</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B46D58">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1377B96C" w14:textId="77777777" w:rsidR="006D240F" w:rsidRDefault="006D240F" w:rsidP="006D240F">
      <w:pPr>
        <w:pStyle w:val="norm"/>
        <w:widowControl w:val="0"/>
        <w:tabs>
          <w:tab w:val="left" w:pos="1134"/>
        </w:tabs>
        <w:spacing w:after="160" w:line="240" w:lineRule="auto"/>
        <w:ind w:firstLine="284"/>
        <w:rPr>
          <w:rFonts w:ascii="GHEA Grapalat" w:hAnsi="GHEA Grapalat"/>
        </w:rPr>
      </w:pPr>
      <w:r w:rsidRPr="006D32C0">
        <w:rPr>
          <w:rFonts w:ascii="GHEA Grapalat" w:hAnsi="GHEA Grapalat"/>
          <w:sz w:val="24"/>
          <w:szCs w:val="24"/>
        </w:rPr>
        <w:t xml:space="preserve">д) </w:t>
      </w:r>
      <w:r>
        <w:rPr>
          <w:rFonts w:ascii="GHEA Grapalat" w:hAnsi="GHEA Grapalat"/>
          <w:sz w:val="24"/>
          <w:szCs w:val="24"/>
        </w:rPr>
        <w:t>д</w:t>
      </w:r>
      <w:r w:rsidRPr="006D32C0">
        <w:rPr>
          <w:rFonts w:ascii="GHEA Grapalat" w:hAnsi="GHEA Grapalat"/>
          <w:sz w:val="24"/>
          <w:szCs w:val="24"/>
        </w:rPr>
        <w:t>еклараци</w:t>
      </w:r>
      <w:r>
        <w:rPr>
          <w:rFonts w:ascii="GHEA Grapalat" w:hAnsi="GHEA Grapalat"/>
          <w:sz w:val="24"/>
          <w:szCs w:val="24"/>
        </w:rPr>
        <w:t>ю</w:t>
      </w:r>
      <w:r w:rsidRPr="006D32C0">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w:t>
      </w:r>
      <w:r w:rsidRPr="00A5455C">
        <w:rPr>
          <w:rFonts w:ascii="GHEA Grapalat" w:hAnsi="GHEA Grapalat"/>
          <w:sz w:val="24"/>
          <w:szCs w:val="24"/>
        </w:rPr>
        <w:t>решении заключить договор;</w:t>
      </w:r>
      <w:r w:rsidRPr="00A5455C">
        <w:rPr>
          <w:rFonts w:ascii="GHEA Grapalat" w:hAnsi="GHEA Grapalat"/>
        </w:rPr>
        <w:t xml:space="preserve"> </w:t>
      </w:r>
      <w:r w:rsidRPr="00A5455C">
        <w:rPr>
          <w:rFonts w:ascii="GHEA Grapalat" w:hAnsi="GHEA Grapalat"/>
          <w:vertAlign w:val="superscript"/>
          <w:lang w:val="hy-AM"/>
        </w:rPr>
        <w:t>7.1</w:t>
      </w:r>
      <w:r w:rsidRPr="00A5455C">
        <w:rPr>
          <w:rFonts w:ascii="GHEA Grapalat" w:hAnsi="GHEA Grapalat"/>
        </w:rPr>
        <w:t xml:space="preserve"> </w:t>
      </w:r>
    </w:p>
    <w:p w14:paraId="41F81645"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3FE9014B" w14:textId="77777777"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68E36912" w14:textId="77777777" w:rsidR="004678B4" w:rsidRPr="00F04430" w:rsidRDefault="008404E2" w:rsidP="008404E2">
      <w:pPr>
        <w:ind w:firstLine="567"/>
        <w:jc w:val="both"/>
        <w:rPr>
          <w:rFonts w:ascii="GHEA Grapalat" w:hAnsi="GHEA Grapalat"/>
        </w:rPr>
      </w:pPr>
      <w:r w:rsidRPr="00F04430">
        <w:rPr>
          <w:rFonts w:ascii="GHEA Grapalat" w:hAnsi="GHEA Grapalat"/>
        </w:rPr>
        <w:lastRenderedPageBreak/>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w:t>
      </w:r>
      <w:r w:rsidR="007A40C1" w:rsidRPr="00F04430">
        <w:rPr>
          <w:rFonts w:ascii="GHEA Grapalat" w:hAnsi="GHEA Grapalat"/>
        </w:rPr>
        <w:t xml:space="preserve"> </w:t>
      </w:r>
      <w:r w:rsidR="00424E1F" w:rsidRPr="00F04430">
        <w:rPr>
          <w:rFonts w:ascii="GHEA Grapalat" w:hAnsi="GHEA Grapalat"/>
        </w:rPr>
        <w:t xml:space="preserve">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14:paraId="7742B4AC" w14:textId="4C675EEB" w:rsidR="00BA6FB2" w:rsidRPr="00F04430" w:rsidRDefault="00D843BF" w:rsidP="008404E2">
      <w:pPr>
        <w:ind w:firstLine="567"/>
        <w:jc w:val="both"/>
        <w:rPr>
          <w:rFonts w:ascii="GHEA Grapalat" w:hAnsi="GHEA Grapalat"/>
        </w:rPr>
      </w:pPr>
      <w:r w:rsidRPr="00D843BF">
        <w:rPr>
          <w:rFonts w:ascii="GHEA Grapalat" w:hAnsi="GHEA Grapalat"/>
        </w:rPr>
        <w:t>- технические характеристики, товарные знаки, фирменные наименования, марки, производители и гарантийные сроки предлагаемых им приборов и оборудования, соответствующих техническим характеристикам, определенным конструкторской документацией, прилагаемой к настоящему приглашению</w:t>
      </w:r>
    </w:p>
    <w:p w14:paraId="669FA25F"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B46D58">
      <w:pPr>
        <w:pStyle w:val="norm"/>
        <w:widowControl w:val="0"/>
        <w:spacing w:after="120"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448029D7" w14:textId="321A68DD" w:rsidR="0049655D" w:rsidRDefault="00C90BCA">
      <w:pPr>
        <w:rPr>
          <w:rFonts w:ascii="GHEA Grapalat" w:hAnsi="GHEA Grapalat"/>
          <w:b/>
        </w:rPr>
      </w:pPr>
      <w:r>
        <w:rPr>
          <w:rFonts w:ascii="GHEA Grapalat" w:hAnsi="GHEA Grapalat"/>
          <w:b/>
        </w:rPr>
        <w:t>----------------------------</w:t>
      </w:r>
    </w:p>
    <w:p w14:paraId="58ED6662" w14:textId="77777777" w:rsidR="009F6469" w:rsidRDefault="009F6469" w:rsidP="00B46D58">
      <w:pPr>
        <w:widowControl w:val="0"/>
        <w:spacing w:after="160"/>
        <w:jc w:val="center"/>
        <w:rPr>
          <w:rFonts w:ascii="GHEA Grapalat" w:hAnsi="GHEA Grapalat"/>
          <w:b/>
        </w:rPr>
      </w:pPr>
    </w:p>
    <w:p w14:paraId="13B7924C"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047418FF"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74EFA8A1"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B07955" w:rsidRPr="00B07955">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546DF3" w:rsidRPr="00B07955">
        <w:rPr>
          <w:rFonts w:ascii="GHEA Grapalat" w:hAnsi="GHEA Grapalat"/>
          <w:sz w:val="24"/>
          <w:szCs w:val="24"/>
        </w:rPr>
        <w:t xml:space="preserve"> </w:t>
      </w:r>
      <w:r w:rsidR="00546DF3">
        <w:rPr>
          <w:rFonts w:ascii="GHEA Grapalat" w:hAnsi="GHEA Grapalat"/>
          <w:sz w:val="24"/>
          <w:szCs w:val="24"/>
        </w:rPr>
        <w:t>(</w:t>
      </w:r>
      <w:r w:rsidR="00546DF3" w:rsidRPr="00864470">
        <w:rPr>
          <w:rFonts w:ascii="GHEA Grapalat" w:hAnsi="GHEA Grapalat"/>
          <w:sz w:val="24"/>
          <w:szCs w:val="24"/>
        </w:rPr>
        <w:t>совокупность себестоимости и прогнозируемой прибыли</w:t>
      </w:r>
      <w:r w:rsidR="00546DF3">
        <w:rPr>
          <w:rFonts w:ascii="GHEA Grapalat" w:hAnsi="GHEA Grapalat"/>
          <w:sz w:val="24"/>
          <w:szCs w:val="24"/>
        </w:rPr>
        <w:t>)</w:t>
      </w:r>
      <w:r w:rsidR="0080112C" w:rsidRPr="0080112C">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w:t>
      </w:r>
      <w:r w:rsidRPr="009044F1">
        <w:rPr>
          <w:rFonts w:ascii="GHEA Grapalat" w:hAnsi="GHEA Grapalat"/>
          <w:sz w:val="24"/>
          <w:szCs w:val="24"/>
        </w:rPr>
        <w:lastRenderedPageBreak/>
        <w:t xml:space="preserve">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292518F5" w14:textId="77777777"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0F3B3B36" w14:textId="77777777" w:rsidR="00B95FE0" w:rsidRPr="00ED437B"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C4515"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ED437B" w:rsidRPr="00ED437B">
        <w:rPr>
          <w:rFonts w:ascii="GHEA Grapalat" w:hAnsi="GHEA Grapalat"/>
          <w:sz w:val="24"/>
          <w:szCs w:val="24"/>
        </w:rPr>
        <w:t>;</w:t>
      </w:r>
    </w:p>
    <w:p w14:paraId="6E5B2FAD"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753BE3" w:rsidRPr="00753BE3">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B40EE5E" w14:textId="77777777" w:rsidR="00A45946" w:rsidRPr="00ED437B"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ED437B" w:rsidRPr="00ED437B">
        <w:rPr>
          <w:rFonts w:ascii="GHEA Grapalat" w:hAnsi="GHEA Grapalat"/>
          <w:sz w:val="24"/>
          <w:szCs w:val="24"/>
        </w:rPr>
        <w:t>;</w:t>
      </w:r>
    </w:p>
    <w:p w14:paraId="450562FE"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DE7BA2" w:rsidRPr="00DE7BA2">
        <w:rPr>
          <w:rFonts w:ascii="GHEA Grapalat" w:hAnsi="GHEA Grapalat"/>
          <w:sz w:val="24"/>
          <w:szCs w:val="24"/>
        </w:rPr>
        <w:t>;</w:t>
      </w:r>
      <w:r w:rsidR="00A14685">
        <w:rPr>
          <w:rFonts w:ascii="GHEA Grapalat" w:hAnsi="GHEA Grapalat"/>
          <w:sz w:val="24"/>
          <w:szCs w:val="24"/>
        </w:rPr>
        <w:t xml:space="preserve"> </w:t>
      </w:r>
    </w:p>
    <w:p w14:paraId="7AB371C0"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753BE3" w:rsidRPr="009044F1">
        <w:rPr>
          <w:rFonts w:ascii="GHEA Grapalat" w:hAnsi="GHEA Grapalat"/>
          <w:sz w:val="24"/>
          <w:szCs w:val="24"/>
        </w:rPr>
        <w:t>"стоимость"</w:t>
      </w:r>
      <w:r w:rsidR="00753BE3">
        <w:rPr>
          <w:rFonts w:ascii="GHEA Grapalat" w:hAnsi="GHEA Grapalat"/>
          <w:sz w:val="24"/>
          <w:szCs w:val="24"/>
        </w:rPr>
        <w:t xml:space="preserve"> </w:t>
      </w:r>
      <w:r w:rsidR="00753BE3" w:rsidRPr="009044F1">
        <w:rPr>
          <w:rFonts w:ascii="GHEA Grapalat" w:hAnsi="GHEA Grapalat"/>
          <w:sz w:val="24"/>
          <w:szCs w:val="24"/>
        </w:rPr>
        <w:t xml:space="preserve">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DE7BA2" w:rsidRPr="00DE7BA2">
        <w:rPr>
          <w:rFonts w:ascii="GHEA Grapalat" w:hAnsi="GHEA Grapalat"/>
          <w:sz w:val="24"/>
          <w:szCs w:val="24"/>
        </w:rPr>
        <w:t>с</w:t>
      </w:r>
      <w:r w:rsidR="00260739" w:rsidRPr="00147FD7">
        <w:rPr>
          <w:rFonts w:ascii="GHEA Grapalat" w:hAnsi="GHEA Grapalat"/>
          <w:sz w:val="24"/>
          <w:szCs w:val="24"/>
        </w:rPr>
        <w:t>тоимость</w:t>
      </w:r>
      <w:r w:rsidR="00260739" w:rsidRPr="009044F1">
        <w:rPr>
          <w:rFonts w:ascii="GHEA Grapalat" w:hAnsi="GHEA Grapalat"/>
          <w:sz w:val="24"/>
          <w:szCs w:val="24"/>
        </w:rPr>
        <w:t>"</w:t>
      </w:r>
      <w:r w:rsidR="00DE7BA2" w:rsidRPr="00DE7BA2">
        <w:rPr>
          <w:rFonts w:ascii="GHEA Grapalat" w:hAnsi="GHEA Grapalat"/>
          <w:sz w:val="24"/>
          <w:szCs w:val="24"/>
        </w:rPr>
        <w:t xml:space="preserve"> </w:t>
      </w:r>
      <w:r w:rsidR="00260739" w:rsidRPr="00147FD7">
        <w:rPr>
          <w:rFonts w:ascii="GHEA Grapalat" w:hAnsi="GHEA Grapalat"/>
          <w:sz w:val="24"/>
          <w:szCs w:val="24"/>
        </w:rPr>
        <w:t xml:space="preserve">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511FDDE4"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4E905981"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sidR="00333B85">
        <w:rPr>
          <w:rFonts w:ascii="Courier New" w:hAnsi="Courier New" w:cs="Courier New"/>
          <w:sz w:val="24"/>
          <w:szCs w:val="24"/>
          <w:lang w:val="en-US"/>
        </w:rPr>
        <w:t> </w:t>
      </w:r>
      <w:r w:rsidRPr="009044F1">
        <w:rPr>
          <w:rFonts w:ascii="GHEA Grapalat" w:hAnsi="GHEA Grapalat"/>
          <w:sz w:val="24"/>
          <w:szCs w:val="24"/>
        </w:rPr>
        <w:t>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12C6965D" w14:textId="77777777" w:rsidR="00873D42" w:rsidRPr="00230D36" w:rsidRDefault="00873D42" w:rsidP="00873D42">
      <w:pPr>
        <w:jc w:val="center"/>
        <w:rPr>
          <w:rFonts w:ascii="GHEA Grapalat" w:hAnsi="GHEA Grapalat"/>
          <w:b/>
        </w:rPr>
      </w:pPr>
    </w:p>
    <w:p w14:paraId="678321DC"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873D42">
      <w:pPr>
        <w:jc w:val="center"/>
        <w:rPr>
          <w:rFonts w:ascii="GHEA Grapalat" w:hAnsi="GHEA Grapalat"/>
          <w:b/>
        </w:rPr>
      </w:pPr>
    </w:p>
    <w:p w14:paraId="7D88709A" w14:textId="77777777"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8B1255C" w14:textId="77777777" w:rsidR="002626F7" w:rsidRDefault="002626F7" w:rsidP="00B46D58">
      <w:pPr>
        <w:rPr>
          <w:rFonts w:ascii="GHEA Grapalat" w:hAnsi="GHEA Grapalat" w:cs="Sylfaen"/>
        </w:rPr>
      </w:pPr>
    </w:p>
    <w:p w14:paraId="3EF3263E"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0BDB002C"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01797" w:rsidRPr="00601797">
        <w:rPr>
          <w:rFonts w:ascii="GHEA Grapalat" w:hAnsi="GHEA Grapalat"/>
          <w:b/>
          <w:lang w:val="hy-AM"/>
        </w:rPr>
        <w:t xml:space="preserve">10:00 часов </w:t>
      </w:r>
      <w:r w:rsidR="000C01E7">
        <w:rPr>
          <w:rFonts w:ascii="GHEA Grapalat" w:hAnsi="GHEA Grapalat"/>
          <w:b/>
          <w:lang w:val="hy-AM"/>
        </w:rPr>
        <w:t>1</w:t>
      </w:r>
      <w:r w:rsidR="001B30DC">
        <w:rPr>
          <w:rFonts w:ascii="GHEA Grapalat" w:hAnsi="GHEA Grapalat"/>
          <w:b/>
          <w:lang w:val="hy-AM"/>
        </w:rPr>
        <w:t>1.0</w:t>
      </w:r>
      <w:r w:rsidR="0059716A" w:rsidRPr="0059716A">
        <w:rPr>
          <w:rFonts w:ascii="GHEA Grapalat" w:hAnsi="GHEA Grapalat"/>
          <w:b/>
        </w:rPr>
        <w:t>1</w:t>
      </w:r>
      <w:r w:rsidR="004F477C" w:rsidRPr="006D240F">
        <w:rPr>
          <w:rFonts w:ascii="GHEA Grapalat" w:hAnsi="GHEA Grapalat"/>
          <w:b/>
          <w:highlight w:val="yellow"/>
          <w:lang w:val="hy-AM"/>
        </w:rPr>
        <w:t>.202</w:t>
      </w:r>
      <w:r w:rsidR="0059716A" w:rsidRPr="0059716A">
        <w:rPr>
          <w:rFonts w:ascii="GHEA Grapalat" w:hAnsi="GHEA Grapalat"/>
          <w:b/>
        </w:rPr>
        <w:t>4</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B46D58">
      <w:pPr>
        <w:widowControl w:val="0"/>
        <w:spacing w:after="16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B46D58">
      <w:pPr>
        <w:widowControl w:val="0"/>
        <w:spacing w:after="16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CE5812">
      <w:pPr>
        <w:pStyle w:val="BodyTextIndent"/>
        <w:widowControl w:val="0"/>
        <w:tabs>
          <w:tab w:val="left" w:pos="1134"/>
        </w:tabs>
        <w:spacing w:after="160"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5"/>
        <w:t>11</w:t>
      </w:r>
      <w:r w:rsidR="00CE5812" w:rsidRPr="00CE5812">
        <w:rPr>
          <w:rFonts w:ascii="GHEA Grapalat" w:hAnsi="GHEA Grapalat"/>
        </w:rPr>
        <w:t>.</w:t>
      </w:r>
    </w:p>
    <w:p w14:paraId="41FA48A3"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121F1F">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w:t>
      </w:r>
      <w:r w:rsidRPr="009044F1">
        <w:rPr>
          <w:rFonts w:ascii="GHEA Grapalat" w:hAnsi="GHEA Grapalat"/>
          <w:sz w:val="24"/>
          <w:szCs w:val="24"/>
        </w:rPr>
        <w:lastRenderedPageBreak/>
        <w:t xml:space="preserve">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121F1F">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121F1F">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45345486"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8.10.</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установленный пунктом 8.9. настоящего приглашения, то его заявка оценивается </w:t>
      </w:r>
      <w:r w:rsidRPr="009044F1">
        <w:rPr>
          <w:rFonts w:ascii="GHEA Grapalat" w:hAnsi="GHEA Grapalat"/>
          <w:sz w:val="24"/>
          <w:szCs w:val="24"/>
        </w:rPr>
        <w:lastRenderedPageBreak/>
        <w:t>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039B67CF" w14:textId="77777777" w:rsidR="00CE18BF" w:rsidRPr="00CE18BF"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110330">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w:t>
      </w:r>
      <w:r w:rsidR="00D0526D" w:rsidRPr="00110330">
        <w:rPr>
          <w:rFonts w:ascii="GHEA Grapalat" w:hAnsi="GHEA Grapalat"/>
        </w:rPr>
        <w:lastRenderedPageBreak/>
        <w:t xml:space="preserve">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BC15AF">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rsidP="00BC15AF">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AD5625">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AD5625">
      <w:pPr>
        <w:widowControl w:val="0"/>
        <w:ind w:left="284"/>
        <w:contextualSpacing/>
        <w:jc w:val="both"/>
        <w:rPr>
          <w:rFonts w:ascii="GHEA Grapalat" w:hAnsi="GHEA Grapalat"/>
        </w:rPr>
      </w:pPr>
    </w:p>
    <w:p w14:paraId="0F1FD1B6"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lastRenderedPageBreak/>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B46D58">
      <w:pPr>
        <w:widowControl w:val="0"/>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B46D58">
      <w:pPr>
        <w:pStyle w:val="BodyTextIndent2"/>
        <w:widowControl w:val="0"/>
        <w:spacing w:after="160"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1E38F952" w14:textId="77777777"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19</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93610F">
        <w:rPr>
          <w:rStyle w:val="FootnoteReference"/>
          <w:rFonts w:ascii="GHEA Grapalat" w:hAnsi="GHEA Grapalat"/>
          <w:sz w:val="24"/>
          <w:szCs w:val="24"/>
        </w:rPr>
        <w:footnoteReference w:customMarkFollows="1" w:id="6"/>
        <w:t>12</w:t>
      </w:r>
      <w:r w:rsidRPr="009044F1">
        <w:rPr>
          <w:rFonts w:ascii="GHEA Grapalat" w:hAnsi="GHEA Grapalat"/>
          <w:sz w:val="24"/>
          <w:szCs w:val="24"/>
        </w:rPr>
        <w:t xml:space="preserve">. </w:t>
      </w:r>
    </w:p>
    <w:p w14:paraId="0AC189B9"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w:t>
      </w:r>
      <w:r w:rsidRPr="009044F1">
        <w:rPr>
          <w:rFonts w:ascii="GHEA Grapalat" w:hAnsi="GHEA Grapalat"/>
          <w:sz w:val="24"/>
          <w:szCs w:val="24"/>
        </w:rPr>
        <w:lastRenderedPageBreak/>
        <w:t>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B46D58">
      <w:pPr>
        <w:pStyle w:val="norm"/>
        <w:widowControl w:val="0"/>
        <w:tabs>
          <w:tab w:val="left" w:pos="1134"/>
        </w:tabs>
        <w:spacing w:after="160"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A835E3">
      <w:pPr>
        <w:pStyle w:val="BodyTextIndent2"/>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500780">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500780">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B46D58">
      <w:pPr>
        <w:widowControl w:val="0"/>
        <w:spacing w:after="160"/>
        <w:jc w:val="center"/>
        <w:rPr>
          <w:rFonts w:ascii="GHEA Grapalat" w:hAnsi="GHEA Grapalat"/>
          <w:b/>
        </w:rPr>
      </w:pPr>
    </w:p>
    <w:p w14:paraId="21C8BADE" w14:textId="77777777" w:rsidR="000313A6" w:rsidRDefault="00AA0AD8" w:rsidP="00B46D58">
      <w:pPr>
        <w:widowControl w:val="0"/>
        <w:spacing w:after="160"/>
        <w:jc w:val="center"/>
        <w:rPr>
          <w:rFonts w:ascii="GHEA Grapalat" w:hAnsi="GHEA Grapalat"/>
          <w:b/>
        </w:rPr>
      </w:pPr>
      <w:r w:rsidRPr="009044F1">
        <w:rPr>
          <w:rFonts w:ascii="GHEA Grapalat" w:hAnsi="GHEA Grapalat"/>
          <w:b/>
        </w:rPr>
        <w:t xml:space="preserve">9. ЗАКЛЮЧЕНИЕ ДОГОВОРА </w:t>
      </w:r>
    </w:p>
    <w:p w14:paraId="4FC7EE06"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4"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B46D58">
      <w:pPr>
        <w:widowControl w:val="0"/>
        <w:spacing w:after="160"/>
        <w:ind w:firstLine="567"/>
        <w:jc w:val="both"/>
        <w:rPr>
          <w:ins w:id="5"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3D5820A6" w14:textId="77777777" w:rsidR="00546AA0" w:rsidRDefault="00030D40" w:rsidP="00B46D58">
      <w:pPr>
        <w:widowControl w:val="0"/>
        <w:spacing w:after="16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40101246" w14:textId="77777777" w:rsidR="00096865" w:rsidRDefault="00030D40" w:rsidP="007966BA">
      <w:pPr>
        <w:widowControl w:val="0"/>
        <w:tabs>
          <w:tab w:val="left" w:pos="1276"/>
        </w:tabs>
        <w:spacing w:after="160"/>
        <w:ind w:firstLine="142"/>
        <w:jc w:val="both"/>
        <w:rPr>
          <w:rFonts w:ascii="GHEA Grapalat" w:hAnsi="GHEA Grapalat"/>
        </w:rPr>
      </w:pPr>
      <w:r w:rsidRPr="009044F1">
        <w:rPr>
          <w:rFonts w:ascii="GHEA Grapalat" w:hAnsi="GHEA Grapalat"/>
        </w:rPr>
        <w:lastRenderedPageBreak/>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6CB1EB4D" w:rsidR="003F24FF" w:rsidRPr="00572A57" w:rsidRDefault="00A6609C" w:rsidP="005B796C">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E449D2" w:rsidRPr="00260B0C">
        <w:rPr>
          <w:rFonts w:ascii="GHEA Grapalat" w:hAnsi="GHEA Grapalat"/>
          <w:b/>
          <w:lang w:val="hy-AM"/>
        </w:rPr>
        <w:t>30</w:t>
      </w:r>
      <w:r w:rsidR="00797722" w:rsidRPr="00260B0C">
        <w:rPr>
          <w:rFonts w:ascii="GHEA Grapalat" w:hAnsi="GHEA Grapalat"/>
          <w:b/>
        </w:rPr>
        <w:t xml:space="preserve"> процентам</w:t>
      </w:r>
      <w:r w:rsidR="00797722">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наличных денег, или 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4153E3">
      <w:pPr>
        <w:widowControl w:val="0"/>
        <w:tabs>
          <w:tab w:val="left" w:pos="1276"/>
        </w:tabs>
        <w:spacing w:after="160"/>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529C8774" w:rsidR="005B796C" w:rsidRDefault="005B796C" w:rsidP="00B73109">
      <w:pPr>
        <w:rPr>
          <w:rFonts w:ascii="GHEA Grapalat" w:hAnsi="GHEA Grapalat"/>
        </w:rPr>
      </w:pPr>
      <w:r w:rsidRPr="005242F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B73109">
      <w:pPr>
        <w:rPr>
          <w:rFonts w:ascii="GHEA Grapalat" w:hAnsi="GHEA Grapalat"/>
        </w:rPr>
      </w:pPr>
    </w:p>
    <w:p w14:paraId="119A8C9B" w14:textId="77777777" w:rsidR="00B73109" w:rsidRDefault="00B73109" w:rsidP="00B73109">
      <w:pPr>
        <w:rPr>
          <w:rFonts w:ascii="GHEA Grapalat" w:hAnsi="GHEA Grapalat"/>
        </w:rPr>
      </w:pPr>
    </w:p>
    <w:p w14:paraId="7110C2D0" w14:textId="77777777" w:rsidR="00B73109" w:rsidRDefault="00B73109" w:rsidP="00B73109">
      <w:pPr>
        <w:widowControl w:val="0"/>
        <w:tabs>
          <w:tab w:val="left" w:pos="1276"/>
        </w:tabs>
        <w:spacing w:after="160"/>
        <w:ind w:firstLine="567"/>
        <w:jc w:val="both"/>
        <w:rPr>
          <w:ins w:id="6"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B73109">
      <w:pPr>
        <w:rPr>
          <w:rFonts w:ascii="GHEA Grapalat" w:hAnsi="GHEA Grapalat"/>
        </w:rPr>
      </w:pPr>
    </w:p>
    <w:p w14:paraId="6B5EE8EE" w14:textId="77777777" w:rsidR="00CE75A2" w:rsidRDefault="00CE75A2" w:rsidP="00143E9D">
      <w:pPr>
        <w:widowControl w:val="0"/>
        <w:tabs>
          <w:tab w:val="left" w:pos="1276"/>
        </w:tabs>
        <w:spacing w:after="160"/>
        <w:ind w:firstLine="567"/>
        <w:jc w:val="both"/>
        <w:rPr>
          <w:rFonts w:ascii="GHEA Grapalat" w:hAnsi="GHEA Grapalat"/>
        </w:rPr>
      </w:pPr>
      <w:r>
        <w:rPr>
          <w:rFonts w:ascii="GHEA Grapalat" w:hAnsi="GHEA Grapalat"/>
        </w:rPr>
        <w:t>-------------------</w:t>
      </w:r>
    </w:p>
    <w:p w14:paraId="331AF18A"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F41D1E">
      <w:pPr>
        <w:pStyle w:val="FootnoteText"/>
        <w:jc w:val="both"/>
        <w:rPr>
          <w:rFonts w:ascii="GHEA Grapalat" w:hAnsi="GHEA Grapalat"/>
          <w:i/>
          <w:sz w:val="18"/>
          <w:szCs w:val="18"/>
        </w:rPr>
      </w:pPr>
      <w:r w:rsidRPr="00F41D1E">
        <w:rPr>
          <w:rFonts w:ascii="GHEA Grapalat" w:hAnsi="GHEA Grapalat"/>
          <w:i/>
          <w:sz w:val="18"/>
          <w:szCs w:val="18"/>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w:t>
      </w:r>
      <w:r w:rsidRPr="00F41D1E">
        <w:rPr>
          <w:rFonts w:ascii="GHEA Grapalat" w:hAnsi="GHEA Grapalat"/>
          <w:i/>
          <w:sz w:val="18"/>
          <w:szCs w:val="18"/>
        </w:rPr>
        <w:lastRenderedPageBreak/>
        <w:t>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CE75A2">
      <w:pPr>
        <w:pStyle w:val="FootnoteText"/>
        <w:jc w:val="both"/>
        <w:rPr>
          <w:ins w:id="7" w:author="Inesa Kocharyan" w:date="2022-05-27T11:21:00Z"/>
          <w:rFonts w:asciiTheme="minorHAnsi" w:hAnsiTheme="minorHAnsi"/>
          <w:i/>
        </w:rPr>
      </w:pPr>
    </w:p>
    <w:p w14:paraId="67CA32F3" w14:textId="77777777" w:rsidR="00CE75A2" w:rsidRPr="00CE75A2" w:rsidRDefault="00CE75A2" w:rsidP="00CE75A2">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CE75A2">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143E9D">
      <w:pPr>
        <w:widowControl w:val="0"/>
        <w:tabs>
          <w:tab w:val="left" w:pos="1276"/>
        </w:tabs>
        <w:spacing w:after="160"/>
        <w:ind w:firstLine="567"/>
        <w:jc w:val="both"/>
        <w:rPr>
          <w:rFonts w:ascii="GHEA Grapalat" w:hAnsi="GHEA Grapalat"/>
        </w:rPr>
      </w:pPr>
    </w:p>
    <w:p w14:paraId="3870602A" w14:textId="77777777" w:rsidR="0035631F" w:rsidRDefault="005B796C" w:rsidP="005B796C">
      <w:pPr>
        <w:widowControl w:val="0"/>
        <w:tabs>
          <w:tab w:val="left" w:pos="1276"/>
        </w:tabs>
        <w:spacing w:after="160"/>
        <w:ind w:firstLine="567"/>
        <w:jc w:val="both"/>
        <w:rPr>
          <w:ins w:id="8" w:author="Vardan" w:date="2022-10-29T19:51:00Z"/>
          <w:rFonts w:ascii="GHEA Grapalat" w:hAnsi="GHEA Grapalat"/>
        </w:rPr>
      </w:pPr>
      <w:r w:rsidRPr="0054287C">
        <w:rPr>
          <w:rFonts w:ascii="GHEA Grapalat" w:hAnsi="GHEA Grapalat" w:cs="Sylfaen"/>
        </w:rPr>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7"/>
        <w:t>13</w:t>
      </w:r>
      <w:r w:rsidR="00A6609C" w:rsidRPr="0054287C">
        <w:rPr>
          <w:rFonts w:ascii="GHEA Grapalat" w:hAnsi="GHEA Grapalat"/>
        </w:rPr>
        <w:t xml:space="preserve"> </w:t>
      </w:r>
    </w:p>
    <w:p w14:paraId="4A25F07E" w14:textId="77777777" w:rsidR="00816B3C" w:rsidRPr="0001217D" w:rsidRDefault="00816B3C" w:rsidP="00816B3C">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B46D58">
      <w:pPr>
        <w:widowControl w:val="0"/>
        <w:tabs>
          <w:tab w:val="left" w:pos="1276"/>
        </w:tabs>
        <w:spacing w:after="160"/>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418F17E9" w:rsidR="00366C4E" w:rsidRPr="001775FE"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DC7961" w:rsidRPr="00C67FAB">
        <w:rPr>
          <w:rFonts w:ascii="GHEA Grapalat" w:hAnsi="GHEA Grapalat"/>
          <w:i/>
        </w:rPr>
        <w:t>банковской гарантии или наличных денег</w:t>
      </w:r>
      <w:r w:rsidR="00DC7961" w:rsidRPr="001775FE">
        <w:rPr>
          <w:rStyle w:val="FootnoteReference"/>
          <w:rFonts w:ascii="GHEA Grapalat" w:hAnsi="GHEA Grapalat"/>
        </w:rPr>
        <w:t xml:space="preserve"> </w:t>
      </w:r>
      <w:r w:rsidR="00F570C2" w:rsidRPr="001775FE">
        <w:rPr>
          <w:rStyle w:val="FootnoteReference"/>
          <w:rFonts w:ascii="GHEA Grapalat" w:hAnsi="GHEA Grapalat"/>
        </w:rPr>
        <w:footnoteReference w:customMarkFollows="1" w:id="8"/>
        <w:t>14</w:t>
      </w:r>
      <w:r w:rsidR="00375E5E" w:rsidRPr="001775FE">
        <w:rPr>
          <w:rFonts w:ascii="GHEA Grapalat" w:hAnsi="GHEA Grapalat"/>
        </w:rPr>
        <w:t>.</w:t>
      </w:r>
    </w:p>
    <w:p w14:paraId="5187B554" w14:textId="77777777" w:rsidR="00275C43" w:rsidRDefault="0058395E"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w:t>
      </w:r>
      <w:r w:rsidR="00835B80" w:rsidRPr="001775FE">
        <w:rPr>
          <w:rFonts w:ascii="GHEA Grapalat" w:hAnsi="GHEA Grapalat" w:cs="Sylfaen"/>
        </w:rPr>
        <w:lastRenderedPageBreak/>
        <w:t xml:space="preserve">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B46D58">
      <w:pPr>
        <w:widowControl w:val="0"/>
        <w:tabs>
          <w:tab w:val="left" w:pos="1276"/>
        </w:tabs>
        <w:spacing w:after="160"/>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B46D58">
      <w:pPr>
        <w:widowControl w:val="0"/>
        <w:tabs>
          <w:tab w:val="left" w:pos="1276"/>
        </w:tabs>
        <w:spacing w:after="160"/>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B46D58">
      <w:pPr>
        <w:widowControl w:val="0"/>
        <w:tabs>
          <w:tab w:val="left" w:pos="1276"/>
        </w:tabs>
        <w:spacing w:after="160"/>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52290C3" w14:textId="77777777" w:rsidR="00C40C1E" w:rsidRDefault="00C40C1E" w:rsidP="00277791">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Pr>
          <w:rFonts w:ascii="GHEA Grapalat" w:hAnsi="GHEA Grapalat"/>
          <w:lang w:val="hy-AM"/>
        </w:rPr>
        <w:t>-</w:t>
      </w:r>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4BAB0C9" w14:textId="6C5B6A7C" w:rsidR="00096865" w:rsidRPr="009044F1" w:rsidRDefault="003E194D" w:rsidP="00260B0C">
      <w:pPr>
        <w:widowControl w:val="0"/>
        <w:tabs>
          <w:tab w:val="left" w:pos="1134"/>
        </w:tabs>
        <w:spacing w:after="160"/>
        <w:ind w:firstLine="567"/>
        <w:jc w:val="both"/>
        <w:rPr>
          <w:rFonts w:ascii="GHEA Grapalat" w:hAnsi="GHEA Grapalat" w:cs="Arial"/>
          <w:b/>
        </w:rPr>
      </w:pPr>
      <w:r w:rsidRPr="005114D0">
        <w:rPr>
          <w:rFonts w:ascii="GHEA Grapalat" w:hAnsi="GHEA Grapalat"/>
        </w:rPr>
        <w:lastRenderedPageBreak/>
        <w:tab/>
      </w:r>
      <w:r w:rsidR="008D5016" w:rsidRPr="009044F1">
        <w:rPr>
          <w:rFonts w:ascii="GHEA Grapalat" w:hAnsi="GHEA Grapalat"/>
          <w:b/>
        </w:rPr>
        <w:t>11. ОБЪЯВЛЕНИЕ ПРОЦЕДУРЫ НЕСОСТОЯВШЕЙСЯ</w:t>
      </w:r>
    </w:p>
    <w:p w14:paraId="691D08B3"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9"/>
        <w:t>15</w:t>
      </w:r>
      <w:r w:rsidRPr="009044F1">
        <w:rPr>
          <w:rFonts w:ascii="GHEA Grapalat" w:hAnsi="GHEA Grapalat"/>
        </w:rPr>
        <w:t>.</w:t>
      </w:r>
    </w:p>
    <w:p w14:paraId="30AECE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B46D58">
      <w:pPr>
        <w:widowControl w:val="0"/>
        <w:tabs>
          <w:tab w:val="left" w:pos="1134"/>
        </w:tabs>
        <w:spacing w:after="160"/>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B46D58">
      <w:pPr>
        <w:widowControl w:val="0"/>
        <w:spacing w:after="160"/>
        <w:ind w:left="567" w:right="565"/>
        <w:jc w:val="center"/>
        <w:rPr>
          <w:rFonts w:ascii="GHEA Grapalat" w:hAnsi="GHEA Grapalat"/>
          <w:b/>
        </w:rPr>
      </w:pPr>
    </w:p>
    <w:p w14:paraId="786856D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56664C3" w14:textId="77777777" w:rsidR="00023AFA" w:rsidRPr="00216702" w:rsidRDefault="00023AFA" w:rsidP="007B3A2A">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7B3A2A">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7B3A2A">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7B3A2A">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w:t>
      </w:r>
      <w:r w:rsidRPr="00420747">
        <w:rPr>
          <w:rFonts w:ascii="GHEA Grapalat" w:hAnsi="GHEA Grapalat"/>
        </w:rPr>
        <w:lastRenderedPageBreak/>
        <w:t>кодексом Республики Армения</w:t>
      </w:r>
      <w:r>
        <w:rPr>
          <w:rFonts w:ascii="GHEA Grapalat" w:hAnsi="GHEA Grapalat"/>
        </w:rPr>
        <w:t>.</w:t>
      </w:r>
    </w:p>
    <w:p w14:paraId="4BBFC5F0" w14:textId="77777777" w:rsidR="00023AFA" w:rsidRPr="00996C18" w:rsidRDefault="00023AFA" w:rsidP="007B3A2A">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7B3A2A">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7B3A2A">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7B3A2A">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7B3A2A">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7B3A2A">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7B3A2A">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7B3A2A">
      <w:pPr>
        <w:jc w:val="both"/>
        <w:rPr>
          <w:rFonts w:ascii="GHEA Grapalat" w:hAnsi="GHEA Grapalat"/>
        </w:rPr>
      </w:pPr>
      <w:r w:rsidRPr="00570BBD">
        <w:rPr>
          <w:rFonts w:ascii="GHEA Grapalat" w:hAnsi="GHEA Grapalat"/>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7B3A2A">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7B3A2A">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7B3A2A">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7B3A2A">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7B3A2A">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7B3A2A">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7B3A2A">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E12F7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F325A7">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50EBE642" w14:textId="2F777EA3"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lastRenderedPageBreak/>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60762">
        <w:rPr>
          <w:rFonts w:ascii="GHEA Grapalat" w:hAnsi="GHEA Grapalat"/>
          <w:b/>
        </w:rPr>
        <w:t>ОТКРЫТЫЙ КОНКУРС</w:t>
      </w:r>
    </w:p>
    <w:p w14:paraId="20E986ED"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B46D58">
      <w:pPr>
        <w:widowControl w:val="0"/>
        <w:tabs>
          <w:tab w:val="left" w:pos="1134"/>
        </w:tabs>
        <w:spacing w:after="160"/>
        <w:ind w:firstLine="567"/>
        <w:jc w:val="both"/>
        <w:rPr>
          <w:rFonts w:ascii="GHEA Grapalat" w:hAnsi="GHEA Grapalat"/>
          <w:b/>
        </w:rPr>
      </w:pPr>
      <w:r w:rsidRPr="009044F1">
        <w:rPr>
          <w:rFonts w:ascii="GHEA Grapalat" w:hAnsi="GHEA Grapalat"/>
          <w:b/>
        </w:rPr>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B46D58">
      <w:pPr>
        <w:widowControl w:val="0"/>
        <w:tabs>
          <w:tab w:val="left" w:pos="1134"/>
        </w:tabs>
        <w:spacing w:after="160"/>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0"/>
        <w:t>16</w:t>
      </w:r>
    </w:p>
    <w:p w14:paraId="06C4FD22" w14:textId="77777777" w:rsidR="002C4DBF" w:rsidRPr="009044F1" w:rsidRDefault="002C4DBF" w:rsidP="00B46D58">
      <w:pPr>
        <w:widowControl w:val="0"/>
        <w:tabs>
          <w:tab w:val="left" w:pos="1134"/>
        </w:tabs>
        <w:spacing w:after="160"/>
        <w:ind w:firstLine="540"/>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181650BB" w14:textId="77777777"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14:paraId="2B23E4E9" w14:textId="77777777" w:rsidR="006F2D9C"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 xml:space="preserve">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w:t>
      </w:r>
      <w:r w:rsidR="006F2D9C" w:rsidRPr="00FF3E38">
        <w:rPr>
          <w:rFonts w:ascii="GHEA Grapalat" w:hAnsi="GHEA Grapalat"/>
        </w:rPr>
        <w:lastRenderedPageBreak/>
        <w:t>настоящей конкурсной документации. Разделы работ не могут быть искусственно объединены или разъедены.</w:t>
      </w:r>
    </w:p>
    <w:p w14:paraId="4789C0DA" w14:textId="77777777" w:rsidR="00D843BF" w:rsidRPr="00F04430" w:rsidRDefault="00D843BF" w:rsidP="00D843BF">
      <w:pPr>
        <w:ind w:firstLine="567"/>
        <w:jc w:val="both"/>
        <w:rPr>
          <w:rFonts w:ascii="GHEA Grapalat" w:hAnsi="GHEA Grapalat"/>
        </w:rPr>
      </w:pPr>
      <w:r w:rsidRPr="00D843BF">
        <w:rPr>
          <w:rFonts w:ascii="GHEA Grapalat" w:hAnsi="GHEA Grapalat"/>
        </w:rPr>
        <w:t>- технические характеристики, товарные знаки, фирменные наименования, марки, производители и гарантийные сроки предлагаемых им приборов и оборудования, соответствующих техническим характеристикам, определенным конструкторской документацией, прилагаемой к настоящему приглашению</w:t>
      </w:r>
    </w:p>
    <w:p w14:paraId="4B2C2D11" w14:textId="77777777" w:rsidR="00A67EAC" w:rsidRPr="00B64897" w:rsidRDefault="009F0AB3" w:rsidP="00F27A50">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F27A50">
      <w:pPr>
        <w:pStyle w:val="norm"/>
        <w:spacing w:line="240" w:lineRule="auto"/>
        <w:rPr>
          <w:rFonts w:ascii="GHEA Grapalat" w:hAnsi="GHEA Grapalat"/>
          <w:sz w:val="24"/>
          <w:szCs w:val="24"/>
        </w:rPr>
      </w:pPr>
    </w:p>
    <w:p w14:paraId="6E5E71DF" w14:textId="77777777" w:rsidR="00B90C52" w:rsidRPr="003C4278" w:rsidRDefault="009F0AB3" w:rsidP="00B46D58">
      <w:pPr>
        <w:widowControl w:val="0"/>
        <w:tabs>
          <w:tab w:val="left" w:pos="1134"/>
        </w:tabs>
        <w:spacing w:after="160"/>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B46D58">
      <w:pPr>
        <w:widowControl w:val="0"/>
        <w:tabs>
          <w:tab w:val="left" w:pos="1134"/>
        </w:tabs>
        <w:spacing w:after="160"/>
        <w:ind w:firstLine="567"/>
        <w:jc w:val="both"/>
        <w:rPr>
          <w:rFonts w:ascii="GHEA Grapalat" w:hAnsi="GHEA Grapalat"/>
        </w:rPr>
      </w:pPr>
      <w:r>
        <w:rPr>
          <w:rFonts w:ascii="GHEA Grapalat" w:hAnsi="GHEA Grapalat"/>
        </w:rPr>
        <w:br w:type="page"/>
      </w:r>
    </w:p>
    <w:p w14:paraId="1002E0BF"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0D8A5540"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DE5C90">
        <w:rPr>
          <w:rFonts w:ascii="GHEA Grapalat" w:hAnsi="GHEA Grapalat"/>
          <w:b/>
          <w:sz w:val="24"/>
          <w:szCs w:val="24"/>
        </w:rPr>
        <w:t>EQ-BMAShDzB-24/15</w:t>
      </w:r>
    </w:p>
    <w:p w14:paraId="6F1DE183" w14:textId="77777777" w:rsidR="00B2572B" w:rsidRPr="00374F4A" w:rsidRDefault="00B2572B" w:rsidP="00B46D58">
      <w:pPr>
        <w:widowControl w:val="0"/>
        <w:spacing w:after="120"/>
        <w:jc w:val="center"/>
        <w:rPr>
          <w:rFonts w:ascii="GHEA Grapalat" w:hAnsi="GHEA Grapalat" w:cs="Sylfaen"/>
          <w:b/>
        </w:rPr>
      </w:pPr>
    </w:p>
    <w:p w14:paraId="686152BA"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30722329"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760762">
        <w:rPr>
          <w:rFonts w:ascii="GHEA Grapalat" w:hAnsi="GHEA Grapalat"/>
          <w:color w:val="auto"/>
          <w:sz w:val="24"/>
          <w:szCs w:val="24"/>
        </w:rPr>
        <w:t>открытый конкурс</w:t>
      </w:r>
      <w:r w:rsidR="00AA7117" w:rsidRPr="00374F4A">
        <w:rPr>
          <w:rFonts w:ascii="GHEA Grapalat" w:hAnsi="GHEA Grapalat"/>
          <w:color w:val="auto"/>
          <w:sz w:val="24"/>
          <w:szCs w:val="24"/>
        </w:rPr>
        <w:t xml:space="preserve"> </w:t>
      </w:r>
    </w:p>
    <w:p w14:paraId="0376009C" w14:textId="77777777" w:rsidR="00B2572B" w:rsidRPr="00374F4A" w:rsidRDefault="00B2572B" w:rsidP="00B46D58">
      <w:pPr>
        <w:widowControl w:val="0"/>
        <w:spacing w:after="120"/>
        <w:jc w:val="center"/>
        <w:rPr>
          <w:rFonts w:ascii="GHEA Grapalat" w:hAnsi="GHEA Grapalat"/>
        </w:rPr>
      </w:pPr>
    </w:p>
    <w:p w14:paraId="610210D9"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712AB2C1"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006D240F">
        <w:rPr>
          <w:rFonts w:ascii="GHEA Grapalat" w:hAnsi="GHEA Grapalat"/>
        </w:rPr>
        <w:t>___</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DE5C90">
        <w:rPr>
          <w:rFonts w:ascii="GHEA Grapalat" w:hAnsi="GHEA Grapalat"/>
        </w:rPr>
        <w:t>EQ-BMAShDzB-24/15</w:t>
      </w:r>
      <w:r w:rsidR="006132ED">
        <w:rPr>
          <w:rFonts w:ascii="GHEA Grapalat" w:hAnsi="GHEA Grapalat"/>
        </w:rPr>
        <w:t>"</w:t>
      </w:r>
    </w:p>
    <w:p w14:paraId="1955044E"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B46D58">
      <w:pPr>
        <w:jc w:val="both"/>
        <w:rPr>
          <w:rFonts w:ascii="GHEA Grapalat" w:hAnsi="GHEA Grapalat"/>
        </w:rPr>
      </w:pPr>
    </w:p>
    <w:p w14:paraId="35089E57"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B46D58">
      <w:pPr>
        <w:jc w:val="both"/>
        <w:rPr>
          <w:rFonts w:ascii="GHEA Grapalat" w:hAnsi="GHEA Grapalat"/>
        </w:rPr>
      </w:pPr>
    </w:p>
    <w:p w14:paraId="565995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B46D58">
      <w:pPr>
        <w:jc w:val="both"/>
        <w:rPr>
          <w:rFonts w:ascii="GHEA Grapalat" w:hAnsi="GHEA Grapalat"/>
        </w:rPr>
      </w:pPr>
    </w:p>
    <w:p w14:paraId="4B2B17B9"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F96993">
      <w:pPr>
        <w:jc w:val="both"/>
        <w:rPr>
          <w:rFonts w:ascii="GHEA Grapalat" w:hAnsi="GHEA Grapalat"/>
        </w:rPr>
      </w:pPr>
    </w:p>
    <w:p w14:paraId="7C7E2090"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F96993">
      <w:pPr>
        <w:jc w:val="both"/>
        <w:rPr>
          <w:rFonts w:ascii="GHEA Grapalat" w:hAnsi="GHEA Grapalat"/>
          <w:sz w:val="18"/>
          <w:szCs w:val="18"/>
        </w:rPr>
      </w:pPr>
    </w:p>
    <w:p w14:paraId="21131C7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B16483">
      <w:pPr>
        <w:tabs>
          <w:tab w:val="left" w:pos="7371"/>
        </w:tabs>
        <w:spacing w:after="160"/>
        <w:ind w:left="3544" w:firstLine="3"/>
        <w:jc w:val="both"/>
        <w:rPr>
          <w:rFonts w:ascii="GHEA Grapalat" w:hAnsi="GHEA Grapalat"/>
          <w:sz w:val="16"/>
        </w:rPr>
      </w:pPr>
    </w:p>
    <w:p w14:paraId="6838DB28"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1C57DE">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1C57DE">
      <w:pPr>
        <w:widowControl w:val="0"/>
        <w:spacing w:after="12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C65D59">
      <w:pPr>
        <w:rPr>
          <w:ins w:id="9" w:author="Vardan" w:date="2022-10-29T19:53:00Z"/>
          <w:rFonts w:ascii="GHEA Grapalat" w:hAnsi="GHEA Grapalat"/>
          <w:i/>
          <w:sz w:val="16"/>
          <w:highlight w:val="cyan"/>
          <w:vertAlign w:val="superscript"/>
          <w:lang w:val="es-ES"/>
        </w:rPr>
      </w:pPr>
    </w:p>
    <w:p w14:paraId="0781701B" w14:textId="5D65D48A" w:rsidR="00C65D59" w:rsidRPr="00800B26" w:rsidRDefault="00C65D59" w:rsidP="00C65D59">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760762">
        <w:rPr>
          <w:rFonts w:ascii="GHEA Grapalat" w:hAnsi="GHEA Grapalat"/>
        </w:rPr>
        <w:t>открытый конкурс</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DE5C90">
        <w:rPr>
          <w:rFonts w:ascii="GHEA Grapalat" w:hAnsi="GHEA Grapalat"/>
        </w:rPr>
        <w:t>EQ-BMAShDzB-24/15</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C65D59">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AC309E">
      <w:pPr>
        <w:widowControl w:val="0"/>
        <w:spacing w:after="160"/>
        <w:jc w:val="both"/>
        <w:rPr>
          <w:rFonts w:ascii="GHEA Grapalat" w:hAnsi="GHEA Grapalat" w:cs="Arial"/>
        </w:rPr>
      </w:pPr>
      <w:r w:rsidRPr="00AC309E">
        <w:rPr>
          <w:rFonts w:ascii="GHEA Grapalat" w:hAnsi="GHEA Grapalat"/>
          <w:color w:val="000000" w:themeColor="text1"/>
        </w:rPr>
        <w:lastRenderedPageBreak/>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1E3808C3" w:rsidR="006B3E56" w:rsidRPr="00AC309E" w:rsidRDefault="00AC309E" w:rsidP="00AC309E">
      <w:pPr>
        <w:widowControl w:val="0"/>
        <w:tabs>
          <w:tab w:val="left" w:pos="567"/>
        </w:tabs>
        <w:spacing w:after="160"/>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760762">
        <w:rPr>
          <w:rFonts w:ascii="GHEA Grapalat" w:hAnsi="GHEA Grapalat"/>
        </w:rPr>
        <w:t>открытый конкурс</w:t>
      </w:r>
      <w:r w:rsidR="00305944" w:rsidRPr="00AC309E">
        <w:rPr>
          <w:rFonts w:ascii="GHEA Grapalat" w:hAnsi="GHEA Grapalat"/>
        </w:rPr>
        <w:t xml:space="preserve"> </w:t>
      </w:r>
      <w:r w:rsidR="006B3E56" w:rsidRPr="00AC309E">
        <w:rPr>
          <w:rFonts w:ascii="GHEA Grapalat" w:hAnsi="GHEA Grapalat"/>
        </w:rPr>
        <w:t xml:space="preserve">под кодом </w:t>
      </w:r>
      <w:r w:rsidR="00DE5C90">
        <w:rPr>
          <w:rFonts w:ascii="GHEA Grapalat" w:hAnsi="GHEA Grapalat"/>
        </w:rPr>
        <w:t>EQ-BMAShDzB-24/15</w:t>
      </w:r>
      <w:r w:rsidR="006B3E56" w:rsidRPr="00AC309E">
        <w:rPr>
          <w:rFonts w:ascii="GHEA Grapalat" w:hAnsi="GHEA Grapalat"/>
        </w:rPr>
        <w:t>*</w:t>
      </w:r>
    </w:p>
    <w:p w14:paraId="744A8BA3" w14:textId="77777777"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5C3D0A3B" w:rsidR="006B3E56" w:rsidRPr="00AC309E" w:rsidRDefault="006B3E56" w:rsidP="00AC309E">
      <w:pPr>
        <w:pStyle w:val="ListParagraph"/>
        <w:widowControl w:val="0"/>
        <w:numPr>
          <w:ilvl w:val="0"/>
          <w:numId w:val="36"/>
        </w:numPr>
        <w:tabs>
          <w:tab w:val="left" w:pos="567"/>
        </w:tabs>
        <w:spacing w:after="160"/>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760762">
        <w:rPr>
          <w:rFonts w:ascii="GHEA Grapalat" w:hAnsi="GHEA Grapalat"/>
        </w:rPr>
        <w:t>открытый конкурс</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t xml:space="preserve">одновременного </w:t>
      </w:r>
    </w:p>
    <w:p w14:paraId="111541B0"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B46D58">
      <w:pPr>
        <w:widowControl w:val="0"/>
        <w:spacing w:after="160"/>
        <w:jc w:val="both"/>
        <w:rPr>
          <w:ins w:id="10"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2E361E">
      <w:pPr>
        <w:widowControl w:val="0"/>
        <w:spacing w:after="16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2E361E">
      <w:pPr>
        <w:widowControl w:val="0"/>
        <w:spacing w:after="16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30C270BB" w:rsidR="006B3E56" w:rsidRPr="00BD438D" w:rsidRDefault="00687D28" w:rsidP="00BD438D">
      <w:pPr>
        <w:widowControl w:val="0"/>
        <w:spacing w:after="16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1"/>
        <w:t>**</w:t>
      </w:r>
      <w:r w:rsidR="006B3E56" w:rsidRPr="00BD438D">
        <w:rPr>
          <w:rFonts w:ascii="GHEA Grapalat" w:hAnsi="GHEA Grapalat"/>
        </w:rPr>
        <w:t xml:space="preserve"> </w:t>
      </w:r>
      <w:r w:rsidR="00BD438D">
        <w:rPr>
          <w:rFonts w:ascii="GHEA Grapalat" w:hAnsi="GHEA Grapalat"/>
          <w:lang w:val="hy-AM"/>
        </w:rPr>
        <w:t>.</w:t>
      </w:r>
    </w:p>
    <w:p w14:paraId="13D12745" w14:textId="77777777" w:rsidR="006B3E56" w:rsidRPr="00D3436F" w:rsidRDefault="006B3E56" w:rsidP="00B46D58">
      <w:pPr>
        <w:tabs>
          <w:tab w:val="left" w:pos="7371"/>
        </w:tabs>
        <w:spacing w:after="160"/>
        <w:ind w:left="3544" w:firstLine="3"/>
        <w:jc w:val="both"/>
        <w:rPr>
          <w:rFonts w:ascii="GHEA Grapalat" w:hAnsi="GHEA Grapalat"/>
          <w:sz w:val="16"/>
        </w:rPr>
      </w:pPr>
    </w:p>
    <w:p w14:paraId="59DC4773" w14:textId="77777777" w:rsidR="006B3E56" w:rsidRPr="00770B03" w:rsidRDefault="006B3E56" w:rsidP="00B46D58">
      <w:pPr>
        <w:tabs>
          <w:tab w:val="left" w:pos="7371"/>
        </w:tabs>
        <w:spacing w:after="160"/>
        <w:ind w:left="3544" w:firstLine="3"/>
        <w:jc w:val="both"/>
        <w:rPr>
          <w:rFonts w:ascii="GHEA Grapalat" w:hAnsi="GHEA Grapalat"/>
          <w:sz w:val="16"/>
        </w:rPr>
      </w:pPr>
    </w:p>
    <w:p w14:paraId="72ADE842"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36777D72" w14:textId="77777777" w:rsidR="00D843BF" w:rsidRDefault="00D843BF" w:rsidP="00D843BF">
      <w:pPr>
        <w:rPr>
          <w:rFonts w:ascii="GHEA Grapalat" w:hAnsi="GHEA Grapalat"/>
          <w:b/>
        </w:rPr>
      </w:pPr>
    </w:p>
    <w:p w14:paraId="21144DC4" w14:textId="77777777" w:rsidR="00D843BF" w:rsidRPr="009044F1" w:rsidRDefault="00D843BF" w:rsidP="00D843BF">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582B2A">
        <w:rPr>
          <w:rFonts w:ascii="GHEA Grapalat" w:hAnsi="GHEA Grapalat"/>
          <w:b/>
          <w:i w:val="0"/>
          <w:sz w:val="24"/>
          <w:szCs w:val="24"/>
        </w:rPr>
        <w:t>.</w:t>
      </w:r>
      <w:r w:rsidRPr="009044F1">
        <w:rPr>
          <w:rFonts w:ascii="GHEA Grapalat" w:hAnsi="GHEA Grapalat"/>
          <w:b/>
          <w:i w:val="0"/>
          <w:sz w:val="24"/>
          <w:szCs w:val="24"/>
        </w:rPr>
        <w:t>1</w:t>
      </w:r>
    </w:p>
    <w:p w14:paraId="22F81965" w14:textId="44220380" w:rsidR="00D843BF" w:rsidRPr="009044F1" w:rsidRDefault="00D843BF" w:rsidP="00D843BF">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DE5C90">
        <w:rPr>
          <w:rFonts w:ascii="GHEA Grapalat" w:hAnsi="GHEA Grapalat"/>
          <w:b/>
          <w:sz w:val="24"/>
          <w:szCs w:val="24"/>
        </w:rPr>
        <w:t>EQ-BMAShDzB-24/15</w:t>
      </w:r>
    </w:p>
    <w:p w14:paraId="22F2EC38" w14:textId="77777777" w:rsidR="00D843BF" w:rsidRPr="009044F1" w:rsidRDefault="00D843BF" w:rsidP="00D843BF">
      <w:pPr>
        <w:widowControl w:val="0"/>
        <w:spacing w:after="160"/>
        <w:ind w:left="567" w:right="565"/>
        <w:jc w:val="center"/>
        <w:rPr>
          <w:rFonts w:ascii="GHEA Grapalat" w:hAnsi="GHEA Grapalat"/>
          <w:b/>
        </w:rPr>
      </w:pPr>
    </w:p>
    <w:p w14:paraId="5C5CE07B" w14:textId="77777777" w:rsidR="00D843BF" w:rsidRPr="009044F1" w:rsidRDefault="00D843BF" w:rsidP="00D843BF">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14:paraId="721CBB1A" w14:textId="77777777" w:rsidR="00D843BF" w:rsidRPr="009044F1" w:rsidRDefault="00D843BF" w:rsidP="00D843BF">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14:paraId="5342CE47" w14:textId="77777777" w:rsidR="00D843BF" w:rsidRPr="009044F1" w:rsidRDefault="00D843BF" w:rsidP="00D843BF">
      <w:pPr>
        <w:pStyle w:val="Heading3"/>
        <w:keepNext w:val="0"/>
        <w:widowControl w:val="0"/>
        <w:spacing w:after="160" w:line="240" w:lineRule="auto"/>
        <w:ind w:left="567" w:right="565"/>
        <w:rPr>
          <w:rFonts w:ascii="GHEA Grapalat" w:hAnsi="GHEA Grapalat" w:cs="Arial"/>
          <w:sz w:val="24"/>
          <w:szCs w:val="24"/>
        </w:rPr>
      </w:pPr>
    </w:p>
    <w:p w14:paraId="44F0611E" w14:textId="77777777" w:rsidR="00D843BF" w:rsidRPr="00430541" w:rsidRDefault="00D843BF" w:rsidP="00D843BF">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14:paraId="54CAA83E" w14:textId="77777777" w:rsidR="00D843BF" w:rsidRPr="00430541" w:rsidRDefault="00D843BF" w:rsidP="00D843BF">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14:paraId="7DA54563" w14:textId="0F1FFB0C" w:rsidR="00D843BF" w:rsidRPr="009044F1" w:rsidRDefault="00D843BF" w:rsidP="00D843BF">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DE5C90">
        <w:rPr>
          <w:rFonts w:ascii="GHEA Grapalat" w:hAnsi="GHEA Grapalat"/>
          <w:b/>
        </w:rPr>
        <w:t>EQ-BMAShDzB-24/15</w:t>
      </w:r>
      <w:r w:rsidRPr="009044F1">
        <w:rPr>
          <w:rFonts w:ascii="GHEA Grapalat" w:hAnsi="GHEA Grapalat"/>
        </w:rPr>
        <w:t>* ниже по лотам представляет</w:t>
      </w:r>
      <w:r w:rsidRPr="00D3436F">
        <w:rPr>
          <w:rFonts w:ascii="GHEA Grapalat" w:hAnsi="GHEA Grapalat"/>
        </w:rPr>
        <w:t xml:space="preserve"> </w:t>
      </w:r>
      <w:r w:rsidRPr="009044F1">
        <w:rPr>
          <w:rFonts w:ascii="GHEA Grapalat" w:hAnsi="GHEA Grapalat"/>
        </w:rPr>
        <w:t>описани</w:t>
      </w:r>
      <w:r>
        <w:rPr>
          <w:rFonts w:ascii="GHEA Grapalat" w:hAnsi="GHEA Grapalat"/>
        </w:rPr>
        <w:t>я</w:t>
      </w:r>
      <w:r w:rsidRPr="009044F1">
        <w:rPr>
          <w:rFonts w:ascii="GHEA Grapalat" w:hAnsi="GHEA Grapalat"/>
        </w:rPr>
        <w:t xml:space="preserve"> предлагаем</w:t>
      </w:r>
      <w:r>
        <w:rPr>
          <w:rFonts w:ascii="GHEA Grapalat" w:hAnsi="GHEA Grapalat"/>
          <w:lang w:val="hy-AM"/>
        </w:rPr>
        <w:t>ых</w:t>
      </w:r>
      <w:r w:rsidRPr="009044F1">
        <w:rPr>
          <w:rFonts w:ascii="GHEA Grapalat" w:hAnsi="GHEA Grapalat"/>
        </w:rPr>
        <w:t xml:space="preserve"> им </w:t>
      </w:r>
      <w:r>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4"/>
        <w:gridCol w:w="1638"/>
        <w:gridCol w:w="1333"/>
        <w:gridCol w:w="1330"/>
        <w:gridCol w:w="1716"/>
        <w:gridCol w:w="1721"/>
        <w:gridCol w:w="1471"/>
      </w:tblGrid>
      <w:tr w:rsidR="00D843BF" w:rsidRPr="00206AF8" w14:paraId="40FFEEDE" w14:textId="77777777" w:rsidTr="00EA71B0">
        <w:tc>
          <w:tcPr>
            <w:tcW w:w="1042" w:type="dxa"/>
            <w:vMerge w:val="restart"/>
            <w:vAlign w:val="center"/>
          </w:tcPr>
          <w:p w14:paraId="4863D243" w14:textId="77777777" w:rsidR="00D843BF" w:rsidRDefault="00D843BF" w:rsidP="00EA71B0">
            <w:pPr>
              <w:widowControl w:val="0"/>
              <w:jc w:val="center"/>
              <w:rPr>
                <w:rFonts w:ascii="GHEA Grapalat" w:hAnsi="GHEA Grapalat"/>
                <w:b/>
                <w:sz w:val="20"/>
                <w:szCs w:val="20"/>
              </w:rPr>
            </w:pPr>
          </w:p>
          <w:p w14:paraId="38863260" w14:textId="77777777" w:rsidR="00D843BF" w:rsidRPr="00206AF8" w:rsidRDefault="00D843BF" w:rsidP="00EA71B0">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9131" w:type="dxa"/>
            <w:gridSpan w:val="6"/>
            <w:vAlign w:val="center"/>
          </w:tcPr>
          <w:p w14:paraId="0F476525" w14:textId="77777777" w:rsidR="00D843BF" w:rsidRPr="00753A6C" w:rsidRDefault="00D843BF" w:rsidP="00EA71B0">
            <w:pPr>
              <w:widowControl w:val="0"/>
              <w:jc w:val="center"/>
              <w:rPr>
                <w:rFonts w:ascii="GHEA Grapalat" w:hAnsi="GHEA Grapalat"/>
                <w:b/>
                <w:bCs/>
                <w:sz w:val="20"/>
                <w:szCs w:val="20"/>
                <w:lang w:val="hy-AM"/>
              </w:rPr>
            </w:pPr>
            <w:r w:rsidRPr="00206AF8">
              <w:rPr>
                <w:rFonts w:ascii="GHEA Grapalat" w:hAnsi="GHEA Grapalat"/>
                <w:b/>
                <w:sz w:val="20"/>
                <w:szCs w:val="20"/>
              </w:rPr>
              <w:t>Предлагаемы</w:t>
            </w:r>
            <w:r>
              <w:rPr>
                <w:rFonts w:ascii="GHEA Grapalat" w:hAnsi="GHEA Grapalat"/>
                <w:b/>
                <w:sz w:val="20"/>
                <w:szCs w:val="20"/>
                <w:lang w:val="hy-AM"/>
              </w:rPr>
              <w:t>е приборы и оборудование</w:t>
            </w:r>
          </w:p>
        </w:tc>
      </w:tr>
      <w:tr w:rsidR="00D843BF" w:rsidRPr="00206AF8" w14:paraId="7DDDD3C3" w14:textId="77777777" w:rsidTr="00EA71B0">
        <w:trPr>
          <w:trHeight w:val="696"/>
        </w:trPr>
        <w:tc>
          <w:tcPr>
            <w:tcW w:w="1042" w:type="dxa"/>
            <w:vMerge/>
            <w:vAlign w:val="center"/>
          </w:tcPr>
          <w:p w14:paraId="357B9DDB" w14:textId="77777777" w:rsidR="00D843BF" w:rsidRPr="00206AF8" w:rsidRDefault="00D843BF" w:rsidP="00EA71B0">
            <w:pPr>
              <w:widowControl w:val="0"/>
              <w:jc w:val="center"/>
              <w:rPr>
                <w:rFonts w:ascii="GHEA Grapalat" w:hAnsi="GHEA Grapalat"/>
                <w:b/>
                <w:bCs/>
                <w:sz w:val="20"/>
                <w:szCs w:val="20"/>
              </w:rPr>
            </w:pPr>
          </w:p>
        </w:tc>
        <w:tc>
          <w:tcPr>
            <w:tcW w:w="1663" w:type="dxa"/>
            <w:vAlign w:val="center"/>
          </w:tcPr>
          <w:p w14:paraId="6263A0EA" w14:textId="77777777" w:rsidR="00D843BF" w:rsidRDefault="00D843BF" w:rsidP="00EA71B0">
            <w:pPr>
              <w:widowControl w:val="0"/>
              <w:jc w:val="center"/>
              <w:rPr>
                <w:rFonts w:ascii="GHEA Grapalat" w:hAnsi="GHEA Grapalat"/>
                <w:b/>
                <w:sz w:val="20"/>
                <w:szCs w:val="20"/>
              </w:rPr>
            </w:pPr>
            <w:r>
              <w:rPr>
                <w:rFonts w:ascii="GHEA Grapalat" w:hAnsi="GHEA Grapalat"/>
                <w:b/>
                <w:sz w:val="20"/>
                <w:szCs w:val="20"/>
              </w:rPr>
              <w:t>фирменное</w:t>
            </w:r>
          </w:p>
          <w:p w14:paraId="2321205A" w14:textId="77777777" w:rsidR="00D843BF" w:rsidRPr="00206AF8" w:rsidRDefault="00D843BF" w:rsidP="00EA71B0">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14:paraId="48E2F363" w14:textId="77777777" w:rsidR="00D843BF" w:rsidRPr="00206AF8" w:rsidRDefault="00D843BF" w:rsidP="00EA71B0">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14:paraId="459FFCDF" w14:textId="77777777" w:rsidR="00D843BF" w:rsidRPr="00BF7253" w:rsidRDefault="00D843BF" w:rsidP="00EA71B0">
            <w:pPr>
              <w:widowControl w:val="0"/>
              <w:jc w:val="center"/>
              <w:rPr>
                <w:rFonts w:ascii="GHEA Grapalat" w:hAnsi="GHEA Grapalat"/>
                <w:b/>
                <w:bCs/>
                <w:sz w:val="20"/>
                <w:szCs w:val="20"/>
                <w:lang w:val="hy-AM"/>
              </w:rPr>
            </w:pPr>
            <w:r w:rsidRPr="00EE0E70">
              <w:rPr>
                <w:rFonts w:ascii="GHEA Grapalat" w:hAnsi="GHEA Grapalat"/>
                <w:b/>
                <w:bCs/>
                <w:sz w:val="20"/>
                <w:szCs w:val="20"/>
              </w:rPr>
              <w:t>Марка</w:t>
            </w:r>
          </w:p>
        </w:tc>
        <w:tc>
          <w:tcPr>
            <w:tcW w:w="1752" w:type="dxa"/>
            <w:vAlign w:val="center"/>
          </w:tcPr>
          <w:p w14:paraId="25B4E409" w14:textId="77777777" w:rsidR="00D843BF" w:rsidRPr="00206AF8" w:rsidRDefault="00D843BF" w:rsidP="00EA71B0">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608" w:type="dxa"/>
            <w:vAlign w:val="center"/>
          </w:tcPr>
          <w:p w14:paraId="279CEBC3" w14:textId="77777777" w:rsidR="00D843BF" w:rsidRPr="00206AF8" w:rsidRDefault="00D843BF" w:rsidP="00EA71B0">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946" w:type="dxa"/>
            <w:vAlign w:val="center"/>
          </w:tcPr>
          <w:p w14:paraId="4A0D5E0C" w14:textId="77777777" w:rsidR="00D843BF" w:rsidRPr="00206AF8" w:rsidRDefault="00D843BF" w:rsidP="00EA71B0">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D843BF" w:rsidRPr="00206AF8" w14:paraId="7D49A261" w14:textId="77777777" w:rsidTr="00EA71B0">
        <w:tc>
          <w:tcPr>
            <w:tcW w:w="1042" w:type="dxa"/>
          </w:tcPr>
          <w:p w14:paraId="4211E523" w14:textId="77777777" w:rsidR="00D843BF" w:rsidRPr="00847791" w:rsidRDefault="00D843BF" w:rsidP="00EA71B0">
            <w:pPr>
              <w:pStyle w:val="Heading3"/>
              <w:keepNext w:val="0"/>
              <w:widowControl w:val="0"/>
              <w:spacing w:line="240" w:lineRule="auto"/>
              <w:jc w:val="left"/>
              <w:rPr>
                <w:rFonts w:ascii="GHEA Grapalat" w:hAnsi="GHEA Grapalat"/>
                <w:b/>
                <w:lang w:val="hy-AM"/>
              </w:rPr>
            </w:pPr>
            <w:r>
              <w:rPr>
                <w:rFonts w:ascii="GHEA Grapalat" w:hAnsi="GHEA Grapalat"/>
                <w:b/>
                <w:lang w:val="hy-AM"/>
              </w:rPr>
              <w:t>1</w:t>
            </w:r>
          </w:p>
        </w:tc>
        <w:tc>
          <w:tcPr>
            <w:tcW w:w="1663" w:type="dxa"/>
          </w:tcPr>
          <w:p w14:paraId="43904EF3"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463" w:type="dxa"/>
          </w:tcPr>
          <w:p w14:paraId="123194F3"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99" w:type="dxa"/>
          </w:tcPr>
          <w:p w14:paraId="132BEB7F"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752" w:type="dxa"/>
          </w:tcPr>
          <w:p w14:paraId="16F629FA"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08" w:type="dxa"/>
          </w:tcPr>
          <w:p w14:paraId="7CB51031"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946" w:type="dxa"/>
          </w:tcPr>
          <w:p w14:paraId="493B26BB" w14:textId="77777777" w:rsidR="00D843BF" w:rsidRPr="00206AF8" w:rsidRDefault="00D843BF" w:rsidP="00EA71B0">
            <w:pPr>
              <w:pStyle w:val="Heading3"/>
              <w:keepNext w:val="0"/>
              <w:widowControl w:val="0"/>
              <w:spacing w:line="240" w:lineRule="auto"/>
              <w:jc w:val="left"/>
              <w:rPr>
                <w:rFonts w:ascii="GHEA Grapalat" w:hAnsi="GHEA Grapalat"/>
                <w:b/>
              </w:rPr>
            </w:pPr>
          </w:p>
        </w:tc>
      </w:tr>
      <w:tr w:rsidR="00D843BF" w:rsidRPr="00206AF8" w14:paraId="46D72CFD" w14:textId="77777777" w:rsidTr="00EA71B0">
        <w:tc>
          <w:tcPr>
            <w:tcW w:w="1042" w:type="dxa"/>
          </w:tcPr>
          <w:p w14:paraId="0CE76A43" w14:textId="77777777" w:rsidR="00D843BF" w:rsidRPr="00847791" w:rsidRDefault="00D843BF" w:rsidP="00EA71B0">
            <w:pPr>
              <w:pStyle w:val="Heading3"/>
              <w:keepNext w:val="0"/>
              <w:widowControl w:val="0"/>
              <w:spacing w:line="240" w:lineRule="auto"/>
              <w:jc w:val="left"/>
              <w:rPr>
                <w:rFonts w:ascii="GHEA Grapalat" w:hAnsi="GHEA Grapalat"/>
                <w:b/>
                <w:lang w:val="hy-AM"/>
              </w:rPr>
            </w:pPr>
            <w:r>
              <w:rPr>
                <w:rFonts w:ascii="GHEA Grapalat" w:hAnsi="GHEA Grapalat"/>
                <w:b/>
                <w:lang w:val="hy-AM"/>
              </w:rPr>
              <w:t>2</w:t>
            </w:r>
          </w:p>
        </w:tc>
        <w:tc>
          <w:tcPr>
            <w:tcW w:w="1663" w:type="dxa"/>
          </w:tcPr>
          <w:p w14:paraId="24E44C1B"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463" w:type="dxa"/>
          </w:tcPr>
          <w:p w14:paraId="65487163"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99" w:type="dxa"/>
          </w:tcPr>
          <w:p w14:paraId="2732CB0B"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752" w:type="dxa"/>
          </w:tcPr>
          <w:p w14:paraId="62A423EF"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08" w:type="dxa"/>
          </w:tcPr>
          <w:p w14:paraId="4E0377D7"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946" w:type="dxa"/>
          </w:tcPr>
          <w:p w14:paraId="76196225" w14:textId="77777777" w:rsidR="00D843BF" w:rsidRPr="00206AF8" w:rsidRDefault="00D843BF" w:rsidP="00EA71B0">
            <w:pPr>
              <w:pStyle w:val="Heading3"/>
              <w:keepNext w:val="0"/>
              <w:widowControl w:val="0"/>
              <w:spacing w:line="240" w:lineRule="auto"/>
              <w:jc w:val="left"/>
              <w:rPr>
                <w:rFonts w:ascii="GHEA Grapalat" w:hAnsi="GHEA Grapalat"/>
                <w:b/>
              </w:rPr>
            </w:pPr>
          </w:p>
        </w:tc>
      </w:tr>
      <w:tr w:rsidR="00D843BF" w:rsidRPr="00206AF8" w14:paraId="33194E4E" w14:textId="77777777" w:rsidTr="00EA71B0">
        <w:tc>
          <w:tcPr>
            <w:tcW w:w="1042" w:type="dxa"/>
          </w:tcPr>
          <w:p w14:paraId="47E5B004" w14:textId="77777777" w:rsidR="00D843BF" w:rsidRPr="00847791" w:rsidRDefault="00D843BF" w:rsidP="00EA71B0">
            <w:pPr>
              <w:pStyle w:val="Heading3"/>
              <w:keepNext w:val="0"/>
              <w:widowControl w:val="0"/>
              <w:spacing w:line="240" w:lineRule="auto"/>
              <w:jc w:val="left"/>
              <w:rPr>
                <w:rFonts w:ascii="GHEA Grapalat" w:hAnsi="GHEA Grapalat"/>
                <w:b/>
                <w:lang w:val="hy-AM"/>
              </w:rPr>
            </w:pPr>
            <w:r>
              <w:rPr>
                <w:rFonts w:ascii="GHEA Grapalat" w:hAnsi="GHEA Grapalat"/>
                <w:b/>
                <w:lang w:val="hy-AM"/>
              </w:rPr>
              <w:t>3</w:t>
            </w:r>
          </w:p>
        </w:tc>
        <w:tc>
          <w:tcPr>
            <w:tcW w:w="1663" w:type="dxa"/>
          </w:tcPr>
          <w:p w14:paraId="519E5594"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463" w:type="dxa"/>
          </w:tcPr>
          <w:p w14:paraId="4245FD96"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99" w:type="dxa"/>
          </w:tcPr>
          <w:p w14:paraId="121E2FC6"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752" w:type="dxa"/>
          </w:tcPr>
          <w:p w14:paraId="2B1B6EF6"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08" w:type="dxa"/>
          </w:tcPr>
          <w:p w14:paraId="567C9767"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946" w:type="dxa"/>
          </w:tcPr>
          <w:p w14:paraId="04C92190" w14:textId="77777777" w:rsidR="00D843BF" w:rsidRPr="00206AF8" w:rsidRDefault="00D843BF" w:rsidP="00EA71B0">
            <w:pPr>
              <w:pStyle w:val="Heading3"/>
              <w:keepNext w:val="0"/>
              <w:widowControl w:val="0"/>
              <w:spacing w:line="240" w:lineRule="auto"/>
              <w:jc w:val="left"/>
              <w:rPr>
                <w:rFonts w:ascii="GHEA Grapalat" w:hAnsi="GHEA Grapalat"/>
                <w:b/>
              </w:rPr>
            </w:pPr>
          </w:p>
        </w:tc>
      </w:tr>
      <w:tr w:rsidR="00D843BF" w:rsidRPr="00206AF8" w14:paraId="594977DC" w14:textId="77777777" w:rsidTr="00EA71B0">
        <w:tc>
          <w:tcPr>
            <w:tcW w:w="1042" w:type="dxa"/>
          </w:tcPr>
          <w:p w14:paraId="6CDDDAA1"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63" w:type="dxa"/>
          </w:tcPr>
          <w:p w14:paraId="16193998"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463" w:type="dxa"/>
          </w:tcPr>
          <w:p w14:paraId="60C32D4C"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99" w:type="dxa"/>
          </w:tcPr>
          <w:p w14:paraId="3AAD957A"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752" w:type="dxa"/>
          </w:tcPr>
          <w:p w14:paraId="304C2D22"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08" w:type="dxa"/>
          </w:tcPr>
          <w:p w14:paraId="756C3396"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946" w:type="dxa"/>
          </w:tcPr>
          <w:p w14:paraId="5303F136" w14:textId="77777777" w:rsidR="00D843BF" w:rsidRPr="00206AF8" w:rsidRDefault="00D843BF" w:rsidP="00EA71B0">
            <w:pPr>
              <w:pStyle w:val="Heading3"/>
              <w:keepNext w:val="0"/>
              <w:widowControl w:val="0"/>
              <w:spacing w:line="240" w:lineRule="auto"/>
              <w:jc w:val="left"/>
              <w:rPr>
                <w:rFonts w:ascii="GHEA Grapalat" w:hAnsi="GHEA Grapalat"/>
                <w:b/>
              </w:rPr>
            </w:pPr>
          </w:p>
        </w:tc>
      </w:tr>
      <w:tr w:rsidR="00D843BF" w:rsidRPr="00206AF8" w14:paraId="28BB2013" w14:textId="77777777" w:rsidTr="00EA71B0">
        <w:tc>
          <w:tcPr>
            <w:tcW w:w="1042" w:type="dxa"/>
          </w:tcPr>
          <w:p w14:paraId="72882B8E" w14:textId="77777777" w:rsidR="00D843BF" w:rsidRPr="00847791" w:rsidRDefault="00D843BF" w:rsidP="00EA71B0">
            <w:pPr>
              <w:pStyle w:val="Heading3"/>
              <w:keepNext w:val="0"/>
              <w:widowControl w:val="0"/>
              <w:spacing w:line="240" w:lineRule="auto"/>
              <w:jc w:val="left"/>
              <w:rPr>
                <w:rFonts w:ascii="GHEA Grapalat" w:hAnsi="GHEA Grapalat"/>
                <w:b/>
                <w:lang w:val="hy-AM"/>
              </w:rPr>
            </w:pPr>
            <w:r>
              <w:rPr>
                <w:rFonts w:ascii="GHEA Grapalat" w:hAnsi="GHEA Grapalat"/>
                <w:b/>
                <w:lang w:val="hy-AM"/>
              </w:rPr>
              <w:t>18</w:t>
            </w:r>
          </w:p>
        </w:tc>
        <w:tc>
          <w:tcPr>
            <w:tcW w:w="1663" w:type="dxa"/>
          </w:tcPr>
          <w:p w14:paraId="6CFBD15B"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463" w:type="dxa"/>
          </w:tcPr>
          <w:p w14:paraId="139B8A1F"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99" w:type="dxa"/>
          </w:tcPr>
          <w:p w14:paraId="510E76B1"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752" w:type="dxa"/>
          </w:tcPr>
          <w:p w14:paraId="32EC3D51"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1608" w:type="dxa"/>
          </w:tcPr>
          <w:p w14:paraId="2BF91E2D" w14:textId="77777777" w:rsidR="00D843BF" w:rsidRPr="00206AF8" w:rsidRDefault="00D843BF" w:rsidP="00EA71B0">
            <w:pPr>
              <w:pStyle w:val="Heading3"/>
              <w:keepNext w:val="0"/>
              <w:widowControl w:val="0"/>
              <w:spacing w:line="240" w:lineRule="auto"/>
              <w:jc w:val="left"/>
              <w:rPr>
                <w:rFonts w:ascii="GHEA Grapalat" w:hAnsi="GHEA Grapalat"/>
                <w:b/>
              </w:rPr>
            </w:pPr>
          </w:p>
        </w:tc>
        <w:tc>
          <w:tcPr>
            <w:tcW w:w="946" w:type="dxa"/>
          </w:tcPr>
          <w:p w14:paraId="0F075E58" w14:textId="77777777" w:rsidR="00D843BF" w:rsidRPr="00206AF8" w:rsidRDefault="00D843BF" w:rsidP="00EA71B0">
            <w:pPr>
              <w:pStyle w:val="Heading3"/>
              <w:keepNext w:val="0"/>
              <w:widowControl w:val="0"/>
              <w:spacing w:line="240" w:lineRule="auto"/>
              <w:jc w:val="left"/>
              <w:rPr>
                <w:rFonts w:ascii="GHEA Grapalat" w:hAnsi="GHEA Grapalat"/>
                <w:b/>
              </w:rPr>
            </w:pPr>
          </w:p>
        </w:tc>
      </w:tr>
    </w:tbl>
    <w:p w14:paraId="2DCA4508" w14:textId="77777777" w:rsidR="00D843BF" w:rsidRDefault="00D843BF" w:rsidP="00D843BF">
      <w:pPr>
        <w:widowControl w:val="0"/>
        <w:tabs>
          <w:tab w:val="left" w:pos="6804"/>
        </w:tabs>
        <w:jc w:val="center"/>
        <w:rPr>
          <w:rFonts w:ascii="GHEA Grapalat" w:hAnsi="GHEA Grapalat"/>
          <w:lang w:val="en-US"/>
        </w:rPr>
      </w:pPr>
    </w:p>
    <w:p w14:paraId="43C70C5D" w14:textId="77777777" w:rsidR="00D843BF" w:rsidRPr="00DD2B43" w:rsidRDefault="00D843BF" w:rsidP="00D843B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6321810" w14:textId="77777777" w:rsidR="00D843BF" w:rsidRPr="00567D3B" w:rsidRDefault="00D843BF" w:rsidP="00D843BF">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14:paraId="0AD1F435" w14:textId="77777777" w:rsidR="00D843BF" w:rsidRPr="008875C7" w:rsidRDefault="00D843BF" w:rsidP="00D843BF">
      <w:pPr>
        <w:widowControl w:val="0"/>
        <w:spacing w:after="160"/>
        <w:jc w:val="right"/>
        <w:rPr>
          <w:rFonts w:ascii="GHEA Grapalat" w:hAnsi="GHEA Grapalat"/>
        </w:rPr>
      </w:pPr>
    </w:p>
    <w:p w14:paraId="3392594A" w14:textId="77777777" w:rsidR="00D843BF" w:rsidRPr="00D5443D" w:rsidRDefault="00D843BF" w:rsidP="00D843BF">
      <w:pPr>
        <w:widowControl w:val="0"/>
        <w:spacing w:after="160"/>
        <w:jc w:val="right"/>
        <w:rPr>
          <w:rFonts w:ascii="GHEA Grapalat" w:hAnsi="GHEA Grapalat"/>
        </w:rPr>
      </w:pPr>
      <w:r w:rsidRPr="009044F1">
        <w:rPr>
          <w:rFonts w:ascii="GHEA Grapalat" w:hAnsi="GHEA Grapalat"/>
        </w:rPr>
        <w:t>М. П.</w:t>
      </w:r>
    </w:p>
    <w:p w14:paraId="10784307" w14:textId="77777777" w:rsidR="00D843BF" w:rsidRDefault="00D843BF" w:rsidP="00D843BF">
      <w:pPr>
        <w:rPr>
          <w:rFonts w:ascii="GHEA Grapalat" w:hAnsi="GHEA Grapalat"/>
        </w:rPr>
      </w:pPr>
      <w:r>
        <w:rPr>
          <w:rFonts w:ascii="GHEA Grapalat" w:hAnsi="GHEA Grapalat"/>
        </w:rPr>
        <w:br w:type="page"/>
      </w:r>
    </w:p>
    <w:p w14:paraId="3D7396EF" w14:textId="6F7C96C2" w:rsidR="00D843BF" w:rsidRDefault="00D843BF" w:rsidP="00104814">
      <w:pPr>
        <w:jc w:val="right"/>
        <w:rPr>
          <w:rFonts w:ascii="GHEA Grapalat" w:hAnsi="GHEA Grapalat"/>
          <w:b/>
        </w:rPr>
      </w:pPr>
    </w:p>
    <w:p w14:paraId="7B1153DC" w14:textId="16723567" w:rsidR="00F33976" w:rsidRDefault="00F33976" w:rsidP="00104814">
      <w:pPr>
        <w:jc w:val="right"/>
        <w:rPr>
          <w:rFonts w:ascii="GHEA Grapalat" w:hAnsi="GHEA Grapalat"/>
          <w:b/>
        </w:rPr>
      </w:pPr>
      <w:r>
        <w:rPr>
          <w:rFonts w:ascii="GHEA Grapalat" w:hAnsi="GHEA Grapalat"/>
          <w:b/>
        </w:rPr>
        <w:t xml:space="preserve">Приложение 1.3** </w:t>
      </w:r>
    </w:p>
    <w:p w14:paraId="62CB123C" w14:textId="1D149007" w:rsidR="00F33976" w:rsidRPr="00FA6464" w:rsidRDefault="00F33976" w:rsidP="00104814">
      <w:pPr>
        <w:jc w:val="right"/>
        <w:rPr>
          <w:rFonts w:ascii="GHEA Grapalat" w:hAnsi="GHEA Grapalat"/>
          <w:b/>
        </w:rPr>
      </w:pPr>
      <w:r w:rsidRPr="001439BD">
        <w:rPr>
          <w:rFonts w:ascii="GHEA Grapalat" w:hAnsi="GHEA Grapalat"/>
          <w:b/>
        </w:rPr>
        <w:t xml:space="preserve">к Приглашению на </w:t>
      </w:r>
      <w:r w:rsidR="00760762">
        <w:rPr>
          <w:rFonts w:ascii="GHEA Grapalat" w:hAnsi="GHEA Grapalat"/>
          <w:b/>
        </w:rPr>
        <w:t>открытый конкурс</w:t>
      </w:r>
    </w:p>
    <w:p w14:paraId="2387769E" w14:textId="5973A55E" w:rsidR="00F33976" w:rsidRPr="00E97048" w:rsidRDefault="00F33976" w:rsidP="00104814">
      <w:pPr>
        <w:pStyle w:val="Heading3"/>
        <w:keepNext w:val="0"/>
        <w:widowControl w:val="0"/>
        <w:spacing w:after="160"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DE5C90">
        <w:rPr>
          <w:rFonts w:ascii="GHEA Grapalat" w:hAnsi="GHEA Grapalat"/>
          <w:b/>
          <w:i w:val="0"/>
          <w:sz w:val="24"/>
          <w:szCs w:val="24"/>
        </w:rPr>
        <w:t>EQ-BMAShDzB-24/15</w:t>
      </w:r>
    </w:p>
    <w:p w14:paraId="7ADA830A" w14:textId="77777777" w:rsidR="00104814" w:rsidRDefault="00104814" w:rsidP="00092E73">
      <w:pPr>
        <w:ind w:left="360" w:hanging="360"/>
        <w:jc w:val="center"/>
        <w:rPr>
          <w:rFonts w:ascii="GHEA Grapalat" w:hAnsi="GHEA Grapalat"/>
          <w:b/>
        </w:rPr>
      </w:pPr>
    </w:p>
    <w:p w14:paraId="2BE20634" w14:textId="77777777" w:rsidR="00104814" w:rsidRDefault="00104814" w:rsidP="00092E73">
      <w:pPr>
        <w:ind w:left="360" w:hanging="360"/>
        <w:jc w:val="center"/>
        <w:rPr>
          <w:rFonts w:ascii="GHEA Grapalat" w:hAnsi="GHEA Grapalat"/>
          <w:b/>
        </w:rPr>
      </w:pPr>
    </w:p>
    <w:p w14:paraId="1EDE57AE" w14:textId="77777777" w:rsidR="00092E73" w:rsidRDefault="00092E73" w:rsidP="00092E73">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92E73">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92E73">
      <w:pPr>
        <w:ind w:left="360" w:hanging="360"/>
        <w:jc w:val="center"/>
        <w:rPr>
          <w:rFonts w:ascii="GHEA Grapalat" w:eastAsia="GHEA Grapalat" w:hAnsi="GHEA Grapalat" w:cs="GHEA Grapalat"/>
          <w:b/>
        </w:rPr>
      </w:pPr>
    </w:p>
    <w:p w14:paraId="27EF2918" w14:textId="77777777" w:rsidR="00092E73" w:rsidRPr="00FD1EE4"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1"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7D52DB">
            <w:pPr>
              <w:spacing w:before="240" w:after="240"/>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rsidP="00092E73">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7D52DB">
            <w:pPr>
              <w:spacing w:before="240" w:after="240"/>
              <w:ind w:left="993" w:hanging="851"/>
              <w:rPr>
                <w:rFonts w:ascii="GHEA Grapalat" w:eastAsia="GHEA Grapalat" w:hAnsi="GHEA Grapalat" w:cs="GHEA Grapalat"/>
              </w:rPr>
            </w:pPr>
          </w:p>
        </w:tc>
      </w:tr>
    </w:tbl>
    <w:p w14:paraId="54A2E1BE"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7D52DB">
            <w:pPr>
              <w:spacing w:before="240" w:after="240"/>
              <w:rPr>
                <w:rFonts w:ascii="GHEA Grapalat" w:eastAsia="GHEA Grapalat" w:hAnsi="GHEA Grapalat" w:cs="GHEA Grapalat"/>
              </w:rPr>
            </w:pPr>
          </w:p>
        </w:tc>
      </w:tr>
    </w:tbl>
    <w:p w14:paraId="499384CD"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rsidP="00092E73">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7D52DB">
            <w:pPr>
              <w:spacing w:before="240" w:after="240"/>
              <w:rPr>
                <w:rFonts w:ascii="GHEA Grapalat" w:eastAsia="GHEA Grapalat" w:hAnsi="GHEA Grapalat" w:cs="GHEA Grapalat"/>
              </w:rPr>
            </w:pPr>
          </w:p>
        </w:tc>
      </w:tr>
    </w:tbl>
    <w:p w14:paraId="1BD96D05" w14:textId="77777777" w:rsidR="00092E73" w:rsidRPr="00FD1EE4" w:rsidRDefault="00092E73" w:rsidP="00092E73">
      <w:pPr>
        <w:rPr>
          <w:rFonts w:ascii="GHEA Grapalat" w:eastAsia="GHEA Grapalat" w:hAnsi="GHEA Grapalat" w:cs="GHEA Grapalat"/>
        </w:rPr>
      </w:pPr>
    </w:p>
    <w:p w14:paraId="7F380C37" w14:textId="0D9E9C39" w:rsidR="00092E73" w:rsidRPr="00FD1EE4" w:rsidRDefault="00092E73" w:rsidP="00092E73">
      <w:pPr>
        <w:rPr>
          <w:rFonts w:ascii="GHEA Grapalat" w:eastAsia="GHEA Grapalat" w:hAnsi="GHEA Grapalat" w:cs="GHEA Grapalat"/>
        </w:rPr>
      </w:pPr>
    </w:p>
    <w:p w14:paraId="24398B0D" w14:textId="77777777" w:rsidR="00092E73" w:rsidRPr="009A52BE" w:rsidRDefault="00092E73" w:rsidP="00092E73">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14:paraId="4E9828F2" w14:textId="77777777" w:rsidR="00092E73" w:rsidRPr="004E2F96"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7D52DB">
            <w:pPr>
              <w:spacing w:before="240" w:after="240"/>
              <w:rPr>
                <w:rFonts w:ascii="GHEA Grapalat" w:eastAsia="GHEA Grapalat" w:hAnsi="GHEA Grapalat" w:cs="GHEA Grapalat"/>
              </w:rPr>
            </w:pPr>
          </w:p>
        </w:tc>
      </w:tr>
    </w:tbl>
    <w:p w14:paraId="1BBC27A3"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14:paraId="1A030B2B" w14:textId="77777777" w:rsidR="00092E73" w:rsidRPr="00FD1EE4" w:rsidRDefault="00092E73" w:rsidP="007D52DB">
            <w:pPr>
              <w:spacing w:before="240" w:after="240"/>
              <w:rPr>
                <w:rFonts w:ascii="GHEA Grapalat" w:eastAsia="GHEA Grapalat" w:hAnsi="GHEA Grapalat" w:cs="GHEA Grapalat"/>
              </w:rPr>
            </w:pPr>
          </w:p>
        </w:tc>
      </w:tr>
    </w:tbl>
    <w:p w14:paraId="29D77B51" w14:textId="77777777" w:rsidR="00092E73" w:rsidRPr="00574FF7"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rsidP="00092E73">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rsidP="00092E73">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18DBE3E4" w:rsidR="00092E73" w:rsidRPr="00FD1EE4" w:rsidRDefault="00092E73" w:rsidP="00092E73">
      <w:pPr>
        <w:pBdr>
          <w:top w:val="nil"/>
          <w:left w:val="nil"/>
          <w:bottom w:val="nil"/>
          <w:right w:val="nil"/>
          <w:between w:val="nil"/>
        </w:pBdr>
        <w:spacing w:before="240"/>
        <w:rPr>
          <w:rFonts w:ascii="GHEA Grapalat" w:eastAsia="GHEA Grapalat" w:hAnsi="GHEA Grapalat" w:cs="GHEA Grapalat"/>
        </w:rPr>
      </w:pPr>
    </w:p>
    <w:p w14:paraId="2C8E94EF" w14:textId="77777777" w:rsidR="00092E73" w:rsidRPr="00CB7DFD"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74F45A0E"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46C2699C" w:rsidR="00092E73" w:rsidRPr="00FD1EE4" w:rsidRDefault="00092E73" w:rsidP="00092E73">
      <w:pPr>
        <w:rPr>
          <w:rFonts w:ascii="GHEA Grapalat" w:eastAsia="GHEA Grapalat" w:hAnsi="GHEA Grapalat" w:cs="GHEA Grapalat"/>
          <w:b/>
        </w:rPr>
      </w:pPr>
    </w:p>
    <w:p w14:paraId="2138B182"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16FE8F90"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7D52DB">
            <w:pPr>
              <w:spacing w:before="240" w:after="240"/>
              <w:rPr>
                <w:rFonts w:ascii="GHEA Grapalat" w:eastAsia="GHEA Grapalat" w:hAnsi="GHEA Grapalat" w:cs="GHEA Grapalat"/>
              </w:rPr>
            </w:pPr>
          </w:p>
        </w:tc>
      </w:tr>
    </w:tbl>
    <w:p w14:paraId="10627ACB"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rsidP="00092E73">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rsidP="00092E73">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7D52DB">
            <w:pPr>
              <w:spacing w:before="240" w:after="240"/>
              <w:rPr>
                <w:rFonts w:ascii="GHEA Grapalat" w:eastAsia="GHEA Grapalat" w:hAnsi="GHEA Grapalat" w:cs="GHEA Grapalat"/>
              </w:rPr>
            </w:pPr>
          </w:p>
        </w:tc>
      </w:tr>
    </w:tbl>
    <w:p w14:paraId="0228122B"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57F8B83F"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rsidP="00092E73">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7D52DB">
            <w:pPr>
              <w:spacing w:before="240" w:after="240"/>
              <w:rPr>
                <w:rFonts w:ascii="GHEA Grapalat" w:eastAsia="GHEA Grapalat" w:hAnsi="GHEA Grapalat" w:cs="GHEA Grapalat"/>
              </w:rPr>
            </w:pPr>
          </w:p>
        </w:tc>
      </w:tr>
    </w:tbl>
    <w:p w14:paraId="4F8E99A7"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7D52DB">
            <w:pPr>
              <w:spacing w:before="240" w:after="240"/>
              <w:rPr>
                <w:rFonts w:ascii="GHEA Grapalat" w:eastAsia="GHEA Grapalat" w:hAnsi="GHEA Grapalat" w:cs="GHEA Grapalat"/>
              </w:rPr>
            </w:pPr>
          </w:p>
        </w:tc>
      </w:tr>
    </w:tbl>
    <w:p w14:paraId="74D3C3BB" w14:textId="77777777" w:rsidR="00092E73" w:rsidRPr="008C665F"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3D7D54"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3D7D54"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3D7D54" w:rsidP="007D52DB">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3D7D54" w:rsidP="007D52DB">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rsidP="00092E73">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12D4E931" w14:textId="77777777" w:rsidR="00092E73" w:rsidRPr="00B23852"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3D7D54" w:rsidP="007D52DB">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3D7D54" w:rsidP="007D52DB">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7D52DB">
            <w:pPr>
              <w:spacing w:before="240" w:after="240"/>
              <w:rPr>
                <w:rFonts w:ascii="GHEA Grapalat" w:eastAsia="GHEA Grapalat" w:hAnsi="GHEA Grapalat" w:cs="GHEA Grapalat"/>
              </w:rPr>
            </w:pPr>
          </w:p>
        </w:tc>
      </w:tr>
    </w:tbl>
    <w:p w14:paraId="5297D154" w14:textId="2B5A5FF6" w:rsidR="00092E73" w:rsidRPr="00FD1EE4" w:rsidRDefault="00092E73" w:rsidP="00092E73">
      <w:pPr>
        <w:pBdr>
          <w:top w:val="nil"/>
          <w:left w:val="nil"/>
          <w:bottom w:val="nil"/>
          <w:right w:val="nil"/>
          <w:between w:val="nil"/>
        </w:pBdr>
        <w:ind w:left="792"/>
        <w:rPr>
          <w:rFonts w:ascii="GHEA Grapalat" w:eastAsia="GHEA Grapalat" w:hAnsi="GHEA Grapalat" w:cs="GHEA Grapalat"/>
          <w:i/>
          <w:color w:val="000000"/>
        </w:rPr>
      </w:pPr>
    </w:p>
    <w:p w14:paraId="2546751C" w14:textId="77777777" w:rsidR="00092E73" w:rsidRPr="00FD1EE4" w:rsidRDefault="00092E73" w:rsidP="00092E73">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1B0774BD"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0A61F8D4" w14:textId="77777777" w:rsidR="00092E73" w:rsidRPr="00FD1EE4" w:rsidRDefault="00092E73" w:rsidP="007D52DB">
            <w:pPr>
              <w:spacing w:before="240" w:after="240"/>
              <w:rPr>
                <w:rFonts w:ascii="GHEA Grapalat" w:eastAsia="GHEA Grapalat" w:hAnsi="GHEA Grapalat" w:cs="GHEA Grapalat"/>
              </w:rPr>
            </w:pPr>
          </w:p>
        </w:tc>
      </w:tr>
    </w:tbl>
    <w:p w14:paraId="19628932" w14:textId="77777777" w:rsidR="00092E73" w:rsidRPr="00FD1EE4" w:rsidRDefault="00092E73" w:rsidP="00092E73">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rsidP="00092E73">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rsidP="00092E73">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7D52DB">
            <w:pPr>
              <w:spacing w:before="240" w:after="240"/>
              <w:rPr>
                <w:rFonts w:ascii="GHEA Grapalat" w:eastAsia="GHEA Grapalat" w:hAnsi="GHEA Grapalat" w:cs="GHEA Grapalat"/>
              </w:rPr>
            </w:pPr>
          </w:p>
        </w:tc>
      </w:tr>
    </w:tbl>
    <w:p w14:paraId="2876BA9E" w14:textId="77777777" w:rsidR="00092E73" w:rsidRDefault="00092E73" w:rsidP="00092E73">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7D52DB">
            <w:pPr>
              <w:spacing w:before="240" w:after="240"/>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rsidP="00092E73">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7D52DB">
            <w:pPr>
              <w:spacing w:before="240" w:after="240"/>
              <w:rPr>
                <w:rFonts w:ascii="GHEA Grapalat" w:eastAsia="GHEA Grapalat" w:hAnsi="GHEA Grapalat" w:cs="GHEA Grapalat"/>
              </w:rPr>
            </w:pPr>
          </w:p>
        </w:tc>
      </w:tr>
    </w:tbl>
    <w:p w14:paraId="597FB4C6" w14:textId="77777777" w:rsidR="00092E73" w:rsidRPr="005A6587" w:rsidRDefault="00092E73" w:rsidP="005A6587">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7D52D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bl>
    <w:p w14:paraId="7365CCE5" w14:textId="77777777" w:rsidR="00092E73" w:rsidRPr="00FD1EE4" w:rsidRDefault="00092E73" w:rsidP="006D240F">
      <w:pPr>
        <w:pBdr>
          <w:top w:val="nil"/>
          <w:left w:val="nil"/>
          <w:bottom w:val="nil"/>
          <w:right w:val="nil"/>
          <w:between w:val="nil"/>
        </w:pBdr>
        <w:rPr>
          <w:rFonts w:ascii="GHEA Grapalat" w:eastAsia="GHEA Grapalat" w:hAnsi="GHEA Grapalat" w:cs="GHEA Grapalat"/>
          <w:b/>
          <w:color w:val="000000"/>
        </w:rPr>
      </w:pPr>
    </w:p>
    <w:p w14:paraId="683CD5B5" w14:textId="1E07952A" w:rsidR="00092E73" w:rsidRDefault="00092E73" w:rsidP="006D240F">
      <w:pPr>
        <w:rPr>
          <w:rFonts w:ascii="GHEA Grapalat" w:hAnsi="GHEA Grapalat"/>
          <w:b/>
          <w:sz w:val="28"/>
          <w:szCs w:val="28"/>
          <w:lang w:val="hy-AM"/>
        </w:rPr>
      </w:pPr>
      <w:r w:rsidRPr="00490465">
        <w:rPr>
          <w:rFonts w:ascii="GHEA Grapalat" w:hAnsi="GHEA Grapalat"/>
          <w:b/>
          <w:sz w:val="28"/>
          <w:szCs w:val="28"/>
        </w:rPr>
        <w:t>Порядок заполнения декларации</w:t>
      </w:r>
    </w:p>
    <w:p w14:paraId="00DF7FC3" w14:textId="77777777" w:rsidR="00092E73" w:rsidRPr="00490465" w:rsidRDefault="00092E73" w:rsidP="00092E73">
      <w:pPr>
        <w:spacing w:line="360" w:lineRule="auto"/>
        <w:jc w:val="center"/>
        <w:rPr>
          <w:rFonts w:ascii="GHEA Grapalat" w:hAnsi="GHEA Grapalat"/>
          <w:b/>
          <w:sz w:val="28"/>
          <w:szCs w:val="28"/>
          <w:lang w:val="hy-AM"/>
        </w:rPr>
      </w:pPr>
    </w:p>
    <w:p w14:paraId="19350ABF"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rsidP="00092E73">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lastRenderedPageBreak/>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rsidP="00092E73">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rsidP="00092E73">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rsidP="00092E73">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w:t>
      </w:r>
      <w:r w:rsidRPr="00092E73">
        <w:rPr>
          <w:rFonts w:ascii="GHEA Grapalat" w:hAnsi="GHEA Grapalat"/>
        </w:rPr>
        <w:lastRenderedPageBreak/>
        <w:t>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rsidP="00092E73">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rsidP="00092E73">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92E73">
      <w:pPr>
        <w:spacing w:line="360" w:lineRule="auto"/>
        <w:ind w:left="-360"/>
        <w:jc w:val="both"/>
        <w:rPr>
          <w:rFonts w:ascii="GHEA Grapalat" w:hAnsi="GHEA Grapalat"/>
        </w:rPr>
      </w:pPr>
      <w:r w:rsidRPr="00092E73">
        <w:rPr>
          <w:rFonts w:ascii="GHEA Grapalat" w:hAnsi="GHEA Grapalat"/>
        </w:rPr>
        <w:lastRenderedPageBreak/>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rsidP="00092E73">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rsidP="00092E73">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92E73">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92E73">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w:t>
      </w:r>
      <w:r w:rsidRPr="00092E73">
        <w:rPr>
          <w:rFonts w:ascii="GHEA Grapalat" w:hAnsi="GHEA Grapalat"/>
        </w:rPr>
        <w:lastRenderedPageBreak/>
        <w:t>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rPr>
        <w:lastRenderedPageBreak/>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92E73">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92E73">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w:t>
      </w:r>
      <w:r w:rsidRPr="00092E73">
        <w:rPr>
          <w:rFonts w:ascii="GHEA Grapalat" w:hAnsi="GHEA Grapalat"/>
        </w:rPr>
        <w:lastRenderedPageBreak/>
        <w:t>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92E73">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lastRenderedPageBreak/>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92E73">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92E73">
      <w:pPr>
        <w:contextualSpacing/>
        <w:jc w:val="both"/>
        <w:rPr>
          <w:rFonts w:ascii="GHEA Grapalat" w:hAnsi="GHEA Grapalat"/>
          <w:sz w:val="28"/>
          <w:szCs w:val="28"/>
        </w:rPr>
      </w:pPr>
    </w:p>
    <w:p w14:paraId="0E3828E2" w14:textId="77777777" w:rsidR="00092E73" w:rsidRDefault="00092E73" w:rsidP="00092E73">
      <w:pPr>
        <w:contextualSpacing/>
        <w:jc w:val="both"/>
        <w:rPr>
          <w:rFonts w:ascii="GHEA Grapalat" w:hAnsi="GHEA Grapalat"/>
          <w:sz w:val="28"/>
          <w:szCs w:val="28"/>
        </w:rPr>
      </w:pPr>
    </w:p>
    <w:p w14:paraId="1B8517C8"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92E73">
      <w:pPr>
        <w:contextualSpacing/>
        <w:jc w:val="both"/>
        <w:rPr>
          <w:rFonts w:ascii="GHEA Grapalat" w:hAnsi="GHEA Grapalat"/>
          <w:i/>
          <w:sz w:val="20"/>
          <w:szCs w:val="20"/>
        </w:rPr>
      </w:pPr>
      <w:r w:rsidRPr="009E5671">
        <w:rPr>
          <w:rFonts w:ascii="GHEA Grapalat" w:hAnsi="GHEA Grapalat"/>
          <w:i/>
          <w:sz w:val="20"/>
          <w:szCs w:val="20"/>
        </w:rPr>
        <w:lastRenderedPageBreak/>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92E73">
      <w:pPr>
        <w:rPr>
          <w:rFonts w:ascii="GHEA Grapalat" w:hAnsi="GHEA Grapalat"/>
          <w:b/>
        </w:rPr>
      </w:pPr>
    </w:p>
    <w:p w14:paraId="1196D6A1" w14:textId="77777777" w:rsidR="00092E73" w:rsidRDefault="00092E73" w:rsidP="00092E73">
      <w:pPr>
        <w:rPr>
          <w:rFonts w:ascii="GHEA Grapalat" w:hAnsi="GHEA Grapalat"/>
          <w:b/>
        </w:rPr>
      </w:pPr>
      <w:r>
        <w:rPr>
          <w:rFonts w:ascii="GHEA Grapalat" w:hAnsi="GHEA Grapalat"/>
          <w:b/>
        </w:rPr>
        <w:br w:type="page"/>
      </w:r>
    </w:p>
    <w:p w14:paraId="62B48BAB"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2D046536"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DE5C90">
        <w:rPr>
          <w:rFonts w:ascii="GHEA Grapalat" w:hAnsi="GHEA Grapalat"/>
          <w:b/>
          <w:sz w:val="24"/>
          <w:szCs w:val="24"/>
        </w:rPr>
        <w:t>EQ-BMAShDzB-24/15</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2"/>
        <w:t>*</w:t>
      </w:r>
    </w:p>
    <w:p w14:paraId="308CC3FE" w14:textId="77777777" w:rsidR="00B2572B" w:rsidRPr="009044F1" w:rsidRDefault="00B2572B" w:rsidP="00B46D58">
      <w:pPr>
        <w:widowControl w:val="0"/>
        <w:spacing w:after="120"/>
        <w:ind w:firstLine="567"/>
        <w:jc w:val="center"/>
        <w:rPr>
          <w:rFonts w:ascii="GHEA Grapalat" w:hAnsi="GHEA Grapalat"/>
        </w:rPr>
      </w:pPr>
    </w:p>
    <w:p w14:paraId="2347BC65"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B46D58">
      <w:pPr>
        <w:widowControl w:val="0"/>
        <w:spacing w:after="120"/>
        <w:ind w:firstLine="567"/>
        <w:jc w:val="center"/>
        <w:rPr>
          <w:rFonts w:ascii="GHEA Grapalat" w:hAnsi="GHEA Grapalat"/>
        </w:rPr>
      </w:pPr>
    </w:p>
    <w:p w14:paraId="050C8689" w14:textId="7C177B9E" w:rsidR="005744FC" w:rsidRPr="000F6C24" w:rsidRDefault="00B2572B" w:rsidP="001B30DC">
      <w:pPr>
        <w:widowControl w:val="0"/>
        <w:spacing w:after="160"/>
        <w:jc w:val="both"/>
        <w:rPr>
          <w:rFonts w:ascii="GHEA Grapalat" w:hAnsi="GHEA Grapalat"/>
        </w:rPr>
      </w:pPr>
      <w:r w:rsidRPr="005744FC">
        <w:rPr>
          <w:rFonts w:ascii="GHEA Grapalat" w:hAnsi="GHEA Grapalat"/>
          <w:spacing w:val="-6"/>
        </w:rPr>
        <w:t xml:space="preserve">Рассмотрев приглашение на </w:t>
      </w:r>
      <w:r w:rsidR="00760762">
        <w:rPr>
          <w:rFonts w:ascii="GHEA Grapalat" w:hAnsi="GHEA Grapalat"/>
          <w:spacing w:val="-6"/>
        </w:rPr>
        <w:t>открытый конкурс</w:t>
      </w:r>
      <w:r w:rsidRPr="005744FC">
        <w:rPr>
          <w:rFonts w:ascii="GHEA Grapalat" w:hAnsi="GHEA Grapalat"/>
          <w:spacing w:val="-6"/>
        </w:rPr>
        <w:t xml:space="preserve"> под кодом </w:t>
      </w:r>
      <w:r w:rsidR="006132ED">
        <w:rPr>
          <w:rFonts w:ascii="GHEA Grapalat" w:hAnsi="GHEA Grapalat"/>
          <w:spacing w:val="-6"/>
        </w:rPr>
        <w:t>"</w:t>
      </w:r>
      <w:r w:rsidR="00DE5C90">
        <w:rPr>
          <w:rFonts w:ascii="GHEA Grapalat" w:hAnsi="GHEA Grapalat"/>
          <w:spacing w:val="-6"/>
        </w:rPr>
        <w:t>EQ-BMAShDzB-24/15</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1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92"/>
        <w:gridCol w:w="2112"/>
        <w:gridCol w:w="1843"/>
        <w:gridCol w:w="1617"/>
        <w:gridCol w:w="1448"/>
      </w:tblGrid>
      <w:tr w:rsidR="00202EB4" w:rsidRPr="005744FC" w14:paraId="4A751DC8" w14:textId="77777777" w:rsidTr="00104814">
        <w:trPr>
          <w:trHeight w:val="916"/>
          <w:jc w:val="center"/>
        </w:trPr>
        <w:tc>
          <w:tcPr>
            <w:tcW w:w="1092"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112"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B46D58">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104814">
        <w:trPr>
          <w:jc w:val="center"/>
        </w:trPr>
        <w:tc>
          <w:tcPr>
            <w:tcW w:w="1092"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112"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202EB4">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202EB4" w:rsidRPr="005744FC" w14:paraId="58605C46" w14:textId="77777777" w:rsidTr="00104814">
        <w:trPr>
          <w:trHeight w:val="3041"/>
          <w:jc w:val="center"/>
        </w:trPr>
        <w:tc>
          <w:tcPr>
            <w:tcW w:w="1092" w:type="dxa"/>
            <w:tcBorders>
              <w:top w:val="single" w:sz="4" w:space="0" w:color="auto"/>
              <w:left w:val="single" w:sz="4" w:space="0" w:color="auto"/>
              <w:bottom w:val="single" w:sz="4" w:space="0" w:color="auto"/>
              <w:right w:val="single" w:sz="4" w:space="0" w:color="auto"/>
            </w:tcBorders>
            <w:vAlign w:val="center"/>
          </w:tcPr>
          <w:p w14:paraId="015AAB0D" w14:textId="77777777" w:rsidR="00202EB4" w:rsidRPr="005744FC" w:rsidRDefault="00202EB4"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112" w:type="dxa"/>
            <w:tcBorders>
              <w:top w:val="single" w:sz="4" w:space="0" w:color="auto"/>
              <w:left w:val="single" w:sz="4" w:space="0" w:color="auto"/>
              <w:bottom w:val="single" w:sz="4" w:space="0" w:color="auto"/>
              <w:right w:val="single" w:sz="4" w:space="0" w:color="auto"/>
            </w:tcBorders>
            <w:vAlign w:val="center"/>
          </w:tcPr>
          <w:p w14:paraId="2FFF1784" w14:textId="08585B96" w:rsidR="00232ECA" w:rsidRDefault="00DE5C90" w:rsidP="00232ECA">
            <w:pPr>
              <w:rPr>
                <w:rFonts w:ascii="GHEA Grapalat" w:hAnsi="GHEA Grapalat"/>
                <w:lang w:val="hy-AM"/>
              </w:rPr>
            </w:pPr>
            <w:r>
              <w:rPr>
                <w:rFonts w:ascii="GHEA Grapalat" w:hAnsi="GHEA Grapalat" w:hint="eastAsia"/>
                <w:b/>
                <w:lang w:val="hy-AM"/>
              </w:rPr>
              <w:t>Монтажные работы мусороуборочных устройств на реке Раздан в Ереване</w:t>
            </w:r>
          </w:p>
          <w:p w14:paraId="0E60BC36" w14:textId="3C844D4D" w:rsidR="00202EB4" w:rsidRPr="00232ECA" w:rsidRDefault="00202EB4" w:rsidP="00FC78DC">
            <w:pPr>
              <w:widowControl w:val="0"/>
              <w:rPr>
                <w:rFonts w:ascii="GHEA Grapalat" w:hAnsi="GHEA Grapalat"/>
                <w:sz w:val="20"/>
                <w:szCs w:val="20"/>
                <w:lang w:val="hy-AM"/>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202EB4" w:rsidRPr="005744FC" w:rsidRDefault="00202EB4"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202EB4" w:rsidRPr="005744FC" w:rsidRDefault="00202EB4"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202EB4" w:rsidRPr="005744FC" w:rsidRDefault="00202EB4" w:rsidP="00B46D58">
            <w:pPr>
              <w:widowControl w:val="0"/>
              <w:jc w:val="center"/>
              <w:rPr>
                <w:rFonts w:ascii="GHEA Grapalat" w:hAnsi="GHEA Grapalat"/>
                <w:sz w:val="20"/>
                <w:szCs w:val="20"/>
              </w:rPr>
            </w:pPr>
          </w:p>
        </w:tc>
      </w:tr>
    </w:tbl>
    <w:p w14:paraId="5BDBA797"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B46D58">
      <w:pPr>
        <w:widowControl w:val="0"/>
        <w:spacing w:after="160"/>
        <w:jc w:val="both"/>
        <w:rPr>
          <w:rFonts w:ascii="GHEA Grapalat" w:hAnsi="GHEA Grapalat"/>
          <w:lang w:val="es-ES"/>
        </w:rPr>
      </w:pPr>
    </w:p>
    <w:p w14:paraId="07FB3A67" w14:textId="5ADE5224" w:rsidR="00B217BB" w:rsidRDefault="00B217BB" w:rsidP="00B46D58">
      <w:pPr>
        <w:rPr>
          <w:rFonts w:ascii="GHEA Grapalat" w:hAnsi="GHEA Grapalat"/>
          <w:b/>
        </w:rPr>
      </w:pPr>
    </w:p>
    <w:p w14:paraId="0D2807BB" w14:textId="77777777" w:rsidR="00104814" w:rsidRDefault="00104814" w:rsidP="00B46D58">
      <w:pPr>
        <w:rPr>
          <w:rFonts w:ascii="GHEA Grapalat" w:hAnsi="GHEA Grapalat"/>
          <w:b/>
        </w:rPr>
      </w:pPr>
    </w:p>
    <w:p w14:paraId="53BD4994" w14:textId="77777777" w:rsidR="00104814" w:rsidRDefault="00104814" w:rsidP="00B46D58">
      <w:pPr>
        <w:rPr>
          <w:rFonts w:ascii="GHEA Grapalat" w:hAnsi="GHEA Grapalat"/>
          <w:b/>
        </w:rPr>
      </w:pPr>
    </w:p>
    <w:p w14:paraId="092D34F5" w14:textId="77777777" w:rsidR="003A4E97" w:rsidRPr="00572A57" w:rsidRDefault="003A4E97" w:rsidP="003A4E97">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Приложение № 4.</w:t>
      </w:r>
      <w:r w:rsidRPr="00572A57">
        <w:rPr>
          <w:rFonts w:ascii="GHEA Grapalat" w:hAnsi="GHEA Grapalat"/>
          <w:b/>
          <w:i/>
          <w:sz w:val="22"/>
          <w:szCs w:val="22"/>
        </w:rPr>
        <w:t>2</w:t>
      </w:r>
    </w:p>
    <w:p w14:paraId="26554AF6" w14:textId="77777777" w:rsidR="003A4E97" w:rsidRPr="00594D27" w:rsidRDefault="003A4E97" w:rsidP="003A4E97">
      <w:pPr>
        <w:widowControl w:val="0"/>
        <w:spacing w:after="160"/>
        <w:contextualSpacing/>
        <w:jc w:val="right"/>
        <w:rPr>
          <w:rFonts w:ascii="GHEA Grapalat" w:hAnsi="GHEA Grapalat" w:cs="GHEA Grapalat"/>
          <w:b/>
          <w:i/>
          <w:sz w:val="22"/>
          <w:szCs w:val="22"/>
        </w:rPr>
      </w:pPr>
      <w:r w:rsidRPr="00594D27">
        <w:rPr>
          <w:rFonts w:ascii="GHEA Grapalat" w:hAnsi="GHEA Grapalat"/>
          <w:b/>
          <w:i/>
          <w:sz w:val="22"/>
          <w:szCs w:val="22"/>
        </w:rPr>
        <w:t>к Приглашению на открытый конкурс</w:t>
      </w:r>
      <w:r w:rsidRPr="00594D27">
        <w:rPr>
          <w:rFonts w:ascii="GHEA Grapalat" w:hAnsi="GHEA Grapalat" w:cs="GHEA Grapalat"/>
          <w:b/>
          <w:i/>
          <w:sz w:val="22"/>
          <w:szCs w:val="22"/>
        </w:rPr>
        <w:br/>
      </w:r>
      <w:r w:rsidRPr="00594D27">
        <w:rPr>
          <w:rFonts w:ascii="GHEA Grapalat" w:hAnsi="GHEA Grapalat"/>
          <w:b/>
          <w:i/>
          <w:sz w:val="22"/>
          <w:szCs w:val="22"/>
        </w:rPr>
        <w:lastRenderedPageBreak/>
        <w:t>под кодом "---BMAShDzB---/---"</w:t>
      </w:r>
      <w:r w:rsidRPr="00594D27">
        <w:rPr>
          <w:rStyle w:val="FootnoteReference"/>
          <w:rFonts w:ascii="GHEA Grapalat" w:hAnsi="GHEA Grapalat"/>
          <w:b/>
          <w:i/>
          <w:sz w:val="22"/>
          <w:szCs w:val="22"/>
        </w:rPr>
        <w:footnoteReference w:customMarkFollows="1" w:id="14"/>
        <w:t>*</w:t>
      </w:r>
    </w:p>
    <w:p w14:paraId="31297C6F" w14:textId="77777777" w:rsidR="003A4E97" w:rsidRPr="00B138F3" w:rsidRDefault="003A4E97" w:rsidP="003A4E97">
      <w:pPr>
        <w:widowControl w:val="0"/>
        <w:spacing w:after="160"/>
        <w:jc w:val="center"/>
        <w:rPr>
          <w:rFonts w:ascii="GHEA Grapalat" w:hAnsi="GHEA Grapalat"/>
          <w:b/>
          <w:sz w:val="22"/>
          <w:szCs w:val="22"/>
        </w:rPr>
      </w:pPr>
    </w:p>
    <w:p w14:paraId="1F978997" w14:textId="77777777" w:rsidR="003A4E97" w:rsidRPr="00B138F3" w:rsidRDefault="003A4E97" w:rsidP="003A4E97">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386227A" w14:textId="77777777" w:rsidR="003A4E97" w:rsidRPr="00B138F3" w:rsidRDefault="003A4E97" w:rsidP="003A4E97">
      <w:pPr>
        <w:widowControl w:val="0"/>
        <w:spacing w:after="160"/>
        <w:contextualSpacing/>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A4E97" w:rsidRPr="00B138F3" w14:paraId="6B035AFF" w14:textId="77777777" w:rsidTr="0023735E">
        <w:tc>
          <w:tcPr>
            <w:tcW w:w="4786" w:type="dxa"/>
          </w:tcPr>
          <w:p w14:paraId="1BE553C7" w14:textId="77777777" w:rsidR="003A4E97" w:rsidRPr="00B138F3" w:rsidRDefault="003A4E97" w:rsidP="0023735E">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7CBA846" w14:textId="77777777" w:rsidR="003A4E97" w:rsidRPr="00B138F3" w:rsidRDefault="003A4E97" w:rsidP="0023735E">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5"/>
              <w:t>**</w:t>
            </w:r>
          </w:p>
        </w:tc>
      </w:tr>
    </w:tbl>
    <w:p w14:paraId="7AC6D31B" w14:textId="77777777" w:rsidR="003A4E97" w:rsidRPr="00B138F3" w:rsidRDefault="003A4E97" w:rsidP="003A4E97">
      <w:pPr>
        <w:widowControl w:val="0"/>
        <w:spacing w:after="160"/>
        <w:rPr>
          <w:rFonts w:ascii="GHEA Grapalat" w:hAnsi="GHEA Grapalat" w:cs="GHEA Grapalat"/>
          <w:b/>
          <w:sz w:val="22"/>
          <w:szCs w:val="22"/>
        </w:rPr>
      </w:pPr>
    </w:p>
    <w:p w14:paraId="389DB75C" w14:textId="77777777" w:rsidR="003A4E97" w:rsidRPr="00B138F3" w:rsidRDefault="003A4E97" w:rsidP="003A4E97">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15900457" w14:textId="77777777" w:rsidR="003A4E97" w:rsidRPr="00B138F3" w:rsidRDefault="003A4E97" w:rsidP="003A4E97">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51032EC2" w14:textId="77777777" w:rsidR="003A4E97" w:rsidRPr="00B138F3" w:rsidRDefault="003A4E97" w:rsidP="003A4E97">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0225A850" w14:textId="77777777" w:rsidR="003A4E97" w:rsidRPr="00B138F3" w:rsidRDefault="003A4E97" w:rsidP="003A4E97">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9B6C4C0" w14:textId="77777777" w:rsidR="003A4E97" w:rsidRPr="00B138F3" w:rsidRDefault="003A4E97" w:rsidP="003A4E97">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3A6E2B9" w14:textId="77777777" w:rsidR="003A4E97" w:rsidRPr="00B138F3" w:rsidRDefault="003A4E97" w:rsidP="003A4E97">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6454D668" w14:textId="77777777" w:rsidR="003A4E97" w:rsidRPr="00B138F3" w:rsidRDefault="003A4E97" w:rsidP="003A4E97">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25B22FB8" w14:textId="77777777" w:rsidR="003A4E97" w:rsidRPr="00B138F3" w:rsidRDefault="003A4E97" w:rsidP="003A4E97">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3FDD7AD0" w14:textId="77777777" w:rsidR="003A4E97" w:rsidRPr="00B138F3" w:rsidRDefault="003A4E97" w:rsidP="003A4E97">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2EBD56A7" w14:textId="77777777" w:rsidR="003A4E97" w:rsidRPr="00B138F3" w:rsidRDefault="003A4E97" w:rsidP="003A4E97">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30B21D62" w14:textId="77777777" w:rsidR="003A4E97" w:rsidRPr="00B138F3" w:rsidRDefault="003A4E97" w:rsidP="003A4E9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3C1E14D7"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69124695"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D2AB118"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9D8E64B"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107BFC3"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6154609F"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D0BAA38"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438E2D37"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40696F06"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27D4FD11"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0FD3E62"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E4EFAD5" w14:textId="77777777" w:rsidR="003A4E97" w:rsidRPr="00185BB2" w:rsidRDefault="003A4E97" w:rsidP="003A4E97">
      <w:pPr>
        <w:widowControl w:val="0"/>
        <w:spacing w:after="160"/>
        <w:jc w:val="center"/>
        <w:rPr>
          <w:rFonts w:ascii="GHEA Grapalat" w:hAnsi="GHEA Grapalat"/>
          <w:b/>
          <w:sz w:val="22"/>
          <w:szCs w:val="22"/>
        </w:rPr>
      </w:pPr>
      <w:r w:rsidRPr="00B138F3">
        <w:rPr>
          <w:rFonts w:ascii="GHEA Grapalat" w:hAnsi="GHEA Grapalat"/>
          <w:b/>
          <w:sz w:val="22"/>
          <w:szCs w:val="22"/>
        </w:rPr>
        <w:t>2. Иные условия</w:t>
      </w:r>
    </w:p>
    <w:p w14:paraId="36F9B74A" w14:textId="77777777" w:rsidR="003A4E97" w:rsidRPr="00B138F3" w:rsidRDefault="003A4E97" w:rsidP="003A4E97">
      <w:pPr>
        <w:widowControl w:val="0"/>
        <w:spacing w:after="160"/>
        <w:jc w:val="center"/>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Pr>
          <w:rFonts w:ascii="GHEA Grapalat" w:hAnsi="GHEA Grapalat"/>
          <w:sz w:val="22"/>
          <w:szCs w:val="22"/>
          <w:lang w:val="hy-AM"/>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24F959BE"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CF488EC" w14:textId="77777777" w:rsidR="003A4E97" w:rsidRPr="00B138F3"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1C35705F" w14:textId="77777777" w:rsidR="003A4E97" w:rsidRPr="00B138F3" w:rsidDel="00A13215" w:rsidRDefault="003A4E97" w:rsidP="003A4E97">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924AD8D" w14:textId="77777777" w:rsidR="003A4E97" w:rsidRPr="00EC1F84" w:rsidRDefault="003A4E97" w:rsidP="003A4E97">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F22C72D" w14:textId="77777777" w:rsidR="003A4E97" w:rsidRPr="00B138F3" w:rsidRDefault="003A4E97" w:rsidP="003A4E97">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43FD1BB" w14:textId="77777777" w:rsidR="003A4E97" w:rsidRPr="00CC28E2" w:rsidRDefault="003A4E97" w:rsidP="003A4E97">
      <w:pPr>
        <w:widowControl w:val="0"/>
        <w:jc w:val="both"/>
        <w:rPr>
          <w:rFonts w:ascii="GHEA Grapalat" w:hAnsi="GHEA Grapalat"/>
          <w:sz w:val="22"/>
          <w:szCs w:val="22"/>
        </w:rPr>
      </w:pPr>
      <w:r w:rsidRPr="00CC28E2">
        <w:rPr>
          <w:rFonts w:ascii="GHEA Grapalat" w:hAnsi="GHEA Grapalat"/>
          <w:sz w:val="22"/>
          <w:szCs w:val="22"/>
        </w:rPr>
        <w:t>_____________________________________</w:t>
      </w:r>
    </w:p>
    <w:p w14:paraId="6F5DB83D" w14:textId="77777777" w:rsidR="003A4E97" w:rsidRPr="00CC28E2" w:rsidRDefault="003A4E97" w:rsidP="003A4E97">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компании</w:t>
      </w:r>
    </w:p>
    <w:p w14:paraId="7971FD09" w14:textId="77777777" w:rsidR="003A4E97" w:rsidRPr="00CC28E2" w:rsidRDefault="003A4E97" w:rsidP="003A4E97">
      <w:pPr>
        <w:widowControl w:val="0"/>
        <w:spacing w:after="160"/>
        <w:ind w:right="4253"/>
        <w:contextualSpacing/>
        <w:rPr>
          <w:rFonts w:ascii="GHEA Grapalat" w:hAnsi="GHEA Grapalat"/>
          <w:sz w:val="22"/>
          <w:szCs w:val="22"/>
        </w:rPr>
      </w:pPr>
      <w:r w:rsidRPr="00CC28E2">
        <w:rPr>
          <w:rFonts w:ascii="GHEA Grapalat" w:hAnsi="GHEA Grapalat"/>
          <w:sz w:val="22"/>
          <w:szCs w:val="22"/>
        </w:rPr>
        <w:lastRenderedPageBreak/>
        <w:t>___________________________________</w:t>
      </w:r>
    </w:p>
    <w:p w14:paraId="25052C4C" w14:textId="77777777" w:rsidR="003A4E97" w:rsidRPr="00CC28E2" w:rsidRDefault="003A4E97" w:rsidP="003A4E97">
      <w:pPr>
        <w:widowControl w:val="0"/>
        <w:spacing w:after="160"/>
        <w:ind w:right="4253"/>
        <w:contextualSpacing/>
        <w:jc w:val="center"/>
        <w:rPr>
          <w:rFonts w:ascii="GHEA Grapalat" w:hAnsi="GHEA Grapalat"/>
          <w:sz w:val="22"/>
          <w:szCs w:val="22"/>
          <w:vertAlign w:val="superscript"/>
        </w:rPr>
      </w:pPr>
      <w:r w:rsidRPr="00CC28E2">
        <w:rPr>
          <w:rFonts w:ascii="GHEA Grapalat" w:hAnsi="GHEA Grapalat"/>
          <w:sz w:val="22"/>
          <w:szCs w:val="22"/>
          <w:vertAlign w:val="superscript"/>
        </w:rPr>
        <w:t>адрес компании</w:t>
      </w:r>
    </w:p>
    <w:p w14:paraId="528113FC" w14:textId="77777777" w:rsidR="003A4E97" w:rsidRPr="00CC28E2" w:rsidRDefault="003A4E97" w:rsidP="003A4E97">
      <w:pPr>
        <w:widowControl w:val="0"/>
        <w:jc w:val="both"/>
        <w:rPr>
          <w:rFonts w:ascii="GHEA Grapalat" w:hAnsi="GHEA Grapalat"/>
          <w:sz w:val="22"/>
          <w:szCs w:val="22"/>
        </w:rPr>
      </w:pPr>
      <w:r w:rsidRPr="00CC28E2">
        <w:rPr>
          <w:rFonts w:ascii="GHEA Grapalat" w:hAnsi="GHEA Grapalat"/>
          <w:sz w:val="22"/>
          <w:szCs w:val="22"/>
        </w:rPr>
        <w:t>_______________________________________</w:t>
      </w:r>
    </w:p>
    <w:p w14:paraId="3CE8831D" w14:textId="77777777" w:rsidR="003A4E97" w:rsidRPr="00CC28E2" w:rsidRDefault="003A4E97" w:rsidP="003A4E97">
      <w:pPr>
        <w:widowControl w:val="0"/>
        <w:spacing w:after="160"/>
        <w:ind w:right="4250"/>
        <w:jc w:val="center"/>
        <w:rPr>
          <w:rFonts w:ascii="GHEA Grapalat" w:hAnsi="GHEA Grapalat"/>
          <w:sz w:val="22"/>
          <w:szCs w:val="22"/>
          <w:vertAlign w:val="superscript"/>
        </w:rPr>
      </w:pPr>
      <w:r w:rsidRPr="00CC28E2">
        <w:rPr>
          <w:rFonts w:ascii="GHEA Grapalat" w:hAnsi="GHEA Grapalat"/>
          <w:sz w:val="22"/>
          <w:szCs w:val="22"/>
          <w:vertAlign w:val="superscript"/>
        </w:rPr>
        <w:t>наименование обслуживающего компанию банка</w:t>
      </w:r>
    </w:p>
    <w:p w14:paraId="3EFABDD6" w14:textId="77777777" w:rsidR="003A4E97" w:rsidRPr="00D847AB" w:rsidRDefault="003A4E97" w:rsidP="003A4E97">
      <w:pPr>
        <w:widowControl w:val="0"/>
        <w:spacing w:after="160"/>
        <w:ind w:right="4250"/>
        <w:jc w:val="center"/>
        <w:rPr>
          <w:rFonts w:ascii="GHEA Grapalat" w:hAnsi="GHEA Grapalat"/>
          <w:sz w:val="22"/>
          <w:szCs w:val="22"/>
          <w:vertAlign w:val="superscript"/>
        </w:rPr>
      </w:pPr>
      <w:r w:rsidRPr="00D847AB">
        <w:rPr>
          <w:rFonts w:ascii="GHEA Grapalat" w:hAnsi="GHEA Grapalat"/>
          <w:sz w:val="22"/>
          <w:szCs w:val="22"/>
          <w:vertAlign w:val="superscript"/>
        </w:rPr>
        <w:t>банковский счет компании</w:t>
      </w:r>
    </w:p>
    <w:p w14:paraId="34518D77" w14:textId="77777777" w:rsidR="003A4E97" w:rsidRPr="00B138F3" w:rsidRDefault="003A4E97" w:rsidP="003A4E97">
      <w:pPr>
        <w:widowControl w:val="0"/>
        <w:jc w:val="both"/>
        <w:rPr>
          <w:rFonts w:ascii="GHEA Grapalat" w:hAnsi="GHEA Grapalat"/>
          <w:sz w:val="22"/>
          <w:szCs w:val="22"/>
        </w:rPr>
      </w:pPr>
      <w:r w:rsidRPr="00D847AB">
        <w:rPr>
          <w:rFonts w:ascii="GHEA Grapalat" w:hAnsi="GHEA Grapalat"/>
          <w:sz w:val="22"/>
          <w:szCs w:val="22"/>
        </w:rPr>
        <w:t>_______________________________________</w:t>
      </w:r>
    </w:p>
    <w:p w14:paraId="37ACD616" w14:textId="77777777" w:rsidR="003A4E97" w:rsidRDefault="003A4E97" w:rsidP="003A4E97">
      <w:pPr>
        <w:widowControl w:val="0"/>
        <w:spacing w:after="160"/>
        <w:ind w:right="4250"/>
        <w:rPr>
          <w:rFonts w:ascii="GHEA Grapalat" w:hAnsi="GHEA Grapalat"/>
          <w:sz w:val="22"/>
          <w:szCs w:val="22"/>
        </w:rPr>
      </w:pPr>
      <w:r w:rsidRPr="007D0452">
        <w:rPr>
          <w:rFonts w:ascii="GHEA Grapalat" w:hAnsi="GHEA Grapalat"/>
          <w:sz w:val="22"/>
          <w:szCs w:val="22"/>
          <w:vertAlign w:val="superscript"/>
        </w:rPr>
        <w:t xml:space="preserve">                        </w:t>
      </w:r>
      <w:r>
        <w:rPr>
          <w:rFonts w:ascii="GHEA Grapalat" w:hAnsi="GHEA Grapalat"/>
          <w:sz w:val="22"/>
          <w:szCs w:val="22"/>
          <w:vertAlign w:val="superscript"/>
        </w:rPr>
        <w:t>учетный номер налогоплательщика</w:t>
      </w:r>
      <w:r w:rsidRPr="007D0452">
        <w:rPr>
          <w:rFonts w:ascii="GHEA Grapalat" w:hAnsi="GHEA Grapalat"/>
          <w:sz w:val="22"/>
          <w:szCs w:val="22"/>
          <w:vertAlign w:val="superscript"/>
        </w:rPr>
        <w:t xml:space="preserve"> </w:t>
      </w:r>
      <w:r>
        <w:rPr>
          <w:rFonts w:ascii="GHEA Grapalat" w:hAnsi="GHEA Grapalat"/>
          <w:sz w:val="22"/>
          <w:szCs w:val="22"/>
          <w:vertAlign w:val="superscript"/>
        </w:rPr>
        <w:t xml:space="preserve">компании </w:t>
      </w:r>
      <w:r w:rsidRPr="00B138F3">
        <w:rPr>
          <w:rFonts w:ascii="GHEA Grapalat" w:hAnsi="GHEA Grapalat"/>
          <w:sz w:val="22"/>
          <w:szCs w:val="22"/>
        </w:rPr>
        <w:t>________________________________</w:t>
      </w:r>
    </w:p>
    <w:p w14:paraId="7C9DEB3F" w14:textId="77777777" w:rsidR="003A4E97" w:rsidRPr="00B138F3" w:rsidRDefault="003A4E97" w:rsidP="003A4E9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5156C73F" w14:textId="77777777" w:rsidR="003A4E97" w:rsidRDefault="003A4E97" w:rsidP="003A4E97">
      <w:pPr>
        <w:widowControl w:val="0"/>
        <w:spacing w:after="160"/>
        <w:ind w:right="4250"/>
        <w:rPr>
          <w:rFonts w:ascii="GHEA Grapalat" w:hAnsi="GHEA Grapalat"/>
          <w:sz w:val="22"/>
          <w:szCs w:val="22"/>
        </w:rPr>
      </w:pPr>
    </w:p>
    <w:p w14:paraId="0926A35E" w14:textId="77777777" w:rsidR="003A4E97" w:rsidRPr="00B138F3" w:rsidRDefault="003A4E97" w:rsidP="003A4E97">
      <w:pPr>
        <w:widowControl w:val="0"/>
        <w:spacing w:after="160"/>
        <w:ind w:right="4250"/>
        <w:rPr>
          <w:rFonts w:ascii="GHEA Grapalat" w:hAnsi="GHEA Grapalat"/>
          <w:sz w:val="22"/>
          <w:szCs w:val="22"/>
        </w:rPr>
      </w:pPr>
    </w:p>
    <w:p w14:paraId="2A55FAB5" w14:textId="77777777" w:rsidR="003A4E97" w:rsidRPr="004D5A00" w:rsidRDefault="003A4E97" w:rsidP="003A4E97">
      <w:pPr>
        <w:widowControl w:val="0"/>
        <w:spacing w:after="160"/>
        <w:rPr>
          <w:rFonts w:ascii="GHEA Grapalat" w:hAnsi="GHEA Grapalat"/>
          <w:b/>
          <w:sz w:val="20"/>
          <w:szCs w:val="20"/>
        </w:rPr>
      </w:pPr>
      <w:r w:rsidRPr="004D5A00">
        <w:rPr>
          <w:rFonts w:ascii="GHEA Grapalat" w:hAnsi="GHEA Grapalat"/>
          <w:sz w:val="20"/>
          <w:szCs w:val="20"/>
        </w:rPr>
        <w:t xml:space="preserve">М. П.  </w:t>
      </w:r>
      <w:r w:rsidRPr="005F1CC0">
        <w:rPr>
          <w:rFonts w:ascii="GHEA Grapalat" w:hAnsi="GHEA Grapalat"/>
          <w:sz w:val="20"/>
          <w:szCs w:val="20"/>
        </w:rPr>
        <w:t xml:space="preserve">           </w:t>
      </w:r>
      <w:r w:rsidRPr="004D5A00">
        <w:rPr>
          <w:rFonts w:ascii="GHEA Grapalat" w:hAnsi="GHEA Grapalat"/>
          <w:sz w:val="20"/>
          <w:szCs w:val="20"/>
        </w:rPr>
        <w:t>День/месяц/год</w:t>
      </w:r>
    </w:p>
    <w:p w14:paraId="3F7FB604"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p w14:paraId="21767D23"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p w14:paraId="59AB7EB5" w14:textId="77777777" w:rsidR="003A4E97" w:rsidRPr="004D5A00" w:rsidRDefault="003A4E97" w:rsidP="003A4E97">
      <w:pPr>
        <w:widowControl w:val="0"/>
        <w:tabs>
          <w:tab w:val="left" w:pos="1134"/>
        </w:tabs>
        <w:spacing w:after="160"/>
        <w:ind w:firstLine="567"/>
        <w:jc w:val="both"/>
        <w:rPr>
          <w:rFonts w:ascii="GHEA Grapalat" w:hAnsi="GHEA Grapalat"/>
          <w:sz w:val="22"/>
          <w:szCs w:val="22"/>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3A4E97" w:rsidRPr="00B138F3" w14:paraId="6CA16385"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28BB2D" w14:textId="77777777" w:rsidR="003A4E97" w:rsidRPr="004D5A00" w:rsidRDefault="003A4E97" w:rsidP="0023735E">
            <w:pPr>
              <w:widowControl w:val="0"/>
              <w:tabs>
                <w:tab w:val="left" w:pos="3402"/>
              </w:tabs>
              <w:spacing w:after="160"/>
              <w:ind w:left="360"/>
              <w:rPr>
                <w:rFonts w:ascii="GHEA Grapalat" w:hAnsi="GHEA Grapalat" w:cs="Sylfaen"/>
                <w:b/>
                <w:bCs/>
              </w:rPr>
            </w:pPr>
            <w:r w:rsidRPr="004D5A00">
              <w:rPr>
                <w:rFonts w:ascii="GHEA Grapalat" w:hAnsi="GHEA Grapalat"/>
              </w:rPr>
              <w:lastRenderedPageBreak/>
              <w:t>1.</w:t>
            </w:r>
            <w:r w:rsidRPr="004D5A00">
              <w:rPr>
                <w:rFonts w:ascii="GHEA Grapalat" w:hAnsi="GHEA Grapalat"/>
                <w:b/>
              </w:rPr>
              <w:tab/>
            </w:r>
            <w:r w:rsidRPr="00B138F3">
              <w:rPr>
                <w:rFonts w:ascii="GHEA Grapalat" w:hAnsi="GHEA Grapalat"/>
                <w:b/>
              </w:rPr>
              <w:t xml:space="preserve">ПЛАТЕЖНОЕ ТРЕБОВАНИЕ </w:t>
            </w:r>
            <w:r w:rsidRPr="004D5A00">
              <w:rPr>
                <w:rFonts w:ascii="GHEA Grapalat" w:hAnsi="GHEA Grapalat"/>
                <w:b/>
              </w:rPr>
              <w:t>*</w:t>
            </w:r>
          </w:p>
        </w:tc>
      </w:tr>
      <w:tr w:rsidR="003A4E97" w:rsidRPr="00B138F3" w14:paraId="23593DC2"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3CBAC" w14:textId="77777777" w:rsidR="003A4E97" w:rsidRPr="00B138F3" w:rsidRDefault="003A4E97" w:rsidP="0023735E">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3A4E97" w:rsidRPr="00B138F3" w14:paraId="55145D06" w14:textId="77777777" w:rsidTr="002373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A2FEC3" w14:textId="77777777" w:rsidR="003A4E97" w:rsidRPr="00B138F3" w:rsidRDefault="003A4E97" w:rsidP="002373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A4E97" w:rsidRPr="00B138F3" w14:paraId="340CA127" w14:textId="77777777" w:rsidTr="002373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419563"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A4E97" w:rsidRPr="00B138F3" w14:paraId="02CF8229"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8F12C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A4E97" w:rsidRPr="00B138F3" w14:paraId="1FF69A33"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C0FEA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A4E97" w:rsidRPr="00B138F3" w14:paraId="09A5E26E"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866A3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A4E97" w:rsidRPr="00B138F3" w14:paraId="719F2CCE"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EC41A5"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A4E97" w:rsidRPr="00B138F3" w14:paraId="0B7995C7"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86E130"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A4E97" w:rsidRPr="00B138F3" w14:paraId="3BE5844F"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73B4A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A4E97" w:rsidRPr="00B138F3" w14:paraId="0FE57635" w14:textId="77777777" w:rsidTr="002373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11909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A4E97" w:rsidRPr="00B138F3" w14:paraId="7283EC5B"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F4984E"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A4E97" w:rsidRPr="00B138F3" w14:paraId="4B16DB77"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0F615C"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A4E97" w:rsidRPr="00B138F3" w14:paraId="3DBE9F7A"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EE444A"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A4E97" w:rsidRPr="00B138F3" w14:paraId="6BE682C7"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F8E7EE"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A4E97" w:rsidRPr="00B138F3" w14:paraId="38E4550E"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340D06"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A4E97" w:rsidRPr="00B138F3" w14:paraId="4E44B748"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9FC491"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 xml:space="preserve">Цель сделки (уплаты): (для обеспечения </w:t>
            </w:r>
            <w:r>
              <w:rPr>
                <w:rFonts w:ascii="GHEA Grapalat" w:hAnsi="GHEA Grapalat"/>
              </w:rPr>
              <w:t>квалификации</w:t>
            </w:r>
            <w:r w:rsidRPr="00B138F3">
              <w:rPr>
                <w:rFonts w:ascii="GHEA Grapalat" w:hAnsi="GHEA Grapalat"/>
              </w:rPr>
              <w:t>)</w:t>
            </w:r>
          </w:p>
        </w:tc>
      </w:tr>
      <w:tr w:rsidR="003A4E97" w:rsidRPr="00B138F3" w14:paraId="2D184DAA" w14:textId="77777777" w:rsidTr="0023735E">
        <w:trPr>
          <w:trHeight w:val="424"/>
        </w:trPr>
        <w:tc>
          <w:tcPr>
            <w:tcW w:w="10980" w:type="dxa"/>
            <w:gridSpan w:val="2"/>
            <w:tcBorders>
              <w:top w:val="single" w:sz="4" w:space="0" w:color="auto"/>
              <w:left w:val="single" w:sz="4" w:space="0" w:color="auto"/>
              <w:right w:val="single" w:sz="4" w:space="0" w:color="000000"/>
            </w:tcBorders>
            <w:noWrap/>
            <w:vAlign w:val="bottom"/>
          </w:tcPr>
          <w:p w14:paraId="3D381F5F"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A4E97" w:rsidRPr="00B138F3" w14:paraId="71279F97"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68378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A4E97" w:rsidRPr="00B138F3" w14:paraId="7B65399C"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226ABB" w14:textId="77777777" w:rsidR="003A4E97" w:rsidRPr="00B138F3" w:rsidRDefault="003A4E97" w:rsidP="002373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A4E97" w:rsidRPr="00B138F3" w14:paraId="068DFBAB" w14:textId="77777777" w:rsidTr="0023735E">
        <w:trPr>
          <w:trHeight w:val="3234"/>
        </w:trPr>
        <w:tc>
          <w:tcPr>
            <w:tcW w:w="5616" w:type="dxa"/>
            <w:tcBorders>
              <w:top w:val="nil"/>
              <w:left w:val="single" w:sz="4" w:space="0" w:color="auto"/>
              <w:bottom w:val="single" w:sz="4" w:space="0" w:color="auto"/>
              <w:right w:val="single" w:sz="4" w:space="0" w:color="auto"/>
            </w:tcBorders>
            <w:noWrap/>
            <w:vAlign w:val="bottom"/>
          </w:tcPr>
          <w:p w14:paraId="755FFFEB" w14:textId="77777777" w:rsidR="003A4E97" w:rsidRPr="00B138F3" w:rsidRDefault="003A4E97" w:rsidP="002373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EE9CA16" w14:textId="77777777" w:rsidR="003A4E97" w:rsidRPr="00B138F3" w:rsidRDefault="003A4E97" w:rsidP="0023735E">
            <w:pPr>
              <w:widowControl w:val="0"/>
              <w:spacing w:after="160"/>
              <w:rPr>
                <w:rFonts w:ascii="GHEA Grapalat" w:hAnsi="GHEA Grapalat" w:cs="Sylfaen"/>
              </w:rPr>
            </w:pPr>
          </w:p>
          <w:p w14:paraId="69FAA799" w14:textId="77777777" w:rsidR="003A4E97" w:rsidRPr="00B138F3" w:rsidRDefault="003A4E97" w:rsidP="0023735E">
            <w:pPr>
              <w:widowControl w:val="0"/>
              <w:spacing w:after="160"/>
              <w:jc w:val="right"/>
              <w:rPr>
                <w:rFonts w:ascii="GHEA Grapalat" w:hAnsi="GHEA Grapalat" w:cs="Tahoma"/>
              </w:rPr>
            </w:pPr>
            <w:r w:rsidRPr="00B138F3">
              <w:rPr>
                <w:rFonts w:ascii="GHEA Grapalat" w:hAnsi="GHEA Grapalat"/>
              </w:rPr>
              <w:t>/____________________/</w:t>
            </w:r>
          </w:p>
          <w:p w14:paraId="4FFC914A" w14:textId="77777777" w:rsidR="003A4E97" w:rsidRPr="00B138F3" w:rsidRDefault="003A4E97" w:rsidP="0023735E">
            <w:pPr>
              <w:widowControl w:val="0"/>
              <w:spacing w:after="160"/>
              <w:rPr>
                <w:rFonts w:ascii="GHEA Grapalat" w:hAnsi="GHEA Grapalat" w:cs="Sylfaen"/>
              </w:rPr>
            </w:pPr>
          </w:p>
          <w:p w14:paraId="275EB5A0"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776A8A9F" w14:textId="77777777" w:rsidR="003A4E97" w:rsidRPr="00B138F3" w:rsidRDefault="003A4E97" w:rsidP="002373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D54EB40" w14:textId="77777777" w:rsidR="003A4E97" w:rsidRPr="00B138F3" w:rsidRDefault="003A4E97" w:rsidP="002373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DD1C8E5" w14:textId="77777777" w:rsidR="003A4E97" w:rsidRPr="00B138F3" w:rsidRDefault="003A4E97" w:rsidP="002373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14E072" w14:textId="77777777" w:rsidR="003A4E97" w:rsidRPr="00B138F3" w:rsidRDefault="003A4E97" w:rsidP="0023735E">
            <w:pPr>
              <w:widowControl w:val="0"/>
              <w:spacing w:after="160"/>
              <w:rPr>
                <w:rFonts w:ascii="GHEA Grapalat" w:hAnsi="GHEA Grapalat" w:cs="Sylfaen"/>
              </w:rPr>
            </w:pPr>
          </w:p>
          <w:p w14:paraId="2FF3346E"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202F3096" w14:textId="77777777" w:rsidR="003A4E97" w:rsidRPr="00B138F3" w:rsidRDefault="003A4E97" w:rsidP="0023735E">
            <w:pPr>
              <w:widowControl w:val="0"/>
              <w:spacing w:after="160"/>
              <w:jc w:val="right"/>
              <w:rPr>
                <w:rFonts w:ascii="GHEA Grapalat" w:hAnsi="GHEA Grapalat" w:cs="Tahoma"/>
              </w:rPr>
            </w:pPr>
          </w:p>
          <w:p w14:paraId="4D67AF0D"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1DB36748" w14:textId="77777777" w:rsidR="003A4E97" w:rsidRPr="00B138F3" w:rsidRDefault="003A4E97" w:rsidP="002373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A4E97" w:rsidRPr="00B138F3" w14:paraId="1C7871E8" w14:textId="77777777" w:rsidTr="0023735E">
        <w:trPr>
          <w:trHeight w:val="2194"/>
        </w:trPr>
        <w:tc>
          <w:tcPr>
            <w:tcW w:w="5616" w:type="dxa"/>
            <w:tcBorders>
              <w:top w:val="single" w:sz="4" w:space="0" w:color="auto"/>
              <w:left w:val="single" w:sz="4" w:space="0" w:color="auto"/>
              <w:right w:val="single" w:sz="4" w:space="0" w:color="auto"/>
            </w:tcBorders>
            <w:noWrap/>
            <w:vAlign w:val="bottom"/>
          </w:tcPr>
          <w:p w14:paraId="0FFC7FAE"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64BADE4C" w14:textId="77777777" w:rsidR="003A4E97" w:rsidRPr="00B138F3" w:rsidRDefault="003A4E97" w:rsidP="0023735E">
            <w:pPr>
              <w:widowControl w:val="0"/>
              <w:spacing w:after="160"/>
              <w:rPr>
                <w:rFonts w:ascii="GHEA Grapalat" w:hAnsi="GHEA Grapalat"/>
              </w:rPr>
            </w:pPr>
          </w:p>
          <w:p w14:paraId="6FEEEA44"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3B9E18AE" w14:textId="77777777" w:rsidR="003A4E97" w:rsidRPr="00B138F3" w:rsidRDefault="003A4E97" w:rsidP="002373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3B25AD4B" w14:textId="77777777" w:rsidR="003A4E97" w:rsidRPr="00B138F3" w:rsidRDefault="003A4E97" w:rsidP="0023735E">
            <w:pPr>
              <w:widowControl w:val="0"/>
              <w:spacing w:after="160"/>
              <w:rPr>
                <w:rFonts w:ascii="GHEA Grapalat" w:hAnsi="GHEA Grapalat" w:cs="Tahoma"/>
              </w:rPr>
            </w:pPr>
          </w:p>
          <w:p w14:paraId="2F75E72C" w14:textId="77777777" w:rsidR="003A4E97" w:rsidRPr="00B138F3" w:rsidRDefault="003A4E97" w:rsidP="002373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9323D0D"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775D1328" w14:textId="77777777" w:rsidR="003A4E97" w:rsidRPr="00B138F3" w:rsidRDefault="003A4E97" w:rsidP="0023735E">
            <w:pPr>
              <w:widowControl w:val="0"/>
              <w:spacing w:after="160"/>
              <w:rPr>
                <w:rFonts w:ascii="GHEA Grapalat" w:hAnsi="GHEA Grapalat" w:cs="Tahoma"/>
              </w:rPr>
            </w:pPr>
          </w:p>
          <w:p w14:paraId="48B4D3E7"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5C320DD2" w14:textId="77777777" w:rsidR="003A4E97" w:rsidRPr="00B138F3" w:rsidRDefault="003A4E97" w:rsidP="002373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7492761" w14:textId="77777777" w:rsidR="003A4E97" w:rsidRPr="00B138F3" w:rsidRDefault="003A4E97" w:rsidP="0023735E">
            <w:pPr>
              <w:widowControl w:val="0"/>
              <w:spacing w:after="160"/>
              <w:rPr>
                <w:rFonts w:ascii="GHEA Grapalat" w:hAnsi="GHEA Grapalat" w:cs="Arial"/>
              </w:rPr>
            </w:pPr>
          </w:p>
        </w:tc>
      </w:tr>
      <w:tr w:rsidR="003A4E97" w:rsidRPr="00B138F3" w14:paraId="62A605F5"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53B69790" w14:textId="77777777" w:rsidR="003A4E97" w:rsidRPr="00B138F3" w:rsidRDefault="003A4E97" w:rsidP="002373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EE157B1" w14:textId="77777777" w:rsidR="003A4E97" w:rsidRPr="00B138F3" w:rsidRDefault="003A4E97" w:rsidP="0023735E">
            <w:pPr>
              <w:widowControl w:val="0"/>
              <w:spacing w:after="160"/>
              <w:rPr>
                <w:rFonts w:ascii="GHEA Grapalat" w:hAnsi="GHEA Grapalat" w:cs="Sylfaen"/>
              </w:rPr>
            </w:pPr>
          </w:p>
          <w:p w14:paraId="45EDD5C0" w14:textId="77777777" w:rsidR="003A4E97" w:rsidRPr="00B138F3" w:rsidRDefault="003A4E97" w:rsidP="002373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502E0648" w14:textId="77777777" w:rsidR="003A4E97" w:rsidRPr="00B138F3" w:rsidRDefault="003A4E97" w:rsidP="002373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0B3E8B4" w14:textId="77777777" w:rsidR="003A4E97" w:rsidRPr="00B138F3" w:rsidRDefault="003A4E97" w:rsidP="0023735E">
            <w:pPr>
              <w:widowControl w:val="0"/>
              <w:spacing w:after="160"/>
              <w:rPr>
                <w:rFonts w:ascii="GHEA Grapalat" w:hAnsi="GHEA Grapalat"/>
              </w:rPr>
            </w:pPr>
          </w:p>
          <w:p w14:paraId="60F2EE1F"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63F7B06" w14:textId="77777777" w:rsidR="003A4E97" w:rsidRPr="00EC1F84" w:rsidRDefault="003A4E97" w:rsidP="003A4E97">
      <w:pPr>
        <w:widowControl w:val="0"/>
        <w:tabs>
          <w:tab w:val="left" w:pos="1134"/>
        </w:tabs>
        <w:spacing w:after="160"/>
        <w:ind w:firstLine="567"/>
        <w:jc w:val="both"/>
        <w:rPr>
          <w:rFonts w:ascii="GHEA Grapalat" w:hAnsi="GHEA Grapalat"/>
          <w:sz w:val="22"/>
          <w:szCs w:val="22"/>
        </w:rPr>
      </w:pPr>
    </w:p>
    <w:p w14:paraId="1C5F41B1" w14:textId="77777777" w:rsidR="003A4E97" w:rsidRPr="00B138F3" w:rsidRDefault="003A4E97" w:rsidP="003A4E97">
      <w:pPr>
        <w:widowControl w:val="0"/>
        <w:spacing w:after="160"/>
        <w:jc w:val="center"/>
        <w:rPr>
          <w:rFonts w:ascii="GHEA Grapalat" w:hAnsi="GHEA Grapalat" w:cs="Sylfaen"/>
        </w:rPr>
      </w:pPr>
    </w:p>
    <w:p w14:paraId="0D67D2BC" w14:textId="77777777" w:rsidR="003A4E97" w:rsidRPr="00B138F3" w:rsidRDefault="003A4E97" w:rsidP="003A4E9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30C28F2" w14:textId="77777777" w:rsidR="003A4E97" w:rsidRPr="00B138F3" w:rsidRDefault="003A4E97" w:rsidP="003A4E97">
      <w:pPr>
        <w:rPr>
          <w:rFonts w:ascii="GHEA Grapalat" w:hAnsi="GHEA Grapalat" w:cs="Sylfaen"/>
        </w:rPr>
      </w:pPr>
      <w:r w:rsidRPr="00B138F3">
        <w:rPr>
          <w:rFonts w:ascii="GHEA Grapalat" w:hAnsi="GHEA Grapalat" w:cs="Sylfaen"/>
        </w:rPr>
        <w:br w:type="page"/>
      </w:r>
    </w:p>
    <w:p w14:paraId="648BC406" w14:textId="77777777" w:rsidR="003A4E97" w:rsidRPr="00B138F3" w:rsidRDefault="003A4E97" w:rsidP="003A4E97">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A4E97" w:rsidRPr="00B138F3" w14:paraId="651A16A9"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EBFA8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57F74A3C"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4E7D24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C7B295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BEDBAE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A27467F"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6FC83A3E"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F6F60FE"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EE8F5DF"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6A2D40C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A4E97" w:rsidRPr="00B138F3" w14:paraId="6F0B3F84"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E4367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20A9B1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5BEBD695"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193F23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23BEF00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A4E97" w:rsidRPr="00B138F3" w14:paraId="25C44DC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0A3C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50E7CC0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78C08D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3C964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95CBCC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A4E97" w:rsidRPr="00B138F3" w14:paraId="7ED93855"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E9CB4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02291F4B"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EA23D4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7015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A9AC7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A4E97" w:rsidRPr="00B138F3" w14:paraId="30042DF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30D4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331A5D4"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2B376A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DCC1A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4FF4A91"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0DC570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A4E97" w:rsidRPr="00B138F3" w14:paraId="042BAA5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3547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1CAB1705"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6A9ED57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70D88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62E9A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4E0EE8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2260793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331B7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5B12C6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6901172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E2F62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30B44F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43BB862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603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6996CF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59A8CCB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C1CE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CF5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D2A1D8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7EA3BE5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1581C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0203D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5FF690B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B723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4FA3D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F25225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1044E7B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931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4385494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6B58A5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EF36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85CA83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5AEDC4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720D8D1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79DDC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43DD8A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3AD9C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4CF01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A488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30A6D3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760C699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EB3DD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37AF624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E591D9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D1431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60767E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2ACD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A4E97" w:rsidRPr="00B138F3" w14:paraId="6FABEAA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3CAB3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138033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384CE72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4D47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4CA008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48364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004D56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57409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B550AC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088ABFF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F455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8114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759A91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B7BE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604C27B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49BEA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C7B316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221B2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079450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06F82602"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B863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DCAE3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B763CA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008F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A81B56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2D17D94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A4E97" w:rsidRPr="00B138F3" w14:paraId="32B82982"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D6D5B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4D0E5A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D0634E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28F6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88A87D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589CE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A4E97" w:rsidRPr="00B138F3" w14:paraId="1ED84D3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1D35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21A597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8A71D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21CA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5D998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519B4A2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177A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7ED082F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03D17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CCE8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слова "для обеспечения </w:t>
            </w:r>
            <w:r>
              <w:rPr>
                <w:rFonts w:ascii="GHEA Grapalat" w:hAnsi="GHEA Grapalat"/>
                <w:sz w:val="18"/>
                <w:szCs w:val="18"/>
              </w:rPr>
              <w:t>квалификации</w:t>
            </w:r>
            <w:r w:rsidRPr="00B138F3">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1A7D3D0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6AFAC0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78EE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7EB1451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1B4B77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FDD0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FE11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5F081C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41181AD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832C1" w14:textId="77777777" w:rsidR="003A4E97" w:rsidRPr="00B138F3" w:rsidDel="0010680B"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747013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AAD77D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ADB5B"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561DF5A5"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6658E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111DD8F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A4E97" w:rsidRPr="00B138F3" w14:paraId="78D4A65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BB2E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259A41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9D823D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E383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29B6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1D3C7AC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43F3B5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55BAC0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FF203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684B8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4C968AA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528C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7F1582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0D011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392D2E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A4E97" w:rsidRPr="00B138F3" w14:paraId="1FE2405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E234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90A841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37970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1F6D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5F79DA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2767D9B3"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6176D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BC4970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A4E97" w:rsidRPr="00B138F3" w14:paraId="6CC61AD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BBCF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341D751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6922155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99EC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B0AE7D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C6D00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A4E97" w:rsidRPr="00B138F3" w14:paraId="4F25CFB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01533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8E186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F02CD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8BDA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539B4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1BF92A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D68F90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A4E97" w:rsidRPr="00B138F3" w14:paraId="1112F95B"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9E815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3D4A29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F6F9A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8C0F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48A6E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5372F00"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694DC23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FF4D0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0DE3506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49125A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EA9D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DA6C16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573309"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2E5C096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2007E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2DB050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75D940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055F6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2A0A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8EE05AA"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751031DE"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E1623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08117B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6376C0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D65BA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387539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9F731E"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49E0551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56081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4481FAC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97D9D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7301946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EA689E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6057181"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28F96C9E"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2DAE5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798749E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562A0E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6804B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2D2928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34C80E4" w14:textId="77777777" w:rsidR="003A4E97" w:rsidRPr="00B138F3" w:rsidRDefault="003A4E97" w:rsidP="0023735E">
            <w:pPr>
              <w:widowControl w:val="0"/>
              <w:spacing w:after="120"/>
              <w:jc w:val="center"/>
              <w:rPr>
                <w:rFonts w:ascii="GHEA Grapalat" w:hAnsi="GHEA Grapalat"/>
                <w:sz w:val="18"/>
                <w:szCs w:val="18"/>
              </w:rPr>
            </w:pPr>
          </w:p>
        </w:tc>
      </w:tr>
    </w:tbl>
    <w:p w14:paraId="03C8AF50" w14:textId="77777777" w:rsidR="003A4E97" w:rsidRPr="00B138F3" w:rsidRDefault="003A4E97" w:rsidP="003A4E97">
      <w:pPr>
        <w:widowControl w:val="0"/>
        <w:spacing w:after="160"/>
        <w:ind w:left="567" w:right="565"/>
        <w:jc w:val="center"/>
        <w:rPr>
          <w:rFonts w:ascii="GHEA Grapalat" w:hAnsi="GHEA Grapalat"/>
          <w:b/>
        </w:rPr>
      </w:pPr>
    </w:p>
    <w:p w14:paraId="44FA463C" w14:textId="77777777" w:rsidR="003A4E97" w:rsidRPr="00B138F3" w:rsidRDefault="003A4E97" w:rsidP="003A4E97">
      <w:pPr>
        <w:widowControl w:val="0"/>
        <w:spacing w:after="160"/>
        <w:ind w:left="567" w:right="565"/>
        <w:jc w:val="center"/>
        <w:rPr>
          <w:rFonts w:ascii="GHEA Grapalat" w:hAnsi="GHEA Grapalat"/>
          <w:b/>
        </w:rPr>
      </w:pPr>
    </w:p>
    <w:p w14:paraId="50655226" w14:textId="77777777" w:rsidR="003A4E97" w:rsidRPr="00B138F3" w:rsidRDefault="003A4E97" w:rsidP="003A4E97">
      <w:pPr>
        <w:widowControl w:val="0"/>
        <w:spacing w:after="160"/>
        <w:ind w:left="567" w:right="565"/>
        <w:jc w:val="center"/>
        <w:rPr>
          <w:rFonts w:ascii="GHEA Grapalat" w:hAnsi="GHEA Grapalat"/>
          <w:b/>
        </w:rPr>
      </w:pPr>
    </w:p>
    <w:p w14:paraId="5A0D5A4A" w14:textId="77777777" w:rsidR="003A4E97" w:rsidRPr="00B138F3" w:rsidRDefault="003A4E97" w:rsidP="003A4E97">
      <w:pPr>
        <w:widowControl w:val="0"/>
        <w:spacing w:after="160"/>
        <w:ind w:left="567" w:right="565"/>
        <w:jc w:val="center"/>
        <w:rPr>
          <w:rFonts w:ascii="GHEA Grapalat" w:hAnsi="GHEA Grapalat"/>
          <w:b/>
        </w:rPr>
      </w:pPr>
    </w:p>
    <w:p w14:paraId="4D4DA498" w14:textId="77777777" w:rsidR="003A4E97" w:rsidRPr="00B138F3" w:rsidRDefault="003A4E97" w:rsidP="003A4E97">
      <w:pPr>
        <w:widowControl w:val="0"/>
        <w:spacing w:after="160"/>
        <w:ind w:left="567" w:right="565"/>
        <w:jc w:val="center"/>
        <w:rPr>
          <w:rFonts w:ascii="GHEA Grapalat" w:hAnsi="GHEA Grapalat"/>
          <w:b/>
        </w:rPr>
      </w:pPr>
    </w:p>
    <w:p w14:paraId="36B041A6" w14:textId="77777777" w:rsidR="003A4E97" w:rsidRPr="00B138F3" w:rsidRDefault="003A4E97" w:rsidP="003A4E97">
      <w:pPr>
        <w:widowControl w:val="0"/>
        <w:spacing w:after="160"/>
        <w:ind w:left="567" w:right="565"/>
        <w:jc w:val="center"/>
        <w:rPr>
          <w:rFonts w:ascii="GHEA Grapalat" w:hAnsi="GHEA Grapalat"/>
          <w:b/>
        </w:rPr>
      </w:pPr>
    </w:p>
    <w:p w14:paraId="22D33C65" w14:textId="77777777" w:rsidR="003A4E97" w:rsidRPr="002A4554" w:rsidRDefault="003A4E97" w:rsidP="003A4E97">
      <w:pPr>
        <w:widowControl w:val="0"/>
        <w:spacing w:after="160"/>
        <w:ind w:firstLine="567"/>
        <w:jc w:val="right"/>
        <w:rPr>
          <w:rFonts w:ascii="GHEA Grapalat" w:hAnsi="GHEA Grapalat"/>
          <w:b/>
        </w:rPr>
      </w:pPr>
    </w:p>
    <w:p w14:paraId="1CC0C649" w14:textId="77777777" w:rsidR="003A4E97" w:rsidRPr="00230D36" w:rsidRDefault="003A4E97" w:rsidP="003A4E97">
      <w:pPr>
        <w:widowControl w:val="0"/>
        <w:spacing w:after="160"/>
        <w:ind w:firstLine="567"/>
        <w:jc w:val="right"/>
        <w:rPr>
          <w:rFonts w:ascii="GHEA Grapalat" w:hAnsi="GHEA Grapalat"/>
          <w:b/>
        </w:rPr>
      </w:pPr>
    </w:p>
    <w:p w14:paraId="2A839EF6" w14:textId="77777777" w:rsidR="003A4E97" w:rsidRPr="00230D36" w:rsidRDefault="003A4E97" w:rsidP="003A4E97">
      <w:pPr>
        <w:widowControl w:val="0"/>
        <w:spacing w:after="160"/>
        <w:ind w:firstLine="567"/>
        <w:jc w:val="right"/>
        <w:rPr>
          <w:rFonts w:ascii="GHEA Grapalat" w:hAnsi="GHEA Grapalat"/>
          <w:b/>
        </w:rPr>
      </w:pPr>
    </w:p>
    <w:p w14:paraId="1675FEF0" w14:textId="77777777" w:rsidR="003A4E97" w:rsidRPr="00230D36" w:rsidRDefault="003A4E97" w:rsidP="003A4E97">
      <w:pPr>
        <w:widowControl w:val="0"/>
        <w:spacing w:after="160"/>
        <w:ind w:firstLine="567"/>
        <w:jc w:val="right"/>
        <w:rPr>
          <w:rFonts w:ascii="GHEA Grapalat" w:hAnsi="GHEA Grapalat"/>
          <w:b/>
        </w:rPr>
      </w:pPr>
    </w:p>
    <w:p w14:paraId="47C2002C" w14:textId="77777777" w:rsidR="003A4E97" w:rsidRPr="00230D36" w:rsidRDefault="003A4E97" w:rsidP="003A4E97">
      <w:pPr>
        <w:widowControl w:val="0"/>
        <w:spacing w:after="160"/>
        <w:ind w:firstLine="567"/>
        <w:jc w:val="right"/>
        <w:rPr>
          <w:rFonts w:ascii="GHEA Grapalat" w:hAnsi="GHEA Grapalat"/>
          <w:b/>
        </w:rPr>
      </w:pPr>
    </w:p>
    <w:p w14:paraId="788D80A8" w14:textId="77777777" w:rsidR="003A4E97" w:rsidRPr="00230D36" w:rsidRDefault="003A4E97" w:rsidP="003A4E97">
      <w:pPr>
        <w:widowControl w:val="0"/>
        <w:spacing w:after="160"/>
        <w:ind w:firstLine="567"/>
        <w:jc w:val="right"/>
        <w:rPr>
          <w:rFonts w:ascii="GHEA Grapalat" w:hAnsi="GHEA Grapalat"/>
          <w:b/>
        </w:rPr>
      </w:pPr>
    </w:p>
    <w:p w14:paraId="678DA3B7" w14:textId="77777777" w:rsidR="003A4E97" w:rsidRPr="00230D36" w:rsidRDefault="003A4E97" w:rsidP="003A4E97">
      <w:pPr>
        <w:widowControl w:val="0"/>
        <w:spacing w:after="160"/>
        <w:ind w:firstLine="567"/>
        <w:jc w:val="right"/>
        <w:rPr>
          <w:rFonts w:ascii="GHEA Grapalat" w:hAnsi="GHEA Grapalat"/>
          <w:b/>
        </w:rPr>
      </w:pPr>
    </w:p>
    <w:p w14:paraId="3FCE98E5" w14:textId="77777777" w:rsidR="003A4E97" w:rsidRPr="00230D36" w:rsidRDefault="003A4E97" w:rsidP="003A4E97">
      <w:pPr>
        <w:widowControl w:val="0"/>
        <w:spacing w:after="160"/>
        <w:ind w:firstLine="567"/>
        <w:jc w:val="right"/>
        <w:rPr>
          <w:rFonts w:ascii="GHEA Grapalat" w:hAnsi="GHEA Grapalat"/>
          <w:b/>
        </w:rPr>
      </w:pPr>
    </w:p>
    <w:p w14:paraId="73CC54DE" w14:textId="77777777" w:rsidR="003A4E97" w:rsidRPr="00230D36" w:rsidRDefault="003A4E97" w:rsidP="003A4E97">
      <w:pPr>
        <w:widowControl w:val="0"/>
        <w:spacing w:after="160"/>
        <w:ind w:firstLine="567"/>
        <w:jc w:val="right"/>
        <w:rPr>
          <w:rFonts w:ascii="GHEA Grapalat" w:hAnsi="GHEA Grapalat"/>
          <w:b/>
        </w:rPr>
      </w:pPr>
    </w:p>
    <w:p w14:paraId="00E0B406" w14:textId="77777777" w:rsidR="003A4E97" w:rsidRPr="00230D36" w:rsidRDefault="003A4E97" w:rsidP="003A4E97">
      <w:pPr>
        <w:widowControl w:val="0"/>
        <w:spacing w:after="160"/>
        <w:ind w:firstLine="567"/>
        <w:jc w:val="right"/>
        <w:rPr>
          <w:rFonts w:ascii="GHEA Grapalat" w:hAnsi="GHEA Grapalat"/>
          <w:b/>
        </w:rPr>
      </w:pPr>
    </w:p>
    <w:p w14:paraId="476708E5" w14:textId="77777777" w:rsidR="003A4E97" w:rsidRPr="00230D36" w:rsidRDefault="003A4E97" w:rsidP="003A4E97">
      <w:pPr>
        <w:widowControl w:val="0"/>
        <w:spacing w:after="160"/>
        <w:ind w:firstLine="567"/>
        <w:jc w:val="right"/>
        <w:rPr>
          <w:rFonts w:ascii="GHEA Grapalat" w:hAnsi="GHEA Grapalat"/>
          <w:b/>
        </w:rPr>
      </w:pPr>
    </w:p>
    <w:p w14:paraId="7272AE96" w14:textId="77777777" w:rsidR="003A4E97" w:rsidRDefault="003A4E97" w:rsidP="00BB28C8">
      <w:pPr>
        <w:pStyle w:val="BodyTextIndent3"/>
        <w:widowControl w:val="0"/>
        <w:spacing w:after="160"/>
        <w:jc w:val="right"/>
        <w:rPr>
          <w:rFonts w:ascii="GHEA Grapalat" w:hAnsi="GHEA Grapalat"/>
          <w:b/>
          <w:sz w:val="24"/>
          <w:szCs w:val="24"/>
        </w:rPr>
      </w:pPr>
    </w:p>
    <w:p w14:paraId="5C4889C7" w14:textId="77777777" w:rsidR="003A4E97" w:rsidRPr="005F2C25" w:rsidRDefault="003A4E97" w:rsidP="003A4E97">
      <w:pPr>
        <w:widowControl w:val="0"/>
        <w:spacing w:after="160"/>
        <w:jc w:val="right"/>
        <w:rPr>
          <w:rFonts w:ascii="GHEA Grapalat" w:hAnsi="GHEA Grapalat"/>
          <w:i/>
        </w:rPr>
      </w:pPr>
    </w:p>
    <w:p w14:paraId="65DA6E82" w14:textId="77777777" w:rsidR="003A4E97" w:rsidRPr="00B138F3" w:rsidRDefault="003A4E97" w:rsidP="003A4E97">
      <w:pPr>
        <w:widowControl w:val="0"/>
        <w:spacing w:after="160"/>
        <w:jc w:val="right"/>
        <w:rPr>
          <w:rFonts w:ascii="GHEA Grapalat" w:hAnsi="GHEA Grapalat" w:cs="GHEA Grapalat"/>
          <w:i/>
        </w:rPr>
      </w:pPr>
      <w:r w:rsidRPr="00B138F3">
        <w:rPr>
          <w:rFonts w:ascii="GHEA Grapalat" w:hAnsi="GHEA Grapalat"/>
          <w:i/>
        </w:rPr>
        <w:t>Приложение № 5.1</w:t>
      </w:r>
    </w:p>
    <w:p w14:paraId="07CE5B8E" w14:textId="77777777" w:rsidR="003A4E97" w:rsidRPr="00B138F3" w:rsidRDefault="003A4E97" w:rsidP="003A4E97">
      <w:pPr>
        <w:widowControl w:val="0"/>
        <w:spacing w:after="160"/>
        <w:jc w:val="right"/>
        <w:rPr>
          <w:rFonts w:ascii="GHEA Grapalat" w:hAnsi="GHEA Grapalat" w:cs="GHEA Grapalat"/>
          <w:i/>
        </w:rPr>
      </w:pPr>
      <w:r w:rsidRPr="00B138F3">
        <w:rPr>
          <w:rFonts w:ascii="GHEA Grapalat" w:hAnsi="GHEA Grapalat"/>
          <w:i/>
        </w:rPr>
        <w:t>к Приглашению на открытый конкурс</w:t>
      </w:r>
      <w:r w:rsidRPr="00B138F3">
        <w:rPr>
          <w:rFonts w:ascii="GHEA Grapalat" w:hAnsi="GHEA Grapalat"/>
          <w:i/>
        </w:rPr>
        <w:br/>
        <w:t>под кодом "---BM</w:t>
      </w:r>
      <w:r>
        <w:rPr>
          <w:rFonts w:ascii="GHEA Grapalat" w:hAnsi="GHEA Grapalat"/>
          <w:i/>
        </w:rPr>
        <w:t>AShDzB</w:t>
      </w:r>
      <w:r w:rsidRPr="00B138F3">
        <w:rPr>
          <w:rFonts w:ascii="GHEA Grapalat" w:hAnsi="GHEA Grapalat"/>
          <w:i/>
        </w:rPr>
        <w:t>---/---"</w:t>
      </w:r>
      <w:r w:rsidRPr="00B138F3">
        <w:rPr>
          <w:rStyle w:val="FootnoteReference"/>
          <w:rFonts w:ascii="GHEA Grapalat" w:hAnsi="GHEA Grapalat"/>
          <w:i/>
        </w:rPr>
        <w:footnoteReference w:customMarkFollows="1" w:id="16"/>
        <w:t>*</w:t>
      </w:r>
    </w:p>
    <w:p w14:paraId="129B0066" w14:textId="77777777" w:rsidR="003A4E97" w:rsidRPr="002A4554" w:rsidRDefault="003A4E97" w:rsidP="003A4E97">
      <w:pPr>
        <w:widowControl w:val="0"/>
        <w:spacing w:after="160"/>
        <w:jc w:val="center"/>
        <w:rPr>
          <w:rFonts w:ascii="GHEA Grapalat" w:hAnsi="GHEA Grapalat"/>
          <w:b/>
        </w:rPr>
      </w:pPr>
    </w:p>
    <w:p w14:paraId="5F6B0A2A" w14:textId="77777777" w:rsidR="003A4E97" w:rsidRPr="00B138F3" w:rsidRDefault="003A4E97" w:rsidP="003A4E97">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871E78B" w14:textId="77777777" w:rsidR="003A4E97" w:rsidRPr="00B138F3" w:rsidRDefault="003A4E97" w:rsidP="003A4E97">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A4E97" w:rsidRPr="00B138F3" w14:paraId="5DA04EE3" w14:textId="77777777" w:rsidTr="0023735E">
        <w:tc>
          <w:tcPr>
            <w:tcW w:w="4786" w:type="dxa"/>
          </w:tcPr>
          <w:p w14:paraId="34CC83C2" w14:textId="77777777" w:rsidR="003A4E97" w:rsidRPr="00B138F3" w:rsidRDefault="003A4E97" w:rsidP="0023735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4E76F29" w14:textId="77777777" w:rsidR="003A4E97" w:rsidRPr="00B138F3" w:rsidRDefault="003A4E97" w:rsidP="0023735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7"/>
              <w:t>**</w:t>
            </w:r>
          </w:p>
        </w:tc>
      </w:tr>
    </w:tbl>
    <w:p w14:paraId="69FF2FE2" w14:textId="77777777" w:rsidR="003A4E97" w:rsidRPr="00B138F3" w:rsidRDefault="003A4E97" w:rsidP="003A4E97">
      <w:pPr>
        <w:widowControl w:val="0"/>
        <w:spacing w:after="160"/>
        <w:rPr>
          <w:rFonts w:ascii="GHEA Grapalat" w:hAnsi="GHEA Grapalat" w:cs="GHEA Grapalat"/>
          <w:b/>
        </w:rPr>
      </w:pPr>
    </w:p>
    <w:p w14:paraId="7DDCCDA2" w14:textId="77777777" w:rsidR="003A4E97" w:rsidRPr="00B138F3" w:rsidRDefault="003A4E97" w:rsidP="003A4E97">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1AC9CC92" w14:textId="77777777" w:rsidR="003A4E97" w:rsidRPr="00B138F3" w:rsidRDefault="003A4E97" w:rsidP="003A4E97">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AB9B54F" w14:textId="77777777" w:rsidR="003A4E97" w:rsidRPr="00B138F3" w:rsidRDefault="003A4E97" w:rsidP="003A4E97">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516D8159" w14:textId="77777777" w:rsidR="003A4E97" w:rsidRPr="00B138F3" w:rsidRDefault="003A4E97" w:rsidP="003A4E97">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71081184" w14:textId="77777777" w:rsidR="003A4E97" w:rsidRPr="00B138F3" w:rsidRDefault="003A4E97" w:rsidP="003A4E97">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D94DB27" w14:textId="77777777" w:rsidR="003A4E97" w:rsidRPr="00572A57" w:rsidRDefault="003A4E97" w:rsidP="003A4E97">
      <w:pPr>
        <w:widowControl w:val="0"/>
        <w:spacing w:after="160"/>
        <w:jc w:val="center"/>
        <w:rPr>
          <w:rFonts w:ascii="GHEA Grapalat" w:hAnsi="GHEA Grapalat"/>
          <w:b/>
        </w:rPr>
      </w:pPr>
    </w:p>
    <w:p w14:paraId="32A85E15" w14:textId="77777777" w:rsidR="003A4E97" w:rsidRPr="00B138F3" w:rsidRDefault="003A4E97" w:rsidP="003A4E97">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002E0939" w14:textId="77777777" w:rsidR="003A4E97" w:rsidRPr="00B138F3" w:rsidRDefault="003A4E97" w:rsidP="003A4E97">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01248F07" w14:textId="77777777" w:rsidR="003A4E97" w:rsidRPr="00B138F3" w:rsidRDefault="003A4E97" w:rsidP="003A4E97">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728F9F50" w14:textId="77777777" w:rsidR="003A4E97" w:rsidRPr="00B138F3" w:rsidRDefault="003A4E97" w:rsidP="003A4E97">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0ADFA8E1" w14:textId="77777777" w:rsidR="003A4E97" w:rsidRPr="00B138F3" w:rsidRDefault="003A4E97" w:rsidP="003A4E97">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14:paraId="415E6C52"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E6E628C"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4BC7901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w:t>
      </w:r>
      <w:r w:rsidRPr="00B138F3">
        <w:rPr>
          <w:rFonts w:ascii="GHEA Grapalat" w:hAnsi="GHEA Grapalat"/>
        </w:rPr>
        <w:lastRenderedPageBreak/>
        <w:t xml:space="preserve">под Требованием с целью акцептования. </w:t>
      </w:r>
    </w:p>
    <w:p w14:paraId="41F0A105"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75E19A7"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000AF789"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3FC6EA68"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D1B74F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1641A41"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684FEB41"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5D010CEE"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C59EB05"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099C926" w14:textId="77777777" w:rsidR="003A4E97" w:rsidRPr="00572A57" w:rsidRDefault="003A4E97" w:rsidP="003A4E97">
      <w:pPr>
        <w:widowControl w:val="0"/>
        <w:spacing w:after="160"/>
        <w:jc w:val="center"/>
        <w:rPr>
          <w:rFonts w:ascii="GHEA Grapalat" w:hAnsi="GHEA Grapalat"/>
          <w:b/>
        </w:rPr>
      </w:pPr>
    </w:p>
    <w:p w14:paraId="56C6A8B2" w14:textId="77777777" w:rsidR="003A4E97" w:rsidRPr="00572A57" w:rsidRDefault="003A4E97" w:rsidP="003A4E97">
      <w:pPr>
        <w:widowControl w:val="0"/>
        <w:spacing w:after="160"/>
        <w:jc w:val="center"/>
        <w:rPr>
          <w:rFonts w:ascii="GHEA Grapalat" w:hAnsi="GHEA Grapalat"/>
          <w:b/>
        </w:rPr>
      </w:pPr>
    </w:p>
    <w:p w14:paraId="1E42921A" w14:textId="77777777" w:rsidR="003A4E97" w:rsidRPr="00572A57" w:rsidRDefault="003A4E97" w:rsidP="003A4E97">
      <w:pPr>
        <w:widowControl w:val="0"/>
        <w:spacing w:after="160"/>
        <w:jc w:val="center"/>
        <w:rPr>
          <w:rFonts w:ascii="GHEA Grapalat" w:hAnsi="GHEA Grapalat"/>
          <w:b/>
        </w:rPr>
      </w:pPr>
      <w:r w:rsidRPr="00B138F3">
        <w:rPr>
          <w:rFonts w:ascii="GHEA Grapalat" w:hAnsi="GHEA Grapalat"/>
          <w:b/>
        </w:rPr>
        <w:t>2. Иные условия</w:t>
      </w:r>
    </w:p>
    <w:p w14:paraId="7AEBB653" w14:textId="77777777" w:rsidR="003A4E97" w:rsidRPr="00572A57" w:rsidRDefault="003A4E97" w:rsidP="003A4E97">
      <w:pPr>
        <w:widowControl w:val="0"/>
        <w:spacing w:after="160"/>
        <w:jc w:val="center"/>
        <w:rPr>
          <w:rFonts w:ascii="GHEA Grapalat" w:hAnsi="GHEA Grapalat" w:cs="GHEA Grapalat"/>
          <w:b/>
          <w:bCs/>
        </w:rPr>
      </w:pPr>
    </w:p>
    <w:p w14:paraId="3FBE87E9" w14:textId="77777777" w:rsidR="003A4E97" w:rsidRPr="00B138F3" w:rsidRDefault="003A4E97" w:rsidP="003A4E97">
      <w:pPr>
        <w:widowControl w:val="0"/>
        <w:tabs>
          <w:tab w:val="left" w:pos="1134"/>
        </w:tabs>
        <w:spacing w:after="160"/>
        <w:ind w:firstLine="567"/>
        <w:jc w:val="both"/>
        <w:rPr>
          <w:rFonts w:ascii="GHEA Grapalat" w:hAnsi="GHEA Grapalat"/>
        </w:rPr>
      </w:pPr>
      <w:r w:rsidRPr="00DC49CB">
        <w:rPr>
          <w:rFonts w:ascii="GHEA Grapalat" w:hAnsi="GHEA Grapalat"/>
        </w:rPr>
        <w:t>2.1.</w:t>
      </w:r>
      <w:r w:rsidRPr="00DC49CB">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w:t>
      </w:r>
      <w:r w:rsidRPr="00CA2227">
        <w:rPr>
          <w:rFonts w:ascii="GHEA Grapalat" w:hAnsi="GHEA Grapalat"/>
        </w:rPr>
        <w:t>полного выполнения</w:t>
      </w:r>
      <w:r w:rsidRPr="00DC49CB">
        <w:rPr>
          <w:rFonts w:ascii="GHEA Grapalat" w:hAnsi="GHEA Grapalat"/>
        </w:rPr>
        <w:t xml:space="preserve"> взятых </w:t>
      </w:r>
      <w:r w:rsidRPr="00CA2227">
        <w:rPr>
          <w:rFonts w:ascii="GHEA Grapalat" w:hAnsi="GHEA Grapalat"/>
        </w:rPr>
        <w:t>К</w:t>
      </w:r>
      <w:r w:rsidRPr="00DC49CB">
        <w:rPr>
          <w:rFonts w:ascii="GHEA Grapalat" w:hAnsi="GHEA Grapalat"/>
        </w:rPr>
        <w:t>омпанией по заключаемому договору обязательств, включительно.</w:t>
      </w:r>
    </w:p>
    <w:p w14:paraId="0B70D5EE" w14:textId="77777777" w:rsidR="003A4E97" w:rsidRPr="002A4554" w:rsidRDefault="003A4E97" w:rsidP="003A4E97">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02CBCE9A" w14:textId="77777777" w:rsidR="003A4E97" w:rsidRPr="00B138F3"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5FC193D4" w14:textId="77777777" w:rsidR="003A4E97" w:rsidRPr="00B138F3" w:rsidDel="00A13215" w:rsidRDefault="003A4E97" w:rsidP="003A4E97">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0511A77" w14:textId="77777777" w:rsidR="003A4E97" w:rsidRPr="00B138F3" w:rsidRDefault="003A4E97" w:rsidP="003A4E97">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27107AB" w14:textId="77777777" w:rsidR="003A4E97" w:rsidRPr="00B138F3" w:rsidRDefault="003A4E97" w:rsidP="003A4E97">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25400D0E"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25419513"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6000BC36"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17415A4E"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41323163"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D9D6EA5"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5BAA74F3"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5557348"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A34654D"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371F1423" w14:textId="77777777" w:rsidR="003A4E97" w:rsidRPr="00B138F3" w:rsidRDefault="003A4E97" w:rsidP="003A4E97">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3E546266" w14:textId="77777777" w:rsidR="003A4E97" w:rsidRPr="00B138F3" w:rsidRDefault="003A4E97" w:rsidP="003A4E97">
      <w:pPr>
        <w:widowControl w:val="0"/>
        <w:jc w:val="both"/>
        <w:rPr>
          <w:rFonts w:ascii="GHEA Grapalat" w:hAnsi="GHEA Grapalat"/>
        </w:rPr>
      </w:pPr>
      <w:r w:rsidRPr="00B138F3">
        <w:rPr>
          <w:rFonts w:ascii="GHEA Grapalat" w:hAnsi="GHEA Grapalat"/>
        </w:rPr>
        <w:t>_______________________________________</w:t>
      </w:r>
    </w:p>
    <w:p w14:paraId="464FBB2C" w14:textId="77777777" w:rsidR="003A4E97" w:rsidRPr="00B138F3" w:rsidRDefault="003A4E97" w:rsidP="003A4E97">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BCC51D6" w14:textId="77777777" w:rsidR="003A4E97" w:rsidRPr="00B138F3" w:rsidRDefault="003A4E97" w:rsidP="003A4E97">
      <w:pPr>
        <w:widowControl w:val="0"/>
        <w:spacing w:after="160"/>
        <w:rPr>
          <w:rFonts w:ascii="GHEA Grapalat" w:hAnsi="GHEA Grapalat"/>
        </w:rPr>
      </w:pPr>
      <w:r w:rsidRPr="00B138F3">
        <w:rPr>
          <w:rFonts w:ascii="GHEA Grapalat" w:hAnsi="GHEA Grapalat"/>
        </w:rPr>
        <w:t>День/месяц/год                                                                                    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3A4E97" w:rsidRPr="00B138F3" w14:paraId="22329F90"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C6A30" w14:textId="77777777" w:rsidR="003A4E97" w:rsidRPr="00B138F3" w:rsidRDefault="003A4E97" w:rsidP="0023735E">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3A4E97" w:rsidRPr="00B138F3" w14:paraId="67E8D1F1"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200EEA" w14:textId="77777777" w:rsidR="003A4E97" w:rsidRPr="00B138F3" w:rsidRDefault="003A4E97" w:rsidP="0023735E">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3A4E97" w:rsidRPr="00B138F3" w14:paraId="281E7CB3" w14:textId="77777777" w:rsidTr="0023735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CAE776" w14:textId="77777777" w:rsidR="003A4E97" w:rsidRPr="00B138F3" w:rsidRDefault="003A4E97" w:rsidP="0023735E">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3A4E97" w:rsidRPr="00B138F3" w14:paraId="5F36A9DD" w14:textId="77777777" w:rsidTr="0023735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A2A8E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3A4E97" w:rsidRPr="00B138F3" w14:paraId="06438CC0"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1F7E7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3A4E97" w:rsidRPr="00B138F3" w14:paraId="5F927774"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7B5C5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3A4E97" w:rsidRPr="00B138F3" w14:paraId="6B4AF8FE"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FD950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3A4E97" w:rsidRPr="00B138F3" w14:paraId="2F7F47F7"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3F251B"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A4E97" w:rsidRPr="00B138F3" w14:paraId="19B910A4"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F88953"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3A4E97" w:rsidRPr="00B138F3" w14:paraId="47C1F1E6" w14:textId="77777777" w:rsidTr="0023735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C03519"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3A4E97" w:rsidRPr="00B138F3" w14:paraId="5607200D" w14:textId="77777777" w:rsidTr="0023735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DB1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p>
        </w:tc>
      </w:tr>
      <w:tr w:rsidR="003A4E97" w:rsidRPr="00B138F3" w14:paraId="54247264" w14:textId="77777777" w:rsidTr="0023735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658822"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
        </w:tc>
      </w:tr>
      <w:tr w:rsidR="003A4E97" w:rsidRPr="00B138F3" w14:paraId="1F5C2508" w14:textId="77777777" w:rsidTr="0023735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551B4"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p>
        </w:tc>
      </w:tr>
      <w:tr w:rsidR="003A4E97" w:rsidRPr="00B138F3" w14:paraId="45DB63E3"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05780D"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3A4E97" w:rsidRPr="00B138F3" w14:paraId="1F4B18EC"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3DB2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3A4E97" w:rsidRPr="00B138F3" w14:paraId="0C3FC5F1"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07E097"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3A4E97" w:rsidRPr="00B138F3" w14:paraId="6B0A18EA" w14:textId="77777777" w:rsidTr="0023735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9742A"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491B1B">
              <w:rPr>
                <w:rFonts w:ascii="GHEA Grapalat" w:hAnsi="GHEA Grapalat"/>
              </w:rPr>
              <w:t>для обеспечения исполнения договора</w:t>
            </w:r>
            <w:r w:rsidRPr="00B138F3">
              <w:rPr>
                <w:rFonts w:ascii="GHEA Grapalat" w:hAnsi="GHEA Grapalat"/>
              </w:rPr>
              <w:t>)</w:t>
            </w:r>
          </w:p>
        </w:tc>
      </w:tr>
      <w:tr w:rsidR="003A4E97" w:rsidRPr="00B138F3" w14:paraId="04AA6EE3" w14:textId="77777777" w:rsidTr="0023735E">
        <w:trPr>
          <w:trHeight w:val="424"/>
        </w:trPr>
        <w:tc>
          <w:tcPr>
            <w:tcW w:w="10980" w:type="dxa"/>
            <w:gridSpan w:val="2"/>
            <w:tcBorders>
              <w:top w:val="single" w:sz="4" w:space="0" w:color="auto"/>
              <w:left w:val="single" w:sz="4" w:space="0" w:color="auto"/>
              <w:right w:val="single" w:sz="4" w:space="0" w:color="000000"/>
            </w:tcBorders>
            <w:noWrap/>
            <w:vAlign w:val="bottom"/>
          </w:tcPr>
          <w:p w14:paraId="7D6AC8E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A4E97" w:rsidRPr="00B138F3" w14:paraId="770F629A"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6C9EA8" w14:textId="77777777" w:rsidR="003A4E97" w:rsidRPr="00B138F3" w:rsidRDefault="003A4E97" w:rsidP="0023735E">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3A4E97" w:rsidRPr="00B138F3" w14:paraId="46040005" w14:textId="77777777" w:rsidTr="0023735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46AA67" w14:textId="77777777" w:rsidR="003A4E97" w:rsidRPr="00B138F3" w:rsidRDefault="003A4E97" w:rsidP="0023735E">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3A4E97" w:rsidRPr="00B138F3" w14:paraId="487EF777"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2281880D" w14:textId="77777777" w:rsidR="003A4E97" w:rsidRPr="00B138F3" w:rsidRDefault="003A4E97" w:rsidP="0023735E">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E4D1218" w14:textId="77777777" w:rsidR="003A4E97" w:rsidRPr="00B138F3" w:rsidRDefault="003A4E97" w:rsidP="0023735E">
            <w:pPr>
              <w:widowControl w:val="0"/>
              <w:spacing w:after="160"/>
              <w:rPr>
                <w:rFonts w:ascii="GHEA Grapalat" w:hAnsi="GHEA Grapalat" w:cs="Sylfaen"/>
              </w:rPr>
            </w:pPr>
          </w:p>
          <w:p w14:paraId="4DBC0579" w14:textId="77777777" w:rsidR="003A4E97" w:rsidRPr="00B138F3" w:rsidRDefault="003A4E97" w:rsidP="0023735E">
            <w:pPr>
              <w:widowControl w:val="0"/>
              <w:spacing w:after="160"/>
              <w:jc w:val="right"/>
              <w:rPr>
                <w:rFonts w:ascii="GHEA Grapalat" w:hAnsi="GHEA Grapalat" w:cs="Tahoma"/>
              </w:rPr>
            </w:pPr>
            <w:r w:rsidRPr="00B138F3">
              <w:rPr>
                <w:rFonts w:ascii="GHEA Grapalat" w:hAnsi="GHEA Grapalat"/>
              </w:rPr>
              <w:t>/____________________/</w:t>
            </w:r>
          </w:p>
          <w:p w14:paraId="412ADC3B" w14:textId="77777777" w:rsidR="003A4E97" w:rsidRPr="00B138F3" w:rsidRDefault="003A4E97" w:rsidP="0023735E">
            <w:pPr>
              <w:widowControl w:val="0"/>
              <w:spacing w:after="160"/>
              <w:rPr>
                <w:rFonts w:ascii="GHEA Grapalat" w:hAnsi="GHEA Grapalat" w:cs="Sylfaen"/>
              </w:rPr>
            </w:pPr>
          </w:p>
          <w:p w14:paraId="244FA524"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1E7F2A86" w14:textId="77777777" w:rsidR="003A4E97" w:rsidRPr="00B138F3" w:rsidRDefault="003A4E97" w:rsidP="0023735E">
            <w:pPr>
              <w:widowControl w:val="0"/>
              <w:spacing w:after="160"/>
              <w:rPr>
                <w:rFonts w:ascii="GHEA Grapalat" w:hAnsi="GHEA Grapalat" w:cs="Sylfaen"/>
              </w:rPr>
            </w:pPr>
          </w:p>
          <w:p w14:paraId="0F8F255C" w14:textId="77777777" w:rsidR="003A4E97" w:rsidRPr="00B138F3" w:rsidRDefault="003A4E97" w:rsidP="0023735E">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0198E343" w14:textId="77777777" w:rsidR="003A4E97" w:rsidRPr="00B138F3" w:rsidRDefault="003A4E97" w:rsidP="0023735E">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1533497" w14:textId="77777777" w:rsidR="003A4E97" w:rsidRPr="00B138F3" w:rsidRDefault="003A4E97" w:rsidP="0023735E">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01567FC" w14:textId="77777777" w:rsidR="003A4E97" w:rsidRPr="00B138F3" w:rsidRDefault="003A4E97" w:rsidP="0023735E">
            <w:pPr>
              <w:widowControl w:val="0"/>
              <w:spacing w:after="160"/>
              <w:rPr>
                <w:rFonts w:ascii="GHEA Grapalat" w:hAnsi="GHEA Grapalat" w:cs="Sylfaen"/>
              </w:rPr>
            </w:pPr>
          </w:p>
          <w:p w14:paraId="60431FC3"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0A26674A" w14:textId="77777777" w:rsidR="003A4E97" w:rsidRPr="00B138F3" w:rsidRDefault="003A4E97" w:rsidP="0023735E">
            <w:pPr>
              <w:widowControl w:val="0"/>
              <w:spacing w:after="160"/>
              <w:jc w:val="right"/>
              <w:rPr>
                <w:rFonts w:ascii="GHEA Grapalat" w:hAnsi="GHEA Grapalat" w:cs="Tahoma"/>
              </w:rPr>
            </w:pPr>
          </w:p>
          <w:p w14:paraId="7E55477D"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/____________________/</w:t>
            </w:r>
          </w:p>
          <w:p w14:paraId="28A47CCC" w14:textId="77777777" w:rsidR="003A4E97" w:rsidRPr="00B138F3" w:rsidRDefault="003A4E97" w:rsidP="0023735E">
            <w:pPr>
              <w:widowControl w:val="0"/>
              <w:spacing w:after="160"/>
              <w:rPr>
                <w:rFonts w:ascii="GHEA Grapalat" w:hAnsi="GHEA Grapalat" w:cs="Sylfaen"/>
              </w:rPr>
            </w:pPr>
          </w:p>
          <w:p w14:paraId="495477A6" w14:textId="77777777" w:rsidR="003A4E97" w:rsidRPr="00B138F3" w:rsidRDefault="003A4E97" w:rsidP="0023735E">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3A4E97" w:rsidRPr="00B138F3" w14:paraId="55CF008D" w14:textId="77777777" w:rsidTr="0023735E">
        <w:trPr>
          <w:trHeight w:val="2194"/>
        </w:trPr>
        <w:tc>
          <w:tcPr>
            <w:tcW w:w="5616" w:type="dxa"/>
            <w:tcBorders>
              <w:top w:val="single" w:sz="4" w:space="0" w:color="auto"/>
              <w:left w:val="single" w:sz="4" w:space="0" w:color="auto"/>
              <w:right w:val="single" w:sz="4" w:space="0" w:color="auto"/>
            </w:tcBorders>
            <w:noWrap/>
            <w:vAlign w:val="bottom"/>
          </w:tcPr>
          <w:p w14:paraId="49E87A1B"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76A12A88" w14:textId="77777777" w:rsidR="003A4E97" w:rsidRPr="00B138F3" w:rsidRDefault="003A4E97" w:rsidP="0023735E">
            <w:pPr>
              <w:widowControl w:val="0"/>
              <w:spacing w:after="160"/>
              <w:rPr>
                <w:rFonts w:ascii="GHEA Grapalat" w:hAnsi="GHEA Grapalat"/>
              </w:rPr>
            </w:pPr>
          </w:p>
          <w:p w14:paraId="1FE9A39C"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6136696B" w14:textId="77777777" w:rsidR="003A4E97" w:rsidRPr="00B138F3" w:rsidRDefault="003A4E97" w:rsidP="0023735E">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F770E3A" w14:textId="77777777" w:rsidR="003A4E97" w:rsidRPr="00B138F3" w:rsidRDefault="003A4E97" w:rsidP="0023735E">
            <w:pPr>
              <w:widowControl w:val="0"/>
              <w:spacing w:after="160"/>
              <w:rPr>
                <w:rFonts w:ascii="GHEA Grapalat" w:hAnsi="GHEA Grapalat" w:cs="Tahoma"/>
              </w:rPr>
            </w:pPr>
          </w:p>
          <w:p w14:paraId="1569B78A" w14:textId="77777777" w:rsidR="003A4E97" w:rsidRPr="00B138F3" w:rsidRDefault="003A4E97" w:rsidP="0023735E">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3B2F557" w14:textId="77777777" w:rsidR="003A4E97" w:rsidRPr="00B138F3" w:rsidRDefault="003A4E97" w:rsidP="0023735E">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537AB3AA" w14:textId="77777777" w:rsidR="003A4E97" w:rsidRPr="00B138F3" w:rsidRDefault="003A4E97" w:rsidP="0023735E">
            <w:pPr>
              <w:widowControl w:val="0"/>
              <w:spacing w:after="160"/>
              <w:rPr>
                <w:rFonts w:ascii="GHEA Grapalat" w:hAnsi="GHEA Grapalat" w:cs="Tahoma"/>
              </w:rPr>
            </w:pPr>
          </w:p>
          <w:p w14:paraId="254B6F47" w14:textId="77777777" w:rsidR="003A4E97" w:rsidRPr="00B138F3" w:rsidRDefault="003A4E97" w:rsidP="0023735E">
            <w:pPr>
              <w:widowControl w:val="0"/>
              <w:jc w:val="right"/>
              <w:rPr>
                <w:rFonts w:ascii="GHEA Grapalat" w:hAnsi="GHEA Grapalat" w:cs="Tahoma"/>
              </w:rPr>
            </w:pPr>
            <w:r w:rsidRPr="00B138F3">
              <w:rPr>
                <w:rFonts w:ascii="GHEA Grapalat" w:hAnsi="GHEA Grapalat"/>
              </w:rPr>
              <w:t>/____________________/</w:t>
            </w:r>
          </w:p>
          <w:p w14:paraId="59F8CD8F" w14:textId="77777777" w:rsidR="003A4E97" w:rsidRPr="00B138F3" w:rsidRDefault="003A4E97" w:rsidP="0023735E">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8F2CDD4" w14:textId="77777777" w:rsidR="003A4E97" w:rsidRPr="00B138F3" w:rsidRDefault="003A4E97" w:rsidP="0023735E">
            <w:pPr>
              <w:widowControl w:val="0"/>
              <w:spacing w:after="160"/>
              <w:rPr>
                <w:rFonts w:ascii="GHEA Grapalat" w:hAnsi="GHEA Grapalat" w:cs="Arial"/>
              </w:rPr>
            </w:pPr>
          </w:p>
        </w:tc>
      </w:tr>
      <w:tr w:rsidR="003A4E97" w:rsidRPr="00B138F3" w14:paraId="155A9350" w14:textId="77777777" w:rsidTr="0023735E">
        <w:trPr>
          <w:trHeight w:val="2194"/>
        </w:trPr>
        <w:tc>
          <w:tcPr>
            <w:tcW w:w="5616" w:type="dxa"/>
            <w:tcBorders>
              <w:top w:val="nil"/>
              <w:left w:val="single" w:sz="4" w:space="0" w:color="auto"/>
              <w:bottom w:val="single" w:sz="4" w:space="0" w:color="auto"/>
              <w:right w:val="single" w:sz="4" w:space="0" w:color="auto"/>
            </w:tcBorders>
            <w:noWrap/>
            <w:vAlign w:val="bottom"/>
          </w:tcPr>
          <w:p w14:paraId="01550674" w14:textId="77777777" w:rsidR="003A4E97" w:rsidRPr="00B138F3" w:rsidRDefault="003A4E97" w:rsidP="0023735E">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35E552D4" w14:textId="77777777" w:rsidR="003A4E97" w:rsidRPr="00B138F3" w:rsidRDefault="003A4E97" w:rsidP="0023735E">
            <w:pPr>
              <w:widowControl w:val="0"/>
              <w:spacing w:after="160"/>
              <w:rPr>
                <w:rFonts w:ascii="GHEA Grapalat" w:hAnsi="GHEA Grapalat" w:cs="Sylfaen"/>
              </w:rPr>
            </w:pPr>
          </w:p>
          <w:p w14:paraId="39A75BD2" w14:textId="77777777" w:rsidR="003A4E97" w:rsidRPr="00B138F3" w:rsidRDefault="003A4E97" w:rsidP="0023735E">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47A4D32" w14:textId="77777777" w:rsidR="003A4E97" w:rsidRPr="00B138F3" w:rsidRDefault="003A4E97" w:rsidP="0023735E">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2F06310" w14:textId="77777777" w:rsidR="003A4E97" w:rsidRPr="00B138F3" w:rsidRDefault="003A4E97" w:rsidP="0023735E">
            <w:pPr>
              <w:widowControl w:val="0"/>
              <w:spacing w:after="160"/>
              <w:rPr>
                <w:rFonts w:ascii="GHEA Grapalat" w:hAnsi="GHEA Grapalat"/>
              </w:rPr>
            </w:pPr>
          </w:p>
          <w:p w14:paraId="1B1525DF" w14:textId="77777777" w:rsidR="003A4E97" w:rsidRPr="00B138F3" w:rsidRDefault="003A4E97" w:rsidP="0023735E">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4ED2197C" w14:textId="77777777" w:rsidR="003A4E97" w:rsidRPr="00B138F3" w:rsidRDefault="003A4E97" w:rsidP="003A4E97">
      <w:pPr>
        <w:widowControl w:val="0"/>
        <w:spacing w:after="160"/>
        <w:jc w:val="center"/>
        <w:rPr>
          <w:rFonts w:ascii="GHEA Grapalat" w:hAnsi="GHEA Grapalat" w:cs="Sylfaen"/>
        </w:rPr>
      </w:pPr>
    </w:p>
    <w:p w14:paraId="6D289771" w14:textId="77777777" w:rsidR="003A4E97" w:rsidRPr="00B138F3" w:rsidRDefault="003A4E97" w:rsidP="003A4E97">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946AB62" w14:textId="77777777" w:rsidR="003A4E97" w:rsidRPr="00B138F3" w:rsidRDefault="003A4E97" w:rsidP="003A4E97">
      <w:pPr>
        <w:rPr>
          <w:rFonts w:ascii="GHEA Grapalat" w:hAnsi="GHEA Grapalat" w:cs="Sylfaen"/>
        </w:rPr>
      </w:pPr>
      <w:r w:rsidRPr="00B138F3">
        <w:rPr>
          <w:rFonts w:ascii="GHEA Grapalat" w:hAnsi="GHEA Grapalat" w:cs="Sylfaen"/>
        </w:rPr>
        <w:br w:type="page"/>
      </w:r>
    </w:p>
    <w:p w14:paraId="3729A6A5" w14:textId="77777777" w:rsidR="003A4E97" w:rsidRPr="00B138F3" w:rsidRDefault="003A4E97" w:rsidP="003A4E97">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A4E97" w:rsidRPr="00B138F3" w14:paraId="6F3306A3"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EACB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19A4D3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79148F1"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2BA81919"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AD79BDC"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C83479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35DA79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AF3604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25C1CA3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6770622"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3A4E97" w:rsidRPr="00B138F3" w14:paraId="6B6ADFBA" w14:textId="77777777" w:rsidTr="0023735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929593"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980F3B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63122F48"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4BACD6C4"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0B7EF7A" w14:textId="77777777" w:rsidR="003A4E97" w:rsidRPr="00B138F3" w:rsidRDefault="003A4E97" w:rsidP="0023735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3A4E97" w:rsidRPr="00B138F3" w14:paraId="1CE0ED4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15DC8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7BB025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C55737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3C388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50B29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3A4E97" w:rsidRPr="00B138F3" w14:paraId="08DDA569"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FB982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7E0813EF"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16F1B20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7C0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B5FDF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3A4E97" w:rsidRPr="00B138F3" w14:paraId="606E66B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1F601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0B66656"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5080E7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3D254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0CC45EC"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47A357D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3A4E97" w:rsidRPr="00B138F3" w14:paraId="331C6F8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6670F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30967D6" w14:textId="77777777" w:rsidR="003A4E97" w:rsidRPr="00B138F3" w:rsidRDefault="003A4E97" w:rsidP="0023735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3AE152F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396A0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A4AE1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2B84AD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452639A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EE67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28FED59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354ADB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981CB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0937CC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0C93900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E9C5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24002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0C9E8DF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BA399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8403A6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130D9E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3DB4869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0807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3042AC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1EA34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E9A6B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AD9D0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356D507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078F17F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9B88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56D8FA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5D0CCE1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4A36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D0D013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26F45C8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30D842E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962B0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6FE7BE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BE3E8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667D1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DA21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24875B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C4E358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C2A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359C87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66C124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0655E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1B7C6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7F64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3A4E97" w:rsidRPr="00B138F3" w14:paraId="7E826B7F"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68467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E636B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71C9F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CEF3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6E30C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1F57988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B4358B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62D0C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25F08D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86BA9E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621E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48FDF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4889523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AF9E4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958DBC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0F4E33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BCED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401559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23EA69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1D608274"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2492C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3120957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A13E6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7EB3A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BE46B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1AB8D8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3A4E97" w:rsidRPr="00B138F3" w14:paraId="5DB560B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7967E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E93882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3CDBBA8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8EBB6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2B7744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52F35FF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3A4E97" w:rsidRPr="00B138F3" w14:paraId="7DA5D316"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C697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876759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1389CB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8C0E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A1C604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3A4E97" w:rsidRPr="00B138F3" w14:paraId="6810C6D7"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FF0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14:paraId="5BDFDB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35ED38B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A5CE9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BF2AE2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3A4E97" w:rsidRPr="00B138F3" w14:paraId="5D62B15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925C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21B574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DF00EA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6F81B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D091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16F141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2786683"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926AD" w14:textId="77777777" w:rsidR="003A4E97" w:rsidRPr="00B138F3" w:rsidDel="0010680B"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18D81C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CB9963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C3FE9D"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80BAFF0" w14:textId="77777777" w:rsidR="003A4E97" w:rsidRPr="00B138F3" w:rsidRDefault="003A4E97" w:rsidP="0023735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369816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195FF8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3A4E97" w:rsidRPr="00B138F3" w14:paraId="5898411D"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01773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347920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2BBB26D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CCB9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9F454D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D67759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166E7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3A4E97" w:rsidRPr="00B138F3" w14:paraId="1BC2DD2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06E1B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770EA7D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84A967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7B0A4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47193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w:t>
            </w:r>
            <w:r w:rsidRPr="00B138F3">
              <w:rPr>
                <w:rFonts w:ascii="GHEA Grapalat" w:hAnsi="GHEA Grapalat"/>
                <w:sz w:val="18"/>
                <w:szCs w:val="18"/>
              </w:rPr>
              <w:lastRenderedPageBreak/>
              <w:t>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19F4CB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14:paraId="074FCEF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3A4E97" w:rsidRPr="00B138F3" w14:paraId="7482C880"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A9EBD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1AC9816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F77292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971E4D4"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1646CF1"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4B3F773" w14:textId="77777777" w:rsidR="003A4E97" w:rsidRPr="00B138F3" w:rsidRDefault="003A4E97" w:rsidP="0023735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728BC7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0D2DD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3A4E97" w:rsidRPr="00B138F3" w14:paraId="1347729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52BDC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946544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A1C065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2C8D8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83E3DE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6DA645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3A4E97" w:rsidRPr="00B138F3" w14:paraId="109B73F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0495D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45F4A09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C25C29"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6626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00A6E5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B373C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11D6A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3A4E97" w:rsidRPr="00B138F3" w14:paraId="2F0E0E6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BCA65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7E47439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EF97AE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EC076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0E4789E"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37F437D1"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27B5F6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94BC8E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7B67424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3674B8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C965D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555B7B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476893A"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3F732941"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08748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396BEF2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CC3AD1F"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D5704D"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42258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60A545C9"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312E73C"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027868"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39D206CC"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5B91D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F75EE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501277A"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543F73"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5C029E48"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3DB51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55870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w:t>
            </w:r>
            <w:r w:rsidRPr="00B138F3">
              <w:rPr>
                <w:rFonts w:ascii="GHEA Grapalat" w:hAnsi="GHEA Grapalat"/>
                <w:sz w:val="18"/>
                <w:szCs w:val="18"/>
              </w:rPr>
              <w:lastRenderedPageBreak/>
              <w:t>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CD8D7A5"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5D5AC16"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13784F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w:t>
            </w:r>
            <w:r w:rsidRPr="00B138F3">
              <w:rPr>
                <w:rFonts w:ascii="GHEA Grapalat" w:hAnsi="GHEA Grapalat"/>
                <w:sz w:val="18"/>
                <w:szCs w:val="18"/>
              </w:rPr>
              <w:lastRenderedPageBreak/>
              <w:t>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9F58BD7" w14:textId="77777777" w:rsidR="003A4E97" w:rsidRPr="00B138F3" w:rsidRDefault="003A4E97" w:rsidP="0023735E">
            <w:pPr>
              <w:widowControl w:val="0"/>
              <w:spacing w:after="120"/>
              <w:jc w:val="center"/>
              <w:rPr>
                <w:rFonts w:ascii="GHEA Grapalat" w:hAnsi="GHEA Grapalat"/>
                <w:sz w:val="18"/>
                <w:szCs w:val="18"/>
              </w:rPr>
            </w:pPr>
          </w:p>
        </w:tc>
      </w:tr>
      <w:tr w:rsidR="003A4E97" w:rsidRPr="00B138F3" w14:paraId="17DBBBBA" w14:textId="77777777" w:rsidTr="0023735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7F0EA3"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14:paraId="0461854B"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2C434E50"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201227"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6539C2" w14:textId="77777777" w:rsidR="003A4E97" w:rsidRPr="00B138F3" w:rsidRDefault="003A4E97" w:rsidP="0023735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065AE47" w14:textId="77777777" w:rsidR="003A4E97" w:rsidRPr="00B138F3" w:rsidRDefault="003A4E97" w:rsidP="0023735E">
            <w:pPr>
              <w:widowControl w:val="0"/>
              <w:spacing w:after="120"/>
              <w:jc w:val="center"/>
              <w:rPr>
                <w:rFonts w:ascii="GHEA Grapalat" w:hAnsi="GHEA Grapalat"/>
                <w:sz w:val="18"/>
                <w:szCs w:val="18"/>
              </w:rPr>
            </w:pPr>
          </w:p>
        </w:tc>
      </w:tr>
    </w:tbl>
    <w:p w14:paraId="63BD918E" w14:textId="77777777" w:rsidR="003A4E97" w:rsidRPr="00B138F3" w:rsidRDefault="003A4E97" w:rsidP="003A4E97">
      <w:pPr>
        <w:widowControl w:val="0"/>
        <w:spacing w:after="160"/>
        <w:ind w:left="567" w:right="565"/>
        <w:jc w:val="center"/>
        <w:rPr>
          <w:rFonts w:ascii="GHEA Grapalat" w:hAnsi="GHEA Grapalat"/>
          <w:b/>
        </w:rPr>
      </w:pPr>
    </w:p>
    <w:p w14:paraId="7A85DD42" w14:textId="77777777" w:rsidR="003A4E97" w:rsidRPr="00B138F3" w:rsidRDefault="003A4E97" w:rsidP="003A4E97">
      <w:pPr>
        <w:widowControl w:val="0"/>
        <w:spacing w:after="160"/>
        <w:ind w:left="567" w:right="565"/>
        <w:jc w:val="center"/>
        <w:rPr>
          <w:rFonts w:ascii="GHEA Grapalat" w:hAnsi="GHEA Grapalat"/>
          <w:b/>
        </w:rPr>
      </w:pPr>
    </w:p>
    <w:p w14:paraId="7C8623A9" w14:textId="77777777" w:rsidR="003A4E97" w:rsidRPr="00B138F3" w:rsidRDefault="003A4E97" w:rsidP="003A4E97">
      <w:pPr>
        <w:widowControl w:val="0"/>
        <w:spacing w:after="160"/>
        <w:ind w:left="567" w:right="565"/>
        <w:jc w:val="center"/>
        <w:rPr>
          <w:rFonts w:ascii="GHEA Grapalat" w:hAnsi="GHEA Grapalat"/>
          <w:b/>
        </w:rPr>
      </w:pPr>
    </w:p>
    <w:p w14:paraId="4112FFCF" w14:textId="77777777" w:rsidR="003A4E97" w:rsidRPr="00B138F3" w:rsidRDefault="003A4E97" w:rsidP="003A4E97">
      <w:pPr>
        <w:widowControl w:val="0"/>
        <w:spacing w:after="160"/>
        <w:ind w:left="567" w:right="565"/>
        <w:jc w:val="center"/>
        <w:rPr>
          <w:rFonts w:ascii="GHEA Grapalat" w:hAnsi="GHEA Grapalat"/>
          <w:b/>
        </w:rPr>
      </w:pPr>
    </w:p>
    <w:p w14:paraId="10EC73F4" w14:textId="77777777" w:rsidR="003A4E97" w:rsidRPr="00B138F3" w:rsidRDefault="003A4E97" w:rsidP="003A4E97">
      <w:pPr>
        <w:widowControl w:val="0"/>
        <w:spacing w:after="160"/>
        <w:ind w:left="567" w:right="565"/>
        <w:jc w:val="center"/>
        <w:rPr>
          <w:rFonts w:ascii="GHEA Grapalat" w:hAnsi="GHEA Grapalat"/>
          <w:b/>
        </w:rPr>
      </w:pPr>
    </w:p>
    <w:p w14:paraId="5A29239E" w14:textId="77777777" w:rsidR="003A4E97" w:rsidRPr="00B138F3" w:rsidRDefault="003A4E97" w:rsidP="003A4E97">
      <w:pPr>
        <w:widowControl w:val="0"/>
        <w:spacing w:after="160"/>
        <w:ind w:left="567" w:right="565"/>
        <w:jc w:val="center"/>
        <w:rPr>
          <w:rFonts w:ascii="GHEA Grapalat" w:hAnsi="GHEA Grapalat"/>
          <w:b/>
        </w:rPr>
      </w:pPr>
    </w:p>
    <w:p w14:paraId="77484547" w14:textId="77777777" w:rsidR="003A4E97" w:rsidRPr="00B138F3" w:rsidRDefault="003A4E97" w:rsidP="003A4E97">
      <w:pPr>
        <w:widowControl w:val="0"/>
        <w:spacing w:after="160"/>
        <w:ind w:left="567" w:right="565"/>
        <w:jc w:val="center"/>
        <w:rPr>
          <w:rFonts w:ascii="GHEA Grapalat" w:hAnsi="GHEA Grapalat"/>
          <w:b/>
        </w:rPr>
      </w:pPr>
    </w:p>
    <w:p w14:paraId="2A96AFAD" w14:textId="77777777" w:rsidR="003A4E97" w:rsidRPr="00B138F3" w:rsidRDefault="003A4E97" w:rsidP="003A4E97">
      <w:pPr>
        <w:widowControl w:val="0"/>
        <w:spacing w:after="160"/>
        <w:ind w:left="567" w:right="565"/>
        <w:jc w:val="center"/>
        <w:rPr>
          <w:rFonts w:ascii="GHEA Grapalat" w:hAnsi="GHEA Grapalat"/>
          <w:b/>
        </w:rPr>
      </w:pPr>
    </w:p>
    <w:p w14:paraId="1476B559" w14:textId="77777777" w:rsidR="003A4E97" w:rsidRDefault="003A4E97" w:rsidP="00BB28C8">
      <w:pPr>
        <w:pStyle w:val="BodyTextIndent3"/>
        <w:widowControl w:val="0"/>
        <w:spacing w:after="160"/>
        <w:jc w:val="right"/>
        <w:rPr>
          <w:rFonts w:ascii="GHEA Grapalat" w:hAnsi="GHEA Grapalat"/>
          <w:b/>
          <w:sz w:val="24"/>
          <w:szCs w:val="24"/>
        </w:rPr>
      </w:pPr>
    </w:p>
    <w:p w14:paraId="2917CC9C" w14:textId="77777777" w:rsidR="003A4E97" w:rsidRDefault="003A4E97" w:rsidP="00BB28C8">
      <w:pPr>
        <w:pStyle w:val="BodyTextIndent3"/>
        <w:widowControl w:val="0"/>
        <w:spacing w:after="160"/>
        <w:jc w:val="right"/>
        <w:rPr>
          <w:rFonts w:ascii="GHEA Grapalat" w:hAnsi="GHEA Grapalat"/>
          <w:b/>
          <w:sz w:val="24"/>
          <w:szCs w:val="24"/>
        </w:rPr>
      </w:pPr>
    </w:p>
    <w:p w14:paraId="111135C5" w14:textId="77777777" w:rsidR="003A4E97" w:rsidRDefault="003A4E97" w:rsidP="00BB28C8">
      <w:pPr>
        <w:pStyle w:val="BodyTextIndent3"/>
        <w:widowControl w:val="0"/>
        <w:spacing w:after="160"/>
        <w:jc w:val="right"/>
        <w:rPr>
          <w:rFonts w:ascii="GHEA Grapalat" w:hAnsi="GHEA Grapalat"/>
          <w:b/>
          <w:sz w:val="24"/>
          <w:szCs w:val="24"/>
        </w:rPr>
      </w:pPr>
    </w:p>
    <w:p w14:paraId="34A09F2A" w14:textId="77777777" w:rsidR="003A4E97" w:rsidRDefault="003A4E97" w:rsidP="00BB28C8">
      <w:pPr>
        <w:pStyle w:val="BodyTextIndent3"/>
        <w:widowControl w:val="0"/>
        <w:spacing w:after="160"/>
        <w:jc w:val="right"/>
        <w:rPr>
          <w:rFonts w:ascii="GHEA Grapalat" w:hAnsi="GHEA Grapalat"/>
          <w:b/>
          <w:sz w:val="24"/>
          <w:szCs w:val="24"/>
        </w:rPr>
      </w:pPr>
    </w:p>
    <w:p w14:paraId="1106CCAD" w14:textId="77777777" w:rsidR="003A4E97" w:rsidRDefault="003A4E97" w:rsidP="00BB28C8">
      <w:pPr>
        <w:pStyle w:val="BodyTextIndent3"/>
        <w:widowControl w:val="0"/>
        <w:spacing w:after="160"/>
        <w:jc w:val="right"/>
        <w:rPr>
          <w:rFonts w:ascii="GHEA Grapalat" w:hAnsi="GHEA Grapalat"/>
          <w:b/>
          <w:sz w:val="24"/>
          <w:szCs w:val="24"/>
        </w:rPr>
      </w:pPr>
    </w:p>
    <w:p w14:paraId="4CE6C816" w14:textId="77777777" w:rsidR="003A4E97" w:rsidRDefault="003A4E97" w:rsidP="00BB28C8">
      <w:pPr>
        <w:pStyle w:val="BodyTextIndent3"/>
        <w:widowControl w:val="0"/>
        <w:spacing w:after="160"/>
        <w:jc w:val="right"/>
        <w:rPr>
          <w:rFonts w:ascii="GHEA Grapalat" w:hAnsi="GHEA Grapalat"/>
          <w:b/>
          <w:sz w:val="24"/>
          <w:szCs w:val="24"/>
        </w:rPr>
      </w:pPr>
    </w:p>
    <w:p w14:paraId="4C96D985" w14:textId="77777777" w:rsidR="003A4E97" w:rsidRDefault="003A4E97" w:rsidP="00BB28C8">
      <w:pPr>
        <w:pStyle w:val="BodyTextIndent3"/>
        <w:widowControl w:val="0"/>
        <w:spacing w:after="160"/>
        <w:jc w:val="right"/>
        <w:rPr>
          <w:rFonts w:ascii="GHEA Grapalat" w:hAnsi="GHEA Grapalat"/>
          <w:b/>
          <w:sz w:val="24"/>
          <w:szCs w:val="24"/>
        </w:rPr>
      </w:pPr>
    </w:p>
    <w:p w14:paraId="6922D68B" w14:textId="7B39C620"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3A4E97">
        <w:rPr>
          <w:rFonts w:ascii="GHEA Grapalat" w:hAnsi="GHEA Grapalat"/>
          <w:b/>
          <w:sz w:val="24"/>
          <w:szCs w:val="24"/>
          <w:lang w:val="hy-AM"/>
        </w:rPr>
        <w:t>6</w:t>
      </w:r>
      <w:r w:rsidR="00B304E3">
        <w:rPr>
          <w:rStyle w:val="FootnoteReference"/>
          <w:rFonts w:ascii="GHEA Grapalat" w:hAnsi="GHEA Grapalat" w:cs="Sylfaen"/>
          <w:b/>
          <w:sz w:val="24"/>
          <w:szCs w:val="24"/>
        </w:rPr>
        <w:footnoteReference w:customMarkFollows="1" w:id="18"/>
        <w:t>26</w:t>
      </w:r>
    </w:p>
    <w:p w14:paraId="788D9252" w14:textId="70F6420A"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760762">
        <w:rPr>
          <w:rFonts w:ascii="GHEA Grapalat" w:hAnsi="GHEA Grapalat"/>
          <w:b/>
          <w:sz w:val="24"/>
          <w:szCs w:val="24"/>
        </w:rPr>
        <w:t>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DE5C90">
        <w:rPr>
          <w:rFonts w:ascii="GHEA Grapalat" w:hAnsi="GHEA Grapalat"/>
          <w:b/>
          <w:sz w:val="24"/>
          <w:szCs w:val="24"/>
        </w:rPr>
        <w:t>EQ-BMAShDzB-24/15</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BB28C8">
      <w:pPr>
        <w:widowControl w:val="0"/>
        <w:tabs>
          <w:tab w:val="left" w:pos="2268"/>
        </w:tabs>
        <w:spacing w:after="160" w:line="360" w:lineRule="auto"/>
        <w:ind w:firstLine="567"/>
        <w:jc w:val="right"/>
        <w:rPr>
          <w:rFonts w:ascii="GHEA Grapalat" w:hAnsi="GHEA Grapalat"/>
        </w:rPr>
      </w:pPr>
    </w:p>
    <w:p w14:paraId="4D77D10A" w14:textId="1F4BD59F"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 xml:space="preserve">ДОГОВОР </w:t>
      </w:r>
      <w:r w:rsidR="006D240F">
        <w:rPr>
          <w:rFonts w:ascii="GHEA Grapalat" w:hAnsi="GHEA Grapalat"/>
          <w:b/>
        </w:rPr>
        <w:t xml:space="preserve">НА ВЫПОЛНЕНИЕ </w:t>
      </w:r>
      <w:r w:rsidRPr="009F3DC7">
        <w:rPr>
          <w:rFonts w:ascii="GHEA Grapalat" w:hAnsi="GHEA Grapalat"/>
          <w:b/>
        </w:rPr>
        <w:t xml:space="preserve"> РАБОТ </w:t>
      </w:r>
    </w:p>
    <w:p w14:paraId="089B3FF5" w14:textId="77777777"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436A5561" w14:textId="77777777" w:rsidR="00BB28C8" w:rsidRPr="009F3DC7" w:rsidRDefault="00BB28C8" w:rsidP="00BB28C8">
      <w:pPr>
        <w:widowControl w:val="0"/>
        <w:spacing w:after="160" w:line="360" w:lineRule="auto"/>
        <w:ind w:firstLine="567"/>
        <w:jc w:val="both"/>
        <w:rPr>
          <w:rFonts w:ascii="GHEA Grapalat" w:hAnsi="GHEA Grapalat"/>
        </w:rPr>
      </w:pPr>
    </w:p>
    <w:p w14:paraId="615A522A" w14:textId="77777777"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BB28C8">
      <w:pPr>
        <w:widowControl w:val="0"/>
        <w:spacing w:after="160" w:line="360" w:lineRule="auto"/>
        <w:ind w:firstLine="567"/>
        <w:jc w:val="both"/>
        <w:rPr>
          <w:rFonts w:ascii="GHEA Grapalat" w:hAnsi="GHEA Grapalat"/>
          <w:b/>
        </w:rPr>
      </w:pPr>
    </w:p>
    <w:p w14:paraId="14988806"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AA7161D" w14:textId="77777777"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14:paraId="37081866" w14:textId="77777777"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14:paraId="4C9CCDEE" w14:textId="77777777"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14:paraId="36950B3D" w14:textId="77777777"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w:t>
      </w:r>
      <w:r w:rsidR="00E55C63">
        <w:rPr>
          <w:rFonts w:ascii="GHEA Grapalat" w:hAnsi="GHEA Grapalat"/>
        </w:rPr>
        <w:lastRenderedPageBreak/>
        <w:t>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p>
    <w:p w14:paraId="53375B6B"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198BE5"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1223FA28"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установленным законодательством Республики Армения положениям, </w:t>
      </w:r>
      <w:r w:rsidRPr="009F3DC7">
        <w:rPr>
          <w:rFonts w:ascii="GHEA Grapalat" w:hAnsi="GHEA Grapalat"/>
        </w:rPr>
        <w:lastRenderedPageBreak/>
        <w:t>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BB28C8">
      <w:pPr>
        <w:rPr>
          <w:rFonts w:ascii="GHEA Grapalat" w:hAnsi="GHEA Grapalat"/>
          <w:b/>
        </w:rPr>
      </w:pPr>
      <w:r>
        <w:rPr>
          <w:rFonts w:ascii="GHEA Grapalat" w:hAnsi="GHEA Grapalat"/>
          <w:b/>
        </w:rPr>
        <w:br w:type="page"/>
      </w:r>
    </w:p>
    <w:p w14:paraId="5DFDE74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60288877"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11DDF575" w14:textId="77777777"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14:paraId="0B1E4826" w14:textId="77777777"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BB28C8">
      <w:pPr>
        <w:widowControl w:val="0"/>
        <w:tabs>
          <w:tab w:val="left" w:pos="1276"/>
        </w:tabs>
        <w:spacing w:after="160" w:line="360" w:lineRule="auto"/>
        <w:ind w:firstLine="567"/>
        <w:jc w:val="both"/>
        <w:rPr>
          <w:del w:id="12"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48D0B50D"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w:t>
      </w:r>
      <w:r w:rsidR="00EB08E1" w:rsidRPr="00EB08E1">
        <w:rPr>
          <w:rFonts w:ascii="GHEA Grapalat" w:hAnsi="GHEA Grapalat"/>
        </w:rPr>
        <w:t>365</w:t>
      </w:r>
      <w:r w:rsidRPr="009F3DC7">
        <w:rPr>
          <w:rFonts w:ascii="GHEA Grapalat" w:hAnsi="GHEA Grapalat"/>
        </w:rPr>
        <w:t xml:space="preserve">  календарных </w:t>
      </w:r>
      <w:r w:rsidRPr="009F3DC7">
        <w:rPr>
          <w:rFonts w:ascii="GHEA Grapalat" w:hAnsi="GHEA Grapalat"/>
        </w:rPr>
        <w:lastRenderedPageBreak/>
        <w:t xml:space="preserve">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3"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19"/>
        <w:t>27</w:t>
      </w:r>
      <w:r w:rsidRPr="009F3DC7">
        <w:rPr>
          <w:rFonts w:ascii="GHEA Grapalat" w:hAnsi="GHEA Grapalat"/>
        </w:rPr>
        <w:t>.</w:t>
      </w:r>
    </w:p>
    <w:p w14:paraId="7574690D" w14:textId="77777777" w:rsidR="00BB28C8"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BB28C8">
      <w:pPr>
        <w:widowControl w:val="0"/>
        <w:tabs>
          <w:tab w:val="left" w:pos="1134"/>
        </w:tabs>
        <w:spacing w:after="160" w:line="360" w:lineRule="auto"/>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BB28C8">
      <w:pPr>
        <w:widowControl w:val="0"/>
        <w:spacing w:after="160" w:line="360" w:lineRule="auto"/>
        <w:ind w:firstLine="567"/>
        <w:jc w:val="both"/>
        <w:rPr>
          <w:rFonts w:ascii="GHEA Grapalat" w:hAnsi="GHEA Grapalat" w:cs="Sylfaen"/>
        </w:rPr>
      </w:pPr>
      <w:r w:rsidRPr="009F3DC7">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w:t>
      </w:r>
      <w:r w:rsidRPr="009F3DC7">
        <w:rPr>
          <w:rFonts w:ascii="GHEA Grapalat" w:hAnsi="GHEA Grapalat"/>
        </w:rPr>
        <w:lastRenderedPageBreak/>
        <w:t>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EC2598D"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w:t>
      </w:r>
      <w:r w:rsidRPr="00104814">
        <w:rPr>
          <w:rFonts w:ascii="GHEA Grapalat" w:hAnsi="GHEA Grapalat"/>
          <w:b/>
        </w:rPr>
        <w:t>течение _</w:t>
      </w:r>
      <w:r w:rsidR="00EB08E1" w:rsidRPr="00104814">
        <w:rPr>
          <w:rFonts w:ascii="GHEA Grapalat" w:hAnsi="GHEA Grapalat"/>
          <w:b/>
        </w:rPr>
        <w:t>15</w:t>
      </w:r>
      <w:r w:rsidRPr="00104814">
        <w:rPr>
          <w:rFonts w:ascii="GHEA Grapalat" w:hAnsi="GHEA Grapalat"/>
          <w:b/>
        </w:rPr>
        <w:t>_ рабочих дней</w:t>
      </w:r>
      <w:r w:rsidRPr="009F3DC7">
        <w:rPr>
          <w:rFonts w:ascii="GHEA Grapalat" w:hAnsi="GHEA Grapalat"/>
        </w:rPr>
        <w:t xml:space="preserve">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 xml:space="preserve">В случае несоответствия предусмотренных календарным графиком </w:t>
      </w:r>
      <w:r w:rsidRPr="009F3DC7">
        <w:rPr>
          <w:rFonts w:ascii="GHEA Grapalat" w:hAnsi="GHEA Grapalat"/>
        </w:rPr>
        <w:lastRenderedPageBreak/>
        <w:t>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BB28C8">
      <w:pPr>
        <w:pStyle w:val="norm"/>
        <w:widowControl w:val="0"/>
        <w:tabs>
          <w:tab w:val="left" w:pos="1134"/>
        </w:tabs>
        <w:spacing w:after="160" w:line="36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BB28C8">
      <w:pPr>
        <w:pStyle w:val="norm"/>
        <w:widowControl w:val="0"/>
        <w:tabs>
          <w:tab w:val="left" w:pos="1134"/>
        </w:tabs>
        <w:spacing w:after="160" w:line="36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BB28C8">
      <w:pPr>
        <w:pStyle w:val="norm"/>
        <w:widowControl w:val="0"/>
        <w:tabs>
          <w:tab w:val="left" w:pos="1134"/>
        </w:tabs>
        <w:spacing w:after="160" w:line="348" w:lineRule="auto"/>
        <w:ind w:firstLine="567"/>
        <w:rPr>
          <w:rFonts w:ascii="GHEA Grapalat" w:hAnsi="GHEA Grapalat" w:cs="Sylfaen"/>
          <w:sz w:val="24"/>
          <w:szCs w:val="24"/>
        </w:rPr>
      </w:pPr>
      <w:r w:rsidRPr="009F3DC7">
        <w:rPr>
          <w:rFonts w:ascii="GHEA Grapalat" w:hAnsi="GHEA Grapalat"/>
          <w:sz w:val="24"/>
          <w:szCs w:val="24"/>
        </w:rPr>
        <w:lastRenderedPageBreak/>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BB28C8">
      <w:pPr>
        <w:widowControl w:val="0"/>
        <w:tabs>
          <w:tab w:val="left" w:pos="1276"/>
        </w:tabs>
        <w:spacing w:after="160" w:line="360" w:lineRule="auto"/>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0"/>
        <w:t>30</w:t>
      </w:r>
      <w:r w:rsidRPr="009F3DC7">
        <w:rPr>
          <w:rFonts w:ascii="GHEA Grapalat" w:hAnsi="GHEA Grapalat"/>
        </w:rPr>
        <w:t xml:space="preserve">. </w:t>
      </w:r>
    </w:p>
    <w:p w14:paraId="44AF8FA3" w14:textId="77777777"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BB28C8">
      <w:pPr>
        <w:widowControl w:val="0"/>
        <w:tabs>
          <w:tab w:val="num" w:pos="1134"/>
        </w:tabs>
        <w:spacing w:after="160" w:line="360" w:lineRule="auto"/>
        <w:ind w:firstLine="567"/>
        <w:jc w:val="both"/>
        <w:rPr>
          <w:ins w:id="15" w:author="Vardan" w:date="2022-10-29T20:24: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w:t>
      </w:r>
      <w:r w:rsidRPr="009F3DC7">
        <w:rPr>
          <w:rFonts w:ascii="GHEA Grapalat" w:hAnsi="GHEA Grapalat"/>
        </w:rPr>
        <w:lastRenderedPageBreak/>
        <w:t xml:space="preserve">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77777777" w:rsidR="00127380" w:rsidRPr="00127380" w:rsidRDefault="00127380" w:rsidP="00BB28C8">
      <w:pPr>
        <w:widowControl w:val="0"/>
        <w:tabs>
          <w:tab w:val="num" w:pos="1134"/>
        </w:tabs>
        <w:spacing w:after="160" w:line="360" w:lineRule="auto"/>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53355ED9"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751EEF65"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59716A">
        <w:rPr>
          <w:rFonts w:ascii="GHEA Grapalat" w:hAnsi="GHEA Grapalat"/>
          <w:lang w:val="hy-AM"/>
        </w:rPr>
        <w:t>0.0</w:t>
      </w:r>
      <w:r w:rsidR="00AC3243">
        <w:rPr>
          <w:rFonts w:ascii="GHEA Grapalat" w:hAnsi="GHEA Grapalat"/>
          <w:lang w:val="hy-AM"/>
        </w:rPr>
        <w:t>5</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11EEA8E9"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AC3243">
        <w:rPr>
          <w:rFonts w:ascii="GHEA Grapalat" w:hAnsi="GHEA Grapalat"/>
          <w:lang w:val="hy-AM"/>
        </w:rPr>
        <w:t>0.5</w:t>
      </w:r>
      <w:r w:rsidR="00FC78DC" w:rsidRPr="00FC78DC">
        <w:rPr>
          <w:rFonts w:ascii="GHEA Grapalat" w:hAnsi="GHEA Grapalat"/>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1"/>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05B9C58B" w14:textId="77777777" w:rsidR="00AC3243" w:rsidRPr="000C67E4" w:rsidRDefault="00AC3243" w:rsidP="00AC3243">
      <w:pPr>
        <w:widowControl w:val="0"/>
        <w:tabs>
          <w:tab w:val="left" w:pos="1134"/>
        </w:tabs>
        <w:spacing w:after="160" w:line="360" w:lineRule="auto"/>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Pr="000C67E4">
        <w:rPr>
          <w:rFonts w:ascii="GHEA Grapalat" w:hAnsi="GHEA Grapalat"/>
          <w:vertAlign w:val="superscript"/>
        </w:rPr>
        <w:t>31.1</w:t>
      </w:r>
    </w:p>
    <w:tbl>
      <w:tblPr>
        <w:tblW w:w="0" w:type="auto"/>
        <w:tblLook w:val="04A0" w:firstRow="1" w:lastRow="0" w:firstColumn="1" w:lastColumn="0" w:noHBand="0" w:noVBand="1"/>
      </w:tblPr>
      <w:tblGrid>
        <w:gridCol w:w="607"/>
        <w:gridCol w:w="4825"/>
        <w:gridCol w:w="3855"/>
      </w:tblGrid>
      <w:tr w:rsidR="00AC3243" w:rsidRPr="00EF1053" w14:paraId="35BB3ECE" w14:textId="77777777" w:rsidTr="00232ECA">
        <w:trPr>
          <w:trHeight w:val="323"/>
        </w:trPr>
        <w:tc>
          <w:tcPr>
            <w:tcW w:w="607" w:type="dxa"/>
            <w:tcBorders>
              <w:top w:val="single" w:sz="4" w:space="0" w:color="auto"/>
              <w:left w:val="single" w:sz="4" w:space="0" w:color="auto"/>
              <w:bottom w:val="single" w:sz="4" w:space="0" w:color="auto"/>
              <w:right w:val="single" w:sz="4" w:space="0" w:color="auto"/>
            </w:tcBorders>
            <w:hideMark/>
          </w:tcPr>
          <w:p w14:paraId="42DC0C89"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N </w:t>
            </w:r>
          </w:p>
        </w:tc>
        <w:tc>
          <w:tcPr>
            <w:tcW w:w="4825" w:type="dxa"/>
            <w:tcBorders>
              <w:top w:val="single" w:sz="4" w:space="0" w:color="auto"/>
              <w:left w:val="single" w:sz="4" w:space="0" w:color="auto"/>
              <w:bottom w:val="single" w:sz="4" w:space="0" w:color="auto"/>
              <w:right w:val="single" w:sz="4" w:space="0" w:color="auto"/>
            </w:tcBorders>
            <w:hideMark/>
          </w:tcPr>
          <w:p w14:paraId="0ED9AF9A"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 xml:space="preserve"> Ответственность </w:t>
            </w:r>
          </w:p>
        </w:tc>
        <w:tc>
          <w:tcPr>
            <w:tcW w:w="3855" w:type="dxa"/>
            <w:tcBorders>
              <w:top w:val="single" w:sz="4" w:space="0" w:color="auto"/>
              <w:left w:val="single" w:sz="4" w:space="0" w:color="auto"/>
              <w:bottom w:val="single" w:sz="4" w:space="0" w:color="auto"/>
              <w:right w:val="single" w:sz="4" w:space="0" w:color="auto"/>
            </w:tcBorders>
            <w:hideMark/>
          </w:tcPr>
          <w:p w14:paraId="50325387" w14:textId="77777777" w:rsidR="00AC3243" w:rsidRPr="00EF1053" w:rsidRDefault="00AC3243" w:rsidP="0023735E">
            <w:pPr>
              <w:tabs>
                <w:tab w:val="center" w:pos="5342"/>
              </w:tabs>
              <w:spacing w:before="100" w:beforeAutospacing="1"/>
              <w:jc w:val="both"/>
              <w:rPr>
                <w:rFonts w:ascii="GHEA Grapalat" w:eastAsiaTheme="minorHAnsi" w:hAnsi="GHEA Grapalat"/>
                <w:b/>
                <w:i/>
                <w:lang w:val="hy-AM"/>
              </w:rPr>
            </w:pPr>
            <w:r w:rsidRPr="00DD407A">
              <w:rPr>
                <w:rFonts w:ascii="GHEA Grapalat" w:eastAsiaTheme="minorHAnsi" w:hAnsi="GHEA Grapalat"/>
                <w:b/>
                <w:i/>
                <w:lang w:val="hy-AM"/>
              </w:rPr>
              <w:t>нарушение</w:t>
            </w:r>
          </w:p>
        </w:tc>
      </w:tr>
      <w:tr w:rsidR="00232ECA" w:rsidRPr="00EF1053" w14:paraId="7308EF98" w14:textId="77777777" w:rsidTr="00232ECA">
        <w:tc>
          <w:tcPr>
            <w:tcW w:w="607" w:type="dxa"/>
            <w:tcBorders>
              <w:top w:val="single" w:sz="4" w:space="0" w:color="auto"/>
              <w:left w:val="single" w:sz="4" w:space="0" w:color="auto"/>
              <w:bottom w:val="single" w:sz="4" w:space="0" w:color="auto"/>
              <w:right w:val="single" w:sz="4" w:space="0" w:color="auto"/>
            </w:tcBorders>
          </w:tcPr>
          <w:p w14:paraId="6B6539BA" w14:textId="77777777" w:rsidR="00232ECA" w:rsidRPr="00EF1053" w:rsidRDefault="00232ECA" w:rsidP="00232ECA">
            <w:pPr>
              <w:tabs>
                <w:tab w:val="center" w:pos="5342"/>
              </w:tabs>
              <w:spacing w:before="100" w:beforeAutospacing="1"/>
              <w:jc w:val="both"/>
              <w:rPr>
                <w:rFonts w:ascii="GHEA Grapalat" w:eastAsiaTheme="minorHAnsi" w:hAnsi="GHEA Grapalat"/>
                <w:b/>
              </w:rPr>
            </w:pPr>
            <w:r w:rsidRPr="00EF1053">
              <w:rPr>
                <w:rFonts w:ascii="GHEA Grapalat" w:eastAsiaTheme="minorHAnsi" w:hAnsi="GHEA Grapalat"/>
                <w:b/>
              </w:rPr>
              <w:t>1</w:t>
            </w:r>
          </w:p>
        </w:tc>
        <w:tc>
          <w:tcPr>
            <w:tcW w:w="4825" w:type="dxa"/>
            <w:tcBorders>
              <w:top w:val="single" w:sz="4" w:space="0" w:color="auto"/>
              <w:left w:val="single" w:sz="4" w:space="0" w:color="auto"/>
              <w:bottom w:val="single" w:sz="4" w:space="0" w:color="auto"/>
              <w:right w:val="single" w:sz="4" w:space="0" w:color="auto"/>
            </w:tcBorders>
          </w:tcPr>
          <w:p w14:paraId="25648D0F" w14:textId="249383F8" w:rsidR="00232ECA" w:rsidRPr="00DD407A" w:rsidRDefault="00232ECA" w:rsidP="00232ECA">
            <w:pPr>
              <w:tabs>
                <w:tab w:val="center" w:pos="5342"/>
              </w:tabs>
              <w:spacing w:before="100" w:beforeAutospacing="1"/>
              <w:rPr>
                <w:rFonts w:ascii="GHEA Grapalat" w:eastAsiaTheme="minorHAnsi" w:hAnsi="GHEA Grapalat"/>
                <w:b/>
                <w:lang w:val="hy-AM"/>
              </w:rPr>
            </w:pPr>
            <w:r w:rsidRPr="008A4FEC">
              <w:t>Неправильная организация и оснащение строительной площадки</w:t>
            </w:r>
          </w:p>
        </w:tc>
        <w:tc>
          <w:tcPr>
            <w:tcW w:w="3855" w:type="dxa"/>
            <w:tcBorders>
              <w:top w:val="single" w:sz="4" w:space="0" w:color="auto"/>
              <w:left w:val="single" w:sz="4" w:space="0" w:color="auto"/>
              <w:bottom w:val="single" w:sz="4" w:space="0" w:color="auto"/>
              <w:right w:val="single" w:sz="4" w:space="0" w:color="auto"/>
            </w:tcBorders>
          </w:tcPr>
          <w:p w14:paraId="1D842EED" w14:textId="1810F1EC" w:rsidR="00232ECA" w:rsidRPr="00EF1053"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r w:rsidR="00232ECA" w:rsidRPr="00EF1053" w14:paraId="07518991" w14:textId="77777777" w:rsidTr="00232ECA">
        <w:tc>
          <w:tcPr>
            <w:tcW w:w="607" w:type="dxa"/>
            <w:tcBorders>
              <w:top w:val="single" w:sz="4" w:space="0" w:color="auto"/>
              <w:left w:val="single" w:sz="4" w:space="0" w:color="auto"/>
              <w:bottom w:val="single" w:sz="4" w:space="0" w:color="auto"/>
              <w:right w:val="single" w:sz="4" w:space="0" w:color="auto"/>
            </w:tcBorders>
          </w:tcPr>
          <w:p w14:paraId="38DC8E95" w14:textId="77777777" w:rsidR="00232ECA" w:rsidRPr="00EF1053" w:rsidRDefault="00232ECA" w:rsidP="00232ECA">
            <w:pPr>
              <w:tabs>
                <w:tab w:val="center" w:pos="5342"/>
              </w:tabs>
              <w:spacing w:before="100" w:beforeAutospacing="1"/>
              <w:jc w:val="both"/>
              <w:rPr>
                <w:rFonts w:ascii="GHEA Grapalat" w:eastAsiaTheme="minorHAnsi" w:hAnsi="GHEA Grapalat"/>
                <w:b/>
              </w:rPr>
            </w:pPr>
            <w:r w:rsidRPr="00EF1053">
              <w:rPr>
                <w:rFonts w:ascii="GHEA Grapalat" w:eastAsiaTheme="minorHAnsi" w:hAnsi="GHEA Grapalat"/>
                <w:b/>
              </w:rPr>
              <w:t>2</w:t>
            </w:r>
          </w:p>
        </w:tc>
        <w:tc>
          <w:tcPr>
            <w:tcW w:w="4825" w:type="dxa"/>
            <w:tcBorders>
              <w:top w:val="single" w:sz="4" w:space="0" w:color="auto"/>
              <w:left w:val="single" w:sz="4" w:space="0" w:color="auto"/>
              <w:bottom w:val="single" w:sz="4" w:space="0" w:color="auto"/>
              <w:right w:val="single" w:sz="4" w:space="0" w:color="auto"/>
            </w:tcBorders>
          </w:tcPr>
          <w:p w14:paraId="0056C76B" w14:textId="40D8C83A" w:rsidR="00232ECA" w:rsidRPr="00DD407A" w:rsidRDefault="00232ECA" w:rsidP="00232ECA">
            <w:pPr>
              <w:tabs>
                <w:tab w:val="center" w:pos="5342"/>
              </w:tabs>
              <w:spacing w:before="100" w:beforeAutospacing="1"/>
              <w:rPr>
                <w:rFonts w:ascii="GHEA Grapalat" w:eastAsiaTheme="minorHAnsi" w:hAnsi="GHEA Grapalat"/>
                <w:b/>
              </w:rPr>
            </w:pPr>
            <w:r w:rsidRPr="008A4FEC">
              <w:t>Несоблюдение норм технической безопасности</w:t>
            </w:r>
          </w:p>
        </w:tc>
        <w:tc>
          <w:tcPr>
            <w:tcW w:w="3855" w:type="dxa"/>
            <w:tcBorders>
              <w:top w:val="single" w:sz="4" w:space="0" w:color="auto"/>
              <w:left w:val="single" w:sz="4" w:space="0" w:color="auto"/>
              <w:bottom w:val="single" w:sz="4" w:space="0" w:color="auto"/>
              <w:right w:val="single" w:sz="4" w:space="0" w:color="auto"/>
            </w:tcBorders>
          </w:tcPr>
          <w:p w14:paraId="1C2D0CD2" w14:textId="57142F37" w:rsidR="00232ECA" w:rsidRPr="00801C35"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r w:rsidR="00232ECA" w:rsidRPr="00EF1053" w14:paraId="3A545980" w14:textId="77777777" w:rsidTr="00232ECA">
        <w:tc>
          <w:tcPr>
            <w:tcW w:w="607" w:type="dxa"/>
            <w:tcBorders>
              <w:top w:val="single" w:sz="4" w:space="0" w:color="auto"/>
              <w:left w:val="single" w:sz="4" w:space="0" w:color="auto"/>
              <w:bottom w:val="single" w:sz="4" w:space="0" w:color="auto"/>
              <w:right w:val="single" w:sz="4" w:space="0" w:color="auto"/>
            </w:tcBorders>
          </w:tcPr>
          <w:p w14:paraId="5E174728" w14:textId="77777777" w:rsidR="00232ECA" w:rsidRPr="00EF1053" w:rsidRDefault="00232ECA" w:rsidP="00232ECA">
            <w:pPr>
              <w:tabs>
                <w:tab w:val="center" w:pos="5342"/>
              </w:tabs>
              <w:jc w:val="both"/>
              <w:rPr>
                <w:rFonts w:ascii="GHEA Grapalat" w:eastAsiaTheme="minorHAnsi" w:hAnsi="GHEA Grapalat"/>
                <w:b/>
              </w:rPr>
            </w:pPr>
            <w:r w:rsidRPr="00EF1053">
              <w:rPr>
                <w:rFonts w:ascii="GHEA Grapalat" w:eastAsiaTheme="minorHAnsi" w:hAnsi="GHEA Grapalat"/>
                <w:b/>
              </w:rPr>
              <w:t>3</w:t>
            </w:r>
          </w:p>
        </w:tc>
        <w:tc>
          <w:tcPr>
            <w:tcW w:w="4825" w:type="dxa"/>
            <w:tcBorders>
              <w:top w:val="single" w:sz="4" w:space="0" w:color="auto"/>
              <w:left w:val="single" w:sz="4" w:space="0" w:color="auto"/>
              <w:bottom w:val="single" w:sz="4" w:space="0" w:color="auto"/>
              <w:right w:val="single" w:sz="4" w:space="0" w:color="auto"/>
            </w:tcBorders>
          </w:tcPr>
          <w:p w14:paraId="3E11AE4F" w14:textId="521CA929" w:rsidR="00232ECA" w:rsidRPr="00DD407A" w:rsidRDefault="00232ECA" w:rsidP="00232ECA">
            <w:pPr>
              <w:tabs>
                <w:tab w:val="center" w:pos="5342"/>
              </w:tabs>
              <w:rPr>
                <w:rFonts w:ascii="GHEA Grapalat" w:eastAsiaTheme="minorHAnsi" w:hAnsi="GHEA Grapalat"/>
                <w:b/>
                <w:lang w:val="hy-AM"/>
              </w:rPr>
            </w:pPr>
            <w:r w:rsidRPr="008A4FEC">
              <w:t>Несоблюдение санитарных и экологических норм</w:t>
            </w:r>
          </w:p>
        </w:tc>
        <w:tc>
          <w:tcPr>
            <w:tcW w:w="3855" w:type="dxa"/>
            <w:tcBorders>
              <w:top w:val="single" w:sz="4" w:space="0" w:color="auto"/>
              <w:left w:val="single" w:sz="4" w:space="0" w:color="auto"/>
              <w:bottom w:val="single" w:sz="4" w:space="0" w:color="auto"/>
              <w:right w:val="single" w:sz="4" w:space="0" w:color="auto"/>
            </w:tcBorders>
          </w:tcPr>
          <w:p w14:paraId="4758F24D" w14:textId="6BCB34F0" w:rsidR="00232ECA" w:rsidRPr="00801C35" w:rsidRDefault="00232ECA" w:rsidP="00232ECA">
            <w:pPr>
              <w:tabs>
                <w:tab w:val="center" w:pos="5342"/>
              </w:tabs>
              <w:spacing w:before="100" w:beforeAutospacing="1"/>
              <w:rPr>
                <w:rFonts w:ascii="GHEA Grapalat" w:eastAsiaTheme="minorHAnsi" w:hAnsi="GHEA Grapalat"/>
              </w:rPr>
            </w:pPr>
            <w:r w:rsidRPr="0050073A">
              <w:t>Неустойка - в размере 0,5% от цены договора</w:t>
            </w:r>
          </w:p>
        </w:tc>
      </w:tr>
      <w:tr w:rsidR="00232ECA" w:rsidRPr="00EF1053" w14:paraId="1C6B1F7A" w14:textId="77777777" w:rsidTr="00232ECA">
        <w:tc>
          <w:tcPr>
            <w:tcW w:w="607" w:type="dxa"/>
            <w:tcBorders>
              <w:top w:val="single" w:sz="4" w:space="0" w:color="auto"/>
              <w:left w:val="single" w:sz="4" w:space="0" w:color="auto"/>
              <w:bottom w:val="single" w:sz="4" w:space="0" w:color="auto"/>
              <w:right w:val="single" w:sz="4" w:space="0" w:color="auto"/>
            </w:tcBorders>
          </w:tcPr>
          <w:p w14:paraId="5679C313" w14:textId="54A33CB2" w:rsidR="00232ECA" w:rsidRPr="00AC3243" w:rsidRDefault="00232ECA" w:rsidP="00232ECA">
            <w:pPr>
              <w:tabs>
                <w:tab w:val="center" w:pos="5342"/>
              </w:tabs>
              <w:jc w:val="both"/>
              <w:rPr>
                <w:rFonts w:ascii="GHEA Grapalat" w:eastAsiaTheme="minorHAnsi" w:hAnsi="GHEA Grapalat"/>
                <w:b/>
                <w:lang w:val="hy-AM"/>
              </w:rPr>
            </w:pPr>
            <w:r>
              <w:rPr>
                <w:rFonts w:ascii="GHEA Grapalat" w:eastAsiaTheme="minorHAnsi" w:hAnsi="GHEA Grapalat"/>
                <w:b/>
                <w:lang w:val="hy-AM"/>
              </w:rPr>
              <w:t>4</w:t>
            </w:r>
          </w:p>
        </w:tc>
        <w:tc>
          <w:tcPr>
            <w:tcW w:w="4825" w:type="dxa"/>
            <w:tcBorders>
              <w:top w:val="single" w:sz="4" w:space="0" w:color="auto"/>
              <w:left w:val="single" w:sz="4" w:space="0" w:color="auto"/>
              <w:bottom w:val="single" w:sz="4" w:space="0" w:color="auto"/>
              <w:right w:val="single" w:sz="4" w:space="0" w:color="auto"/>
            </w:tcBorders>
          </w:tcPr>
          <w:p w14:paraId="183D83FA" w14:textId="7D0E5DB0" w:rsidR="00232ECA" w:rsidRPr="00801C35" w:rsidRDefault="00232ECA" w:rsidP="00232ECA">
            <w:pPr>
              <w:tabs>
                <w:tab w:val="center" w:pos="5342"/>
              </w:tabs>
              <w:rPr>
                <w:rFonts w:ascii="GHEA Grapalat" w:hAnsi="GHEA Grapalat"/>
              </w:rPr>
            </w:pPr>
            <w:r w:rsidRPr="008A4FEC">
              <w:t>Отсутствие логотипа строительной организации на спецодежде строителей</w:t>
            </w:r>
          </w:p>
        </w:tc>
        <w:tc>
          <w:tcPr>
            <w:tcW w:w="3855" w:type="dxa"/>
            <w:tcBorders>
              <w:top w:val="single" w:sz="4" w:space="0" w:color="auto"/>
              <w:left w:val="single" w:sz="4" w:space="0" w:color="auto"/>
              <w:bottom w:val="single" w:sz="4" w:space="0" w:color="auto"/>
              <w:right w:val="single" w:sz="4" w:space="0" w:color="auto"/>
            </w:tcBorders>
          </w:tcPr>
          <w:p w14:paraId="0AFCB9A8" w14:textId="33BBE5DF" w:rsidR="00232ECA" w:rsidRPr="00E0113C" w:rsidRDefault="00232ECA" w:rsidP="00232ECA">
            <w:pPr>
              <w:tabs>
                <w:tab w:val="center" w:pos="5342"/>
              </w:tabs>
              <w:spacing w:before="100" w:beforeAutospacing="1"/>
            </w:pPr>
            <w:r w:rsidRPr="0050073A">
              <w:t>Неустойка - в размере 0,5% от цены договора</w:t>
            </w:r>
          </w:p>
        </w:tc>
      </w:tr>
      <w:tr w:rsidR="00232ECA" w:rsidRPr="00EF1053" w14:paraId="2BCDA8E6" w14:textId="77777777" w:rsidTr="00232ECA">
        <w:tc>
          <w:tcPr>
            <w:tcW w:w="607" w:type="dxa"/>
            <w:tcBorders>
              <w:top w:val="single" w:sz="4" w:space="0" w:color="auto"/>
              <w:left w:val="single" w:sz="4" w:space="0" w:color="auto"/>
              <w:bottom w:val="single" w:sz="4" w:space="0" w:color="auto"/>
              <w:right w:val="single" w:sz="4" w:space="0" w:color="auto"/>
            </w:tcBorders>
          </w:tcPr>
          <w:p w14:paraId="271EA0A3" w14:textId="0BD54983" w:rsidR="00232ECA" w:rsidRDefault="00232ECA" w:rsidP="00232ECA">
            <w:pPr>
              <w:tabs>
                <w:tab w:val="center" w:pos="5342"/>
              </w:tabs>
              <w:jc w:val="both"/>
              <w:rPr>
                <w:rFonts w:ascii="GHEA Grapalat" w:eastAsiaTheme="minorHAnsi" w:hAnsi="GHEA Grapalat"/>
                <w:b/>
                <w:lang w:val="hy-AM"/>
              </w:rPr>
            </w:pPr>
            <w:r>
              <w:rPr>
                <w:rFonts w:ascii="GHEA Grapalat" w:eastAsiaTheme="minorHAnsi" w:hAnsi="GHEA Grapalat"/>
                <w:b/>
                <w:lang w:val="hy-AM"/>
              </w:rPr>
              <w:t>5</w:t>
            </w:r>
          </w:p>
        </w:tc>
        <w:tc>
          <w:tcPr>
            <w:tcW w:w="4825" w:type="dxa"/>
            <w:tcBorders>
              <w:top w:val="single" w:sz="4" w:space="0" w:color="auto"/>
              <w:left w:val="single" w:sz="4" w:space="0" w:color="auto"/>
              <w:bottom w:val="single" w:sz="4" w:space="0" w:color="auto"/>
              <w:right w:val="single" w:sz="4" w:space="0" w:color="auto"/>
            </w:tcBorders>
          </w:tcPr>
          <w:p w14:paraId="5D054782" w14:textId="2B2D1BCE" w:rsidR="00232ECA" w:rsidRPr="00AC3243" w:rsidRDefault="00232ECA" w:rsidP="00232ECA">
            <w:pPr>
              <w:tabs>
                <w:tab w:val="center" w:pos="5342"/>
              </w:tabs>
              <w:rPr>
                <w:rFonts w:ascii="GHEA Grapalat" w:eastAsiaTheme="minorHAnsi" w:hAnsi="GHEA Grapalat"/>
                <w:b/>
                <w:lang w:val="hy-AM"/>
              </w:rPr>
            </w:pPr>
            <w:r w:rsidRPr="008A4FEC">
              <w:t>Отсутствие устройств видеофиксации по нормам, установленным Градостроительным комитетом</w:t>
            </w:r>
          </w:p>
        </w:tc>
        <w:tc>
          <w:tcPr>
            <w:tcW w:w="3855" w:type="dxa"/>
            <w:tcBorders>
              <w:top w:val="single" w:sz="4" w:space="0" w:color="auto"/>
              <w:left w:val="single" w:sz="4" w:space="0" w:color="auto"/>
              <w:bottom w:val="single" w:sz="4" w:space="0" w:color="auto"/>
              <w:right w:val="single" w:sz="4" w:space="0" w:color="auto"/>
            </w:tcBorders>
          </w:tcPr>
          <w:p w14:paraId="1EDCFEB6" w14:textId="77777777" w:rsidR="00232ECA" w:rsidRDefault="00232ECA" w:rsidP="00232ECA">
            <w:pPr>
              <w:tabs>
                <w:tab w:val="center" w:pos="5342"/>
              </w:tabs>
              <w:spacing w:before="100" w:beforeAutospacing="1"/>
            </w:pPr>
            <w:r w:rsidRPr="0050073A">
              <w:t>Штраф – 10% от цены контракта</w:t>
            </w:r>
          </w:p>
          <w:p w14:paraId="2E952C35" w14:textId="4FCD57AE" w:rsidR="001B30DC" w:rsidRPr="00E0113C" w:rsidRDefault="001B30DC" w:rsidP="00232ECA">
            <w:pPr>
              <w:tabs>
                <w:tab w:val="center" w:pos="5342"/>
              </w:tabs>
              <w:spacing w:before="100" w:beforeAutospacing="1"/>
            </w:pPr>
            <w:r w:rsidRPr="001B30DC">
              <w:t>В случае повторения во второй раз расторжение договора</w:t>
            </w:r>
          </w:p>
        </w:tc>
      </w:tr>
    </w:tbl>
    <w:p w14:paraId="5E9D76A7" w14:textId="77777777" w:rsidR="007A0FC0" w:rsidRPr="007A0FC0" w:rsidRDefault="007A0FC0" w:rsidP="00BB28C8">
      <w:pPr>
        <w:widowControl w:val="0"/>
        <w:tabs>
          <w:tab w:val="left" w:pos="1134"/>
        </w:tabs>
        <w:spacing w:after="160" w:line="360" w:lineRule="auto"/>
        <w:ind w:firstLine="567"/>
        <w:jc w:val="both"/>
        <w:rPr>
          <w:rFonts w:ascii="GHEA Grapalat" w:hAnsi="GHEA Grapalat"/>
        </w:rPr>
      </w:pPr>
    </w:p>
    <w:p w14:paraId="59DDC7CC" w14:textId="77777777"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D2B7696"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2"/>
        <w:t>32</w:t>
      </w:r>
      <w:r w:rsidRPr="009F3DC7">
        <w:rPr>
          <w:rFonts w:ascii="GHEA Grapalat" w:hAnsi="GHEA Grapalat"/>
        </w:rPr>
        <w:t>.</w:t>
      </w:r>
    </w:p>
    <w:p w14:paraId="1582AE9D"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w:t>
      </w:r>
      <w:r w:rsidRPr="009F3DC7">
        <w:rPr>
          <w:rFonts w:ascii="GHEA Grapalat" w:hAnsi="GHEA Grapalat"/>
        </w:rPr>
        <w:lastRenderedPageBreak/>
        <w:t xml:space="preserve">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3"/>
        <w:t>33</w:t>
      </w:r>
      <w:r w:rsidRPr="009F3DC7">
        <w:rPr>
          <w:rFonts w:ascii="GHEA Grapalat" w:hAnsi="GHEA Grapalat"/>
        </w:rPr>
        <w:t>.</w:t>
      </w:r>
    </w:p>
    <w:p w14:paraId="7BD5AE23" w14:textId="77777777"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ED07B1">
        <w:rPr>
          <w:rStyle w:val="FootnoteReference"/>
          <w:rFonts w:ascii="GHEA Grapalat" w:hAnsi="GHEA Grapalat"/>
        </w:rPr>
        <w:footnoteReference w:customMarkFollows="1" w:id="24"/>
        <w:t>34</w:t>
      </w:r>
      <w:r w:rsidRPr="009F3DC7">
        <w:rPr>
          <w:rFonts w:ascii="GHEA Grapalat" w:hAnsi="GHEA Grapalat"/>
        </w:rPr>
        <w:t>.</w:t>
      </w:r>
    </w:p>
    <w:p w14:paraId="4F8673DE" w14:textId="77777777"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lastRenderedPageBreak/>
        <w:t>Подрядчик</w:t>
      </w:r>
      <w:r w:rsidR="00187EDB" w:rsidRPr="00DC64D2">
        <w:rPr>
          <w:rFonts w:ascii="GHEA Grapalat" w:hAnsi="GHEA Grapalat"/>
          <w:spacing w:val="-4"/>
        </w:rPr>
        <w:t>а</w:t>
      </w:r>
      <w:r w:rsidR="004B4A95" w:rsidRPr="00DC64D2">
        <w:rPr>
          <w:rFonts w:ascii="GHEA Grapalat" w:hAnsi="GHEA Grapalat"/>
          <w:spacing w:val="-4"/>
        </w:rPr>
        <w:t>.</w:t>
      </w:r>
    </w:p>
    <w:p w14:paraId="6E75F53D"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3E4E23F0"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56C594EA" w14:textId="77777777"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03E1AA91"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p>
    <w:p w14:paraId="03593EB1"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54A50A0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29634E7"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07788426"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14:paraId="7D178500" w14:textId="77777777" w:rsidR="00BB28C8" w:rsidRPr="009F3DC7" w:rsidRDefault="00BB28C8" w:rsidP="00E45EE8">
      <w:pPr>
        <w:widowControl w:val="0"/>
        <w:spacing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E45EE8">
      <w:pPr>
        <w:widowControl w:val="0"/>
        <w:spacing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7A4459F8" w14:textId="77777777" w:rsidR="00DC7961" w:rsidRDefault="00DC7961" w:rsidP="00E45EE8">
      <w:pPr>
        <w:widowControl w:val="0"/>
        <w:spacing w:line="360" w:lineRule="auto"/>
        <w:ind w:firstLine="567"/>
        <w:jc w:val="center"/>
        <w:rPr>
          <w:rFonts w:ascii="GHEA Grapalat" w:hAnsi="GHEA Grapalat"/>
          <w:b/>
          <w:sz w:val="28"/>
          <w:szCs w:val="28"/>
        </w:rPr>
      </w:pPr>
    </w:p>
    <w:p w14:paraId="405C4D9B" w14:textId="23D792AB" w:rsidR="00760762" w:rsidRPr="006F37F0" w:rsidRDefault="00760762" w:rsidP="00760762">
      <w:pPr>
        <w:jc w:val="center"/>
        <w:rPr>
          <w:rFonts w:ascii="GHEA Grapalat" w:hAnsi="GHEA Grapalat"/>
          <w:sz w:val="15"/>
          <w:szCs w:val="15"/>
        </w:rPr>
      </w:pPr>
    </w:p>
    <w:p w14:paraId="1D86AAA6" w14:textId="3F265C0B" w:rsidR="00104814" w:rsidRPr="003A4E97" w:rsidRDefault="00104814" w:rsidP="00104814">
      <w:pPr>
        <w:widowControl w:val="0"/>
        <w:spacing w:after="160" w:line="360" w:lineRule="auto"/>
        <w:ind w:firstLine="567"/>
        <w:jc w:val="center"/>
        <w:rPr>
          <w:rFonts w:ascii="GHEA Grapalat" w:hAnsi="GHEA Grapalat"/>
          <w:b/>
          <w:i/>
        </w:rPr>
      </w:pPr>
      <w:r w:rsidRPr="003A4E97">
        <w:rPr>
          <w:rFonts w:ascii="GHEA Grapalat" w:hAnsi="GHEA Grapalat"/>
          <w:b/>
          <w:i/>
        </w:rPr>
        <w:t>ОБЪЕМНЫЙ ЛИСТ - СЧЕТ</w:t>
      </w:r>
    </w:p>
    <w:p w14:paraId="1CE52130" w14:textId="77777777" w:rsidR="006C1B9B" w:rsidRPr="00B212D6" w:rsidRDefault="006C1B9B" w:rsidP="006C1B9B">
      <w:pPr>
        <w:ind w:left="142"/>
        <w:jc w:val="center"/>
        <w:rPr>
          <w:rFonts w:ascii="GHEA Grapalat" w:hAnsi="GHEA Grapalat"/>
          <w:b/>
        </w:rPr>
      </w:pPr>
      <w:r w:rsidRPr="00B212D6">
        <w:rPr>
          <w:rFonts w:ascii="GHEA Grapalat" w:hAnsi="GHEA Grapalat"/>
          <w:b/>
        </w:rPr>
        <w:t xml:space="preserve">СОСТАВЛЕНИЕ ПРОЕКТНО-СМЕТНОЙ ДОКУМЕНТАЦИИ ПО УСТАНОВКЕ МУСОРОСБОРНЫХ </w:t>
      </w:r>
    </w:p>
    <w:p w14:paraId="1D36E9C8" w14:textId="77777777" w:rsidR="006C1B9B" w:rsidRDefault="006C1B9B" w:rsidP="006C1B9B">
      <w:pPr>
        <w:ind w:left="142"/>
        <w:jc w:val="center"/>
        <w:rPr>
          <w:rFonts w:ascii="GHEA Grapalat" w:hAnsi="GHEA Grapalat"/>
          <w:b/>
        </w:rPr>
      </w:pPr>
      <w:r w:rsidRPr="00B212D6">
        <w:rPr>
          <w:rFonts w:ascii="GHEA Grapalat" w:hAnsi="GHEA Grapalat"/>
          <w:b/>
        </w:rPr>
        <w:t>ПРИСПОСОБЛЕНИЙ НА РЕКЕ РАЗДАН</w:t>
      </w:r>
    </w:p>
    <w:p w14:paraId="5EB37219" w14:textId="77777777" w:rsidR="006C1B9B" w:rsidRDefault="006C1B9B" w:rsidP="006C1B9B">
      <w:pPr>
        <w:ind w:left="142"/>
        <w:jc w:val="center"/>
        <w:rPr>
          <w:rFonts w:ascii="GHEA Grapalat" w:hAnsi="GHEA Grapalat"/>
          <w:b/>
        </w:rPr>
      </w:pPr>
    </w:p>
    <w:p w14:paraId="252D1E1F" w14:textId="77777777" w:rsidR="006C1B9B" w:rsidRPr="00B212D6" w:rsidRDefault="006C1B9B" w:rsidP="006C1B9B">
      <w:pPr>
        <w:ind w:left="142"/>
        <w:jc w:val="center"/>
        <w:rPr>
          <w:rFonts w:ascii="GHEA Grapalat" w:hAnsi="GHEA Grapalat"/>
          <w:b/>
        </w:rPr>
      </w:pPr>
    </w:p>
    <w:p w14:paraId="4EE95A76" w14:textId="77777777" w:rsidR="006C1B9B" w:rsidRDefault="006C1B9B" w:rsidP="006C1B9B">
      <w:pPr>
        <w:ind w:left="142"/>
        <w:jc w:val="center"/>
        <w:rPr>
          <w:rFonts w:ascii="GHEA Grapalat" w:hAnsi="GHEA Grapalat"/>
          <w:b/>
          <w:sz w:val="28"/>
          <w:lang w:val="hy-AM"/>
        </w:rPr>
      </w:pPr>
    </w:p>
    <w:tbl>
      <w:tblPr>
        <w:tblW w:w="11483" w:type="dxa"/>
        <w:tblInd w:w="-1452" w:type="dxa"/>
        <w:tblLook w:val="04A0" w:firstRow="1" w:lastRow="0" w:firstColumn="1" w:lastColumn="0" w:noHBand="0" w:noVBand="1"/>
      </w:tblPr>
      <w:tblGrid>
        <w:gridCol w:w="576"/>
        <w:gridCol w:w="1052"/>
        <w:gridCol w:w="4630"/>
        <w:gridCol w:w="911"/>
        <w:gridCol w:w="876"/>
        <w:gridCol w:w="1042"/>
        <w:gridCol w:w="1355"/>
        <w:gridCol w:w="1041"/>
      </w:tblGrid>
      <w:tr w:rsidR="006C1B9B" w:rsidRPr="00B212D6" w14:paraId="47F022C3" w14:textId="77777777" w:rsidTr="00F67E79">
        <w:trPr>
          <w:trHeight w:val="529"/>
        </w:trPr>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9403A7B" w14:textId="77777777" w:rsidR="006C1B9B" w:rsidRPr="00B212D6" w:rsidRDefault="006C1B9B" w:rsidP="00F67E79">
            <w:pPr>
              <w:jc w:val="center"/>
              <w:rPr>
                <w:b/>
                <w:bCs/>
                <w:lang w:val="en-GB" w:eastAsia="en-GB"/>
              </w:rPr>
            </w:pPr>
            <w:r w:rsidRPr="00B212D6">
              <w:rPr>
                <w:b/>
                <w:bCs/>
                <w:sz w:val="22"/>
                <w:szCs w:val="22"/>
                <w:lang w:val="en-GB" w:eastAsia="en-GB"/>
              </w:rPr>
              <w:t>П/н</w:t>
            </w:r>
          </w:p>
        </w:tc>
        <w:tc>
          <w:tcPr>
            <w:tcW w:w="10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1063D0" w14:textId="77777777" w:rsidR="006C1B9B" w:rsidRPr="00B212D6" w:rsidRDefault="006C1B9B" w:rsidP="00F67E79">
            <w:pPr>
              <w:jc w:val="center"/>
              <w:rPr>
                <w:b/>
                <w:bCs/>
                <w:sz w:val="20"/>
                <w:szCs w:val="20"/>
                <w:lang w:val="en-GB" w:eastAsia="en-GB"/>
              </w:rPr>
            </w:pPr>
            <w:r w:rsidRPr="00B212D6">
              <w:rPr>
                <w:b/>
                <w:bCs/>
                <w:sz w:val="20"/>
                <w:szCs w:val="20"/>
                <w:lang w:val="en-GB" w:eastAsia="en-GB"/>
              </w:rPr>
              <w:t>Обосно-вание</w:t>
            </w:r>
          </w:p>
        </w:tc>
        <w:tc>
          <w:tcPr>
            <w:tcW w:w="463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FD20850" w14:textId="77777777" w:rsidR="006C1B9B" w:rsidRPr="00B212D6" w:rsidRDefault="006C1B9B" w:rsidP="00F67E79">
            <w:pPr>
              <w:jc w:val="center"/>
              <w:rPr>
                <w:b/>
                <w:bCs/>
                <w:lang w:val="en-GB" w:eastAsia="en-GB"/>
              </w:rPr>
            </w:pPr>
            <w:r w:rsidRPr="00B212D6">
              <w:rPr>
                <w:b/>
                <w:bCs/>
                <w:sz w:val="22"/>
                <w:szCs w:val="22"/>
                <w:lang w:val="en-GB" w:eastAsia="en-GB"/>
              </w:rPr>
              <w:t>Наименование работ</w:t>
            </w:r>
          </w:p>
        </w:tc>
        <w:tc>
          <w:tcPr>
            <w:tcW w:w="91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795D886" w14:textId="77777777" w:rsidR="006C1B9B" w:rsidRPr="00B212D6" w:rsidRDefault="006C1B9B" w:rsidP="00F67E79">
            <w:pPr>
              <w:jc w:val="center"/>
              <w:rPr>
                <w:b/>
                <w:bCs/>
                <w:lang w:val="en-GB" w:eastAsia="en-GB"/>
              </w:rPr>
            </w:pPr>
            <w:r w:rsidRPr="00B212D6">
              <w:rPr>
                <w:b/>
                <w:bCs/>
                <w:sz w:val="22"/>
                <w:szCs w:val="22"/>
                <w:lang w:val="en-GB" w:eastAsia="en-GB"/>
              </w:rPr>
              <w:t>Ед. изм</w:t>
            </w:r>
          </w:p>
        </w:tc>
        <w:tc>
          <w:tcPr>
            <w:tcW w:w="8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AA0896F" w14:textId="77777777" w:rsidR="006C1B9B" w:rsidRPr="00B212D6" w:rsidRDefault="006C1B9B" w:rsidP="00F67E79">
            <w:pPr>
              <w:jc w:val="center"/>
              <w:rPr>
                <w:b/>
                <w:bCs/>
                <w:lang w:val="en-GB" w:eastAsia="en-GB"/>
              </w:rPr>
            </w:pPr>
            <w:r w:rsidRPr="00B212D6">
              <w:rPr>
                <w:b/>
                <w:bCs/>
                <w:sz w:val="22"/>
                <w:szCs w:val="22"/>
                <w:lang w:val="en-GB" w:eastAsia="en-GB"/>
              </w:rPr>
              <w:t>Кол-во</w:t>
            </w:r>
          </w:p>
        </w:tc>
        <w:tc>
          <w:tcPr>
            <w:tcW w:w="2397" w:type="dxa"/>
            <w:gridSpan w:val="2"/>
            <w:tcBorders>
              <w:top w:val="single" w:sz="4" w:space="0" w:color="auto"/>
              <w:left w:val="nil"/>
              <w:bottom w:val="single" w:sz="4" w:space="0" w:color="auto"/>
              <w:right w:val="single" w:sz="4" w:space="0" w:color="auto"/>
            </w:tcBorders>
            <w:shd w:val="clear" w:color="000000" w:fill="FFFFFF"/>
            <w:vAlign w:val="center"/>
            <w:hideMark/>
          </w:tcPr>
          <w:p w14:paraId="7BC551B8" w14:textId="77777777" w:rsidR="006C1B9B" w:rsidRPr="00B212D6" w:rsidRDefault="006C1B9B" w:rsidP="00F67E79">
            <w:pPr>
              <w:jc w:val="center"/>
              <w:rPr>
                <w:b/>
                <w:bCs/>
                <w:lang w:val="en-GB" w:eastAsia="en-GB"/>
              </w:rPr>
            </w:pPr>
            <w:r w:rsidRPr="00B212D6">
              <w:rPr>
                <w:b/>
                <w:bCs/>
                <w:sz w:val="22"/>
                <w:szCs w:val="22"/>
                <w:lang w:val="en-GB" w:eastAsia="en-GB"/>
              </w:rPr>
              <w:t>Стоимость, тыс. драм</w:t>
            </w:r>
          </w:p>
        </w:tc>
        <w:tc>
          <w:tcPr>
            <w:tcW w:w="1041" w:type="dxa"/>
            <w:tcBorders>
              <w:top w:val="single" w:sz="4" w:space="0" w:color="auto"/>
              <w:left w:val="nil"/>
              <w:bottom w:val="single" w:sz="4" w:space="0" w:color="auto"/>
              <w:right w:val="nil"/>
            </w:tcBorders>
            <w:shd w:val="clear" w:color="000000" w:fill="FFFFFF"/>
            <w:noWrap/>
            <w:vAlign w:val="center"/>
            <w:hideMark/>
          </w:tcPr>
          <w:p w14:paraId="5BDCFD59" w14:textId="77777777" w:rsidR="006C1B9B" w:rsidRPr="00B212D6" w:rsidRDefault="006C1B9B" w:rsidP="00F67E79">
            <w:pPr>
              <w:jc w:val="center"/>
              <w:rPr>
                <w:b/>
                <w:bCs/>
                <w:lang w:val="en-GB" w:eastAsia="en-GB"/>
              </w:rPr>
            </w:pPr>
            <w:r w:rsidRPr="00B212D6">
              <w:rPr>
                <w:b/>
                <w:bCs/>
                <w:sz w:val="22"/>
                <w:szCs w:val="22"/>
                <w:lang w:val="en-GB" w:eastAsia="en-GB"/>
              </w:rPr>
              <w:t>Вес</w:t>
            </w:r>
          </w:p>
        </w:tc>
      </w:tr>
      <w:tr w:rsidR="006C1B9B" w:rsidRPr="00B212D6" w14:paraId="0D16FC05" w14:textId="77777777" w:rsidTr="00F67E79">
        <w:trPr>
          <w:trHeight w:val="390"/>
        </w:trPr>
        <w:tc>
          <w:tcPr>
            <w:tcW w:w="576" w:type="dxa"/>
            <w:vMerge/>
            <w:tcBorders>
              <w:top w:val="single" w:sz="4" w:space="0" w:color="auto"/>
              <w:left w:val="single" w:sz="4" w:space="0" w:color="auto"/>
              <w:bottom w:val="single" w:sz="4" w:space="0" w:color="auto"/>
              <w:right w:val="single" w:sz="4" w:space="0" w:color="auto"/>
            </w:tcBorders>
            <w:vAlign w:val="center"/>
            <w:hideMark/>
          </w:tcPr>
          <w:p w14:paraId="62726E1A" w14:textId="77777777" w:rsidR="006C1B9B" w:rsidRPr="00B212D6" w:rsidRDefault="006C1B9B" w:rsidP="00F67E79">
            <w:pPr>
              <w:rPr>
                <w:b/>
                <w:bCs/>
                <w:lang w:val="en-GB" w:eastAsia="en-GB"/>
              </w:rPr>
            </w:pPr>
          </w:p>
        </w:tc>
        <w:tc>
          <w:tcPr>
            <w:tcW w:w="1052" w:type="dxa"/>
            <w:vMerge/>
            <w:tcBorders>
              <w:top w:val="single" w:sz="4" w:space="0" w:color="auto"/>
              <w:left w:val="single" w:sz="4" w:space="0" w:color="auto"/>
              <w:bottom w:val="single" w:sz="4" w:space="0" w:color="auto"/>
              <w:right w:val="single" w:sz="4" w:space="0" w:color="auto"/>
            </w:tcBorders>
            <w:vAlign w:val="center"/>
            <w:hideMark/>
          </w:tcPr>
          <w:p w14:paraId="5AF6BE6D" w14:textId="77777777" w:rsidR="006C1B9B" w:rsidRPr="00B212D6" w:rsidRDefault="006C1B9B" w:rsidP="00F67E79">
            <w:pPr>
              <w:rPr>
                <w:b/>
                <w:bCs/>
                <w:sz w:val="20"/>
                <w:szCs w:val="20"/>
                <w:lang w:val="en-GB" w:eastAsia="en-GB"/>
              </w:rPr>
            </w:pPr>
          </w:p>
        </w:tc>
        <w:tc>
          <w:tcPr>
            <w:tcW w:w="4630" w:type="dxa"/>
            <w:vMerge/>
            <w:tcBorders>
              <w:top w:val="single" w:sz="4" w:space="0" w:color="auto"/>
              <w:left w:val="single" w:sz="4" w:space="0" w:color="auto"/>
              <w:bottom w:val="single" w:sz="4" w:space="0" w:color="auto"/>
              <w:right w:val="single" w:sz="4" w:space="0" w:color="auto"/>
            </w:tcBorders>
            <w:vAlign w:val="center"/>
            <w:hideMark/>
          </w:tcPr>
          <w:p w14:paraId="46F4336A" w14:textId="77777777" w:rsidR="006C1B9B" w:rsidRPr="00B212D6" w:rsidRDefault="006C1B9B" w:rsidP="00F67E79">
            <w:pPr>
              <w:rPr>
                <w:b/>
                <w:bCs/>
                <w:lang w:val="en-GB" w:eastAsia="en-GB"/>
              </w:rPr>
            </w:pPr>
          </w:p>
        </w:tc>
        <w:tc>
          <w:tcPr>
            <w:tcW w:w="911" w:type="dxa"/>
            <w:vMerge/>
            <w:tcBorders>
              <w:top w:val="single" w:sz="4" w:space="0" w:color="auto"/>
              <w:left w:val="single" w:sz="4" w:space="0" w:color="auto"/>
              <w:bottom w:val="single" w:sz="4" w:space="0" w:color="auto"/>
              <w:right w:val="single" w:sz="4" w:space="0" w:color="auto"/>
            </w:tcBorders>
            <w:vAlign w:val="center"/>
            <w:hideMark/>
          </w:tcPr>
          <w:p w14:paraId="21653EDA" w14:textId="77777777" w:rsidR="006C1B9B" w:rsidRPr="00B212D6" w:rsidRDefault="006C1B9B" w:rsidP="00F67E79">
            <w:pPr>
              <w:rPr>
                <w:b/>
                <w:bCs/>
                <w:lang w:val="en-GB" w:eastAsia="en-GB"/>
              </w:rPr>
            </w:pPr>
          </w:p>
        </w:tc>
        <w:tc>
          <w:tcPr>
            <w:tcW w:w="876" w:type="dxa"/>
            <w:vMerge/>
            <w:tcBorders>
              <w:top w:val="single" w:sz="4" w:space="0" w:color="auto"/>
              <w:left w:val="single" w:sz="4" w:space="0" w:color="auto"/>
              <w:bottom w:val="single" w:sz="4" w:space="0" w:color="auto"/>
              <w:right w:val="single" w:sz="4" w:space="0" w:color="auto"/>
            </w:tcBorders>
            <w:vAlign w:val="center"/>
            <w:hideMark/>
          </w:tcPr>
          <w:p w14:paraId="442906C3" w14:textId="77777777" w:rsidR="006C1B9B" w:rsidRPr="00B212D6" w:rsidRDefault="006C1B9B" w:rsidP="00F67E79">
            <w:pPr>
              <w:rPr>
                <w:b/>
                <w:bCs/>
                <w:lang w:val="en-GB" w:eastAsia="en-GB"/>
              </w:rPr>
            </w:pPr>
          </w:p>
        </w:tc>
        <w:tc>
          <w:tcPr>
            <w:tcW w:w="1042" w:type="dxa"/>
            <w:tcBorders>
              <w:top w:val="nil"/>
              <w:left w:val="nil"/>
              <w:bottom w:val="single" w:sz="4" w:space="0" w:color="auto"/>
              <w:right w:val="single" w:sz="4" w:space="0" w:color="auto"/>
            </w:tcBorders>
            <w:shd w:val="clear" w:color="000000" w:fill="FFFFFF"/>
            <w:vAlign w:val="center"/>
            <w:hideMark/>
          </w:tcPr>
          <w:p w14:paraId="74F5514F" w14:textId="77777777" w:rsidR="006C1B9B" w:rsidRPr="00B212D6" w:rsidRDefault="006C1B9B" w:rsidP="00F67E79">
            <w:pPr>
              <w:jc w:val="center"/>
              <w:rPr>
                <w:b/>
                <w:bCs/>
                <w:lang w:val="en-GB" w:eastAsia="en-GB"/>
              </w:rPr>
            </w:pPr>
            <w:r w:rsidRPr="00B212D6">
              <w:rPr>
                <w:b/>
                <w:bCs/>
                <w:sz w:val="22"/>
                <w:szCs w:val="22"/>
                <w:lang w:val="en-GB" w:eastAsia="en-GB"/>
              </w:rPr>
              <w:t>единица</w:t>
            </w:r>
          </w:p>
        </w:tc>
        <w:tc>
          <w:tcPr>
            <w:tcW w:w="1355" w:type="dxa"/>
            <w:tcBorders>
              <w:top w:val="nil"/>
              <w:left w:val="nil"/>
              <w:bottom w:val="single" w:sz="4" w:space="0" w:color="auto"/>
              <w:right w:val="single" w:sz="4" w:space="0" w:color="auto"/>
            </w:tcBorders>
            <w:shd w:val="clear" w:color="000000" w:fill="FFFFFF"/>
            <w:vAlign w:val="center"/>
            <w:hideMark/>
          </w:tcPr>
          <w:p w14:paraId="023D482D" w14:textId="77777777" w:rsidR="006C1B9B" w:rsidRPr="00B212D6" w:rsidRDefault="006C1B9B" w:rsidP="00F67E79">
            <w:pPr>
              <w:jc w:val="center"/>
              <w:rPr>
                <w:b/>
                <w:bCs/>
                <w:lang w:val="en-GB" w:eastAsia="en-GB"/>
              </w:rPr>
            </w:pPr>
            <w:r w:rsidRPr="00B212D6">
              <w:rPr>
                <w:b/>
                <w:bCs/>
                <w:sz w:val="22"/>
                <w:szCs w:val="22"/>
                <w:lang w:val="en-GB" w:eastAsia="en-GB"/>
              </w:rPr>
              <w:t xml:space="preserve">всего </w:t>
            </w:r>
          </w:p>
        </w:tc>
        <w:tc>
          <w:tcPr>
            <w:tcW w:w="1041" w:type="dxa"/>
            <w:tcBorders>
              <w:top w:val="nil"/>
              <w:left w:val="nil"/>
              <w:bottom w:val="single" w:sz="4" w:space="0" w:color="auto"/>
              <w:right w:val="single" w:sz="4" w:space="0" w:color="auto"/>
            </w:tcBorders>
            <w:shd w:val="clear" w:color="auto" w:fill="auto"/>
            <w:noWrap/>
            <w:vAlign w:val="center"/>
            <w:hideMark/>
          </w:tcPr>
          <w:p w14:paraId="04069F39" w14:textId="77777777" w:rsidR="006C1B9B" w:rsidRPr="00B212D6" w:rsidRDefault="006C1B9B" w:rsidP="00F67E79">
            <w:pPr>
              <w:jc w:val="center"/>
              <w:rPr>
                <w:b/>
                <w:bCs/>
                <w:lang w:val="en-GB" w:eastAsia="en-GB"/>
              </w:rPr>
            </w:pPr>
            <w:r w:rsidRPr="00B212D6">
              <w:rPr>
                <w:b/>
                <w:bCs/>
                <w:sz w:val="22"/>
                <w:szCs w:val="22"/>
                <w:lang w:val="en-GB" w:eastAsia="en-GB"/>
              </w:rPr>
              <w:t>%</w:t>
            </w:r>
          </w:p>
        </w:tc>
      </w:tr>
      <w:tr w:rsidR="006C1B9B" w:rsidRPr="00B212D6" w14:paraId="5BD35A0D" w14:textId="77777777" w:rsidTr="00F67E79">
        <w:trPr>
          <w:trHeight w:val="255"/>
        </w:trPr>
        <w:tc>
          <w:tcPr>
            <w:tcW w:w="576" w:type="dxa"/>
            <w:tcBorders>
              <w:top w:val="nil"/>
              <w:left w:val="single" w:sz="4" w:space="0" w:color="auto"/>
              <w:bottom w:val="single" w:sz="4" w:space="0" w:color="auto"/>
              <w:right w:val="single" w:sz="4" w:space="0" w:color="auto"/>
            </w:tcBorders>
            <w:shd w:val="clear" w:color="000000" w:fill="FFFFFF"/>
            <w:hideMark/>
          </w:tcPr>
          <w:p w14:paraId="45CEF9AA" w14:textId="77777777" w:rsidR="006C1B9B" w:rsidRPr="00B212D6" w:rsidRDefault="006C1B9B" w:rsidP="00F67E79">
            <w:pPr>
              <w:jc w:val="center"/>
              <w:rPr>
                <w:i/>
                <w:iCs/>
                <w:sz w:val="18"/>
                <w:szCs w:val="18"/>
                <w:lang w:val="en-GB" w:eastAsia="en-GB"/>
              </w:rPr>
            </w:pPr>
            <w:r w:rsidRPr="00B212D6">
              <w:rPr>
                <w:i/>
                <w:iCs/>
                <w:sz w:val="18"/>
                <w:szCs w:val="18"/>
                <w:lang w:val="en-GB" w:eastAsia="en-GB"/>
              </w:rPr>
              <w:t>1</w:t>
            </w:r>
          </w:p>
        </w:tc>
        <w:tc>
          <w:tcPr>
            <w:tcW w:w="1052" w:type="dxa"/>
            <w:tcBorders>
              <w:top w:val="nil"/>
              <w:left w:val="nil"/>
              <w:bottom w:val="single" w:sz="4" w:space="0" w:color="auto"/>
              <w:right w:val="single" w:sz="4" w:space="0" w:color="auto"/>
            </w:tcBorders>
            <w:shd w:val="clear" w:color="000000" w:fill="FFFFFF"/>
            <w:hideMark/>
          </w:tcPr>
          <w:p w14:paraId="304CBFA3" w14:textId="77777777" w:rsidR="006C1B9B" w:rsidRPr="00B212D6" w:rsidRDefault="006C1B9B" w:rsidP="00F67E79">
            <w:pPr>
              <w:jc w:val="center"/>
              <w:rPr>
                <w:i/>
                <w:iCs/>
                <w:sz w:val="18"/>
                <w:szCs w:val="18"/>
                <w:lang w:val="en-GB" w:eastAsia="en-GB"/>
              </w:rPr>
            </w:pPr>
            <w:r w:rsidRPr="00B212D6">
              <w:rPr>
                <w:i/>
                <w:iCs/>
                <w:sz w:val="18"/>
                <w:szCs w:val="18"/>
                <w:lang w:val="en-GB" w:eastAsia="en-GB"/>
              </w:rPr>
              <w:t>2</w:t>
            </w:r>
          </w:p>
        </w:tc>
        <w:tc>
          <w:tcPr>
            <w:tcW w:w="4630" w:type="dxa"/>
            <w:tcBorders>
              <w:top w:val="nil"/>
              <w:left w:val="nil"/>
              <w:bottom w:val="single" w:sz="4" w:space="0" w:color="auto"/>
              <w:right w:val="single" w:sz="4" w:space="0" w:color="auto"/>
            </w:tcBorders>
            <w:shd w:val="clear" w:color="000000" w:fill="FFFFFF"/>
            <w:hideMark/>
          </w:tcPr>
          <w:p w14:paraId="0B608ABD" w14:textId="77777777" w:rsidR="006C1B9B" w:rsidRPr="00B212D6" w:rsidRDefault="006C1B9B" w:rsidP="00F67E79">
            <w:pPr>
              <w:jc w:val="center"/>
              <w:rPr>
                <w:i/>
                <w:iCs/>
                <w:sz w:val="18"/>
                <w:szCs w:val="18"/>
                <w:lang w:val="en-GB" w:eastAsia="en-GB"/>
              </w:rPr>
            </w:pPr>
            <w:r w:rsidRPr="00B212D6">
              <w:rPr>
                <w:i/>
                <w:iCs/>
                <w:sz w:val="18"/>
                <w:szCs w:val="18"/>
                <w:lang w:val="en-GB" w:eastAsia="en-GB"/>
              </w:rPr>
              <w:t>3</w:t>
            </w:r>
          </w:p>
        </w:tc>
        <w:tc>
          <w:tcPr>
            <w:tcW w:w="911" w:type="dxa"/>
            <w:tcBorders>
              <w:top w:val="nil"/>
              <w:left w:val="nil"/>
              <w:bottom w:val="single" w:sz="4" w:space="0" w:color="auto"/>
              <w:right w:val="single" w:sz="4" w:space="0" w:color="auto"/>
            </w:tcBorders>
            <w:shd w:val="clear" w:color="000000" w:fill="FFFFFF"/>
            <w:hideMark/>
          </w:tcPr>
          <w:p w14:paraId="11B722D2" w14:textId="77777777" w:rsidR="006C1B9B" w:rsidRPr="00B212D6" w:rsidRDefault="006C1B9B" w:rsidP="00F67E79">
            <w:pPr>
              <w:jc w:val="center"/>
              <w:rPr>
                <w:i/>
                <w:iCs/>
                <w:sz w:val="18"/>
                <w:szCs w:val="18"/>
                <w:lang w:val="en-GB" w:eastAsia="en-GB"/>
              </w:rPr>
            </w:pPr>
            <w:r w:rsidRPr="00B212D6">
              <w:rPr>
                <w:i/>
                <w:iCs/>
                <w:sz w:val="18"/>
                <w:szCs w:val="18"/>
                <w:lang w:val="en-GB" w:eastAsia="en-GB"/>
              </w:rPr>
              <w:t>4</w:t>
            </w:r>
          </w:p>
        </w:tc>
        <w:tc>
          <w:tcPr>
            <w:tcW w:w="876" w:type="dxa"/>
            <w:tcBorders>
              <w:top w:val="nil"/>
              <w:left w:val="nil"/>
              <w:bottom w:val="single" w:sz="4" w:space="0" w:color="auto"/>
              <w:right w:val="single" w:sz="4" w:space="0" w:color="auto"/>
            </w:tcBorders>
            <w:shd w:val="clear" w:color="000000" w:fill="FFFFFF"/>
            <w:hideMark/>
          </w:tcPr>
          <w:p w14:paraId="39BF8192" w14:textId="77777777" w:rsidR="006C1B9B" w:rsidRPr="00B212D6" w:rsidRDefault="006C1B9B" w:rsidP="00F67E79">
            <w:pPr>
              <w:jc w:val="center"/>
              <w:rPr>
                <w:i/>
                <w:iCs/>
                <w:sz w:val="18"/>
                <w:szCs w:val="18"/>
                <w:lang w:val="en-GB" w:eastAsia="en-GB"/>
              </w:rPr>
            </w:pPr>
            <w:r w:rsidRPr="00B212D6">
              <w:rPr>
                <w:i/>
                <w:iCs/>
                <w:sz w:val="18"/>
                <w:szCs w:val="18"/>
                <w:lang w:val="en-GB" w:eastAsia="en-GB"/>
              </w:rPr>
              <w:t>5</w:t>
            </w:r>
          </w:p>
        </w:tc>
        <w:tc>
          <w:tcPr>
            <w:tcW w:w="1042" w:type="dxa"/>
            <w:tcBorders>
              <w:top w:val="nil"/>
              <w:left w:val="nil"/>
              <w:bottom w:val="single" w:sz="4" w:space="0" w:color="auto"/>
              <w:right w:val="single" w:sz="4" w:space="0" w:color="auto"/>
            </w:tcBorders>
            <w:shd w:val="clear" w:color="000000" w:fill="FFFFFF"/>
            <w:hideMark/>
          </w:tcPr>
          <w:p w14:paraId="02DA891F" w14:textId="77777777" w:rsidR="006C1B9B" w:rsidRPr="00B212D6" w:rsidRDefault="006C1B9B" w:rsidP="00F67E79">
            <w:pPr>
              <w:jc w:val="center"/>
              <w:rPr>
                <w:i/>
                <w:iCs/>
                <w:sz w:val="18"/>
                <w:szCs w:val="18"/>
                <w:lang w:val="en-GB" w:eastAsia="en-GB"/>
              </w:rPr>
            </w:pPr>
            <w:r w:rsidRPr="00B212D6">
              <w:rPr>
                <w:i/>
                <w:iCs/>
                <w:sz w:val="18"/>
                <w:szCs w:val="18"/>
                <w:lang w:val="en-GB" w:eastAsia="en-GB"/>
              </w:rPr>
              <w:t>6</w:t>
            </w:r>
          </w:p>
        </w:tc>
        <w:tc>
          <w:tcPr>
            <w:tcW w:w="1355" w:type="dxa"/>
            <w:tcBorders>
              <w:top w:val="nil"/>
              <w:left w:val="nil"/>
              <w:bottom w:val="single" w:sz="4" w:space="0" w:color="auto"/>
              <w:right w:val="single" w:sz="4" w:space="0" w:color="auto"/>
            </w:tcBorders>
            <w:shd w:val="clear" w:color="000000" w:fill="FFFFFF"/>
            <w:hideMark/>
          </w:tcPr>
          <w:p w14:paraId="14CB1DE4" w14:textId="77777777" w:rsidR="006C1B9B" w:rsidRPr="00B212D6" w:rsidRDefault="006C1B9B" w:rsidP="00F67E79">
            <w:pPr>
              <w:jc w:val="center"/>
              <w:rPr>
                <w:i/>
                <w:iCs/>
                <w:sz w:val="18"/>
                <w:szCs w:val="18"/>
                <w:lang w:val="en-GB" w:eastAsia="en-GB"/>
              </w:rPr>
            </w:pPr>
            <w:r w:rsidRPr="00B212D6">
              <w:rPr>
                <w:i/>
                <w:iCs/>
                <w:sz w:val="18"/>
                <w:szCs w:val="18"/>
                <w:lang w:val="en-GB" w:eastAsia="en-GB"/>
              </w:rPr>
              <w:t>7</w:t>
            </w:r>
          </w:p>
        </w:tc>
        <w:tc>
          <w:tcPr>
            <w:tcW w:w="1041" w:type="dxa"/>
            <w:tcBorders>
              <w:top w:val="nil"/>
              <w:left w:val="nil"/>
              <w:bottom w:val="single" w:sz="4" w:space="0" w:color="auto"/>
              <w:right w:val="single" w:sz="4" w:space="0" w:color="auto"/>
            </w:tcBorders>
            <w:shd w:val="clear" w:color="auto" w:fill="auto"/>
            <w:vAlign w:val="center"/>
            <w:hideMark/>
          </w:tcPr>
          <w:p w14:paraId="4F466D13" w14:textId="77777777" w:rsidR="006C1B9B" w:rsidRPr="00B212D6" w:rsidRDefault="006C1B9B" w:rsidP="00F67E79">
            <w:pPr>
              <w:jc w:val="center"/>
              <w:rPr>
                <w:i/>
                <w:iCs/>
                <w:sz w:val="18"/>
                <w:szCs w:val="18"/>
                <w:lang w:val="en-GB" w:eastAsia="en-GB"/>
              </w:rPr>
            </w:pPr>
            <w:r w:rsidRPr="00B212D6">
              <w:rPr>
                <w:i/>
                <w:iCs/>
                <w:sz w:val="18"/>
                <w:szCs w:val="18"/>
                <w:lang w:val="en-GB" w:eastAsia="en-GB"/>
              </w:rPr>
              <w:t>8</w:t>
            </w:r>
          </w:p>
        </w:tc>
      </w:tr>
      <w:tr w:rsidR="006C1B9B" w:rsidRPr="00B212D6" w14:paraId="49AD8AA0"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BFBFBF"/>
            <w:hideMark/>
          </w:tcPr>
          <w:p w14:paraId="563290FE"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1052" w:type="dxa"/>
            <w:tcBorders>
              <w:top w:val="nil"/>
              <w:left w:val="nil"/>
              <w:bottom w:val="single" w:sz="4" w:space="0" w:color="auto"/>
              <w:right w:val="single" w:sz="4" w:space="0" w:color="auto"/>
            </w:tcBorders>
            <w:shd w:val="clear" w:color="000000" w:fill="BFBFBF"/>
            <w:hideMark/>
          </w:tcPr>
          <w:p w14:paraId="6CF14C2B"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4630" w:type="dxa"/>
            <w:tcBorders>
              <w:top w:val="nil"/>
              <w:left w:val="nil"/>
              <w:bottom w:val="single" w:sz="4" w:space="0" w:color="auto"/>
              <w:right w:val="single" w:sz="4" w:space="0" w:color="auto"/>
            </w:tcBorders>
            <w:shd w:val="clear" w:color="000000" w:fill="BFBFBF"/>
            <w:vAlign w:val="center"/>
            <w:hideMark/>
          </w:tcPr>
          <w:p w14:paraId="0003FD0B" w14:textId="77777777" w:rsidR="006C1B9B" w:rsidRPr="00B212D6" w:rsidRDefault="006C1B9B" w:rsidP="00F67E79">
            <w:pPr>
              <w:jc w:val="center"/>
              <w:rPr>
                <w:b/>
                <w:bCs/>
                <w:color w:val="000000"/>
                <w:lang w:val="en-GB" w:eastAsia="en-GB"/>
              </w:rPr>
            </w:pPr>
            <w:r w:rsidRPr="00B212D6">
              <w:rPr>
                <w:b/>
                <w:bCs/>
                <w:color w:val="000000"/>
                <w:sz w:val="22"/>
                <w:szCs w:val="22"/>
                <w:lang w:val="en-GB" w:eastAsia="en-GB"/>
              </w:rPr>
              <w:t xml:space="preserve">РАЗДЕЛ I </w:t>
            </w:r>
          </w:p>
        </w:tc>
        <w:tc>
          <w:tcPr>
            <w:tcW w:w="911" w:type="dxa"/>
            <w:tcBorders>
              <w:top w:val="nil"/>
              <w:left w:val="nil"/>
              <w:bottom w:val="single" w:sz="4" w:space="0" w:color="auto"/>
              <w:right w:val="single" w:sz="4" w:space="0" w:color="auto"/>
            </w:tcBorders>
            <w:shd w:val="clear" w:color="000000" w:fill="BFBFBF"/>
            <w:hideMark/>
          </w:tcPr>
          <w:p w14:paraId="340F465F"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876" w:type="dxa"/>
            <w:tcBorders>
              <w:top w:val="nil"/>
              <w:left w:val="nil"/>
              <w:bottom w:val="single" w:sz="4" w:space="0" w:color="auto"/>
              <w:right w:val="single" w:sz="4" w:space="0" w:color="auto"/>
            </w:tcBorders>
            <w:shd w:val="clear" w:color="000000" w:fill="BFBFBF"/>
            <w:hideMark/>
          </w:tcPr>
          <w:p w14:paraId="490B66E8"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042" w:type="dxa"/>
            <w:tcBorders>
              <w:top w:val="nil"/>
              <w:left w:val="nil"/>
              <w:bottom w:val="single" w:sz="4" w:space="0" w:color="auto"/>
              <w:right w:val="single" w:sz="4" w:space="0" w:color="auto"/>
            </w:tcBorders>
            <w:shd w:val="clear" w:color="000000" w:fill="BFBFBF"/>
            <w:hideMark/>
          </w:tcPr>
          <w:p w14:paraId="5577A304"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355" w:type="dxa"/>
            <w:tcBorders>
              <w:top w:val="nil"/>
              <w:left w:val="nil"/>
              <w:bottom w:val="single" w:sz="4" w:space="0" w:color="auto"/>
              <w:right w:val="single" w:sz="4" w:space="0" w:color="auto"/>
            </w:tcBorders>
            <w:shd w:val="clear" w:color="000000" w:fill="BFBFBF"/>
            <w:hideMark/>
          </w:tcPr>
          <w:p w14:paraId="69B5B29B"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041" w:type="dxa"/>
            <w:tcBorders>
              <w:top w:val="nil"/>
              <w:left w:val="nil"/>
              <w:bottom w:val="single" w:sz="4" w:space="0" w:color="auto"/>
              <w:right w:val="single" w:sz="4" w:space="0" w:color="auto"/>
            </w:tcBorders>
            <w:shd w:val="clear" w:color="000000" w:fill="BFBFBF"/>
            <w:noWrap/>
            <w:vAlign w:val="bottom"/>
            <w:hideMark/>
          </w:tcPr>
          <w:p w14:paraId="7A91E28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5F35368" w14:textId="77777777" w:rsidTr="00F67E79">
        <w:trPr>
          <w:trHeight w:val="405"/>
        </w:trPr>
        <w:tc>
          <w:tcPr>
            <w:tcW w:w="576" w:type="dxa"/>
            <w:tcBorders>
              <w:top w:val="nil"/>
              <w:left w:val="single" w:sz="4" w:space="0" w:color="auto"/>
              <w:bottom w:val="single" w:sz="4" w:space="0" w:color="auto"/>
              <w:right w:val="single" w:sz="4" w:space="0" w:color="auto"/>
            </w:tcBorders>
            <w:shd w:val="clear" w:color="000000" w:fill="BFBFBF"/>
            <w:hideMark/>
          </w:tcPr>
          <w:p w14:paraId="21ABED93"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1052" w:type="dxa"/>
            <w:tcBorders>
              <w:top w:val="nil"/>
              <w:left w:val="nil"/>
              <w:bottom w:val="single" w:sz="4" w:space="0" w:color="auto"/>
              <w:right w:val="single" w:sz="4" w:space="0" w:color="auto"/>
            </w:tcBorders>
            <w:shd w:val="clear" w:color="000000" w:fill="BFBFBF"/>
            <w:hideMark/>
          </w:tcPr>
          <w:p w14:paraId="5BC5E4E3"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4630" w:type="dxa"/>
            <w:tcBorders>
              <w:top w:val="nil"/>
              <w:left w:val="nil"/>
              <w:bottom w:val="single" w:sz="4" w:space="0" w:color="auto"/>
              <w:right w:val="single" w:sz="4" w:space="0" w:color="auto"/>
            </w:tcBorders>
            <w:shd w:val="clear" w:color="000000" w:fill="BFBFBF"/>
            <w:vAlign w:val="center"/>
            <w:hideMark/>
          </w:tcPr>
          <w:p w14:paraId="51EAB30D" w14:textId="77777777" w:rsidR="006C1B9B" w:rsidRPr="00B212D6" w:rsidRDefault="006C1B9B" w:rsidP="00F67E79">
            <w:pPr>
              <w:jc w:val="center"/>
              <w:rPr>
                <w:b/>
                <w:bCs/>
                <w:color w:val="000000"/>
                <w:lang w:val="en-GB" w:eastAsia="en-GB"/>
              </w:rPr>
            </w:pPr>
            <w:r w:rsidRPr="00B212D6">
              <w:rPr>
                <w:b/>
                <w:bCs/>
                <w:color w:val="000000"/>
                <w:sz w:val="22"/>
                <w:szCs w:val="22"/>
                <w:lang w:val="en-GB" w:eastAsia="en-GB"/>
              </w:rPr>
              <w:t xml:space="preserve">РАЗДАН I </w:t>
            </w:r>
          </w:p>
        </w:tc>
        <w:tc>
          <w:tcPr>
            <w:tcW w:w="911" w:type="dxa"/>
            <w:tcBorders>
              <w:top w:val="nil"/>
              <w:left w:val="nil"/>
              <w:bottom w:val="single" w:sz="4" w:space="0" w:color="auto"/>
              <w:right w:val="single" w:sz="4" w:space="0" w:color="auto"/>
            </w:tcBorders>
            <w:shd w:val="clear" w:color="000000" w:fill="BFBFBF"/>
            <w:hideMark/>
          </w:tcPr>
          <w:p w14:paraId="33E3EAB7" w14:textId="77777777" w:rsidR="006C1B9B" w:rsidRPr="00B212D6" w:rsidRDefault="006C1B9B" w:rsidP="00F67E79">
            <w:pPr>
              <w:jc w:val="center"/>
              <w:rPr>
                <w:i/>
                <w:iCs/>
                <w:sz w:val="18"/>
                <w:szCs w:val="18"/>
                <w:lang w:val="en-GB" w:eastAsia="en-GB"/>
              </w:rPr>
            </w:pPr>
            <w:r w:rsidRPr="00B212D6">
              <w:rPr>
                <w:i/>
                <w:iCs/>
                <w:sz w:val="18"/>
                <w:szCs w:val="18"/>
                <w:lang w:val="en-GB" w:eastAsia="en-GB"/>
              </w:rPr>
              <w:t> </w:t>
            </w:r>
          </w:p>
        </w:tc>
        <w:tc>
          <w:tcPr>
            <w:tcW w:w="876" w:type="dxa"/>
            <w:tcBorders>
              <w:top w:val="nil"/>
              <w:left w:val="nil"/>
              <w:bottom w:val="single" w:sz="4" w:space="0" w:color="auto"/>
              <w:right w:val="single" w:sz="4" w:space="0" w:color="auto"/>
            </w:tcBorders>
            <w:shd w:val="clear" w:color="000000" w:fill="BFBFBF"/>
            <w:hideMark/>
          </w:tcPr>
          <w:p w14:paraId="49B04506"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042" w:type="dxa"/>
            <w:tcBorders>
              <w:top w:val="nil"/>
              <w:left w:val="nil"/>
              <w:bottom w:val="single" w:sz="4" w:space="0" w:color="auto"/>
              <w:right w:val="single" w:sz="4" w:space="0" w:color="auto"/>
            </w:tcBorders>
            <w:shd w:val="clear" w:color="000000" w:fill="BFBFBF"/>
            <w:hideMark/>
          </w:tcPr>
          <w:p w14:paraId="0A54C928"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355" w:type="dxa"/>
            <w:tcBorders>
              <w:top w:val="nil"/>
              <w:left w:val="nil"/>
              <w:bottom w:val="single" w:sz="4" w:space="0" w:color="auto"/>
              <w:right w:val="single" w:sz="4" w:space="0" w:color="auto"/>
            </w:tcBorders>
            <w:shd w:val="clear" w:color="000000" w:fill="BFBFBF"/>
            <w:hideMark/>
          </w:tcPr>
          <w:p w14:paraId="71B5AC11" w14:textId="77777777" w:rsidR="006C1B9B" w:rsidRPr="00B212D6" w:rsidRDefault="006C1B9B" w:rsidP="00F67E79">
            <w:pPr>
              <w:jc w:val="center"/>
              <w:rPr>
                <w:i/>
                <w:iCs/>
                <w:lang w:val="en-GB" w:eastAsia="en-GB"/>
              </w:rPr>
            </w:pPr>
            <w:r w:rsidRPr="00B212D6">
              <w:rPr>
                <w:i/>
                <w:iCs/>
                <w:sz w:val="22"/>
                <w:szCs w:val="22"/>
                <w:lang w:val="en-GB" w:eastAsia="en-GB"/>
              </w:rPr>
              <w:t> </w:t>
            </w:r>
          </w:p>
        </w:tc>
        <w:tc>
          <w:tcPr>
            <w:tcW w:w="1041" w:type="dxa"/>
            <w:tcBorders>
              <w:top w:val="nil"/>
              <w:left w:val="nil"/>
              <w:bottom w:val="single" w:sz="4" w:space="0" w:color="auto"/>
              <w:right w:val="single" w:sz="4" w:space="0" w:color="auto"/>
            </w:tcBorders>
            <w:shd w:val="clear" w:color="000000" w:fill="BFBFBF"/>
            <w:noWrap/>
            <w:vAlign w:val="center"/>
            <w:hideMark/>
          </w:tcPr>
          <w:p w14:paraId="6196EC47" w14:textId="77777777" w:rsidR="006C1B9B" w:rsidRPr="00B212D6" w:rsidRDefault="006C1B9B" w:rsidP="00F67E79">
            <w:pPr>
              <w:jc w:val="center"/>
              <w:rPr>
                <w:b/>
                <w:bCs/>
                <w:lang w:val="en-GB" w:eastAsia="en-GB"/>
              </w:rPr>
            </w:pPr>
            <w:r w:rsidRPr="00B212D6">
              <w:rPr>
                <w:b/>
                <w:bCs/>
                <w:sz w:val="22"/>
                <w:szCs w:val="22"/>
                <w:lang w:val="en-GB" w:eastAsia="en-GB"/>
              </w:rPr>
              <w:t>41.72%</w:t>
            </w:r>
          </w:p>
        </w:tc>
      </w:tr>
      <w:tr w:rsidR="006C1B9B" w:rsidRPr="00B212D6" w14:paraId="3B09C62A"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2D3A10A"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5BD5B19B"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300B7142" w14:textId="77777777" w:rsidR="006C1B9B" w:rsidRPr="00B212D6" w:rsidRDefault="006C1B9B" w:rsidP="00F67E79">
            <w:pPr>
              <w:jc w:val="center"/>
              <w:rPr>
                <w:b/>
                <w:bCs/>
                <w:color w:val="000000"/>
                <w:lang w:eastAsia="en-GB"/>
              </w:rPr>
            </w:pPr>
            <w:r w:rsidRPr="00B212D6">
              <w:rPr>
                <w:b/>
                <w:bCs/>
                <w:color w:val="000000"/>
                <w:sz w:val="22"/>
                <w:szCs w:val="22"/>
                <w:lang w:eastAsia="en-GB"/>
              </w:rPr>
              <w:t xml:space="preserve">Очистка русла и земляные работы </w:t>
            </w:r>
          </w:p>
        </w:tc>
        <w:tc>
          <w:tcPr>
            <w:tcW w:w="911" w:type="dxa"/>
            <w:tcBorders>
              <w:top w:val="nil"/>
              <w:left w:val="nil"/>
              <w:bottom w:val="single" w:sz="4" w:space="0" w:color="auto"/>
              <w:right w:val="single" w:sz="4" w:space="0" w:color="auto"/>
            </w:tcBorders>
            <w:shd w:val="clear" w:color="000000" w:fill="FFFFFF"/>
            <w:vAlign w:val="center"/>
            <w:hideMark/>
          </w:tcPr>
          <w:p w14:paraId="4204C4AC"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000000" w:fill="FFFFFF"/>
            <w:vAlign w:val="center"/>
            <w:hideMark/>
          </w:tcPr>
          <w:p w14:paraId="4BF9D034"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000000" w:fill="FFFFFF"/>
            <w:vAlign w:val="center"/>
            <w:hideMark/>
          </w:tcPr>
          <w:p w14:paraId="49B52CF0"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4689C90E"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EF2FE12" w14:textId="77777777" w:rsidR="006C1B9B" w:rsidRPr="00B212D6" w:rsidRDefault="006C1B9B" w:rsidP="00F67E79">
            <w:pPr>
              <w:rPr>
                <w:lang w:eastAsia="en-GB"/>
              </w:rPr>
            </w:pPr>
            <w:r w:rsidRPr="00B212D6">
              <w:rPr>
                <w:sz w:val="22"/>
                <w:szCs w:val="22"/>
                <w:lang w:val="en-GB" w:eastAsia="en-GB"/>
              </w:rPr>
              <w:t> </w:t>
            </w:r>
          </w:p>
        </w:tc>
      </w:tr>
      <w:tr w:rsidR="006C1B9B" w:rsidRPr="00B212D6" w14:paraId="02C3F5E2" w14:textId="77777777" w:rsidTr="00F67E79">
        <w:trPr>
          <w:trHeight w:val="15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10419FF"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1565EBDC"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2160E73" w14:textId="77777777" w:rsidR="006C1B9B" w:rsidRPr="00B212D6" w:rsidRDefault="006C1B9B" w:rsidP="00F67E79">
            <w:pPr>
              <w:rPr>
                <w:lang w:val="en-GB" w:eastAsia="en-GB"/>
              </w:rPr>
            </w:pPr>
            <w:r w:rsidRPr="00B212D6">
              <w:rPr>
                <w:sz w:val="22"/>
                <w:szCs w:val="22"/>
                <w:lang w:eastAsia="en-GB"/>
              </w:rPr>
              <w:t xml:space="preserve">Открытие отверстия  способом выталкивания, для понижения уровня воды в верхнем бьефе существующей плотины (опущение гусеничного экскаватора на нижний бьеф с помощью  </w:t>
            </w:r>
            <w:r w:rsidRPr="00B212D6">
              <w:rPr>
                <w:sz w:val="22"/>
                <w:szCs w:val="22"/>
                <w:lang w:val="en-GB" w:eastAsia="en-GB"/>
              </w:rPr>
              <w:t>подъемного крана)</w:t>
            </w:r>
          </w:p>
        </w:tc>
        <w:tc>
          <w:tcPr>
            <w:tcW w:w="911" w:type="dxa"/>
            <w:tcBorders>
              <w:top w:val="nil"/>
              <w:left w:val="nil"/>
              <w:bottom w:val="single" w:sz="4" w:space="0" w:color="auto"/>
              <w:right w:val="single" w:sz="4" w:space="0" w:color="auto"/>
            </w:tcBorders>
            <w:shd w:val="clear" w:color="auto" w:fill="auto"/>
            <w:noWrap/>
            <w:vAlign w:val="center"/>
            <w:hideMark/>
          </w:tcPr>
          <w:p w14:paraId="2335013F" w14:textId="77777777" w:rsidR="006C1B9B" w:rsidRPr="00B212D6" w:rsidRDefault="006C1B9B" w:rsidP="00F67E79">
            <w:pPr>
              <w:jc w:val="center"/>
              <w:rPr>
                <w:lang w:val="en-GB" w:eastAsia="en-GB"/>
              </w:rPr>
            </w:pPr>
            <w:r w:rsidRPr="00B212D6">
              <w:rPr>
                <w:sz w:val="22"/>
                <w:szCs w:val="22"/>
                <w:lang w:val="en-GB" w:eastAsia="en-GB"/>
              </w:rPr>
              <w:t>место</w:t>
            </w:r>
          </w:p>
        </w:tc>
        <w:tc>
          <w:tcPr>
            <w:tcW w:w="876" w:type="dxa"/>
            <w:tcBorders>
              <w:top w:val="nil"/>
              <w:left w:val="nil"/>
              <w:bottom w:val="single" w:sz="4" w:space="0" w:color="auto"/>
              <w:right w:val="single" w:sz="4" w:space="0" w:color="auto"/>
            </w:tcBorders>
            <w:shd w:val="clear" w:color="auto" w:fill="auto"/>
            <w:vAlign w:val="center"/>
            <w:hideMark/>
          </w:tcPr>
          <w:p w14:paraId="437D9735"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441E9FC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5E3D35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703029E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5F3CB92"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2BCA1DD"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099A6F10" w14:textId="77777777" w:rsidR="006C1B9B" w:rsidRPr="00B212D6" w:rsidRDefault="006C1B9B" w:rsidP="00F67E79">
            <w:pPr>
              <w:jc w:val="center"/>
              <w:rPr>
                <w:lang w:val="en-GB" w:eastAsia="en-GB"/>
              </w:rPr>
            </w:pPr>
            <w:r w:rsidRPr="00B212D6">
              <w:rPr>
                <w:sz w:val="22"/>
                <w:szCs w:val="22"/>
                <w:lang w:val="en-GB" w:eastAsia="en-GB"/>
              </w:rPr>
              <w:t>1-1586</w:t>
            </w:r>
          </w:p>
        </w:tc>
        <w:tc>
          <w:tcPr>
            <w:tcW w:w="4630" w:type="dxa"/>
            <w:tcBorders>
              <w:top w:val="nil"/>
              <w:left w:val="nil"/>
              <w:bottom w:val="single" w:sz="4" w:space="0" w:color="auto"/>
              <w:right w:val="single" w:sz="4" w:space="0" w:color="auto"/>
            </w:tcBorders>
            <w:shd w:val="clear" w:color="auto" w:fill="auto"/>
            <w:vAlign w:val="center"/>
            <w:hideMark/>
          </w:tcPr>
          <w:p w14:paraId="04A35FC7" w14:textId="77777777" w:rsidR="006C1B9B" w:rsidRPr="00B212D6" w:rsidRDefault="006C1B9B" w:rsidP="00F67E79">
            <w:pPr>
              <w:rPr>
                <w:lang w:eastAsia="en-GB"/>
              </w:rPr>
            </w:pPr>
            <w:r w:rsidRPr="00B212D6">
              <w:rPr>
                <w:sz w:val="22"/>
                <w:szCs w:val="22"/>
                <w:lang w:eastAsia="en-GB"/>
              </w:rPr>
              <w:t>Очистка растительности и плавающего накопленного мусора в верхнем бьефе, с транспортировкой в среднем на 50.0м и погрузкой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0A9E1A28"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E5E213B" w14:textId="77777777" w:rsidR="006C1B9B" w:rsidRPr="00B212D6" w:rsidRDefault="006C1B9B" w:rsidP="00F67E79">
            <w:pPr>
              <w:jc w:val="center"/>
              <w:rPr>
                <w:lang w:val="en-GB" w:eastAsia="en-GB"/>
              </w:rPr>
            </w:pPr>
            <w:r w:rsidRPr="00B212D6">
              <w:rPr>
                <w:sz w:val="22"/>
                <w:szCs w:val="22"/>
                <w:lang w:val="en-GB" w:eastAsia="en-GB"/>
              </w:rPr>
              <w:t>1.590</w:t>
            </w:r>
          </w:p>
        </w:tc>
        <w:tc>
          <w:tcPr>
            <w:tcW w:w="1042" w:type="dxa"/>
            <w:tcBorders>
              <w:top w:val="nil"/>
              <w:left w:val="nil"/>
              <w:bottom w:val="single" w:sz="4" w:space="0" w:color="auto"/>
              <w:right w:val="single" w:sz="4" w:space="0" w:color="auto"/>
            </w:tcBorders>
            <w:shd w:val="clear" w:color="auto" w:fill="auto"/>
            <w:vAlign w:val="center"/>
            <w:hideMark/>
          </w:tcPr>
          <w:p w14:paraId="2C2DD72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5A4FE9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5C6C80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B0BF6DE"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4D56786"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79F13E17"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36E80453" w14:textId="77777777" w:rsidR="006C1B9B" w:rsidRPr="00B212D6" w:rsidRDefault="006C1B9B" w:rsidP="00F67E79">
            <w:pPr>
              <w:rPr>
                <w:lang w:eastAsia="en-GB"/>
              </w:rPr>
            </w:pPr>
            <w:r w:rsidRPr="00B212D6">
              <w:rPr>
                <w:sz w:val="22"/>
                <w:szCs w:val="22"/>
                <w:lang w:eastAsia="en-GB"/>
              </w:rPr>
              <w:t>Транспортировка погруженного мусора в среднем на 10.0м</w:t>
            </w:r>
          </w:p>
        </w:tc>
        <w:tc>
          <w:tcPr>
            <w:tcW w:w="911" w:type="dxa"/>
            <w:tcBorders>
              <w:top w:val="nil"/>
              <w:left w:val="nil"/>
              <w:bottom w:val="single" w:sz="4" w:space="0" w:color="auto"/>
              <w:right w:val="single" w:sz="4" w:space="0" w:color="auto"/>
            </w:tcBorders>
            <w:shd w:val="clear" w:color="auto" w:fill="auto"/>
            <w:noWrap/>
            <w:vAlign w:val="center"/>
            <w:hideMark/>
          </w:tcPr>
          <w:p w14:paraId="7DFAA350"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35838FD" w14:textId="77777777" w:rsidR="006C1B9B" w:rsidRPr="00B212D6" w:rsidRDefault="006C1B9B" w:rsidP="00F67E79">
            <w:pPr>
              <w:jc w:val="center"/>
              <w:rPr>
                <w:lang w:val="en-GB" w:eastAsia="en-GB"/>
              </w:rPr>
            </w:pPr>
            <w:r w:rsidRPr="00B212D6">
              <w:rPr>
                <w:sz w:val="22"/>
                <w:szCs w:val="22"/>
                <w:lang w:val="en-GB" w:eastAsia="en-GB"/>
              </w:rPr>
              <w:t>2,862.0</w:t>
            </w:r>
          </w:p>
        </w:tc>
        <w:tc>
          <w:tcPr>
            <w:tcW w:w="1042" w:type="dxa"/>
            <w:tcBorders>
              <w:top w:val="nil"/>
              <w:left w:val="nil"/>
              <w:bottom w:val="single" w:sz="4" w:space="0" w:color="auto"/>
              <w:right w:val="single" w:sz="4" w:space="0" w:color="auto"/>
            </w:tcBorders>
            <w:shd w:val="clear" w:color="auto" w:fill="auto"/>
            <w:vAlign w:val="center"/>
            <w:hideMark/>
          </w:tcPr>
          <w:p w14:paraId="3A8EFE6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AC1991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01BF17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A057E6"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0A6DCD"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000000" w:fill="FFFFFF"/>
            <w:vAlign w:val="center"/>
            <w:hideMark/>
          </w:tcPr>
          <w:p w14:paraId="6C23326D" w14:textId="77777777" w:rsidR="006C1B9B" w:rsidRPr="00B212D6" w:rsidRDefault="006C1B9B" w:rsidP="00F67E79">
            <w:pPr>
              <w:jc w:val="center"/>
              <w:rPr>
                <w:lang w:val="en-GB" w:eastAsia="en-GB"/>
              </w:rPr>
            </w:pPr>
            <w:r w:rsidRPr="00B212D6">
              <w:rPr>
                <w:sz w:val="22"/>
                <w:szCs w:val="22"/>
                <w:lang w:val="en-GB" w:eastAsia="en-GB"/>
              </w:rPr>
              <w:t>1-1586</w:t>
            </w:r>
          </w:p>
        </w:tc>
        <w:tc>
          <w:tcPr>
            <w:tcW w:w="4630" w:type="dxa"/>
            <w:tcBorders>
              <w:top w:val="nil"/>
              <w:left w:val="nil"/>
              <w:bottom w:val="single" w:sz="4" w:space="0" w:color="auto"/>
              <w:right w:val="single" w:sz="4" w:space="0" w:color="auto"/>
            </w:tcBorders>
            <w:shd w:val="clear" w:color="auto" w:fill="auto"/>
            <w:vAlign w:val="center"/>
            <w:hideMark/>
          </w:tcPr>
          <w:p w14:paraId="1D528173" w14:textId="77777777" w:rsidR="006C1B9B" w:rsidRPr="00B212D6" w:rsidRDefault="006C1B9B" w:rsidP="00F67E79">
            <w:pPr>
              <w:rPr>
                <w:lang w:eastAsia="en-GB"/>
              </w:rPr>
            </w:pPr>
            <w:r w:rsidRPr="00B212D6">
              <w:rPr>
                <w:sz w:val="22"/>
                <w:szCs w:val="22"/>
                <w:lang w:val="en-GB" w:eastAsia="en-GB"/>
              </w:rPr>
              <w:t>O</w:t>
            </w:r>
            <w:r w:rsidRPr="00B212D6">
              <w:rPr>
                <w:sz w:val="22"/>
                <w:szCs w:val="22"/>
                <w:lang w:eastAsia="en-GB"/>
              </w:rPr>
              <w:t xml:space="preserve">чистка русла реки от наносов и ила, с транспортировкой в среднем до 50.0м и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013CEA61"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8F8374D" w14:textId="77777777" w:rsidR="006C1B9B" w:rsidRPr="00B212D6" w:rsidRDefault="006C1B9B" w:rsidP="00F67E79">
            <w:pPr>
              <w:jc w:val="center"/>
              <w:rPr>
                <w:lang w:val="en-GB" w:eastAsia="en-GB"/>
              </w:rPr>
            </w:pPr>
            <w:r w:rsidRPr="00B212D6">
              <w:rPr>
                <w:sz w:val="22"/>
                <w:szCs w:val="22"/>
                <w:lang w:val="en-GB" w:eastAsia="en-GB"/>
              </w:rPr>
              <w:t>1.550</w:t>
            </w:r>
          </w:p>
        </w:tc>
        <w:tc>
          <w:tcPr>
            <w:tcW w:w="1042" w:type="dxa"/>
            <w:tcBorders>
              <w:top w:val="nil"/>
              <w:left w:val="nil"/>
              <w:bottom w:val="single" w:sz="4" w:space="0" w:color="auto"/>
              <w:right w:val="single" w:sz="4" w:space="0" w:color="auto"/>
            </w:tcBorders>
            <w:shd w:val="clear" w:color="auto" w:fill="auto"/>
            <w:vAlign w:val="center"/>
            <w:hideMark/>
          </w:tcPr>
          <w:p w14:paraId="056E30F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F58FDE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410A54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0C2A166"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B58EF9E"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3DED4ACD"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535B8279" w14:textId="77777777" w:rsidR="006C1B9B" w:rsidRPr="00B212D6" w:rsidRDefault="006C1B9B" w:rsidP="00F67E79">
            <w:pPr>
              <w:rPr>
                <w:lang w:eastAsia="en-GB"/>
              </w:rPr>
            </w:pPr>
            <w:r w:rsidRPr="00B212D6">
              <w:rPr>
                <w:sz w:val="22"/>
                <w:szCs w:val="22"/>
                <w:lang w:eastAsia="en-GB"/>
              </w:rPr>
              <w:t>Транспортировка погруженного мусора в среднем на 10.0м</w:t>
            </w:r>
          </w:p>
        </w:tc>
        <w:tc>
          <w:tcPr>
            <w:tcW w:w="911" w:type="dxa"/>
            <w:tcBorders>
              <w:top w:val="nil"/>
              <w:left w:val="nil"/>
              <w:bottom w:val="single" w:sz="4" w:space="0" w:color="auto"/>
              <w:right w:val="single" w:sz="4" w:space="0" w:color="auto"/>
            </w:tcBorders>
            <w:shd w:val="clear" w:color="auto" w:fill="auto"/>
            <w:noWrap/>
            <w:vAlign w:val="center"/>
            <w:hideMark/>
          </w:tcPr>
          <w:p w14:paraId="78A93A4A"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F2E1D06" w14:textId="77777777" w:rsidR="006C1B9B" w:rsidRPr="00B212D6" w:rsidRDefault="006C1B9B" w:rsidP="00F67E79">
            <w:pPr>
              <w:jc w:val="center"/>
              <w:rPr>
                <w:lang w:val="en-GB" w:eastAsia="en-GB"/>
              </w:rPr>
            </w:pPr>
            <w:r w:rsidRPr="00B212D6">
              <w:rPr>
                <w:sz w:val="22"/>
                <w:szCs w:val="22"/>
                <w:lang w:val="en-GB" w:eastAsia="en-GB"/>
              </w:rPr>
              <w:t>2,790.0</w:t>
            </w:r>
          </w:p>
        </w:tc>
        <w:tc>
          <w:tcPr>
            <w:tcW w:w="1042" w:type="dxa"/>
            <w:tcBorders>
              <w:top w:val="nil"/>
              <w:left w:val="nil"/>
              <w:bottom w:val="single" w:sz="4" w:space="0" w:color="auto"/>
              <w:right w:val="single" w:sz="4" w:space="0" w:color="auto"/>
            </w:tcBorders>
            <w:shd w:val="clear" w:color="auto" w:fill="auto"/>
            <w:vAlign w:val="center"/>
            <w:hideMark/>
          </w:tcPr>
          <w:p w14:paraId="771C37A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08F347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DD9C5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9707CF6"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B694F5"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000000" w:fill="FFFFFF"/>
            <w:vAlign w:val="center"/>
            <w:hideMark/>
          </w:tcPr>
          <w:p w14:paraId="387D38BF" w14:textId="77777777" w:rsidR="006C1B9B" w:rsidRPr="00B212D6" w:rsidRDefault="006C1B9B" w:rsidP="00F67E79">
            <w:pPr>
              <w:jc w:val="center"/>
              <w:rPr>
                <w:lang w:val="en-GB" w:eastAsia="en-GB"/>
              </w:rPr>
            </w:pPr>
            <w:r w:rsidRPr="00B212D6">
              <w:rPr>
                <w:sz w:val="22"/>
                <w:szCs w:val="22"/>
                <w:lang w:val="en-GB" w:eastAsia="en-GB"/>
              </w:rPr>
              <w:t>1-1587</w:t>
            </w:r>
          </w:p>
        </w:tc>
        <w:tc>
          <w:tcPr>
            <w:tcW w:w="4630" w:type="dxa"/>
            <w:tcBorders>
              <w:top w:val="nil"/>
              <w:left w:val="nil"/>
              <w:bottom w:val="single" w:sz="4" w:space="0" w:color="auto"/>
              <w:right w:val="single" w:sz="4" w:space="0" w:color="auto"/>
            </w:tcBorders>
            <w:shd w:val="clear" w:color="auto" w:fill="auto"/>
            <w:vAlign w:val="center"/>
            <w:hideMark/>
          </w:tcPr>
          <w:p w14:paraId="36F6C4A3" w14:textId="77777777" w:rsidR="006C1B9B" w:rsidRPr="00B212D6" w:rsidRDefault="006C1B9B" w:rsidP="00F67E79">
            <w:pPr>
              <w:rPr>
                <w:lang w:eastAsia="en-GB"/>
              </w:rPr>
            </w:pPr>
            <w:r w:rsidRPr="00B212D6">
              <w:rPr>
                <w:sz w:val="22"/>
                <w:szCs w:val="22"/>
                <w:lang w:eastAsia="en-GB"/>
              </w:rPr>
              <w:t xml:space="preserve">Разработка существующего грунта </w:t>
            </w:r>
            <w:r w:rsidRPr="00B212D6">
              <w:rPr>
                <w:sz w:val="22"/>
                <w:szCs w:val="22"/>
                <w:lang w:val="en-GB" w:eastAsia="en-GB"/>
              </w:rPr>
              <w:t>III</w:t>
            </w:r>
            <w:r w:rsidRPr="00B212D6">
              <w:rPr>
                <w:sz w:val="22"/>
                <w:szCs w:val="22"/>
                <w:lang w:eastAsia="en-GB"/>
              </w:rPr>
              <w:t xml:space="preserve"> группы опорной стены на месте установки колодца мусороловки,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33E28578"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42727C9" w14:textId="77777777" w:rsidR="006C1B9B" w:rsidRPr="00B212D6" w:rsidRDefault="006C1B9B" w:rsidP="00F67E79">
            <w:pPr>
              <w:jc w:val="center"/>
              <w:rPr>
                <w:lang w:val="en-GB" w:eastAsia="en-GB"/>
              </w:rPr>
            </w:pPr>
            <w:r w:rsidRPr="00B212D6">
              <w:rPr>
                <w:sz w:val="22"/>
                <w:szCs w:val="22"/>
                <w:lang w:val="en-GB" w:eastAsia="en-GB"/>
              </w:rPr>
              <w:t>0.007</w:t>
            </w:r>
          </w:p>
        </w:tc>
        <w:tc>
          <w:tcPr>
            <w:tcW w:w="1042" w:type="dxa"/>
            <w:tcBorders>
              <w:top w:val="nil"/>
              <w:left w:val="nil"/>
              <w:bottom w:val="single" w:sz="4" w:space="0" w:color="auto"/>
              <w:right w:val="single" w:sz="4" w:space="0" w:color="auto"/>
            </w:tcBorders>
            <w:shd w:val="clear" w:color="auto" w:fill="auto"/>
            <w:vAlign w:val="center"/>
            <w:hideMark/>
          </w:tcPr>
          <w:p w14:paraId="3D2DFFA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8B61F0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DD2576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D863B8A"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B76C229"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000000" w:fill="FFFFFF"/>
            <w:vAlign w:val="center"/>
            <w:hideMark/>
          </w:tcPr>
          <w:p w14:paraId="06035BBD"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49E32804"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2A8310CC"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12838CE" w14:textId="77777777" w:rsidR="006C1B9B" w:rsidRPr="00B212D6" w:rsidRDefault="006C1B9B" w:rsidP="00F67E79">
            <w:pPr>
              <w:jc w:val="center"/>
              <w:rPr>
                <w:lang w:val="en-GB" w:eastAsia="en-GB"/>
              </w:rPr>
            </w:pPr>
            <w:r w:rsidRPr="00B212D6">
              <w:rPr>
                <w:sz w:val="22"/>
                <w:szCs w:val="22"/>
                <w:lang w:val="en-GB" w:eastAsia="en-GB"/>
              </w:rPr>
              <w:t>13.65</w:t>
            </w:r>
          </w:p>
        </w:tc>
        <w:tc>
          <w:tcPr>
            <w:tcW w:w="1042" w:type="dxa"/>
            <w:tcBorders>
              <w:top w:val="nil"/>
              <w:left w:val="nil"/>
              <w:bottom w:val="single" w:sz="4" w:space="0" w:color="auto"/>
              <w:right w:val="single" w:sz="4" w:space="0" w:color="auto"/>
            </w:tcBorders>
            <w:shd w:val="clear" w:color="auto" w:fill="auto"/>
            <w:vAlign w:val="center"/>
            <w:hideMark/>
          </w:tcPr>
          <w:p w14:paraId="7F17F06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6DA64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D90227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34B0AB5"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1A70BF3"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10825BFF" w14:textId="77777777" w:rsidR="006C1B9B" w:rsidRPr="00B212D6" w:rsidRDefault="006C1B9B" w:rsidP="00F67E79">
            <w:pPr>
              <w:jc w:val="center"/>
              <w:rPr>
                <w:lang w:val="en-GB" w:eastAsia="en-GB"/>
              </w:rPr>
            </w:pPr>
            <w:r w:rsidRPr="00B212D6">
              <w:rPr>
                <w:sz w:val="22"/>
                <w:szCs w:val="22"/>
                <w:lang w:val="en-GB" w:eastAsia="en-GB"/>
              </w:rPr>
              <w:t>1-1588</w:t>
            </w:r>
          </w:p>
        </w:tc>
        <w:tc>
          <w:tcPr>
            <w:tcW w:w="4630" w:type="dxa"/>
            <w:tcBorders>
              <w:top w:val="nil"/>
              <w:left w:val="nil"/>
              <w:bottom w:val="single" w:sz="4" w:space="0" w:color="auto"/>
              <w:right w:val="single" w:sz="4" w:space="0" w:color="auto"/>
            </w:tcBorders>
            <w:shd w:val="clear" w:color="auto" w:fill="auto"/>
            <w:vAlign w:val="center"/>
            <w:hideMark/>
          </w:tcPr>
          <w:p w14:paraId="740FFCA2" w14:textId="77777777" w:rsidR="006C1B9B" w:rsidRPr="00B212D6" w:rsidRDefault="006C1B9B" w:rsidP="00F67E79">
            <w:pPr>
              <w:rPr>
                <w:lang w:eastAsia="en-GB"/>
              </w:rPr>
            </w:pPr>
            <w:r w:rsidRPr="00B212D6">
              <w:rPr>
                <w:sz w:val="22"/>
                <w:szCs w:val="22"/>
                <w:lang w:eastAsia="en-GB"/>
              </w:rPr>
              <w:t xml:space="preserve">Разработка существующего грунта </w:t>
            </w:r>
            <w:r w:rsidRPr="00B212D6">
              <w:rPr>
                <w:sz w:val="22"/>
                <w:szCs w:val="22"/>
                <w:lang w:val="en-GB" w:eastAsia="en-GB"/>
              </w:rPr>
              <w:t>IV</w:t>
            </w:r>
            <w:r w:rsidRPr="00B212D6">
              <w:rPr>
                <w:sz w:val="22"/>
                <w:szCs w:val="22"/>
                <w:lang w:eastAsia="en-GB"/>
              </w:rPr>
              <w:t xml:space="preserve"> группы опорной стены реки на месте установки колодца мусороловки,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245BB921"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DD9FE94" w14:textId="77777777" w:rsidR="006C1B9B" w:rsidRPr="00B212D6" w:rsidRDefault="006C1B9B" w:rsidP="00F67E79">
            <w:pPr>
              <w:jc w:val="center"/>
              <w:rPr>
                <w:lang w:val="en-GB" w:eastAsia="en-GB"/>
              </w:rPr>
            </w:pPr>
            <w:r w:rsidRPr="00B212D6">
              <w:rPr>
                <w:sz w:val="22"/>
                <w:szCs w:val="22"/>
                <w:lang w:val="en-GB" w:eastAsia="en-GB"/>
              </w:rPr>
              <w:t>0.005</w:t>
            </w:r>
          </w:p>
        </w:tc>
        <w:tc>
          <w:tcPr>
            <w:tcW w:w="1042" w:type="dxa"/>
            <w:tcBorders>
              <w:top w:val="nil"/>
              <w:left w:val="nil"/>
              <w:bottom w:val="single" w:sz="4" w:space="0" w:color="auto"/>
              <w:right w:val="single" w:sz="4" w:space="0" w:color="auto"/>
            </w:tcBorders>
            <w:shd w:val="clear" w:color="auto" w:fill="auto"/>
            <w:vAlign w:val="center"/>
            <w:hideMark/>
          </w:tcPr>
          <w:p w14:paraId="5F085A9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E874E9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7DF79A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CE96482"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0E69215" w14:textId="77777777" w:rsidR="006C1B9B" w:rsidRPr="00B212D6" w:rsidRDefault="006C1B9B" w:rsidP="00F67E79">
            <w:pPr>
              <w:jc w:val="center"/>
              <w:rPr>
                <w:lang w:val="en-GB" w:eastAsia="en-GB"/>
              </w:rPr>
            </w:pPr>
            <w:r w:rsidRPr="00B212D6">
              <w:rPr>
                <w:sz w:val="22"/>
                <w:szCs w:val="22"/>
                <w:lang w:val="en-GB" w:eastAsia="en-GB"/>
              </w:rPr>
              <w:lastRenderedPageBreak/>
              <w:t>9</w:t>
            </w:r>
          </w:p>
        </w:tc>
        <w:tc>
          <w:tcPr>
            <w:tcW w:w="1052" w:type="dxa"/>
            <w:tcBorders>
              <w:top w:val="nil"/>
              <w:left w:val="nil"/>
              <w:bottom w:val="single" w:sz="4" w:space="0" w:color="auto"/>
              <w:right w:val="single" w:sz="4" w:space="0" w:color="auto"/>
            </w:tcBorders>
            <w:shd w:val="clear" w:color="000000" w:fill="FFFFFF"/>
            <w:vAlign w:val="center"/>
            <w:hideMark/>
          </w:tcPr>
          <w:p w14:paraId="787ED850"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353D671B"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0FA93BF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6A6E65AB" w14:textId="77777777" w:rsidR="006C1B9B" w:rsidRPr="00B212D6" w:rsidRDefault="006C1B9B" w:rsidP="00F67E79">
            <w:pPr>
              <w:jc w:val="center"/>
              <w:rPr>
                <w:lang w:val="en-GB" w:eastAsia="en-GB"/>
              </w:rPr>
            </w:pPr>
            <w:r w:rsidRPr="00B212D6">
              <w:rPr>
                <w:sz w:val="22"/>
                <w:szCs w:val="22"/>
                <w:lang w:val="en-GB" w:eastAsia="en-GB"/>
              </w:rPr>
              <w:t>10.0</w:t>
            </w:r>
          </w:p>
        </w:tc>
        <w:tc>
          <w:tcPr>
            <w:tcW w:w="1042" w:type="dxa"/>
            <w:tcBorders>
              <w:top w:val="nil"/>
              <w:left w:val="nil"/>
              <w:bottom w:val="single" w:sz="4" w:space="0" w:color="auto"/>
              <w:right w:val="single" w:sz="4" w:space="0" w:color="auto"/>
            </w:tcBorders>
            <w:shd w:val="clear" w:color="auto" w:fill="auto"/>
            <w:vAlign w:val="center"/>
            <w:hideMark/>
          </w:tcPr>
          <w:p w14:paraId="283F436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E0906E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B59BE6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27AF8B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0C19DD4"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000000" w:fill="FFFFFF"/>
            <w:vAlign w:val="center"/>
            <w:hideMark/>
          </w:tcPr>
          <w:p w14:paraId="5ED0963F" w14:textId="77777777" w:rsidR="006C1B9B" w:rsidRPr="00B212D6" w:rsidRDefault="006C1B9B" w:rsidP="00F67E79">
            <w:pPr>
              <w:jc w:val="center"/>
              <w:rPr>
                <w:lang w:val="en-GB" w:eastAsia="en-GB"/>
              </w:rPr>
            </w:pPr>
            <w:r w:rsidRPr="00B212D6">
              <w:rPr>
                <w:sz w:val="22"/>
                <w:szCs w:val="22"/>
                <w:lang w:val="en-GB" w:eastAsia="en-GB"/>
              </w:rPr>
              <w:t>1-962</w:t>
            </w:r>
          </w:p>
        </w:tc>
        <w:tc>
          <w:tcPr>
            <w:tcW w:w="4630" w:type="dxa"/>
            <w:tcBorders>
              <w:top w:val="nil"/>
              <w:left w:val="nil"/>
              <w:bottom w:val="single" w:sz="4" w:space="0" w:color="auto"/>
              <w:right w:val="single" w:sz="4" w:space="0" w:color="auto"/>
            </w:tcBorders>
            <w:shd w:val="clear" w:color="auto" w:fill="auto"/>
            <w:vAlign w:val="center"/>
            <w:hideMark/>
          </w:tcPr>
          <w:p w14:paraId="0320CCA0" w14:textId="77777777" w:rsidR="006C1B9B" w:rsidRPr="00B212D6" w:rsidRDefault="006C1B9B" w:rsidP="00F67E79">
            <w:pPr>
              <w:rPr>
                <w:lang w:eastAsia="en-GB"/>
              </w:rPr>
            </w:pPr>
            <w:r w:rsidRPr="00B212D6">
              <w:rPr>
                <w:sz w:val="22"/>
                <w:szCs w:val="22"/>
                <w:lang w:eastAsia="en-GB"/>
              </w:rPr>
              <w:t xml:space="preserve">Разработка существующего грунта </w:t>
            </w:r>
            <w:r w:rsidRPr="00B212D6">
              <w:rPr>
                <w:sz w:val="22"/>
                <w:szCs w:val="22"/>
                <w:lang w:val="en-GB" w:eastAsia="en-GB"/>
              </w:rPr>
              <w:t>IV</w:t>
            </w:r>
            <w:r w:rsidRPr="00B212D6">
              <w:rPr>
                <w:sz w:val="22"/>
                <w:szCs w:val="22"/>
                <w:lang w:eastAsia="en-GB"/>
              </w:rPr>
              <w:t xml:space="preserve"> группы опорной стены реки на месте установки колодца мусороловки, вручную</w:t>
            </w:r>
          </w:p>
        </w:tc>
        <w:tc>
          <w:tcPr>
            <w:tcW w:w="911" w:type="dxa"/>
            <w:tcBorders>
              <w:top w:val="nil"/>
              <w:left w:val="nil"/>
              <w:bottom w:val="single" w:sz="4" w:space="0" w:color="auto"/>
              <w:right w:val="single" w:sz="4" w:space="0" w:color="auto"/>
            </w:tcBorders>
            <w:shd w:val="clear" w:color="000000" w:fill="FFFFFF"/>
            <w:noWrap/>
            <w:vAlign w:val="center"/>
            <w:hideMark/>
          </w:tcPr>
          <w:p w14:paraId="1C56D285"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49D6FB3B" w14:textId="77777777" w:rsidR="006C1B9B" w:rsidRPr="00B212D6" w:rsidRDefault="006C1B9B" w:rsidP="00F67E79">
            <w:pPr>
              <w:jc w:val="center"/>
              <w:rPr>
                <w:lang w:val="en-GB" w:eastAsia="en-GB"/>
              </w:rPr>
            </w:pPr>
            <w:r w:rsidRPr="00B212D6">
              <w:rPr>
                <w:sz w:val="22"/>
                <w:szCs w:val="22"/>
                <w:lang w:val="en-GB" w:eastAsia="en-GB"/>
              </w:rPr>
              <w:t>0.03</w:t>
            </w:r>
          </w:p>
        </w:tc>
        <w:tc>
          <w:tcPr>
            <w:tcW w:w="1042" w:type="dxa"/>
            <w:tcBorders>
              <w:top w:val="nil"/>
              <w:left w:val="nil"/>
              <w:bottom w:val="single" w:sz="4" w:space="0" w:color="auto"/>
              <w:right w:val="single" w:sz="4" w:space="0" w:color="auto"/>
            </w:tcBorders>
            <w:shd w:val="clear" w:color="auto" w:fill="auto"/>
            <w:vAlign w:val="center"/>
            <w:hideMark/>
          </w:tcPr>
          <w:p w14:paraId="5770D8C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F393C0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1C0F4C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1E5867A"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2A370F3"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auto" w:fill="auto"/>
            <w:vAlign w:val="center"/>
            <w:hideMark/>
          </w:tcPr>
          <w:p w14:paraId="2330DB2B" w14:textId="77777777" w:rsidR="006C1B9B" w:rsidRPr="00B212D6" w:rsidRDefault="006C1B9B" w:rsidP="00F67E79">
            <w:pPr>
              <w:jc w:val="center"/>
              <w:rPr>
                <w:color w:val="000000"/>
                <w:lang w:val="en-GB" w:eastAsia="en-GB"/>
              </w:rPr>
            </w:pPr>
            <w:r w:rsidRPr="00B212D6">
              <w:rPr>
                <w:color w:val="000000"/>
                <w:sz w:val="22"/>
                <w:szCs w:val="22"/>
                <w:lang w:val="en-GB" w:eastAsia="en-GB"/>
              </w:rPr>
              <w:t>P23-223  q=1.2</w:t>
            </w:r>
          </w:p>
        </w:tc>
        <w:tc>
          <w:tcPr>
            <w:tcW w:w="4630" w:type="dxa"/>
            <w:tcBorders>
              <w:top w:val="nil"/>
              <w:left w:val="nil"/>
              <w:bottom w:val="single" w:sz="4" w:space="0" w:color="auto"/>
              <w:right w:val="single" w:sz="4" w:space="0" w:color="auto"/>
            </w:tcBorders>
            <w:shd w:val="clear" w:color="auto" w:fill="auto"/>
            <w:vAlign w:val="center"/>
            <w:hideMark/>
          </w:tcPr>
          <w:p w14:paraId="2454BFA3" w14:textId="77777777" w:rsidR="006C1B9B" w:rsidRPr="00B212D6" w:rsidRDefault="006C1B9B" w:rsidP="00F67E79">
            <w:pPr>
              <w:rPr>
                <w:lang w:eastAsia="en-GB"/>
              </w:rPr>
            </w:pPr>
            <w:r w:rsidRPr="00B212D6">
              <w:rPr>
                <w:sz w:val="22"/>
                <w:szCs w:val="22"/>
                <w:lang w:eastAsia="en-GB"/>
              </w:rPr>
              <w:t>Погрузка разработанного грунта на а/с, вручную</w:t>
            </w:r>
          </w:p>
        </w:tc>
        <w:tc>
          <w:tcPr>
            <w:tcW w:w="911" w:type="dxa"/>
            <w:tcBorders>
              <w:top w:val="nil"/>
              <w:left w:val="nil"/>
              <w:bottom w:val="single" w:sz="4" w:space="0" w:color="auto"/>
              <w:right w:val="single" w:sz="4" w:space="0" w:color="auto"/>
            </w:tcBorders>
            <w:shd w:val="clear" w:color="auto" w:fill="auto"/>
            <w:vAlign w:val="center"/>
            <w:hideMark/>
          </w:tcPr>
          <w:p w14:paraId="6248A0D6"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74F1CAB" w14:textId="77777777" w:rsidR="006C1B9B" w:rsidRPr="00B212D6" w:rsidRDefault="006C1B9B" w:rsidP="00F67E79">
            <w:pPr>
              <w:jc w:val="center"/>
              <w:rPr>
                <w:lang w:val="en-GB" w:eastAsia="en-GB"/>
              </w:rPr>
            </w:pPr>
            <w:r w:rsidRPr="00B212D6">
              <w:rPr>
                <w:sz w:val="22"/>
                <w:szCs w:val="22"/>
                <w:lang w:val="en-GB" w:eastAsia="en-GB"/>
              </w:rPr>
              <w:t>6.0</w:t>
            </w:r>
          </w:p>
        </w:tc>
        <w:tc>
          <w:tcPr>
            <w:tcW w:w="1042" w:type="dxa"/>
            <w:tcBorders>
              <w:top w:val="nil"/>
              <w:left w:val="nil"/>
              <w:bottom w:val="single" w:sz="4" w:space="0" w:color="auto"/>
              <w:right w:val="single" w:sz="4" w:space="0" w:color="auto"/>
            </w:tcBorders>
            <w:shd w:val="clear" w:color="auto" w:fill="auto"/>
            <w:noWrap/>
            <w:vAlign w:val="center"/>
            <w:hideMark/>
          </w:tcPr>
          <w:p w14:paraId="510B8750"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252F4E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38B4BB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E8F5D6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D64B09E"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0AD85D04"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29751E19"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0D106F0A"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A8090D3" w14:textId="77777777" w:rsidR="006C1B9B" w:rsidRPr="00B212D6" w:rsidRDefault="006C1B9B" w:rsidP="00F67E79">
            <w:pPr>
              <w:jc w:val="center"/>
              <w:rPr>
                <w:lang w:val="en-GB" w:eastAsia="en-GB"/>
              </w:rPr>
            </w:pPr>
            <w:r w:rsidRPr="00B212D6">
              <w:rPr>
                <w:sz w:val="22"/>
                <w:szCs w:val="22"/>
                <w:lang w:val="en-GB" w:eastAsia="en-GB"/>
              </w:rPr>
              <w:t>6.0</w:t>
            </w:r>
          </w:p>
        </w:tc>
        <w:tc>
          <w:tcPr>
            <w:tcW w:w="1042" w:type="dxa"/>
            <w:tcBorders>
              <w:top w:val="nil"/>
              <w:left w:val="nil"/>
              <w:bottom w:val="single" w:sz="4" w:space="0" w:color="auto"/>
              <w:right w:val="single" w:sz="4" w:space="0" w:color="auto"/>
            </w:tcBorders>
            <w:shd w:val="clear" w:color="auto" w:fill="auto"/>
            <w:vAlign w:val="center"/>
            <w:hideMark/>
          </w:tcPr>
          <w:p w14:paraId="4140BF5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BF9AB3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42A872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4A5400D" w14:textId="77777777" w:rsidTr="00F67E79">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CFEEC6A"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000000" w:fill="FFFFFF"/>
            <w:vAlign w:val="center"/>
            <w:hideMark/>
          </w:tcPr>
          <w:p w14:paraId="0AC0A0F6" w14:textId="77777777" w:rsidR="006C1B9B" w:rsidRPr="00B212D6" w:rsidRDefault="006C1B9B" w:rsidP="00F67E79">
            <w:pPr>
              <w:jc w:val="center"/>
              <w:rPr>
                <w:lang w:val="en-GB" w:eastAsia="en-GB"/>
              </w:rPr>
            </w:pPr>
            <w:r w:rsidRPr="00B212D6">
              <w:rPr>
                <w:sz w:val="22"/>
                <w:szCs w:val="22"/>
                <w:lang w:val="en-GB" w:eastAsia="en-GB"/>
              </w:rPr>
              <w:t>Прим.      1-1586</w:t>
            </w:r>
          </w:p>
        </w:tc>
        <w:tc>
          <w:tcPr>
            <w:tcW w:w="4630" w:type="dxa"/>
            <w:tcBorders>
              <w:top w:val="nil"/>
              <w:left w:val="nil"/>
              <w:bottom w:val="single" w:sz="4" w:space="0" w:color="auto"/>
              <w:right w:val="single" w:sz="4" w:space="0" w:color="auto"/>
            </w:tcBorders>
            <w:shd w:val="clear" w:color="auto" w:fill="auto"/>
            <w:vAlign w:val="center"/>
            <w:hideMark/>
          </w:tcPr>
          <w:p w14:paraId="1AEBB9FD" w14:textId="77777777" w:rsidR="006C1B9B" w:rsidRPr="00B212D6" w:rsidRDefault="006C1B9B" w:rsidP="00F67E79">
            <w:pPr>
              <w:rPr>
                <w:lang w:eastAsia="en-GB"/>
              </w:rPr>
            </w:pPr>
            <w:r w:rsidRPr="00B212D6">
              <w:rPr>
                <w:sz w:val="22"/>
                <w:szCs w:val="22"/>
                <w:lang w:eastAsia="en-GB"/>
              </w:rPr>
              <w:t xml:space="preserve">Спил кустарников, растущих на участке установки колодца мусороловки,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604AD05C"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31285521" w14:textId="77777777" w:rsidR="006C1B9B" w:rsidRPr="00B212D6" w:rsidRDefault="006C1B9B" w:rsidP="00F67E79">
            <w:pPr>
              <w:jc w:val="center"/>
              <w:rPr>
                <w:lang w:val="en-GB" w:eastAsia="en-GB"/>
              </w:rPr>
            </w:pPr>
            <w:r w:rsidRPr="00B212D6">
              <w:rPr>
                <w:sz w:val="22"/>
                <w:szCs w:val="22"/>
                <w:lang w:val="en-GB" w:eastAsia="en-GB"/>
              </w:rPr>
              <w:t>0.003</w:t>
            </w:r>
          </w:p>
        </w:tc>
        <w:tc>
          <w:tcPr>
            <w:tcW w:w="1042" w:type="dxa"/>
            <w:tcBorders>
              <w:top w:val="nil"/>
              <w:left w:val="nil"/>
              <w:bottom w:val="single" w:sz="4" w:space="0" w:color="auto"/>
              <w:right w:val="single" w:sz="4" w:space="0" w:color="auto"/>
            </w:tcBorders>
            <w:shd w:val="clear" w:color="auto" w:fill="auto"/>
            <w:vAlign w:val="center"/>
            <w:hideMark/>
          </w:tcPr>
          <w:p w14:paraId="7356A88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E8D3A0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AF92FA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0DE0A8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29729A3"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000000" w:fill="FFFFFF"/>
            <w:vAlign w:val="center"/>
            <w:hideMark/>
          </w:tcPr>
          <w:p w14:paraId="7C250FE1"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34DF1763" w14:textId="77777777" w:rsidR="006C1B9B" w:rsidRPr="00B212D6" w:rsidRDefault="006C1B9B" w:rsidP="00F67E79">
            <w:pPr>
              <w:rPr>
                <w:lang w:eastAsia="en-GB"/>
              </w:rPr>
            </w:pPr>
            <w:r w:rsidRPr="00B212D6">
              <w:rPr>
                <w:sz w:val="22"/>
                <w:szCs w:val="22"/>
                <w:lang w:eastAsia="en-GB"/>
              </w:rPr>
              <w:t>Транспортировка погруженных кустарников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6D910A0D"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703B93CC" w14:textId="77777777" w:rsidR="006C1B9B" w:rsidRPr="00B212D6" w:rsidRDefault="006C1B9B" w:rsidP="00F67E79">
            <w:pPr>
              <w:jc w:val="center"/>
              <w:rPr>
                <w:lang w:val="en-GB" w:eastAsia="en-GB"/>
              </w:rPr>
            </w:pPr>
            <w:r w:rsidRPr="00B212D6">
              <w:rPr>
                <w:sz w:val="22"/>
                <w:szCs w:val="22"/>
                <w:lang w:val="en-GB" w:eastAsia="en-GB"/>
              </w:rPr>
              <w:t>5.40</w:t>
            </w:r>
          </w:p>
        </w:tc>
        <w:tc>
          <w:tcPr>
            <w:tcW w:w="1042" w:type="dxa"/>
            <w:tcBorders>
              <w:top w:val="nil"/>
              <w:left w:val="nil"/>
              <w:bottom w:val="single" w:sz="4" w:space="0" w:color="auto"/>
              <w:right w:val="single" w:sz="4" w:space="0" w:color="auto"/>
            </w:tcBorders>
            <w:shd w:val="clear" w:color="auto" w:fill="auto"/>
            <w:vAlign w:val="center"/>
            <w:hideMark/>
          </w:tcPr>
          <w:p w14:paraId="38A1FBB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9423FA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91790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0C74F0B"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1474506"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000000" w:fill="FFFFFF"/>
            <w:vAlign w:val="center"/>
            <w:hideMark/>
          </w:tcPr>
          <w:p w14:paraId="162FB872" w14:textId="77777777" w:rsidR="006C1B9B" w:rsidRPr="00B212D6" w:rsidRDefault="006C1B9B" w:rsidP="00F67E79">
            <w:pPr>
              <w:jc w:val="center"/>
              <w:rPr>
                <w:lang w:val="en-GB" w:eastAsia="en-GB"/>
              </w:rPr>
            </w:pPr>
            <w:r w:rsidRPr="00B212D6">
              <w:rPr>
                <w:sz w:val="22"/>
                <w:szCs w:val="22"/>
                <w:lang w:val="en-GB" w:eastAsia="en-GB"/>
              </w:rPr>
              <w:t>Прим.     6-30</w:t>
            </w:r>
          </w:p>
        </w:tc>
        <w:tc>
          <w:tcPr>
            <w:tcW w:w="4630" w:type="dxa"/>
            <w:tcBorders>
              <w:top w:val="nil"/>
              <w:left w:val="nil"/>
              <w:bottom w:val="single" w:sz="4" w:space="0" w:color="auto"/>
              <w:right w:val="single" w:sz="4" w:space="0" w:color="auto"/>
            </w:tcBorders>
            <w:shd w:val="clear" w:color="auto" w:fill="auto"/>
            <w:vAlign w:val="center"/>
            <w:hideMark/>
          </w:tcPr>
          <w:p w14:paraId="3FC3A8E8" w14:textId="77777777" w:rsidR="006C1B9B" w:rsidRPr="00B212D6" w:rsidRDefault="006C1B9B" w:rsidP="00F67E79">
            <w:pPr>
              <w:rPr>
                <w:lang w:eastAsia="en-GB"/>
              </w:rPr>
            </w:pPr>
            <w:r w:rsidRPr="00B212D6">
              <w:rPr>
                <w:sz w:val="22"/>
                <w:szCs w:val="22"/>
                <w:lang w:eastAsia="en-GB"/>
              </w:rPr>
              <w:t xml:space="preserve">Для временного перенаправления течения реки, установка бетонных блоков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 в русле реки (размерами 1.0</w:t>
            </w:r>
            <w:r w:rsidRPr="00B212D6">
              <w:rPr>
                <w:sz w:val="22"/>
                <w:szCs w:val="22"/>
                <w:lang w:val="en-GB" w:eastAsia="en-GB"/>
              </w:rPr>
              <w:t>x</w:t>
            </w:r>
            <w:r w:rsidRPr="00B212D6">
              <w:rPr>
                <w:sz w:val="22"/>
                <w:szCs w:val="22"/>
                <w:lang w:eastAsia="en-GB"/>
              </w:rPr>
              <w:t>1.0</w:t>
            </w:r>
            <w:r w:rsidRPr="00B212D6">
              <w:rPr>
                <w:sz w:val="22"/>
                <w:szCs w:val="22"/>
                <w:lang w:val="en-GB" w:eastAsia="en-GB"/>
              </w:rPr>
              <w:t>x</w:t>
            </w:r>
            <w:r w:rsidRPr="00B212D6">
              <w:rPr>
                <w:sz w:val="22"/>
                <w:szCs w:val="22"/>
                <w:lang w:eastAsia="en-GB"/>
              </w:rPr>
              <w:t>1.0м, 20шт)</w:t>
            </w:r>
          </w:p>
        </w:tc>
        <w:tc>
          <w:tcPr>
            <w:tcW w:w="911" w:type="dxa"/>
            <w:tcBorders>
              <w:top w:val="nil"/>
              <w:left w:val="nil"/>
              <w:bottom w:val="single" w:sz="4" w:space="0" w:color="auto"/>
              <w:right w:val="single" w:sz="4" w:space="0" w:color="auto"/>
            </w:tcBorders>
            <w:shd w:val="clear" w:color="auto" w:fill="auto"/>
            <w:noWrap/>
            <w:vAlign w:val="center"/>
            <w:hideMark/>
          </w:tcPr>
          <w:p w14:paraId="5033AEA9"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69C07630" w14:textId="77777777" w:rsidR="006C1B9B" w:rsidRPr="00B212D6" w:rsidRDefault="006C1B9B" w:rsidP="00F67E79">
            <w:pPr>
              <w:jc w:val="center"/>
              <w:rPr>
                <w:lang w:val="en-GB" w:eastAsia="en-GB"/>
              </w:rPr>
            </w:pPr>
            <w:r w:rsidRPr="00B212D6">
              <w:rPr>
                <w:sz w:val="22"/>
                <w:szCs w:val="22"/>
                <w:lang w:val="en-GB" w:eastAsia="en-GB"/>
              </w:rPr>
              <w:t>20.0</w:t>
            </w:r>
          </w:p>
        </w:tc>
        <w:tc>
          <w:tcPr>
            <w:tcW w:w="1042" w:type="dxa"/>
            <w:tcBorders>
              <w:top w:val="nil"/>
              <w:left w:val="nil"/>
              <w:bottom w:val="single" w:sz="4" w:space="0" w:color="auto"/>
              <w:right w:val="single" w:sz="4" w:space="0" w:color="auto"/>
            </w:tcBorders>
            <w:shd w:val="clear" w:color="auto" w:fill="auto"/>
            <w:vAlign w:val="center"/>
            <w:hideMark/>
          </w:tcPr>
          <w:p w14:paraId="178305C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880695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1554F1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E66CE6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93002E1"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000000" w:fill="FFFFFF"/>
            <w:vAlign w:val="center"/>
            <w:hideMark/>
          </w:tcPr>
          <w:p w14:paraId="51EB602F"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4DD5BADF" w14:textId="77777777" w:rsidR="006C1B9B" w:rsidRPr="00B212D6" w:rsidRDefault="006C1B9B" w:rsidP="00F67E79">
            <w:pPr>
              <w:rPr>
                <w:lang w:eastAsia="en-GB"/>
              </w:rPr>
            </w:pPr>
            <w:r w:rsidRPr="00B212D6">
              <w:rPr>
                <w:sz w:val="22"/>
                <w:szCs w:val="22"/>
                <w:lang w:eastAsia="en-GB"/>
              </w:rPr>
              <w:t xml:space="preserve">Для перенаправления течения реки, покрытие бетонных блоков полиэтиленовой пленкой </w:t>
            </w:r>
          </w:p>
        </w:tc>
        <w:tc>
          <w:tcPr>
            <w:tcW w:w="911" w:type="dxa"/>
            <w:tcBorders>
              <w:top w:val="nil"/>
              <w:left w:val="nil"/>
              <w:bottom w:val="single" w:sz="4" w:space="0" w:color="auto"/>
              <w:right w:val="single" w:sz="4" w:space="0" w:color="auto"/>
            </w:tcBorders>
            <w:shd w:val="clear" w:color="auto" w:fill="auto"/>
            <w:noWrap/>
            <w:vAlign w:val="center"/>
            <w:hideMark/>
          </w:tcPr>
          <w:p w14:paraId="1B6EE803"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08C77D41" w14:textId="77777777" w:rsidR="006C1B9B" w:rsidRPr="00B212D6" w:rsidRDefault="006C1B9B" w:rsidP="00F67E79">
            <w:pPr>
              <w:jc w:val="center"/>
              <w:rPr>
                <w:lang w:val="en-GB" w:eastAsia="en-GB"/>
              </w:rPr>
            </w:pPr>
            <w:r w:rsidRPr="00B212D6">
              <w:rPr>
                <w:sz w:val="22"/>
                <w:szCs w:val="22"/>
                <w:lang w:val="en-GB" w:eastAsia="en-GB"/>
              </w:rPr>
              <w:t>40.0</w:t>
            </w:r>
          </w:p>
        </w:tc>
        <w:tc>
          <w:tcPr>
            <w:tcW w:w="1042" w:type="dxa"/>
            <w:tcBorders>
              <w:top w:val="nil"/>
              <w:left w:val="nil"/>
              <w:bottom w:val="single" w:sz="4" w:space="0" w:color="auto"/>
              <w:right w:val="single" w:sz="4" w:space="0" w:color="auto"/>
            </w:tcBorders>
            <w:shd w:val="clear" w:color="auto" w:fill="auto"/>
            <w:vAlign w:val="center"/>
            <w:hideMark/>
          </w:tcPr>
          <w:p w14:paraId="681CE8F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8237C4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464142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D2960A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90906E7"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4A5AC2AE"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16EB633B"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VII</w:t>
            </w:r>
            <w:r w:rsidRPr="00B212D6">
              <w:rPr>
                <w:sz w:val="22"/>
                <w:szCs w:val="22"/>
                <w:lang w:eastAsia="en-GB"/>
              </w:rPr>
              <w:t xml:space="preserve"> группы</w:t>
            </w:r>
          </w:p>
        </w:tc>
        <w:tc>
          <w:tcPr>
            <w:tcW w:w="911" w:type="dxa"/>
            <w:tcBorders>
              <w:top w:val="nil"/>
              <w:left w:val="nil"/>
              <w:bottom w:val="single" w:sz="4" w:space="0" w:color="auto"/>
              <w:right w:val="single" w:sz="4" w:space="0" w:color="auto"/>
            </w:tcBorders>
            <w:shd w:val="clear" w:color="auto" w:fill="auto"/>
            <w:noWrap/>
            <w:vAlign w:val="center"/>
            <w:hideMark/>
          </w:tcPr>
          <w:p w14:paraId="5F4A95FD"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4B68F6A8" w14:textId="77777777" w:rsidR="006C1B9B" w:rsidRPr="00B212D6" w:rsidRDefault="006C1B9B" w:rsidP="00F67E79">
            <w:pPr>
              <w:jc w:val="center"/>
              <w:rPr>
                <w:lang w:val="en-GB" w:eastAsia="en-GB"/>
              </w:rPr>
            </w:pPr>
            <w:r w:rsidRPr="00B212D6">
              <w:rPr>
                <w:sz w:val="22"/>
                <w:szCs w:val="22"/>
                <w:lang w:val="en-GB" w:eastAsia="en-GB"/>
              </w:rPr>
              <w:t>0.08</w:t>
            </w:r>
          </w:p>
        </w:tc>
        <w:tc>
          <w:tcPr>
            <w:tcW w:w="1042" w:type="dxa"/>
            <w:tcBorders>
              <w:top w:val="nil"/>
              <w:left w:val="nil"/>
              <w:bottom w:val="single" w:sz="4" w:space="0" w:color="auto"/>
              <w:right w:val="single" w:sz="4" w:space="0" w:color="auto"/>
            </w:tcBorders>
            <w:shd w:val="clear" w:color="auto" w:fill="auto"/>
            <w:vAlign w:val="center"/>
            <w:hideMark/>
          </w:tcPr>
          <w:p w14:paraId="14CB6C8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B0EC37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6E93C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D784A9D"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76D3166"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000000" w:fill="FFFFFF"/>
            <w:vAlign w:val="center"/>
            <w:hideMark/>
          </w:tcPr>
          <w:p w14:paraId="030CC3EA"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1BC4A1C8"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617F2ADB"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69C030D" w14:textId="77777777" w:rsidR="006C1B9B" w:rsidRPr="00B212D6" w:rsidRDefault="006C1B9B" w:rsidP="00F67E79">
            <w:pPr>
              <w:jc w:val="center"/>
              <w:rPr>
                <w:lang w:val="en-GB" w:eastAsia="en-GB"/>
              </w:rPr>
            </w:pPr>
            <w:r w:rsidRPr="00B212D6">
              <w:rPr>
                <w:sz w:val="22"/>
                <w:szCs w:val="22"/>
                <w:lang w:val="en-GB" w:eastAsia="en-GB"/>
              </w:rPr>
              <w:t>0.008</w:t>
            </w:r>
          </w:p>
        </w:tc>
        <w:tc>
          <w:tcPr>
            <w:tcW w:w="1042" w:type="dxa"/>
            <w:tcBorders>
              <w:top w:val="nil"/>
              <w:left w:val="nil"/>
              <w:bottom w:val="single" w:sz="4" w:space="0" w:color="auto"/>
              <w:right w:val="single" w:sz="4" w:space="0" w:color="auto"/>
            </w:tcBorders>
            <w:shd w:val="clear" w:color="auto" w:fill="auto"/>
            <w:vAlign w:val="center"/>
            <w:hideMark/>
          </w:tcPr>
          <w:p w14:paraId="0A2DEE5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F1DCA5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4E9193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8BDE1D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D32C65"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000000" w:fill="FFFFFF"/>
            <w:vAlign w:val="center"/>
            <w:hideMark/>
          </w:tcPr>
          <w:p w14:paraId="725B03D8"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28AF578D"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69BE8D3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E3C84BF" w14:textId="77777777" w:rsidR="006C1B9B" w:rsidRPr="00B212D6" w:rsidRDefault="006C1B9B" w:rsidP="00F67E79">
            <w:pPr>
              <w:jc w:val="center"/>
              <w:rPr>
                <w:lang w:val="en-GB" w:eastAsia="en-GB"/>
              </w:rPr>
            </w:pPr>
            <w:r w:rsidRPr="00B212D6">
              <w:rPr>
                <w:sz w:val="22"/>
                <w:szCs w:val="22"/>
                <w:lang w:val="en-GB" w:eastAsia="en-GB"/>
              </w:rPr>
              <w:t>20.80</w:t>
            </w:r>
          </w:p>
        </w:tc>
        <w:tc>
          <w:tcPr>
            <w:tcW w:w="1042" w:type="dxa"/>
            <w:tcBorders>
              <w:top w:val="nil"/>
              <w:left w:val="nil"/>
              <w:bottom w:val="single" w:sz="4" w:space="0" w:color="auto"/>
              <w:right w:val="single" w:sz="4" w:space="0" w:color="auto"/>
            </w:tcBorders>
            <w:shd w:val="clear" w:color="auto" w:fill="auto"/>
            <w:vAlign w:val="center"/>
            <w:hideMark/>
          </w:tcPr>
          <w:p w14:paraId="02BD605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625B1F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F29FC3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54A6628"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78E95E1"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1418B43B"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12C6E698"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VI</w:t>
            </w:r>
            <w:r w:rsidRPr="00B212D6">
              <w:rPr>
                <w:sz w:val="22"/>
                <w:szCs w:val="22"/>
                <w:lang w:eastAsia="en-GB"/>
              </w:rPr>
              <w:t xml:space="preserve"> группы,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738920AB"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000000" w:fill="FFFFFF"/>
            <w:vAlign w:val="center"/>
            <w:hideMark/>
          </w:tcPr>
          <w:p w14:paraId="6EB73CF3" w14:textId="77777777" w:rsidR="006C1B9B" w:rsidRPr="00B212D6" w:rsidRDefault="006C1B9B" w:rsidP="00F67E79">
            <w:pPr>
              <w:jc w:val="center"/>
              <w:rPr>
                <w:lang w:val="en-GB" w:eastAsia="en-GB"/>
              </w:rPr>
            </w:pPr>
            <w:r w:rsidRPr="00B212D6">
              <w:rPr>
                <w:sz w:val="22"/>
                <w:szCs w:val="22"/>
                <w:lang w:val="en-GB" w:eastAsia="en-GB"/>
              </w:rPr>
              <w:t>0.0015</w:t>
            </w:r>
          </w:p>
        </w:tc>
        <w:tc>
          <w:tcPr>
            <w:tcW w:w="1042" w:type="dxa"/>
            <w:tcBorders>
              <w:top w:val="nil"/>
              <w:left w:val="nil"/>
              <w:bottom w:val="single" w:sz="4" w:space="0" w:color="auto"/>
              <w:right w:val="single" w:sz="4" w:space="0" w:color="auto"/>
            </w:tcBorders>
            <w:shd w:val="clear" w:color="auto" w:fill="auto"/>
            <w:vAlign w:val="center"/>
            <w:hideMark/>
          </w:tcPr>
          <w:p w14:paraId="06AA27C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8C577C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A90EFB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A59310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23DB200"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000000" w:fill="FFFFFF"/>
            <w:vAlign w:val="center"/>
            <w:hideMark/>
          </w:tcPr>
          <w:p w14:paraId="63E25695"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7D206EE3"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604AF5B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36C18C67" w14:textId="77777777" w:rsidR="006C1B9B" w:rsidRPr="00B212D6" w:rsidRDefault="006C1B9B" w:rsidP="00F67E79">
            <w:pPr>
              <w:jc w:val="center"/>
              <w:rPr>
                <w:lang w:val="en-GB" w:eastAsia="en-GB"/>
              </w:rPr>
            </w:pPr>
            <w:r w:rsidRPr="00B212D6">
              <w:rPr>
                <w:sz w:val="22"/>
                <w:szCs w:val="22"/>
                <w:lang w:val="en-GB" w:eastAsia="en-GB"/>
              </w:rPr>
              <w:t>3.90</w:t>
            </w:r>
          </w:p>
        </w:tc>
        <w:tc>
          <w:tcPr>
            <w:tcW w:w="1042" w:type="dxa"/>
            <w:tcBorders>
              <w:top w:val="nil"/>
              <w:left w:val="nil"/>
              <w:bottom w:val="single" w:sz="4" w:space="0" w:color="auto"/>
              <w:right w:val="single" w:sz="4" w:space="0" w:color="auto"/>
            </w:tcBorders>
            <w:shd w:val="clear" w:color="auto" w:fill="auto"/>
            <w:vAlign w:val="center"/>
            <w:hideMark/>
          </w:tcPr>
          <w:p w14:paraId="3A342F3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F04757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91A8B2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5F31321"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AB9EB67"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000000" w:fill="FFFFFF"/>
            <w:vAlign w:val="center"/>
            <w:hideMark/>
          </w:tcPr>
          <w:p w14:paraId="19888172" w14:textId="77777777" w:rsidR="006C1B9B" w:rsidRPr="00B212D6" w:rsidRDefault="006C1B9B" w:rsidP="00F67E79">
            <w:pPr>
              <w:jc w:val="center"/>
              <w:rPr>
                <w:lang w:val="en-GB" w:eastAsia="en-GB"/>
              </w:rPr>
            </w:pPr>
            <w:r w:rsidRPr="00B212D6">
              <w:rPr>
                <w:sz w:val="22"/>
                <w:szCs w:val="22"/>
                <w:lang w:val="en-GB" w:eastAsia="en-GB"/>
              </w:rPr>
              <w:t>1-1589</w:t>
            </w:r>
          </w:p>
        </w:tc>
        <w:tc>
          <w:tcPr>
            <w:tcW w:w="4630" w:type="dxa"/>
            <w:tcBorders>
              <w:top w:val="nil"/>
              <w:left w:val="nil"/>
              <w:bottom w:val="single" w:sz="4" w:space="0" w:color="auto"/>
              <w:right w:val="single" w:sz="4" w:space="0" w:color="auto"/>
            </w:tcBorders>
            <w:shd w:val="clear" w:color="auto" w:fill="auto"/>
            <w:vAlign w:val="center"/>
            <w:hideMark/>
          </w:tcPr>
          <w:p w14:paraId="24DAC0A4"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w:t>
            </w:r>
            <w:r w:rsidRPr="00B212D6">
              <w:rPr>
                <w:sz w:val="22"/>
                <w:szCs w:val="22"/>
                <w:lang w:eastAsia="en-GB"/>
              </w:rPr>
              <w:t xml:space="preserve"> группы,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771D1F5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000000" w:fill="FFFFFF"/>
            <w:vAlign w:val="center"/>
            <w:hideMark/>
          </w:tcPr>
          <w:p w14:paraId="3347CBDB" w14:textId="77777777" w:rsidR="006C1B9B" w:rsidRPr="00B212D6" w:rsidRDefault="006C1B9B" w:rsidP="00F67E79">
            <w:pPr>
              <w:jc w:val="center"/>
              <w:rPr>
                <w:lang w:val="en-GB" w:eastAsia="en-GB"/>
              </w:rPr>
            </w:pPr>
            <w:r w:rsidRPr="00B212D6">
              <w:rPr>
                <w:sz w:val="22"/>
                <w:szCs w:val="22"/>
                <w:lang w:val="en-GB" w:eastAsia="en-GB"/>
              </w:rPr>
              <w:t>0.0025</w:t>
            </w:r>
          </w:p>
        </w:tc>
        <w:tc>
          <w:tcPr>
            <w:tcW w:w="1042" w:type="dxa"/>
            <w:tcBorders>
              <w:top w:val="nil"/>
              <w:left w:val="nil"/>
              <w:bottom w:val="single" w:sz="4" w:space="0" w:color="auto"/>
              <w:right w:val="single" w:sz="4" w:space="0" w:color="auto"/>
            </w:tcBorders>
            <w:shd w:val="clear" w:color="auto" w:fill="auto"/>
            <w:vAlign w:val="center"/>
            <w:hideMark/>
          </w:tcPr>
          <w:p w14:paraId="6464719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C66904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5BB1A7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F0B9A1D"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931D945" w14:textId="77777777" w:rsidR="006C1B9B" w:rsidRPr="00B212D6" w:rsidRDefault="006C1B9B" w:rsidP="00F67E79">
            <w:pPr>
              <w:jc w:val="center"/>
              <w:rPr>
                <w:lang w:val="en-GB" w:eastAsia="en-GB"/>
              </w:rPr>
            </w:pPr>
            <w:r w:rsidRPr="00B212D6">
              <w:rPr>
                <w:sz w:val="22"/>
                <w:szCs w:val="22"/>
                <w:lang w:val="en-GB" w:eastAsia="en-GB"/>
              </w:rPr>
              <w:t>23</w:t>
            </w:r>
          </w:p>
        </w:tc>
        <w:tc>
          <w:tcPr>
            <w:tcW w:w="1052" w:type="dxa"/>
            <w:tcBorders>
              <w:top w:val="nil"/>
              <w:left w:val="nil"/>
              <w:bottom w:val="single" w:sz="4" w:space="0" w:color="auto"/>
              <w:right w:val="single" w:sz="4" w:space="0" w:color="auto"/>
            </w:tcBorders>
            <w:shd w:val="clear" w:color="000000" w:fill="FFFFFF"/>
            <w:vAlign w:val="center"/>
            <w:hideMark/>
          </w:tcPr>
          <w:p w14:paraId="5868DE58"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4A26AB3D"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488411C2"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DAA2E13" w14:textId="77777777" w:rsidR="006C1B9B" w:rsidRPr="00B212D6" w:rsidRDefault="006C1B9B" w:rsidP="00F67E79">
            <w:pPr>
              <w:jc w:val="center"/>
              <w:rPr>
                <w:lang w:val="en-GB" w:eastAsia="en-GB"/>
              </w:rPr>
            </w:pPr>
            <w:r w:rsidRPr="00B212D6">
              <w:rPr>
                <w:sz w:val="22"/>
                <w:szCs w:val="22"/>
                <w:lang w:val="en-GB" w:eastAsia="en-GB"/>
              </w:rPr>
              <w:t>6.0</w:t>
            </w:r>
          </w:p>
        </w:tc>
        <w:tc>
          <w:tcPr>
            <w:tcW w:w="1042" w:type="dxa"/>
            <w:tcBorders>
              <w:top w:val="nil"/>
              <w:left w:val="nil"/>
              <w:bottom w:val="single" w:sz="4" w:space="0" w:color="auto"/>
              <w:right w:val="single" w:sz="4" w:space="0" w:color="auto"/>
            </w:tcBorders>
            <w:shd w:val="clear" w:color="auto" w:fill="auto"/>
            <w:vAlign w:val="center"/>
            <w:hideMark/>
          </w:tcPr>
          <w:p w14:paraId="54B6464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FB2CE2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99CCA5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3757E8E"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B2425F4" w14:textId="77777777" w:rsidR="006C1B9B" w:rsidRPr="00B212D6" w:rsidRDefault="006C1B9B" w:rsidP="00F67E79">
            <w:pPr>
              <w:jc w:val="center"/>
              <w:rPr>
                <w:lang w:val="en-GB" w:eastAsia="en-GB"/>
              </w:rPr>
            </w:pPr>
            <w:r w:rsidRPr="00B212D6">
              <w:rPr>
                <w:sz w:val="22"/>
                <w:szCs w:val="22"/>
                <w:lang w:val="en-GB" w:eastAsia="en-GB"/>
              </w:rPr>
              <w:t>24</w:t>
            </w:r>
          </w:p>
        </w:tc>
        <w:tc>
          <w:tcPr>
            <w:tcW w:w="1052" w:type="dxa"/>
            <w:tcBorders>
              <w:top w:val="nil"/>
              <w:left w:val="nil"/>
              <w:bottom w:val="single" w:sz="4" w:space="0" w:color="auto"/>
              <w:right w:val="single" w:sz="4" w:space="0" w:color="auto"/>
            </w:tcBorders>
            <w:shd w:val="clear" w:color="000000" w:fill="FFFFFF"/>
            <w:vAlign w:val="center"/>
            <w:hideMark/>
          </w:tcPr>
          <w:p w14:paraId="04D0A5D6"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5376ABF4"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VII</w:t>
            </w:r>
            <w:r w:rsidRPr="00B212D6">
              <w:rPr>
                <w:sz w:val="22"/>
                <w:szCs w:val="22"/>
                <w:lang w:eastAsia="en-GB"/>
              </w:rPr>
              <w:t xml:space="preserve"> группы для подпор трубы водоотведения от колодца мусороловки</w:t>
            </w:r>
          </w:p>
        </w:tc>
        <w:tc>
          <w:tcPr>
            <w:tcW w:w="911" w:type="dxa"/>
            <w:tcBorders>
              <w:top w:val="nil"/>
              <w:left w:val="nil"/>
              <w:bottom w:val="single" w:sz="4" w:space="0" w:color="auto"/>
              <w:right w:val="single" w:sz="4" w:space="0" w:color="auto"/>
            </w:tcBorders>
            <w:shd w:val="clear" w:color="auto" w:fill="auto"/>
            <w:noWrap/>
            <w:vAlign w:val="center"/>
            <w:hideMark/>
          </w:tcPr>
          <w:p w14:paraId="0AAF85BD"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0AAA4BD3" w14:textId="77777777" w:rsidR="006C1B9B" w:rsidRPr="00B212D6" w:rsidRDefault="006C1B9B" w:rsidP="00F67E79">
            <w:pPr>
              <w:jc w:val="center"/>
              <w:rPr>
                <w:lang w:val="en-GB" w:eastAsia="en-GB"/>
              </w:rPr>
            </w:pPr>
            <w:r w:rsidRPr="00B212D6">
              <w:rPr>
                <w:sz w:val="22"/>
                <w:szCs w:val="22"/>
                <w:lang w:val="en-GB" w:eastAsia="en-GB"/>
              </w:rPr>
              <w:t>0.035</w:t>
            </w:r>
          </w:p>
        </w:tc>
        <w:tc>
          <w:tcPr>
            <w:tcW w:w="1042" w:type="dxa"/>
            <w:tcBorders>
              <w:top w:val="nil"/>
              <w:left w:val="nil"/>
              <w:bottom w:val="single" w:sz="4" w:space="0" w:color="auto"/>
              <w:right w:val="single" w:sz="4" w:space="0" w:color="auto"/>
            </w:tcBorders>
            <w:shd w:val="clear" w:color="auto" w:fill="auto"/>
            <w:vAlign w:val="center"/>
            <w:hideMark/>
          </w:tcPr>
          <w:p w14:paraId="422B9EE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E7C58D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369F8A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9E2CAA9"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D84DD89" w14:textId="77777777" w:rsidR="006C1B9B" w:rsidRPr="00B212D6" w:rsidRDefault="006C1B9B" w:rsidP="00F67E79">
            <w:pPr>
              <w:jc w:val="center"/>
              <w:rPr>
                <w:lang w:val="en-GB" w:eastAsia="en-GB"/>
              </w:rPr>
            </w:pPr>
            <w:r w:rsidRPr="00B212D6">
              <w:rPr>
                <w:sz w:val="22"/>
                <w:szCs w:val="22"/>
                <w:lang w:val="en-GB" w:eastAsia="en-GB"/>
              </w:rPr>
              <w:t>25</w:t>
            </w:r>
          </w:p>
        </w:tc>
        <w:tc>
          <w:tcPr>
            <w:tcW w:w="1052" w:type="dxa"/>
            <w:tcBorders>
              <w:top w:val="nil"/>
              <w:left w:val="nil"/>
              <w:bottom w:val="single" w:sz="4" w:space="0" w:color="auto"/>
              <w:right w:val="single" w:sz="4" w:space="0" w:color="auto"/>
            </w:tcBorders>
            <w:shd w:val="clear" w:color="000000" w:fill="FFFFFF"/>
            <w:vAlign w:val="center"/>
            <w:hideMark/>
          </w:tcPr>
          <w:p w14:paraId="2D33A358"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310E20E4"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06108DF8"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4230CFB" w14:textId="77777777" w:rsidR="006C1B9B" w:rsidRPr="00B212D6" w:rsidRDefault="006C1B9B" w:rsidP="00F67E79">
            <w:pPr>
              <w:jc w:val="center"/>
              <w:rPr>
                <w:lang w:val="en-GB" w:eastAsia="en-GB"/>
              </w:rPr>
            </w:pPr>
            <w:r w:rsidRPr="00B212D6">
              <w:rPr>
                <w:sz w:val="22"/>
                <w:szCs w:val="22"/>
                <w:lang w:val="en-GB" w:eastAsia="en-GB"/>
              </w:rPr>
              <w:t>0.0035</w:t>
            </w:r>
          </w:p>
        </w:tc>
        <w:tc>
          <w:tcPr>
            <w:tcW w:w="1042" w:type="dxa"/>
            <w:tcBorders>
              <w:top w:val="nil"/>
              <w:left w:val="nil"/>
              <w:bottom w:val="single" w:sz="4" w:space="0" w:color="auto"/>
              <w:right w:val="single" w:sz="4" w:space="0" w:color="auto"/>
            </w:tcBorders>
            <w:shd w:val="clear" w:color="auto" w:fill="auto"/>
            <w:vAlign w:val="center"/>
            <w:hideMark/>
          </w:tcPr>
          <w:p w14:paraId="0FB5C14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C41D8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ACA27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A0BDB14"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C859E24" w14:textId="77777777" w:rsidR="006C1B9B" w:rsidRPr="00B212D6" w:rsidRDefault="006C1B9B" w:rsidP="00F67E79">
            <w:pPr>
              <w:jc w:val="center"/>
              <w:rPr>
                <w:lang w:val="en-GB" w:eastAsia="en-GB"/>
              </w:rPr>
            </w:pPr>
            <w:r w:rsidRPr="00B212D6">
              <w:rPr>
                <w:sz w:val="22"/>
                <w:szCs w:val="22"/>
                <w:lang w:val="en-GB" w:eastAsia="en-GB"/>
              </w:rPr>
              <w:t>26</w:t>
            </w:r>
          </w:p>
        </w:tc>
        <w:tc>
          <w:tcPr>
            <w:tcW w:w="1052" w:type="dxa"/>
            <w:tcBorders>
              <w:top w:val="nil"/>
              <w:left w:val="nil"/>
              <w:bottom w:val="single" w:sz="4" w:space="0" w:color="auto"/>
              <w:right w:val="single" w:sz="4" w:space="0" w:color="auto"/>
            </w:tcBorders>
            <w:shd w:val="clear" w:color="000000" w:fill="FFFFFF"/>
            <w:vAlign w:val="center"/>
            <w:hideMark/>
          </w:tcPr>
          <w:p w14:paraId="5D10C8BB"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67F19F4C"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10.0км</w:t>
            </w:r>
          </w:p>
        </w:tc>
        <w:tc>
          <w:tcPr>
            <w:tcW w:w="911" w:type="dxa"/>
            <w:tcBorders>
              <w:top w:val="nil"/>
              <w:left w:val="nil"/>
              <w:bottom w:val="single" w:sz="4" w:space="0" w:color="auto"/>
              <w:right w:val="single" w:sz="4" w:space="0" w:color="auto"/>
            </w:tcBorders>
            <w:shd w:val="clear" w:color="auto" w:fill="auto"/>
            <w:noWrap/>
            <w:vAlign w:val="center"/>
            <w:hideMark/>
          </w:tcPr>
          <w:p w14:paraId="3B791FFE"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30CD3701" w14:textId="77777777" w:rsidR="006C1B9B" w:rsidRPr="00B212D6" w:rsidRDefault="006C1B9B" w:rsidP="00F67E79">
            <w:pPr>
              <w:jc w:val="center"/>
              <w:rPr>
                <w:lang w:val="en-GB" w:eastAsia="en-GB"/>
              </w:rPr>
            </w:pPr>
            <w:r w:rsidRPr="00B212D6">
              <w:rPr>
                <w:sz w:val="22"/>
                <w:szCs w:val="22"/>
                <w:lang w:val="en-GB" w:eastAsia="en-GB"/>
              </w:rPr>
              <w:t>9.10</w:t>
            </w:r>
          </w:p>
        </w:tc>
        <w:tc>
          <w:tcPr>
            <w:tcW w:w="1042" w:type="dxa"/>
            <w:tcBorders>
              <w:top w:val="nil"/>
              <w:left w:val="nil"/>
              <w:bottom w:val="single" w:sz="4" w:space="0" w:color="auto"/>
              <w:right w:val="single" w:sz="4" w:space="0" w:color="auto"/>
            </w:tcBorders>
            <w:shd w:val="clear" w:color="auto" w:fill="auto"/>
            <w:vAlign w:val="center"/>
            <w:hideMark/>
          </w:tcPr>
          <w:p w14:paraId="4BC3F22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72CFB3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3AE1FE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486DB30"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3E08481" w14:textId="77777777" w:rsidR="006C1B9B" w:rsidRPr="00B212D6" w:rsidRDefault="006C1B9B" w:rsidP="00F67E79">
            <w:pPr>
              <w:jc w:val="center"/>
              <w:rPr>
                <w:lang w:val="en-GB" w:eastAsia="en-GB"/>
              </w:rPr>
            </w:pPr>
            <w:r w:rsidRPr="00B212D6">
              <w:rPr>
                <w:sz w:val="22"/>
                <w:szCs w:val="22"/>
                <w:lang w:val="en-GB" w:eastAsia="en-GB"/>
              </w:rPr>
              <w:t>27</w:t>
            </w:r>
          </w:p>
        </w:tc>
        <w:tc>
          <w:tcPr>
            <w:tcW w:w="1052" w:type="dxa"/>
            <w:tcBorders>
              <w:top w:val="nil"/>
              <w:left w:val="nil"/>
              <w:bottom w:val="single" w:sz="4" w:space="0" w:color="auto"/>
              <w:right w:val="single" w:sz="4" w:space="0" w:color="auto"/>
            </w:tcBorders>
            <w:shd w:val="clear" w:color="000000" w:fill="FFFFFF"/>
            <w:vAlign w:val="center"/>
            <w:hideMark/>
          </w:tcPr>
          <w:p w14:paraId="27481478"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1345FDA3"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VII</w:t>
            </w:r>
            <w:r w:rsidRPr="00B212D6">
              <w:rPr>
                <w:sz w:val="22"/>
                <w:szCs w:val="22"/>
                <w:lang w:eastAsia="en-GB"/>
              </w:rPr>
              <w:t xml:space="preserve"> группы для подпор трубы водоотведения от колодца мусороловки, с отвалом</w:t>
            </w:r>
          </w:p>
        </w:tc>
        <w:tc>
          <w:tcPr>
            <w:tcW w:w="911" w:type="dxa"/>
            <w:tcBorders>
              <w:top w:val="nil"/>
              <w:left w:val="nil"/>
              <w:bottom w:val="single" w:sz="4" w:space="0" w:color="auto"/>
              <w:right w:val="single" w:sz="4" w:space="0" w:color="auto"/>
            </w:tcBorders>
            <w:shd w:val="clear" w:color="auto" w:fill="auto"/>
            <w:noWrap/>
            <w:vAlign w:val="center"/>
            <w:hideMark/>
          </w:tcPr>
          <w:p w14:paraId="7F2018F9"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0D6B0298" w14:textId="77777777" w:rsidR="006C1B9B" w:rsidRPr="00B212D6" w:rsidRDefault="006C1B9B" w:rsidP="00F67E79">
            <w:pPr>
              <w:jc w:val="center"/>
              <w:rPr>
                <w:lang w:val="en-GB" w:eastAsia="en-GB"/>
              </w:rPr>
            </w:pPr>
            <w:r w:rsidRPr="00B212D6">
              <w:rPr>
                <w:sz w:val="22"/>
                <w:szCs w:val="22"/>
                <w:lang w:val="en-GB" w:eastAsia="en-GB"/>
              </w:rPr>
              <w:t>0.005</w:t>
            </w:r>
          </w:p>
        </w:tc>
        <w:tc>
          <w:tcPr>
            <w:tcW w:w="1042" w:type="dxa"/>
            <w:tcBorders>
              <w:top w:val="nil"/>
              <w:left w:val="nil"/>
              <w:bottom w:val="single" w:sz="4" w:space="0" w:color="auto"/>
              <w:right w:val="single" w:sz="4" w:space="0" w:color="auto"/>
            </w:tcBorders>
            <w:shd w:val="clear" w:color="auto" w:fill="auto"/>
            <w:vAlign w:val="center"/>
            <w:hideMark/>
          </w:tcPr>
          <w:p w14:paraId="5D4F37B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3185D2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8BAE24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D77BF1E"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49398C7" w14:textId="77777777" w:rsidR="006C1B9B" w:rsidRPr="00B212D6" w:rsidRDefault="006C1B9B" w:rsidP="00F67E79">
            <w:pPr>
              <w:jc w:val="center"/>
              <w:rPr>
                <w:lang w:val="en-GB" w:eastAsia="en-GB"/>
              </w:rPr>
            </w:pPr>
            <w:r w:rsidRPr="00B212D6">
              <w:rPr>
                <w:sz w:val="22"/>
                <w:szCs w:val="22"/>
                <w:lang w:val="en-GB" w:eastAsia="en-GB"/>
              </w:rPr>
              <w:t>28</w:t>
            </w:r>
          </w:p>
        </w:tc>
        <w:tc>
          <w:tcPr>
            <w:tcW w:w="1052" w:type="dxa"/>
            <w:tcBorders>
              <w:top w:val="nil"/>
              <w:left w:val="nil"/>
              <w:bottom w:val="single" w:sz="4" w:space="0" w:color="auto"/>
              <w:right w:val="single" w:sz="4" w:space="0" w:color="auto"/>
            </w:tcBorders>
            <w:shd w:val="clear" w:color="000000" w:fill="FFFFFF"/>
            <w:vAlign w:val="center"/>
            <w:hideMark/>
          </w:tcPr>
          <w:p w14:paraId="3D58EA0D"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1717D3CF"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w:t>
            </w:r>
            <w:r w:rsidRPr="00B212D6">
              <w:rPr>
                <w:sz w:val="22"/>
                <w:szCs w:val="22"/>
                <w:lang w:eastAsia="en-GB"/>
              </w:rPr>
              <w:t xml:space="preserve"> группы для подпор трубы водоотведения от колодца мусороловки, с отвалом</w:t>
            </w:r>
          </w:p>
        </w:tc>
        <w:tc>
          <w:tcPr>
            <w:tcW w:w="911" w:type="dxa"/>
            <w:tcBorders>
              <w:top w:val="nil"/>
              <w:left w:val="nil"/>
              <w:bottom w:val="single" w:sz="4" w:space="0" w:color="auto"/>
              <w:right w:val="single" w:sz="4" w:space="0" w:color="auto"/>
            </w:tcBorders>
            <w:shd w:val="clear" w:color="auto" w:fill="auto"/>
            <w:noWrap/>
            <w:vAlign w:val="center"/>
            <w:hideMark/>
          </w:tcPr>
          <w:p w14:paraId="082572E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FB70049" w14:textId="77777777" w:rsidR="006C1B9B" w:rsidRPr="00B212D6" w:rsidRDefault="006C1B9B" w:rsidP="00F67E79">
            <w:pPr>
              <w:jc w:val="center"/>
              <w:rPr>
                <w:lang w:val="en-GB" w:eastAsia="en-GB"/>
              </w:rPr>
            </w:pPr>
            <w:r w:rsidRPr="00B212D6">
              <w:rPr>
                <w:sz w:val="22"/>
                <w:szCs w:val="22"/>
                <w:lang w:val="en-GB" w:eastAsia="en-GB"/>
              </w:rPr>
              <w:t>0.001</w:t>
            </w:r>
          </w:p>
        </w:tc>
        <w:tc>
          <w:tcPr>
            <w:tcW w:w="1042" w:type="dxa"/>
            <w:tcBorders>
              <w:top w:val="nil"/>
              <w:left w:val="nil"/>
              <w:bottom w:val="single" w:sz="4" w:space="0" w:color="auto"/>
              <w:right w:val="single" w:sz="4" w:space="0" w:color="auto"/>
            </w:tcBorders>
            <w:shd w:val="clear" w:color="auto" w:fill="auto"/>
            <w:vAlign w:val="center"/>
            <w:hideMark/>
          </w:tcPr>
          <w:p w14:paraId="4A92B29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8DAC61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BEE3BC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AAAEC25"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5EBD7E8" w14:textId="77777777" w:rsidR="006C1B9B" w:rsidRPr="00B212D6" w:rsidRDefault="006C1B9B" w:rsidP="00F67E79">
            <w:pPr>
              <w:jc w:val="center"/>
              <w:rPr>
                <w:lang w:val="en-GB" w:eastAsia="en-GB"/>
              </w:rPr>
            </w:pPr>
            <w:r w:rsidRPr="00B212D6">
              <w:rPr>
                <w:sz w:val="22"/>
                <w:szCs w:val="22"/>
                <w:lang w:val="en-GB" w:eastAsia="en-GB"/>
              </w:rPr>
              <w:lastRenderedPageBreak/>
              <w:t>29</w:t>
            </w:r>
          </w:p>
        </w:tc>
        <w:tc>
          <w:tcPr>
            <w:tcW w:w="1052" w:type="dxa"/>
            <w:tcBorders>
              <w:top w:val="nil"/>
              <w:left w:val="nil"/>
              <w:bottom w:val="single" w:sz="4" w:space="0" w:color="auto"/>
              <w:right w:val="single" w:sz="4" w:space="0" w:color="auto"/>
            </w:tcBorders>
            <w:shd w:val="clear" w:color="000000" w:fill="FFFFFF"/>
            <w:vAlign w:val="center"/>
            <w:hideMark/>
          </w:tcPr>
          <w:p w14:paraId="73C6E2C7"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2FF6E41B"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w:t>
            </w:r>
            <w:r w:rsidRPr="00B212D6">
              <w:rPr>
                <w:sz w:val="22"/>
                <w:szCs w:val="22"/>
                <w:lang w:eastAsia="en-GB"/>
              </w:rPr>
              <w:t xml:space="preserve"> группы для подпор трубы водоотведения от колодца мусороловки, с отвалом</w:t>
            </w:r>
          </w:p>
        </w:tc>
        <w:tc>
          <w:tcPr>
            <w:tcW w:w="911" w:type="dxa"/>
            <w:tcBorders>
              <w:top w:val="nil"/>
              <w:left w:val="nil"/>
              <w:bottom w:val="single" w:sz="4" w:space="0" w:color="auto"/>
              <w:right w:val="single" w:sz="4" w:space="0" w:color="auto"/>
            </w:tcBorders>
            <w:shd w:val="clear" w:color="auto" w:fill="auto"/>
            <w:noWrap/>
            <w:vAlign w:val="center"/>
            <w:hideMark/>
          </w:tcPr>
          <w:p w14:paraId="2D99A45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7A438BB4" w14:textId="77777777" w:rsidR="006C1B9B" w:rsidRPr="00B212D6" w:rsidRDefault="006C1B9B" w:rsidP="00F67E79">
            <w:pPr>
              <w:jc w:val="center"/>
              <w:rPr>
                <w:lang w:val="en-GB" w:eastAsia="en-GB"/>
              </w:rPr>
            </w:pPr>
            <w:r w:rsidRPr="00B212D6">
              <w:rPr>
                <w:sz w:val="22"/>
                <w:szCs w:val="22"/>
                <w:lang w:val="en-GB" w:eastAsia="en-GB"/>
              </w:rPr>
              <w:t>0.001</w:t>
            </w:r>
          </w:p>
        </w:tc>
        <w:tc>
          <w:tcPr>
            <w:tcW w:w="1042" w:type="dxa"/>
            <w:tcBorders>
              <w:top w:val="nil"/>
              <w:left w:val="nil"/>
              <w:bottom w:val="single" w:sz="4" w:space="0" w:color="auto"/>
              <w:right w:val="single" w:sz="4" w:space="0" w:color="auto"/>
            </w:tcBorders>
            <w:shd w:val="clear" w:color="auto" w:fill="auto"/>
            <w:vAlign w:val="center"/>
            <w:hideMark/>
          </w:tcPr>
          <w:p w14:paraId="0C53654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660925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1DA9C4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AA8209D"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A322DDE" w14:textId="77777777" w:rsidR="006C1B9B" w:rsidRPr="00B212D6" w:rsidRDefault="006C1B9B" w:rsidP="00F67E79">
            <w:pPr>
              <w:jc w:val="center"/>
              <w:rPr>
                <w:lang w:val="en-GB" w:eastAsia="en-GB"/>
              </w:rPr>
            </w:pPr>
            <w:r w:rsidRPr="00B212D6">
              <w:rPr>
                <w:sz w:val="22"/>
                <w:szCs w:val="22"/>
                <w:lang w:val="en-GB" w:eastAsia="en-GB"/>
              </w:rPr>
              <w:t>30</w:t>
            </w:r>
          </w:p>
        </w:tc>
        <w:tc>
          <w:tcPr>
            <w:tcW w:w="1052" w:type="dxa"/>
            <w:tcBorders>
              <w:top w:val="nil"/>
              <w:left w:val="nil"/>
              <w:bottom w:val="single" w:sz="4" w:space="0" w:color="auto"/>
              <w:right w:val="single" w:sz="4" w:space="0" w:color="auto"/>
            </w:tcBorders>
            <w:shd w:val="clear" w:color="000000" w:fill="FFFFFF"/>
            <w:vAlign w:val="center"/>
            <w:hideMark/>
          </w:tcPr>
          <w:p w14:paraId="3216831A"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24B0540A" w14:textId="77777777" w:rsidR="006C1B9B" w:rsidRPr="00B212D6" w:rsidRDefault="006C1B9B" w:rsidP="00F67E79">
            <w:pPr>
              <w:rPr>
                <w:lang w:eastAsia="en-GB"/>
              </w:rPr>
            </w:pPr>
            <w:r w:rsidRPr="00B212D6">
              <w:rPr>
                <w:sz w:val="22"/>
                <w:szCs w:val="22"/>
                <w:lang w:eastAsia="en-GB"/>
              </w:rPr>
              <w:t>Обратная засыпка откосов фундаментов опор,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1B94C413"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3532C879" w14:textId="77777777" w:rsidR="006C1B9B" w:rsidRPr="00B212D6" w:rsidRDefault="006C1B9B" w:rsidP="00F67E79">
            <w:pPr>
              <w:jc w:val="center"/>
              <w:rPr>
                <w:lang w:val="en-GB" w:eastAsia="en-GB"/>
              </w:rPr>
            </w:pPr>
            <w:r w:rsidRPr="00B212D6">
              <w:rPr>
                <w:sz w:val="22"/>
                <w:szCs w:val="22"/>
                <w:lang w:val="en-GB" w:eastAsia="en-GB"/>
              </w:rPr>
              <w:t>0.0025</w:t>
            </w:r>
          </w:p>
        </w:tc>
        <w:tc>
          <w:tcPr>
            <w:tcW w:w="1042" w:type="dxa"/>
            <w:tcBorders>
              <w:top w:val="nil"/>
              <w:left w:val="nil"/>
              <w:bottom w:val="single" w:sz="4" w:space="0" w:color="auto"/>
              <w:right w:val="single" w:sz="4" w:space="0" w:color="auto"/>
            </w:tcBorders>
            <w:shd w:val="clear" w:color="auto" w:fill="auto"/>
            <w:vAlign w:val="center"/>
            <w:hideMark/>
          </w:tcPr>
          <w:p w14:paraId="78418CF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05C8E23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69B9B7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E154AA0"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EF7EE98" w14:textId="77777777" w:rsidR="006C1B9B" w:rsidRPr="00B212D6" w:rsidRDefault="006C1B9B" w:rsidP="00F67E79">
            <w:pPr>
              <w:jc w:val="center"/>
              <w:rPr>
                <w:lang w:val="en-GB" w:eastAsia="en-GB"/>
              </w:rPr>
            </w:pPr>
            <w:r w:rsidRPr="00B212D6">
              <w:rPr>
                <w:sz w:val="22"/>
                <w:szCs w:val="22"/>
                <w:lang w:val="en-GB" w:eastAsia="en-GB"/>
              </w:rPr>
              <w:t>31</w:t>
            </w:r>
          </w:p>
        </w:tc>
        <w:tc>
          <w:tcPr>
            <w:tcW w:w="1052" w:type="dxa"/>
            <w:tcBorders>
              <w:top w:val="nil"/>
              <w:left w:val="nil"/>
              <w:bottom w:val="single" w:sz="4" w:space="0" w:color="auto"/>
              <w:right w:val="single" w:sz="4" w:space="0" w:color="auto"/>
            </w:tcBorders>
            <w:shd w:val="clear" w:color="auto" w:fill="auto"/>
            <w:vAlign w:val="center"/>
            <w:hideMark/>
          </w:tcPr>
          <w:p w14:paraId="4889029A"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4B35AF6D"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VII</w:t>
            </w:r>
            <w:r w:rsidRPr="00B212D6">
              <w:rPr>
                <w:sz w:val="22"/>
                <w:szCs w:val="22"/>
                <w:lang w:eastAsia="en-GB"/>
              </w:rPr>
              <w:t xml:space="preserve"> группы для установки металлической стойки МС-2 на берегу реки, с расстиланием на месте</w:t>
            </w:r>
          </w:p>
        </w:tc>
        <w:tc>
          <w:tcPr>
            <w:tcW w:w="911" w:type="dxa"/>
            <w:tcBorders>
              <w:top w:val="nil"/>
              <w:left w:val="nil"/>
              <w:bottom w:val="single" w:sz="4" w:space="0" w:color="auto"/>
              <w:right w:val="single" w:sz="4" w:space="0" w:color="auto"/>
            </w:tcBorders>
            <w:shd w:val="clear" w:color="auto" w:fill="auto"/>
            <w:noWrap/>
            <w:vAlign w:val="center"/>
            <w:hideMark/>
          </w:tcPr>
          <w:p w14:paraId="6597CE80"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0BD9DF8B" w14:textId="77777777" w:rsidR="006C1B9B" w:rsidRPr="00B212D6" w:rsidRDefault="006C1B9B" w:rsidP="00F67E79">
            <w:pPr>
              <w:jc w:val="center"/>
              <w:rPr>
                <w:lang w:val="en-GB" w:eastAsia="en-GB"/>
              </w:rPr>
            </w:pPr>
            <w:r w:rsidRPr="00B212D6">
              <w:rPr>
                <w:sz w:val="22"/>
                <w:szCs w:val="22"/>
                <w:lang w:val="en-GB" w:eastAsia="en-GB"/>
              </w:rPr>
              <w:t>0.02</w:t>
            </w:r>
          </w:p>
        </w:tc>
        <w:tc>
          <w:tcPr>
            <w:tcW w:w="1042" w:type="dxa"/>
            <w:tcBorders>
              <w:top w:val="nil"/>
              <w:left w:val="nil"/>
              <w:bottom w:val="single" w:sz="4" w:space="0" w:color="auto"/>
              <w:right w:val="single" w:sz="4" w:space="0" w:color="auto"/>
            </w:tcBorders>
            <w:shd w:val="clear" w:color="auto" w:fill="auto"/>
            <w:vAlign w:val="center"/>
            <w:hideMark/>
          </w:tcPr>
          <w:p w14:paraId="40617F3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759F86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519C8E8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F843474"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1DCDE0E" w14:textId="77777777" w:rsidR="006C1B9B" w:rsidRPr="00B212D6" w:rsidRDefault="006C1B9B" w:rsidP="00F67E79">
            <w:pPr>
              <w:jc w:val="center"/>
              <w:rPr>
                <w:lang w:val="en-GB" w:eastAsia="en-GB"/>
              </w:rPr>
            </w:pPr>
            <w:r w:rsidRPr="00B212D6">
              <w:rPr>
                <w:sz w:val="22"/>
                <w:szCs w:val="22"/>
                <w:lang w:val="en-GB" w:eastAsia="en-GB"/>
              </w:rPr>
              <w:t>32</w:t>
            </w:r>
          </w:p>
        </w:tc>
        <w:tc>
          <w:tcPr>
            <w:tcW w:w="1052" w:type="dxa"/>
            <w:tcBorders>
              <w:top w:val="nil"/>
              <w:left w:val="nil"/>
              <w:bottom w:val="single" w:sz="4" w:space="0" w:color="auto"/>
              <w:right w:val="single" w:sz="4" w:space="0" w:color="auto"/>
            </w:tcBorders>
            <w:shd w:val="clear" w:color="auto" w:fill="auto"/>
            <w:vAlign w:val="center"/>
            <w:hideMark/>
          </w:tcPr>
          <w:p w14:paraId="613F715C" w14:textId="77777777" w:rsidR="006C1B9B" w:rsidRPr="00B212D6" w:rsidRDefault="006C1B9B" w:rsidP="00F67E79">
            <w:pPr>
              <w:jc w:val="center"/>
              <w:rPr>
                <w:lang w:val="en-GB" w:eastAsia="en-GB"/>
              </w:rPr>
            </w:pPr>
            <w:r w:rsidRPr="00B212D6">
              <w:rPr>
                <w:sz w:val="22"/>
                <w:szCs w:val="22"/>
                <w:lang w:val="en-GB" w:eastAsia="en-GB"/>
              </w:rPr>
              <w:t>1-1130</w:t>
            </w:r>
          </w:p>
        </w:tc>
        <w:tc>
          <w:tcPr>
            <w:tcW w:w="4630" w:type="dxa"/>
            <w:tcBorders>
              <w:top w:val="nil"/>
              <w:left w:val="nil"/>
              <w:bottom w:val="single" w:sz="4" w:space="0" w:color="auto"/>
              <w:right w:val="single" w:sz="4" w:space="0" w:color="auto"/>
            </w:tcBorders>
            <w:shd w:val="clear" w:color="auto" w:fill="auto"/>
            <w:vAlign w:val="center"/>
            <w:hideMark/>
          </w:tcPr>
          <w:p w14:paraId="59ECD20D" w14:textId="77777777" w:rsidR="006C1B9B" w:rsidRPr="00B212D6" w:rsidRDefault="006C1B9B" w:rsidP="00F67E79">
            <w:pPr>
              <w:rPr>
                <w:lang w:val="en-GB" w:eastAsia="en-GB"/>
              </w:rPr>
            </w:pPr>
            <w:r w:rsidRPr="00B212D6">
              <w:rPr>
                <w:sz w:val="22"/>
                <w:szCs w:val="22"/>
                <w:lang w:val="en-GB" w:eastAsia="en-GB"/>
              </w:rPr>
              <w:t xml:space="preserve">Выравнивание грунта на месте </w:t>
            </w:r>
          </w:p>
        </w:tc>
        <w:tc>
          <w:tcPr>
            <w:tcW w:w="911" w:type="dxa"/>
            <w:tcBorders>
              <w:top w:val="nil"/>
              <w:left w:val="nil"/>
              <w:bottom w:val="single" w:sz="4" w:space="0" w:color="auto"/>
              <w:right w:val="single" w:sz="4" w:space="0" w:color="auto"/>
            </w:tcBorders>
            <w:shd w:val="clear" w:color="auto" w:fill="auto"/>
            <w:noWrap/>
            <w:vAlign w:val="center"/>
            <w:hideMark/>
          </w:tcPr>
          <w:p w14:paraId="6D4331AF" w14:textId="77777777" w:rsidR="006C1B9B" w:rsidRPr="00B212D6" w:rsidRDefault="006C1B9B" w:rsidP="00F67E79">
            <w:pPr>
              <w:jc w:val="center"/>
              <w:rPr>
                <w:lang w:val="en-GB" w:eastAsia="en-GB"/>
              </w:rPr>
            </w:pPr>
            <w:r w:rsidRPr="00B212D6">
              <w:rPr>
                <w:sz w:val="22"/>
                <w:szCs w:val="22"/>
                <w:lang w:val="en-GB" w:eastAsia="en-GB"/>
              </w:rPr>
              <w:t>100 м2</w:t>
            </w:r>
          </w:p>
        </w:tc>
        <w:tc>
          <w:tcPr>
            <w:tcW w:w="876" w:type="dxa"/>
            <w:tcBorders>
              <w:top w:val="nil"/>
              <w:left w:val="nil"/>
              <w:bottom w:val="single" w:sz="4" w:space="0" w:color="auto"/>
              <w:right w:val="single" w:sz="4" w:space="0" w:color="auto"/>
            </w:tcBorders>
            <w:shd w:val="clear" w:color="auto" w:fill="auto"/>
            <w:vAlign w:val="center"/>
            <w:hideMark/>
          </w:tcPr>
          <w:p w14:paraId="45D5F52B" w14:textId="77777777" w:rsidR="006C1B9B" w:rsidRPr="00B212D6" w:rsidRDefault="006C1B9B" w:rsidP="00F67E79">
            <w:pPr>
              <w:jc w:val="center"/>
              <w:rPr>
                <w:lang w:val="en-GB" w:eastAsia="en-GB"/>
              </w:rPr>
            </w:pPr>
            <w:r w:rsidRPr="00B212D6">
              <w:rPr>
                <w:sz w:val="22"/>
                <w:szCs w:val="22"/>
                <w:lang w:val="en-GB" w:eastAsia="en-GB"/>
              </w:rPr>
              <w:t>0.002</w:t>
            </w:r>
          </w:p>
        </w:tc>
        <w:tc>
          <w:tcPr>
            <w:tcW w:w="1042" w:type="dxa"/>
            <w:tcBorders>
              <w:top w:val="nil"/>
              <w:left w:val="nil"/>
              <w:bottom w:val="single" w:sz="4" w:space="0" w:color="auto"/>
              <w:right w:val="single" w:sz="4" w:space="0" w:color="auto"/>
            </w:tcBorders>
            <w:shd w:val="clear" w:color="auto" w:fill="auto"/>
            <w:vAlign w:val="center"/>
            <w:hideMark/>
          </w:tcPr>
          <w:p w14:paraId="3C2B505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4B695D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4B9E35D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532DE0A"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DDCF438" w14:textId="77777777" w:rsidR="006C1B9B" w:rsidRPr="00B212D6" w:rsidRDefault="006C1B9B" w:rsidP="00F67E79">
            <w:pPr>
              <w:jc w:val="center"/>
              <w:rPr>
                <w:lang w:val="en-GB" w:eastAsia="en-GB"/>
              </w:rPr>
            </w:pPr>
            <w:r w:rsidRPr="00B212D6">
              <w:rPr>
                <w:sz w:val="22"/>
                <w:szCs w:val="22"/>
                <w:lang w:val="en-GB" w:eastAsia="en-GB"/>
              </w:rPr>
              <w:t>33</w:t>
            </w:r>
          </w:p>
        </w:tc>
        <w:tc>
          <w:tcPr>
            <w:tcW w:w="1052" w:type="dxa"/>
            <w:tcBorders>
              <w:top w:val="nil"/>
              <w:left w:val="nil"/>
              <w:bottom w:val="single" w:sz="4" w:space="0" w:color="auto"/>
              <w:right w:val="single" w:sz="4" w:space="0" w:color="auto"/>
            </w:tcBorders>
            <w:shd w:val="clear" w:color="auto" w:fill="auto"/>
            <w:vAlign w:val="center"/>
            <w:hideMark/>
          </w:tcPr>
          <w:p w14:paraId="0091FD63"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7BB267CC" w14:textId="77777777" w:rsidR="006C1B9B" w:rsidRPr="00B212D6" w:rsidRDefault="006C1B9B" w:rsidP="00F67E79">
            <w:pPr>
              <w:rPr>
                <w:lang w:eastAsia="en-GB"/>
              </w:rPr>
            </w:pPr>
            <w:r w:rsidRPr="00B212D6">
              <w:rPr>
                <w:sz w:val="22"/>
                <w:szCs w:val="22"/>
                <w:lang w:eastAsia="en-GB"/>
              </w:rPr>
              <w:t xml:space="preserve">Разработка котлованов под бетонное основание для анкерования металлической стойки МС-2 у берега реки, в грунтах </w:t>
            </w:r>
            <w:r w:rsidRPr="00B212D6">
              <w:rPr>
                <w:sz w:val="22"/>
                <w:szCs w:val="22"/>
                <w:lang w:val="en-GB" w:eastAsia="en-GB"/>
              </w:rPr>
              <w:t>VII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0644FD18"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1FAE23AA" w14:textId="77777777" w:rsidR="006C1B9B" w:rsidRPr="00B212D6" w:rsidRDefault="006C1B9B" w:rsidP="00F67E79">
            <w:pPr>
              <w:jc w:val="center"/>
              <w:rPr>
                <w:lang w:val="en-GB" w:eastAsia="en-GB"/>
              </w:rPr>
            </w:pPr>
            <w:r w:rsidRPr="00B212D6">
              <w:rPr>
                <w:sz w:val="22"/>
                <w:szCs w:val="22"/>
                <w:lang w:val="en-GB" w:eastAsia="en-GB"/>
              </w:rPr>
              <w:t>0.015</w:t>
            </w:r>
          </w:p>
        </w:tc>
        <w:tc>
          <w:tcPr>
            <w:tcW w:w="1042" w:type="dxa"/>
            <w:tcBorders>
              <w:top w:val="nil"/>
              <w:left w:val="nil"/>
              <w:bottom w:val="single" w:sz="4" w:space="0" w:color="auto"/>
              <w:right w:val="single" w:sz="4" w:space="0" w:color="auto"/>
            </w:tcBorders>
            <w:shd w:val="clear" w:color="auto" w:fill="auto"/>
            <w:vAlign w:val="center"/>
            <w:hideMark/>
          </w:tcPr>
          <w:p w14:paraId="769AEF1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0D370B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3A98063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40C8AB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B7D2E14" w14:textId="77777777" w:rsidR="006C1B9B" w:rsidRPr="00B212D6" w:rsidRDefault="006C1B9B" w:rsidP="00F67E79">
            <w:pPr>
              <w:jc w:val="center"/>
              <w:rPr>
                <w:lang w:val="en-GB" w:eastAsia="en-GB"/>
              </w:rPr>
            </w:pPr>
            <w:r w:rsidRPr="00B212D6">
              <w:rPr>
                <w:sz w:val="22"/>
                <w:szCs w:val="22"/>
                <w:lang w:val="en-GB" w:eastAsia="en-GB"/>
              </w:rPr>
              <w:t>34</w:t>
            </w:r>
          </w:p>
        </w:tc>
        <w:tc>
          <w:tcPr>
            <w:tcW w:w="1052" w:type="dxa"/>
            <w:tcBorders>
              <w:top w:val="nil"/>
              <w:left w:val="nil"/>
              <w:bottom w:val="single" w:sz="4" w:space="0" w:color="auto"/>
              <w:right w:val="single" w:sz="4" w:space="0" w:color="auto"/>
            </w:tcBorders>
            <w:shd w:val="clear" w:color="auto" w:fill="auto"/>
            <w:vAlign w:val="center"/>
            <w:hideMark/>
          </w:tcPr>
          <w:p w14:paraId="4C5D8643"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3AF49FBE" w14:textId="77777777" w:rsidR="006C1B9B" w:rsidRPr="00B212D6" w:rsidRDefault="006C1B9B" w:rsidP="00F67E79">
            <w:pPr>
              <w:rPr>
                <w:lang w:eastAsia="en-GB"/>
              </w:rPr>
            </w:pPr>
            <w:r w:rsidRPr="00B212D6">
              <w:rPr>
                <w:sz w:val="22"/>
                <w:szCs w:val="22"/>
                <w:lang w:eastAsia="en-GB"/>
              </w:rPr>
              <w:t xml:space="preserve">Разработка котлованов под бетонное основание для анкерования металлической стойки МС-2 у берега реки, в грунтах </w:t>
            </w:r>
            <w:r w:rsidRPr="00B212D6">
              <w:rPr>
                <w:sz w:val="22"/>
                <w:szCs w:val="22"/>
                <w:lang w:val="en-GB" w:eastAsia="en-GB"/>
              </w:rPr>
              <w:t>VI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55A108F9"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DE22734" w14:textId="77777777" w:rsidR="006C1B9B" w:rsidRPr="00B212D6" w:rsidRDefault="006C1B9B" w:rsidP="00F67E79">
            <w:pPr>
              <w:jc w:val="center"/>
              <w:rPr>
                <w:lang w:val="en-GB" w:eastAsia="en-GB"/>
              </w:rPr>
            </w:pPr>
            <w:r w:rsidRPr="00B212D6">
              <w:rPr>
                <w:sz w:val="22"/>
                <w:szCs w:val="22"/>
                <w:lang w:val="en-GB" w:eastAsia="en-GB"/>
              </w:rPr>
              <w:t>0.0005</w:t>
            </w:r>
          </w:p>
        </w:tc>
        <w:tc>
          <w:tcPr>
            <w:tcW w:w="1042" w:type="dxa"/>
            <w:tcBorders>
              <w:top w:val="nil"/>
              <w:left w:val="nil"/>
              <w:bottom w:val="single" w:sz="4" w:space="0" w:color="auto"/>
              <w:right w:val="single" w:sz="4" w:space="0" w:color="auto"/>
            </w:tcBorders>
            <w:shd w:val="clear" w:color="auto" w:fill="auto"/>
            <w:vAlign w:val="center"/>
            <w:hideMark/>
          </w:tcPr>
          <w:p w14:paraId="0806BB3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5486E0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46B25FA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B3992FF"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031A043" w14:textId="77777777" w:rsidR="006C1B9B" w:rsidRPr="00B212D6" w:rsidRDefault="006C1B9B" w:rsidP="00F67E79">
            <w:pPr>
              <w:jc w:val="center"/>
              <w:rPr>
                <w:lang w:val="en-GB" w:eastAsia="en-GB"/>
              </w:rPr>
            </w:pPr>
            <w:r w:rsidRPr="00B212D6">
              <w:rPr>
                <w:sz w:val="22"/>
                <w:szCs w:val="22"/>
                <w:lang w:val="en-GB" w:eastAsia="en-GB"/>
              </w:rPr>
              <w:t>35</w:t>
            </w:r>
          </w:p>
        </w:tc>
        <w:tc>
          <w:tcPr>
            <w:tcW w:w="1052" w:type="dxa"/>
            <w:tcBorders>
              <w:top w:val="nil"/>
              <w:left w:val="nil"/>
              <w:bottom w:val="single" w:sz="4" w:space="0" w:color="auto"/>
              <w:right w:val="single" w:sz="4" w:space="0" w:color="auto"/>
            </w:tcBorders>
            <w:shd w:val="clear" w:color="auto" w:fill="auto"/>
            <w:vAlign w:val="center"/>
            <w:hideMark/>
          </w:tcPr>
          <w:p w14:paraId="7ADDFCC2"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31369730" w14:textId="77777777" w:rsidR="006C1B9B" w:rsidRPr="00B212D6" w:rsidRDefault="006C1B9B" w:rsidP="00F67E79">
            <w:pPr>
              <w:rPr>
                <w:lang w:eastAsia="en-GB"/>
              </w:rPr>
            </w:pPr>
            <w:r w:rsidRPr="00B212D6">
              <w:rPr>
                <w:sz w:val="22"/>
                <w:szCs w:val="22"/>
                <w:lang w:eastAsia="en-GB"/>
              </w:rPr>
              <w:t xml:space="preserve">Разработка котлованов под бетонное основание для анкерования металлической стойки МС-2 у берега реки, в грунтах </w:t>
            </w:r>
            <w:r w:rsidRPr="00B212D6">
              <w:rPr>
                <w:sz w:val="22"/>
                <w:szCs w:val="22"/>
                <w:lang w:val="en-GB" w:eastAsia="en-GB"/>
              </w:rPr>
              <w:t>V</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1652D7E5"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03311C4D" w14:textId="77777777" w:rsidR="006C1B9B" w:rsidRPr="00B212D6" w:rsidRDefault="006C1B9B" w:rsidP="00F67E79">
            <w:pPr>
              <w:jc w:val="center"/>
              <w:rPr>
                <w:lang w:val="en-GB" w:eastAsia="en-GB"/>
              </w:rPr>
            </w:pPr>
            <w:r w:rsidRPr="00B212D6">
              <w:rPr>
                <w:sz w:val="22"/>
                <w:szCs w:val="22"/>
                <w:lang w:val="en-GB" w:eastAsia="en-GB"/>
              </w:rPr>
              <w:t>0.001</w:t>
            </w:r>
          </w:p>
        </w:tc>
        <w:tc>
          <w:tcPr>
            <w:tcW w:w="1042" w:type="dxa"/>
            <w:tcBorders>
              <w:top w:val="nil"/>
              <w:left w:val="nil"/>
              <w:bottom w:val="single" w:sz="4" w:space="0" w:color="auto"/>
              <w:right w:val="single" w:sz="4" w:space="0" w:color="auto"/>
            </w:tcBorders>
            <w:shd w:val="clear" w:color="auto" w:fill="auto"/>
            <w:vAlign w:val="center"/>
            <w:hideMark/>
          </w:tcPr>
          <w:p w14:paraId="0E175A9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0FC0C0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50676FD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87FC88D"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C913F5" w14:textId="77777777" w:rsidR="006C1B9B" w:rsidRPr="00B212D6" w:rsidRDefault="006C1B9B" w:rsidP="00F67E79">
            <w:pPr>
              <w:jc w:val="center"/>
              <w:rPr>
                <w:lang w:val="en-GB" w:eastAsia="en-GB"/>
              </w:rPr>
            </w:pPr>
            <w:r w:rsidRPr="00B212D6">
              <w:rPr>
                <w:sz w:val="22"/>
                <w:szCs w:val="22"/>
                <w:lang w:val="en-GB" w:eastAsia="en-GB"/>
              </w:rPr>
              <w:t>36</w:t>
            </w:r>
          </w:p>
        </w:tc>
        <w:tc>
          <w:tcPr>
            <w:tcW w:w="1052" w:type="dxa"/>
            <w:tcBorders>
              <w:top w:val="nil"/>
              <w:left w:val="nil"/>
              <w:bottom w:val="single" w:sz="4" w:space="0" w:color="auto"/>
              <w:right w:val="single" w:sz="4" w:space="0" w:color="auto"/>
            </w:tcBorders>
            <w:shd w:val="clear" w:color="000000" w:fill="FFFFFF"/>
            <w:vAlign w:val="center"/>
            <w:hideMark/>
          </w:tcPr>
          <w:p w14:paraId="6F0F773E"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3F5E6C2D" w14:textId="77777777" w:rsidR="006C1B9B" w:rsidRPr="00B212D6" w:rsidRDefault="006C1B9B" w:rsidP="00F67E79">
            <w:pPr>
              <w:rPr>
                <w:lang w:eastAsia="en-GB"/>
              </w:rPr>
            </w:pPr>
            <w:r w:rsidRPr="00B212D6">
              <w:rPr>
                <w:sz w:val="22"/>
                <w:szCs w:val="22"/>
                <w:lang w:eastAsia="en-GB"/>
              </w:rPr>
              <w:t xml:space="preserve">Обратная засыпка котлованов отвальными  грунтами для установки металлической стойки МС-2 у берега реки, в грунтах </w:t>
            </w:r>
            <w:r w:rsidRPr="00B212D6">
              <w:rPr>
                <w:sz w:val="22"/>
                <w:szCs w:val="22"/>
                <w:lang w:val="en-GB" w:eastAsia="en-GB"/>
              </w:rPr>
              <w:t>V</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2468CE7E"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3C690F0" w14:textId="77777777" w:rsidR="006C1B9B" w:rsidRPr="00B212D6" w:rsidRDefault="006C1B9B" w:rsidP="00F67E79">
            <w:pPr>
              <w:jc w:val="center"/>
              <w:rPr>
                <w:lang w:val="en-GB" w:eastAsia="en-GB"/>
              </w:rPr>
            </w:pPr>
            <w:r w:rsidRPr="00B212D6">
              <w:rPr>
                <w:sz w:val="22"/>
                <w:szCs w:val="22"/>
                <w:lang w:val="en-GB" w:eastAsia="en-GB"/>
              </w:rPr>
              <w:t>0.003</w:t>
            </w:r>
          </w:p>
        </w:tc>
        <w:tc>
          <w:tcPr>
            <w:tcW w:w="1042" w:type="dxa"/>
            <w:tcBorders>
              <w:top w:val="nil"/>
              <w:left w:val="nil"/>
              <w:bottom w:val="single" w:sz="4" w:space="0" w:color="auto"/>
              <w:right w:val="single" w:sz="4" w:space="0" w:color="auto"/>
            </w:tcBorders>
            <w:shd w:val="clear" w:color="auto" w:fill="auto"/>
            <w:vAlign w:val="center"/>
            <w:hideMark/>
          </w:tcPr>
          <w:p w14:paraId="53B326D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AE7112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D88E9D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7B3C3C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93DB531" w14:textId="77777777" w:rsidR="006C1B9B" w:rsidRPr="00B212D6" w:rsidRDefault="006C1B9B" w:rsidP="00F67E79">
            <w:pPr>
              <w:jc w:val="center"/>
              <w:rPr>
                <w:lang w:val="en-GB" w:eastAsia="en-GB"/>
              </w:rPr>
            </w:pPr>
            <w:r w:rsidRPr="00B212D6">
              <w:rPr>
                <w:sz w:val="22"/>
                <w:szCs w:val="22"/>
                <w:lang w:val="en-GB" w:eastAsia="en-GB"/>
              </w:rPr>
              <w:t>37</w:t>
            </w:r>
          </w:p>
        </w:tc>
        <w:tc>
          <w:tcPr>
            <w:tcW w:w="1052" w:type="dxa"/>
            <w:tcBorders>
              <w:top w:val="nil"/>
              <w:left w:val="nil"/>
              <w:bottom w:val="single" w:sz="4" w:space="0" w:color="auto"/>
              <w:right w:val="single" w:sz="4" w:space="0" w:color="auto"/>
            </w:tcBorders>
            <w:shd w:val="clear" w:color="000000" w:fill="FFFFFF"/>
            <w:vAlign w:val="center"/>
            <w:hideMark/>
          </w:tcPr>
          <w:p w14:paraId="2F5D0F44"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201F5DDA" w14:textId="77777777" w:rsidR="006C1B9B" w:rsidRPr="00B212D6" w:rsidRDefault="006C1B9B" w:rsidP="00F67E79">
            <w:pPr>
              <w:rPr>
                <w:lang w:eastAsia="en-GB"/>
              </w:rPr>
            </w:pPr>
            <w:r w:rsidRPr="00B212D6">
              <w:rPr>
                <w:sz w:val="22"/>
                <w:szCs w:val="22"/>
                <w:lang w:eastAsia="en-GB"/>
              </w:rPr>
              <w:t>Закрытие существующего отверстия плотины металлическим листом (1.6</w:t>
            </w:r>
            <w:r w:rsidRPr="00B212D6">
              <w:rPr>
                <w:sz w:val="22"/>
                <w:szCs w:val="22"/>
                <w:lang w:val="en-GB" w:eastAsia="en-GB"/>
              </w:rPr>
              <w:t>x</w:t>
            </w:r>
            <w:r w:rsidRPr="00B212D6">
              <w:rPr>
                <w:sz w:val="22"/>
                <w:szCs w:val="22"/>
                <w:lang w:eastAsia="en-GB"/>
              </w:rPr>
              <w:t xml:space="preserve">1.2м </w:t>
            </w:r>
            <w:r w:rsidRPr="00B212D6">
              <w:rPr>
                <w:sz w:val="22"/>
                <w:szCs w:val="22"/>
                <w:lang w:val="en-GB" w:eastAsia="en-GB"/>
              </w:rPr>
              <w:t>b</w:t>
            </w:r>
            <w:r w:rsidRPr="00B212D6">
              <w:rPr>
                <w:sz w:val="22"/>
                <w:szCs w:val="22"/>
                <w:lang w:eastAsia="en-GB"/>
              </w:rPr>
              <w:t>=10мм)</w:t>
            </w:r>
          </w:p>
        </w:tc>
        <w:tc>
          <w:tcPr>
            <w:tcW w:w="911" w:type="dxa"/>
            <w:tcBorders>
              <w:top w:val="nil"/>
              <w:left w:val="nil"/>
              <w:bottom w:val="single" w:sz="4" w:space="0" w:color="auto"/>
              <w:right w:val="single" w:sz="4" w:space="0" w:color="auto"/>
            </w:tcBorders>
            <w:shd w:val="clear" w:color="auto" w:fill="auto"/>
            <w:noWrap/>
            <w:vAlign w:val="center"/>
            <w:hideMark/>
          </w:tcPr>
          <w:p w14:paraId="6E6025DF"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7999C642" w14:textId="77777777" w:rsidR="006C1B9B" w:rsidRPr="00B212D6" w:rsidRDefault="006C1B9B" w:rsidP="00F67E79">
            <w:pPr>
              <w:jc w:val="center"/>
              <w:rPr>
                <w:lang w:val="en-GB" w:eastAsia="en-GB"/>
              </w:rPr>
            </w:pPr>
            <w:r w:rsidRPr="00B212D6">
              <w:rPr>
                <w:sz w:val="22"/>
                <w:szCs w:val="22"/>
                <w:lang w:val="en-GB" w:eastAsia="en-GB"/>
              </w:rPr>
              <w:t>0.151</w:t>
            </w:r>
          </w:p>
        </w:tc>
        <w:tc>
          <w:tcPr>
            <w:tcW w:w="1042" w:type="dxa"/>
            <w:tcBorders>
              <w:top w:val="nil"/>
              <w:left w:val="nil"/>
              <w:bottom w:val="single" w:sz="4" w:space="0" w:color="auto"/>
              <w:right w:val="single" w:sz="4" w:space="0" w:color="auto"/>
            </w:tcBorders>
            <w:shd w:val="clear" w:color="auto" w:fill="auto"/>
            <w:vAlign w:val="center"/>
            <w:hideMark/>
          </w:tcPr>
          <w:p w14:paraId="1B57C1B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0AE9CE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5C668E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E2B041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66AA347" w14:textId="77777777" w:rsidR="006C1B9B" w:rsidRPr="00B212D6" w:rsidRDefault="006C1B9B" w:rsidP="00F67E79">
            <w:pPr>
              <w:jc w:val="center"/>
              <w:rPr>
                <w:lang w:val="en-GB" w:eastAsia="en-GB"/>
              </w:rPr>
            </w:pPr>
            <w:r w:rsidRPr="00B212D6">
              <w:rPr>
                <w:sz w:val="22"/>
                <w:szCs w:val="22"/>
                <w:lang w:val="en-GB" w:eastAsia="en-GB"/>
              </w:rPr>
              <w:t>38</w:t>
            </w:r>
          </w:p>
        </w:tc>
        <w:tc>
          <w:tcPr>
            <w:tcW w:w="1052" w:type="dxa"/>
            <w:tcBorders>
              <w:top w:val="nil"/>
              <w:left w:val="nil"/>
              <w:bottom w:val="single" w:sz="4" w:space="0" w:color="auto"/>
              <w:right w:val="single" w:sz="4" w:space="0" w:color="auto"/>
            </w:tcBorders>
            <w:shd w:val="clear" w:color="000000" w:fill="FFFFFF"/>
            <w:vAlign w:val="center"/>
            <w:hideMark/>
          </w:tcPr>
          <w:p w14:paraId="0406A98C" w14:textId="77777777" w:rsidR="006C1B9B" w:rsidRPr="00B212D6" w:rsidRDefault="006C1B9B" w:rsidP="00F67E79">
            <w:pPr>
              <w:jc w:val="center"/>
              <w:rPr>
                <w:lang w:val="en-GB" w:eastAsia="en-GB"/>
              </w:rPr>
            </w:pPr>
            <w:r w:rsidRPr="00B212D6">
              <w:rPr>
                <w:sz w:val="22"/>
                <w:szCs w:val="22"/>
                <w:lang w:val="en-GB" w:eastAsia="en-GB"/>
              </w:rPr>
              <w:t>Прим. 6-30   q=0.7</w:t>
            </w:r>
          </w:p>
        </w:tc>
        <w:tc>
          <w:tcPr>
            <w:tcW w:w="4630" w:type="dxa"/>
            <w:tcBorders>
              <w:top w:val="nil"/>
              <w:left w:val="nil"/>
              <w:bottom w:val="single" w:sz="4" w:space="0" w:color="auto"/>
              <w:right w:val="single" w:sz="4" w:space="0" w:color="auto"/>
            </w:tcBorders>
            <w:shd w:val="clear" w:color="auto" w:fill="auto"/>
            <w:vAlign w:val="center"/>
            <w:hideMark/>
          </w:tcPr>
          <w:p w14:paraId="0EA30FAB" w14:textId="77777777" w:rsidR="006C1B9B" w:rsidRPr="00B212D6" w:rsidRDefault="006C1B9B" w:rsidP="00F67E79">
            <w:pPr>
              <w:rPr>
                <w:lang w:eastAsia="en-GB"/>
              </w:rPr>
            </w:pPr>
            <w:r w:rsidRPr="00B212D6">
              <w:rPr>
                <w:sz w:val="22"/>
                <w:szCs w:val="22"/>
                <w:lang w:eastAsia="en-GB"/>
              </w:rPr>
              <w:t xml:space="preserve">Демонтаж бетонных блоков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 (размером 1.0</w:t>
            </w:r>
            <w:r w:rsidRPr="00B212D6">
              <w:rPr>
                <w:sz w:val="22"/>
                <w:szCs w:val="22"/>
                <w:lang w:val="en-GB" w:eastAsia="en-GB"/>
              </w:rPr>
              <w:t>x</w:t>
            </w:r>
            <w:r w:rsidRPr="00B212D6">
              <w:rPr>
                <w:sz w:val="22"/>
                <w:szCs w:val="22"/>
                <w:lang w:eastAsia="en-GB"/>
              </w:rPr>
              <w:t>1.0</w:t>
            </w:r>
            <w:r w:rsidRPr="00B212D6">
              <w:rPr>
                <w:sz w:val="22"/>
                <w:szCs w:val="22"/>
                <w:lang w:val="en-GB" w:eastAsia="en-GB"/>
              </w:rPr>
              <w:t>x</w:t>
            </w:r>
            <w:r w:rsidRPr="00B212D6">
              <w:rPr>
                <w:sz w:val="22"/>
                <w:szCs w:val="22"/>
                <w:lang w:eastAsia="en-GB"/>
              </w:rPr>
              <w:t>1.0м, 20 шт) временно установленных в русле реки, погрузка на а/с</w:t>
            </w:r>
          </w:p>
        </w:tc>
        <w:tc>
          <w:tcPr>
            <w:tcW w:w="911" w:type="dxa"/>
            <w:tcBorders>
              <w:top w:val="nil"/>
              <w:left w:val="nil"/>
              <w:bottom w:val="single" w:sz="4" w:space="0" w:color="auto"/>
              <w:right w:val="single" w:sz="4" w:space="0" w:color="auto"/>
            </w:tcBorders>
            <w:shd w:val="clear" w:color="auto" w:fill="auto"/>
            <w:noWrap/>
            <w:vAlign w:val="center"/>
            <w:hideMark/>
          </w:tcPr>
          <w:p w14:paraId="209CC241"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38D4F4C1" w14:textId="77777777" w:rsidR="006C1B9B" w:rsidRPr="00B212D6" w:rsidRDefault="006C1B9B" w:rsidP="00F67E79">
            <w:pPr>
              <w:jc w:val="center"/>
              <w:rPr>
                <w:lang w:val="en-GB" w:eastAsia="en-GB"/>
              </w:rPr>
            </w:pPr>
            <w:r w:rsidRPr="00B212D6">
              <w:rPr>
                <w:sz w:val="22"/>
                <w:szCs w:val="22"/>
                <w:lang w:val="en-GB" w:eastAsia="en-GB"/>
              </w:rPr>
              <w:t>20.0</w:t>
            </w:r>
          </w:p>
        </w:tc>
        <w:tc>
          <w:tcPr>
            <w:tcW w:w="1042" w:type="dxa"/>
            <w:tcBorders>
              <w:top w:val="nil"/>
              <w:left w:val="nil"/>
              <w:bottom w:val="single" w:sz="4" w:space="0" w:color="auto"/>
              <w:right w:val="single" w:sz="4" w:space="0" w:color="auto"/>
            </w:tcBorders>
            <w:shd w:val="clear" w:color="auto" w:fill="auto"/>
            <w:vAlign w:val="center"/>
            <w:hideMark/>
          </w:tcPr>
          <w:p w14:paraId="5CBE725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13578D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B69353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0A485D5"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348343A" w14:textId="77777777" w:rsidR="006C1B9B" w:rsidRPr="00B212D6" w:rsidRDefault="006C1B9B" w:rsidP="00F67E79">
            <w:pPr>
              <w:jc w:val="center"/>
              <w:rPr>
                <w:lang w:val="en-GB" w:eastAsia="en-GB"/>
              </w:rPr>
            </w:pPr>
            <w:r w:rsidRPr="00B212D6">
              <w:rPr>
                <w:sz w:val="22"/>
                <w:szCs w:val="22"/>
                <w:lang w:val="en-GB" w:eastAsia="en-GB"/>
              </w:rPr>
              <w:t>39</w:t>
            </w:r>
          </w:p>
        </w:tc>
        <w:tc>
          <w:tcPr>
            <w:tcW w:w="1052" w:type="dxa"/>
            <w:tcBorders>
              <w:top w:val="nil"/>
              <w:left w:val="nil"/>
              <w:bottom w:val="single" w:sz="4" w:space="0" w:color="auto"/>
              <w:right w:val="single" w:sz="4" w:space="0" w:color="auto"/>
            </w:tcBorders>
            <w:shd w:val="clear" w:color="000000" w:fill="FFFFFF"/>
            <w:vAlign w:val="center"/>
            <w:hideMark/>
          </w:tcPr>
          <w:p w14:paraId="3408816B"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4559B286" w14:textId="77777777" w:rsidR="006C1B9B" w:rsidRPr="00B212D6" w:rsidRDefault="006C1B9B" w:rsidP="00F67E79">
            <w:pPr>
              <w:rPr>
                <w:lang w:eastAsia="en-GB"/>
              </w:rPr>
            </w:pPr>
            <w:r w:rsidRPr="00B212D6">
              <w:rPr>
                <w:sz w:val="22"/>
                <w:szCs w:val="22"/>
                <w:lang w:eastAsia="en-GB"/>
              </w:rPr>
              <w:t xml:space="preserve">Транспортировка погруженных бетонных блоков на расстояние 9.0км, на территорию установки мусороловки Раздан </w:t>
            </w:r>
            <w:r w:rsidRPr="00B212D6">
              <w:rPr>
                <w:sz w:val="22"/>
                <w:szCs w:val="22"/>
                <w:lang w:val="en-GB" w:eastAsia="en-GB"/>
              </w:rPr>
              <w:t>II</w:t>
            </w:r>
          </w:p>
        </w:tc>
        <w:tc>
          <w:tcPr>
            <w:tcW w:w="911" w:type="dxa"/>
            <w:tcBorders>
              <w:top w:val="nil"/>
              <w:left w:val="nil"/>
              <w:bottom w:val="single" w:sz="4" w:space="0" w:color="auto"/>
              <w:right w:val="single" w:sz="4" w:space="0" w:color="auto"/>
            </w:tcBorders>
            <w:shd w:val="clear" w:color="auto" w:fill="auto"/>
            <w:noWrap/>
            <w:vAlign w:val="center"/>
            <w:hideMark/>
          </w:tcPr>
          <w:p w14:paraId="1D22918E"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5236A404" w14:textId="77777777" w:rsidR="006C1B9B" w:rsidRPr="00B212D6" w:rsidRDefault="006C1B9B" w:rsidP="00F67E79">
            <w:pPr>
              <w:jc w:val="center"/>
              <w:rPr>
                <w:lang w:val="en-GB" w:eastAsia="en-GB"/>
              </w:rPr>
            </w:pPr>
            <w:r w:rsidRPr="00B212D6">
              <w:rPr>
                <w:sz w:val="22"/>
                <w:szCs w:val="22"/>
                <w:lang w:val="en-GB" w:eastAsia="en-GB"/>
              </w:rPr>
              <w:t>48.0</w:t>
            </w:r>
          </w:p>
        </w:tc>
        <w:tc>
          <w:tcPr>
            <w:tcW w:w="1042" w:type="dxa"/>
            <w:tcBorders>
              <w:top w:val="nil"/>
              <w:left w:val="nil"/>
              <w:bottom w:val="single" w:sz="4" w:space="0" w:color="auto"/>
              <w:right w:val="single" w:sz="4" w:space="0" w:color="auto"/>
            </w:tcBorders>
            <w:shd w:val="clear" w:color="auto" w:fill="auto"/>
            <w:vAlign w:val="center"/>
            <w:hideMark/>
          </w:tcPr>
          <w:p w14:paraId="153F067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DE7FB5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37A218F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9C810DF"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2AF2EDF"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35A5E978"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38FA6CDF" w14:textId="77777777" w:rsidR="006C1B9B" w:rsidRPr="00B212D6" w:rsidRDefault="006C1B9B" w:rsidP="00F67E79">
            <w:pPr>
              <w:jc w:val="center"/>
              <w:rPr>
                <w:b/>
                <w:bCs/>
                <w:color w:val="000000"/>
                <w:lang w:val="en-GB" w:eastAsia="en-GB"/>
              </w:rPr>
            </w:pPr>
            <w:r w:rsidRPr="00B212D6">
              <w:rPr>
                <w:b/>
                <w:bCs/>
                <w:color w:val="000000"/>
                <w:sz w:val="22"/>
                <w:szCs w:val="22"/>
                <w:lang w:val="en-GB" w:eastAsia="en-GB"/>
              </w:rPr>
              <w:t xml:space="preserve">Строительные и технологические работы </w:t>
            </w:r>
          </w:p>
        </w:tc>
        <w:tc>
          <w:tcPr>
            <w:tcW w:w="911" w:type="dxa"/>
            <w:tcBorders>
              <w:top w:val="nil"/>
              <w:left w:val="nil"/>
              <w:bottom w:val="single" w:sz="4" w:space="0" w:color="auto"/>
              <w:right w:val="single" w:sz="4" w:space="0" w:color="auto"/>
            </w:tcBorders>
            <w:shd w:val="clear" w:color="auto" w:fill="auto"/>
            <w:vAlign w:val="center"/>
            <w:hideMark/>
          </w:tcPr>
          <w:p w14:paraId="7A2F7D67"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0AEAC2D2"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6B40A31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9BCA68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54D83D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2AE5A6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B3C0A37"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6960933B" w14:textId="77777777" w:rsidR="006C1B9B" w:rsidRPr="00B212D6" w:rsidRDefault="006C1B9B" w:rsidP="00F67E79">
            <w:pPr>
              <w:jc w:val="center"/>
              <w:rPr>
                <w:lang w:val="en-GB" w:eastAsia="en-GB"/>
              </w:rPr>
            </w:pPr>
            <w:r w:rsidRPr="00B212D6">
              <w:rPr>
                <w:sz w:val="22"/>
                <w:szCs w:val="22"/>
                <w:lang w:val="en-GB" w:eastAsia="en-GB"/>
              </w:rPr>
              <w:t>6-15</w:t>
            </w:r>
          </w:p>
        </w:tc>
        <w:tc>
          <w:tcPr>
            <w:tcW w:w="4630" w:type="dxa"/>
            <w:tcBorders>
              <w:top w:val="nil"/>
              <w:left w:val="nil"/>
              <w:bottom w:val="single" w:sz="4" w:space="0" w:color="auto"/>
              <w:right w:val="single" w:sz="4" w:space="0" w:color="auto"/>
            </w:tcBorders>
            <w:shd w:val="clear" w:color="auto" w:fill="auto"/>
            <w:vAlign w:val="center"/>
            <w:hideMark/>
          </w:tcPr>
          <w:p w14:paraId="38FD2191" w14:textId="77777777" w:rsidR="006C1B9B" w:rsidRPr="00B212D6" w:rsidRDefault="006C1B9B" w:rsidP="00F67E79">
            <w:pPr>
              <w:rPr>
                <w:lang w:eastAsia="en-GB"/>
              </w:rPr>
            </w:pPr>
            <w:r w:rsidRPr="00B212D6">
              <w:rPr>
                <w:sz w:val="22"/>
                <w:szCs w:val="22"/>
                <w:lang w:eastAsia="en-GB"/>
              </w:rPr>
              <w:t xml:space="preserve">Устройство фундамента колодца из бетона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61FD7710"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53CD9447" w14:textId="77777777" w:rsidR="006C1B9B" w:rsidRPr="00B212D6" w:rsidRDefault="006C1B9B" w:rsidP="00F67E79">
            <w:pPr>
              <w:jc w:val="center"/>
              <w:rPr>
                <w:lang w:val="en-GB" w:eastAsia="en-GB"/>
              </w:rPr>
            </w:pPr>
            <w:r w:rsidRPr="00B212D6">
              <w:rPr>
                <w:sz w:val="22"/>
                <w:szCs w:val="22"/>
                <w:lang w:val="en-GB" w:eastAsia="en-GB"/>
              </w:rPr>
              <w:t>7.0</w:t>
            </w:r>
          </w:p>
        </w:tc>
        <w:tc>
          <w:tcPr>
            <w:tcW w:w="1042" w:type="dxa"/>
            <w:tcBorders>
              <w:top w:val="nil"/>
              <w:left w:val="nil"/>
              <w:bottom w:val="single" w:sz="4" w:space="0" w:color="auto"/>
              <w:right w:val="single" w:sz="4" w:space="0" w:color="auto"/>
            </w:tcBorders>
            <w:shd w:val="clear" w:color="auto" w:fill="auto"/>
            <w:vAlign w:val="center"/>
            <w:hideMark/>
          </w:tcPr>
          <w:p w14:paraId="10BE3E1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D619B9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49B3E3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9B1B6CC"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5CE475A"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65943B28" w14:textId="77777777" w:rsidR="006C1B9B" w:rsidRPr="00B212D6" w:rsidRDefault="006C1B9B" w:rsidP="00F67E79">
            <w:pPr>
              <w:jc w:val="center"/>
              <w:rPr>
                <w:lang w:val="en-GB" w:eastAsia="en-GB"/>
              </w:rPr>
            </w:pPr>
            <w:r w:rsidRPr="00B212D6">
              <w:rPr>
                <w:sz w:val="22"/>
                <w:szCs w:val="22"/>
                <w:lang w:val="en-GB" w:eastAsia="en-GB"/>
              </w:rPr>
              <w:t>Прим.     7-364</w:t>
            </w:r>
          </w:p>
        </w:tc>
        <w:tc>
          <w:tcPr>
            <w:tcW w:w="4630" w:type="dxa"/>
            <w:tcBorders>
              <w:top w:val="nil"/>
              <w:left w:val="nil"/>
              <w:bottom w:val="single" w:sz="4" w:space="0" w:color="auto"/>
              <w:right w:val="single" w:sz="4" w:space="0" w:color="auto"/>
            </w:tcBorders>
            <w:shd w:val="clear" w:color="auto" w:fill="auto"/>
            <w:vAlign w:val="center"/>
            <w:hideMark/>
          </w:tcPr>
          <w:p w14:paraId="02AE6A37" w14:textId="77777777" w:rsidR="006C1B9B" w:rsidRPr="00B212D6" w:rsidRDefault="006C1B9B" w:rsidP="00F67E79">
            <w:pPr>
              <w:rPr>
                <w:lang w:eastAsia="en-GB"/>
              </w:rPr>
            </w:pPr>
            <w:r w:rsidRPr="00B212D6">
              <w:rPr>
                <w:sz w:val="22"/>
                <w:szCs w:val="22"/>
                <w:lang w:eastAsia="en-GB"/>
              </w:rPr>
              <w:t xml:space="preserve">Установка сборного ж/б СКМ-1 (бетон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6 - 6.0м3, арматура класса </w:t>
            </w:r>
            <w:r w:rsidRPr="00B212D6">
              <w:rPr>
                <w:sz w:val="22"/>
                <w:szCs w:val="22"/>
                <w:lang w:val="en-GB" w:eastAsia="en-GB"/>
              </w:rPr>
              <w:t>A</w:t>
            </w:r>
            <w:r w:rsidRPr="00B212D6">
              <w:rPr>
                <w:sz w:val="22"/>
                <w:szCs w:val="22"/>
                <w:lang w:eastAsia="en-GB"/>
              </w:rPr>
              <w:t xml:space="preserve">240 - 16кг, класса </w:t>
            </w:r>
            <w:r w:rsidRPr="00B212D6">
              <w:rPr>
                <w:sz w:val="22"/>
                <w:szCs w:val="22"/>
                <w:lang w:val="en-GB" w:eastAsia="en-GB"/>
              </w:rPr>
              <w:t>A</w:t>
            </w:r>
            <w:r w:rsidRPr="00B212D6">
              <w:rPr>
                <w:sz w:val="22"/>
                <w:szCs w:val="22"/>
                <w:lang w:eastAsia="en-GB"/>
              </w:rPr>
              <w:t>500</w:t>
            </w:r>
            <w:r w:rsidRPr="00B212D6">
              <w:rPr>
                <w:sz w:val="22"/>
                <w:szCs w:val="22"/>
                <w:lang w:val="en-GB" w:eastAsia="en-GB"/>
              </w:rPr>
              <w:t>c</w:t>
            </w:r>
            <w:r w:rsidRPr="00B212D6">
              <w:rPr>
                <w:sz w:val="22"/>
                <w:szCs w:val="22"/>
                <w:lang w:eastAsia="en-GB"/>
              </w:rPr>
              <w:t xml:space="preserve"> - 1.03т, ЗД - 22кг)</w:t>
            </w:r>
          </w:p>
        </w:tc>
        <w:tc>
          <w:tcPr>
            <w:tcW w:w="911" w:type="dxa"/>
            <w:tcBorders>
              <w:top w:val="nil"/>
              <w:left w:val="nil"/>
              <w:bottom w:val="single" w:sz="4" w:space="0" w:color="auto"/>
              <w:right w:val="single" w:sz="4" w:space="0" w:color="auto"/>
            </w:tcBorders>
            <w:shd w:val="clear" w:color="auto" w:fill="auto"/>
            <w:vAlign w:val="center"/>
            <w:hideMark/>
          </w:tcPr>
          <w:p w14:paraId="782D7D0B"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042310A1"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50419DD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050570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526B9C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12D82D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1BE9E7B"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58D29D83" w14:textId="77777777" w:rsidR="006C1B9B" w:rsidRPr="00B212D6" w:rsidRDefault="006C1B9B" w:rsidP="00F67E79">
            <w:pPr>
              <w:jc w:val="center"/>
              <w:rPr>
                <w:lang w:val="en-GB" w:eastAsia="en-GB"/>
              </w:rPr>
            </w:pPr>
            <w:r w:rsidRPr="00B212D6">
              <w:rPr>
                <w:sz w:val="22"/>
                <w:szCs w:val="22"/>
                <w:lang w:val="en-GB" w:eastAsia="en-GB"/>
              </w:rPr>
              <w:t>P23-49</w:t>
            </w:r>
          </w:p>
        </w:tc>
        <w:tc>
          <w:tcPr>
            <w:tcW w:w="4630" w:type="dxa"/>
            <w:tcBorders>
              <w:top w:val="nil"/>
              <w:left w:val="nil"/>
              <w:bottom w:val="single" w:sz="4" w:space="0" w:color="auto"/>
              <w:right w:val="single" w:sz="4" w:space="0" w:color="auto"/>
            </w:tcBorders>
            <w:shd w:val="clear" w:color="auto" w:fill="auto"/>
            <w:vAlign w:val="center"/>
            <w:hideMark/>
          </w:tcPr>
          <w:p w14:paraId="22F199B6" w14:textId="77777777" w:rsidR="006C1B9B" w:rsidRPr="00B212D6" w:rsidRDefault="006C1B9B" w:rsidP="00F67E79">
            <w:pPr>
              <w:rPr>
                <w:lang w:eastAsia="en-GB"/>
              </w:rPr>
            </w:pPr>
            <w:r w:rsidRPr="00B212D6">
              <w:rPr>
                <w:sz w:val="22"/>
                <w:szCs w:val="22"/>
                <w:lang w:eastAsia="en-GB"/>
              </w:rPr>
              <w:t xml:space="preserve">Сверление отверстий на дне колодца диаметром </w:t>
            </w:r>
            <w:r w:rsidRPr="00B212D6">
              <w:rPr>
                <w:rFonts w:ascii="Sylfaen" w:hAnsi="Sylfaen" w:cs="Sylfaen"/>
                <w:sz w:val="22"/>
                <w:szCs w:val="22"/>
                <w:lang w:val="en-GB" w:eastAsia="en-GB"/>
              </w:rPr>
              <w:t>Փ</w:t>
            </w:r>
            <w:r w:rsidRPr="00B212D6">
              <w:rPr>
                <w:sz w:val="22"/>
                <w:szCs w:val="22"/>
                <w:lang w:eastAsia="en-GB"/>
              </w:rPr>
              <w:t>20мм, глубиной 50см</w:t>
            </w:r>
          </w:p>
        </w:tc>
        <w:tc>
          <w:tcPr>
            <w:tcW w:w="911" w:type="dxa"/>
            <w:tcBorders>
              <w:top w:val="nil"/>
              <w:left w:val="nil"/>
              <w:bottom w:val="single" w:sz="4" w:space="0" w:color="auto"/>
              <w:right w:val="single" w:sz="4" w:space="0" w:color="auto"/>
            </w:tcBorders>
            <w:shd w:val="clear" w:color="auto" w:fill="auto"/>
            <w:vAlign w:val="center"/>
            <w:hideMark/>
          </w:tcPr>
          <w:p w14:paraId="29A29CE8" w14:textId="77777777" w:rsidR="006C1B9B" w:rsidRPr="00B212D6" w:rsidRDefault="006C1B9B" w:rsidP="00F67E79">
            <w:pPr>
              <w:jc w:val="center"/>
              <w:rPr>
                <w:lang w:val="en-GB" w:eastAsia="en-GB"/>
              </w:rPr>
            </w:pPr>
            <w:r w:rsidRPr="00B212D6">
              <w:rPr>
                <w:sz w:val="22"/>
                <w:szCs w:val="22"/>
                <w:lang w:val="en-GB" w:eastAsia="en-GB"/>
              </w:rPr>
              <w:t>100 шт</w:t>
            </w:r>
          </w:p>
        </w:tc>
        <w:tc>
          <w:tcPr>
            <w:tcW w:w="876" w:type="dxa"/>
            <w:tcBorders>
              <w:top w:val="nil"/>
              <w:left w:val="nil"/>
              <w:bottom w:val="single" w:sz="4" w:space="0" w:color="auto"/>
              <w:right w:val="single" w:sz="4" w:space="0" w:color="auto"/>
            </w:tcBorders>
            <w:shd w:val="clear" w:color="auto" w:fill="auto"/>
            <w:vAlign w:val="center"/>
            <w:hideMark/>
          </w:tcPr>
          <w:p w14:paraId="5E6A3630" w14:textId="77777777" w:rsidR="006C1B9B" w:rsidRPr="00B212D6" w:rsidRDefault="006C1B9B" w:rsidP="00F67E79">
            <w:pPr>
              <w:jc w:val="center"/>
              <w:rPr>
                <w:lang w:val="en-GB" w:eastAsia="en-GB"/>
              </w:rPr>
            </w:pPr>
            <w:r w:rsidRPr="00B212D6">
              <w:rPr>
                <w:sz w:val="22"/>
                <w:szCs w:val="22"/>
                <w:lang w:val="en-GB" w:eastAsia="en-GB"/>
              </w:rPr>
              <w:t>0.06</w:t>
            </w:r>
          </w:p>
        </w:tc>
        <w:tc>
          <w:tcPr>
            <w:tcW w:w="1042" w:type="dxa"/>
            <w:tcBorders>
              <w:top w:val="nil"/>
              <w:left w:val="nil"/>
              <w:bottom w:val="single" w:sz="4" w:space="0" w:color="auto"/>
              <w:right w:val="single" w:sz="4" w:space="0" w:color="auto"/>
            </w:tcBorders>
            <w:shd w:val="clear" w:color="auto" w:fill="auto"/>
            <w:vAlign w:val="center"/>
            <w:hideMark/>
          </w:tcPr>
          <w:p w14:paraId="2BADBB5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2F89B4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66A904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0CBA1A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01D297"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000000" w:fill="FFFFFF"/>
            <w:vAlign w:val="center"/>
            <w:hideMark/>
          </w:tcPr>
          <w:p w14:paraId="12F8CC31"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6DBE2567" w14:textId="77777777" w:rsidR="006C1B9B" w:rsidRPr="00B212D6" w:rsidRDefault="006C1B9B" w:rsidP="00F67E79">
            <w:pPr>
              <w:rPr>
                <w:lang w:eastAsia="en-GB"/>
              </w:rPr>
            </w:pPr>
            <w:r w:rsidRPr="00B212D6">
              <w:rPr>
                <w:sz w:val="22"/>
                <w:szCs w:val="22"/>
                <w:lang w:eastAsia="en-GB"/>
              </w:rPr>
              <w:t xml:space="preserve">Установка анкерной арматуры класса  </w:t>
            </w:r>
            <w:r w:rsidRPr="00B212D6">
              <w:rPr>
                <w:rFonts w:ascii="Sylfaen" w:hAnsi="Sylfaen" w:cs="Sylfaen"/>
                <w:sz w:val="22"/>
                <w:szCs w:val="22"/>
                <w:lang w:val="en-GB" w:eastAsia="en-GB"/>
              </w:rPr>
              <w:t>Փ</w:t>
            </w:r>
            <w:r w:rsidRPr="00B212D6">
              <w:rPr>
                <w:sz w:val="22"/>
                <w:szCs w:val="22"/>
                <w:lang w:eastAsia="en-GB"/>
              </w:rPr>
              <w:t>20</w:t>
            </w:r>
            <w:r w:rsidRPr="00B212D6">
              <w:rPr>
                <w:sz w:val="22"/>
                <w:szCs w:val="22"/>
                <w:lang w:val="en-GB" w:eastAsia="en-GB"/>
              </w:rPr>
              <w:t>A</w:t>
            </w:r>
            <w:r w:rsidRPr="00B212D6">
              <w:rPr>
                <w:sz w:val="22"/>
                <w:szCs w:val="22"/>
                <w:lang w:eastAsia="en-GB"/>
              </w:rPr>
              <w:t>500</w:t>
            </w:r>
            <w:r w:rsidRPr="00B212D6">
              <w:rPr>
                <w:sz w:val="22"/>
                <w:szCs w:val="22"/>
                <w:lang w:val="en-GB" w:eastAsia="en-GB"/>
              </w:rPr>
              <w:t>c</w:t>
            </w:r>
            <w:r w:rsidRPr="00B212D6">
              <w:rPr>
                <w:sz w:val="22"/>
                <w:szCs w:val="22"/>
                <w:lang w:eastAsia="en-GB"/>
              </w:rPr>
              <w:t xml:space="preserve"> в просверленных отверстиях</w:t>
            </w:r>
          </w:p>
        </w:tc>
        <w:tc>
          <w:tcPr>
            <w:tcW w:w="911" w:type="dxa"/>
            <w:tcBorders>
              <w:top w:val="nil"/>
              <w:left w:val="nil"/>
              <w:bottom w:val="single" w:sz="4" w:space="0" w:color="auto"/>
              <w:right w:val="single" w:sz="4" w:space="0" w:color="auto"/>
            </w:tcBorders>
            <w:shd w:val="clear" w:color="auto" w:fill="auto"/>
            <w:vAlign w:val="center"/>
            <w:hideMark/>
          </w:tcPr>
          <w:p w14:paraId="32ADC3B3"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4F39776D" w14:textId="77777777" w:rsidR="006C1B9B" w:rsidRPr="00B212D6" w:rsidRDefault="006C1B9B" w:rsidP="00F67E79">
            <w:pPr>
              <w:jc w:val="center"/>
              <w:rPr>
                <w:lang w:val="en-GB" w:eastAsia="en-GB"/>
              </w:rPr>
            </w:pPr>
            <w:r w:rsidRPr="00B212D6">
              <w:rPr>
                <w:sz w:val="22"/>
                <w:szCs w:val="22"/>
                <w:lang w:val="en-GB" w:eastAsia="en-GB"/>
              </w:rPr>
              <w:t>10.0</w:t>
            </w:r>
          </w:p>
        </w:tc>
        <w:tc>
          <w:tcPr>
            <w:tcW w:w="1042" w:type="dxa"/>
            <w:tcBorders>
              <w:top w:val="nil"/>
              <w:left w:val="nil"/>
              <w:bottom w:val="single" w:sz="4" w:space="0" w:color="auto"/>
              <w:right w:val="single" w:sz="4" w:space="0" w:color="auto"/>
            </w:tcBorders>
            <w:shd w:val="clear" w:color="auto" w:fill="auto"/>
            <w:vAlign w:val="center"/>
            <w:hideMark/>
          </w:tcPr>
          <w:p w14:paraId="6AA782C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751525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5D03D4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5EEA8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F06AF0E"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3E76AF49" w14:textId="77777777" w:rsidR="006C1B9B" w:rsidRPr="00B212D6" w:rsidRDefault="006C1B9B" w:rsidP="00F67E79">
            <w:pPr>
              <w:jc w:val="center"/>
              <w:rPr>
                <w:lang w:val="en-GB" w:eastAsia="en-GB"/>
              </w:rPr>
            </w:pPr>
            <w:r w:rsidRPr="00B212D6">
              <w:rPr>
                <w:sz w:val="22"/>
                <w:szCs w:val="22"/>
                <w:lang w:val="en-GB" w:eastAsia="en-GB"/>
              </w:rPr>
              <w:t>Прим.     46-73</w:t>
            </w:r>
          </w:p>
        </w:tc>
        <w:tc>
          <w:tcPr>
            <w:tcW w:w="4630" w:type="dxa"/>
            <w:tcBorders>
              <w:top w:val="nil"/>
              <w:left w:val="nil"/>
              <w:bottom w:val="single" w:sz="4" w:space="0" w:color="auto"/>
              <w:right w:val="single" w:sz="4" w:space="0" w:color="auto"/>
            </w:tcBorders>
            <w:shd w:val="clear" w:color="auto" w:fill="auto"/>
            <w:vAlign w:val="center"/>
            <w:hideMark/>
          </w:tcPr>
          <w:p w14:paraId="6A2F5F74" w14:textId="77777777" w:rsidR="006C1B9B" w:rsidRPr="00B212D6" w:rsidRDefault="006C1B9B" w:rsidP="00F67E79">
            <w:pPr>
              <w:rPr>
                <w:lang w:eastAsia="en-GB"/>
              </w:rPr>
            </w:pPr>
            <w:r w:rsidRPr="00B212D6">
              <w:rPr>
                <w:sz w:val="22"/>
                <w:szCs w:val="22"/>
                <w:lang w:eastAsia="en-GB"/>
              </w:rPr>
              <w:t>Впрыскивание полимерцементного раствора в просверленные отверстия</w:t>
            </w:r>
          </w:p>
        </w:tc>
        <w:tc>
          <w:tcPr>
            <w:tcW w:w="911" w:type="dxa"/>
            <w:tcBorders>
              <w:top w:val="nil"/>
              <w:left w:val="nil"/>
              <w:bottom w:val="single" w:sz="4" w:space="0" w:color="auto"/>
              <w:right w:val="single" w:sz="4" w:space="0" w:color="auto"/>
            </w:tcBorders>
            <w:shd w:val="clear" w:color="auto" w:fill="auto"/>
            <w:vAlign w:val="center"/>
            <w:hideMark/>
          </w:tcPr>
          <w:p w14:paraId="366DE079"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30495B0C" w14:textId="77777777" w:rsidR="006C1B9B" w:rsidRPr="00B212D6" w:rsidRDefault="006C1B9B" w:rsidP="00F67E79">
            <w:pPr>
              <w:jc w:val="center"/>
              <w:rPr>
                <w:lang w:val="en-GB" w:eastAsia="en-GB"/>
              </w:rPr>
            </w:pPr>
            <w:r w:rsidRPr="00B212D6">
              <w:rPr>
                <w:sz w:val="22"/>
                <w:szCs w:val="22"/>
                <w:lang w:val="en-GB" w:eastAsia="en-GB"/>
              </w:rPr>
              <w:t>0.01</w:t>
            </w:r>
          </w:p>
        </w:tc>
        <w:tc>
          <w:tcPr>
            <w:tcW w:w="1042" w:type="dxa"/>
            <w:tcBorders>
              <w:top w:val="nil"/>
              <w:left w:val="nil"/>
              <w:bottom w:val="single" w:sz="4" w:space="0" w:color="auto"/>
              <w:right w:val="single" w:sz="4" w:space="0" w:color="auto"/>
            </w:tcBorders>
            <w:shd w:val="clear" w:color="auto" w:fill="auto"/>
            <w:vAlign w:val="center"/>
            <w:hideMark/>
          </w:tcPr>
          <w:p w14:paraId="0936B41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2A7192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F7C448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78006C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D5923CD"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000000" w:fill="FFFFFF"/>
            <w:vAlign w:val="center"/>
            <w:hideMark/>
          </w:tcPr>
          <w:p w14:paraId="6FBF3D9F" w14:textId="77777777" w:rsidR="006C1B9B" w:rsidRPr="00B212D6" w:rsidRDefault="006C1B9B" w:rsidP="00F67E79">
            <w:pPr>
              <w:jc w:val="center"/>
              <w:rPr>
                <w:lang w:val="en-GB" w:eastAsia="en-GB"/>
              </w:rPr>
            </w:pPr>
            <w:r w:rsidRPr="00B212D6">
              <w:rPr>
                <w:sz w:val="22"/>
                <w:szCs w:val="22"/>
                <w:lang w:val="en-GB" w:eastAsia="en-GB"/>
              </w:rPr>
              <w:t xml:space="preserve">11-55      11-56  </w:t>
            </w:r>
          </w:p>
        </w:tc>
        <w:tc>
          <w:tcPr>
            <w:tcW w:w="4630" w:type="dxa"/>
            <w:tcBorders>
              <w:top w:val="nil"/>
              <w:left w:val="nil"/>
              <w:bottom w:val="single" w:sz="4" w:space="0" w:color="auto"/>
              <w:right w:val="single" w:sz="4" w:space="0" w:color="auto"/>
            </w:tcBorders>
            <w:shd w:val="clear" w:color="auto" w:fill="auto"/>
            <w:vAlign w:val="center"/>
            <w:hideMark/>
          </w:tcPr>
          <w:p w14:paraId="16ABE7E9" w14:textId="77777777" w:rsidR="006C1B9B" w:rsidRPr="00B212D6" w:rsidRDefault="006C1B9B" w:rsidP="00F67E79">
            <w:pPr>
              <w:rPr>
                <w:lang w:eastAsia="en-GB"/>
              </w:rPr>
            </w:pPr>
            <w:r w:rsidRPr="00B212D6">
              <w:rPr>
                <w:sz w:val="22"/>
                <w:szCs w:val="22"/>
                <w:lang w:eastAsia="en-GB"/>
              </w:rPr>
              <w:t xml:space="preserve">Цементнопесчанный выравнивающий слой пола, толщиной </w:t>
            </w:r>
            <w:r w:rsidRPr="00B212D6">
              <w:rPr>
                <w:sz w:val="22"/>
                <w:szCs w:val="22"/>
                <w:lang w:val="en-GB" w:eastAsia="en-GB"/>
              </w:rPr>
              <w:t>b</w:t>
            </w:r>
            <w:r w:rsidRPr="00B212D6">
              <w:rPr>
                <w:sz w:val="22"/>
                <w:szCs w:val="22"/>
                <w:lang w:eastAsia="en-GB"/>
              </w:rPr>
              <w:t xml:space="preserve">ср=5см </w:t>
            </w:r>
          </w:p>
        </w:tc>
        <w:tc>
          <w:tcPr>
            <w:tcW w:w="911" w:type="dxa"/>
            <w:tcBorders>
              <w:top w:val="nil"/>
              <w:left w:val="nil"/>
              <w:bottom w:val="single" w:sz="4" w:space="0" w:color="auto"/>
              <w:right w:val="single" w:sz="4" w:space="0" w:color="auto"/>
            </w:tcBorders>
            <w:shd w:val="clear" w:color="000000" w:fill="FFFFFF"/>
            <w:vAlign w:val="center"/>
            <w:hideMark/>
          </w:tcPr>
          <w:p w14:paraId="5BECA5E4" w14:textId="77777777" w:rsidR="006C1B9B" w:rsidRPr="00B212D6" w:rsidRDefault="006C1B9B" w:rsidP="00F67E79">
            <w:pPr>
              <w:jc w:val="center"/>
              <w:rPr>
                <w:color w:val="000000"/>
                <w:lang w:val="en-GB" w:eastAsia="en-GB"/>
              </w:rPr>
            </w:pPr>
            <w:r w:rsidRPr="00B212D6">
              <w:rPr>
                <w:color w:val="000000"/>
                <w:sz w:val="22"/>
                <w:szCs w:val="22"/>
                <w:lang w:val="en-GB" w:eastAsia="en-GB"/>
              </w:rPr>
              <w:t>100 м2</w:t>
            </w:r>
          </w:p>
        </w:tc>
        <w:tc>
          <w:tcPr>
            <w:tcW w:w="876" w:type="dxa"/>
            <w:tcBorders>
              <w:top w:val="nil"/>
              <w:left w:val="nil"/>
              <w:bottom w:val="single" w:sz="4" w:space="0" w:color="auto"/>
              <w:right w:val="single" w:sz="4" w:space="0" w:color="auto"/>
            </w:tcBorders>
            <w:shd w:val="clear" w:color="auto" w:fill="auto"/>
            <w:vAlign w:val="center"/>
            <w:hideMark/>
          </w:tcPr>
          <w:p w14:paraId="20A50A46" w14:textId="77777777" w:rsidR="006C1B9B" w:rsidRPr="00B212D6" w:rsidRDefault="006C1B9B" w:rsidP="00F67E79">
            <w:pPr>
              <w:jc w:val="center"/>
              <w:rPr>
                <w:lang w:val="en-GB" w:eastAsia="en-GB"/>
              </w:rPr>
            </w:pPr>
            <w:r w:rsidRPr="00B212D6">
              <w:rPr>
                <w:sz w:val="22"/>
                <w:szCs w:val="22"/>
                <w:lang w:val="en-GB" w:eastAsia="en-GB"/>
              </w:rPr>
              <w:t>0.03</w:t>
            </w:r>
          </w:p>
        </w:tc>
        <w:tc>
          <w:tcPr>
            <w:tcW w:w="1042" w:type="dxa"/>
            <w:tcBorders>
              <w:top w:val="nil"/>
              <w:left w:val="nil"/>
              <w:bottom w:val="single" w:sz="4" w:space="0" w:color="auto"/>
              <w:right w:val="single" w:sz="4" w:space="0" w:color="auto"/>
            </w:tcBorders>
            <w:shd w:val="clear" w:color="000000" w:fill="FFFFFF"/>
            <w:vAlign w:val="center"/>
            <w:hideMark/>
          </w:tcPr>
          <w:p w14:paraId="7687EF3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57F16F1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43EC7B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8ABE06F"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590D795" w14:textId="77777777" w:rsidR="006C1B9B" w:rsidRPr="00B212D6" w:rsidRDefault="006C1B9B" w:rsidP="00F67E79">
            <w:pPr>
              <w:jc w:val="center"/>
              <w:rPr>
                <w:lang w:val="en-GB" w:eastAsia="en-GB"/>
              </w:rPr>
            </w:pPr>
            <w:r w:rsidRPr="00B212D6">
              <w:rPr>
                <w:sz w:val="22"/>
                <w:szCs w:val="22"/>
                <w:lang w:val="en-GB" w:eastAsia="en-GB"/>
              </w:rPr>
              <w:lastRenderedPageBreak/>
              <w:t>7</w:t>
            </w:r>
          </w:p>
        </w:tc>
        <w:tc>
          <w:tcPr>
            <w:tcW w:w="1052" w:type="dxa"/>
            <w:tcBorders>
              <w:top w:val="nil"/>
              <w:left w:val="nil"/>
              <w:bottom w:val="single" w:sz="4" w:space="0" w:color="auto"/>
              <w:right w:val="single" w:sz="4" w:space="0" w:color="auto"/>
            </w:tcBorders>
            <w:shd w:val="clear" w:color="000000" w:fill="FFFFFF"/>
            <w:vAlign w:val="center"/>
            <w:hideMark/>
          </w:tcPr>
          <w:p w14:paraId="00AB606D" w14:textId="77777777" w:rsidR="006C1B9B" w:rsidRPr="00B212D6" w:rsidRDefault="006C1B9B" w:rsidP="00F67E79">
            <w:pPr>
              <w:jc w:val="center"/>
              <w:rPr>
                <w:lang w:val="en-GB" w:eastAsia="en-GB"/>
              </w:rPr>
            </w:pPr>
            <w:r w:rsidRPr="00B212D6">
              <w:rPr>
                <w:sz w:val="22"/>
                <w:szCs w:val="22"/>
                <w:lang w:val="en-GB" w:eastAsia="en-GB"/>
              </w:rPr>
              <w:t>6-168</w:t>
            </w:r>
          </w:p>
        </w:tc>
        <w:tc>
          <w:tcPr>
            <w:tcW w:w="4630" w:type="dxa"/>
            <w:tcBorders>
              <w:top w:val="nil"/>
              <w:left w:val="nil"/>
              <w:bottom w:val="single" w:sz="4" w:space="0" w:color="auto"/>
              <w:right w:val="single" w:sz="4" w:space="0" w:color="auto"/>
            </w:tcBorders>
            <w:shd w:val="clear" w:color="auto" w:fill="auto"/>
            <w:vAlign w:val="center"/>
            <w:hideMark/>
          </w:tcPr>
          <w:p w14:paraId="499EDB49" w14:textId="77777777" w:rsidR="006C1B9B" w:rsidRPr="00B212D6" w:rsidRDefault="006C1B9B" w:rsidP="00F67E79">
            <w:pPr>
              <w:rPr>
                <w:lang w:eastAsia="en-GB"/>
              </w:rPr>
            </w:pPr>
            <w:r w:rsidRPr="00B212D6">
              <w:rPr>
                <w:sz w:val="22"/>
                <w:szCs w:val="22"/>
                <w:lang w:eastAsia="en-GB"/>
              </w:rPr>
              <w:t>Установка бетонного ремня бетоном класса В20, с сечением 400</w:t>
            </w:r>
            <w:r w:rsidRPr="00B212D6">
              <w:rPr>
                <w:sz w:val="22"/>
                <w:szCs w:val="22"/>
                <w:lang w:val="en-GB" w:eastAsia="en-GB"/>
              </w:rPr>
              <w:t>x</w:t>
            </w:r>
            <w:r w:rsidRPr="00B212D6">
              <w:rPr>
                <w:sz w:val="22"/>
                <w:szCs w:val="22"/>
                <w:lang w:eastAsia="en-GB"/>
              </w:rPr>
              <w:t xml:space="preserve">400мм, по периметру стен колодца </w:t>
            </w:r>
          </w:p>
        </w:tc>
        <w:tc>
          <w:tcPr>
            <w:tcW w:w="911" w:type="dxa"/>
            <w:tcBorders>
              <w:top w:val="nil"/>
              <w:left w:val="nil"/>
              <w:bottom w:val="single" w:sz="4" w:space="0" w:color="auto"/>
              <w:right w:val="single" w:sz="4" w:space="0" w:color="auto"/>
            </w:tcBorders>
            <w:shd w:val="clear" w:color="auto" w:fill="auto"/>
            <w:vAlign w:val="center"/>
            <w:hideMark/>
          </w:tcPr>
          <w:p w14:paraId="6E4F675E"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773D835F" w14:textId="77777777" w:rsidR="006C1B9B" w:rsidRPr="00B212D6" w:rsidRDefault="006C1B9B" w:rsidP="00F67E79">
            <w:pPr>
              <w:jc w:val="center"/>
              <w:rPr>
                <w:lang w:val="en-GB" w:eastAsia="en-GB"/>
              </w:rPr>
            </w:pPr>
            <w:r w:rsidRPr="00B212D6">
              <w:rPr>
                <w:sz w:val="22"/>
                <w:szCs w:val="22"/>
                <w:lang w:val="en-GB" w:eastAsia="en-GB"/>
              </w:rPr>
              <w:t>1.40</w:t>
            </w:r>
          </w:p>
        </w:tc>
        <w:tc>
          <w:tcPr>
            <w:tcW w:w="1042" w:type="dxa"/>
            <w:tcBorders>
              <w:top w:val="nil"/>
              <w:left w:val="nil"/>
              <w:bottom w:val="single" w:sz="4" w:space="0" w:color="auto"/>
              <w:right w:val="single" w:sz="4" w:space="0" w:color="auto"/>
            </w:tcBorders>
            <w:shd w:val="clear" w:color="auto" w:fill="auto"/>
            <w:vAlign w:val="center"/>
            <w:hideMark/>
          </w:tcPr>
          <w:p w14:paraId="0DE5C80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337796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2393B7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6FA9CC1"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4CDDABD"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484D6B63"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D1D8FED" w14:textId="77777777" w:rsidR="006C1B9B" w:rsidRPr="00B212D6" w:rsidRDefault="006C1B9B" w:rsidP="00F67E79">
            <w:pPr>
              <w:rPr>
                <w:lang w:eastAsia="en-GB"/>
              </w:rPr>
            </w:pPr>
            <w:r w:rsidRPr="00B212D6">
              <w:rPr>
                <w:sz w:val="22"/>
                <w:szCs w:val="22"/>
                <w:lang w:eastAsia="en-GB"/>
              </w:rPr>
              <w:t>Установка уголка из нержавеющей стали с сечением 75</w:t>
            </w:r>
            <w:r w:rsidRPr="00B212D6">
              <w:rPr>
                <w:sz w:val="22"/>
                <w:szCs w:val="22"/>
                <w:lang w:val="en-GB" w:eastAsia="en-GB"/>
              </w:rPr>
              <w:t>x</w:t>
            </w:r>
            <w:r w:rsidRPr="00B212D6">
              <w:rPr>
                <w:sz w:val="22"/>
                <w:szCs w:val="22"/>
                <w:lang w:eastAsia="en-GB"/>
              </w:rPr>
              <w:t>6мм (</w:t>
            </w:r>
            <w:r w:rsidRPr="00B212D6">
              <w:rPr>
                <w:sz w:val="22"/>
                <w:szCs w:val="22"/>
                <w:lang w:val="en-GB" w:eastAsia="en-GB"/>
              </w:rPr>
              <w:t>G</w:t>
            </w:r>
            <w:r w:rsidRPr="00B212D6">
              <w:rPr>
                <w:sz w:val="22"/>
                <w:szCs w:val="22"/>
                <w:lang w:eastAsia="en-GB"/>
              </w:rPr>
              <w:t>=0.8кг)</w:t>
            </w:r>
          </w:p>
        </w:tc>
        <w:tc>
          <w:tcPr>
            <w:tcW w:w="911" w:type="dxa"/>
            <w:tcBorders>
              <w:top w:val="nil"/>
              <w:left w:val="nil"/>
              <w:bottom w:val="single" w:sz="4" w:space="0" w:color="auto"/>
              <w:right w:val="single" w:sz="4" w:space="0" w:color="auto"/>
            </w:tcBorders>
            <w:shd w:val="clear" w:color="auto" w:fill="auto"/>
            <w:vAlign w:val="center"/>
            <w:hideMark/>
          </w:tcPr>
          <w:p w14:paraId="52276491"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4C49F6FA" w14:textId="77777777" w:rsidR="006C1B9B" w:rsidRPr="00B212D6" w:rsidRDefault="006C1B9B" w:rsidP="00F67E79">
            <w:pPr>
              <w:jc w:val="center"/>
              <w:rPr>
                <w:lang w:val="en-GB" w:eastAsia="en-GB"/>
              </w:rPr>
            </w:pPr>
            <w:r w:rsidRPr="00B212D6">
              <w:rPr>
                <w:sz w:val="22"/>
                <w:szCs w:val="22"/>
                <w:lang w:val="en-GB" w:eastAsia="en-GB"/>
              </w:rPr>
              <w:t>1.50</w:t>
            </w:r>
          </w:p>
        </w:tc>
        <w:tc>
          <w:tcPr>
            <w:tcW w:w="1042" w:type="dxa"/>
            <w:tcBorders>
              <w:top w:val="nil"/>
              <w:left w:val="nil"/>
              <w:bottom w:val="single" w:sz="4" w:space="0" w:color="auto"/>
              <w:right w:val="single" w:sz="4" w:space="0" w:color="auto"/>
            </w:tcBorders>
            <w:shd w:val="clear" w:color="auto" w:fill="auto"/>
            <w:vAlign w:val="center"/>
            <w:hideMark/>
          </w:tcPr>
          <w:p w14:paraId="4C94A8A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E17656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29A5D4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87A2C12"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75C7805" w14:textId="77777777" w:rsidR="006C1B9B" w:rsidRPr="00B212D6" w:rsidRDefault="006C1B9B" w:rsidP="00F67E79">
            <w:pPr>
              <w:jc w:val="center"/>
              <w:rPr>
                <w:lang w:val="en-GB" w:eastAsia="en-GB"/>
              </w:rPr>
            </w:pPr>
            <w:r w:rsidRPr="00B212D6">
              <w:rPr>
                <w:sz w:val="22"/>
                <w:szCs w:val="22"/>
                <w:lang w:val="en-GB" w:eastAsia="en-GB"/>
              </w:rPr>
              <w:t>9</w:t>
            </w:r>
          </w:p>
        </w:tc>
        <w:tc>
          <w:tcPr>
            <w:tcW w:w="1052" w:type="dxa"/>
            <w:tcBorders>
              <w:top w:val="nil"/>
              <w:left w:val="nil"/>
              <w:bottom w:val="single" w:sz="4" w:space="0" w:color="auto"/>
              <w:right w:val="single" w:sz="4" w:space="0" w:color="auto"/>
            </w:tcBorders>
            <w:shd w:val="clear" w:color="000000" w:fill="FFFFFF"/>
            <w:vAlign w:val="center"/>
            <w:hideMark/>
          </w:tcPr>
          <w:p w14:paraId="617544D6"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ADEAA98" w14:textId="77777777" w:rsidR="006C1B9B" w:rsidRPr="00B212D6" w:rsidRDefault="006C1B9B" w:rsidP="00F67E79">
            <w:pPr>
              <w:rPr>
                <w:lang w:val="en-GB" w:eastAsia="en-GB"/>
              </w:rPr>
            </w:pPr>
            <w:r w:rsidRPr="00B212D6">
              <w:rPr>
                <w:sz w:val="22"/>
                <w:szCs w:val="22"/>
                <w:lang w:val="en-GB" w:eastAsia="en-GB"/>
              </w:rPr>
              <w:t>Дюбель  M6</w:t>
            </w:r>
          </w:p>
        </w:tc>
        <w:tc>
          <w:tcPr>
            <w:tcW w:w="911" w:type="dxa"/>
            <w:tcBorders>
              <w:top w:val="nil"/>
              <w:left w:val="nil"/>
              <w:bottom w:val="single" w:sz="4" w:space="0" w:color="auto"/>
              <w:right w:val="single" w:sz="4" w:space="0" w:color="auto"/>
            </w:tcBorders>
            <w:shd w:val="clear" w:color="auto" w:fill="auto"/>
            <w:vAlign w:val="center"/>
            <w:hideMark/>
          </w:tcPr>
          <w:p w14:paraId="7B4375C9"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660AA7DD" w14:textId="77777777" w:rsidR="006C1B9B" w:rsidRPr="00B212D6" w:rsidRDefault="006C1B9B" w:rsidP="00F67E79">
            <w:pPr>
              <w:jc w:val="center"/>
              <w:rPr>
                <w:lang w:val="en-GB" w:eastAsia="en-GB"/>
              </w:rPr>
            </w:pPr>
            <w:r w:rsidRPr="00B212D6">
              <w:rPr>
                <w:sz w:val="22"/>
                <w:szCs w:val="22"/>
                <w:lang w:val="en-GB" w:eastAsia="en-GB"/>
              </w:rPr>
              <w:t>4</w:t>
            </w:r>
          </w:p>
        </w:tc>
        <w:tc>
          <w:tcPr>
            <w:tcW w:w="1042" w:type="dxa"/>
            <w:tcBorders>
              <w:top w:val="nil"/>
              <w:left w:val="nil"/>
              <w:bottom w:val="single" w:sz="4" w:space="0" w:color="auto"/>
              <w:right w:val="single" w:sz="4" w:space="0" w:color="auto"/>
            </w:tcBorders>
            <w:shd w:val="clear" w:color="auto" w:fill="auto"/>
            <w:vAlign w:val="center"/>
            <w:hideMark/>
          </w:tcPr>
          <w:p w14:paraId="41D6AF4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40E7F5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B38434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D4D5673"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1F9A599"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auto" w:fill="auto"/>
            <w:vAlign w:val="center"/>
            <w:hideMark/>
          </w:tcPr>
          <w:p w14:paraId="4152D079" w14:textId="77777777" w:rsidR="006C1B9B" w:rsidRPr="00B212D6" w:rsidRDefault="006C1B9B" w:rsidP="00F67E79">
            <w:pPr>
              <w:jc w:val="center"/>
              <w:rPr>
                <w:color w:val="000000"/>
                <w:lang w:val="en-GB" w:eastAsia="en-GB"/>
              </w:rPr>
            </w:pPr>
            <w:r w:rsidRPr="00B212D6">
              <w:rPr>
                <w:color w:val="000000"/>
                <w:sz w:val="22"/>
                <w:szCs w:val="22"/>
                <w:lang w:val="en-GB" w:eastAsia="en-GB"/>
              </w:rPr>
              <w:t>6-30</w:t>
            </w:r>
          </w:p>
        </w:tc>
        <w:tc>
          <w:tcPr>
            <w:tcW w:w="4630" w:type="dxa"/>
            <w:tcBorders>
              <w:top w:val="nil"/>
              <w:left w:val="nil"/>
              <w:bottom w:val="single" w:sz="4" w:space="0" w:color="auto"/>
              <w:right w:val="single" w:sz="4" w:space="0" w:color="auto"/>
            </w:tcBorders>
            <w:shd w:val="clear" w:color="auto" w:fill="auto"/>
            <w:vAlign w:val="center"/>
            <w:hideMark/>
          </w:tcPr>
          <w:p w14:paraId="21148F65" w14:textId="77777777" w:rsidR="006C1B9B" w:rsidRPr="00B212D6" w:rsidRDefault="006C1B9B" w:rsidP="00F67E79">
            <w:pPr>
              <w:rPr>
                <w:lang w:eastAsia="en-GB"/>
              </w:rPr>
            </w:pPr>
            <w:r w:rsidRPr="00B212D6">
              <w:rPr>
                <w:sz w:val="22"/>
                <w:szCs w:val="22"/>
                <w:lang w:eastAsia="en-GB"/>
              </w:rPr>
              <w:t xml:space="preserve">Установка опор бетоном класса </w:t>
            </w:r>
            <w:r w:rsidRPr="00B212D6">
              <w:rPr>
                <w:sz w:val="22"/>
                <w:szCs w:val="22"/>
                <w:lang w:val="en-GB" w:eastAsia="en-GB"/>
              </w:rPr>
              <w:t>B</w:t>
            </w:r>
            <w:r w:rsidRPr="00B212D6">
              <w:rPr>
                <w:sz w:val="22"/>
                <w:szCs w:val="22"/>
                <w:lang w:eastAsia="en-GB"/>
              </w:rPr>
              <w:t>20 для металлической сетки с сечением 200</w:t>
            </w:r>
            <w:r w:rsidRPr="00B212D6">
              <w:rPr>
                <w:sz w:val="22"/>
                <w:szCs w:val="22"/>
                <w:lang w:val="en-GB" w:eastAsia="en-GB"/>
              </w:rPr>
              <w:t>x</w:t>
            </w:r>
            <w:r w:rsidRPr="00B212D6">
              <w:rPr>
                <w:sz w:val="22"/>
                <w:szCs w:val="22"/>
                <w:lang w:eastAsia="en-GB"/>
              </w:rPr>
              <w:t>200мм, высотой 60см</w:t>
            </w:r>
          </w:p>
        </w:tc>
        <w:tc>
          <w:tcPr>
            <w:tcW w:w="911" w:type="dxa"/>
            <w:tcBorders>
              <w:top w:val="nil"/>
              <w:left w:val="nil"/>
              <w:bottom w:val="single" w:sz="4" w:space="0" w:color="auto"/>
              <w:right w:val="single" w:sz="4" w:space="0" w:color="auto"/>
            </w:tcBorders>
            <w:shd w:val="clear" w:color="auto" w:fill="auto"/>
            <w:vAlign w:val="center"/>
            <w:hideMark/>
          </w:tcPr>
          <w:p w14:paraId="2CCDDC93"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7093C6CB" w14:textId="77777777" w:rsidR="006C1B9B" w:rsidRPr="00B212D6" w:rsidRDefault="006C1B9B" w:rsidP="00F67E79">
            <w:pPr>
              <w:jc w:val="center"/>
              <w:rPr>
                <w:lang w:val="en-GB" w:eastAsia="en-GB"/>
              </w:rPr>
            </w:pPr>
            <w:r w:rsidRPr="00B212D6">
              <w:rPr>
                <w:sz w:val="22"/>
                <w:szCs w:val="22"/>
                <w:lang w:val="en-GB" w:eastAsia="en-GB"/>
              </w:rPr>
              <w:t>0.20</w:t>
            </w:r>
          </w:p>
        </w:tc>
        <w:tc>
          <w:tcPr>
            <w:tcW w:w="1042" w:type="dxa"/>
            <w:tcBorders>
              <w:top w:val="nil"/>
              <w:left w:val="nil"/>
              <w:bottom w:val="single" w:sz="4" w:space="0" w:color="auto"/>
              <w:right w:val="single" w:sz="4" w:space="0" w:color="auto"/>
            </w:tcBorders>
            <w:shd w:val="clear" w:color="auto" w:fill="auto"/>
            <w:vAlign w:val="center"/>
            <w:hideMark/>
          </w:tcPr>
          <w:p w14:paraId="703E605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401E5F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7DFBC7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F6F825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AFA6F7D"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000000" w:fill="FFFFFF"/>
            <w:vAlign w:val="center"/>
            <w:hideMark/>
          </w:tcPr>
          <w:p w14:paraId="7493F5F5"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6B4FB967" w14:textId="77777777" w:rsidR="006C1B9B" w:rsidRPr="00B212D6" w:rsidRDefault="006C1B9B" w:rsidP="00F67E79">
            <w:pPr>
              <w:rPr>
                <w:lang w:eastAsia="en-GB"/>
              </w:rPr>
            </w:pPr>
            <w:r w:rsidRPr="00B212D6">
              <w:rPr>
                <w:sz w:val="22"/>
                <w:szCs w:val="22"/>
                <w:lang w:eastAsia="en-GB"/>
              </w:rPr>
              <w:t xml:space="preserve">Изготовление и установка сетчатого ящика из нержавеющей стали </w:t>
            </w:r>
          </w:p>
        </w:tc>
        <w:tc>
          <w:tcPr>
            <w:tcW w:w="911" w:type="dxa"/>
            <w:tcBorders>
              <w:top w:val="nil"/>
              <w:left w:val="nil"/>
              <w:bottom w:val="single" w:sz="4" w:space="0" w:color="auto"/>
              <w:right w:val="single" w:sz="4" w:space="0" w:color="auto"/>
            </w:tcBorders>
            <w:shd w:val="clear" w:color="auto" w:fill="auto"/>
            <w:vAlign w:val="center"/>
            <w:hideMark/>
          </w:tcPr>
          <w:p w14:paraId="6C8898EE"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F5FCDAF" w14:textId="77777777" w:rsidR="006C1B9B" w:rsidRPr="00B212D6" w:rsidRDefault="006C1B9B" w:rsidP="00F67E79">
            <w:pPr>
              <w:jc w:val="center"/>
              <w:rPr>
                <w:lang w:val="en-GB" w:eastAsia="en-GB"/>
              </w:rPr>
            </w:pPr>
            <w:r w:rsidRPr="00B212D6">
              <w:rPr>
                <w:sz w:val="22"/>
                <w:szCs w:val="22"/>
                <w:lang w:val="en-GB" w:eastAsia="en-GB"/>
              </w:rPr>
              <w:t>0.207</w:t>
            </w:r>
          </w:p>
        </w:tc>
        <w:tc>
          <w:tcPr>
            <w:tcW w:w="1042" w:type="dxa"/>
            <w:tcBorders>
              <w:top w:val="nil"/>
              <w:left w:val="nil"/>
              <w:bottom w:val="single" w:sz="4" w:space="0" w:color="auto"/>
              <w:right w:val="single" w:sz="4" w:space="0" w:color="auto"/>
            </w:tcBorders>
            <w:shd w:val="clear" w:color="000000" w:fill="FFFFFF"/>
            <w:vAlign w:val="center"/>
            <w:hideMark/>
          </w:tcPr>
          <w:p w14:paraId="296289B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444A14D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90E2A0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93F837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3E94DF4"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38606282"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4AFD909" w14:textId="77777777" w:rsidR="006C1B9B" w:rsidRPr="00B212D6" w:rsidRDefault="006C1B9B" w:rsidP="00F67E79">
            <w:pPr>
              <w:rPr>
                <w:lang w:eastAsia="en-GB"/>
              </w:rPr>
            </w:pPr>
            <w:r w:rsidRPr="00B212D6">
              <w:rPr>
                <w:sz w:val="22"/>
                <w:szCs w:val="22"/>
                <w:lang w:eastAsia="en-GB"/>
              </w:rPr>
              <w:t>Арматурная сетка из нержавеющей стали диаметром 5</w:t>
            </w:r>
            <w:r w:rsidRPr="00B212D6">
              <w:rPr>
                <w:sz w:val="22"/>
                <w:szCs w:val="22"/>
                <w:lang w:val="en-GB" w:eastAsia="en-GB"/>
              </w:rPr>
              <w:t>BrI</w:t>
            </w:r>
            <w:r w:rsidRPr="00B212D6">
              <w:rPr>
                <w:sz w:val="22"/>
                <w:szCs w:val="22"/>
                <w:lang w:eastAsia="en-GB"/>
              </w:rPr>
              <w:t>, с ячейками 20</w:t>
            </w:r>
            <w:r w:rsidRPr="00B212D6">
              <w:rPr>
                <w:sz w:val="22"/>
                <w:szCs w:val="22"/>
                <w:lang w:val="en-GB" w:eastAsia="en-GB"/>
              </w:rPr>
              <w:t>x</w:t>
            </w:r>
            <w:r w:rsidRPr="00B212D6">
              <w:rPr>
                <w:sz w:val="22"/>
                <w:szCs w:val="22"/>
                <w:lang w:eastAsia="en-GB"/>
              </w:rPr>
              <w:t>20мм</w:t>
            </w:r>
          </w:p>
        </w:tc>
        <w:tc>
          <w:tcPr>
            <w:tcW w:w="911" w:type="dxa"/>
            <w:tcBorders>
              <w:top w:val="nil"/>
              <w:left w:val="nil"/>
              <w:bottom w:val="single" w:sz="4" w:space="0" w:color="auto"/>
              <w:right w:val="single" w:sz="4" w:space="0" w:color="auto"/>
            </w:tcBorders>
            <w:shd w:val="clear" w:color="auto" w:fill="auto"/>
            <w:vAlign w:val="center"/>
            <w:hideMark/>
          </w:tcPr>
          <w:p w14:paraId="492616DF"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5548325E" w14:textId="77777777" w:rsidR="006C1B9B" w:rsidRPr="00B212D6" w:rsidRDefault="006C1B9B" w:rsidP="00F67E79">
            <w:pPr>
              <w:jc w:val="center"/>
              <w:rPr>
                <w:lang w:val="en-GB" w:eastAsia="en-GB"/>
              </w:rPr>
            </w:pPr>
            <w:r w:rsidRPr="00B212D6">
              <w:rPr>
                <w:sz w:val="22"/>
                <w:szCs w:val="22"/>
                <w:lang w:val="en-GB" w:eastAsia="en-GB"/>
              </w:rPr>
              <w:t>9.50</w:t>
            </w:r>
          </w:p>
        </w:tc>
        <w:tc>
          <w:tcPr>
            <w:tcW w:w="1042" w:type="dxa"/>
            <w:tcBorders>
              <w:top w:val="nil"/>
              <w:left w:val="nil"/>
              <w:bottom w:val="single" w:sz="4" w:space="0" w:color="auto"/>
              <w:right w:val="single" w:sz="4" w:space="0" w:color="auto"/>
            </w:tcBorders>
            <w:shd w:val="clear" w:color="auto" w:fill="auto"/>
            <w:vAlign w:val="center"/>
            <w:hideMark/>
          </w:tcPr>
          <w:p w14:paraId="4DC1135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30EFC1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0E9ED3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F38B40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4A48868"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000000" w:fill="FFFFFF"/>
            <w:vAlign w:val="center"/>
            <w:hideMark/>
          </w:tcPr>
          <w:p w14:paraId="671205D9"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97750A4" w14:textId="77777777" w:rsidR="006C1B9B" w:rsidRPr="00B212D6" w:rsidRDefault="006C1B9B" w:rsidP="00F67E79">
            <w:pPr>
              <w:rPr>
                <w:lang w:eastAsia="en-GB"/>
              </w:rPr>
            </w:pPr>
            <w:r w:rsidRPr="00B212D6">
              <w:rPr>
                <w:sz w:val="22"/>
                <w:szCs w:val="22"/>
                <w:lang w:eastAsia="en-GB"/>
              </w:rPr>
              <w:t>Изготовление и установка направляющих из нержавеющей стали</w:t>
            </w:r>
          </w:p>
        </w:tc>
        <w:tc>
          <w:tcPr>
            <w:tcW w:w="911" w:type="dxa"/>
            <w:tcBorders>
              <w:top w:val="nil"/>
              <w:left w:val="nil"/>
              <w:bottom w:val="single" w:sz="4" w:space="0" w:color="auto"/>
              <w:right w:val="single" w:sz="4" w:space="0" w:color="auto"/>
            </w:tcBorders>
            <w:shd w:val="clear" w:color="auto" w:fill="auto"/>
            <w:vAlign w:val="center"/>
            <w:hideMark/>
          </w:tcPr>
          <w:p w14:paraId="315D7241"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68F4F6CF" w14:textId="77777777" w:rsidR="006C1B9B" w:rsidRPr="00B212D6" w:rsidRDefault="006C1B9B" w:rsidP="00F67E79">
            <w:pPr>
              <w:jc w:val="center"/>
              <w:rPr>
                <w:lang w:val="en-GB" w:eastAsia="en-GB"/>
              </w:rPr>
            </w:pPr>
            <w:r w:rsidRPr="00B212D6">
              <w:rPr>
                <w:sz w:val="22"/>
                <w:szCs w:val="22"/>
                <w:lang w:val="en-GB" w:eastAsia="en-GB"/>
              </w:rPr>
              <w:t>194.0</w:t>
            </w:r>
          </w:p>
        </w:tc>
        <w:tc>
          <w:tcPr>
            <w:tcW w:w="1042" w:type="dxa"/>
            <w:tcBorders>
              <w:top w:val="nil"/>
              <w:left w:val="nil"/>
              <w:bottom w:val="single" w:sz="4" w:space="0" w:color="auto"/>
              <w:right w:val="single" w:sz="4" w:space="0" w:color="auto"/>
            </w:tcBorders>
            <w:shd w:val="clear" w:color="auto" w:fill="auto"/>
            <w:vAlign w:val="center"/>
            <w:hideMark/>
          </w:tcPr>
          <w:p w14:paraId="18AD632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EC2987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A60661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23FE28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D5E60AE"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000000" w:fill="FFFFFF"/>
            <w:vAlign w:val="center"/>
            <w:hideMark/>
          </w:tcPr>
          <w:p w14:paraId="68AFD6A3"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3CCA2CD7" w14:textId="77777777" w:rsidR="006C1B9B" w:rsidRPr="00B212D6" w:rsidRDefault="006C1B9B" w:rsidP="00F67E79">
            <w:pPr>
              <w:rPr>
                <w:lang w:eastAsia="en-GB"/>
              </w:rPr>
            </w:pPr>
            <w:r w:rsidRPr="00B212D6">
              <w:rPr>
                <w:sz w:val="22"/>
                <w:szCs w:val="22"/>
                <w:lang w:eastAsia="en-GB"/>
              </w:rPr>
              <w:t>Изготовление металлической стойки МС-1 парными швеллерами 14 номера и установка</w:t>
            </w:r>
          </w:p>
        </w:tc>
        <w:tc>
          <w:tcPr>
            <w:tcW w:w="911" w:type="dxa"/>
            <w:tcBorders>
              <w:top w:val="nil"/>
              <w:left w:val="nil"/>
              <w:bottom w:val="single" w:sz="4" w:space="0" w:color="auto"/>
              <w:right w:val="single" w:sz="4" w:space="0" w:color="auto"/>
            </w:tcBorders>
            <w:shd w:val="clear" w:color="auto" w:fill="auto"/>
            <w:vAlign w:val="center"/>
            <w:hideMark/>
          </w:tcPr>
          <w:p w14:paraId="33271716"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7DAD7ECE" w14:textId="77777777" w:rsidR="006C1B9B" w:rsidRPr="00B212D6" w:rsidRDefault="006C1B9B" w:rsidP="00F67E79">
            <w:pPr>
              <w:jc w:val="center"/>
              <w:rPr>
                <w:lang w:val="en-GB" w:eastAsia="en-GB"/>
              </w:rPr>
            </w:pPr>
            <w:r w:rsidRPr="00B212D6">
              <w:rPr>
                <w:sz w:val="22"/>
                <w:szCs w:val="22"/>
                <w:lang w:val="en-GB" w:eastAsia="en-GB"/>
              </w:rPr>
              <w:t>60.0</w:t>
            </w:r>
          </w:p>
        </w:tc>
        <w:tc>
          <w:tcPr>
            <w:tcW w:w="1042" w:type="dxa"/>
            <w:tcBorders>
              <w:top w:val="nil"/>
              <w:left w:val="nil"/>
              <w:bottom w:val="single" w:sz="4" w:space="0" w:color="auto"/>
              <w:right w:val="single" w:sz="4" w:space="0" w:color="auto"/>
            </w:tcBorders>
            <w:shd w:val="clear" w:color="auto" w:fill="auto"/>
            <w:vAlign w:val="center"/>
            <w:hideMark/>
          </w:tcPr>
          <w:p w14:paraId="03E6A08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1A9CA2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9BC922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5C4DE16"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7E1E7ED"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auto" w:fill="auto"/>
            <w:vAlign w:val="center"/>
            <w:hideMark/>
          </w:tcPr>
          <w:p w14:paraId="208B403F"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192C7FDD" w14:textId="77777777" w:rsidR="006C1B9B" w:rsidRPr="00B212D6" w:rsidRDefault="006C1B9B" w:rsidP="00F67E79">
            <w:pPr>
              <w:rPr>
                <w:lang w:eastAsia="en-GB"/>
              </w:rPr>
            </w:pPr>
            <w:r w:rsidRPr="00B212D6">
              <w:rPr>
                <w:sz w:val="22"/>
                <w:szCs w:val="22"/>
                <w:lang w:eastAsia="en-GB"/>
              </w:rPr>
              <w:t xml:space="preserve">Анкерный болт, шайба, гайка для крепления металлического троса </w:t>
            </w:r>
            <w:r w:rsidRPr="00B212D6">
              <w:rPr>
                <w:rFonts w:ascii="Sylfaen" w:hAnsi="Sylfaen" w:cs="Sylfaen"/>
                <w:sz w:val="22"/>
                <w:szCs w:val="22"/>
                <w:lang w:val="en-GB" w:eastAsia="en-GB"/>
              </w:rPr>
              <w:t>Փ</w:t>
            </w:r>
            <w:r w:rsidRPr="00B212D6">
              <w:rPr>
                <w:sz w:val="22"/>
                <w:szCs w:val="22"/>
                <w:lang w:eastAsia="en-GB"/>
              </w:rPr>
              <w:t>16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5B3205FE"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291CD0C5"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5181D3D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CA86A0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63F915C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AC975B8" w14:textId="77777777" w:rsidTr="00F67E79">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C88E2AF"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auto" w:fill="auto"/>
            <w:vAlign w:val="center"/>
            <w:hideMark/>
          </w:tcPr>
          <w:p w14:paraId="3A6D349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A8800C5" w14:textId="77777777" w:rsidR="006C1B9B" w:rsidRPr="00B212D6" w:rsidRDefault="006C1B9B" w:rsidP="00F67E79">
            <w:pPr>
              <w:rPr>
                <w:lang w:eastAsia="en-GB"/>
              </w:rPr>
            </w:pPr>
            <w:r w:rsidRPr="00B212D6">
              <w:rPr>
                <w:sz w:val="22"/>
                <w:szCs w:val="22"/>
                <w:lang w:eastAsia="en-GB"/>
              </w:rPr>
              <w:t xml:space="preserve">Болт, шайба, гайка  </w:t>
            </w:r>
            <w:r w:rsidRPr="00B212D6">
              <w:rPr>
                <w:sz w:val="22"/>
                <w:szCs w:val="22"/>
                <w:lang w:val="en-GB" w:eastAsia="en-GB"/>
              </w:rPr>
              <w:t>M</w:t>
            </w:r>
            <w:r w:rsidRPr="00B212D6">
              <w:rPr>
                <w:sz w:val="22"/>
                <w:szCs w:val="22"/>
                <w:lang w:eastAsia="en-GB"/>
              </w:rPr>
              <w:t>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1E922C9B"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68C60222" w14:textId="77777777" w:rsidR="006C1B9B" w:rsidRPr="00B212D6" w:rsidRDefault="006C1B9B" w:rsidP="00F67E79">
            <w:pPr>
              <w:jc w:val="center"/>
              <w:rPr>
                <w:lang w:val="en-GB" w:eastAsia="en-GB"/>
              </w:rPr>
            </w:pPr>
            <w:r w:rsidRPr="00B212D6">
              <w:rPr>
                <w:sz w:val="22"/>
                <w:szCs w:val="22"/>
                <w:lang w:val="en-GB" w:eastAsia="en-GB"/>
              </w:rPr>
              <w:t>4</w:t>
            </w:r>
          </w:p>
        </w:tc>
        <w:tc>
          <w:tcPr>
            <w:tcW w:w="1042" w:type="dxa"/>
            <w:tcBorders>
              <w:top w:val="nil"/>
              <w:left w:val="nil"/>
              <w:bottom w:val="single" w:sz="4" w:space="0" w:color="auto"/>
              <w:right w:val="single" w:sz="4" w:space="0" w:color="auto"/>
            </w:tcBorders>
            <w:shd w:val="clear" w:color="auto" w:fill="auto"/>
            <w:vAlign w:val="center"/>
            <w:hideMark/>
          </w:tcPr>
          <w:p w14:paraId="0F4CCBA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02DEF2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4D3CA66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2CE47C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DB5F0AF"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17DF1F13" w14:textId="77777777" w:rsidR="006C1B9B" w:rsidRPr="00B212D6" w:rsidRDefault="006C1B9B" w:rsidP="00F67E79">
            <w:pPr>
              <w:jc w:val="center"/>
              <w:rPr>
                <w:lang w:val="en-GB" w:eastAsia="en-GB"/>
              </w:rPr>
            </w:pPr>
            <w:r w:rsidRPr="00B212D6">
              <w:rPr>
                <w:sz w:val="22"/>
                <w:szCs w:val="22"/>
                <w:lang w:val="en-GB" w:eastAsia="en-GB"/>
              </w:rPr>
              <w:t>Прим.       9-47</w:t>
            </w:r>
          </w:p>
        </w:tc>
        <w:tc>
          <w:tcPr>
            <w:tcW w:w="4630" w:type="dxa"/>
            <w:tcBorders>
              <w:top w:val="nil"/>
              <w:left w:val="nil"/>
              <w:bottom w:val="single" w:sz="4" w:space="0" w:color="auto"/>
              <w:right w:val="single" w:sz="4" w:space="0" w:color="auto"/>
            </w:tcBorders>
            <w:shd w:val="clear" w:color="auto" w:fill="auto"/>
            <w:vAlign w:val="center"/>
            <w:hideMark/>
          </w:tcPr>
          <w:p w14:paraId="65B7E9E7" w14:textId="77777777" w:rsidR="006C1B9B" w:rsidRPr="00B212D6" w:rsidRDefault="006C1B9B" w:rsidP="00F67E79">
            <w:pPr>
              <w:rPr>
                <w:lang w:eastAsia="en-GB"/>
              </w:rPr>
            </w:pPr>
            <w:r w:rsidRPr="00B212D6">
              <w:rPr>
                <w:sz w:val="22"/>
                <w:szCs w:val="22"/>
                <w:lang w:eastAsia="en-GB"/>
              </w:rPr>
              <w:t>Изготовление и монтаж металлической площадки и перил</w:t>
            </w:r>
          </w:p>
        </w:tc>
        <w:tc>
          <w:tcPr>
            <w:tcW w:w="911" w:type="dxa"/>
            <w:tcBorders>
              <w:top w:val="nil"/>
              <w:left w:val="nil"/>
              <w:bottom w:val="single" w:sz="4" w:space="0" w:color="auto"/>
              <w:right w:val="single" w:sz="4" w:space="0" w:color="auto"/>
            </w:tcBorders>
            <w:shd w:val="clear" w:color="auto" w:fill="auto"/>
            <w:vAlign w:val="center"/>
            <w:hideMark/>
          </w:tcPr>
          <w:p w14:paraId="5B952021"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2FE6A55" w14:textId="77777777" w:rsidR="006C1B9B" w:rsidRPr="00B212D6" w:rsidRDefault="006C1B9B" w:rsidP="00F67E79">
            <w:pPr>
              <w:jc w:val="center"/>
              <w:rPr>
                <w:lang w:val="en-GB" w:eastAsia="en-GB"/>
              </w:rPr>
            </w:pPr>
            <w:r w:rsidRPr="00B212D6">
              <w:rPr>
                <w:sz w:val="22"/>
                <w:szCs w:val="22"/>
                <w:lang w:val="en-GB" w:eastAsia="en-GB"/>
              </w:rPr>
              <w:t>0.611</w:t>
            </w:r>
          </w:p>
        </w:tc>
        <w:tc>
          <w:tcPr>
            <w:tcW w:w="1042" w:type="dxa"/>
            <w:tcBorders>
              <w:top w:val="nil"/>
              <w:left w:val="nil"/>
              <w:bottom w:val="single" w:sz="4" w:space="0" w:color="auto"/>
              <w:right w:val="single" w:sz="4" w:space="0" w:color="auto"/>
            </w:tcBorders>
            <w:shd w:val="clear" w:color="000000" w:fill="FFFFFF"/>
            <w:vAlign w:val="center"/>
            <w:hideMark/>
          </w:tcPr>
          <w:p w14:paraId="7541F84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7EDE748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728C9B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63466C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EA41A72"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000000" w:fill="FFFFFF"/>
            <w:vAlign w:val="center"/>
            <w:hideMark/>
          </w:tcPr>
          <w:p w14:paraId="689764FF"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130A85D2" w14:textId="77777777" w:rsidR="006C1B9B" w:rsidRPr="00B212D6" w:rsidRDefault="006C1B9B" w:rsidP="00F67E79">
            <w:pPr>
              <w:rPr>
                <w:lang w:eastAsia="en-GB"/>
              </w:rPr>
            </w:pPr>
            <w:r w:rsidRPr="00B212D6">
              <w:rPr>
                <w:sz w:val="22"/>
                <w:szCs w:val="22"/>
                <w:lang w:eastAsia="en-GB"/>
              </w:rPr>
              <w:t>Установка навеса площадки из рифленой пластины толщиной 6мм, ГОСТ 8705-77, тип 608</w:t>
            </w:r>
          </w:p>
        </w:tc>
        <w:tc>
          <w:tcPr>
            <w:tcW w:w="911" w:type="dxa"/>
            <w:tcBorders>
              <w:top w:val="nil"/>
              <w:left w:val="nil"/>
              <w:bottom w:val="single" w:sz="4" w:space="0" w:color="auto"/>
              <w:right w:val="single" w:sz="4" w:space="0" w:color="auto"/>
            </w:tcBorders>
            <w:shd w:val="clear" w:color="auto" w:fill="auto"/>
            <w:vAlign w:val="center"/>
            <w:hideMark/>
          </w:tcPr>
          <w:p w14:paraId="15BC9472"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7E979401" w14:textId="77777777" w:rsidR="006C1B9B" w:rsidRPr="00B212D6" w:rsidRDefault="006C1B9B" w:rsidP="00F67E79">
            <w:pPr>
              <w:jc w:val="center"/>
              <w:rPr>
                <w:lang w:val="en-GB" w:eastAsia="en-GB"/>
              </w:rPr>
            </w:pPr>
            <w:r w:rsidRPr="00B212D6">
              <w:rPr>
                <w:sz w:val="22"/>
                <w:szCs w:val="22"/>
                <w:lang w:val="en-GB" w:eastAsia="en-GB"/>
              </w:rPr>
              <w:t>3.0</w:t>
            </w:r>
          </w:p>
        </w:tc>
        <w:tc>
          <w:tcPr>
            <w:tcW w:w="1042" w:type="dxa"/>
            <w:tcBorders>
              <w:top w:val="nil"/>
              <w:left w:val="nil"/>
              <w:bottom w:val="single" w:sz="4" w:space="0" w:color="auto"/>
              <w:right w:val="single" w:sz="4" w:space="0" w:color="auto"/>
            </w:tcBorders>
            <w:shd w:val="clear" w:color="auto" w:fill="auto"/>
            <w:vAlign w:val="center"/>
            <w:hideMark/>
          </w:tcPr>
          <w:p w14:paraId="1815EC3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C13CB9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E75BF3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6A375E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357F865"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auto" w:fill="auto"/>
            <w:vAlign w:val="center"/>
            <w:hideMark/>
          </w:tcPr>
          <w:p w14:paraId="40E1308E" w14:textId="77777777" w:rsidR="006C1B9B" w:rsidRPr="00B212D6" w:rsidRDefault="006C1B9B" w:rsidP="00F67E79">
            <w:pPr>
              <w:jc w:val="center"/>
              <w:rPr>
                <w:lang w:val="en-GB" w:eastAsia="en-GB"/>
              </w:rPr>
            </w:pPr>
            <w:r w:rsidRPr="00B212D6">
              <w:rPr>
                <w:sz w:val="22"/>
                <w:szCs w:val="22"/>
                <w:lang w:val="en-GB" w:eastAsia="en-GB"/>
              </w:rPr>
              <w:t>Прим.       6-1</w:t>
            </w:r>
          </w:p>
        </w:tc>
        <w:tc>
          <w:tcPr>
            <w:tcW w:w="4630" w:type="dxa"/>
            <w:tcBorders>
              <w:top w:val="nil"/>
              <w:left w:val="nil"/>
              <w:bottom w:val="single" w:sz="4" w:space="0" w:color="auto"/>
              <w:right w:val="single" w:sz="4" w:space="0" w:color="auto"/>
            </w:tcBorders>
            <w:shd w:val="clear" w:color="auto" w:fill="auto"/>
            <w:vAlign w:val="center"/>
            <w:hideMark/>
          </w:tcPr>
          <w:p w14:paraId="1A1086B6" w14:textId="77777777" w:rsidR="006C1B9B" w:rsidRPr="00B212D6" w:rsidRDefault="006C1B9B" w:rsidP="00F67E79">
            <w:pPr>
              <w:rPr>
                <w:lang w:eastAsia="en-GB"/>
              </w:rPr>
            </w:pPr>
            <w:r w:rsidRPr="00B212D6">
              <w:rPr>
                <w:sz w:val="22"/>
                <w:szCs w:val="22"/>
                <w:lang w:eastAsia="en-GB"/>
              </w:rPr>
              <w:t xml:space="preserve">Установка площадки обслуживания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w:t>
            </w:r>
          </w:p>
        </w:tc>
        <w:tc>
          <w:tcPr>
            <w:tcW w:w="911" w:type="dxa"/>
            <w:tcBorders>
              <w:top w:val="nil"/>
              <w:left w:val="nil"/>
              <w:bottom w:val="single" w:sz="4" w:space="0" w:color="auto"/>
              <w:right w:val="single" w:sz="4" w:space="0" w:color="auto"/>
            </w:tcBorders>
            <w:shd w:val="clear" w:color="auto" w:fill="auto"/>
            <w:vAlign w:val="center"/>
            <w:hideMark/>
          </w:tcPr>
          <w:p w14:paraId="070CC6C4"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10320E18" w14:textId="77777777" w:rsidR="006C1B9B" w:rsidRPr="00B212D6" w:rsidRDefault="006C1B9B" w:rsidP="00F67E79">
            <w:pPr>
              <w:jc w:val="center"/>
              <w:rPr>
                <w:lang w:val="en-GB" w:eastAsia="en-GB"/>
              </w:rPr>
            </w:pPr>
            <w:r w:rsidRPr="00B212D6">
              <w:rPr>
                <w:sz w:val="22"/>
                <w:szCs w:val="22"/>
                <w:lang w:val="en-GB" w:eastAsia="en-GB"/>
              </w:rPr>
              <w:t>21.0</w:t>
            </w:r>
          </w:p>
        </w:tc>
        <w:tc>
          <w:tcPr>
            <w:tcW w:w="1042" w:type="dxa"/>
            <w:tcBorders>
              <w:top w:val="nil"/>
              <w:left w:val="nil"/>
              <w:bottom w:val="single" w:sz="4" w:space="0" w:color="auto"/>
              <w:right w:val="single" w:sz="4" w:space="0" w:color="auto"/>
            </w:tcBorders>
            <w:shd w:val="clear" w:color="auto" w:fill="auto"/>
            <w:vAlign w:val="center"/>
            <w:hideMark/>
          </w:tcPr>
          <w:p w14:paraId="6B536DB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AA595E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75434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80536E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7EE0637"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61713EC6" w14:textId="77777777" w:rsidR="006C1B9B" w:rsidRPr="00B212D6" w:rsidRDefault="006C1B9B" w:rsidP="00F67E79">
            <w:pPr>
              <w:jc w:val="center"/>
              <w:rPr>
                <w:lang w:val="en-GB" w:eastAsia="en-GB"/>
              </w:rPr>
            </w:pPr>
            <w:r w:rsidRPr="00B212D6">
              <w:rPr>
                <w:sz w:val="22"/>
                <w:szCs w:val="22"/>
                <w:lang w:val="en-GB" w:eastAsia="en-GB"/>
              </w:rPr>
              <w:t>Прим.       6-127</w:t>
            </w:r>
          </w:p>
        </w:tc>
        <w:tc>
          <w:tcPr>
            <w:tcW w:w="4630" w:type="dxa"/>
            <w:tcBorders>
              <w:top w:val="nil"/>
              <w:left w:val="nil"/>
              <w:bottom w:val="single" w:sz="4" w:space="0" w:color="auto"/>
              <w:right w:val="single" w:sz="4" w:space="0" w:color="auto"/>
            </w:tcBorders>
            <w:shd w:val="clear" w:color="auto" w:fill="auto"/>
            <w:vAlign w:val="center"/>
            <w:hideMark/>
          </w:tcPr>
          <w:p w14:paraId="5082271E" w14:textId="77777777" w:rsidR="006C1B9B" w:rsidRPr="00B212D6" w:rsidRDefault="006C1B9B" w:rsidP="00F67E79">
            <w:pPr>
              <w:rPr>
                <w:lang w:eastAsia="en-GB"/>
              </w:rPr>
            </w:pPr>
            <w:r w:rsidRPr="00B212D6">
              <w:rPr>
                <w:sz w:val="22"/>
                <w:szCs w:val="22"/>
                <w:lang w:eastAsia="en-GB"/>
              </w:rPr>
              <w:t xml:space="preserve">Установка лестниц бетоном класса </w:t>
            </w:r>
            <w:r w:rsidRPr="00B212D6">
              <w:rPr>
                <w:sz w:val="22"/>
                <w:szCs w:val="22"/>
                <w:lang w:val="en-GB" w:eastAsia="en-GB"/>
              </w:rPr>
              <w:t>B</w:t>
            </w:r>
            <w:r w:rsidRPr="00B212D6">
              <w:rPr>
                <w:sz w:val="22"/>
                <w:szCs w:val="22"/>
                <w:lang w:eastAsia="en-GB"/>
              </w:rPr>
              <w:t xml:space="preserve">12.5 на площадке обслуживания </w:t>
            </w:r>
          </w:p>
        </w:tc>
        <w:tc>
          <w:tcPr>
            <w:tcW w:w="911" w:type="dxa"/>
            <w:tcBorders>
              <w:top w:val="nil"/>
              <w:left w:val="nil"/>
              <w:bottom w:val="single" w:sz="4" w:space="0" w:color="auto"/>
              <w:right w:val="single" w:sz="4" w:space="0" w:color="auto"/>
            </w:tcBorders>
            <w:shd w:val="clear" w:color="auto" w:fill="auto"/>
            <w:vAlign w:val="center"/>
            <w:hideMark/>
          </w:tcPr>
          <w:p w14:paraId="2C238709"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6A0035A4" w14:textId="77777777" w:rsidR="006C1B9B" w:rsidRPr="00B212D6" w:rsidRDefault="006C1B9B" w:rsidP="00F67E79">
            <w:pPr>
              <w:jc w:val="center"/>
              <w:rPr>
                <w:lang w:val="en-GB" w:eastAsia="en-GB"/>
              </w:rPr>
            </w:pPr>
            <w:r w:rsidRPr="00B212D6">
              <w:rPr>
                <w:sz w:val="22"/>
                <w:szCs w:val="22"/>
                <w:lang w:val="en-GB" w:eastAsia="en-GB"/>
              </w:rPr>
              <w:t>0.40</w:t>
            </w:r>
          </w:p>
        </w:tc>
        <w:tc>
          <w:tcPr>
            <w:tcW w:w="1042" w:type="dxa"/>
            <w:tcBorders>
              <w:top w:val="nil"/>
              <w:left w:val="nil"/>
              <w:bottom w:val="single" w:sz="4" w:space="0" w:color="auto"/>
              <w:right w:val="single" w:sz="4" w:space="0" w:color="auto"/>
            </w:tcBorders>
            <w:shd w:val="clear" w:color="000000" w:fill="FFFFFF"/>
            <w:vAlign w:val="center"/>
            <w:hideMark/>
          </w:tcPr>
          <w:p w14:paraId="2516B87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73AF3F3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518EB3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ECAFC3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B195C5F"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auto" w:fill="auto"/>
            <w:vAlign w:val="center"/>
            <w:hideMark/>
          </w:tcPr>
          <w:p w14:paraId="66F9716A" w14:textId="77777777" w:rsidR="006C1B9B" w:rsidRPr="00B212D6" w:rsidRDefault="006C1B9B" w:rsidP="00F67E79">
            <w:pPr>
              <w:jc w:val="center"/>
              <w:rPr>
                <w:lang w:val="en-GB" w:eastAsia="en-GB"/>
              </w:rPr>
            </w:pPr>
            <w:r w:rsidRPr="00B212D6">
              <w:rPr>
                <w:sz w:val="22"/>
                <w:szCs w:val="22"/>
                <w:lang w:val="en-GB" w:eastAsia="en-GB"/>
              </w:rPr>
              <w:t>9-46</w:t>
            </w:r>
          </w:p>
        </w:tc>
        <w:tc>
          <w:tcPr>
            <w:tcW w:w="4630" w:type="dxa"/>
            <w:tcBorders>
              <w:top w:val="nil"/>
              <w:left w:val="nil"/>
              <w:bottom w:val="single" w:sz="4" w:space="0" w:color="auto"/>
              <w:right w:val="single" w:sz="4" w:space="0" w:color="auto"/>
            </w:tcBorders>
            <w:shd w:val="clear" w:color="auto" w:fill="auto"/>
            <w:vAlign w:val="center"/>
            <w:hideMark/>
          </w:tcPr>
          <w:p w14:paraId="0A80E599" w14:textId="77777777" w:rsidR="006C1B9B" w:rsidRPr="00B212D6" w:rsidRDefault="006C1B9B" w:rsidP="00F67E79">
            <w:pPr>
              <w:rPr>
                <w:lang w:eastAsia="en-GB"/>
              </w:rPr>
            </w:pPr>
            <w:r w:rsidRPr="00B212D6">
              <w:rPr>
                <w:sz w:val="22"/>
                <w:szCs w:val="22"/>
                <w:lang w:eastAsia="en-GB"/>
              </w:rPr>
              <w:t xml:space="preserve">Установка перил на бетонных лестницах, стальными трубами квадратного сечения </w:t>
            </w:r>
          </w:p>
        </w:tc>
        <w:tc>
          <w:tcPr>
            <w:tcW w:w="911" w:type="dxa"/>
            <w:tcBorders>
              <w:top w:val="nil"/>
              <w:left w:val="nil"/>
              <w:bottom w:val="single" w:sz="4" w:space="0" w:color="auto"/>
              <w:right w:val="single" w:sz="4" w:space="0" w:color="auto"/>
            </w:tcBorders>
            <w:shd w:val="clear" w:color="auto" w:fill="auto"/>
            <w:vAlign w:val="center"/>
            <w:hideMark/>
          </w:tcPr>
          <w:p w14:paraId="0DF4DC40"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5B24989" w14:textId="77777777" w:rsidR="006C1B9B" w:rsidRPr="00B212D6" w:rsidRDefault="006C1B9B" w:rsidP="00F67E79">
            <w:pPr>
              <w:jc w:val="center"/>
              <w:rPr>
                <w:lang w:val="en-GB" w:eastAsia="en-GB"/>
              </w:rPr>
            </w:pPr>
            <w:r w:rsidRPr="00B212D6">
              <w:rPr>
                <w:sz w:val="22"/>
                <w:szCs w:val="22"/>
                <w:lang w:val="en-GB" w:eastAsia="en-GB"/>
              </w:rPr>
              <w:t>0.038</w:t>
            </w:r>
          </w:p>
        </w:tc>
        <w:tc>
          <w:tcPr>
            <w:tcW w:w="1042" w:type="dxa"/>
            <w:tcBorders>
              <w:top w:val="nil"/>
              <w:left w:val="nil"/>
              <w:bottom w:val="single" w:sz="4" w:space="0" w:color="auto"/>
              <w:right w:val="single" w:sz="4" w:space="0" w:color="auto"/>
            </w:tcBorders>
            <w:shd w:val="clear" w:color="000000" w:fill="FFFFFF"/>
            <w:vAlign w:val="center"/>
            <w:hideMark/>
          </w:tcPr>
          <w:p w14:paraId="23BBCEC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76F8A97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C8A402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0706C65"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C3BB096"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auto" w:fill="auto"/>
            <w:vAlign w:val="center"/>
            <w:hideMark/>
          </w:tcPr>
          <w:p w14:paraId="48F25112"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131CECA5" w14:textId="77777777" w:rsidR="006C1B9B" w:rsidRPr="00B212D6" w:rsidRDefault="006C1B9B" w:rsidP="00F67E79">
            <w:pPr>
              <w:rPr>
                <w:lang w:eastAsia="en-GB"/>
              </w:rPr>
            </w:pPr>
            <w:r w:rsidRPr="00B212D6">
              <w:rPr>
                <w:sz w:val="22"/>
                <w:szCs w:val="22"/>
                <w:lang w:eastAsia="en-GB"/>
              </w:rPr>
              <w:t>Опорная стойка, стальная труба  Ф108</w:t>
            </w:r>
            <w:r w:rsidRPr="00B212D6">
              <w:rPr>
                <w:sz w:val="22"/>
                <w:szCs w:val="22"/>
                <w:lang w:val="en-GB" w:eastAsia="en-GB"/>
              </w:rPr>
              <w:t>x</w:t>
            </w:r>
            <w:r w:rsidRPr="00B212D6">
              <w:rPr>
                <w:sz w:val="22"/>
                <w:szCs w:val="22"/>
                <w:lang w:eastAsia="en-GB"/>
              </w:rPr>
              <w:t xml:space="preserve">4.5мм, </w:t>
            </w:r>
            <w:r w:rsidRPr="00B212D6">
              <w:rPr>
                <w:sz w:val="22"/>
                <w:szCs w:val="22"/>
                <w:lang w:val="en-GB" w:eastAsia="en-GB"/>
              </w:rPr>
              <w:t>L</w:t>
            </w:r>
            <w:r w:rsidRPr="00B212D6">
              <w:rPr>
                <w:sz w:val="22"/>
                <w:szCs w:val="22"/>
                <w:lang w:eastAsia="en-GB"/>
              </w:rPr>
              <w:t xml:space="preserve">=7.6м </w:t>
            </w:r>
          </w:p>
        </w:tc>
        <w:tc>
          <w:tcPr>
            <w:tcW w:w="911" w:type="dxa"/>
            <w:tcBorders>
              <w:top w:val="nil"/>
              <w:left w:val="nil"/>
              <w:bottom w:val="single" w:sz="4" w:space="0" w:color="auto"/>
              <w:right w:val="single" w:sz="4" w:space="0" w:color="auto"/>
            </w:tcBorders>
            <w:shd w:val="clear" w:color="auto" w:fill="auto"/>
            <w:vAlign w:val="center"/>
            <w:hideMark/>
          </w:tcPr>
          <w:p w14:paraId="57AF25E5"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754DA59E"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3ED7A00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122E94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635D617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6A93F5E"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3FB1C95" w14:textId="77777777" w:rsidR="006C1B9B" w:rsidRPr="00B212D6" w:rsidRDefault="006C1B9B" w:rsidP="00F67E79">
            <w:pPr>
              <w:jc w:val="center"/>
              <w:rPr>
                <w:lang w:val="en-GB" w:eastAsia="en-GB"/>
              </w:rPr>
            </w:pPr>
            <w:r w:rsidRPr="00B212D6">
              <w:rPr>
                <w:sz w:val="22"/>
                <w:szCs w:val="22"/>
                <w:lang w:val="en-GB" w:eastAsia="en-GB"/>
              </w:rPr>
              <w:t>23</w:t>
            </w:r>
          </w:p>
        </w:tc>
        <w:tc>
          <w:tcPr>
            <w:tcW w:w="1052" w:type="dxa"/>
            <w:tcBorders>
              <w:top w:val="nil"/>
              <w:left w:val="nil"/>
              <w:bottom w:val="single" w:sz="4" w:space="0" w:color="auto"/>
              <w:right w:val="single" w:sz="4" w:space="0" w:color="auto"/>
            </w:tcBorders>
            <w:shd w:val="clear" w:color="auto" w:fill="auto"/>
            <w:vAlign w:val="center"/>
            <w:hideMark/>
          </w:tcPr>
          <w:p w14:paraId="13845B52"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57B00E70" w14:textId="77777777" w:rsidR="006C1B9B" w:rsidRPr="00B212D6" w:rsidRDefault="006C1B9B" w:rsidP="00F67E79">
            <w:pPr>
              <w:rPr>
                <w:lang w:eastAsia="en-GB"/>
              </w:rPr>
            </w:pPr>
            <w:r w:rsidRPr="00B212D6">
              <w:rPr>
                <w:sz w:val="22"/>
                <w:szCs w:val="22"/>
                <w:lang w:eastAsia="en-GB"/>
              </w:rPr>
              <w:t>Металлические элементы основы подъемного крана</w:t>
            </w:r>
          </w:p>
        </w:tc>
        <w:tc>
          <w:tcPr>
            <w:tcW w:w="911" w:type="dxa"/>
            <w:tcBorders>
              <w:top w:val="nil"/>
              <w:left w:val="nil"/>
              <w:bottom w:val="single" w:sz="4" w:space="0" w:color="auto"/>
              <w:right w:val="single" w:sz="4" w:space="0" w:color="auto"/>
            </w:tcBorders>
            <w:shd w:val="clear" w:color="auto" w:fill="auto"/>
            <w:vAlign w:val="center"/>
            <w:hideMark/>
          </w:tcPr>
          <w:p w14:paraId="1826BAA1"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20D26119" w14:textId="77777777" w:rsidR="006C1B9B" w:rsidRPr="00B212D6" w:rsidRDefault="006C1B9B" w:rsidP="00F67E79">
            <w:pPr>
              <w:jc w:val="center"/>
              <w:rPr>
                <w:lang w:val="en-GB" w:eastAsia="en-GB"/>
              </w:rPr>
            </w:pPr>
            <w:r w:rsidRPr="00B212D6">
              <w:rPr>
                <w:sz w:val="22"/>
                <w:szCs w:val="22"/>
                <w:lang w:val="en-GB" w:eastAsia="en-GB"/>
              </w:rPr>
              <w:t>0.143</w:t>
            </w:r>
          </w:p>
        </w:tc>
        <w:tc>
          <w:tcPr>
            <w:tcW w:w="1042" w:type="dxa"/>
            <w:tcBorders>
              <w:top w:val="nil"/>
              <w:left w:val="nil"/>
              <w:bottom w:val="single" w:sz="4" w:space="0" w:color="auto"/>
              <w:right w:val="single" w:sz="4" w:space="0" w:color="auto"/>
            </w:tcBorders>
            <w:shd w:val="clear" w:color="auto" w:fill="auto"/>
            <w:vAlign w:val="center"/>
            <w:hideMark/>
          </w:tcPr>
          <w:p w14:paraId="41E3AEC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6B613E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2226D43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34526C6"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5F0C1C1" w14:textId="77777777" w:rsidR="006C1B9B" w:rsidRPr="00B212D6" w:rsidRDefault="006C1B9B" w:rsidP="00F67E79">
            <w:pPr>
              <w:jc w:val="center"/>
              <w:rPr>
                <w:lang w:val="en-GB" w:eastAsia="en-GB"/>
              </w:rPr>
            </w:pPr>
            <w:r w:rsidRPr="00B212D6">
              <w:rPr>
                <w:sz w:val="22"/>
                <w:szCs w:val="22"/>
                <w:lang w:val="en-GB" w:eastAsia="en-GB"/>
              </w:rPr>
              <w:t>24</w:t>
            </w:r>
          </w:p>
        </w:tc>
        <w:tc>
          <w:tcPr>
            <w:tcW w:w="1052" w:type="dxa"/>
            <w:tcBorders>
              <w:top w:val="nil"/>
              <w:left w:val="nil"/>
              <w:bottom w:val="single" w:sz="4" w:space="0" w:color="auto"/>
              <w:right w:val="single" w:sz="4" w:space="0" w:color="auto"/>
            </w:tcBorders>
            <w:shd w:val="clear" w:color="auto" w:fill="auto"/>
            <w:vAlign w:val="center"/>
            <w:hideMark/>
          </w:tcPr>
          <w:p w14:paraId="6045E353"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742EDBAA" w14:textId="77777777" w:rsidR="006C1B9B" w:rsidRPr="00B212D6" w:rsidRDefault="006C1B9B" w:rsidP="00F67E79">
            <w:pPr>
              <w:rPr>
                <w:lang w:eastAsia="en-GB"/>
              </w:rPr>
            </w:pPr>
            <w:r w:rsidRPr="00B212D6">
              <w:rPr>
                <w:sz w:val="22"/>
                <w:szCs w:val="22"/>
                <w:lang w:eastAsia="en-GB"/>
              </w:rPr>
              <w:t>Металлические элементы основы стойки для кабеля электроснабжения</w:t>
            </w:r>
          </w:p>
        </w:tc>
        <w:tc>
          <w:tcPr>
            <w:tcW w:w="911" w:type="dxa"/>
            <w:tcBorders>
              <w:top w:val="nil"/>
              <w:left w:val="nil"/>
              <w:bottom w:val="single" w:sz="4" w:space="0" w:color="auto"/>
              <w:right w:val="single" w:sz="4" w:space="0" w:color="auto"/>
            </w:tcBorders>
            <w:shd w:val="clear" w:color="auto" w:fill="auto"/>
            <w:vAlign w:val="center"/>
            <w:hideMark/>
          </w:tcPr>
          <w:p w14:paraId="44ADF3E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6072DB87" w14:textId="77777777" w:rsidR="006C1B9B" w:rsidRPr="00B212D6" w:rsidRDefault="006C1B9B" w:rsidP="00F67E79">
            <w:pPr>
              <w:jc w:val="center"/>
              <w:rPr>
                <w:lang w:val="en-GB" w:eastAsia="en-GB"/>
              </w:rPr>
            </w:pPr>
            <w:r w:rsidRPr="00B212D6">
              <w:rPr>
                <w:sz w:val="22"/>
                <w:szCs w:val="22"/>
                <w:lang w:val="en-GB" w:eastAsia="en-GB"/>
              </w:rPr>
              <w:t>0.110</w:t>
            </w:r>
          </w:p>
        </w:tc>
        <w:tc>
          <w:tcPr>
            <w:tcW w:w="1042" w:type="dxa"/>
            <w:tcBorders>
              <w:top w:val="nil"/>
              <w:left w:val="nil"/>
              <w:bottom w:val="single" w:sz="4" w:space="0" w:color="auto"/>
              <w:right w:val="single" w:sz="4" w:space="0" w:color="auto"/>
            </w:tcBorders>
            <w:shd w:val="clear" w:color="auto" w:fill="auto"/>
            <w:vAlign w:val="center"/>
            <w:hideMark/>
          </w:tcPr>
          <w:p w14:paraId="315CB87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D1E633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21D0D34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5C30D3D" w14:textId="77777777" w:rsidTr="00F67E79">
        <w:trPr>
          <w:trHeight w:val="336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EED62AD" w14:textId="77777777" w:rsidR="006C1B9B" w:rsidRPr="00B212D6" w:rsidRDefault="006C1B9B" w:rsidP="00F67E79">
            <w:pPr>
              <w:jc w:val="center"/>
              <w:rPr>
                <w:lang w:val="en-GB" w:eastAsia="en-GB"/>
              </w:rPr>
            </w:pPr>
            <w:r w:rsidRPr="00B212D6">
              <w:rPr>
                <w:sz w:val="22"/>
                <w:szCs w:val="22"/>
                <w:lang w:val="en-GB" w:eastAsia="en-GB"/>
              </w:rPr>
              <w:t>25</w:t>
            </w:r>
          </w:p>
        </w:tc>
        <w:tc>
          <w:tcPr>
            <w:tcW w:w="1052" w:type="dxa"/>
            <w:tcBorders>
              <w:top w:val="nil"/>
              <w:left w:val="nil"/>
              <w:bottom w:val="single" w:sz="4" w:space="0" w:color="auto"/>
              <w:right w:val="single" w:sz="4" w:space="0" w:color="auto"/>
            </w:tcBorders>
            <w:shd w:val="clear" w:color="auto" w:fill="auto"/>
            <w:vAlign w:val="center"/>
            <w:hideMark/>
          </w:tcPr>
          <w:p w14:paraId="23EF8481" w14:textId="77777777" w:rsidR="006C1B9B" w:rsidRPr="00B212D6" w:rsidRDefault="006C1B9B" w:rsidP="00F67E79">
            <w:pPr>
              <w:jc w:val="center"/>
              <w:rPr>
                <w:lang w:val="en-GB" w:eastAsia="en-GB"/>
              </w:rPr>
            </w:pPr>
            <w:r w:rsidRPr="00B212D6">
              <w:rPr>
                <w:sz w:val="22"/>
                <w:szCs w:val="22"/>
                <w:lang w:val="en-GB" w:eastAsia="en-GB"/>
              </w:rPr>
              <w:t>3-4-1</w:t>
            </w:r>
          </w:p>
        </w:tc>
        <w:tc>
          <w:tcPr>
            <w:tcW w:w="4630" w:type="dxa"/>
            <w:tcBorders>
              <w:top w:val="nil"/>
              <w:left w:val="nil"/>
              <w:bottom w:val="single" w:sz="4" w:space="0" w:color="auto"/>
              <w:right w:val="single" w:sz="4" w:space="0" w:color="auto"/>
            </w:tcBorders>
            <w:shd w:val="clear" w:color="auto" w:fill="auto"/>
            <w:vAlign w:val="center"/>
            <w:hideMark/>
          </w:tcPr>
          <w:p w14:paraId="36BB13DE" w14:textId="77777777" w:rsidR="006C1B9B" w:rsidRPr="00B212D6" w:rsidRDefault="006C1B9B" w:rsidP="00F67E79">
            <w:pPr>
              <w:rPr>
                <w:lang w:eastAsia="en-GB"/>
              </w:rPr>
            </w:pPr>
            <w:r w:rsidRPr="00B212D6">
              <w:rPr>
                <w:sz w:val="22"/>
                <w:szCs w:val="22"/>
                <w:lang w:eastAsia="en-GB"/>
              </w:rPr>
              <w:t>Монтаж консольного стационарного электромеханического крана (грузоподъемность 1.0т, вылет стрелы -4.0м, высота до нижней части стрелы - 5.0м, угол поворота стрелы -360</w:t>
            </w:r>
            <w:r w:rsidRPr="00B212D6">
              <w:rPr>
                <w:sz w:val="22"/>
                <w:szCs w:val="22"/>
                <w:vertAlign w:val="superscript"/>
                <w:lang w:eastAsia="en-GB"/>
              </w:rPr>
              <w:t>0</w:t>
            </w:r>
            <w:r w:rsidRPr="00B212D6">
              <w:rPr>
                <w:sz w:val="22"/>
                <w:szCs w:val="22"/>
                <w:lang w:eastAsia="en-GB"/>
              </w:rPr>
              <w:t>/, скорость вращения стрелы-0.25вр/мин, скорость подъемного крана 6.6 м/мин, скорость  передвижения - 21м/мин, включая регулятор частоты вращения стрелы, подвесной пульт, 10м кабель снабжения, комплект радиоуправления крана) Общая суммарная мощность ≤ 2.5кВт</w:t>
            </w:r>
          </w:p>
        </w:tc>
        <w:tc>
          <w:tcPr>
            <w:tcW w:w="911" w:type="dxa"/>
            <w:tcBorders>
              <w:top w:val="nil"/>
              <w:left w:val="nil"/>
              <w:bottom w:val="single" w:sz="4" w:space="0" w:color="auto"/>
              <w:right w:val="single" w:sz="4" w:space="0" w:color="auto"/>
            </w:tcBorders>
            <w:shd w:val="clear" w:color="auto" w:fill="auto"/>
            <w:vAlign w:val="center"/>
            <w:hideMark/>
          </w:tcPr>
          <w:p w14:paraId="41F5FEAB" w14:textId="77777777" w:rsidR="006C1B9B" w:rsidRPr="00B212D6" w:rsidRDefault="006C1B9B" w:rsidP="00F67E79">
            <w:pPr>
              <w:jc w:val="center"/>
              <w:rPr>
                <w:lang w:val="en-GB" w:eastAsia="en-GB"/>
              </w:rPr>
            </w:pPr>
            <w:r w:rsidRPr="00B212D6">
              <w:rPr>
                <w:sz w:val="22"/>
                <w:szCs w:val="22"/>
                <w:lang w:val="en-GB" w:eastAsia="en-GB"/>
              </w:rPr>
              <w:t>комп</w:t>
            </w:r>
          </w:p>
        </w:tc>
        <w:tc>
          <w:tcPr>
            <w:tcW w:w="876" w:type="dxa"/>
            <w:tcBorders>
              <w:top w:val="nil"/>
              <w:left w:val="nil"/>
              <w:bottom w:val="single" w:sz="4" w:space="0" w:color="auto"/>
              <w:right w:val="single" w:sz="4" w:space="0" w:color="auto"/>
            </w:tcBorders>
            <w:shd w:val="clear" w:color="auto" w:fill="auto"/>
            <w:vAlign w:val="center"/>
            <w:hideMark/>
          </w:tcPr>
          <w:p w14:paraId="1537C9DB"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184780F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A2B7C9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4157862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3AD10CD" w14:textId="77777777" w:rsidTr="00F67E79">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6DFD366" w14:textId="77777777" w:rsidR="006C1B9B" w:rsidRPr="00B212D6" w:rsidRDefault="006C1B9B" w:rsidP="00F67E79">
            <w:pPr>
              <w:jc w:val="center"/>
              <w:rPr>
                <w:lang w:val="en-GB" w:eastAsia="en-GB"/>
              </w:rPr>
            </w:pPr>
            <w:r w:rsidRPr="00B212D6">
              <w:rPr>
                <w:sz w:val="22"/>
                <w:szCs w:val="22"/>
                <w:lang w:val="en-GB" w:eastAsia="en-GB"/>
              </w:rPr>
              <w:lastRenderedPageBreak/>
              <w:t>26</w:t>
            </w:r>
          </w:p>
        </w:tc>
        <w:tc>
          <w:tcPr>
            <w:tcW w:w="1052" w:type="dxa"/>
            <w:tcBorders>
              <w:top w:val="nil"/>
              <w:left w:val="nil"/>
              <w:bottom w:val="single" w:sz="4" w:space="0" w:color="auto"/>
              <w:right w:val="single" w:sz="4" w:space="0" w:color="auto"/>
            </w:tcBorders>
            <w:shd w:val="clear" w:color="auto" w:fill="auto"/>
            <w:vAlign w:val="center"/>
            <w:hideMark/>
          </w:tcPr>
          <w:p w14:paraId="43BDBBA8"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0D5006F" w14:textId="77777777" w:rsidR="006C1B9B" w:rsidRPr="00B212D6" w:rsidRDefault="006C1B9B" w:rsidP="00F67E79">
            <w:pPr>
              <w:rPr>
                <w:lang w:eastAsia="en-GB"/>
              </w:rPr>
            </w:pPr>
            <w:r w:rsidRPr="00B212D6">
              <w:rPr>
                <w:sz w:val="22"/>
                <w:szCs w:val="22"/>
                <w:lang w:eastAsia="en-GB"/>
              </w:rPr>
              <w:t>Монтаж нержавеющей стальной плоской задвижки  600</w:t>
            </w:r>
            <w:r w:rsidRPr="00B212D6">
              <w:rPr>
                <w:sz w:val="22"/>
                <w:szCs w:val="22"/>
                <w:lang w:val="en-GB" w:eastAsia="en-GB"/>
              </w:rPr>
              <w:t>x</w:t>
            </w:r>
            <w:r w:rsidRPr="00B212D6">
              <w:rPr>
                <w:sz w:val="22"/>
                <w:szCs w:val="22"/>
                <w:lang w:eastAsia="en-GB"/>
              </w:rPr>
              <w:t>1000мм с механическим ручным редуктором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667E8B72"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FB88E8D"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06416D8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71461C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03F8324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0F4EC5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16A67DC" w14:textId="77777777" w:rsidR="006C1B9B" w:rsidRPr="00B212D6" w:rsidRDefault="006C1B9B" w:rsidP="00F67E79">
            <w:pPr>
              <w:jc w:val="center"/>
              <w:rPr>
                <w:lang w:val="en-GB" w:eastAsia="en-GB"/>
              </w:rPr>
            </w:pPr>
            <w:r w:rsidRPr="00B212D6">
              <w:rPr>
                <w:sz w:val="22"/>
                <w:szCs w:val="22"/>
                <w:lang w:val="en-GB" w:eastAsia="en-GB"/>
              </w:rPr>
              <w:t>27</w:t>
            </w:r>
          </w:p>
        </w:tc>
        <w:tc>
          <w:tcPr>
            <w:tcW w:w="1052" w:type="dxa"/>
            <w:tcBorders>
              <w:top w:val="nil"/>
              <w:left w:val="nil"/>
              <w:bottom w:val="single" w:sz="4" w:space="0" w:color="auto"/>
              <w:right w:val="single" w:sz="4" w:space="0" w:color="auto"/>
            </w:tcBorders>
            <w:shd w:val="clear" w:color="000000" w:fill="FFFFFF"/>
            <w:vAlign w:val="center"/>
            <w:hideMark/>
          </w:tcPr>
          <w:p w14:paraId="6A1F1F29" w14:textId="77777777" w:rsidR="006C1B9B" w:rsidRPr="00B212D6" w:rsidRDefault="006C1B9B" w:rsidP="00F67E79">
            <w:pPr>
              <w:jc w:val="center"/>
              <w:rPr>
                <w:lang w:val="en-GB" w:eastAsia="en-GB"/>
              </w:rPr>
            </w:pPr>
            <w:r w:rsidRPr="00B212D6">
              <w:rPr>
                <w:sz w:val="22"/>
                <w:szCs w:val="22"/>
                <w:lang w:val="en-GB" w:eastAsia="en-GB"/>
              </w:rPr>
              <w:t>22-77</w:t>
            </w:r>
          </w:p>
        </w:tc>
        <w:tc>
          <w:tcPr>
            <w:tcW w:w="4630" w:type="dxa"/>
            <w:tcBorders>
              <w:top w:val="nil"/>
              <w:left w:val="nil"/>
              <w:bottom w:val="single" w:sz="4" w:space="0" w:color="auto"/>
              <w:right w:val="single" w:sz="4" w:space="0" w:color="auto"/>
            </w:tcBorders>
            <w:shd w:val="clear" w:color="auto" w:fill="auto"/>
            <w:vAlign w:val="center"/>
            <w:hideMark/>
          </w:tcPr>
          <w:p w14:paraId="46FB6999" w14:textId="77777777" w:rsidR="006C1B9B" w:rsidRPr="00B212D6" w:rsidRDefault="006C1B9B" w:rsidP="00F67E79">
            <w:pPr>
              <w:rPr>
                <w:lang w:eastAsia="en-GB"/>
              </w:rPr>
            </w:pPr>
            <w:r w:rsidRPr="00B212D6">
              <w:rPr>
                <w:sz w:val="22"/>
                <w:szCs w:val="22"/>
                <w:lang w:eastAsia="en-GB"/>
              </w:rPr>
              <w:t>Монтаж стальных (</w:t>
            </w:r>
            <w:r w:rsidRPr="00B212D6">
              <w:rPr>
                <w:sz w:val="22"/>
                <w:szCs w:val="22"/>
                <w:lang w:val="en-GB" w:eastAsia="en-GB"/>
              </w:rPr>
              <w:t>St</w:t>
            </w:r>
            <w:r w:rsidRPr="00B212D6">
              <w:rPr>
                <w:sz w:val="22"/>
                <w:szCs w:val="22"/>
                <w:lang w:eastAsia="en-GB"/>
              </w:rPr>
              <w:t xml:space="preserve">) эл.сварных труб </w:t>
            </w:r>
            <w:r w:rsidRPr="00B212D6">
              <w:rPr>
                <w:sz w:val="22"/>
                <w:szCs w:val="22"/>
                <w:lang w:val="en-GB" w:eastAsia="en-GB"/>
              </w:rPr>
              <w:t>DN</w:t>
            </w:r>
            <w:r w:rsidRPr="00B212D6">
              <w:rPr>
                <w:sz w:val="22"/>
                <w:szCs w:val="22"/>
                <w:lang w:eastAsia="en-GB"/>
              </w:rPr>
              <w:t>820</w:t>
            </w:r>
            <w:r w:rsidRPr="00B212D6">
              <w:rPr>
                <w:sz w:val="22"/>
                <w:szCs w:val="22"/>
                <w:lang w:val="en-GB" w:eastAsia="en-GB"/>
              </w:rPr>
              <w:t>x</w:t>
            </w:r>
            <w:r w:rsidRPr="00B212D6">
              <w:rPr>
                <w:sz w:val="22"/>
                <w:szCs w:val="22"/>
                <w:lang w:eastAsia="en-GB"/>
              </w:rPr>
              <w:t xml:space="preserve">8 </w:t>
            </w:r>
          </w:p>
        </w:tc>
        <w:tc>
          <w:tcPr>
            <w:tcW w:w="911" w:type="dxa"/>
            <w:tcBorders>
              <w:top w:val="nil"/>
              <w:left w:val="nil"/>
              <w:bottom w:val="single" w:sz="4" w:space="0" w:color="auto"/>
              <w:right w:val="single" w:sz="4" w:space="0" w:color="auto"/>
            </w:tcBorders>
            <w:shd w:val="clear" w:color="auto" w:fill="auto"/>
            <w:vAlign w:val="center"/>
            <w:hideMark/>
          </w:tcPr>
          <w:p w14:paraId="360EE1A2"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73F2CF87" w14:textId="77777777" w:rsidR="006C1B9B" w:rsidRPr="00B212D6" w:rsidRDefault="006C1B9B" w:rsidP="00F67E79">
            <w:pPr>
              <w:jc w:val="center"/>
              <w:rPr>
                <w:lang w:val="en-GB" w:eastAsia="en-GB"/>
              </w:rPr>
            </w:pPr>
            <w:r w:rsidRPr="00B212D6">
              <w:rPr>
                <w:sz w:val="22"/>
                <w:szCs w:val="22"/>
                <w:lang w:val="en-GB" w:eastAsia="en-GB"/>
              </w:rPr>
              <w:t>27.0</w:t>
            </w:r>
          </w:p>
        </w:tc>
        <w:tc>
          <w:tcPr>
            <w:tcW w:w="1042" w:type="dxa"/>
            <w:tcBorders>
              <w:top w:val="nil"/>
              <w:left w:val="nil"/>
              <w:bottom w:val="single" w:sz="4" w:space="0" w:color="auto"/>
              <w:right w:val="single" w:sz="4" w:space="0" w:color="auto"/>
            </w:tcBorders>
            <w:shd w:val="clear" w:color="auto" w:fill="auto"/>
            <w:vAlign w:val="center"/>
            <w:hideMark/>
          </w:tcPr>
          <w:p w14:paraId="4510596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F431C9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CAC819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5726B9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F1C18D4" w14:textId="77777777" w:rsidR="006C1B9B" w:rsidRPr="00B212D6" w:rsidRDefault="006C1B9B" w:rsidP="00F67E79">
            <w:pPr>
              <w:jc w:val="center"/>
              <w:rPr>
                <w:lang w:val="en-GB" w:eastAsia="en-GB"/>
              </w:rPr>
            </w:pPr>
            <w:r w:rsidRPr="00B212D6">
              <w:rPr>
                <w:sz w:val="22"/>
                <w:szCs w:val="22"/>
                <w:lang w:val="en-GB" w:eastAsia="en-GB"/>
              </w:rPr>
              <w:t>28</w:t>
            </w:r>
          </w:p>
        </w:tc>
        <w:tc>
          <w:tcPr>
            <w:tcW w:w="1052" w:type="dxa"/>
            <w:tcBorders>
              <w:top w:val="nil"/>
              <w:left w:val="nil"/>
              <w:bottom w:val="single" w:sz="4" w:space="0" w:color="auto"/>
              <w:right w:val="single" w:sz="4" w:space="0" w:color="auto"/>
            </w:tcBorders>
            <w:shd w:val="clear" w:color="000000" w:fill="FFFFFF"/>
            <w:vAlign w:val="center"/>
            <w:hideMark/>
          </w:tcPr>
          <w:p w14:paraId="33F15894" w14:textId="77777777" w:rsidR="006C1B9B" w:rsidRPr="00B212D6" w:rsidRDefault="006C1B9B" w:rsidP="00F67E79">
            <w:pPr>
              <w:jc w:val="center"/>
              <w:rPr>
                <w:lang w:val="en-GB" w:eastAsia="en-GB"/>
              </w:rPr>
            </w:pPr>
            <w:r w:rsidRPr="00B212D6">
              <w:rPr>
                <w:sz w:val="22"/>
                <w:szCs w:val="22"/>
                <w:lang w:val="en-GB" w:eastAsia="en-GB"/>
              </w:rPr>
              <w:t>22-363</w:t>
            </w:r>
          </w:p>
        </w:tc>
        <w:tc>
          <w:tcPr>
            <w:tcW w:w="4630" w:type="dxa"/>
            <w:tcBorders>
              <w:top w:val="nil"/>
              <w:left w:val="nil"/>
              <w:bottom w:val="single" w:sz="4" w:space="0" w:color="auto"/>
              <w:right w:val="single" w:sz="4" w:space="0" w:color="auto"/>
            </w:tcBorders>
            <w:shd w:val="clear" w:color="auto" w:fill="auto"/>
            <w:vAlign w:val="center"/>
            <w:hideMark/>
          </w:tcPr>
          <w:p w14:paraId="4CDFFE41" w14:textId="77777777" w:rsidR="006C1B9B" w:rsidRPr="00B212D6" w:rsidRDefault="006C1B9B" w:rsidP="00F67E79">
            <w:pPr>
              <w:rPr>
                <w:lang w:eastAsia="en-GB"/>
              </w:rPr>
            </w:pPr>
            <w:r w:rsidRPr="00B212D6">
              <w:rPr>
                <w:sz w:val="22"/>
                <w:szCs w:val="22"/>
                <w:lang w:eastAsia="en-GB"/>
              </w:rPr>
              <w:t>Монтаж стального (</w:t>
            </w:r>
            <w:r w:rsidRPr="00B212D6">
              <w:rPr>
                <w:sz w:val="22"/>
                <w:szCs w:val="22"/>
                <w:lang w:val="en-GB" w:eastAsia="en-GB"/>
              </w:rPr>
              <w:t>St</w:t>
            </w:r>
            <w:r w:rsidRPr="00B212D6">
              <w:rPr>
                <w:sz w:val="22"/>
                <w:szCs w:val="22"/>
                <w:lang w:eastAsia="en-GB"/>
              </w:rPr>
              <w:t xml:space="preserve">) отвода </w:t>
            </w:r>
            <w:r w:rsidRPr="00B212D6">
              <w:rPr>
                <w:sz w:val="22"/>
                <w:szCs w:val="22"/>
                <w:lang w:val="en-GB" w:eastAsia="en-GB"/>
              </w:rPr>
              <w:t>DN</w:t>
            </w:r>
            <w:r w:rsidRPr="00B212D6">
              <w:rPr>
                <w:sz w:val="22"/>
                <w:szCs w:val="22"/>
                <w:lang w:eastAsia="en-GB"/>
              </w:rPr>
              <w:t xml:space="preserve">800,  </w:t>
            </w:r>
            <w:r w:rsidRPr="00B212D6">
              <w:rPr>
                <w:sz w:val="22"/>
                <w:szCs w:val="22"/>
                <w:lang w:val="en-GB" w:eastAsia="en-GB"/>
              </w:rPr>
              <w:t>α</w:t>
            </w:r>
            <w:r w:rsidRPr="00B212D6">
              <w:rPr>
                <w:sz w:val="22"/>
                <w:szCs w:val="22"/>
                <w:lang w:eastAsia="en-GB"/>
              </w:rPr>
              <w:t xml:space="preserve"> = 45° (2 шт)</w:t>
            </w:r>
          </w:p>
        </w:tc>
        <w:tc>
          <w:tcPr>
            <w:tcW w:w="911" w:type="dxa"/>
            <w:tcBorders>
              <w:top w:val="nil"/>
              <w:left w:val="nil"/>
              <w:bottom w:val="single" w:sz="4" w:space="0" w:color="auto"/>
              <w:right w:val="single" w:sz="4" w:space="0" w:color="auto"/>
            </w:tcBorders>
            <w:shd w:val="clear" w:color="auto" w:fill="auto"/>
            <w:vAlign w:val="center"/>
            <w:hideMark/>
          </w:tcPr>
          <w:p w14:paraId="4829F14F"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C1B3A8B" w14:textId="77777777" w:rsidR="006C1B9B" w:rsidRPr="00B212D6" w:rsidRDefault="006C1B9B" w:rsidP="00F67E79">
            <w:pPr>
              <w:jc w:val="center"/>
              <w:rPr>
                <w:lang w:val="en-GB" w:eastAsia="en-GB"/>
              </w:rPr>
            </w:pPr>
            <w:r w:rsidRPr="00B212D6">
              <w:rPr>
                <w:sz w:val="22"/>
                <w:szCs w:val="22"/>
                <w:lang w:val="en-GB" w:eastAsia="en-GB"/>
              </w:rPr>
              <w:t>0.360</w:t>
            </w:r>
          </w:p>
        </w:tc>
        <w:tc>
          <w:tcPr>
            <w:tcW w:w="1042" w:type="dxa"/>
            <w:tcBorders>
              <w:top w:val="nil"/>
              <w:left w:val="nil"/>
              <w:bottom w:val="single" w:sz="4" w:space="0" w:color="auto"/>
              <w:right w:val="single" w:sz="4" w:space="0" w:color="auto"/>
            </w:tcBorders>
            <w:shd w:val="clear" w:color="auto" w:fill="auto"/>
            <w:vAlign w:val="center"/>
            <w:hideMark/>
          </w:tcPr>
          <w:p w14:paraId="0BA1ADF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9C349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79AB73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268B419"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196D182" w14:textId="77777777" w:rsidR="006C1B9B" w:rsidRPr="00B212D6" w:rsidRDefault="006C1B9B" w:rsidP="00F67E79">
            <w:pPr>
              <w:jc w:val="center"/>
              <w:rPr>
                <w:lang w:val="en-GB" w:eastAsia="en-GB"/>
              </w:rPr>
            </w:pPr>
            <w:r w:rsidRPr="00B212D6">
              <w:rPr>
                <w:sz w:val="22"/>
                <w:szCs w:val="22"/>
                <w:lang w:val="en-GB" w:eastAsia="en-GB"/>
              </w:rPr>
              <w:t>29</w:t>
            </w:r>
          </w:p>
        </w:tc>
        <w:tc>
          <w:tcPr>
            <w:tcW w:w="1052" w:type="dxa"/>
            <w:tcBorders>
              <w:top w:val="nil"/>
              <w:left w:val="nil"/>
              <w:bottom w:val="single" w:sz="4" w:space="0" w:color="auto"/>
              <w:right w:val="single" w:sz="4" w:space="0" w:color="auto"/>
            </w:tcBorders>
            <w:shd w:val="clear" w:color="auto" w:fill="auto"/>
            <w:vAlign w:val="center"/>
            <w:hideMark/>
          </w:tcPr>
          <w:p w14:paraId="31F0248C" w14:textId="77777777" w:rsidR="006C1B9B" w:rsidRPr="00B212D6" w:rsidRDefault="006C1B9B" w:rsidP="00F67E79">
            <w:pPr>
              <w:jc w:val="center"/>
              <w:rPr>
                <w:color w:val="000000"/>
                <w:lang w:val="en-GB" w:eastAsia="en-GB"/>
              </w:rPr>
            </w:pPr>
            <w:r w:rsidRPr="00B212D6">
              <w:rPr>
                <w:color w:val="000000"/>
                <w:sz w:val="22"/>
                <w:szCs w:val="22"/>
                <w:lang w:val="en-GB" w:eastAsia="en-GB"/>
              </w:rPr>
              <w:t>6-30</w:t>
            </w:r>
          </w:p>
        </w:tc>
        <w:tc>
          <w:tcPr>
            <w:tcW w:w="4630" w:type="dxa"/>
            <w:tcBorders>
              <w:top w:val="nil"/>
              <w:left w:val="nil"/>
              <w:bottom w:val="single" w:sz="4" w:space="0" w:color="auto"/>
              <w:right w:val="single" w:sz="4" w:space="0" w:color="auto"/>
            </w:tcBorders>
            <w:shd w:val="clear" w:color="auto" w:fill="auto"/>
            <w:vAlign w:val="center"/>
            <w:hideMark/>
          </w:tcPr>
          <w:p w14:paraId="64B6CACD" w14:textId="77777777" w:rsidR="006C1B9B" w:rsidRPr="00B212D6" w:rsidRDefault="006C1B9B" w:rsidP="00F67E79">
            <w:pPr>
              <w:rPr>
                <w:lang w:eastAsia="en-GB"/>
              </w:rPr>
            </w:pPr>
            <w:r w:rsidRPr="00B212D6">
              <w:rPr>
                <w:sz w:val="22"/>
                <w:szCs w:val="22"/>
                <w:lang w:eastAsia="en-GB"/>
              </w:rPr>
              <w:t>Бетонные монолитные опоры 1.2</w:t>
            </w:r>
            <w:r w:rsidRPr="00B212D6">
              <w:rPr>
                <w:sz w:val="22"/>
                <w:szCs w:val="22"/>
                <w:lang w:val="en-GB" w:eastAsia="en-GB"/>
              </w:rPr>
              <w:t>x</w:t>
            </w:r>
            <w:r w:rsidRPr="00B212D6">
              <w:rPr>
                <w:sz w:val="22"/>
                <w:szCs w:val="22"/>
                <w:lang w:eastAsia="en-GB"/>
              </w:rPr>
              <w:t xml:space="preserve">1.2м, </w:t>
            </w:r>
            <w:r w:rsidRPr="00B212D6">
              <w:rPr>
                <w:sz w:val="22"/>
                <w:szCs w:val="22"/>
                <w:lang w:val="en-GB" w:eastAsia="en-GB"/>
              </w:rPr>
              <w:t>h</w:t>
            </w:r>
            <w:r w:rsidRPr="00B212D6">
              <w:rPr>
                <w:sz w:val="22"/>
                <w:szCs w:val="22"/>
                <w:lang w:eastAsia="en-GB"/>
              </w:rPr>
              <w:t xml:space="preserve">=2.0м,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под стальные трубы (в 3 местах) </w:t>
            </w:r>
          </w:p>
        </w:tc>
        <w:tc>
          <w:tcPr>
            <w:tcW w:w="911" w:type="dxa"/>
            <w:tcBorders>
              <w:top w:val="nil"/>
              <w:left w:val="nil"/>
              <w:bottom w:val="single" w:sz="4" w:space="0" w:color="auto"/>
              <w:right w:val="single" w:sz="4" w:space="0" w:color="auto"/>
            </w:tcBorders>
            <w:shd w:val="clear" w:color="auto" w:fill="auto"/>
            <w:vAlign w:val="center"/>
            <w:hideMark/>
          </w:tcPr>
          <w:p w14:paraId="538F004D"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300B5E0B" w14:textId="77777777" w:rsidR="006C1B9B" w:rsidRPr="00B212D6" w:rsidRDefault="006C1B9B" w:rsidP="00F67E79">
            <w:pPr>
              <w:jc w:val="center"/>
              <w:rPr>
                <w:lang w:val="en-GB" w:eastAsia="en-GB"/>
              </w:rPr>
            </w:pPr>
            <w:r w:rsidRPr="00B212D6">
              <w:rPr>
                <w:sz w:val="22"/>
                <w:szCs w:val="22"/>
                <w:lang w:val="en-GB" w:eastAsia="en-GB"/>
              </w:rPr>
              <w:t>8.70</w:t>
            </w:r>
          </w:p>
        </w:tc>
        <w:tc>
          <w:tcPr>
            <w:tcW w:w="1042" w:type="dxa"/>
            <w:tcBorders>
              <w:top w:val="nil"/>
              <w:left w:val="nil"/>
              <w:bottom w:val="single" w:sz="4" w:space="0" w:color="auto"/>
              <w:right w:val="single" w:sz="4" w:space="0" w:color="auto"/>
            </w:tcBorders>
            <w:shd w:val="clear" w:color="auto" w:fill="auto"/>
            <w:vAlign w:val="center"/>
            <w:hideMark/>
          </w:tcPr>
          <w:p w14:paraId="3F239E3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78A19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2DC8F0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315D7FD"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5D1FCC6" w14:textId="77777777" w:rsidR="006C1B9B" w:rsidRPr="00B212D6" w:rsidRDefault="006C1B9B" w:rsidP="00F67E79">
            <w:pPr>
              <w:jc w:val="center"/>
              <w:rPr>
                <w:lang w:val="en-GB" w:eastAsia="en-GB"/>
              </w:rPr>
            </w:pPr>
            <w:r w:rsidRPr="00B212D6">
              <w:rPr>
                <w:sz w:val="22"/>
                <w:szCs w:val="22"/>
                <w:lang w:val="en-GB" w:eastAsia="en-GB"/>
              </w:rPr>
              <w:t>30</w:t>
            </w:r>
          </w:p>
        </w:tc>
        <w:tc>
          <w:tcPr>
            <w:tcW w:w="1052" w:type="dxa"/>
            <w:tcBorders>
              <w:top w:val="nil"/>
              <w:left w:val="nil"/>
              <w:bottom w:val="single" w:sz="4" w:space="0" w:color="auto"/>
              <w:right w:val="single" w:sz="4" w:space="0" w:color="auto"/>
            </w:tcBorders>
            <w:shd w:val="clear" w:color="000000" w:fill="FFFFFF"/>
            <w:vAlign w:val="center"/>
            <w:hideMark/>
          </w:tcPr>
          <w:p w14:paraId="33DAFBAA" w14:textId="77777777" w:rsidR="006C1B9B" w:rsidRPr="00B212D6" w:rsidRDefault="006C1B9B" w:rsidP="00F67E79">
            <w:pPr>
              <w:jc w:val="center"/>
              <w:rPr>
                <w:lang w:val="en-GB" w:eastAsia="en-GB"/>
              </w:rPr>
            </w:pPr>
            <w:r w:rsidRPr="00B212D6">
              <w:rPr>
                <w:sz w:val="22"/>
                <w:szCs w:val="22"/>
                <w:lang w:val="en-GB" w:eastAsia="en-GB"/>
              </w:rPr>
              <w:t>Прим.     46-73</w:t>
            </w:r>
          </w:p>
        </w:tc>
        <w:tc>
          <w:tcPr>
            <w:tcW w:w="4630" w:type="dxa"/>
            <w:tcBorders>
              <w:top w:val="nil"/>
              <w:left w:val="nil"/>
              <w:bottom w:val="single" w:sz="4" w:space="0" w:color="auto"/>
              <w:right w:val="single" w:sz="4" w:space="0" w:color="auto"/>
            </w:tcBorders>
            <w:shd w:val="clear" w:color="auto" w:fill="auto"/>
            <w:vAlign w:val="center"/>
            <w:hideMark/>
          </w:tcPr>
          <w:p w14:paraId="72F58A63" w14:textId="77777777" w:rsidR="006C1B9B" w:rsidRPr="00B212D6" w:rsidRDefault="006C1B9B" w:rsidP="00F67E79">
            <w:pPr>
              <w:rPr>
                <w:lang w:eastAsia="en-GB"/>
              </w:rPr>
            </w:pPr>
            <w:r w:rsidRPr="00B212D6">
              <w:rPr>
                <w:sz w:val="22"/>
                <w:szCs w:val="22"/>
                <w:lang w:eastAsia="en-GB"/>
              </w:rPr>
              <w:t xml:space="preserve">Бетонирование отверстия в стене плотины и трубы </w:t>
            </w:r>
            <w:r w:rsidRPr="00B212D6">
              <w:rPr>
                <w:sz w:val="22"/>
                <w:szCs w:val="22"/>
                <w:lang w:val="en-GB" w:eastAsia="en-GB"/>
              </w:rPr>
              <w:t>St</w:t>
            </w:r>
            <w:r w:rsidRPr="00B212D6">
              <w:rPr>
                <w:sz w:val="22"/>
                <w:szCs w:val="22"/>
                <w:lang w:eastAsia="en-GB"/>
              </w:rPr>
              <w:t xml:space="preserve"> </w:t>
            </w:r>
            <w:r w:rsidRPr="00B212D6">
              <w:rPr>
                <w:sz w:val="22"/>
                <w:szCs w:val="22"/>
                <w:lang w:val="en-GB" w:eastAsia="en-GB"/>
              </w:rPr>
              <w:t>DN</w:t>
            </w:r>
            <w:r w:rsidRPr="00B212D6">
              <w:rPr>
                <w:sz w:val="22"/>
                <w:szCs w:val="22"/>
                <w:lang w:eastAsia="en-GB"/>
              </w:rPr>
              <w:t xml:space="preserve">800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50CAEBCE"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13C510C9" w14:textId="77777777" w:rsidR="006C1B9B" w:rsidRPr="00B212D6" w:rsidRDefault="006C1B9B" w:rsidP="00F67E79">
            <w:pPr>
              <w:jc w:val="center"/>
              <w:rPr>
                <w:lang w:val="en-GB" w:eastAsia="en-GB"/>
              </w:rPr>
            </w:pPr>
            <w:r w:rsidRPr="00B212D6">
              <w:rPr>
                <w:sz w:val="22"/>
                <w:szCs w:val="22"/>
                <w:lang w:val="en-GB" w:eastAsia="en-GB"/>
              </w:rPr>
              <w:t>0.60</w:t>
            </w:r>
          </w:p>
        </w:tc>
        <w:tc>
          <w:tcPr>
            <w:tcW w:w="1042" w:type="dxa"/>
            <w:tcBorders>
              <w:top w:val="nil"/>
              <w:left w:val="nil"/>
              <w:bottom w:val="single" w:sz="4" w:space="0" w:color="auto"/>
              <w:right w:val="single" w:sz="4" w:space="0" w:color="auto"/>
            </w:tcBorders>
            <w:shd w:val="clear" w:color="auto" w:fill="auto"/>
            <w:vAlign w:val="center"/>
            <w:hideMark/>
          </w:tcPr>
          <w:p w14:paraId="0A21A56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7D3CEC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3B0075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40017B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80BE0C5" w14:textId="77777777" w:rsidR="006C1B9B" w:rsidRPr="00B212D6" w:rsidRDefault="006C1B9B" w:rsidP="00F67E79">
            <w:pPr>
              <w:jc w:val="center"/>
              <w:rPr>
                <w:lang w:val="en-GB" w:eastAsia="en-GB"/>
              </w:rPr>
            </w:pPr>
            <w:r w:rsidRPr="00B212D6">
              <w:rPr>
                <w:sz w:val="22"/>
                <w:szCs w:val="22"/>
                <w:lang w:val="en-GB" w:eastAsia="en-GB"/>
              </w:rPr>
              <w:t>31</w:t>
            </w:r>
          </w:p>
        </w:tc>
        <w:tc>
          <w:tcPr>
            <w:tcW w:w="1052" w:type="dxa"/>
            <w:tcBorders>
              <w:top w:val="nil"/>
              <w:left w:val="nil"/>
              <w:bottom w:val="single" w:sz="4" w:space="0" w:color="auto"/>
              <w:right w:val="single" w:sz="4" w:space="0" w:color="auto"/>
            </w:tcBorders>
            <w:shd w:val="clear" w:color="auto" w:fill="auto"/>
            <w:vAlign w:val="center"/>
            <w:hideMark/>
          </w:tcPr>
          <w:p w14:paraId="2ABAD9EF" w14:textId="77777777" w:rsidR="006C1B9B" w:rsidRPr="00B212D6" w:rsidRDefault="006C1B9B" w:rsidP="00F67E79">
            <w:pPr>
              <w:jc w:val="center"/>
              <w:rPr>
                <w:lang w:val="en-GB" w:eastAsia="en-GB"/>
              </w:rPr>
            </w:pPr>
            <w:r w:rsidRPr="00B212D6">
              <w:rPr>
                <w:sz w:val="22"/>
                <w:szCs w:val="22"/>
                <w:lang w:val="en-GB" w:eastAsia="en-GB"/>
              </w:rPr>
              <w:t>Прим.       6-1</w:t>
            </w:r>
          </w:p>
        </w:tc>
        <w:tc>
          <w:tcPr>
            <w:tcW w:w="4630" w:type="dxa"/>
            <w:tcBorders>
              <w:top w:val="nil"/>
              <w:left w:val="nil"/>
              <w:bottom w:val="single" w:sz="4" w:space="0" w:color="auto"/>
              <w:right w:val="single" w:sz="4" w:space="0" w:color="auto"/>
            </w:tcBorders>
            <w:shd w:val="clear" w:color="auto" w:fill="auto"/>
            <w:vAlign w:val="center"/>
            <w:hideMark/>
          </w:tcPr>
          <w:p w14:paraId="5D475CAC" w14:textId="77777777" w:rsidR="006C1B9B" w:rsidRPr="00B212D6" w:rsidRDefault="006C1B9B" w:rsidP="00F67E79">
            <w:pPr>
              <w:rPr>
                <w:lang w:eastAsia="en-GB"/>
              </w:rPr>
            </w:pPr>
            <w:r w:rsidRPr="00B212D6">
              <w:rPr>
                <w:sz w:val="22"/>
                <w:szCs w:val="22"/>
                <w:lang w:eastAsia="en-GB"/>
              </w:rPr>
              <w:t xml:space="preserve">Основание металлической стойки МС-2 бетоном класса </w:t>
            </w:r>
            <w:r w:rsidRPr="00B212D6">
              <w:rPr>
                <w:sz w:val="22"/>
                <w:szCs w:val="22"/>
                <w:lang w:val="en-GB" w:eastAsia="en-GB"/>
              </w:rPr>
              <w:t>B</w:t>
            </w:r>
            <w:r w:rsidRPr="00B212D6">
              <w:rPr>
                <w:sz w:val="22"/>
                <w:szCs w:val="22"/>
                <w:lang w:eastAsia="en-GB"/>
              </w:rPr>
              <w:t xml:space="preserve">20, </w:t>
            </w:r>
            <w:r w:rsidRPr="00B212D6">
              <w:rPr>
                <w:sz w:val="22"/>
                <w:szCs w:val="22"/>
                <w:lang w:val="en-GB" w:eastAsia="en-GB"/>
              </w:rPr>
              <w:t>F</w:t>
            </w:r>
            <w:r w:rsidRPr="00B212D6">
              <w:rPr>
                <w:sz w:val="22"/>
                <w:szCs w:val="22"/>
                <w:lang w:eastAsia="en-GB"/>
              </w:rPr>
              <w:t xml:space="preserve">50 </w:t>
            </w:r>
          </w:p>
        </w:tc>
        <w:tc>
          <w:tcPr>
            <w:tcW w:w="911" w:type="dxa"/>
            <w:tcBorders>
              <w:top w:val="nil"/>
              <w:left w:val="nil"/>
              <w:bottom w:val="single" w:sz="4" w:space="0" w:color="auto"/>
              <w:right w:val="single" w:sz="4" w:space="0" w:color="auto"/>
            </w:tcBorders>
            <w:shd w:val="clear" w:color="auto" w:fill="auto"/>
            <w:vAlign w:val="center"/>
            <w:hideMark/>
          </w:tcPr>
          <w:p w14:paraId="15BB0AD4"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439B2069" w14:textId="77777777" w:rsidR="006C1B9B" w:rsidRPr="00B212D6" w:rsidRDefault="006C1B9B" w:rsidP="00F67E79">
            <w:pPr>
              <w:jc w:val="center"/>
              <w:rPr>
                <w:lang w:val="en-GB" w:eastAsia="en-GB"/>
              </w:rPr>
            </w:pPr>
            <w:r w:rsidRPr="00B212D6">
              <w:rPr>
                <w:sz w:val="22"/>
                <w:szCs w:val="22"/>
                <w:lang w:val="en-GB" w:eastAsia="en-GB"/>
              </w:rPr>
              <w:t>1.20</w:t>
            </w:r>
          </w:p>
        </w:tc>
        <w:tc>
          <w:tcPr>
            <w:tcW w:w="1042" w:type="dxa"/>
            <w:tcBorders>
              <w:top w:val="nil"/>
              <w:left w:val="nil"/>
              <w:bottom w:val="single" w:sz="4" w:space="0" w:color="auto"/>
              <w:right w:val="single" w:sz="4" w:space="0" w:color="auto"/>
            </w:tcBorders>
            <w:shd w:val="clear" w:color="auto" w:fill="auto"/>
            <w:vAlign w:val="center"/>
            <w:hideMark/>
          </w:tcPr>
          <w:p w14:paraId="31373B3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EE80D2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74DF01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BC6D27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29AA943" w14:textId="77777777" w:rsidR="006C1B9B" w:rsidRPr="00B212D6" w:rsidRDefault="006C1B9B" w:rsidP="00F67E79">
            <w:pPr>
              <w:jc w:val="center"/>
              <w:rPr>
                <w:lang w:val="en-GB" w:eastAsia="en-GB"/>
              </w:rPr>
            </w:pPr>
            <w:r w:rsidRPr="00B212D6">
              <w:rPr>
                <w:sz w:val="22"/>
                <w:szCs w:val="22"/>
                <w:lang w:val="en-GB" w:eastAsia="en-GB"/>
              </w:rPr>
              <w:t>32</w:t>
            </w:r>
          </w:p>
        </w:tc>
        <w:tc>
          <w:tcPr>
            <w:tcW w:w="1052" w:type="dxa"/>
            <w:tcBorders>
              <w:top w:val="nil"/>
              <w:left w:val="nil"/>
              <w:bottom w:val="single" w:sz="4" w:space="0" w:color="auto"/>
              <w:right w:val="single" w:sz="4" w:space="0" w:color="auto"/>
            </w:tcBorders>
            <w:shd w:val="clear" w:color="000000" w:fill="FFFFFF"/>
            <w:vAlign w:val="center"/>
            <w:hideMark/>
          </w:tcPr>
          <w:p w14:paraId="725C4AC0"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59AC98AA" w14:textId="77777777" w:rsidR="006C1B9B" w:rsidRPr="00B212D6" w:rsidRDefault="006C1B9B" w:rsidP="00F67E79">
            <w:pPr>
              <w:rPr>
                <w:lang w:eastAsia="en-GB"/>
              </w:rPr>
            </w:pPr>
            <w:r w:rsidRPr="00B212D6">
              <w:rPr>
                <w:sz w:val="22"/>
                <w:szCs w:val="22"/>
                <w:lang w:eastAsia="en-GB"/>
              </w:rPr>
              <w:t>Изготовление металлической стойки МС-2 парными швеллерами 14 номера и установка</w:t>
            </w:r>
          </w:p>
        </w:tc>
        <w:tc>
          <w:tcPr>
            <w:tcW w:w="911" w:type="dxa"/>
            <w:tcBorders>
              <w:top w:val="nil"/>
              <w:left w:val="nil"/>
              <w:bottom w:val="single" w:sz="4" w:space="0" w:color="auto"/>
              <w:right w:val="single" w:sz="4" w:space="0" w:color="auto"/>
            </w:tcBorders>
            <w:shd w:val="clear" w:color="auto" w:fill="auto"/>
            <w:vAlign w:val="center"/>
            <w:hideMark/>
          </w:tcPr>
          <w:p w14:paraId="4D69A7C5"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69560DA0" w14:textId="77777777" w:rsidR="006C1B9B" w:rsidRPr="00B212D6" w:rsidRDefault="006C1B9B" w:rsidP="00F67E79">
            <w:pPr>
              <w:jc w:val="center"/>
              <w:rPr>
                <w:lang w:val="en-GB" w:eastAsia="en-GB"/>
              </w:rPr>
            </w:pPr>
            <w:r w:rsidRPr="00B212D6">
              <w:rPr>
                <w:sz w:val="22"/>
                <w:szCs w:val="22"/>
                <w:lang w:val="en-GB" w:eastAsia="en-GB"/>
              </w:rPr>
              <w:t>110.0</w:t>
            </w:r>
          </w:p>
        </w:tc>
        <w:tc>
          <w:tcPr>
            <w:tcW w:w="1042" w:type="dxa"/>
            <w:tcBorders>
              <w:top w:val="nil"/>
              <w:left w:val="nil"/>
              <w:bottom w:val="single" w:sz="4" w:space="0" w:color="auto"/>
              <w:right w:val="single" w:sz="4" w:space="0" w:color="auto"/>
            </w:tcBorders>
            <w:shd w:val="clear" w:color="auto" w:fill="auto"/>
            <w:vAlign w:val="center"/>
            <w:hideMark/>
          </w:tcPr>
          <w:p w14:paraId="2555A3E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17D49D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E86285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145EB4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853444" w14:textId="77777777" w:rsidR="006C1B9B" w:rsidRPr="00B212D6" w:rsidRDefault="006C1B9B" w:rsidP="00F67E79">
            <w:pPr>
              <w:jc w:val="center"/>
              <w:rPr>
                <w:lang w:val="en-GB" w:eastAsia="en-GB"/>
              </w:rPr>
            </w:pPr>
            <w:r w:rsidRPr="00B212D6">
              <w:rPr>
                <w:sz w:val="22"/>
                <w:szCs w:val="22"/>
                <w:lang w:val="en-GB" w:eastAsia="en-GB"/>
              </w:rPr>
              <w:t>33</w:t>
            </w:r>
          </w:p>
        </w:tc>
        <w:tc>
          <w:tcPr>
            <w:tcW w:w="1052" w:type="dxa"/>
            <w:tcBorders>
              <w:top w:val="nil"/>
              <w:left w:val="nil"/>
              <w:bottom w:val="single" w:sz="4" w:space="0" w:color="auto"/>
              <w:right w:val="single" w:sz="4" w:space="0" w:color="auto"/>
            </w:tcBorders>
            <w:shd w:val="clear" w:color="000000" w:fill="FFFFFF"/>
            <w:vAlign w:val="center"/>
            <w:hideMark/>
          </w:tcPr>
          <w:p w14:paraId="5232D30B" w14:textId="77777777" w:rsidR="006C1B9B" w:rsidRPr="00B212D6" w:rsidRDefault="006C1B9B" w:rsidP="00F67E79">
            <w:pPr>
              <w:jc w:val="center"/>
              <w:rPr>
                <w:lang w:val="en-GB" w:eastAsia="en-GB"/>
              </w:rPr>
            </w:pPr>
            <w:r w:rsidRPr="00B212D6">
              <w:rPr>
                <w:sz w:val="22"/>
                <w:szCs w:val="22"/>
                <w:lang w:val="en-GB" w:eastAsia="en-GB"/>
              </w:rPr>
              <w:t>Прим.     30-357</w:t>
            </w:r>
          </w:p>
        </w:tc>
        <w:tc>
          <w:tcPr>
            <w:tcW w:w="4630" w:type="dxa"/>
            <w:tcBorders>
              <w:top w:val="nil"/>
              <w:left w:val="nil"/>
              <w:bottom w:val="single" w:sz="4" w:space="0" w:color="auto"/>
              <w:right w:val="single" w:sz="4" w:space="0" w:color="auto"/>
            </w:tcBorders>
            <w:shd w:val="clear" w:color="auto" w:fill="auto"/>
            <w:vAlign w:val="center"/>
            <w:hideMark/>
          </w:tcPr>
          <w:p w14:paraId="02D72BA2" w14:textId="77777777" w:rsidR="006C1B9B" w:rsidRPr="00B212D6" w:rsidRDefault="006C1B9B" w:rsidP="00F67E79">
            <w:pPr>
              <w:rPr>
                <w:lang w:eastAsia="en-GB"/>
              </w:rPr>
            </w:pPr>
            <w:r w:rsidRPr="00B212D6">
              <w:rPr>
                <w:sz w:val="22"/>
                <w:szCs w:val="22"/>
                <w:lang w:eastAsia="en-GB"/>
              </w:rPr>
              <w:t xml:space="preserve">Двухслойная окраска металлических конструкций антикоррозионной краской </w:t>
            </w:r>
          </w:p>
        </w:tc>
        <w:tc>
          <w:tcPr>
            <w:tcW w:w="911" w:type="dxa"/>
            <w:tcBorders>
              <w:top w:val="nil"/>
              <w:left w:val="nil"/>
              <w:bottom w:val="single" w:sz="4" w:space="0" w:color="auto"/>
              <w:right w:val="single" w:sz="4" w:space="0" w:color="auto"/>
            </w:tcBorders>
            <w:shd w:val="clear" w:color="auto" w:fill="auto"/>
            <w:vAlign w:val="center"/>
            <w:hideMark/>
          </w:tcPr>
          <w:p w14:paraId="13B1A924"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21B281E7" w14:textId="77777777" w:rsidR="006C1B9B" w:rsidRPr="00B212D6" w:rsidRDefault="006C1B9B" w:rsidP="00F67E79">
            <w:pPr>
              <w:jc w:val="center"/>
              <w:rPr>
                <w:lang w:val="en-GB" w:eastAsia="en-GB"/>
              </w:rPr>
            </w:pPr>
            <w:r w:rsidRPr="00B212D6">
              <w:rPr>
                <w:sz w:val="22"/>
                <w:szCs w:val="22"/>
                <w:lang w:val="en-GB" w:eastAsia="en-GB"/>
              </w:rPr>
              <w:t>0.820</w:t>
            </w:r>
          </w:p>
        </w:tc>
        <w:tc>
          <w:tcPr>
            <w:tcW w:w="1042" w:type="dxa"/>
            <w:tcBorders>
              <w:top w:val="nil"/>
              <w:left w:val="nil"/>
              <w:bottom w:val="single" w:sz="4" w:space="0" w:color="auto"/>
              <w:right w:val="single" w:sz="4" w:space="0" w:color="auto"/>
            </w:tcBorders>
            <w:shd w:val="clear" w:color="000000" w:fill="FFFFFF"/>
            <w:vAlign w:val="center"/>
            <w:hideMark/>
          </w:tcPr>
          <w:p w14:paraId="582E51C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04036D5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285C79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96B3EC4"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25FE852" w14:textId="77777777" w:rsidR="006C1B9B" w:rsidRPr="00B212D6" w:rsidRDefault="006C1B9B" w:rsidP="00F67E79">
            <w:pPr>
              <w:jc w:val="center"/>
              <w:rPr>
                <w:lang w:val="en-GB" w:eastAsia="en-GB"/>
              </w:rPr>
            </w:pPr>
            <w:r w:rsidRPr="00B212D6">
              <w:rPr>
                <w:sz w:val="22"/>
                <w:szCs w:val="22"/>
                <w:lang w:val="en-GB" w:eastAsia="en-GB"/>
              </w:rPr>
              <w:t>34</w:t>
            </w:r>
          </w:p>
        </w:tc>
        <w:tc>
          <w:tcPr>
            <w:tcW w:w="1052" w:type="dxa"/>
            <w:tcBorders>
              <w:top w:val="nil"/>
              <w:left w:val="nil"/>
              <w:bottom w:val="single" w:sz="4" w:space="0" w:color="auto"/>
              <w:right w:val="single" w:sz="4" w:space="0" w:color="auto"/>
            </w:tcBorders>
            <w:shd w:val="clear" w:color="000000" w:fill="FFFFFF"/>
            <w:vAlign w:val="center"/>
            <w:hideMark/>
          </w:tcPr>
          <w:p w14:paraId="1460705A"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2C2E903" w14:textId="77777777" w:rsidR="006C1B9B" w:rsidRPr="00B212D6" w:rsidRDefault="006C1B9B" w:rsidP="00F67E79">
            <w:pPr>
              <w:rPr>
                <w:lang w:val="en-GB" w:eastAsia="en-GB"/>
              </w:rPr>
            </w:pPr>
            <w:r w:rsidRPr="00B212D6">
              <w:rPr>
                <w:sz w:val="22"/>
                <w:szCs w:val="22"/>
                <w:lang w:val="en-GB" w:eastAsia="en-GB"/>
              </w:rPr>
              <w:t xml:space="preserve">Металлический трос  </w:t>
            </w:r>
            <w:r w:rsidRPr="00B212D6">
              <w:rPr>
                <w:rFonts w:ascii="Sylfaen" w:hAnsi="Sylfaen" w:cs="Sylfaen"/>
                <w:sz w:val="22"/>
                <w:szCs w:val="22"/>
                <w:lang w:val="en-GB" w:eastAsia="en-GB"/>
              </w:rPr>
              <w:t>Փ</w:t>
            </w:r>
            <w:r w:rsidRPr="00B212D6">
              <w:rPr>
                <w:sz w:val="22"/>
                <w:szCs w:val="22"/>
                <w:lang w:val="en-GB" w:eastAsia="en-GB"/>
              </w:rPr>
              <w:t xml:space="preserve">20мм, </w:t>
            </w:r>
          </w:p>
        </w:tc>
        <w:tc>
          <w:tcPr>
            <w:tcW w:w="911" w:type="dxa"/>
            <w:tcBorders>
              <w:top w:val="nil"/>
              <w:left w:val="nil"/>
              <w:bottom w:val="single" w:sz="4" w:space="0" w:color="auto"/>
              <w:right w:val="single" w:sz="4" w:space="0" w:color="auto"/>
            </w:tcBorders>
            <w:shd w:val="clear" w:color="auto" w:fill="auto"/>
            <w:vAlign w:val="center"/>
            <w:hideMark/>
          </w:tcPr>
          <w:p w14:paraId="1A71FA66"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219FDA85" w14:textId="77777777" w:rsidR="006C1B9B" w:rsidRPr="00B212D6" w:rsidRDefault="006C1B9B" w:rsidP="00F67E79">
            <w:pPr>
              <w:jc w:val="center"/>
              <w:rPr>
                <w:lang w:val="en-GB" w:eastAsia="en-GB"/>
              </w:rPr>
            </w:pPr>
            <w:r w:rsidRPr="00B212D6">
              <w:rPr>
                <w:sz w:val="22"/>
                <w:szCs w:val="22"/>
                <w:lang w:val="en-GB" w:eastAsia="en-GB"/>
              </w:rPr>
              <w:t>51.0</w:t>
            </w:r>
          </w:p>
        </w:tc>
        <w:tc>
          <w:tcPr>
            <w:tcW w:w="1042" w:type="dxa"/>
            <w:tcBorders>
              <w:top w:val="nil"/>
              <w:left w:val="nil"/>
              <w:bottom w:val="single" w:sz="4" w:space="0" w:color="auto"/>
              <w:right w:val="single" w:sz="4" w:space="0" w:color="auto"/>
            </w:tcBorders>
            <w:shd w:val="clear" w:color="auto" w:fill="auto"/>
            <w:vAlign w:val="center"/>
            <w:hideMark/>
          </w:tcPr>
          <w:p w14:paraId="0C8EF46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3424C2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170A4B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547732B"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253D9F2" w14:textId="77777777" w:rsidR="006C1B9B" w:rsidRPr="00B212D6" w:rsidRDefault="006C1B9B" w:rsidP="00F67E79">
            <w:pPr>
              <w:jc w:val="center"/>
              <w:rPr>
                <w:lang w:val="en-GB" w:eastAsia="en-GB"/>
              </w:rPr>
            </w:pPr>
            <w:r w:rsidRPr="00B212D6">
              <w:rPr>
                <w:sz w:val="22"/>
                <w:szCs w:val="22"/>
                <w:lang w:val="en-GB" w:eastAsia="en-GB"/>
              </w:rPr>
              <w:t>35</w:t>
            </w:r>
          </w:p>
        </w:tc>
        <w:tc>
          <w:tcPr>
            <w:tcW w:w="1052" w:type="dxa"/>
            <w:tcBorders>
              <w:top w:val="nil"/>
              <w:left w:val="nil"/>
              <w:bottom w:val="single" w:sz="4" w:space="0" w:color="auto"/>
              <w:right w:val="single" w:sz="4" w:space="0" w:color="auto"/>
            </w:tcBorders>
            <w:shd w:val="clear" w:color="auto" w:fill="auto"/>
            <w:vAlign w:val="center"/>
            <w:hideMark/>
          </w:tcPr>
          <w:p w14:paraId="65DCD7B4"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44BF679" w14:textId="77777777" w:rsidR="006C1B9B" w:rsidRPr="00B212D6" w:rsidRDefault="006C1B9B" w:rsidP="00F67E79">
            <w:pPr>
              <w:rPr>
                <w:lang w:eastAsia="en-GB"/>
              </w:rPr>
            </w:pPr>
            <w:r w:rsidRPr="00B212D6">
              <w:rPr>
                <w:sz w:val="22"/>
                <w:szCs w:val="22"/>
                <w:lang w:eastAsia="en-GB"/>
              </w:rPr>
              <w:t xml:space="preserve">Анкерный болт, шайба, гайка для крепления металлического троса </w:t>
            </w:r>
            <w:r w:rsidRPr="00B212D6">
              <w:rPr>
                <w:rFonts w:ascii="Sylfaen" w:hAnsi="Sylfaen" w:cs="Sylfaen"/>
                <w:sz w:val="22"/>
                <w:szCs w:val="22"/>
                <w:lang w:val="en-GB" w:eastAsia="en-GB"/>
              </w:rPr>
              <w:t>Փ</w:t>
            </w:r>
            <w:r w:rsidRPr="00B212D6">
              <w:rPr>
                <w:sz w:val="22"/>
                <w:szCs w:val="22"/>
                <w:lang w:eastAsia="en-GB"/>
              </w:rPr>
              <w:t>16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513B67E2"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6F0D2077" w14:textId="77777777" w:rsidR="006C1B9B" w:rsidRPr="00B212D6" w:rsidRDefault="006C1B9B" w:rsidP="00F67E79">
            <w:pPr>
              <w:jc w:val="center"/>
              <w:rPr>
                <w:lang w:val="en-GB" w:eastAsia="en-GB"/>
              </w:rPr>
            </w:pPr>
            <w:r w:rsidRPr="00B212D6">
              <w:rPr>
                <w:sz w:val="22"/>
                <w:szCs w:val="22"/>
                <w:lang w:val="en-GB" w:eastAsia="en-GB"/>
              </w:rPr>
              <w:t>3</w:t>
            </w:r>
          </w:p>
        </w:tc>
        <w:tc>
          <w:tcPr>
            <w:tcW w:w="1042" w:type="dxa"/>
            <w:tcBorders>
              <w:top w:val="nil"/>
              <w:left w:val="nil"/>
              <w:bottom w:val="single" w:sz="4" w:space="0" w:color="auto"/>
              <w:right w:val="single" w:sz="4" w:space="0" w:color="auto"/>
            </w:tcBorders>
            <w:shd w:val="clear" w:color="auto" w:fill="auto"/>
            <w:vAlign w:val="center"/>
            <w:hideMark/>
          </w:tcPr>
          <w:p w14:paraId="65A36D7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9AC42C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708ABB7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61431A4" w14:textId="77777777" w:rsidTr="00F67E79">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119FA7B" w14:textId="77777777" w:rsidR="006C1B9B" w:rsidRPr="00B212D6" w:rsidRDefault="006C1B9B" w:rsidP="00F67E79">
            <w:pPr>
              <w:jc w:val="center"/>
              <w:rPr>
                <w:lang w:val="en-GB" w:eastAsia="en-GB"/>
              </w:rPr>
            </w:pPr>
            <w:r w:rsidRPr="00B212D6">
              <w:rPr>
                <w:sz w:val="22"/>
                <w:szCs w:val="22"/>
                <w:lang w:val="en-GB" w:eastAsia="en-GB"/>
              </w:rPr>
              <w:t>36</w:t>
            </w:r>
          </w:p>
        </w:tc>
        <w:tc>
          <w:tcPr>
            <w:tcW w:w="1052" w:type="dxa"/>
            <w:tcBorders>
              <w:top w:val="nil"/>
              <w:left w:val="nil"/>
              <w:bottom w:val="single" w:sz="4" w:space="0" w:color="auto"/>
              <w:right w:val="single" w:sz="4" w:space="0" w:color="auto"/>
            </w:tcBorders>
            <w:shd w:val="clear" w:color="auto" w:fill="auto"/>
            <w:vAlign w:val="center"/>
            <w:hideMark/>
          </w:tcPr>
          <w:p w14:paraId="0CAB33ED"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1EF3CCAA" w14:textId="77777777" w:rsidR="006C1B9B" w:rsidRPr="00B212D6" w:rsidRDefault="006C1B9B" w:rsidP="00F67E79">
            <w:pPr>
              <w:rPr>
                <w:lang w:eastAsia="en-GB"/>
              </w:rPr>
            </w:pPr>
            <w:r w:rsidRPr="00B212D6">
              <w:rPr>
                <w:sz w:val="22"/>
                <w:szCs w:val="22"/>
                <w:lang w:eastAsia="en-GB"/>
              </w:rPr>
              <w:t xml:space="preserve">Болт, шайба, гайка  </w:t>
            </w:r>
            <w:r w:rsidRPr="00B212D6">
              <w:rPr>
                <w:sz w:val="22"/>
                <w:szCs w:val="22"/>
                <w:lang w:val="en-GB" w:eastAsia="en-GB"/>
              </w:rPr>
              <w:t>M</w:t>
            </w:r>
            <w:r w:rsidRPr="00B212D6">
              <w:rPr>
                <w:sz w:val="22"/>
                <w:szCs w:val="22"/>
                <w:lang w:eastAsia="en-GB"/>
              </w:rPr>
              <w:t>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09FF46C4"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214A78BD" w14:textId="77777777" w:rsidR="006C1B9B" w:rsidRPr="00B212D6" w:rsidRDefault="006C1B9B" w:rsidP="00F67E79">
            <w:pPr>
              <w:jc w:val="center"/>
              <w:rPr>
                <w:lang w:val="en-GB" w:eastAsia="en-GB"/>
              </w:rPr>
            </w:pPr>
            <w:r w:rsidRPr="00B212D6">
              <w:rPr>
                <w:sz w:val="22"/>
                <w:szCs w:val="22"/>
                <w:lang w:val="en-GB" w:eastAsia="en-GB"/>
              </w:rPr>
              <w:t>12</w:t>
            </w:r>
          </w:p>
        </w:tc>
        <w:tc>
          <w:tcPr>
            <w:tcW w:w="1042" w:type="dxa"/>
            <w:tcBorders>
              <w:top w:val="nil"/>
              <w:left w:val="nil"/>
              <w:bottom w:val="single" w:sz="4" w:space="0" w:color="auto"/>
              <w:right w:val="single" w:sz="4" w:space="0" w:color="auto"/>
            </w:tcBorders>
            <w:shd w:val="clear" w:color="auto" w:fill="auto"/>
            <w:vAlign w:val="center"/>
            <w:hideMark/>
          </w:tcPr>
          <w:p w14:paraId="4106B29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8FE331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0AFA798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7AC7F3D" w14:textId="77777777" w:rsidTr="00F67E79">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FC12A03" w14:textId="77777777" w:rsidR="006C1B9B" w:rsidRPr="00B212D6" w:rsidRDefault="006C1B9B" w:rsidP="00F67E79">
            <w:pPr>
              <w:jc w:val="center"/>
              <w:rPr>
                <w:lang w:val="en-GB" w:eastAsia="en-GB"/>
              </w:rPr>
            </w:pPr>
            <w:r w:rsidRPr="00B212D6">
              <w:rPr>
                <w:sz w:val="22"/>
                <w:szCs w:val="22"/>
                <w:lang w:val="en-GB" w:eastAsia="en-GB"/>
              </w:rPr>
              <w:t>37</w:t>
            </w:r>
          </w:p>
        </w:tc>
        <w:tc>
          <w:tcPr>
            <w:tcW w:w="1052" w:type="dxa"/>
            <w:tcBorders>
              <w:top w:val="nil"/>
              <w:left w:val="nil"/>
              <w:bottom w:val="single" w:sz="4" w:space="0" w:color="auto"/>
              <w:right w:val="single" w:sz="4" w:space="0" w:color="auto"/>
            </w:tcBorders>
            <w:shd w:val="clear" w:color="auto" w:fill="auto"/>
            <w:vAlign w:val="center"/>
            <w:hideMark/>
          </w:tcPr>
          <w:p w14:paraId="007568DF"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344D3D5" w14:textId="77777777" w:rsidR="006C1B9B" w:rsidRPr="00B212D6" w:rsidRDefault="006C1B9B" w:rsidP="00F67E79">
            <w:pPr>
              <w:rPr>
                <w:lang w:eastAsia="en-GB"/>
              </w:rPr>
            </w:pPr>
            <w:r w:rsidRPr="00B212D6">
              <w:rPr>
                <w:sz w:val="22"/>
                <w:szCs w:val="22"/>
                <w:lang w:eastAsia="en-GB"/>
              </w:rPr>
              <w:t xml:space="preserve">Крепление металлического троса </w:t>
            </w:r>
            <w:r w:rsidRPr="00B212D6">
              <w:rPr>
                <w:rFonts w:ascii="Sylfaen" w:hAnsi="Sylfaen" w:cs="Sylfaen"/>
                <w:sz w:val="22"/>
                <w:szCs w:val="22"/>
                <w:lang w:val="en-GB" w:eastAsia="en-GB"/>
              </w:rPr>
              <w:t>Փ</w:t>
            </w:r>
            <w:r w:rsidRPr="00B212D6">
              <w:rPr>
                <w:sz w:val="22"/>
                <w:szCs w:val="22"/>
                <w:lang w:eastAsia="en-GB"/>
              </w:rPr>
              <w:t>14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727F5B48"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ADDDABF"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4C1D9DB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739390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auto" w:fill="auto"/>
            <w:noWrap/>
            <w:vAlign w:val="bottom"/>
            <w:hideMark/>
          </w:tcPr>
          <w:p w14:paraId="594D5B1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C3A1CF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F9A00A0" w14:textId="77777777" w:rsidR="006C1B9B" w:rsidRPr="00B212D6" w:rsidRDefault="006C1B9B" w:rsidP="00F67E79">
            <w:pPr>
              <w:jc w:val="center"/>
              <w:rPr>
                <w:lang w:val="en-GB" w:eastAsia="en-GB"/>
              </w:rPr>
            </w:pPr>
            <w:r w:rsidRPr="00B212D6">
              <w:rPr>
                <w:sz w:val="22"/>
                <w:szCs w:val="22"/>
                <w:lang w:val="en-GB" w:eastAsia="en-GB"/>
              </w:rPr>
              <w:t>38</w:t>
            </w:r>
          </w:p>
        </w:tc>
        <w:tc>
          <w:tcPr>
            <w:tcW w:w="1052" w:type="dxa"/>
            <w:tcBorders>
              <w:top w:val="nil"/>
              <w:left w:val="nil"/>
              <w:bottom w:val="single" w:sz="4" w:space="0" w:color="auto"/>
              <w:right w:val="single" w:sz="4" w:space="0" w:color="auto"/>
            </w:tcBorders>
            <w:shd w:val="clear" w:color="000000" w:fill="FFFFFF"/>
            <w:vAlign w:val="center"/>
            <w:hideMark/>
          </w:tcPr>
          <w:p w14:paraId="5217068A" w14:textId="77777777" w:rsidR="006C1B9B" w:rsidRPr="00B212D6" w:rsidRDefault="006C1B9B" w:rsidP="00F67E79">
            <w:pPr>
              <w:jc w:val="center"/>
              <w:rPr>
                <w:lang w:val="en-GB" w:eastAsia="en-GB"/>
              </w:rPr>
            </w:pPr>
            <w:r w:rsidRPr="00B212D6">
              <w:rPr>
                <w:sz w:val="22"/>
                <w:szCs w:val="22"/>
                <w:lang w:val="en-GB" w:eastAsia="en-GB"/>
              </w:rPr>
              <w:t>Прим.     22-124</w:t>
            </w:r>
          </w:p>
        </w:tc>
        <w:tc>
          <w:tcPr>
            <w:tcW w:w="4630" w:type="dxa"/>
            <w:tcBorders>
              <w:top w:val="nil"/>
              <w:left w:val="nil"/>
              <w:bottom w:val="single" w:sz="4" w:space="0" w:color="auto"/>
              <w:right w:val="single" w:sz="4" w:space="0" w:color="auto"/>
            </w:tcBorders>
            <w:shd w:val="clear" w:color="auto" w:fill="auto"/>
            <w:vAlign w:val="center"/>
            <w:hideMark/>
          </w:tcPr>
          <w:p w14:paraId="5862C542" w14:textId="77777777" w:rsidR="006C1B9B" w:rsidRPr="00B212D6" w:rsidRDefault="006C1B9B" w:rsidP="00F67E79">
            <w:pPr>
              <w:rPr>
                <w:lang w:eastAsia="en-GB"/>
              </w:rPr>
            </w:pPr>
            <w:r w:rsidRPr="00B212D6">
              <w:rPr>
                <w:sz w:val="22"/>
                <w:szCs w:val="22"/>
                <w:lang w:eastAsia="en-GB"/>
              </w:rPr>
              <w:t xml:space="preserve">Полиэтиленовая труба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 xml:space="preserve">400, </w:t>
            </w:r>
            <w:r w:rsidRPr="00B212D6">
              <w:rPr>
                <w:sz w:val="22"/>
                <w:szCs w:val="22"/>
                <w:lang w:val="en-GB" w:eastAsia="en-GB"/>
              </w:rPr>
              <w:t>L</w:t>
            </w:r>
            <w:r w:rsidRPr="00B212D6">
              <w:rPr>
                <w:sz w:val="22"/>
                <w:szCs w:val="22"/>
                <w:lang w:eastAsia="en-GB"/>
              </w:rPr>
              <w:t>=1.0м, служащая поплавком, 26 шт</w:t>
            </w:r>
          </w:p>
        </w:tc>
        <w:tc>
          <w:tcPr>
            <w:tcW w:w="911" w:type="dxa"/>
            <w:tcBorders>
              <w:top w:val="nil"/>
              <w:left w:val="nil"/>
              <w:bottom w:val="single" w:sz="4" w:space="0" w:color="auto"/>
              <w:right w:val="single" w:sz="4" w:space="0" w:color="auto"/>
            </w:tcBorders>
            <w:shd w:val="clear" w:color="auto" w:fill="auto"/>
            <w:vAlign w:val="center"/>
            <w:hideMark/>
          </w:tcPr>
          <w:p w14:paraId="603648BF" w14:textId="77777777" w:rsidR="006C1B9B" w:rsidRPr="00B212D6" w:rsidRDefault="006C1B9B" w:rsidP="00F67E79">
            <w:pPr>
              <w:jc w:val="center"/>
              <w:rPr>
                <w:lang w:val="en-GB" w:eastAsia="en-GB"/>
              </w:rPr>
            </w:pPr>
            <w:r w:rsidRPr="00B212D6">
              <w:rPr>
                <w:sz w:val="22"/>
                <w:szCs w:val="22"/>
                <w:lang w:val="en-GB" w:eastAsia="en-GB"/>
              </w:rPr>
              <w:t>пм</w:t>
            </w:r>
          </w:p>
        </w:tc>
        <w:tc>
          <w:tcPr>
            <w:tcW w:w="876" w:type="dxa"/>
            <w:tcBorders>
              <w:top w:val="nil"/>
              <w:left w:val="nil"/>
              <w:bottom w:val="single" w:sz="4" w:space="0" w:color="auto"/>
              <w:right w:val="single" w:sz="4" w:space="0" w:color="auto"/>
            </w:tcBorders>
            <w:shd w:val="clear" w:color="auto" w:fill="auto"/>
            <w:vAlign w:val="center"/>
            <w:hideMark/>
          </w:tcPr>
          <w:p w14:paraId="1D91A413" w14:textId="77777777" w:rsidR="006C1B9B" w:rsidRPr="00B212D6" w:rsidRDefault="006C1B9B" w:rsidP="00F67E79">
            <w:pPr>
              <w:jc w:val="center"/>
              <w:rPr>
                <w:lang w:val="en-GB" w:eastAsia="en-GB"/>
              </w:rPr>
            </w:pPr>
            <w:r w:rsidRPr="00B212D6">
              <w:rPr>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77503AD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BEDAD4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81C998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D60DC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C752809" w14:textId="77777777" w:rsidR="006C1B9B" w:rsidRPr="00B212D6" w:rsidRDefault="006C1B9B" w:rsidP="00F67E79">
            <w:pPr>
              <w:jc w:val="center"/>
              <w:rPr>
                <w:lang w:val="en-GB" w:eastAsia="en-GB"/>
              </w:rPr>
            </w:pPr>
            <w:r w:rsidRPr="00B212D6">
              <w:rPr>
                <w:sz w:val="22"/>
                <w:szCs w:val="22"/>
                <w:lang w:val="en-GB" w:eastAsia="en-GB"/>
              </w:rPr>
              <w:t>39</w:t>
            </w:r>
          </w:p>
        </w:tc>
        <w:tc>
          <w:tcPr>
            <w:tcW w:w="1052" w:type="dxa"/>
            <w:tcBorders>
              <w:top w:val="nil"/>
              <w:left w:val="nil"/>
              <w:bottom w:val="single" w:sz="4" w:space="0" w:color="auto"/>
              <w:right w:val="single" w:sz="4" w:space="0" w:color="auto"/>
            </w:tcBorders>
            <w:shd w:val="clear" w:color="000000" w:fill="FFFFFF"/>
            <w:vAlign w:val="center"/>
            <w:hideMark/>
          </w:tcPr>
          <w:p w14:paraId="258DBCFC" w14:textId="77777777" w:rsidR="006C1B9B" w:rsidRPr="00B212D6" w:rsidRDefault="006C1B9B" w:rsidP="00F67E79">
            <w:pPr>
              <w:jc w:val="center"/>
              <w:rPr>
                <w:lang w:val="en-GB" w:eastAsia="en-GB"/>
              </w:rPr>
            </w:pPr>
            <w:r w:rsidRPr="00B212D6">
              <w:rPr>
                <w:sz w:val="22"/>
                <w:szCs w:val="22"/>
                <w:lang w:val="en-GB" w:eastAsia="en-GB"/>
              </w:rPr>
              <w:t>Прим.     22-124</w:t>
            </w:r>
          </w:p>
        </w:tc>
        <w:tc>
          <w:tcPr>
            <w:tcW w:w="4630" w:type="dxa"/>
            <w:tcBorders>
              <w:top w:val="nil"/>
              <w:left w:val="nil"/>
              <w:bottom w:val="single" w:sz="4" w:space="0" w:color="auto"/>
              <w:right w:val="single" w:sz="4" w:space="0" w:color="auto"/>
            </w:tcBorders>
            <w:shd w:val="clear" w:color="auto" w:fill="auto"/>
            <w:vAlign w:val="center"/>
            <w:hideMark/>
          </w:tcPr>
          <w:p w14:paraId="4997CF9C" w14:textId="77777777" w:rsidR="006C1B9B" w:rsidRPr="00B212D6" w:rsidRDefault="006C1B9B" w:rsidP="00F67E79">
            <w:pPr>
              <w:rPr>
                <w:lang w:eastAsia="en-GB"/>
              </w:rPr>
            </w:pPr>
            <w:r w:rsidRPr="00B212D6">
              <w:rPr>
                <w:sz w:val="22"/>
                <w:szCs w:val="22"/>
                <w:lang w:eastAsia="en-GB"/>
              </w:rPr>
              <w:t xml:space="preserve">Полиэтиленовая труба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 xml:space="preserve">400, </w:t>
            </w:r>
            <w:r w:rsidRPr="00B212D6">
              <w:rPr>
                <w:sz w:val="22"/>
                <w:szCs w:val="22"/>
                <w:lang w:val="en-GB" w:eastAsia="en-GB"/>
              </w:rPr>
              <w:t>L</w:t>
            </w:r>
            <w:r w:rsidRPr="00B212D6">
              <w:rPr>
                <w:sz w:val="22"/>
                <w:szCs w:val="22"/>
                <w:lang w:eastAsia="en-GB"/>
              </w:rPr>
              <w:t>=0.5м, служащая поплавком, 12 шт</w:t>
            </w:r>
          </w:p>
        </w:tc>
        <w:tc>
          <w:tcPr>
            <w:tcW w:w="911" w:type="dxa"/>
            <w:tcBorders>
              <w:top w:val="nil"/>
              <w:left w:val="nil"/>
              <w:bottom w:val="single" w:sz="4" w:space="0" w:color="auto"/>
              <w:right w:val="single" w:sz="4" w:space="0" w:color="auto"/>
            </w:tcBorders>
            <w:shd w:val="clear" w:color="auto" w:fill="auto"/>
            <w:vAlign w:val="center"/>
            <w:hideMark/>
          </w:tcPr>
          <w:p w14:paraId="60047920" w14:textId="77777777" w:rsidR="006C1B9B" w:rsidRPr="00B212D6" w:rsidRDefault="006C1B9B" w:rsidP="00F67E79">
            <w:pPr>
              <w:jc w:val="center"/>
              <w:rPr>
                <w:lang w:val="en-GB" w:eastAsia="en-GB"/>
              </w:rPr>
            </w:pPr>
            <w:r w:rsidRPr="00B212D6">
              <w:rPr>
                <w:sz w:val="22"/>
                <w:szCs w:val="22"/>
                <w:lang w:val="en-GB" w:eastAsia="en-GB"/>
              </w:rPr>
              <w:t>пм</w:t>
            </w:r>
          </w:p>
        </w:tc>
        <w:tc>
          <w:tcPr>
            <w:tcW w:w="876" w:type="dxa"/>
            <w:tcBorders>
              <w:top w:val="nil"/>
              <w:left w:val="nil"/>
              <w:bottom w:val="single" w:sz="4" w:space="0" w:color="auto"/>
              <w:right w:val="single" w:sz="4" w:space="0" w:color="auto"/>
            </w:tcBorders>
            <w:shd w:val="clear" w:color="auto" w:fill="auto"/>
            <w:vAlign w:val="center"/>
            <w:hideMark/>
          </w:tcPr>
          <w:p w14:paraId="26A79838" w14:textId="77777777" w:rsidR="006C1B9B" w:rsidRPr="00B212D6" w:rsidRDefault="006C1B9B" w:rsidP="00F67E79">
            <w:pPr>
              <w:jc w:val="center"/>
              <w:rPr>
                <w:lang w:val="en-GB" w:eastAsia="en-GB"/>
              </w:rPr>
            </w:pPr>
            <w:r w:rsidRPr="00B212D6">
              <w:rPr>
                <w:sz w:val="22"/>
                <w:szCs w:val="22"/>
                <w:lang w:val="en-GB" w:eastAsia="en-GB"/>
              </w:rPr>
              <w:t>6.0</w:t>
            </w:r>
          </w:p>
        </w:tc>
        <w:tc>
          <w:tcPr>
            <w:tcW w:w="1042" w:type="dxa"/>
            <w:tcBorders>
              <w:top w:val="nil"/>
              <w:left w:val="nil"/>
              <w:bottom w:val="single" w:sz="4" w:space="0" w:color="auto"/>
              <w:right w:val="single" w:sz="4" w:space="0" w:color="auto"/>
            </w:tcBorders>
            <w:shd w:val="clear" w:color="auto" w:fill="auto"/>
            <w:vAlign w:val="center"/>
            <w:hideMark/>
          </w:tcPr>
          <w:p w14:paraId="06875CC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1FF469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943D1D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F67E2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3DB81FA" w14:textId="77777777" w:rsidR="006C1B9B" w:rsidRPr="00B212D6" w:rsidRDefault="006C1B9B" w:rsidP="00F67E79">
            <w:pPr>
              <w:jc w:val="center"/>
              <w:rPr>
                <w:lang w:val="en-GB" w:eastAsia="en-GB"/>
              </w:rPr>
            </w:pPr>
            <w:r w:rsidRPr="00B212D6">
              <w:rPr>
                <w:sz w:val="22"/>
                <w:szCs w:val="22"/>
                <w:lang w:val="en-GB" w:eastAsia="en-GB"/>
              </w:rPr>
              <w:t>40</w:t>
            </w:r>
          </w:p>
        </w:tc>
        <w:tc>
          <w:tcPr>
            <w:tcW w:w="1052" w:type="dxa"/>
            <w:tcBorders>
              <w:top w:val="nil"/>
              <w:left w:val="nil"/>
              <w:bottom w:val="single" w:sz="4" w:space="0" w:color="auto"/>
              <w:right w:val="single" w:sz="4" w:space="0" w:color="auto"/>
            </w:tcBorders>
            <w:shd w:val="clear" w:color="000000" w:fill="FFFFFF"/>
            <w:vAlign w:val="center"/>
            <w:hideMark/>
          </w:tcPr>
          <w:p w14:paraId="4716493C" w14:textId="77777777" w:rsidR="006C1B9B" w:rsidRPr="00B212D6" w:rsidRDefault="006C1B9B" w:rsidP="00F67E79">
            <w:pPr>
              <w:jc w:val="center"/>
              <w:rPr>
                <w:lang w:val="en-GB" w:eastAsia="en-GB"/>
              </w:rPr>
            </w:pPr>
            <w:r w:rsidRPr="00B212D6">
              <w:rPr>
                <w:sz w:val="22"/>
                <w:szCs w:val="22"/>
                <w:lang w:val="en-GB" w:eastAsia="en-GB"/>
              </w:rPr>
              <w:t>22-365</w:t>
            </w:r>
          </w:p>
        </w:tc>
        <w:tc>
          <w:tcPr>
            <w:tcW w:w="4630" w:type="dxa"/>
            <w:tcBorders>
              <w:top w:val="nil"/>
              <w:left w:val="nil"/>
              <w:bottom w:val="single" w:sz="4" w:space="0" w:color="auto"/>
              <w:right w:val="single" w:sz="4" w:space="0" w:color="auto"/>
            </w:tcBorders>
            <w:shd w:val="clear" w:color="auto" w:fill="auto"/>
            <w:vAlign w:val="center"/>
            <w:hideMark/>
          </w:tcPr>
          <w:p w14:paraId="3D044E8D" w14:textId="77777777" w:rsidR="006C1B9B" w:rsidRPr="00B212D6" w:rsidRDefault="006C1B9B" w:rsidP="00F67E79">
            <w:pPr>
              <w:rPr>
                <w:lang w:eastAsia="en-GB"/>
              </w:rPr>
            </w:pPr>
            <w:r w:rsidRPr="00B212D6">
              <w:rPr>
                <w:sz w:val="22"/>
                <w:szCs w:val="22"/>
                <w:lang w:eastAsia="en-GB"/>
              </w:rPr>
              <w:t xml:space="preserve">Заглушка поплавков полиэтиленовыми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400 заглушками</w:t>
            </w:r>
          </w:p>
        </w:tc>
        <w:tc>
          <w:tcPr>
            <w:tcW w:w="911" w:type="dxa"/>
            <w:tcBorders>
              <w:top w:val="nil"/>
              <w:left w:val="nil"/>
              <w:bottom w:val="single" w:sz="4" w:space="0" w:color="auto"/>
              <w:right w:val="single" w:sz="4" w:space="0" w:color="auto"/>
            </w:tcBorders>
            <w:shd w:val="clear" w:color="auto" w:fill="auto"/>
            <w:vAlign w:val="center"/>
            <w:hideMark/>
          </w:tcPr>
          <w:p w14:paraId="69464333" w14:textId="77777777" w:rsidR="006C1B9B" w:rsidRPr="00B212D6" w:rsidRDefault="006C1B9B" w:rsidP="00F67E79">
            <w:pPr>
              <w:jc w:val="center"/>
              <w:rPr>
                <w:lang w:val="en-GB" w:eastAsia="en-GB"/>
              </w:rPr>
            </w:pPr>
            <w:r w:rsidRPr="00B212D6">
              <w:rPr>
                <w:sz w:val="22"/>
                <w:szCs w:val="22"/>
                <w:lang w:val="en-GB" w:eastAsia="en-GB"/>
              </w:rPr>
              <w:t>10 шт</w:t>
            </w:r>
          </w:p>
        </w:tc>
        <w:tc>
          <w:tcPr>
            <w:tcW w:w="876" w:type="dxa"/>
            <w:tcBorders>
              <w:top w:val="nil"/>
              <w:left w:val="nil"/>
              <w:bottom w:val="single" w:sz="4" w:space="0" w:color="auto"/>
              <w:right w:val="single" w:sz="4" w:space="0" w:color="auto"/>
            </w:tcBorders>
            <w:shd w:val="clear" w:color="auto" w:fill="auto"/>
            <w:vAlign w:val="center"/>
            <w:hideMark/>
          </w:tcPr>
          <w:p w14:paraId="478CDC69" w14:textId="77777777" w:rsidR="006C1B9B" w:rsidRPr="00B212D6" w:rsidRDefault="006C1B9B" w:rsidP="00F67E79">
            <w:pPr>
              <w:jc w:val="center"/>
              <w:rPr>
                <w:lang w:val="en-GB" w:eastAsia="en-GB"/>
              </w:rPr>
            </w:pPr>
            <w:r w:rsidRPr="00B212D6">
              <w:rPr>
                <w:sz w:val="22"/>
                <w:szCs w:val="22"/>
                <w:lang w:val="en-GB" w:eastAsia="en-GB"/>
              </w:rPr>
              <w:t>7.6</w:t>
            </w:r>
          </w:p>
        </w:tc>
        <w:tc>
          <w:tcPr>
            <w:tcW w:w="1042" w:type="dxa"/>
            <w:tcBorders>
              <w:top w:val="nil"/>
              <w:left w:val="nil"/>
              <w:bottom w:val="single" w:sz="4" w:space="0" w:color="auto"/>
              <w:right w:val="single" w:sz="4" w:space="0" w:color="auto"/>
            </w:tcBorders>
            <w:shd w:val="clear" w:color="auto" w:fill="auto"/>
            <w:vAlign w:val="center"/>
            <w:hideMark/>
          </w:tcPr>
          <w:p w14:paraId="01F07CA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1EB5B6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1E498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21E364D"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4516087" w14:textId="77777777" w:rsidR="006C1B9B" w:rsidRPr="00B212D6" w:rsidRDefault="006C1B9B" w:rsidP="00F67E79">
            <w:pPr>
              <w:jc w:val="center"/>
              <w:rPr>
                <w:lang w:val="en-GB" w:eastAsia="en-GB"/>
              </w:rPr>
            </w:pPr>
            <w:r w:rsidRPr="00B212D6">
              <w:rPr>
                <w:sz w:val="22"/>
                <w:szCs w:val="22"/>
                <w:lang w:val="en-GB" w:eastAsia="en-GB"/>
              </w:rPr>
              <w:t>41</w:t>
            </w:r>
          </w:p>
        </w:tc>
        <w:tc>
          <w:tcPr>
            <w:tcW w:w="1052" w:type="dxa"/>
            <w:tcBorders>
              <w:top w:val="nil"/>
              <w:left w:val="nil"/>
              <w:bottom w:val="single" w:sz="4" w:space="0" w:color="auto"/>
              <w:right w:val="single" w:sz="4" w:space="0" w:color="auto"/>
            </w:tcBorders>
            <w:shd w:val="clear" w:color="000000" w:fill="FFFFFF"/>
            <w:vAlign w:val="center"/>
            <w:hideMark/>
          </w:tcPr>
          <w:p w14:paraId="40F0D8C9"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72B96445" w14:textId="77777777" w:rsidR="006C1B9B" w:rsidRPr="00B212D6" w:rsidRDefault="006C1B9B" w:rsidP="00F67E79">
            <w:pPr>
              <w:rPr>
                <w:lang w:eastAsia="en-GB"/>
              </w:rPr>
            </w:pPr>
            <w:r w:rsidRPr="00B212D6">
              <w:rPr>
                <w:sz w:val="22"/>
                <w:szCs w:val="22"/>
                <w:lang w:eastAsia="en-GB"/>
              </w:rPr>
              <w:t xml:space="preserve">Нержавеющие элементы креплений полиэтиленовых поплавков к стальному тросу </w:t>
            </w:r>
          </w:p>
        </w:tc>
        <w:tc>
          <w:tcPr>
            <w:tcW w:w="911" w:type="dxa"/>
            <w:tcBorders>
              <w:top w:val="nil"/>
              <w:left w:val="nil"/>
              <w:bottom w:val="single" w:sz="4" w:space="0" w:color="auto"/>
              <w:right w:val="single" w:sz="4" w:space="0" w:color="auto"/>
            </w:tcBorders>
            <w:shd w:val="clear" w:color="auto" w:fill="auto"/>
            <w:vAlign w:val="center"/>
            <w:hideMark/>
          </w:tcPr>
          <w:p w14:paraId="4D488F52"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73AF1820" w14:textId="77777777" w:rsidR="006C1B9B" w:rsidRPr="00B212D6" w:rsidRDefault="006C1B9B" w:rsidP="00F67E79">
            <w:pPr>
              <w:jc w:val="center"/>
              <w:rPr>
                <w:lang w:val="en-GB" w:eastAsia="en-GB"/>
              </w:rPr>
            </w:pPr>
            <w:r w:rsidRPr="00B212D6">
              <w:rPr>
                <w:sz w:val="22"/>
                <w:szCs w:val="22"/>
                <w:lang w:val="en-GB" w:eastAsia="en-GB"/>
              </w:rPr>
              <w:t>133.0</w:t>
            </w:r>
          </w:p>
        </w:tc>
        <w:tc>
          <w:tcPr>
            <w:tcW w:w="1042" w:type="dxa"/>
            <w:tcBorders>
              <w:top w:val="nil"/>
              <w:left w:val="nil"/>
              <w:bottom w:val="single" w:sz="4" w:space="0" w:color="auto"/>
              <w:right w:val="single" w:sz="4" w:space="0" w:color="auto"/>
            </w:tcBorders>
            <w:shd w:val="clear" w:color="auto" w:fill="auto"/>
            <w:vAlign w:val="center"/>
            <w:hideMark/>
          </w:tcPr>
          <w:p w14:paraId="1F3D6D9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2A1744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6F5788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699D1FF"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C15FE96" w14:textId="77777777" w:rsidR="006C1B9B" w:rsidRPr="00B212D6" w:rsidRDefault="006C1B9B" w:rsidP="00F67E79">
            <w:pPr>
              <w:jc w:val="center"/>
              <w:rPr>
                <w:lang w:val="en-GB" w:eastAsia="en-GB"/>
              </w:rPr>
            </w:pPr>
            <w:r w:rsidRPr="00B212D6">
              <w:rPr>
                <w:sz w:val="22"/>
                <w:szCs w:val="22"/>
                <w:lang w:val="en-GB" w:eastAsia="en-GB"/>
              </w:rPr>
              <w:t>42</w:t>
            </w:r>
          </w:p>
        </w:tc>
        <w:tc>
          <w:tcPr>
            <w:tcW w:w="1052" w:type="dxa"/>
            <w:tcBorders>
              <w:top w:val="nil"/>
              <w:left w:val="nil"/>
              <w:bottom w:val="single" w:sz="4" w:space="0" w:color="auto"/>
              <w:right w:val="single" w:sz="4" w:space="0" w:color="auto"/>
            </w:tcBorders>
            <w:shd w:val="clear" w:color="000000" w:fill="FFFFFF"/>
            <w:vAlign w:val="center"/>
            <w:hideMark/>
          </w:tcPr>
          <w:p w14:paraId="72D4BFC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6CEBFF6" w14:textId="77777777" w:rsidR="006C1B9B" w:rsidRPr="00B212D6" w:rsidRDefault="006C1B9B" w:rsidP="00F67E79">
            <w:pPr>
              <w:rPr>
                <w:lang w:eastAsia="en-GB"/>
              </w:rPr>
            </w:pPr>
            <w:r w:rsidRPr="00B212D6">
              <w:rPr>
                <w:sz w:val="22"/>
                <w:szCs w:val="22"/>
                <w:lang w:eastAsia="en-GB"/>
              </w:rPr>
              <w:t xml:space="preserve">Канат из нержавеющей стали диаметром </w:t>
            </w:r>
            <w:r w:rsidRPr="00B212D6">
              <w:rPr>
                <w:rFonts w:ascii="Sylfaen" w:hAnsi="Sylfaen" w:cs="Sylfaen"/>
                <w:sz w:val="22"/>
                <w:szCs w:val="22"/>
                <w:lang w:val="en-GB" w:eastAsia="en-GB"/>
              </w:rPr>
              <w:t>Փ</w:t>
            </w:r>
            <w:r w:rsidRPr="00B212D6">
              <w:rPr>
                <w:sz w:val="22"/>
                <w:szCs w:val="22"/>
                <w:lang w:eastAsia="en-GB"/>
              </w:rPr>
              <w:t>6 для связки полиэтиленовых поплавков друг с другом</w:t>
            </w:r>
          </w:p>
        </w:tc>
        <w:tc>
          <w:tcPr>
            <w:tcW w:w="911" w:type="dxa"/>
            <w:tcBorders>
              <w:top w:val="nil"/>
              <w:left w:val="nil"/>
              <w:bottom w:val="single" w:sz="4" w:space="0" w:color="auto"/>
              <w:right w:val="single" w:sz="4" w:space="0" w:color="auto"/>
            </w:tcBorders>
            <w:shd w:val="clear" w:color="auto" w:fill="auto"/>
            <w:vAlign w:val="center"/>
            <w:hideMark/>
          </w:tcPr>
          <w:p w14:paraId="24A72BE4"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3C4B9668" w14:textId="77777777" w:rsidR="006C1B9B" w:rsidRPr="00B212D6" w:rsidRDefault="006C1B9B" w:rsidP="00F67E79">
            <w:pPr>
              <w:jc w:val="center"/>
              <w:rPr>
                <w:lang w:val="en-GB" w:eastAsia="en-GB"/>
              </w:rPr>
            </w:pPr>
            <w:r w:rsidRPr="00B212D6">
              <w:rPr>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3AD5DFA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9F3167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B2920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7FFDEED"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619CBDF" w14:textId="77777777" w:rsidR="006C1B9B" w:rsidRPr="00B212D6" w:rsidRDefault="006C1B9B" w:rsidP="00F67E79">
            <w:pPr>
              <w:jc w:val="center"/>
              <w:rPr>
                <w:lang w:val="en-GB" w:eastAsia="en-GB"/>
              </w:rPr>
            </w:pPr>
            <w:r w:rsidRPr="00B212D6">
              <w:rPr>
                <w:sz w:val="22"/>
                <w:szCs w:val="22"/>
                <w:lang w:val="en-GB" w:eastAsia="en-GB"/>
              </w:rPr>
              <w:t>43</w:t>
            </w:r>
          </w:p>
        </w:tc>
        <w:tc>
          <w:tcPr>
            <w:tcW w:w="1052" w:type="dxa"/>
            <w:tcBorders>
              <w:top w:val="nil"/>
              <w:left w:val="nil"/>
              <w:bottom w:val="single" w:sz="4" w:space="0" w:color="auto"/>
              <w:right w:val="single" w:sz="4" w:space="0" w:color="auto"/>
            </w:tcBorders>
            <w:shd w:val="clear" w:color="000000" w:fill="FFFFFF"/>
            <w:vAlign w:val="center"/>
            <w:hideMark/>
          </w:tcPr>
          <w:p w14:paraId="36AF189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764FD00A" w14:textId="77777777" w:rsidR="006C1B9B" w:rsidRPr="00B212D6" w:rsidRDefault="006C1B9B" w:rsidP="00F67E79">
            <w:pPr>
              <w:rPr>
                <w:lang w:eastAsia="en-GB"/>
              </w:rPr>
            </w:pPr>
            <w:r w:rsidRPr="00B212D6">
              <w:rPr>
                <w:sz w:val="22"/>
                <w:szCs w:val="22"/>
                <w:lang w:eastAsia="en-GB"/>
              </w:rPr>
              <w:t xml:space="preserve">Болт, шайба, гайка из нержавеющей стали </w:t>
            </w:r>
            <w:r w:rsidRPr="00B212D6">
              <w:rPr>
                <w:rFonts w:ascii="Sylfaen" w:hAnsi="Sylfaen" w:cs="Sylfaen"/>
                <w:sz w:val="22"/>
                <w:szCs w:val="22"/>
                <w:lang w:val="en-GB" w:eastAsia="en-GB"/>
              </w:rPr>
              <w:t>Փ</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6EED18C0"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8DB672D" w14:textId="77777777" w:rsidR="006C1B9B" w:rsidRPr="00B212D6" w:rsidRDefault="006C1B9B" w:rsidP="00F67E79">
            <w:pPr>
              <w:jc w:val="center"/>
              <w:rPr>
                <w:lang w:val="en-GB" w:eastAsia="en-GB"/>
              </w:rPr>
            </w:pPr>
            <w:r w:rsidRPr="00B212D6">
              <w:rPr>
                <w:sz w:val="22"/>
                <w:szCs w:val="22"/>
                <w:lang w:val="en-GB" w:eastAsia="en-GB"/>
              </w:rPr>
              <w:t>152</w:t>
            </w:r>
          </w:p>
        </w:tc>
        <w:tc>
          <w:tcPr>
            <w:tcW w:w="1042" w:type="dxa"/>
            <w:tcBorders>
              <w:top w:val="nil"/>
              <w:left w:val="nil"/>
              <w:bottom w:val="single" w:sz="4" w:space="0" w:color="auto"/>
              <w:right w:val="single" w:sz="4" w:space="0" w:color="auto"/>
            </w:tcBorders>
            <w:shd w:val="clear" w:color="auto" w:fill="auto"/>
            <w:vAlign w:val="center"/>
            <w:hideMark/>
          </w:tcPr>
          <w:p w14:paraId="3411F2B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F98B69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0A07D9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2A08B60"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E1823B5" w14:textId="77777777" w:rsidR="006C1B9B" w:rsidRPr="00B212D6" w:rsidRDefault="006C1B9B" w:rsidP="00F67E79">
            <w:pPr>
              <w:jc w:val="center"/>
              <w:rPr>
                <w:lang w:val="en-GB" w:eastAsia="en-GB"/>
              </w:rPr>
            </w:pPr>
            <w:r w:rsidRPr="00B212D6">
              <w:rPr>
                <w:sz w:val="22"/>
                <w:szCs w:val="22"/>
                <w:lang w:val="en-GB" w:eastAsia="en-GB"/>
              </w:rPr>
              <w:t>44</w:t>
            </w:r>
          </w:p>
        </w:tc>
        <w:tc>
          <w:tcPr>
            <w:tcW w:w="1052" w:type="dxa"/>
            <w:tcBorders>
              <w:top w:val="nil"/>
              <w:left w:val="nil"/>
              <w:bottom w:val="single" w:sz="4" w:space="0" w:color="auto"/>
              <w:right w:val="single" w:sz="4" w:space="0" w:color="auto"/>
            </w:tcBorders>
            <w:shd w:val="clear" w:color="auto" w:fill="auto"/>
            <w:vAlign w:val="center"/>
            <w:hideMark/>
          </w:tcPr>
          <w:p w14:paraId="6F1EA919"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64A15D4" w14:textId="77777777" w:rsidR="006C1B9B" w:rsidRPr="00B212D6" w:rsidRDefault="006C1B9B" w:rsidP="00F67E79">
            <w:pPr>
              <w:rPr>
                <w:lang w:eastAsia="en-GB"/>
              </w:rPr>
            </w:pPr>
            <w:r w:rsidRPr="00B212D6">
              <w:rPr>
                <w:sz w:val="22"/>
                <w:szCs w:val="22"/>
                <w:lang w:eastAsia="en-GB"/>
              </w:rPr>
              <w:t>Приобретение оцинкованных мусорных баков емкостью 1,1м3, с самозакрывающимися крышками и резиновыми колесиками диаметром 200мм (1420</w:t>
            </w:r>
            <w:r w:rsidRPr="00B212D6">
              <w:rPr>
                <w:sz w:val="22"/>
                <w:szCs w:val="22"/>
                <w:lang w:val="en-GB" w:eastAsia="en-GB"/>
              </w:rPr>
              <w:t>x</w:t>
            </w:r>
            <w:r w:rsidRPr="00B212D6">
              <w:rPr>
                <w:sz w:val="22"/>
                <w:szCs w:val="22"/>
                <w:lang w:eastAsia="en-GB"/>
              </w:rPr>
              <w:t>1005</w:t>
            </w:r>
            <w:r w:rsidRPr="00B212D6">
              <w:rPr>
                <w:sz w:val="22"/>
                <w:szCs w:val="22"/>
                <w:lang w:val="en-GB" w:eastAsia="en-GB"/>
              </w:rPr>
              <w:t>x</w:t>
            </w:r>
            <w:r w:rsidRPr="00B212D6">
              <w:rPr>
                <w:sz w:val="22"/>
                <w:szCs w:val="22"/>
                <w:lang w:eastAsia="en-GB"/>
              </w:rPr>
              <w:t xml:space="preserve">1370мм) </w:t>
            </w:r>
          </w:p>
        </w:tc>
        <w:tc>
          <w:tcPr>
            <w:tcW w:w="911" w:type="dxa"/>
            <w:tcBorders>
              <w:top w:val="nil"/>
              <w:left w:val="nil"/>
              <w:bottom w:val="single" w:sz="4" w:space="0" w:color="auto"/>
              <w:right w:val="single" w:sz="4" w:space="0" w:color="auto"/>
            </w:tcBorders>
            <w:shd w:val="clear" w:color="auto" w:fill="auto"/>
            <w:vAlign w:val="center"/>
            <w:hideMark/>
          </w:tcPr>
          <w:p w14:paraId="63340F4D"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5F3BDA08" w14:textId="77777777" w:rsidR="006C1B9B" w:rsidRPr="00B212D6" w:rsidRDefault="006C1B9B" w:rsidP="00F67E79">
            <w:pPr>
              <w:jc w:val="center"/>
              <w:rPr>
                <w:lang w:val="en-GB" w:eastAsia="en-GB"/>
              </w:rPr>
            </w:pPr>
            <w:r w:rsidRPr="00B212D6">
              <w:rPr>
                <w:sz w:val="22"/>
                <w:szCs w:val="22"/>
                <w:lang w:val="en-GB" w:eastAsia="en-GB"/>
              </w:rPr>
              <w:t>2</w:t>
            </w:r>
          </w:p>
        </w:tc>
        <w:tc>
          <w:tcPr>
            <w:tcW w:w="1042" w:type="dxa"/>
            <w:tcBorders>
              <w:top w:val="nil"/>
              <w:left w:val="nil"/>
              <w:bottom w:val="single" w:sz="4" w:space="0" w:color="auto"/>
              <w:right w:val="single" w:sz="4" w:space="0" w:color="auto"/>
            </w:tcBorders>
            <w:shd w:val="clear" w:color="auto" w:fill="auto"/>
            <w:vAlign w:val="center"/>
            <w:hideMark/>
          </w:tcPr>
          <w:p w14:paraId="162855A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46B8F7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D6C666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014750D" w14:textId="77777777" w:rsidTr="00F67E79">
        <w:trPr>
          <w:trHeight w:val="57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40FD08B"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1DC04934"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74C50829" w14:textId="77777777" w:rsidR="006C1B9B" w:rsidRPr="00B212D6" w:rsidRDefault="006C1B9B" w:rsidP="00F67E79">
            <w:pPr>
              <w:jc w:val="center"/>
              <w:rPr>
                <w:b/>
                <w:bCs/>
                <w:color w:val="000000"/>
                <w:lang w:eastAsia="en-GB"/>
              </w:rPr>
            </w:pPr>
            <w:r w:rsidRPr="00B212D6">
              <w:rPr>
                <w:b/>
                <w:bCs/>
                <w:color w:val="000000"/>
                <w:sz w:val="22"/>
                <w:szCs w:val="22"/>
                <w:lang w:eastAsia="en-GB"/>
              </w:rPr>
              <w:t xml:space="preserve">Работы по электроснабжению и освещению </w:t>
            </w:r>
          </w:p>
        </w:tc>
        <w:tc>
          <w:tcPr>
            <w:tcW w:w="911" w:type="dxa"/>
            <w:tcBorders>
              <w:top w:val="nil"/>
              <w:left w:val="nil"/>
              <w:bottom w:val="single" w:sz="4" w:space="0" w:color="auto"/>
              <w:right w:val="single" w:sz="4" w:space="0" w:color="auto"/>
            </w:tcBorders>
            <w:shd w:val="clear" w:color="auto" w:fill="auto"/>
            <w:vAlign w:val="center"/>
            <w:hideMark/>
          </w:tcPr>
          <w:p w14:paraId="45D6F68B"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62BD10D4"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0A3B8928"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9098BD7"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E467571" w14:textId="77777777" w:rsidR="006C1B9B" w:rsidRPr="00B212D6" w:rsidRDefault="006C1B9B" w:rsidP="00F67E79">
            <w:pPr>
              <w:rPr>
                <w:lang w:eastAsia="en-GB"/>
              </w:rPr>
            </w:pPr>
            <w:r w:rsidRPr="00B212D6">
              <w:rPr>
                <w:sz w:val="22"/>
                <w:szCs w:val="22"/>
                <w:lang w:val="en-GB" w:eastAsia="en-GB"/>
              </w:rPr>
              <w:t> </w:t>
            </w:r>
          </w:p>
        </w:tc>
      </w:tr>
      <w:tr w:rsidR="006C1B9B" w:rsidRPr="00B212D6" w14:paraId="0BF2F14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BDB3715"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auto" w:fill="auto"/>
            <w:vAlign w:val="center"/>
            <w:hideMark/>
          </w:tcPr>
          <w:p w14:paraId="33DD05C8" w14:textId="77777777" w:rsidR="006C1B9B" w:rsidRPr="00B212D6" w:rsidRDefault="006C1B9B" w:rsidP="00F67E79">
            <w:pPr>
              <w:jc w:val="center"/>
              <w:rPr>
                <w:color w:val="000000"/>
                <w:lang w:val="en-GB" w:eastAsia="en-GB"/>
              </w:rPr>
            </w:pPr>
            <w:r w:rsidRPr="00B212D6">
              <w:rPr>
                <w:color w:val="000000"/>
                <w:sz w:val="22"/>
                <w:szCs w:val="22"/>
                <w:lang w:val="en-GB" w:eastAsia="en-GB"/>
              </w:rPr>
              <w:t>8-572-5</w:t>
            </w:r>
          </w:p>
        </w:tc>
        <w:tc>
          <w:tcPr>
            <w:tcW w:w="4630" w:type="dxa"/>
            <w:tcBorders>
              <w:top w:val="nil"/>
              <w:left w:val="nil"/>
              <w:bottom w:val="single" w:sz="4" w:space="0" w:color="auto"/>
              <w:right w:val="single" w:sz="4" w:space="0" w:color="auto"/>
            </w:tcBorders>
            <w:shd w:val="clear" w:color="auto" w:fill="auto"/>
            <w:vAlign w:val="center"/>
            <w:hideMark/>
          </w:tcPr>
          <w:p w14:paraId="4133ABBD" w14:textId="77777777" w:rsidR="006C1B9B" w:rsidRPr="00B212D6" w:rsidRDefault="006C1B9B" w:rsidP="00F67E79">
            <w:pPr>
              <w:rPr>
                <w:color w:val="000000"/>
                <w:lang w:eastAsia="en-GB"/>
              </w:rPr>
            </w:pPr>
            <w:r w:rsidRPr="00B212D6">
              <w:rPr>
                <w:color w:val="000000"/>
                <w:sz w:val="22"/>
                <w:szCs w:val="22"/>
                <w:lang w:eastAsia="en-GB"/>
              </w:rPr>
              <w:t xml:space="preserve">Металлический вводный распределительный щит с дверцей </w:t>
            </w:r>
            <w:r w:rsidRPr="00B212D6">
              <w:rPr>
                <w:color w:val="000000"/>
                <w:sz w:val="22"/>
                <w:szCs w:val="22"/>
                <w:lang w:val="en-GB" w:eastAsia="en-GB"/>
              </w:rPr>
              <w:t>IP</w:t>
            </w:r>
            <w:r w:rsidRPr="00B212D6">
              <w:rPr>
                <w:color w:val="000000"/>
                <w:sz w:val="22"/>
                <w:szCs w:val="22"/>
                <w:lang w:eastAsia="en-GB"/>
              </w:rPr>
              <w:t xml:space="preserve"> 65, включая</w:t>
            </w:r>
          </w:p>
        </w:tc>
        <w:tc>
          <w:tcPr>
            <w:tcW w:w="911" w:type="dxa"/>
            <w:tcBorders>
              <w:top w:val="nil"/>
              <w:left w:val="nil"/>
              <w:bottom w:val="single" w:sz="4" w:space="0" w:color="auto"/>
              <w:right w:val="single" w:sz="4" w:space="0" w:color="auto"/>
            </w:tcBorders>
            <w:shd w:val="clear" w:color="auto" w:fill="auto"/>
            <w:vAlign w:val="center"/>
            <w:hideMark/>
          </w:tcPr>
          <w:p w14:paraId="76504294"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00172E91"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14621B76"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2C44CD9"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FC4CCD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B1B33B3"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21ECF50"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auto" w:fill="auto"/>
            <w:vAlign w:val="center"/>
            <w:hideMark/>
          </w:tcPr>
          <w:p w14:paraId="7303D8EA"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75A58123"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380</w:t>
            </w:r>
            <w:r w:rsidRPr="00B212D6">
              <w:rPr>
                <w:rFonts w:ascii="Sylfaen" w:hAnsi="Sylfaen" w:cs="Sylfaen"/>
                <w:color w:val="000000"/>
                <w:sz w:val="22"/>
                <w:szCs w:val="22"/>
                <w:lang w:val="en-GB" w:eastAsia="en-GB"/>
              </w:rPr>
              <w:t>Վ</w:t>
            </w:r>
            <w:r w:rsidRPr="00B212D6">
              <w:rPr>
                <w:color w:val="000000"/>
                <w:sz w:val="22"/>
                <w:szCs w:val="22"/>
                <w:lang w:val="en-GB" w:eastAsia="en-GB"/>
              </w:rPr>
              <w:t>, 25</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69580B48"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71B5B4D3"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62E70387"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37F3C11"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33032D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87C2D48"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D9B52CF"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auto" w:fill="auto"/>
            <w:vAlign w:val="center"/>
            <w:hideMark/>
          </w:tcPr>
          <w:p w14:paraId="2AC4C7E9"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5A360105"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380</w:t>
            </w:r>
            <w:r w:rsidRPr="00B212D6">
              <w:rPr>
                <w:rFonts w:ascii="Sylfaen" w:hAnsi="Sylfaen" w:cs="Sylfaen"/>
                <w:color w:val="000000"/>
                <w:sz w:val="22"/>
                <w:szCs w:val="22"/>
                <w:lang w:val="en-GB" w:eastAsia="en-GB"/>
              </w:rPr>
              <w:t>Վ</w:t>
            </w:r>
            <w:r w:rsidRPr="00B212D6">
              <w:rPr>
                <w:color w:val="000000"/>
                <w:sz w:val="22"/>
                <w:szCs w:val="22"/>
                <w:lang w:val="en-GB" w:eastAsia="en-GB"/>
              </w:rPr>
              <w:t>, 16</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64D212AD"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6A236C55"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6BFFF1E3"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EF78B7"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1F6EA0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5B2ECD3"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EE22C34"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auto" w:fill="auto"/>
            <w:vAlign w:val="center"/>
            <w:hideMark/>
          </w:tcPr>
          <w:p w14:paraId="55C699D6"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3F088381"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220</w:t>
            </w:r>
            <w:r w:rsidRPr="00B212D6">
              <w:rPr>
                <w:rFonts w:ascii="Sylfaen" w:hAnsi="Sylfaen" w:cs="Sylfaen"/>
                <w:color w:val="000000"/>
                <w:sz w:val="22"/>
                <w:szCs w:val="22"/>
                <w:lang w:val="en-GB" w:eastAsia="en-GB"/>
              </w:rPr>
              <w:t>Վ</w:t>
            </w:r>
            <w:r w:rsidRPr="00B212D6">
              <w:rPr>
                <w:color w:val="000000"/>
                <w:sz w:val="22"/>
                <w:szCs w:val="22"/>
                <w:lang w:val="en-GB" w:eastAsia="en-GB"/>
              </w:rPr>
              <w:t>, 16</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44A9C0C2"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F54A499"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2D3B5E6B"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9A20ABB"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8829C4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7EA8B3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C340CA1" w14:textId="77777777" w:rsidR="006C1B9B" w:rsidRPr="00B212D6" w:rsidRDefault="006C1B9B" w:rsidP="00F67E79">
            <w:pPr>
              <w:jc w:val="center"/>
              <w:rPr>
                <w:lang w:val="en-GB" w:eastAsia="en-GB"/>
              </w:rPr>
            </w:pPr>
            <w:r w:rsidRPr="00B212D6">
              <w:rPr>
                <w:sz w:val="22"/>
                <w:szCs w:val="22"/>
                <w:lang w:val="en-GB" w:eastAsia="en-GB"/>
              </w:rPr>
              <w:lastRenderedPageBreak/>
              <w:t>5</w:t>
            </w:r>
          </w:p>
        </w:tc>
        <w:tc>
          <w:tcPr>
            <w:tcW w:w="1052" w:type="dxa"/>
            <w:tcBorders>
              <w:top w:val="nil"/>
              <w:left w:val="nil"/>
              <w:bottom w:val="single" w:sz="4" w:space="0" w:color="auto"/>
              <w:right w:val="single" w:sz="4" w:space="0" w:color="auto"/>
            </w:tcBorders>
            <w:shd w:val="clear" w:color="auto" w:fill="auto"/>
            <w:vAlign w:val="center"/>
            <w:hideMark/>
          </w:tcPr>
          <w:p w14:paraId="33D55C3F" w14:textId="77777777" w:rsidR="006C1B9B" w:rsidRPr="00B212D6" w:rsidRDefault="006C1B9B" w:rsidP="00F67E79">
            <w:pPr>
              <w:jc w:val="center"/>
              <w:rPr>
                <w:color w:val="000000"/>
                <w:lang w:val="en-GB" w:eastAsia="en-GB"/>
              </w:rPr>
            </w:pPr>
            <w:r w:rsidRPr="00B212D6">
              <w:rPr>
                <w:color w:val="000000"/>
                <w:sz w:val="22"/>
                <w:szCs w:val="22"/>
                <w:lang w:val="en-GB" w:eastAsia="en-GB"/>
              </w:rPr>
              <w:t>8-531-4</w:t>
            </w:r>
          </w:p>
        </w:tc>
        <w:tc>
          <w:tcPr>
            <w:tcW w:w="4630" w:type="dxa"/>
            <w:tcBorders>
              <w:top w:val="nil"/>
              <w:left w:val="nil"/>
              <w:bottom w:val="single" w:sz="4" w:space="0" w:color="auto"/>
              <w:right w:val="single" w:sz="4" w:space="0" w:color="auto"/>
            </w:tcBorders>
            <w:shd w:val="clear" w:color="auto" w:fill="auto"/>
            <w:vAlign w:val="center"/>
            <w:hideMark/>
          </w:tcPr>
          <w:p w14:paraId="1B40BBF9" w14:textId="77777777" w:rsidR="006C1B9B" w:rsidRPr="00B212D6" w:rsidRDefault="006C1B9B" w:rsidP="00F67E79">
            <w:pPr>
              <w:rPr>
                <w:color w:val="000000"/>
                <w:lang w:eastAsia="en-GB"/>
              </w:rPr>
            </w:pPr>
            <w:r w:rsidRPr="00B212D6">
              <w:rPr>
                <w:color w:val="000000"/>
                <w:sz w:val="22"/>
                <w:szCs w:val="22"/>
                <w:lang w:eastAsia="en-GB"/>
              </w:rPr>
              <w:t xml:space="preserve">Магнитный пускатель с тепловым реле, с 2-мя кнопками управления 220В, 16А </w:t>
            </w:r>
          </w:p>
        </w:tc>
        <w:tc>
          <w:tcPr>
            <w:tcW w:w="911" w:type="dxa"/>
            <w:tcBorders>
              <w:top w:val="nil"/>
              <w:left w:val="nil"/>
              <w:bottom w:val="single" w:sz="4" w:space="0" w:color="auto"/>
              <w:right w:val="single" w:sz="4" w:space="0" w:color="auto"/>
            </w:tcBorders>
            <w:shd w:val="clear" w:color="auto" w:fill="auto"/>
            <w:vAlign w:val="center"/>
            <w:hideMark/>
          </w:tcPr>
          <w:p w14:paraId="1D780631"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20924B43"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275E0B6E"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DE93661"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6D802A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B58052C"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BEBD948"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auto" w:fill="auto"/>
            <w:vAlign w:val="center"/>
            <w:hideMark/>
          </w:tcPr>
          <w:p w14:paraId="61FB753F" w14:textId="77777777" w:rsidR="006C1B9B" w:rsidRPr="00B212D6" w:rsidRDefault="006C1B9B" w:rsidP="00F67E79">
            <w:pPr>
              <w:jc w:val="center"/>
              <w:rPr>
                <w:color w:val="000000"/>
                <w:lang w:val="en-GB" w:eastAsia="en-GB"/>
              </w:rPr>
            </w:pPr>
            <w:r w:rsidRPr="00B212D6">
              <w:rPr>
                <w:color w:val="000000"/>
                <w:sz w:val="22"/>
                <w:szCs w:val="22"/>
                <w:lang w:val="en-GB" w:eastAsia="en-GB"/>
              </w:rPr>
              <w:t>8-574-55</w:t>
            </w:r>
          </w:p>
        </w:tc>
        <w:tc>
          <w:tcPr>
            <w:tcW w:w="4630" w:type="dxa"/>
            <w:tcBorders>
              <w:top w:val="nil"/>
              <w:left w:val="nil"/>
              <w:bottom w:val="single" w:sz="4" w:space="0" w:color="auto"/>
              <w:right w:val="single" w:sz="4" w:space="0" w:color="auto"/>
            </w:tcBorders>
            <w:shd w:val="clear" w:color="auto" w:fill="auto"/>
            <w:vAlign w:val="center"/>
            <w:hideMark/>
          </w:tcPr>
          <w:p w14:paraId="06CDE6C7" w14:textId="77777777" w:rsidR="006C1B9B" w:rsidRPr="00B212D6" w:rsidRDefault="006C1B9B" w:rsidP="00F67E79">
            <w:pPr>
              <w:rPr>
                <w:color w:val="000000"/>
                <w:lang w:val="en-GB" w:eastAsia="en-GB"/>
              </w:rPr>
            </w:pPr>
            <w:r w:rsidRPr="00B212D6">
              <w:rPr>
                <w:color w:val="000000"/>
                <w:sz w:val="22"/>
                <w:szCs w:val="22"/>
                <w:lang w:val="en-GB" w:eastAsia="en-GB"/>
              </w:rPr>
              <w:t>Часовое реле</w:t>
            </w:r>
          </w:p>
        </w:tc>
        <w:tc>
          <w:tcPr>
            <w:tcW w:w="911" w:type="dxa"/>
            <w:tcBorders>
              <w:top w:val="nil"/>
              <w:left w:val="nil"/>
              <w:bottom w:val="single" w:sz="4" w:space="0" w:color="auto"/>
              <w:right w:val="single" w:sz="4" w:space="0" w:color="auto"/>
            </w:tcBorders>
            <w:shd w:val="clear" w:color="auto" w:fill="auto"/>
            <w:vAlign w:val="center"/>
            <w:hideMark/>
          </w:tcPr>
          <w:p w14:paraId="241B218F"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FE32671"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08469F6F"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85F2BC2"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61E816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6066D3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ACB22E7"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auto" w:fill="auto"/>
            <w:vAlign w:val="center"/>
            <w:hideMark/>
          </w:tcPr>
          <w:p w14:paraId="0E06E16C" w14:textId="77777777" w:rsidR="006C1B9B" w:rsidRPr="00B212D6" w:rsidRDefault="006C1B9B" w:rsidP="00F67E79">
            <w:pPr>
              <w:jc w:val="center"/>
              <w:rPr>
                <w:color w:val="000000"/>
                <w:lang w:val="en-GB" w:eastAsia="en-GB"/>
              </w:rPr>
            </w:pPr>
            <w:r w:rsidRPr="00B212D6">
              <w:rPr>
                <w:color w:val="000000"/>
                <w:sz w:val="22"/>
                <w:szCs w:val="22"/>
                <w:lang w:val="en-GB" w:eastAsia="en-GB"/>
              </w:rPr>
              <w:t>8-530-1</w:t>
            </w:r>
          </w:p>
        </w:tc>
        <w:tc>
          <w:tcPr>
            <w:tcW w:w="4630" w:type="dxa"/>
            <w:tcBorders>
              <w:top w:val="nil"/>
              <w:left w:val="nil"/>
              <w:bottom w:val="single" w:sz="4" w:space="0" w:color="auto"/>
              <w:right w:val="single" w:sz="4" w:space="0" w:color="auto"/>
            </w:tcBorders>
            <w:shd w:val="clear" w:color="auto" w:fill="auto"/>
            <w:vAlign w:val="center"/>
            <w:hideMark/>
          </w:tcPr>
          <w:p w14:paraId="3902961F" w14:textId="77777777" w:rsidR="006C1B9B" w:rsidRPr="00B212D6" w:rsidRDefault="006C1B9B" w:rsidP="00F67E79">
            <w:pPr>
              <w:rPr>
                <w:color w:val="000000"/>
                <w:lang w:eastAsia="en-GB"/>
              </w:rPr>
            </w:pPr>
            <w:r w:rsidRPr="00B212D6">
              <w:rPr>
                <w:color w:val="000000"/>
                <w:sz w:val="22"/>
                <w:szCs w:val="22"/>
                <w:lang w:eastAsia="en-GB"/>
              </w:rPr>
              <w:t xml:space="preserve">Щит управления и снабжения крана </w:t>
            </w:r>
            <w:r w:rsidRPr="00B212D6">
              <w:rPr>
                <w:color w:val="000000"/>
                <w:sz w:val="22"/>
                <w:szCs w:val="22"/>
                <w:lang w:val="en-GB" w:eastAsia="en-GB"/>
              </w:rPr>
              <w:t>IP</w:t>
            </w:r>
            <w:r w:rsidRPr="00B212D6">
              <w:rPr>
                <w:color w:val="000000"/>
                <w:sz w:val="22"/>
                <w:szCs w:val="22"/>
                <w:lang w:eastAsia="en-GB"/>
              </w:rPr>
              <w:t xml:space="preserve"> 65 типа, 380В, 10А, с постом управления  </w:t>
            </w:r>
          </w:p>
        </w:tc>
        <w:tc>
          <w:tcPr>
            <w:tcW w:w="911" w:type="dxa"/>
            <w:tcBorders>
              <w:top w:val="nil"/>
              <w:left w:val="nil"/>
              <w:bottom w:val="single" w:sz="4" w:space="0" w:color="auto"/>
              <w:right w:val="single" w:sz="4" w:space="0" w:color="auto"/>
            </w:tcBorders>
            <w:shd w:val="clear" w:color="auto" w:fill="auto"/>
            <w:vAlign w:val="center"/>
            <w:hideMark/>
          </w:tcPr>
          <w:p w14:paraId="3345EB58"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C625EC5"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04DA7034"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B0F3D0D"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2A6047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136E33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F99FB2D"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auto" w:fill="auto"/>
            <w:vAlign w:val="center"/>
            <w:hideMark/>
          </w:tcPr>
          <w:p w14:paraId="6145DFC3" w14:textId="77777777" w:rsidR="006C1B9B" w:rsidRPr="00B212D6" w:rsidRDefault="006C1B9B" w:rsidP="00F67E79">
            <w:pPr>
              <w:jc w:val="center"/>
              <w:rPr>
                <w:color w:val="000000"/>
                <w:lang w:val="en-GB" w:eastAsia="en-GB"/>
              </w:rPr>
            </w:pPr>
            <w:r w:rsidRPr="00B212D6">
              <w:rPr>
                <w:rFonts w:ascii="Sylfaen" w:hAnsi="Sylfaen" w:cs="Sylfaen"/>
                <w:color w:val="000000"/>
                <w:sz w:val="22"/>
                <w:szCs w:val="22"/>
                <w:lang w:val="en-GB" w:eastAsia="en-GB"/>
              </w:rPr>
              <w:t>Ժ</w:t>
            </w:r>
            <w:r w:rsidRPr="00B212D6">
              <w:rPr>
                <w:color w:val="000000"/>
                <w:sz w:val="22"/>
                <w:szCs w:val="22"/>
                <w:lang w:val="en-GB" w:eastAsia="en-GB"/>
              </w:rPr>
              <w:t>9-80</w:t>
            </w:r>
          </w:p>
        </w:tc>
        <w:tc>
          <w:tcPr>
            <w:tcW w:w="4630" w:type="dxa"/>
            <w:tcBorders>
              <w:top w:val="nil"/>
              <w:left w:val="nil"/>
              <w:bottom w:val="single" w:sz="4" w:space="0" w:color="auto"/>
              <w:right w:val="single" w:sz="4" w:space="0" w:color="auto"/>
            </w:tcBorders>
            <w:shd w:val="clear" w:color="auto" w:fill="auto"/>
            <w:vAlign w:val="center"/>
            <w:hideMark/>
          </w:tcPr>
          <w:p w14:paraId="50A623B1" w14:textId="77777777" w:rsidR="006C1B9B" w:rsidRPr="00B212D6" w:rsidRDefault="006C1B9B" w:rsidP="00F67E79">
            <w:pPr>
              <w:rPr>
                <w:color w:val="000000"/>
                <w:lang w:eastAsia="en-GB"/>
              </w:rPr>
            </w:pPr>
            <w:r w:rsidRPr="00B212D6">
              <w:rPr>
                <w:color w:val="000000"/>
                <w:sz w:val="22"/>
                <w:szCs w:val="22"/>
                <w:lang w:eastAsia="en-GB"/>
              </w:rPr>
              <w:t>Светильник на двухрожковом кронштейне из стальной трубы Ø57</w:t>
            </w:r>
            <w:r w:rsidRPr="00B212D6">
              <w:rPr>
                <w:color w:val="000000"/>
                <w:sz w:val="22"/>
                <w:szCs w:val="22"/>
                <w:lang w:val="en-GB" w:eastAsia="en-GB"/>
              </w:rPr>
              <w:t>x</w:t>
            </w:r>
            <w:r w:rsidRPr="00B212D6">
              <w:rPr>
                <w:color w:val="000000"/>
                <w:sz w:val="22"/>
                <w:szCs w:val="22"/>
                <w:lang w:eastAsia="en-GB"/>
              </w:rPr>
              <w:t>3.5мм, 2</w:t>
            </w:r>
            <w:r w:rsidRPr="00B212D6">
              <w:rPr>
                <w:color w:val="000000"/>
                <w:sz w:val="22"/>
                <w:szCs w:val="22"/>
                <w:lang w:val="en-GB" w:eastAsia="en-GB"/>
              </w:rPr>
              <w:t>xL</w:t>
            </w:r>
            <w:r w:rsidRPr="00B212D6">
              <w:rPr>
                <w:color w:val="000000"/>
                <w:sz w:val="22"/>
                <w:szCs w:val="22"/>
                <w:lang w:eastAsia="en-GB"/>
              </w:rPr>
              <w:t>=2.0м</w:t>
            </w:r>
          </w:p>
        </w:tc>
        <w:tc>
          <w:tcPr>
            <w:tcW w:w="911" w:type="dxa"/>
            <w:tcBorders>
              <w:top w:val="nil"/>
              <w:left w:val="nil"/>
              <w:bottom w:val="single" w:sz="4" w:space="0" w:color="auto"/>
              <w:right w:val="single" w:sz="4" w:space="0" w:color="auto"/>
            </w:tcBorders>
            <w:shd w:val="clear" w:color="auto" w:fill="auto"/>
            <w:vAlign w:val="center"/>
            <w:hideMark/>
          </w:tcPr>
          <w:p w14:paraId="10B40DB4" w14:textId="77777777" w:rsidR="006C1B9B" w:rsidRPr="00B212D6" w:rsidRDefault="006C1B9B" w:rsidP="00F67E79">
            <w:pPr>
              <w:jc w:val="center"/>
              <w:rPr>
                <w:color w:val="000000"/>
                <w:lang w:val="en-GB" w:eastAsia="en-GB"/>
              </w:rPr>
            </w:pPr>
            <w:r w:rsidRPr="00B212D6">
              <w:rPr>
                <w:rFonts w:ascii="Sylfaen" w:hAnsi="Sylfaen" w:cs="Sylfaen"/>
                <w:color w:val="000000"/>
                <w:sz w:val="22"/>
                <w:szCs w:val="22"/>
                <w:lang w:val="en-GB" w:eastAsia="en-GB"/>
              </w:rPr>
              <w:t>տ</w:t>
            </w:r>
          </w:p>
        </w:tc>
        <w:tc>
          <w:tcPr>
            <w:tcW w:w="876" w:type="dxa"/>
            <w:tcBorders>
              <w:top w:val="nil"/>
              <w:left w:val="nil"/>
              <w:bottom w:val="single" w:sz="4" w:space="0" w:color="auto"/>
              <w:right w:val="single" w:sz="4" w:space="0" w:color="auto"/>
            </w:tcBorders>
            <w:shd w:val="clear" w:color="auto" w:fill="auto"/>
            <w:vAlign w:val="center"/>
            <w:hideMark/>
          </w:tcPr>
          <w:p w14:paraId="667E620B" w14:textId="77777777" w:rsidR="006C1B9B" w:rsidRPr="00B212D6" w:rsidRDefault="006C1B9B" w:rsidP="00F67E79">
            <w:pPr>
              <w:jc w:val="center"/>
              <w:rPr>
                <w:color w:val="000000"/>
                <w:lang w:val="en-GB" w:eastAsia="en-GB"/>
              </w:rPr>
            </w:pPr>
            <w:r w:rsidRPr="00B212D6">
              <w:rPr>
                <w:color w:val="000000"/>
                <w:sz w:val="22"/>
                <w:szCs w:val="22"/>
                <w:lang w:val="en-GB" w:eastAsia="en-GB"/>
              </w:rPr>
              <w:t>0.019</w:t>
            </w:r>
          </w:p>
        </w:tc>
        <w:tc>
          <w:tcPr>
            <w:tcW w:w="1042" w:type="dxa"/>
            <w:tcBorders>
              <w:top w:val="nil"/>
              <w:left w:val="nil"/>
              <w:bottom w:val="single" w:sz="4" w:space="0" w:color="auto"/>
              <w:right w:val="single" w:sz="4" w:space="0" w:color="auto"/>
            </w:tcBorders>
            <w:shd w:val="clear" w:color="auto" w:fill="auto"/>
            <w:vAlign w:val="center"/>
            <w:hideMark/>
          </w:tcPr>
          <w:p w14:paraId="19842DEB"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EE255C0"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C00AE9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503A073"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1B6D72C" w14:textId="77777777" w:rsidR="006C1B9B" w:rsidRPr="00B212D6" w:rsidRDefault="006C1B9B" w:rsidP="00F67E79">
            <w:pPr>
              <w:jc w:val="center"/>
              <w:rPr>
                <w:lang w:val="en-GB" w:eastAsia="en-GB"/>
              </w:rPr>
            </w:pPr>
            <w:r w:rsidRPr="00B212D6">
              <w:rPr>
                <w:sz w:val="22"/>
                <w:szCs w:val="22"/>
                <w:lang w:val="en-GB" w:eastAsia="en-GB"/>
              </w:rPr>
              <w:t>9</w:t>
            </w:r>
          </w:p>
        </w:tc>
        <w:tc>
          <w:tcPr>
            <w:tcW w:w="1052" w:type="dxa"/>
            <w:tcBorders>
              <w:top w:val="nil"/>
              <w:left w:val="nil"/>
              <w:bottom w:val="single" w:sz="4" w:space="0" w:color="auto"/>
              <w:right w:val="single" w:sz="4" w:space="0" w:color="auto"/>
            </w:tcBorders>
            <w:shd w:val="clear" w:color="auto" w:fill="auto"/>
            <w:vAlign w:val="center"/>
            <w:hideMark/>
          </w:tcPr>
          <w:p w14:paraId="1E697CF1" w14:textId="77777777" w:rsidR="006C1B9B" w:rsidRPr="00B212D6" w:rsidRDefault="006C1B9B" w:rsidP="00F67E79">
            <w:pPr>
              <w:jc w:val="center"/>
              <w:rPr>
                <w:color w:val="000000"/>
                <w:lang w:val="en-GB" w:eastAsia="en-GB"/>
              </w:rPr>
            </w:pPr>
            <w:r w:rsidRPr="00B212D6">
              <w:rPr>
                <w:color w:val="000000"/>
                <w:sz w:val="22"/>
                <w:szCs w:val="22"/>
                <w:lang w:val="en-GB" w:eastAsia="en-GB"/>
              </w:rPr>
              <w:t>8-609-1</w:t>
            </w:r>
          </w:p>
        </w:tc>
        <w:tc>
          <w:tcPr>
            <w:tcW w:w="4630" w:type="dxa"/>
            <w:tcBorders>
              <w:top w:val="nil"/>
              <w:left w:val="nil"/>
              <w:bottom w:val="single" w:sz="4" w:space="0" w:color="auto"/>
              <w:right w:val="single" w:sz="4" w:space="0" w:color="auto"/>
            </w:tcBorders>
            <w:shd w:val="clear" w:color="auto" w:fill="auto"/>
            <w:vAlign w:val="center"/>
            <w:hideMark/>
          </w:tcPr>
          <w:p w14:paraId="4FEAE7BE" w14:textId="77777777" w:rsidR="006C1B9B" w:rsidRPr="00B212D6" w:rsidRDefault="006C1B9B" w:rsidP="00F67E79">
            <w:pPr>
              <w:rPr>
                <w:color w:val="000000"/>
                <w:lang w:eastAsia="en-GB"/>
              </w:rPr>
            </w:pPr>
            <w:r w:rsidRPr="00B212D6">
              <w:rPr>
                <w:color w:val="000000"/>
                <w:sz w:val="22"/>
                <w:szCs w:val="22"/>
                <w:lang w:eastAsia="en-GB"/>
              </w:rPr>
              <w:t xml:space="preserve">Прожектор </w:t>
            </w:r>
            <w:r w:rsidRPr="00B212D6">
              <w:rPr>
                <w:color w:val="000000"/>
                <w:sz w:val="22"/>
                <w:szCs w:val="22"/>
                <w:lang w:val="en-GB" w:eastAsia="en-GB"/>
              </w:rPr>
              <w:t>LED</w:t>
            </w:r>
            <w:r w:rsidRPr="00B212D6">
              <w:rPr>
                <w:color w:val="000000"/>
                <w:sz w:val="22"/>
                <w:szCs w:val="22"/>
                <w:lang w:eastAsia="en-GB"/>
              </w:rPr>
              <w:t xml:space="preserve"> 150Вт,</w:t>
            </w:r>
            <w:r w:rsidRPr="00B212D6">
              <w:rPr>
                <w:color w:val="000000"/>
                <w:sz w:val="22"/>
                <w:szCs w:val="22"/>
                <w:lang w:val="en-GB" w:eastAsia="en-GB"/>
              </w:rPr>
              <w:t>IP</w:t>
            </w:r>
            <w:r w:rsidRPr="00B212D6">
              <w:rPr>
                <w:color w:val="000000"/>
                <w:sz w:val="22"/>
                <w:szCs w:val="22"/>
                <w:lang w:eastAsia="en-GB"/>
              </w:rPr>
              <w:t>65,6500</w:t>
            </w:r>
            <w:r w:rsidRPr="00B212D6">
              <w:rPr>
                <w:color w:val="000000"/>
                <w:sz w:val="22"/>
                <w:szCs w:val="22"/>
                <w:lang w:val="en-GB" w:eastAsia="en-GB"/>
              </w:rPr>
              <w:t>K</w:t>
            </w:r>
            <w:r w:rsidRPr="00B212D6">
              <w:rPr>
                <w:color w:val="000000"/>
                <w:sz w:val="22"/>
                <w:szCs w:val="22"/>
                <w:lang w:eastAsia="en-GB"/>
              </w:rPr>
              <w:t>, световой поток 13500Лм, на металлическом передвижном кронштейне</w:t>
            </w:r>
          </w:p>
        </w:tc>
        <w:tc>
          <w:tcPr>
            <w:tcW w:w="911" w:type="dxa"/>
            <w:tcBorders>
              <w:top w:val="nil"/>
              <w:left w:val="nil"/>
              <w:bottom w:val="single" w:sz="4" w:space="0" w:color="auto"/>
              <w:right w:val="single" w:sz="4" w:space="0" w:color="auto"/>
            </w:tcBorders>
            <w:shd w:val="clear" w:color="auto" w:fill="auto"/>
            <w:vAlign w:val="center"/>
            <w:hideMark/>
          </w:tcPr>
          <w:p w14:paraId="01C934BA" w14:textId="77777777" w:rsidR="006C1B9B" w:rsidRPr="00B212D6" w:rsidRDefault="006C1B9B" w:rsidP="00F67E79">
            <w:pPr>
              <w:jc w:val="center"/>
              <w:rPr>
                <w:color w:val="000000"/>
                <w:lang w:val="en-GB" w:eastAsia="en-GB"/>
              </w:rPr>
            </w:pPr>
            <w:r w:rsidRPr="00B212D6">
              <w:rPr>
                <w:color w:val="000000"/>
                <w:sz w:val="22"/>
                <w:szCs w:val="22"/>
                <w:lang w:val="en-GB" w:eastAsia="en-GB"/>
              </w:rPr>
              <w:t>100 шт</w:t>
            </w:r>
          </w:p>
        </w:tc>
        <w:tc>
          <w:tcPr>
            <w:tcW w:w="876" w:type="dxa"/>
            <w:tcBorders>
              <w:top w:val="nil"/>
              <w:left w:val="nil"/>
              <w:bottom w:val="single" w:sz="4" w:space="0" w:color="auto"/>
              <w:right w:val="single" w:sz="4" w:space="0" w:color="auto"/>
            </w:tcBorders>
            <w:shd w:val="clear" w:color="auto" w:fill="auto"/>
            <w:vAlign w:val="center"/>
            <w:hideMark/>
          </w:tcPr>
          <w:p w14:paraId="1EF868BD" w14:textId="77777777" w:rsidR="006C1B9B" w:rsidRPr="00B212D6" w:rsidRDefault="006C1B9B" w:rsidP="00F67E79">
            <w:pPr>
              <w:jc w:val="center"/>
              <w:rPr>
                <w:color w:val="000000"/>
                <w:lang w:val="en-GB" w:eastAsia="en-GB"/>
              </w:rPr>
            </w:pPr>
            <w:r w:rsidRPr="00B212D6">
              <w:rPr>
                <w:color w:val="000000"/>
                <w:sz w:val="22"/>
                <w:szCs w:val="22"/>
                <w:lang w:val="en-GB" w:eastAsia="en-GB"/>
              </w:rPr>
              <w:t>0.02</w:t>
            </w:r>
          </w:p>
        </w:tc>
        <w:tc>
          <w:tcPr>
            <w:tcW w:w="1042" w:type="dxa"/>
            <w:tcBorders>
              <w:top w:val="nil"/>
              <w:left w:val="nil"/>
              <w:bottom w:val="single" w:sz="4" w:space="0" w:color="auto"/>
              <w:right w:val="single" w:sz="4" w:space="0" w:color="auto"/>
            </w:tcBorders>
            <w:shd w:val="clear" w:color="auto" w:fill="auto"/>
            <w:vAlign w:val="center"/>
            <w:hideMark/>
          </w:tcPr>
          <w:p w14:paraId="3AD6D1BC"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E38F72E"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A6F906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FA2078A"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72F3E3B"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auto" w:fill="auto"/>
            <w:vAlign w:val="center"/>
            <w:hideMark/>
          </w:tcPr>
          <w:p w14:paraId="1A735133" w14:textId="77777777" w:rsidR="006C1B9B" w:rsidRPr="00B212D6" w:rsidRDefault="006C1B9B" w:rsidP="00F67E79">
            <w:pPr>
              <w:jc w:val="center"/>
              <w:rPr>
                <w:color w:val="000000"/>
                <w:lang w:val="en-GB" w:eastAsia="en-GB"/>
              </w:rPr>
            </w:pPr>
            <w:r w:rsidRPr="00B212D6">
              <w:rPr>
                <w:rFonts w:ascii="Sylfaen" w:hAnsi="Sylfaen" w:cs="Sylfaen"/>
                <w:color w:val="000000"/>
                <w:sz w:val="22"/>
                <w:szCs w:val="22"/>
                <w:lang w:val="en-GB" w:eastAsia="en-GB"/>
              </w:rPr>
              <w:t>Ժ</w:t>
            </w:r>
            <w:r w:rsidRPr="00B212D6">
              <w:rPr>
                <w:color w:val="000000"/>
                <w:sz w:val="22"/>
                <w:szCs w:val="22"/>
                <w:lang w:val="en-GB" w:eastAsia="en-GB"/>
              </w:rPr>
              <w:t>15-614</w:t>
            </w:r>
          </w:p>
        </w:tc>
        <w:tc>
          <w:tcPr>
            <w:tcW w:w="4630" w:type="dxa"/>
            <w:tcBorders>
              <w:top w:val="nil"/>
              <w:left w:val="nil"/>
              <w:bottom w:val="single" w:sz="4" w:space="0" w:color="auto"/>
              <w:right w:val="single" w:sz="4" w:space="0" w:color="auto"/>
            </w:tcBorders>
            <w:shd w:val="clear" w:color="auto" w:fill="auto"/>
            <w:vAlign w:val="center"/>
            <w:hideMark/>
          </w:tcPr>
          <w:p w14:paraId="54FEDD5B" w14:textId="77777777" w:rsidR="006C1B9B" w:rsidRPr="00B212D6" w:rsidRDefault="006C1B9B" w:rsidP="00F67E79">
            <w:pPr>
              <w:rPr>
                <w:color w:val="000000"/>
                <w:lang w:val="en-GB" w:eastAsia="en-GB"/>
              </w:rPr>
            </w:pPr>
            <w:r w:rsidRPr="00B212D6">
              <w:rPr>
                <w:color w:val="000000"/>
                <w:sz w:val="22"/>
                <w:szCs w:val="22"/>
                <w:lang w:val="en-GB" w:eastAsia="en-GB"/>
              </w:rPr>
              <w:t>Окраска металлических частей 2 раза</w:t>
            </w:r>
          </w:p>
        </w:tc>
        <w:tc>
          <w:tcPr>
            <w:tcW w:w="911" w:type="dxa"/>
            <w:tcBorders>
              <w:top w:val="nil"/>
              <w:left w:val="nil"/>
              <w:bottom w:val="single" w:sz="4" w:space="0" w:color="auto"/>
              <w:right w:val="single" w:sz="4" w:space="0" w:color="auto"/>
            </w:tcBorders>
            <w:shd w:val="clear" w:color="auto" w:fill="auto"/>
            <w:vAlign w:val="center"/>
            <w:hideMark/>
          </w:tcPr>
          <w:p w14:paraId="507EBF01" w14:textId="77777777" w:rsidR="006C1B9B" w:rsidRPr="00B212D6" w:rsidRDefault="006C1B9B" w:rsidP="00F67E79">
            <w:pPr>
              <w:jc w:val="center"/>
              <w:rPr>
                <w:color w:val="000000"/>
                <w:lang w:val="en-GB" w:eastAsia="en-GB"/>
              </w:rPr>
            </w:pPr>
            <w:r w:rsidRPr="00B212D6">
              <w:rPr>
                <w:color w:val="000000"/>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29726620" w14:textId="77777777" w:rsidR="006C1B9B" w:rsidRPr="00B212D6" w:rsidRDefault="006C1B9B" w:rsidP="00F67E79">
            <w:pPr>
              <w:jc w:val="center"/>
              <w:rPr>
                <w:color w:val="000000"/>
                <w:lang w:val="en-GB" w:eastAsia="en-GB"/>
              </w:rPr>
            </w:pPr>
            <w:r w:rsidRPr="00B212D6">
              <w:rPr>
                <w:color w:val="000000"/>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24C4AE85"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867F671"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766038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D46A72"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6082D7F"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auto" w:fill="auto"/>
            <w:vAlign w:val="center"/>
            <w:hideMark/>
          </w:tcPr>
          <w:p w14:paraId="62C63E59" w14:textId="77777777" w:rsidR="006C1B9B" w:rsidRPr="00B212D6" w:rsidRDefault="006C1B9B" w:rsidP="00F67E79">
            <w:pPr>
              <w:jc w:val="center"/>
              <w:rPr>
                <w:color w:val="000000"/>
                <w:lang w:val="en-GB" w:eastAsia="en-GB"/>
              </w:rPr>
            </w:pPr>
            <w:r w:rsidRPr="00B212D6">
              <w:rPr>
                <w:color w:val="000000"/>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A52B4AC" w14:textId="77777777" w:rsidR="006C1B9B" w:rsidRPr="00B212D6" w:rsidRDefault="006C1B9B" w:rsidP="00F67E79">
            <w:pPr>
              <w:rPr>
                <w:color w:val="000000"/>
                <w:lang w:val="en-GB" w:eastAsia="en-GB"/>
              </w:rPr>
            </w:pPr>
            <w:r w:rsidRPr="00B212D6">
              <w:rPr>
                <w:color w:val="000000"/>
                <w:sz w:val="22"/>
                <w:szCs w:val="22"/>
                <w:lang w:val="en-GB" w:eastAsia="en-GB"/>
              </w:rPr>
              <w:t>Олифа</w:t>
            </w:r>
          </w:p>
        </w:tc>
        <w:tc>
          <w:tcPr>
            <w:tcW w:w="911" w:type="dxa"/>
            <w:tcBorders>
              <w:top w:val="nil"/>
              <w:left w:val="nil"/>
              <w:bottom w:val="single" w:sz="4" w:space="0" w:color="auto"/>
              <w:right w:val="single" w:sz="4" w:space="0" w:color="auto"/>
            </w:tcBorders>
            <w:shd w:val="clear" w:color="auto" w:fill="auto"/>
            <w:vAlign w:val="center"/>
            <w:hideMark/>
          </w:tcPr>
          <w:p w14:paraId="01EA0A3F" w14:textId="77777777" w:rsidR="006C1B9B" w:rsidRPr="00B212D6" w:rsidRDefault="006C1B9B" w:rsidP="00F67E79">
            <w:pPr>
              <w:jc w:val="center"/>
              <w:rPr>
                <w:color w:val="000000"/>
                <w:lang w:val="en-GB" w:eastAsia="en-GB"/>
              </w:rPr>
            </w:pPr>
            <w:r w:rsidRPr="00B212D6">
              <w:rPr>
                <w:color w:val="000000"/>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0A97CB9C" w14:textId="77777777" w:rsidR="006C1B9B" w:rsidRPr="00B212D6" w:rsidRDefault="006C1B9B" w:rsidP="00F67E79">
            <w:pPr>
              <w:jc w:val="center"/>
              <w:rPr>
                <w:color w:val="000000"/>
                <w:lang w:val="en-GB" w:eastAsia="en-GB"/>
              </w:rPr>
            </w:pPr>
            <w:r w:rsidRPr="00B212D6">
              <w:rPr>
                <w:color w:val="000000"/>
                <w:sz w:val="22"/>
                <w:szCs w:val="22"/>
                <w:lang w:val="en-GB" w:eastAsia="en-GB"/>
              </w:rPr>
              <w:t>0.027</w:t>
            </w:r>
          </w:p>
        </w:tc>
        <w:tc>
          <w:tcPr>
            <w:tcW w:w="1042" w:type="dxa"/>
            <w:tcBorders>
              <w:top w:val="nil"/>
              <w:left w:val="nil"/>
              <w:bottom w:val="single" w:sz="4" w:space="0" w:color="auto"/>
              <w:right w:val="single" w:sz="4" w:space="0" w:color="auto"/>
            </w:tcBorders>
            <w:shd w:val="clear" w:color="auto" w:fill="auto"/>
            <w:vAlign w:val="center"/>
            <w:hideMark/>
          </w:tcPr>
          <w:p w14:paraId="7C6AE667"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C16003C"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313CE0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1F837D1"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0440DA"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auto" w:fill="auto"/>
            <w:vAlign w:val="center"/>
            <w:hideMark/>
          </w:tcPr>
          <w:p w14:paraId="7F38AFD3" w14:textId="77777777" w:rsidR="006C1B9B" w:rsidRPr="00B212D6" w:rsidRDefault="006C1B9B" w:rsidP="00F67E79">
            <w:pPr>
              <w:jc w:val="center"/>
              <w:rPr>
                <w:color w:val="000000"/>
                <w:lang w:val="en-GB" w:eastAsia="en-GB"/>
              </w:rPr>
            </w:pPr>
            <w:r w:rsidRPr="00B212D6">
              <w:rPr>
                <w:color w:val="000000"/>
                <w:sz w:val="22"/>
                <w:szCs w:val="22"/>
                <w:lang w:val="en-GB" w:eastAsia="en-GB"/>
              </w:rPr>
              <w:t>8-149-1</w:t>
            </w:r>
          </w:p>
        </w:tc>
        <w:tc>
          <w:tcPr>
            <w:tcW w:w="4630" w:type="dxa"/>
            <w:tcBorders>
              <w:top w:val="nil"/>
              <w:left w:val="nil"/>
              <w:bottom w:val="single" w:sz="4" w:space="0" w:color="auto"/>
              <w:right w:val="single" w:sz="4" w:space="0" w:color="auto"/>
            </w:tcBorders>
            <w:shd w:val="clear" w:color="auto" w:fill="auto"/>
            <w:vAlign w:val="center"/>
            <w:hideMark/>
          </w:tcPr>
          <w:p w14:paraId="3CBE408B" w14:textId="77777777" w:rsidR="006C1B9B" w:rsidRPr="00B212D6" w:rsidRDefault="006C1B9B" w:rsidP="00F67E79">
            <w:pPr>
              <w:rPr>
                <w:color w:val="000000"/>
                <w:lang w:eastAsia="en-GB"/>
              </w:rPr>
            </w:pPr>
            <w:r w:rsidRPr="00B212D6">
              <w:rPr>
                <w:color w:val="000000"/>
                <w:sz w:val="22"/>
                <w:szCs w:val="22"/>
                <w:lang w:eastAsia="en-GB"/>
              </w:rPr>
              <w:t>Силовой кабель сечения ВВГнг-</w:t>
            </w:r>
            <w:r w:rsidRPr="00B212D6">
              <w:rPr>
                <w:color w:val="000000"/>
                <w:sz w:val="22"/>
                <w:szCs w:val="22"/>
                <w:lang w:val="en-GB" w:eastAsia="en-GB"/>
              </w:rPr>
              <w:t>LS</w:t>
            </w:r>
            <w:r w:rsidRPr="00B212D6">
              <w:rPr>
                <w:color w:val="000000"/>
                <w:sz w:val="22"/>
                <w:szCs w:val="22"/>
                <w:lang w:eastAsia="en-GB"/>
              </w:rPr>
              <w:t xml:space="preserve"> 5</w:t>
            </w:r>
            <w:r w:rsidRPr="00B212D6">
              <w:rPr>
                <w:color w:val="000000"/>
                <w:sz w:val="22"/>
                <w:szCs w:val="22"/>
                <w:lang w:val="en-GB" w:eastAsia="en-GB"/>
              </w:rPr>
              <w:t>x</w:t>
            </w:r>
            <w:r w:rsidRPr="00B212D6">
              <w:rPr>
                <w:color w:val="000000"/>
                <w:sz w:val="22"/>
                <w:szCs w:val="22"/>
                <w:lang w:eastAsia="en-GB"/>
              </w:rPr>
              <w:t xml:space="preserve">2,5мм2 </w:t>
            </w:r>
          </w:p>
        </w:tc>
        <w:tc>
          <w:tcPr>
            <w:tcW w:w="911" w:type="dxa"/>
            <w:tcBorders>
              <w:top w:val="nil"/>
              <w:left w:val="nil"/>
              <w:bottom w:val="single" w:sz="4" w:space="0" w:color="auto"/>
              <w:right w:val="single" w:sz="4" w:space="0" w:color="auto"/>
            </w:tcBorders>
            <w:shd w:val="clear" w:color="auto" w:fill="auto"/>
            <w:vAlign w:val="center"/>
            <w:hideMark/>
          </w:tcPr>
          <w:p w14:paraId="69BED6F5"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59495343" w14:textId="77777777" w:rsidR="006C1B9B" w:rsidRPr="00B212D6" w:rsidRDefault="006C1B9B" w:rsidP="00F67E79">
            <w:pPr>
              <w:jc w:val="center"/>
              <w:rPr>
                <w:color w:val="000000"/>
                <w:lang w:val="en-GB" w:eastAsia="en-GB"/>
              </w:rPr>
            </w:pPr>
            <w:r w:rsidRPr="00B212D6">
              <w:rPr>
                <w:color w:val="000000"/>
                <w:sz w:val="22"/>
                <w:szCs w:val="22"/>
                <w:lang w:val="en-GB" w:eastAsia="en-GB"/>
              </w:rPr>
              <w:t>0.15</w:t>
            </w:r>
          </w:p>
        </w:tc>
        <w:tc>
          <w:tcPr>
            <w:tcW w:w="1042" w:type="dxa"/>
            <w:tcBorders>
              <w:top w:val="nil"/>
              <w:left w:val="nil"/>
              <w:bottom w:val="single" w:sz="4" w:space="0" w:color="auto"/>
              <w:right w:val="single" w:sz="4" w:space="0" w:color="auto"/>
            </w:tcBorders>
            <w:shd w:val="clear" w:color="auto" w:fill="auto"/>
            <w:vAlign w:val="center"/>
            <w:hideMark/>
          </w:tcPr>
          <w:p w14:paraId="6D0C1E82"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4FB5405"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8D301C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83967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A81FE73"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auto" w:fill="auto"/>
            <w:vAlign w:val="center"/>
            <w:hideMark/>
          </w:tcPr>
          <w:p w14:paraId="680B8473" w14:textId="77777777" w:rsidR="006C1B9B" w:rsidRPr="00B212D6" w:rsidRDefault="006C1B9B" w:rsidP="00F67E79">
            <w:pPr>
              <w:jc w:val="center"/>
              <w:rPr>
                <w:color w:val="000000"/>
                <w:lang w:val="en-GB" w:eastAsia="en-GB"/>
              </w:rPr>
            </w:pPr>
            <w:r w:rsidRPr="00B212D6">
              <w:rPr>
                <w:color w:val="000000"/>
                <w:sz w:val="22"/>
                <w:szCs w:val="22"/>
                <w:lang w:val="en-GB" w:eastAsia="en-GB"/>
              </w:rPr>
              <w:t>8-149-1</w:t>
            </w:r>
          </w:p>
        </w:tc>
        <w:tc>
          <w:tcPr>
            <w:tcW w:w="4630" w:type="dxa"/>
            <w:tcBorders>
              <w:top w:val="nil"/>
              <w:left w:val="nil"/>
              <w:bottom w:val="single" w:sz="4" w:space="0" w:color="auto"/>
              <w:right w:val="single" w:sz="4" w:space="0" w:color="auto"/>
            </w:tcBorders>
            <w:shd w:val="clear" w:color="auto" w:fill="auto"/>
            <w:vAlign w:val="center"/>
            <w:hideMark/>
          </w:tcPr>
          <w:p w14:paraId="1CE52797" w14:textId="77777777" w:rsidR="006C1B9B" w:rsidRPr="00B212D6" w:rsidRDefault="006C1B9B" w:rsidP="00F67E79">
            <w:pPr>
              <w:rPr>
                <w:color w:val="000000"/>
                <w:lang w:eastAsia="en-GB"/>
              </w:rPr>
            </w:pPr>
            <w:r w:rsidRPr="00B212D6">
              <w:rPr>
                <w:color w:val="000000"/>
                <w:sz w:val="22"/>
                <w:szCs w:val="22"/>
                <w:lang w:eastAsia="en-GB"/>
              </w:rPr>
              <w:t>Медный кабель ВВГнг, с ПВХ изоляцией, негорючий, сечение 3</w:t>
            </w:r>
            <w:r w:rsidRPr="00B212D6">
              <w:rPr>
                <w:color w:val="000000"/>
                <w:sz w:val="22"/>
                <w:szCs w:val="22"/>
                <w:lang w:val="en-GB" w:eastAsia="en-GB"/>
              </w:rPr>
              <w:t>x</w:t>
            </w:r>
            <w:r w:rsidRPr="00B212D6">
              <w:rPr>
                <w:color w:val="000000"/>
                <w:sz w:val="22"/>
                <w:szCs w:val="22"/>
                <w:lang w:eastAsia="en-GB"/>
              </w:rPr>
              <w:t xml:space="preserve">1.5мм2 </w:t>
            </w:r>
          </w:p>
        </w:tc>
        <w:tc>
          <w:tcPr>
            <w:tcW w:w="911" w:type="dxa"/>
            <w:tcBorders>
              <w:top w:val="nil"/>
              <w:left w:val="nil"/>
              <w:bottom w:val="single" w:sz="4" w:space="0" w:color="auto"/>
              <w:right w:val="single" w:sz="4" w:space="0" w:color="auto"/>
            </w:tcBorders>
            <w:shd w:val="clear" w:color="auto" w:fill="auto"/>
            <w:vAlign w:val="center"/>
            <w:hideMark/>
          </w:tcPr>
          <w:p w14:paraId="1E2C9058"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2EAA3432" w14:textId="77777777" w:rsidR="006C1B9B" w:rsidRPr="00B212D6" w:rsidRDefault="006C1B9B" w:rsidP="00F67E79">
            <w:pPr>
              <w:jc w:val="center"/>
              <w:rPr>
                <w:color w:val="000000"/>
                <w:lang w:val="en-GB" w:eastAsia="en-GB"/>
              </w:rPr>
            </w:pPr>
            <w:r w:rsidRPr="00B212D6">
              <w:rPr>
                <w:color w:val="000000"/>
                <w:sz w:val="22"/>
                <w:szCs w:val="22"/>
                <w:lang w:val="en-GB" w:eastAsia="en-GB"/>
              </w:rPr>
              <w:t>0.10</w:t>
            </w:r>
          </w:p>
        </w:tc>
        <w:tc>
          <w:tcPr>
            <w:tcW w:w="1042" w:type="dxa"/>
            <w:tcBorders>
              <w:top w:val="nil"/>
              <w:left w:val="nil"/>
              <w:bottom w:val="single" w:sz="4" w:space="0" w:color="auto"/>
              <w:right w:val="single" w:sz="4" w:space="0" w:color="auto"/>
            </w:tcBorders>
            <w:shd w:val="clear" w:color="auto" w:fill="auto"/>
            <w:vAlign w:val="center"/>
            <w:hideMark/>
          </w:tcPr>
          <w:p w14:paraId="52A12CCB"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C403E4B"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7A26ED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DC01611"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C2FEA9C"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auto" w:fill="auto"/>
            <w:vAlign w:val="center"/>
            <w:hideMark/>
          </w:tcPr>
          <w:p w14:paraId="65482FEC" w14:textId="77777777" w:rsidR="006C1B9B" w:rsidRPr="00B212D6" w:rsidRDefault="006C1B9B" w:rsidP="00F67E79">
            <w:pPr>
              <w:jc w:val="center"/>
              <w:rPr>
                <w:color w:val="000000"/>
                <w:lang w:val="en-GB" w:eastAsia="en-GB"/>
              </w:rPr>
            </w:pPr>
            <w:r w:rsidRPr="00B212D6">
              <w:rPr>
                <w:color w:val="000000"/>
                <w:sz w:val="22"/>
                <w:szCs w:val="22"/>
                <w:lang w:val="en-GB" w:eastAsia="en-GB"/>
              </w:rPr>
              <w:t>8-148-1</w:t>
            </w:r>
          </w:p>
        </w:tc>
        <w:tc>
          <w:tcPr>
            <w:tcW w:w="4630" w:type="dxa"/>
            <w:tcBorders>
              <w:top w:val="nil"/>
              <w:left w:val="nil"/>
              <w:bottom w:val="single" w:sz="4" w:space="0" w:color="auto"/>
              <w:right w:val="single" w:sz="4" w:space="0" w:color="auto"/>
            </w:tcBorders>
            <w:shd w:val="clear" w:color="auto" w:fill="auto"/>
            <w:vAlign w:val="center"/>
            <w:hideMark/>
          </w:tcPr>
          <w:p w14:paraId="1D6354FE" w14:textId="77777777" w:rsidR="006C1B9B" w:rsidRPr="00B212D6" w:rsidRDefault="006C1B9B" w:rsidP="00F67E79">
            <w:pPr>
              <w:rPr>
                <w:color w:val="000000"/>
                <w:lang w:eastAsia="en-GB"/>
              </w:rPr>
            </w:pPr>
            <w:r w:rsidRPr="00B212D6">
              <w:rPr>
                <w:color w:val="000000"/>
                <w:sz w:val="22"/>
                <w:szCs w:val="22"/>
                <w:lang w:eastAsia="en-GB"/>
              </w:rPr>
              <w:t>Кабель с медными жилами, сечение 7</w:t>
            </w:r>
            <w:r w:rsidRPr="00B212D6">
              <w:rPr>
                <w:color w:val="000000"/>
                <w:sz w:val="22"/>
                <w:szCs w:val="22"/>
                <w:lang w:val="en-GB" w:eastAsia="en-GB"/>
              </w:rPr>
              <w:t>x</w:t>
            </w:r>
            <w:r w:rsidRPr="00B212D6">
              <w:rPr>
                <w:color w:val="000000"/>
                <w:sz w:val="22"/>
                <w:szCs w:val="22"/>
                <w:lang w:eastAsia="en-GB"/>
              </w:rPr>
              <w:t>1,5мм2 КВВГнг-</w:t>
            </w:r>
            <w:r w:rsidRPr="00B212D6">
              <w:rPr>
                <w:color w:val="000000"/>
                <w:sz w:val="22"/>
                <w:szCs w:val="22"/>
                <w:lang w:val="en-GB" w:eastAsia="en-GB"/>
              </w:rPr>
              <w:t>LS</w:t>
            </w:r>
          </w:p>
        </w:tc>
        <w:tc>
          <w:tcPr>
            <w:tcW w:w="911" w:type="dxa"/>
            <w:tcBorders>
              <w:top w:val="nil"/>
              <w:left w:val="nil"/>
              <w:bottom w:val="single" w:sz="4" w:space="0" w:color="auto"/>
              <w:right w:val="single" w:sz="4" w:space="0" w:color="auto"/>
            </w:tcBorders>
            <w:shd w:val="clear" w:color="auto" w:fill="auto"/>
            <w:vAlign w:val="center"/>
            <w:hideMark/>
          </w:tcPr>
          <w:p w14:paraId="06C0491A"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19C12019" w14:textId="77777777" w:rsidR="006C1B9B" w:rsidRPr="00B212D6" w:rsidRDefault="006C1B9B" w:rsidP="00F67E79">
            <w:pPr>
              <w:jc w:val="center"/>
              <w:rPr>
                <w:color w:val="000000"/>
                <w:lang w:val="en-GB" w:eastAsia="en-GB"/>
              </w:rPr>
            </w:pPr>
            <w:r w:rsidRPr="00B212D6">
              <w:rPr>
                <w:color w:val="000000"/>
                <w:sz w:val="22"/>
                <w:szCs w:val="22"/>
                <w:lang w:val="en-GB" w:eastAsia="en-GB"/>
              </w:rPr>
              <w:t>0.10</w:t>
            </w:r>
          </w:p>
        </w:tc>
        <w:tc>
          <w:tcPr>
            <w:tcW w:w="1042" w:type="dxa"/>
            <w:tcBorders>
              <w:top w:val="nil"/>
              <w:left w:val="nil"/>
              <w:bottom w:val="single" w:sz="4" w:space="0" w:color="auto"/>
              <w:right w:val="single" w:sz="4" w:space="0" w:color="auto"/>
            </w:tcBorders>
            <w:shd w:val="clear" w:color="auto" w:fill="auto"/>
            <w:vAlign w:val="center"/>
            <w:hideMark/>
          </w:tcPr>
          <w:p w14:paraId="20F914A8"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E9A4601" w14:textId="77777777" w:rsidR="006C1B9B" w:rsidRPr="00B212D6" w:rsidRDefault="006C1B9B" w:rsidP="00F67E79">
            <w:pPr>
              <w:jc w:val="center"/>
              <w:rPr>
                <w:color w:val="000000"/>
                <w:lang w:val="en-GB" w:eastAsia="en-GB"/>
              </w:rPr>
            </w:pPr>
            <w:r w:rsidRPr="00B212D6">
              <w:rPr>
                <w:color w:val="000000"/>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F7C471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598CA0A"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D1B8CC6"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auto" w:fill="auto"/>
            <w:vAlign w:val="center"/>
            <w:hideMark/>
          </w:tcPr>
          <w:p w14:paraId="24F478D9" w14:textId="77777777" w:rsidR="006C1B9B" w:rsidRPr="00B212D6" w:rsidRDefault="006C1B9B" w:rsidP="00F67E79">
            <w:pPr>
              <w:jc w:val="center"/>
              <w:rPr>
                <w:lang w:val="en-GB" w:eastAsia="en-GB"/>
              </w:rPr>
            </w:pPr>
            <w:r w:rsidRPr="00B212D6">
              <w:rPr>
                <w:sz w:val="22"/>
                <w:szCs w:val="22"/>
                <w:lang w:val="en-GB" w:eastAsia="en-GB"/>
              </w:rPr>
              <w:t>8-418-1</w:t>
            </w:r>
          </w:p>
        </w:tc>
        <w:tc>
          <w:tcPr>
            <w:tcW w:w="4630" w:type="dxa"/>
            <w:tcBorders>
              <w:top w:val="nil"/>
              <w:left w:val="nil"/>
              <w:bottom w:val="single" w:sz="4" w:space="0" w:color="auto"/>
              <w:right w:val="single" w:sz="4" w:space="0" w:color="auto"/>
            </w:tcBorders>
            <w:shd w:val="clear" w:color="auto" w:fill="auto"/>
            <w:vAlign w:val="center"/>
            <w:hideMark/>
          </w:tcPr>
          <w:p w14:paraId="51CCEC7B" w14:textId="77777777" w:rsidR="006C1B9B" w:rsidRPr="00B212D6" w:rsidRDefault="006C1B9B" w:rsidP="00F67E79">
            <w:pPr>
              <w:rPr>
                <w:lang w:eastAsia="en-GB"/>
              </w:rPr>
            </w:pPr>
            <w:r w:rsidRPr="00B212D6">
              <w:rPr>
                <w:sz w:val="22"/>
                <w:szCs w:val="22"/>
                <w:lang w:eastAsia="en-GB"/>
              </w:rPr>
              <w:t>Полиэтиленовая гофрированная труба Ф 20мм</w:t>
            </w:r>
          </w:p>
        </w:tc>
        <w:tc>
          <w:tcPr>
            <w:tcW w:w="911" w:type="dxa"/>
            <w:tcBorders>
              <w:top w:val="nil"/>
              <w:left w:val="nil"/>
              <w:bottom w:val="single" w:sz="4" w:space="0" w:color="auto"/>
              <w:right w:val="single" w:sz="4" w:space="0" w:color="auto"/>
            </w:tcBorders>
            <w:shd w:val="clear" w:color="auto" w:fill="auto"/>
            <w:vAlign w:val="center"/>
            <w:hideMark/>
          </w:tcPr>
          <w:p w14:paraId="3D9907BF"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32CAF4CB" w14:textId="77777777" w:rsidR="006C1B9B" w:rsidRPr="00B212D6" w:rsidRDefault="006C1B9B" w:rsidP="00F67E79">
            <w:pPr>
              <w:jc w:val="center"/>
              <w:rPr>
                <w:lang w:val="en-GB" w:eastAsia="en-GB"/>
              </w:rPr>
            </w:pPr>
            <w:r w:rsidRPr="00B212D6">
              <w:rPr>
                <w:sz w:val="22"/>
                <w:szCs w:val="22"/>
                <w:lang w:val="en-GB" w:eastAsia="en-GB"/>
              </w:rPr>
              <w:t>0.20</w:t>
            </w:r>
          </w:p>
        </w:tc>
        <w:tc>
          <w:tcPr>
            <w:tcW w:w="1042" w:type="dxa"/>
            <w:tcBorders>
              <w:top w:val="nil"/>
              <w:left w:val="nil"/>
              <w:bottom w:val="single" w:sz="4" w:space="0" w:color="auto"/>
              <w:right w:val="single" w:sz="4" w:space="0" w:color="auto"/>
            </w:tcBorders>
            <w:shd w:val="clear" w:color="auto" w:fill="auto"/>
            <w:vAlign w:val="center"/>
            <w:hideMark/>
          </w:tcPr>
          <w:p w14:paraId="2F1DD16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5F67AF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BD716F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306E650"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18BA00C"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auto" w:fill="auto"/>
            <w:vAlign w:val="center"/>
            <w:hideMark/>
          </w:tcPr>
          <w:p w14:paraId="7487D1F6" w14:textId="77777777" w:rsidR="006C1B9B" w:rsidRPr="00B212D6" w:rsidRDefault="006C1B9B" w:rsidP="00F67E79">
            <w:pPr>
              <w:jc w:val="center"/>
              <w:rPr>
                <w:lang w:val="en-GB" w:eastAsia="en-GB"/>
              </w:rPr>
            </w:pPr>
            <w:r w:rsidRPr="00B212D6">
              <w:rPr>
                <w:sz w:val="22"/>
                <w:szCs w:val="22"/>
                <w:lang w:val="en-GB" w:eastAsia="en-GB"/>
              </w:rPr>
              <w:t>8-418-1</w:t>
            </w:r>
          </w:p>
        </w:tc>
        <w:tc>
          <w:tcPr>
            <w:tcW w:w="4630" w:type="dxa"/>
            <w:tcBorders>
              <w:top w:val="nil"/>
              <w:left w:val="nil"/>
              <w:bottom w:val="single" w:sz="4" w:space="0" w:color="auto"/>
              <w:right w:val="single" w:sz="4" w:space="0" w:color="auto"/>
            </w:tcBorders>
            <w:shd w:val="clear" w:color="auto" w:fill="auto"/>
            <w:vAlign w:val="center"/>
            <w:hideMark/>
          </w:tcPr>
          <w:p w14:paraId="198EAFE6" w14:textId="77777777" w:rsidR="006C1B9B" w:rsidRPr="00B212D6" w:rsidRDefault="006C1B9B" w:rsidP="00F67E79">
            <w:pPr>
              <w:rPr>
                <w:lang w:eastAsia="en-GB"/>
              </w:rPr>
            </w:pPr>
            <w:r w:rsidRPr="00B212D6">
              <w:rPr>
                <w:sz w:val="22"/>
                <w:szCs w:val="22"/>
                <w:lang w:eastAsia="en-GB"/>
              </w:rPr>
              <w:t>Полиэтиленовая гофрированная труба Ф 25мм</w:t>
            </w:r>
          </w:p>
        </w:tc>
        <w:tc>
          <w:tcPr>
            <w:tcW w:w="911" w:type="dxa"/>
            <w:tcBorders>
              <w:top w:val="nil"/>
              <w:left w:val="nil"/>
              <w:bottom w:val="single" w:sz="4" w:space="0" w:color="auto"/>
              <w:right w:val="single" w:sz="4" w:space="0" w:color="auto"/>
            </w:tcBorders>
            <w:shd w:val="clear" w:color="auto" w:fill="auto"/>
            <w:vAlign w:val="center"/>
            <w:hideMark/>
          </w:tcPr>
          <w:p w14:paraId="11FEC2D4"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7585024C" w14:textId="77777777" w:rsidR="006C1B9B" w:rsidRPr="00B212D6" w:rsidRDefault="006C1B9B" w:rsidP="00F67E79">
            <w:pPr>
              <w:jc w:val="center"/>
              <w:rPr>
                <w:lang w:val="en-GB" w:eastAsia="en-GB"/>
              </w:rPr>
            </w:pPr>
            <w:r w:rsidRPr="00B212D6">
              <w:rPr>
                <w:sz w:val="22"/>
                <w:szCs w:val="22"/>
                <w:lang w:val="en-GB" w:eastAsia="en-GB"/>
              </w:rPr>
              <w:t>0.15</w:t>
            </w:r>
          </w:p>
        </w:tc>
        <w:tc>
          <w:tcPr>
            <w:tcW w:w="1042" w:type="dxa"/>
            <w:tcBorders>
              <w:top w:val="nil"/>
              <w:left w:val="nil"/>
              <w:bottom w:val="single" w:sz="4" w:space="0" w:color="auto"/>
              <w:right w:val="single" w:sz="4" w:space="0" w:color="auto"/>
            </w:tcBorders>
            <w:shd w:val="clear" w:color="auto" w:fill="auto"/>
            <w:vAlign w:val="center"/>
            <w:hideMark/>
          </w:tcPr>
          <w:p w14:paraId="0AB6222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8493ED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CFB62B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DC0386B"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ABE7130"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07092E62"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6452751" w14:textId="77777777" w:rsidR="006C1B9B" w:rsidRPr="00B212D6" w:rsidRDefault="006C1B9B" w:rsidP="00F67E79">
            <w:pPr>
              <w:rPr>
                <w:lang w:val="en-GB" w:eastAsia="en-GB"/>
              </w:rPr>
            </w:pPr>
            <w:r w:rsidRPr="00B212D6">
              <w:rPr>
                <w:sz w:val="22"/>
                <w:szCs w:val="22"/>
                <w:lang w:val="en-GB" w:eastAsia="en-GB"/>
              </w:rPr>
              <w:t>Металл для крепления</w:t>
            </w:r>
          </w:p>
        </w:tc>
        <w:tc>
          <w:tcPr>
            <w:tcW w:w="911" w:type="dxa"/>
            <w:tcBorders>
              <w:top w:val="nil"/>
              <w:left w:val="nil"/>
              <w:bottom w:val="single" w:sz="4" w:space="0" w:color="auto"/>
              <w:right w:val="single" w:sz="4" w:space="0" w:color="auto"/>
            </w:tcBorders>
            <w:shd w:val="clear" w:color="auto" w:fill="auto"/>
            <w:vAlign w:val="center"/>
            <w:hideMark/>
          </w:tcPr>
          <w:p w14:paraId="26020D5E"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37C798CE" w14:textId="77777777" w:rsidR="006C1B9B" w:rsidRPr="00B212D6" w:rsidRDefault="006C1B9B" w:rsidP="00F67E79">
            <w:pPr>
              <w:jc w:val="center"/>
              <w:rPr>
                <w:lang w:val="en-GB" w:eastAsia="en-GB"/>
              </w:rPr>
            </w:pPr>
            <w:r w:rsidRPr="00B212D6">
              <w:rPr>
                <w:sz w:val="22"/>
                <w:szCs w:val="22"/>
                <w:lang w:val="en-GB" w:eastAsia="en-GB"/>
              </w:rPr>
              <w:t>5.0</w:t>
            </w:r>
          </w:p>
        </w:tc>
        <w:tc>
          <w:tcPr>
            <w:tcW w:w="1042" w:type="dxa"/>
            <w:tcBorders>
              <w:top w:val="nil"/>
              <w:left w:val="nil"/>
              <w:bottom w:val="single" w:sz="4" w:space="0" w:color="auto"/>
              <w:right w:val="single" w:sz="4" w:space="0" w:color="auto"/>
            </w:tcBorders>
            <w:shd w:val="clear" w:color="auto" w:fill="auto"/>
            <w:vAlign w:val="center"/>
            <w:hideMark/>
          </w:tcPr>
          <w:p w14:paraId="7F3DDF8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3B4AC2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53C84D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1AFFFCA"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2412954"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auto" w:fill="auto"/>
            <w:vAlign w:val="center"/>
            <w:hideMark/>
          </w:tcPr>
          <w:p w14:paraId="68DB47CA" w14:textId="77777777" w:rsidR="006C1B9B" w:rsidRPr="00B212D6" w:rsidRDefault="006C1B9B" w:rsidP="00F67E79">
            <w:pPr>
              <w:jc w:val="center"/>
              <w:rPr>
                <w:lang w:val="en-GB" w:eastAsia="en-GB"/>
              </w:rPr>
            </w:pPr>
            <w:r w:rsidRPr="00B212D6">
              <w:rPr>
                <w:sz w:val="22"/>
                <w:szCs w:val="22"/>
                <w:lang w:val="en-GB" w:eastAsia="en-GB"/>
              </w:rPr>
              <w:t>8-472-2</w:t>
            </w:r>
          </w:p>
        </w:tc>
        <w:tc>
          <w:tcPr>
            <w:tcW w:w="4630" w:type="dxa"/>
            <w:tcBorders>
              <w:top w:val="nil"/>
              <w:left w:val="nil"/>
              <w:bottom w:val="single" w:sz="4" w:space="0" w:color="auto"/>
              <w:right w:val="single" w:sz="4" w:space="0" w:color="auto"/>
            </w:tcBorders>
            <w:shd w:val="clear" w:color="auto" w:fill="auto"/>
            <w:vAlign w:val="center"/>
            <w:hideMark/>
          </w:tcPr>
          <w:p w14:paraId="3F5E0D24" w14:textId="77777777" w:rsidR="006C1B9B" w:rsidRPr="00B212D6" w:rsidRDefault="006C1B9B" w:rsidP="00F67E79">
            <w:pPr>
              <w:rPr>
                <w:lang w:val="en-GB" w:eastAsia="en-GB"/>
              </w:rPr>
            </w:pPr>
            <w:r w:rsidRPr="00B212D6">
              <w:rPr>
                <w:sz w:val="22"/>
                <w:szCs w:val="22"/>
                <w:lang w:val="en-GB" w:eastAsia="en-GB"/>
              </w:rPr>
              <w:t>Оцинкованная полосовая сталь 40x5мм</w:t>
            </w:r>
          </w:p>
        </w:tc>
        <w:tc>
          <w:tcPr>
            <w:tcW w:w="911" w:type="dxa"/>
            <w:tcBorders>
              <w:top w:val="nil"/>
              <w:left w:val="nil"/>
              <w:bottom w:val="single" w:sz="4" w:space="0" w:color="auto"/>
              <w:right w:val="single" w:sz="4" w:space="0" w:color="auto"/>
            </w:tcBorders>
            <w:shd w:val="clear" w:color="auto" w:fill="auto"/>
            <w:vAlign w:val="center"/>
            <w:hideMark/>
          </w:tcPr>
          <w:p w14:paraId="162AE21E"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063149AE" w14:textId="77777777" w:rsidR="006C1B9B" w:rsidRPr="00B212D6" w:rsidRDefault="006C1B9B" w:rsidP="00F67E79">
            <w:pPr>
              <w:jc w:val="center"/>
              <w:rPr>
                <w:lang w:val="en-GB" w:eastAsia="en-GB"/>
              </w:rPr>
            </w:pPr>
            <w:r w:rsidRPr="00B212D6">
              <w:rPr>
                <w:sz w:val="22"/>
                <w:szCs w:val="22"/>
                <w:lang w:val="en-GB" w:eastAsia="en-GB"/>
              </w:rPr>
              <w:t>0.13</w:t>
            </w:r>
          </w:p>
        </w:tc>
        <w:tc>
          <w:tcPr>
            <w:tcW w:w="1042" w:type="dxa"/>
            <w:tcBorders>
              <w:top w:val="nil"/>
              <w:left w:val="nil"/>
              <w:bottom w:val="single" w:sz="4" w:space="0" w:color="auto"/>
              <w:right w:val="single" w:sz="4" w:space="0" w:color="auto"/>
            </w:tcBorders>
            <w:shd w:val="clear" w:color="auto" w:fill="auto"/>
            <w:vAlign w:val="center"/>
            <w:hideMark/>
          </w:tcPr>
          <w:p w14:paraId="2BE4553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1A5802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533722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FD36AF3"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7F4C152"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auto" w:fill="auto"/>
            <w:vAlign w:val="center"/>
            <w:hideMark/>
          </w:tcPr>
          <w:p w14:paraId="33A957EF" w14:textId="77777777" w:rsidR="006C1B9B" w:rsidRPr="00B212D6" w:rsidRDefault="006C1B9B" w:rsidP="00F67E79">
            <w:pPr>
              <w:jc w:val="center"/>
              <w:rPr>
                <w:lang w:val="en-GB" w:eastAsia="en-GB"/>
              </w:rPr>
            </w:pPr>
            <w:r w:rsidRPr="00B212D6">
              <w:rPr>
                <w:sz w:val="22"/>
                <w:szCs w:val="22"/>
                <w:lang w:val="en-GB" w:eastAsia="en-GB"/>
              </w:rPr>
              <w:t>8-471-1</w:t>
            </w:r>
          </w:p>
        </w:tc>
        <w:tc>
          <w:tcPr>
            <w:tcW w:w="4630" w:type="dxa"/>
            <w:tcBorders>
              <w:top w:val="nil"/>
              <w:left w:val="nil"/>
              <w:bottom w:val="single" w:sz="4" w:space="0" w:color="auto"/>
              <w:right w:val="single" w:sz="4" w:space="0" w:color="auto"/>
            </w:tcBorders>
            <w:shd w:val="clear" w:color="auto" w:fill="auto"/>
            <w:vAlign w:val="center"/>
            <w:hideMark/>
          </w:tcPr>
          <w:p w14:paraId="029F29F2" w14:textId="77777777" w:rsidR="006C1B9B" w:rsidRPr="00B212D6" w:rsidRDefault="006C1B9B" w:rsidP="00F67E79">
            <w:pPr>
              <w:rPr>
                <w:lang w:eastAsia="en-GB"/>
              </w:rPr>
            </w:pPr>
            <w:r w:rsidRPr="00B212D6">
              <w:rPr>
                <w:sz w:val="22"/>
                <w:szCs w:val="22"/>
                <w:lang w:eastAsia="en-GB"/>
              </w:rPr>
              <w:t>Сталь угловая оцинкованная 50</w:t>
            </w:r>
            <w:r w:rsidRPr="00B212D6">
              <w:rPr>
                <w:sz w:val="22"/>
                <w:szCs w:val="22"/>
                <w:lang w:val="en-GB" w:eastAsia="en-GB"/>
              </w:rPr>
              <w:t>x</w:t>
            </w:r>
            <w:r w:rsidRPr="00B212D6">
              <w:rPr>
                <w:sz w:val="22"/>
                <w:szCs w:val="22"/>
                <w:lang w:eastAsia="en-GB"/>
              </w:rPr>
              <w:t>50</w:t>
            </w:r>
            <w:r w:rsidRPr="00B212D6">
              <w:rPr>
                <w:sz w:val="22"/>
                <w:szCs w:val="22"/>
                <w:lang w:val="en-GB" w:eastAsia="en-GB"/>
              </w:rPr>
              <w:t>x</w:t>
            </w:r>
            <w:r w:rsidRPr="00B212D6">
              <w:rPr>
                <w:sz w:val="22"/>
                <w:szCs w:val="22"/>
                <w:lang w:eastAsia="en-GB"/>
              </w:rPr>
              <w:t xml:space="preserve">5мм, </w:t>
            </w:r>
            <w:r w:rsidRPr="00B212D6">
              <w:rPr>
                <w:sz w:val="22"/>
                <w:szCs w:val="22"/>
                <w:lang w:val="en-GB" w:eastAsia="en-GB"/>
              </w:rPr>
              <w:t>L</w:t>
            </w:r>
            <w:r w:rsidRPr="00B212D6">
              <w:rPr>
                <w:sz w:val="22"/>
                <w:szCs w:val="22"/>
                <w:lang w:eastAsia="en-GB"/>
              </w:rPr>
              <w:t>=1.50м</w:t>
            </w:r>
          </w:p>
        </w:tc>
        <w:tc>
          <w:tcPr>
            <w:tcW w:w="911" w:type="dxa"/>
            <w:tcBorders>
              <w:top w:val="nil"/>
              <w:left w:val="nil"/>
              <w:bottom w:val="single" w:sz="4" w:space="0" w:color="auto"/>
              <w:right w:val="single" w:sz="4" w:space="0" w:color="auto"/>
            </w:tcBorders>
            <w:shd w:val="clear" w:color="auto" w:fill="auto"/>
            <w:vAlign w:val="center"/>
            <w:hideMark/>
          </w:tcPr>
          <w:p w14:paraId="2F18CC48" w14:textId="77777777" w:rsidR="006C1B9B" w:rsidRPr="00B212D6" w:rsidRDefault="006C1B9B" w:rsidP="00F67E79">
            <w:pPr>
              <w:jc w:val="center"/>
              <w:rPr>
                <w:lang w:val="en-GB" w:eastAsia="en-GB"/>
              </w:rPr>
            </w:pPr>
            <w:r w:rsidRPr="00B212D6">
              <w:rPr>
                <w:sz w:val="22"/>
                <w:szCs w:val="22"/>
                <w:lang w:val="en-GB" w:eastAsia="en-GB"/>
              </w:rPr>
              <w:t>10 шт</w:t>
            </w:r>
          </w:p>
        </w:tc>
        <w:tc>
          <w:tcPr>
            <w:tcW w:w="876" w:type="dxa"/>
            <w:tcBorders>
              <w:top w:val="nil"/>
              <w:left w:val="nil"/>
              <w:bottom w:val="single" w:sz="4" w:space="0" w:color="auto"/>
              <w:right w:val="single" w:sz="4" w:space="0" w:color="auto"/>
            </w:tcBorders>
            <w:shd w:val="clear" w:color="auto" w:fill="auto"/>
            <w:vAlign w:val="center"/>
            <w:hideMark/>
          </w:tcPr>
          <w:p w14:paraId="6561B5CE" w14:textId="77777777" w:rsidR="006C1B9B" w:rsidRPr="00B212D6" w:rsidRDefault="006C1B9B" w:rsidP="00F67E79">
            <w:pPr>
              <w:jc w:val="center"/>
              <w:rPr>
                <w:lang w:val="en-GB" w:eastAsia="en-GB"/>
              </w:rPr>
            </w:pPr>
            <w:r w:rsidRPr="00B212D6">
              <w:rPr>
                <w:sz w:val="22"/>
                <w:szCs w:val="22"/>
                <w:lang w:val="en-GB" w:eastAsia="en-GB"/>
              </w:rPr>
              <w:t>0.3</w:t>
            </w:r>
          </w:p>
        </w:tc>
        <w:tc>
          <w:tcPr>
            <w:tcW w:w="1042" w:type="dxa"/>
            <w:tcBorders>
              <w:top w:val="nil"/>
              <w:left w:val="nil"/>
              <w:bottom w:val="single" w:sz="4" w:space="0" w:color="auto"/>
              <w:right w:val="single" w:sz="4" w:space="0" w:color="auto"/>
            </w:tcBorders>
            <w:shd w:val="clear" w:color="auto" w:fill="auto"/>
            <w:vAlign w:val="center"/>
            <w:hideMark/>
          </w:tcPr>
          <w:p w14:paraId="708893E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29EC64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28947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CECACA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CBAB316"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61751F6B"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65433033" w14:textId="77777777" w:rsidR="006C1B9B" w:rsidRPr="00B212D6" w:rsidRDefault="006C1B9B" w:rsidP="00F67E79">
            <w:pPr>
              <w:rPr>
                <w:lang w:eastAsia="en-GB"/>
              </w:rPr>
            </w:pPr>
            <w:r w:rsidRPr="00B212D6">
              <w:rPr>
                <w:sz w:val="22"/>
                <w:szCs w:val="22"/>
                <w:lang w:eastAsia="en-GB"/>
              </w:rPr>
              <w:t>Удаление грунта механизмом для установки электродов заземления</w:t>
            </w:r>
          </w:p>
        </w:tc>
        <w:tc>
          <w:tcPr>
            <w:tcW w:w="911" w:type="dxa"/>
            <w:tcBorders>
              <w:top w:val="nil"/>
              <w:left w:val="nil"/>
              <w:bottom w:val="single" w:sz="4" w:space="0" w:color="auto"/>
              <w:right w:val="single" w:sz="4" w:space="0" w:color="auto"/>
            </w:tcBorders>
            <w:shd w:val="clear" w:color="auto" w:fill="auto"/>
            <w:vAlign w:val="center"/>
            <w:hideMark/>
          </w:tcPr>
          <w:p w14:paraId="5D9CF6A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9B06F76" w14:textId="77777777" w:rsidR="006C1B9B" w:rsidRPr="00B212D6" w:rsidRDefault="006C1B9B" w:rsidP="00F67E79">
            <w:pPr>
              <w:jc w:val="center"/>
              <w:rPr>
                <w:lang w:val="en-GB" w:eastAsia="en-GB"/>
              </w:rPr>
            </w:pPr>
            <w:r w:rsidRPr="00B212D6">
              <w:rPr>
                <w:sz w:val="22"/>
                <w:szCs w:val="22"/>
                <w:lang w:val="en-GB" w:eastAsia="en-GB"/>
              </w:rPr>
              <w:t>0.003</w:t>
            </w:r>
          </w:p>
        </w:tc>
        <w:tc>
          <w:tcPr>
            <w:tcW w:w="1042" w:type="dxa"/>
            <w:tcBorders>
              <w:top w:val="nil"/>
              <w:left w:val="nil"/>
              <w:bottom w:val="single" w:sz="4" w:space="0" w:color="auto"/>
              <w:right w:val="single" w:sz="4" w:space="0" w:color="auto"/>
            </w:tcBorders>
            <w:shd w:val="clear" w:color="auto" w:fill="auto"/>
            <w:vAlign w:val="center"/>
            <w:hideMark/>
          </w:tcPr>
          <w:p w14:paraId="30B1048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20819F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BD81D6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0FFF86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EA80091"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000000" w:fill="FFFFFF"/>
            <w:vAlign w:val="center"/>
            <w:hideMark/>
          </w:tcPr>
          <w:p w14:paraId="3E2AB795"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07D1A12E" w14:textId="77777777" w:rsidR="006C1B9B" w:rsidRPr="00B212D6" w:rsidRDefault="006C1B9B" w:rsidP="00F67E79">
            <w:pPr>
              <w:rPr>
                <w:lang w:eastAsia="en-GB"/>
              </w:rPr>
            </w:pPr>
            <w:r w:rsidRPr="00B212D6">
              <w:rPr>
                <w:sz w:val="22"/>
                <w:szCs w:val="22"/>
                <w:lang w:eastAsia="en-GB"/>
              </w:rPr>
              <w:t>Обратная засыпка из разработанного грунта с трамбовкой</w:t>
            </w:r>
          </w:p>
        </w:tc>
        <w:tc>
          <w:tcPr>
            <w:tcW w:w="911" w:type="dxa"/>
            <w:tcBorders>
              <w:top w:val="nil"/>
              <w:left w:val="nil"/>
              <w:bottom w:val="single" w:sz="4" w:space="0" w:color="auto"/>
              <w:right w:val="single" w:sz="4" w:space="0" w:color="auto"/>
            </w:tcBorders>
            <w:shd w:val="clear" w:color="auto" w:fill="auto"/>
            <w:vAlign w:val="center"/>
            <w:hideMark/>
          </w:tcPr>
          <w:p w14:paraId="10211138"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F9E4AF6" w14:textId="77777777" w:rsidR="006C1B9B" w:rsidRPr="00B212D6" w:rsidRDefault="006C1B9B" w:rsidP="00F67E79">
            <w:pPr>
              <w:jc w:val="center"/>
              <w:rPr>
                <w:lang w:val="en-GB" w:eastAsia="en-GB"/>
              </w:rPr>
            </w:pPr>
            <w:r w:rsidRPr="00B212D6">
              <w:rPr>
                <w:sz w:val="22"/>
                <w:szCs w:val="22"/>
                <w:lang w:val="en-GB" w:eastAsia="en-GB"/>
              </w:rPr>
              <w:t>0.003</w:t>
            </w:r>
          </w:p>
        </w:tc>
        <w:tc>
          <w:tcPr>
            <w:tcW w:w="1042" w:type="dxa"/>
            <w:tcBorders>
              <w:top w:val="nil"/>
              <w:left w:val="nil"/>
              <w:bottom w:val="single" w:sz="4" w:space="0" w:color="auto"/>
              <w:right w:val="single" w:sz="4" w:space="0" w:color="auto"/>
            </w:tcBorders>
            <w:shd w:val="clear" w:color="auto" w:fill="auto"/>
            <w:vAlign w:val="center"/>
            <w:hideMark/>
          </w:tcPr>
          <w:p w14:paraId="56AEB35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7238AC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990545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411B4BB"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6E951D2"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000000" w:fill="FFFFFF"/>
            <w:vAlign w:val="center"/>
            <w:hideMark/>
          </w:tcPr>
          <w:p w14:paraId="1FF4CD4B" w14:textId="77777777" w:rsidR="006C1B9B" w:rsidRPr="00B212D6" w:rsidRDefault="006C1B9B" w:rsidP="00F67E79">
            <w:pPr>
              <w:jc w:val="center"/>
              <w:rPr>
                <w:lang w:val="en-GB" w:eastAsia="en-GB"/>
              </w:rPr>
            </w:pPr>
            <w:r w:rsidRPr="00B212D6">
              <w:rPr>
                <w:sz w:val="22"/>
                <w:szCs w:val="22"/>
                <w:lang w:val="en-GB" w:eastAsia="en-GB"/>
              </w:rPr>
              <w:t>1-1185</w:t>
            </w:r>
          </w:p>
        </w:tc>
        <w:tc>
          <w:tcPr>
            <w:tcW w:w="4630" w:type="dxa"/>
            <w:tcBorders>
              <w:top w:val="nil"/>
              <w:left w:val="nil"/>
              <w:bottom w:val="single" w:sz="4" w:space="0" w:color="auto"/>
              <w:right w:val="single" w:sz="4" w:space="0" w:color="auto"/>
            </w:tcBorders>
            <w:shd w:val="clear" w:color="000000" w:fill="FFFFFF"/>
            <w:vAlign w:val="center"/>
            <w:hideMark/>
          </w:tcPr>
          <w:p w14:paraId="0D746E39" w14:textId="77777777" w:rsidR="006C1B9B" w:rsidRPr="00B212D6" w:rsidRDefault="006C1B9B" w:rsidP="00F67E79">
            <w:pPr>
              <w:rPr>
                <w:lang w:val="en-GB" w:eastAsia="en-GB"/>
              </w:rPr>
            </w:pPr>
            <w:r w:rsidRPr="00B212D6">
              <w:rPr>
                <w:sz w:val="22"/>
                <w:szCs w:val="22"/>
                <w:lang w:val="en-GB" w:eastAsia="en-GB"/>
              </w:rPr>
              <w:t>Обратная засыпка с пневмотрамбовкой</w:t>
            </w:r>
          </w:p>
        </w:tc>
        <w:tc>
          <w:tcPr>
            <w:tcW w:w="911" w:type="dxa"/>
            <w:tcBorders>
              <w:top w:val="nil"/>
              <w:left w:val="nil"/>
              <w:bottom w:val="single" w:sz="4" w:space="0" w:color="auto"/>
              <w:right w:val="single" w:sz="4" w:space="0" w:color="auto"/>
            </w:tcBorders>
            <w:shd w:val="clear" w:color="000000" w:fill="FFFFFF"/>
            <w:vAlign w:val="center"/>
            <w:hideMark/>
          </w:tcPr>
          <w:p w14:paraId="46B5281F"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2ED0F592" w14:textId="77777777" w:rsidR="006C1B9B" w:rsidRPr="00B212D6" w:rsidRDefault="006C1B9B" w:rsidP="00F67E79">
            <w:pPr>
              <w:jc w:val="center"/>
              <w:rPr>
                <w:lang w:val="en-GB" w:eastAsia="en-GB"/>
              </w:rPr>
            </w:pPr>
            <w:r w:rsidRPr="00B212D6">
              <w:rPr>
                <w:sz w:val="22"/>
                <w:szCs w:val="22"/>
                <w:lang w:val="en-GB" w:eastAsia="en-GB"/>
              </w:rPr>
              <w:t>0.03</w:t>
            </w:r>
          </w:p>
        </w:tc>
        <w:tc>
          <w:tcPr>
            <w:tcW w:w="1042" w:type="dxa"/>
            <w:tcBorders>
              <w:top w:val="nil"/>
              <w:left w:val="nil"/>
              <w:bottom w:val="single" w:sz="4" w:space="0" w:color="auto"/>
              <w:right w:val="single" w:sz="4" w:space="0" w:color="auto"/>
            </w:tcBorders>
            <w:shd w:val="clear" w:color="auto" w:fill="auto"/>
            <w:vAlign w:val="center"/>
            <w:hideMark/>
          </w:tcPr>
          <w:p w14:paraId="2169A06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C3A87D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C7B5FA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9948E85"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BFBFBF"/>
            <w:vAlign w:val="center"/>
            <w:hideMark/>
          </w:tcPr>
          <w:p w14:paraId="764F37B5"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BFBFBF"/>
            <w:vAlign w:val="center"/>
            <w:hideMark/>
          </w:tcPr>
          <w:p w14:paraId="5819096C"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BFBFBF"/>
            <w:vAlign w:val="center"/>
            <w:hideMark/>
          </w:tcPr>
          <w:p w14:paraId="538B5903" w14:textId="77777777" w:rsidR="006C1B9B" w:rsidRPr="00B212D6" w:rsidRDefault="006C1B9B" w:rsidP="00F67E79">
            <w:pPr>
              <w:jc w:val="center"/>
              <w:rPr>
                <w:b/>
                <w:bCs/>
                <w:color w:val="000000"/>
                <w:lang w:val="en-GB" w:eastAsia="en-GB"/>
              </w:rPr>
            </w:pPr>
            <w:r w:rsidRPr="00B212D6">
              <w:rPr>
                <w:b/>
                <w:bCs/>
                <w:color w:val="000000"/>
                <w:sz w:val="22"/>
                <w:szCs w:val="22"/>
                <w:lang w:val="en-GB" w:eastAsia="en-GB"/>
              </w:rPr>
              <w:t xml:space="preserve">РАЗДЕЛ II </w:t>
            </w:r>
          </w:p>
        </w:tc>
        <w:tc>
          <w:tcPr>
            <w:tcW w:w="911" w:type="dxa"/>
            <w:tcBorders>
              <w:top w:val="nil"/>
              <w:left w:val="nil"/>
              <w:bottom w:val="single" w:sz="4" w:space="0" w:color="auto"/>
              <w:right w:val="single" w:sz="4" w:space="0" w:color="auto"/>
            </w:tcBorders>
            <w:shd w:val="clear" w:color="000000" w:fill="BFBFBF"/>
            <w:vAlign w:val="center"/>
            <w:hideMark/>
          </w:tcPr>
          <w:p w14:paraId="23E2ADB2"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000000" w:fill="BFBFBF"/>
            <w:vAlign w:val="center"/>
            <w:hideMark/>
          </w:tcPr>
          <w:p w14:paraId="4A2E44D4"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000000" w:fill="BFBFBF"/>
            <w:vAlign w:val="center"/>
            <w:hideMark/>
          </w:tcPr>
          <w:p w14:paraId="6C13579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BFBFBF"/>
            <w:vAlign w:val="center"/>
            <w:hideMark/>
          </w:tcPr>
          <w:p w14:paraId="3D138515" w14:textId="77777777" w:rsidR="006C1B9B" w:rsidRPr="00B212D6" w:rsidRDefault="006C1B9B" w:rsidP="00F67E79">
            <w:pPr>
              <w:jc w:val="center"/>
              <w:rPr>
                <w:b/>
                <w:bCs/>
                <w:lang w:val="en-GB" w:eastAsia="en-GB"/>
              </w:rPr>
            </w:pPr>
            <w:r w:rsidRPr="00B212D6">
              <w:rPr>
                <w:b/>
                <w:bCs/>
                <w:sz w:val="22"/>
                <w:szCs w:val="22"/>
                <w:lang w:val="en-GB" w:eastAsia="en-GB"/>
              </w:rPr>
              <w:t> </w:t>
            </w:r>
          </w:p>
        </w:tc>
        <w:tc>
          <w:tcPr>
            <w:tcW w:w="1041" w:type="dxa"/>
            <w:tcBorders>
              <w:top w:val="nil"/>
              <w:left w:val="nil"/>
              <w:bottom w:val="single" w:sz="4" w:space="0" w:color="auto"/>
              <w:right w:val="single" w:sz="4" w:space="0" w:color="auto"/>
            </w:tcBorders>
            <w:shd w:val="clear" w:color="000000" w:fill="BFBFBF"/>
            <w:noWrap/>
            <w:vAlign w:val="center"/>
            <w:hideMark/>
          </w:tcPr>
          <w:p w14:paraId="30E55903" w14:textId="77777777" w:rsidR="006C1B9B" w:rsidRPr="00B212D6" w:rsidRDefault="006C1B9B" w:rsidP="00F67E79">
            <w:pPr>
              <w:jc w:val="center"/>
              <w:rPr>
                <w:b/>
                <w:bCs/>
                <w:lang w:val="en-GB" w:eastAsia="en-GB"/>
              </w:rPr>
            </w:pPr>
            <w:r w:rsidRPr="00B212D6">
              <w:rPr>
                <w:b/>
                <w:bCs/>
                <w:sz w:val="22"/>
                <w:szCs w:val="22"/>
                <w:lang w:val="en-GB" w:eastAsia="en-GB"/>
              </w:rPr>
              <w:t>58.28%</w:t>
            </w:r>
          </w:p>
        </w:tc>
      </w:tr>
      <w:tr w:rsidR="006C1B9B" w:rsidRPr="00B212D6" w14:paraId="736BB383"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BFBFBF"/>
            <w:vAlign w:val="center"/>
            <w:hideMark/>
          </w:tcPr>
          <w:p w14:paraId="032C7AA2"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BFBFBF"/>
            <w:vAlign w:val="center"/>
            <w:hideMark/>
          </w:tcPr>
          <w:p w14:paraId="5C69450F"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BFBFBF"/>
            <w:vAlign w:val="center"/>
            <w:hideMark/>
          </w:tcPr>
          <w:p w14:paraId="4D8B30BC" w14:textId="77777777" w:rsidR="006C1B9B" w:rsidRPr="00B212D6" w:rsidRDefault="006C1B9B" w:rsidP="00F67E79">
            <w:pPr>
              <w:jc w:val="center"/>
              <w:rPr>
                <w:b/>
                <w:bCs/>
                <w:lang w:val="en-GB" w:eastAsia="en-GB"/>
              </w:rPr>
            </w:pPr>
            <w:r w:rsidRPr="00B212D6">
              <w:rPr>
                <w:b/>
                <w:bCs/>
                <w:sz w:val="22"/>
                <w:szCs w:val="22"/>
                <w:lang w:val="en-GB" w:eastAsia="en-GB"/>
              </w:rPr>
              <w:t xml:space="preserve"> РАЗДАН II </w:t>
            </w:r>
          </w:p>
        </w:tc>
        <w:tc>
          <w:tcPr>
            <w:tcW w:w="911" w:type="dxa"/>
            <w:tcBorders>
              <w:top w:val="nil"/>
              <w:left w:val="nil"/>
              <w:bottom w:val="single" w:sz="4" w:space="0" w:color="auto"/>
              <w:right w:val="single" w:sz="4" w:space="0" w:color="auto"/>
            </w:tcBorders>
            <w:shd w:val="clear" w:color="000000" w:fill="BFBFBF"/>
            <w:vAlign w:val="center"/>
            <w:hideMark/>
          </w:tcPr>
          <w:p w14:paraId="6FD9766F"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000000" w:fill="BFBFBF"/>
            <w:vAlign w:val="center"/>
            <w:hideMark/>
          </w:tcPr>
          <w:p w14:paraId="04A16DE0"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000000" w:fill="BFBFBF"/>
            <w:vAlign w:val="center"/>
            <w:hideMark/>
          </w:tcPr>
          <w:p w14:paraId="4000CD1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BFBFBF"/>
            <w:vAlign w:val="center"/>
            <w:hideMark/>
          </w:tcPr>
          <w:p w14:paraId="79C7E2D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BFBFBF"/>
            <w:noWrap/>
            <w:vAlign w:val="bottom"/>
            <w:hideMark/>
          </w:tcPr>
          <w:p w14:paraId="0456078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53037C4"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5D290E5"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7A0D4EAB"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6B900023" w14:textId="77777777" w:rsidR="006C1B9B" w:rsidRPr="00B212D6" w:rsidRDefault="006C1B9B" w:rsidP="00F67E79">
            <w:pPr>
              <w:jc w:val="center"/>
              <w:rPr>
                <w:b/>
                <w:bCs/>
                <w:color w:val="000000"/>
                <w:lang w:eastAsia="en-GB"/>
              </w:rPr>
            </w:pPr>
            <w:r w:rsidRPr="00B212D6">
              <w:rPr>
                <w:b/>
                <w:bCs/>
                <w:color w:val="000000"/>
                <w:sz w:val="22"/>
                <w:szCs w:val="22"/>
                <w:lang w:eastAsia="en-GB"/>
              </w:rPr>
              <w:t xml:space="preserve">Очистка русла и земляные работы </w:t>
            </w:r>
          </w:p>
        </w:tc>
        <w:tc>
          <w:tcPr>
            <w:tcW w:w="911" w:type="dxa"/>
            <w:tcBorders>
              <w:top w:val="nil"/>
              <w:left w:val="nil"/>
              <w:bottom w:val="single" w:sz="4" w:space="0" w:color="auto"/>
              <w:right w:val="single" w:sz="4" w:space="0" w:color="auto"/>
            </w:tcBorders>
            <w:shd w:val="clear" w:color="000000" w:fill="FFFFFF"/>
            <w:vAlign w:val="center"/>
            <w:hideMark/>
          </w:tcPr>
          <w:p w14:paraId="0E622F09"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000000" w:fill="FFFFFF"/>
            <w:vAlign w:val="center"/>
            <w:hideMark/>
          </w:tcPr>
          <w:p w14:paraId="67B32A88"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5F73A16F"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2050D17"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6D42F87" w14:textId="77777777" w:rsidR="006C1B9B" w:rsidRPr="00B212D6" w:rsidRDefault="006C1B9B" w:rsidP="00F67E79">
            <w:pPr>
              <w:rPr>
                <w:lang w:eastAsia="en-GB"/>
              </w:rPr>
            </w:pPr>
            <w:r w:rsidRPr="00B212D6">
              <w:rPr>
                <w:sz w:val="22"/>
                <w:szCs w:val="22"/>
                <w:lang w:val="en-GB" w:eastAsia="en-GB"/>
              </w:rPr>
              <w:t> </w:t>
            </w:r>
          </w:p>
        </w:tc>
      </w:tr>
      <w:tr w:rsidR="006C1B9B" w:rsidRPr="00B212D6" w14:paraId="028B52E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D83F5B"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44036824" w14:textId="77777777" w:rsidR="006C1B9B" w:rsidRPr="00B212D6" w:rsidRDefault="006C1B9B" w:rsidP="00F67E79">
            <w:pPr>
              <w:jc w:val="center"/>
              <w:rPr>
                <w:lang w:val="en-GB" w:eastAsia="en-GB"/>
              </w:rPr>
            </w:pPr>
            <w:r w:rsidRPr="00B212D6">
              <w:rPr>
                <w:sz w:val="22"/>
                <w:szCs w:val="22"/>
                <w:lang w:val="en-GB" w:eastAsia="en-GB"/>
              </w:rPr>
              <w:t>Прим.      1-1586</w:t>
            </w:r>
          </w:p>
        </w:tc>
        <w:tc>
          <w:tcPr>
            <w:tcW w:w="4630" w:type="dxa"/>
            <w:tcBorders>
              <w:top w:val="nil"/>
              <w:left w:val="nil"/>
              <w:bottom w:val="single" w:sz="4" w:space="0" w:color="auto"/>
              <w:right w:val="single" w:sz="4" w:space="0" w:color="auto"/>
            </w:tcBorders>
            <w:shd w:val="clear" w:color="auto" w:fill="auto"/>
            <w:vAlign w:val="center"/>
            <w:hideMark/>
          </w:tcPr>
          <w:p w14:paraId="51BEFE00" w14:textId="77777777" w:rsidR="006C1B9B" w:rsidRPr="00B212D6" w:rsidRDefault="006C1B9B" w:rsidP="00F67E79">
            <w:pPr>
              <w:rPr>
                <w:lang w:eastAsia="en-GB"/>
              </w:rPr>
            </w:pPr>
            <w:r w:rsidRPr="00B212D6">
              <w:rPr>
                <w:sz w:val="22"/>
                <w:szCs w:val="22"/>
                <w:lang w:eastAsia="en-GB"/>
              </w:rPr>
              <w:t xml:space="preserve">Очистка от кустарников, растущих поблизости опорной стены русла реки,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2723266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0A864166" w14:textId="77777777" w:rsidR="006C1B9B" w:rsidRPr="00B212D6" w:rsidRDefault="006C1B9B" w:rsidP="00F67E79">
            <w:pPr>
              <w:jc w:val="center"/>
              <w:rPr>
                <w:lang w:val="en-GB" w:eastAsia="en-GB"/>
              </w:rPr>
            </w:pPr>
            <w:r w:rsidRPr="00B212D6">
              <w:rPr>
                <w:sz w:val="22"/>
                <w:szCs w:val="22"/>
                <w:lang w:val="en-GB" w:eastAsia="en-GB"/>
              </w:rPr>
              <w:t>0.005</w:t>
            </w:r>
          </w:p>
        </w:tc>
        <w:tc>
          <w:tcPr>
            <w:tcW w:w="1042" w:type="dxa"/>
            <w:tcBorders>
              <w:top w:val="nil"/>
              <w:left w:val="nil"/>
              <w:bottom w:val="single" w:sz="4" w:space="0" w:color="auto"/>
              <w:right w:val="single" w:sz="4" w:space="0" w:color="auto"/>
            </w:tcBorders>
            <w:shd w:val="clear" w:color="auto" w:fill="auto"/>
            <w:vAlign w:val="center"/>
            <w:hideMark/>
          </w:tcPr>
          <w:p w14:paraId="5B87AE0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F2D64A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B7AD6B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F386D44"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5F7C1B5"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7CCEFE2A"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2BF9980E" w14:textId="77777777" w:rsidR="006C1B9B" w:rsidRPr="00B212D6" w:rsidRDefault="006C1B9B" w:rsidP="00F67E79">
            <w:pPr>
              <w:rPr>
                <w:lang w:eastAsia="en-GB"/>
              </w:rPr>
            </w:pPr>
            <w:r w:rsidRPr="00B212D6">
              <w:rPr>
                <w:sz w:val="22"/>
                <w:szCs w:val="22"/>
                <w:lang w:eastAsia="en-GB"/>
              </w:rPr>
              <w:t>Транспортировка погруженных кустарников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214B223C"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5A6D26C5" w14:textId="77777777" w:rsidR="006C1B9B" w:rsidRPr="00B212D6" w:rsidRDefault="006C1B9B" w:rsidP="00F67E79">
            <w:pPr>
              <w:jc w:val="center"/>
              <w:rPr>
                <w:lang w:val="en-GB" w:eastAsia="en-GB"/>
              </w:rPr>
            </w:pPr>
            <w:r w:rsidRPr="00B212D6">
              <w:rPr>
                <w:sz w:val="22"/>
                <w:szCs w:val="22"/>
                <w:lang w:val="en-GB" w:eastAsia="en-GB"/>
              </w:rPr>
              <w:t>9.0</w:t>
            </w:r>
          </w:p>
        </w:tc>
        <w:tc>
          <w:tcPr>
            <w:tcW w:w="1042" w:type="dxa"/>
            <w:tcBorders>
              <w:top w:val="nil"/>
              <w:left w:val="nil"/>
              <w:bottom w:val="single" w:sz="4" w:space="0" w:color="auto"/>
              <w:right w:val="single" w:sz="4" w:space="0" w:color="auto"/>
            </w:tcBorders>
            <w:shd w:val="clear" w:color="auto" w:fill="auto"/>
            <w:vAlign w:val="center"/>
            <w:hideMark/>
          </w:tcPr>
          <w:p w14:paraId="28753EA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4F0E2B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8361E6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19C5A10"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2C4B779"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2FBF7AD8"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5FD87ACC" w14:textId="77777777" w:rsidR="006C1B9B" w:rsidRPr="00B212D6" w:rsidRDefault="006C1B9B" w:rsidP="00F67E79">
            <w:pPr>
              <w:rPr>
                <w:lang w:eastAsia="en-GB"/>
              </w:rPr>
            </w:pPr>
            <w:r w:rsidRPr="00B212D6">
              <w:rPr>
                <w:sz w:val="22"/>
                <w:szCs w:val="22"/>
                <w:lang w:eastAsia="en-GB"/>
              </w:rPr>
              <w:t xml:space="preserve">Для временного перенаправления течения реки, очистка русла существующего селепровода (углубление, расширение) в грунтах </w:t>
            </w:r>
            <w:r w:rsidRPr="00B212D6">
              <w:rPr>
                <w:sz w:val="22"/>
                <w:szCs w:val="22"/>
                <w:lang w:val="en-GB" w:eastAsia="en-GB"/>
              </w:rPr>
              <w:t>VII</w:t>
            </w:r>
            <w:r w:rsidRPr="00B212D6">
              <w:rPr>
                <w:sz w:val="22"/>
                <w:szCs w:val="22"/>
                <w:lang w:eastAsia="en-GB"/>
              </w:rPr>
              <w:t xml:space="preserve"> группы, в отвал откосов   </w:t>
            </w:r>
          </w:p>
        </w:tc>
        <w:tc>
          <w:tcPr>
            <w:tcW w:w="911" w:type="dxa"/>
            <w:tcBorders>
              <w:top w:val="nil"/>
              <w:left w:val="nil"/>
              <w:bottom w:val="single" w:sz="4" w:space="0" w:color="auto"/>
              <w:right w:val="single" w:sz="4" w:space="0" w:color="auto"/>
            </w:tcBorders>
            <w:shd w:val="clear" w:color="auto" w:fill="auto"/>
            <w:noWrap/>
            <w:vAlign w:val="center"/>
            <w:hideMark/>
          </w:tcPr>
          <w:p w14:paraId="0EEBC525"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05F6D88A" w14:textId="77777777" w:rsidR="006C1B9B" w:rsidRPr="00B212D6" w:rsidRDefault="006C1B9B" w:rsidP="00F67E79">
            <w:pPr>
              <w:jc w:val="center"/>
              <w:rPr>
                <w:lang w:val="en-GB" w:eastAsia="en-GB"/>
              </w:rPr>
            </w:pPr>
            <w:r w:rsidRPr="00B212D6">
              <w:rPr>
                <w:sz w:val="22"/>
                <w:szCs w:val="22"/>
                <w:lang w:val="en-GB" w:eastAsia="en-GB"/>
              </w:rPr>
              <w:t>0.24</w:t>
            </w:r>
          </w:p>
        </w:tc>
        <w:tc>
          <w:tcPr>
            <w:tcW w:w="1042" w:type="dxa"/>
            <w:tcBorders>
              <w:top w:val="nil"/>
              <w:left w:val="nil"/>
              <w:bottom w:val="single" w:sz="4" w:space="0" w:color="auto"/>
              <w:right w:val="single" w:sz="4" w:space="0" w:color="auto"/>
            </w:tcBorders>
            <w:shd w:val="clear" w:color="auto" w:fill="auto"/>
            <w:vAlign w:val="center"/>
            <w:hideMark/>
          </w:tcPr>
          <w:p w14:paraId="69DDCD2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D14DCC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467EA8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8F9E311"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637F3AD"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000000" w:fill="FFFFFF"/>
            <w:vAlign w:val="center"/>
            <w:hideMark/>
          </w:tcPr>
          <w:p w14:paraId="4B8C01D9"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552FBF0B" w14:textId="77777777" w:rsidR="006C1B9B" w:rsidRPr="00B212D6" w:rsidRDefault="006C1B9B" w:rsidP="00F67E79">
            <w:pPr>
              <w:rPr>
                <w:lang w:eastAsia="en-GB"/>
              </w:rPr>
            </w:pPr>
            <w:r w:rsidRPr="00B212D6">
              <w:rPr>
                <w:sz w:val="22"/>
                <w:szCs w:val="22"/>
                <w:lang w:eastAsia="en-GB"/>
              </w:rPr>
              <w:t xml:space="preserve">Для временного перенаправления течения реки, очистка русла существующего селепровода (углубление, расширение) в грунтах </w:t>
            </w:r>
            <w:r w:rsidRPr="00B212D6">
              <w:rPr>
                <w:sz w:val="22"/>
                <w:szCs w:val="22"/>
                <w:lang w:val="en-GB" w:eastAsia="en-GB"/>
              </w:rPr>
              <w:t>VI</w:t>
            </w:r>
            <w:r w:rsidRPr="00B212D6">
              <w:rPr>
                <w:sz w:val="22"/>
                <w:szCs w:val="22"/>
                <w:lang w:eastAsia="en-GB"/>
              </w:rPr>
              <w:t xml:space="preserve"> группы, в отвал откосов </w:t>
            </w:r>
          </w:p>
        </w:tc>
        <w:tc>
          <w:tcPr>
            <w:tcW w:w="911" w:type="dxa"/>
            <w:tcBorders>
              <w:top w:val="nil"/>
              <w:left w:val="nil"/>
              <w:bottom w:val="single" w:sz="4" w:space="0" w:color="auto"/>
              <w:right w:val="single" w:sz="4" w:space="0" w:color="auto"/>
            </w:tcBorders>
            <w:shd w:val="clear" w:color="auto" w:fill="auto"/>
            <w:noWrap/>
            <w:vAlign w:val="center"/>
            <w:hideMark/>
          </w:tcPr>
          <w:p w14:paraId="23C0E157"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39918000" w14:textId="77777777" w:rsidR="006C1B9B" w:rsidRPr="00B212D6" w:rsidRDefault="006C1B9B" w:rsidP="00F67E79">
            <w:pPr>
              <w:jc w:val="center"/>
              <w:rPr>
                <w:lang w:val="en-GB" w:eastAsia="en-GB"/>
              </w:rPr>
            </w:pPr>
            <w:r w:rsidRPr="00B212D6">
              <w:rPr>
                <w:sz w:val="22"/>
                <w:szCs w:val="22"/>
                <w:lang w:val="en-GB" w:eastAsia="en-GB"/>
              </w:rPr>
              <w:t>0.030</w:t>
            </w:r>
          </w:p>
        </w:tc>
        <w:tc>
          <w:tcPr>
            <w:tcW w:w="1042" w:type="dxa"/>
            <w:tcBorders>
              <w:top w:val="nil"/>
              <w:left w:val="nil"/>
              <w:bottom w:val="single" w:sz="4" w:space="0" w:color="auto"/>
              <w:right w:val="single" w:sz="4" w:space="0" w:color="auto"/>
            </w:tcBorders>
            <w:shd w:val="clear" w:color="auto" w:fill="auto"/>
            <w:vAlign w:val="center"/>
            <w:hideMark/>
          </w:tcPr>
          <w:p w14:paraId="1DE85F1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69495B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40C60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C531F8D"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588EBED"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10CFBA8B"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0C341900" w14:textId="77777777" w:rsidR="006C1B9B" w:rsidRPr="00B212D6" w:rsidRDefault="006C1B9B" w:rsidP="00F67E79">
            <w:pPr>
              <w:rPr>
                <w:lang w:eastAsia="en-GB"/>
              </w:rPr>
            </w:pPr>
            <w:r w:rsidRPr="00B212D6">
              <w:rPr>
                <w:sz w:val="22"/>
                <w:szCs w:val="22"/>
                <w:lang w:eastAsia="en-GB"/>
              </w:rPr>
              <w:t xml:space="preserve">Для временного перенаправления течения реки, очистка русла существующего селепровода (углубление, расширение) в грунтах </w:t>
            </w:r>
            <w:r w:rsidRPr="00B212D6">
              <w:rPr>
                <w:sz w:val="22"/>
                <w:szCs w:val="22"/>
                <w:lang w:val="en-GB" w:eastAsia="en-GB"/>
              </w:rPr>
              <w:t>V</w:t>
            </w:r>
            <w:r w:rsidRPr="00B212D6">
              <w:rPr>
                <w:sz w:val="22"/>
                <w:szCs w:val="22"/>
                <w:lang w:eastAsia="en-GB"/>
              </w:rPr>
              <w:t xml:space="preserve"> группы, в отвал откосов </w:t>
            </w:r>
          </w:p>
        </w:tc>
        <w:tc>
          <w:tcPr>
            <w:tcW w:w="911" w:type="dxa"/>
            <w:tcBorders>
              <w:top w:val="nil"/>
              <w:left w:val="nil"/>
              <w:bottom w:val="single" w:sz="4" w:space="0" w:color="auto"/>
              <w:right w:val="single" w:sz="4" w:space="0" w:color="auto"/>
            </w:tcBorders>
            <w:shd w:val="clear" w:color="auto" w:fill="auto"/>
            <w:noWrap/>
            <w:vAlign w:val="center"/>
            <w:hideMark/>
          </w:tcPr>
          <w:p w14:paraId="45AFD8C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061D65CE" w14:textId="77777777" w:rsidR="006C1B9B" w:rsidRPr="00B212D6" w:rsidRDefault="006C1B9B" w:rsidP="00F67E79">
            <w:pPr>
              <w:jc w:val="center"/>
              <w:rPr>
                <w:lang w:val="en-GB" w:eastAsia="en-GB"/>
              </w:rPr>
            </w:pPr>
            <w:r w:rsidRPr="00B212D6">
              <w:rPr>
                <w:sz w:val="22"/>
                <w:szCs w:val="22"/>
                <w:lang w:val="en-GB" w:eastAsia="en-GB"/>
              </w:rPr>
              <w:t>0.036</w:t>
            </w:r>
          </w:p>
        </w:tc>
        <w:tc>
          <w:tcPr>
            <w:tcW w:w="1042" w:type="dxa"/>
            <w:tcBorders>
              <w:top w:val="nil"/>
              <w:left w:val="nil"/>
              <w:bottom w:val="single" w:sz="4" w:space="0" w:color="auto"/>
              <w:right w:val="single" w:sz="4" w:space="0" w:color="auto"/>
            </w:tcBorders>
            <w:shd w:val="clear" w:color="auto" w:fill="auto"/>
            <w:vAlign w:val="center"/>
            <w:hideMark/>
          </w:tcPr>
          <w:p w14:paraId="30D732D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C5C23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FB776B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9B5AD6F"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BEE5DD4" w14:textId="77777777" w:rsidR="006C1B9B" w:rsidRPr="00B212D6" w:rsidRDefault="006C1B9B" w:rsidP="00F67E79">
            <w:pPr>
              <w:jc w:val="center"/>
              <w:rPr>
                <w:lang w:val="en-GB" w:eastAsia="en-GB"/>
              </w:rPr>
            </w:pPr>
            <w:r w:rsidRPr="00B212D6">
              <w:rPr>
                <w:sz w:val="22"/>
                <w:szCs w:val="22"/>
                <w:lang w:val="en-GB" w:eastAsia="en-GB"/>
              </w:rPr>
              <w:lastRenderedPageBreak/>
              <w:t>6</w:t>
            </w:r>
          </w:p>
        </w:tc>
        <w:tc>
          <w:tcPr>
            <w:tcW w:w="1052" w:type="dxa"/>
            <w:tcBorders>
              <w:top w:val="nil"/>
              <w:left w:val="nil"/>
              <w:bottom w:val="single" w:sz="4" w:space="0" w:color="auto"/>
              <w:right w:val="single" w:sz="4" w:space="0" w:color="auto"/>
            </w:tcBorders>
            <w:shd w:val="clear" w:color="000000" w:fill="FFFFFF"/>
            <w:vAlign w:val="center"/>
            <w:hideMark/>
          </w:tcPr>
          <w:p w14:paraId="029286A7" w14:textId="77777777" w:rsidR="006C1B9B" w:rsidRPr="00B212D6" w:rsidRDefault="006C1B9B" w:rsidP="00F67E79">
            <w:pPr>
              <w:jc w:val="center"/>
              <w:rPr>
                <w:lang w:val="en-GB" w:eastAsia="en-GB"/>
              </w:rPr>
            </w:pPr>
            <w:r w:rsidRPr="00B212D6">
              <w:rPr>
                <w:sz w:val="22"/>
                <w:szCs w:val="22"/>
                <w:lang w:val="en-GB" w:eastAsia="en-GB"/>
              </w:rPr>
              <w:t>Прим.     6-30   q=0.7</w:t>
            </w:r>
          </w:p>
        </w:tc>
        <w:tc>
          <w:tcPr>
            <w:tcW w:w="4630" w:type="dxa"/>
            <w:tcBorders>
              <w:top w:val="nil"/>
              <w:left w:val="nil"/>
              <w:bottom w:val="single" w:sz="4" w:space="0" w:color="auto"/>
              <w:right w:val="single" w:sz="4" w:space="0" w:color="auto"/>
            </w:tcBorders>
            <w:shd w:val="clear" w:color="auto" w:fill="auto"/>
            <w:vAlign w:val="center"/>
            <w:hideMark/>
          </w:tcPr>
          <w:p w14:paraId="4A44793A" w14:textId="77777777" w:rsidR="006C1B9B" w:rsidRPr="00B212D6" w:rsidRDefault="006C1B9B" w:rsidP="00F67E79">
            <w:pPr>
              <w:rPr>
                <w:lang w:eastAsia="en-GB"/>
              </w:rPr>
            </w:pPr>
            <w:r w:rsidRPr="00B212D6">
              <w:rPr>
                <w:sz w:val="22"/>
                <w:szCs w:val="22"/>
                <w:lang w:eastAsia="en-GB"/>
              </w:rPr>
              <w:t xml:space="preserve">Для временного перенаправления течения реки, установка складных бетонных блоков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 в русле реки (размерами 1.0</w:t>
            </w:r>
            <w:r w:rsidRPr="00B212D6">
              <w:rPr>
                <w:sz w:val="22"/>
                <w:szCs w:val="22"/>
                <w:lang w:val="en-GB" w:eastAsia="en-GB"/>
              </w:rPr>
              <w:t>x</w:t>
            </w:r>
            <w:r w:rsidRPr="00B212D6">
              <w:rPr>
                <w:sz w:val="22"/>
                <w:szCs w:val="22"/>
                <w:lang w:eastAsia="en-GB"/>
              </w:rPr>
              <w:t>1.0</w:t>
            </w:r>
            <w:r w:rsidRPr="00B212D6">
              <w:rPr>
                <w:sz w:val="22"/>
                <w:szCs w:val="22"/>
                <w:lang w:val="en-GB" w:eastAsia="en-GB"/>
              </w:rPr>
              <w:t>x</w:t>
            </w:r>
            <w:r w:rsidRPr="00B212D6">
              <w:rPr>
                <w:sz w:val="22"/>
                <w:szCs w:val="22"/>
                <w:lang w:eastAsia="en-GB"/>
              </w:rPr>
              <w:t xml:space="preserve">1.0м, 20шт) </w:t>
            </w:r>
          </w:p>
        </w:tc>
        <w:tc>
          <w:tcPr>
            <w:tcW w:w="911" w:type="dxa"/>
            <w:tcBorders>
              <w:top w:val="nil"/>
              <w:left w:val="nil"/>
              <w:bottom w:val="single" w:sz="4" w:space="0" w:color="auto"/>
              <w:right w:val="single" w:sz="4" w:space="0" w:color="auto"/>
            </w:tcBorders>
            <w:shd w:val="clear" w:color="auto" w:fill="auto"/>
            <w:noWrap/>
            <w:vAlign w:val="center"/>
            <w:hideMark/>
          </w:tcPr>
          <w:p w14:paraId="3FEB87A1"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49BF0900" w14:textId="77777777" w:rsidR="006C1B9B" w:rsidRPr="00B212D6" w:rsidRDefault="006C1B9B" w:rsidP="00F67E79">
            <w:pPr>
              <w:jc w:val="center"/>
              <w:rPr>
                <w:lang w:val="en-GB" w:eastAsia="en-GB"/>
              </w:rPr>
            </w:pPr>
            <w:r w:rsidRPr="00B212D6">
              <w:rPr>
                <w:sz w:val="22"/>
                <w:szCs w:val="22"/>
                <w:lang w:val="en-GB" w:eastAsia="en-GB"/>
              </w:rPr>
              <w:t>20.0</w:t>
            </w:r>
          </w:p>
        </w:tc>
        <w:tc>
          <w:tcPr>
            <w:tcW w:w="1042" w:type="dxa"/>
            <w:tcBorders>
              <w:top w:val="nil"/>
              <w:left w:val="nil"/>
              <w:bottom w:val="single" w:sz="4" w:space="0" w:color="auto"/>
              <w:right w:val="single" w:sz="4" w:space="0" w:color="auto"/>
            </w:tcBorders>
            <w:shd w:val="clear" w:color="auto" w:fill="auto"/>
            <w:vAlign w:val="center"/>
            <w:hideMark/>
          </w:tcPr>
          <w:p w14:paraId="40C912D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CE5047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8E9502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C34C33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9CB4222"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000000" w:fill="FFFFFF"/>
            <w:vAlign w:val="center"/>
            <w:hideMark/>
          </w:tcPr>
          <w:p w14:paraId="45B4DEC7"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46D35C9F" w14:textId="77777777" w:rsidR="006C1B9B" w:rsidRPr="00B212D6" w:rsidRDefault="006C1B9B" w:rsidP="00F67E79">
            <w:pPr>
              <w:rPr>
                <w:lang w:eastAsia="en-GB"/>
              </w:rPr>
            </w:pPr>
            <w:r w:rsidRPr="00B212D6">
              <w:rPr>
                <w:sz w:val="22"/>
                <w:szCs w:val="22"/>
                <w:lang w:eastAsia="en-GB"/>
              </w:rPr>
              <w:t xml:space="preserve">Для перенаправления течения реки, покрытие бетонных блоков полиэтиленовой пленкой </w:t>
            </w:r>
          </w:p>
        </w:tc>
        <w:tc>
          <w:tcPr>
            <w:tcW w:w="911" w:type="dxa"/>
            <w:tcBorders>
              <w:top w:val="nil"/>
              <w:left w:val="nil"/>
              <w:bottom w:val="single" w:sz="4" w:space="0" w:color="auto"/>
              <w:right w:val="single" w:sz="4" w:space="0" w:color="auto"/>
            </w:tcBorders>
            <w:shd w:val="clear" w:color="auto" w:fill="auto"/>
            <w:noWrap/>
            <w:vAlign w:val="center"/>
            <w:hideMark/>
          </w:tcPr>
          <w:p w14:paraId="359521EB"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35430C43" w14:textId="77777777" w:rsidR="006C1B9B" w:rsidRPr="00B212D6" w:rsidRDefault="006C1B9B" w:rsidP="00F67E79">
            <w:pPr>
              <w:jc w:val="center"/>
              <w:rPr>
                <w:lang w:val="en-GB" w:eastAsia="en-GB"/>
              </w:rPr>
            </w:pPr>
            <w:r w:rsidRPr="00B212D6">
              <w:rPr>
                <w:sz w:val="22"/>
                <w:szCs w:val="22"/>
                <w:lang w:val="en-GB" w:eastAsia="en-GB"/>
              </w:rPr>
              <w:t>40.0</w:t>
            </w:r>
          </w:p>
        </w:tc>
        <w:tc>
          <w:tcPr>
            <w:tcW w:w="1042" w:type="dxa"/>
            <w:tcBorders>
              <w:top w:val="nil"/>
              <w:left w:val="nil"/>
              <w:bottom w:val="single" w:sz="4" w:space="0" w:color="auto"/>
              <w:right w:val="single" w:sz="4" w:space="0" w:color="auto"/>
            </w:tcBorders>
            <w:shd w:val="clear" w:color="auto" w:fill="auto"/>
            <w:vAlign w:val="center"/>
            <w:hideMark/>
          </w:tcPr>
          <w:p w14:paraId="683A42A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E1BD21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C588D6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010D70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F30F96D"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44DDC781"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0B3B71EA"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разработка котлована в грунтах </w:t>
            </w:r>
            <w:r w:rsidRPr="00B212D6">
              <w:rPr>
                <w:sz w:val="22"/>
                <w:szCs w:val="22"/>
                <w:lang w:val="en-GB" w:eastAsia="en-GB"/>
              </w:rPr>
              <w:t>VII</w:t>
            </w:r>
            <w:r w:rsidRPr="00B212D6">
              <w:rPr>
                <w:sz w:val="22"/>
                <w:szCs w:val="22"/>
                <w:lang w:eastAsia="en-GB"/>
              </w:rPr>
              <w:t xml:space="preserve"> группы, в русле реки</w:t>
            </w:r>
          </w:p>
        </w:tc>
        <w:tc>
          <w:tcPr>
            <w:tcW w:w="911" w:type="dxa"/>
            <w:tcBorders>
              <w:top w:val="nil"/>
              <w:left w:val="nil"/>
              <w:bottom w:val="single" w:sz="4" w:space="0" w:color="auto"/>
              <w:right w:val="single" w:sz="4" w:space="0" w:color="auto"/>
            </w:tcBorders>
            <w:shd w:val="clear" w:color="auto" w:fill="auto"/>
            <w:noWrap/>
            <w:vAlign w:val="center"/>
            <w:hideMark/>
          </w:tcPr>
          <w:p w14:paraId="028DCD84"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1511FA93" w14:textId="77777777" w:rsidR="006C1B9B" w:rsidRPr="00B212D6" w:rsidRDefault="006C1B9B" w:rsidP="00F67E79">
            <w:pPr>
              <w:jc w:val="center"/>
              <w:rPr>
                <w:lang w:val="en-GB" w:eastAsia="en-GB"/>
              </w:rPr>
            </w:pPr>
            <w:r w:rsidRPr="00B212D6">
              <w:rPr>
                <w:sz w:val="22"/>
                <w:szCs w:val="22"/>
                <w:lang w:val="en-GB" w:eastAsia="en-GB"/>
              </w:rPr>
              <w:t>0.08</w:t>
            </w:r>
          </w:p>
        </w:tc>
        <w:tc>
          <w:tcPr>
            <w:tcW w:w="1042" w:type="dxa"/>
            <w:tcBorders>
              <w:top w:val="nil"/>
              <w:left w:val="nil"/>
              <w:bottom w:val="single" w:sz="4" w:space="0" w:color="auto"/>
              <w:right w:val="single" w:sz="4" w:space="0" w:color="auto"/>
            </w:tcBorders>
            <w:shd w:val="clear" w:color="auto" w:fill="auto"/>
            <w:vAlign w:val="center"/>
            <w:hideMark/>
          </w:tcPr>
          <w:p w14:paraId="6DC6A70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902AF4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70B1AD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F677AA6"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1155726" w14:textId="77777777" w:rsidR="006C1B9B" w:rsidRPr="00B212D6" w:rsidRDefault="006C1B9B" w:rsidP="00F67E79">
            <w:pPr>
              <w:jc w:val="center"/>
              <w:rPr>
                <w:lang w:val="en-GB" w:eastAsia="en-GB"/>
              </w:rPr>
            </w:pPr>
            <w:r w:rsidRPr="00B212D6">
              <w:rPr>
                <w:sz w:val="22"/>
                <w:szCs w:val="22"/>
                <w:lang w:val="en-GB" w:eastAsia="en-GB"/>
              </w:rPr>
              <w:t>9</w:t>
            </w:r>
          </w:p>
        </w:tc>
        <w:tc>
          <w:tcPr>
            <w:tcW w:w="1052" w:type="dxa"/>
            <w:tcBorders>
              <w:top w:val="nil"/>
              <w:left w:val="nil"/>
              <w:bottom w:val="single" w:sz="4" w:space="0" w:color="auto"/>
              <w:right w:val="single" w:sz="4" w:space="0" w:color="auto"/>
            </w:tcBorders>
            <w:shd w:val="clear" w:color="000000" w:fill="FFFFFF"/>
            <w:vAlign w:val="center"/>
            <w:hideMark/>
          </w:tcPr>
          <w:p w14:paraId="4ABD041A"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505342DE"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25392E4B"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DB1BF73" w14:textId="77777777" w:rsidR="006C1B9B" w:rsidRPr="00B212D6" w:rsidRDefault="006C1B9B" w:rsidP="00F67E79">
            <w:pPr>
              <w:jc w:val="center"/>
              <w:rPr>
                <w:lang w:val="en-GB" w:eastAsia="en-GB"/>
              </w:rPr>
            </w:pPr>
            <w:r w:rsidRPr="00B212D6">
              <w:rPr>
                <w:sz w:val="22"/>
                <w:szCs w:val="22"/>
                <w:lang w:val="en-GB" w:eastAsia="en-GB"/>
              </w:rPr>
              <w:t>0.008</w:t>
            </w:r>
          </w:p>
        </w:tc>
        <w:tc>
          <w:tcPr>
            <w:tcW w:w="1042" w:type="dxa"/>
            <w:tcBorders>
              <w:top w:val="nil"/>
              <w:left w:val="nil"/>
              <w:bottom w:val="single" w:sz="4" w:space="0" w:color="auto"/>
              <w:right w:val="single" w:sz="4" w:space="0" w:color="auto"/>
            </w:tcBorders>
            <w:shd w:val="clear" w:color="auto" w:fill="auto"/>
            <w:vAlign w:val="center"/>
            <w:hideMark/>
          </w:tcPr>
          <w:p w14:paraId="470A6E3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632890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BC0682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9B1605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FD92923"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000000" w:fill="FFFFFF"/>
            <w:vAlign w:val="center"/>
            <w:hideMark/>
          </w:tcPr>
          <w:p w14:paraId="790C2736"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62493A6D"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2E535286"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D9199DF" w14:textId="77777777" w:rsidR="006C1B9B" w:rsidRPr="00B212D6" w:rsidRDefault="006C1B9B" w:rsidP="00F67E79">
            <w:pPr>
              <w:jc w:val="center"/>
              <w:rPr>
                <w:lang w:val="en-GB" w:eastAsia="en-GB"/>
              </w:rPr>
            </w:pPr>
            <w:r w:rsidRPr="00B212D6">
              <w:rPr>
                <w:sz w:val="22"/>
                <w:szCs w:val="22"/>
                <w:lang w:val="en-GB" w:eastAsia="en-GB"/>
              </w:rPr>
              <w:t>20.80</w:t>
            </w:r>
          </w:p>
        </w:tc>
        <w:tc>
          <w:tcPr>
            <w:tcW w:w="1042" w:type="dxa"/>
            <w:tcBorders>
              <w:top w:val="nil"/>
              <w:left w:val="nil"/>
              <w:bottom w:val="single" w:sz="4" w:space="0" w:color="auto"/>
              <w:right w:val="single" w:sz="4" w:space="0" w:color="auto"/>
            </w:tcBorders>
            <w:shd w:val="clear" w:color="auto" w:fill="auto"/>
            <w:vAlign w:val="center"/>
            <w:hideMark/>
          </w:tcPr>
          <w:p w14:paraId="65C8ECE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834710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EE09B4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D88A07A"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4CA8F66"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000000" w:fill="FFFFFF"/>
            <w:vAlign w:val="center"/>
            <w:hideMark/>
          </w:tcPr>
          <w:p w14:paraId="59EC1E0F"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524A15C4"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VII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7F31E4C1"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3821B72D" w14:textId="77777777" w:rsidR="006C1B9B" w:rsidRPr="00B212D6" w:rsidRDefault="006C1B9B" w:rsidP="00F67E79">
            <w:pPr>
              <w:jc w:val="center"/>
              <w:rPr>
                <w:lang w:val="en-GB" w:eastAsia="en-GB"/>
              </w:rPr>
            </w:pPr>
            <w:r w:rsidRPr="00B212D6">
              <w:rPr>
                <w:sz w:val="22"/>
                <w:szCs w:val="22"/>
                <w:lang w:val="en-GB" w:eastAsia="en-GB"/>
              </w:rPr>
              <w:t>0.02</w:t>
            </w:r>
          </w:p>
        </w:tc>
        <w:tc>
          <w:tcPr>
            <w:tcW w:w="1042" w:type="dxa"/>
            <w:tcBorders>
              <w:top w:val="nil"/>
              <w:left w:val="nil"/>
              <w:bottom w:val="single" w:sz="4" w:space="0" w:color="auto"/>
              <w:right w:val="single" w:sz="4" w:space="0" w:color="auto"/>
            </w:tcBorders>
            <w:shd w:val="clear" w:color="auto" w:fill="auto"/>
            <w:vAlign w:val="center"/>
            <w:hideMark/>
          </w:tcPr>
          <w:p w14:paraId="007D04F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733C2A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7C0765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0E56E4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D813D10"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1210795D"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1D0CA3A7"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000000" w:fill="FFFFFF"/>
            <w:noWrap/>
            <w:vAlign w:val="center"/>
            <w:hideMark/>
          </w:tcPr>
          <w:p w14:paraId="08EF005C"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3ED6FDC" w14:textId="77777777" w:rsidR="006C1B9B" w:rsidRPr="00B212D6" w:rsidRDefault="006C1B9B" w:rsidP="00F67E79">
            <w:pPr>
              <w:jc w:val="center"/>
              <w:rPr>
                <w:lang w:val="en-GB" w:eastAsia="en-GB"/>
              </w:rPr>
            </w:pPr>
            <w:r w:rsidRPr="00B212D6">
              <w:rPr>
                <w:sz w:val="22"/>
                <w:szCs w:val="22"/>
                <w:lang w:val="en-GB" w:eastAsia="en-GB"/>
              </w:rPr>
              <w:t>0.008</w:t>
            </w:r>
          </w:p>
        </w:tc>
        <w:tc>
          <w:tcPr>
            <w:tcW w:w="1042" w:type="dxa"/>
            <w:tcBorders>
              <w:top w:val="nil"/>
              <w:left w:val="nil"/>
              <w:bottom w:val="single" w:sz="4" w:space="0" w:color="auto"/>
              <w:right w:val="single" w:sz="4" w:space="0" w:color="auto"/>
            </w:tcBorders>
            <w:shd w:val="clear" w:color="auto" w:fill="auto"/>
            <w:vAlign w:val="center"/>
            <w:hideMark/>
          </w:tcPr>
          <w:p w14:paraId="56E92BB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3F727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F17D8C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D3F259B"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CC4044B"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000000" w:fill="FFFFFF"/>
            <w:vAlign w:val="center"/>
            <w:hideMark/>
          </w:tcPr>
          <w:p w14:paraId="56E55FB3"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3895478B"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000000" w:fill="FFFFFF"/>
            <w:noWrap/>
            <w:vAlign w:val="center"/>
            <w:hideMark/>
          </w:tcPr>
          <w:p w14:paraId="51E6807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12DABDA2" w14:textId="77777777" w:rsidR="006C1B9B" w:rsidRPr="00B212D6" w:rsidRDefault="006C1B9B" w:rsidP="00F67E79">
            <w:pPr>
              <w:jc w:val="center"/>
              <w:rPr>
                <w:lang w:val="en-GB" w:eastAsia="en-GB"/>
              </w:rPr>
            </w:pPr>
            <w:r w:rsidRPr="00B212D6">
              <w:rPr>
                <w:sz w:val="22"/>
                <w:szCs w:val="22"/>
                <w:lang w:val="en-GB" w:eastAsia="en-GB"/>
              </w:rPr>
              <w:t>0.008</w:t>
            </w:r>
          </w:p>
        </w:tc>
        <w:tc>
          <w:tcPr>
            <w:tcW w:w="1042" w:type="dxa"/>
            <w:tcBorders>
              <w:top w:val="nil"/>
              <w:left w:val="nil"/>
              <w:bottom w:val="single" w:sz="4" w:space="0" w:color="auto"/>
              <w:right w:val="single" w:sz="4" w:space="0" w:color="auto"/>
            </w:tcBorders>
            <w:shd w:val="clear" w:color="auto" w:fill="auto"/>
            <w:vAlign w:val="center"/>
            <w:hideMark/>
          </w:tcPr>
          <w:p w14:paraId="6CA99B0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1AC8D8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3BEE40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B8FE7E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A927A36"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000000" w:fill="FFFFFF"/>
            <w:vAlign w:val="center"/>
            <w:hideMark/>
          </w:tcPr>
          <w:p w14:paraId="0067275D"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105DC1AD" w14:textId="77777777" w:rsidR="006C1B9B" w:rsidRPr="00B212D6" w:rsidRDefault="006C1B9B" w:rsidP="00F67E79">
            <w:pPr>
              <w:rPr>
                <w:lang w:eastAsia="en-GB"/>
              </w:rPr>
            </w:pPr>
            <w:r w:rsidRPr="00B212D6">
              <w:rPr>
                <w:sz w:val="22"/>
                <w:szCs w:val="22"/>
                <w:lang w:eastAsia="en-GB"/>
              </w:rPr>
              <w:t>Обратная засыпка откосов фундамента колодца,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77DBC7BD"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58A8737" w14:textId="77777777" w:rsidR="006C1B9B" w:rsidRPr="00B212D6" w:rsidRDefault="006C1B9B" w:rsidP="00F67E79">
            <w:pPr>
              <w:jc w:val="center"/>
              <w:rPr>
                <w:lang w:val="en-GB" w:eastAsia="en-GB"/>
              </w:rPr>
            </w:pPr>
            <w:r w:rsidRPr="00B212D6">
              <w:rPr>
                <w:sz w:val="22"/>
                <w:szCs w:val="22"/>
                <w:lang w:val="en-GB" w:eastAsia="en-GB"/>
              </w:rPr>
              <w:t>0.012</w:t>
            </w:r>
          </w:p>
        </w:tc>
        <w:tc>
          <w:tcPr>
            <w:tcW w:w="1042" w:type="dxa"/>
            <w:tcBorders>
              <w:top w:val="nil"/>
              <w:left w:val="nil"/>
              <w:bottom w:val="single" w:sz="4" w:space="0" w:color="auto"/>
              <w:right w:val="single" w:sz="4" w:space="0" w:color="auto"/>
            </w:tcBorders>
            <w:shd w:val="clear" w:color="auto" w:fill="auto"/>
            <w:vAlign w:val="center"/>
            <w:hideMark/>
          </w:tcPr>
          <w:p w14:paraId="6E72281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C77DAE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D15E21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AAE8607"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AC01DF8"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000000" w:fill="FFFFFF"/>
            <w:vAlign w:val="center"/>
            <w:hideMark/>
          </w:tcPr>
          <w:p w14:paraId="374AB4DF"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48099991"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VII</w:t>
            </w:r>
            <w:r w:rsidRPr="00B212D6">
              <w:rPr>
                <w:sz w:val="22"/>
                <w:szCs w:val="22"/>
                <w:lang w:eastAsia="en-GB"/>
              </w:rPr>
              <w:t xml:space="preserve"> группы для подпор трубы водоотведения от колодца мусороловки</w:t>
            </w:r>
          </w:p>
        </w:tc>
        <w:tc>
          <w:tcPr>
            <w:tcW w:w="911" w:type="dxa"/>
            <w:tcBorders>
              <w:top w:val="nil"/>
              <w:left w:val="nil"/>
              <w:bottom w:val="single" w:sz="4" w:space="0" w:color="auto"/>
              <w:right w:val="single" w:sz="4" w:space="0" w:color="auto"/>
            </w:tcBorders>
            <w:shd w:val="clear" w:color="auto" w:fill="auto"/>
            <w:noWrap/>
            <w:vAlign w:val="center"/>
            <w:hideMark/>
          </w:tcPr>
          <w:p w14:paraId="33551F40"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639CB057" w14:textId="77777777" w:rsidR="006C1B9B" w:rsidRPr="00B212D6" w:rsidRDefault="006C1B9B" w:rsidP="00F67E79">
            <w:pPr>
              <w:jc w:val="center"/>
              <w:rPr>
                <w:lang w:val="en-GB" w:eastAsia="en-GB"/>
              </w:rPr>
            </w:pPr>
            <w:r w:rsidRPr="00B212D6">
              <w:rPr>
                <w:sz w:val="22"/>
                <w:szCs w:val="22"/>
                <w:lang w:val="en-GB" w:eastAsia="en-GB"/>
              </w:rPr>
              <w:t>0.02</w:t>
            </w:r>
          </w:p>
        </w:tc>
        <w:tc>
          <w:tcPr>
            <w:tcW w:w="1042" w:type="dxa"/>
            <w:tcBorders>
              <w:top w:val="nil"/>
              <w:left w:val="nil"/>
              <w:bottom w:val="single" w:sz="4" w:space="0" w:color="auto"/>
              <w:right w:val="single" w:sz="4" w:space="0" w:color="auto"/>
            </w:tcBorders>
            <w:shd w:val="clear" w:color="auto" w:fill="auto"/>
            <w:vAlign w:val="center"/>
            <w:hideMark/>
          </w:tcPr>
          <w:p w14:paraId="0D25EE7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33B3F6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2FC0DE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C6FEAB9"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45897FB"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000000" w:fill="FFFFFF"/>
            <w:vAlign w:val="center"/>
            <w:hideMark/>
          </w:tcPr>
          <w:p w14:paraId="15CB3F12"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313F4292"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62E9BB3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3BC1426B" w14:textId="77777777" w:rsidR="006C1B9B" w:rsidRPr="00B212D6" w:rsidRDefault="006C1B9B" w:rsidP="00F67E79">
            <w:pPr>
              <w:jc w:val="center"/>
              <w:rPr>
                <w:lang w:val="en-GB" w:eastAsia="en-GB"/>
              </w:rPr>
            </w:pPr>
            <w:r w:rsidRPr="00B212D6">
              <w:rPr>
                <w:sz w:val="22"/>
                <w:szCs w:val="22"/>
                <w:lang w:val="en-GB" w:eastAsia="en-GB"/>
              </w:rPr>
              <w:t>0.002</w:t>
            </w:r>
          </w:p>
        </w:tc>
        <w:tc>
          <w:tcPr>
            <w:tcW w:w="1042" w:type="dxa"/>
            <w:tcBorders>
              <w:top w:val="nil"/>
              <w:left w:val="nil"/>
              <w:bottom w:val="single" w:sz="4" w:space="0" w:color="auto"/>
              <w:right w:val="single" w:sz="4" w:space="0" w:color="auto"/>
            </w:tcBorders>
            <w:shd w:val="clear" w:color="auto" w:fill="auto"/>
            <w:vAlign w:val="center"/>
            <w:hideMark/>
          </w:tcPr>
          <w:p w14:paraId="001DD73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3D72D3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0EF03C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885559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C8C7E91"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14E065D5"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7FAF5818"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04D38802"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2156ECC" w14:textId="77777777" w:rsidR="006C1B9B" w:rsidRPr="00B212D6" w:rsidRDefault="006C1B9B" w:rsidP="00F67E79">
            <w:pPr>
              <w:jc w:val="center"/>
              <w:rPr>
                <w:lang w:val="en-GB" w:eastAsia="en-GB"/>
              </w:rPr>
            </w:pPr>
            <w:r w:rsidRPr="00B212D6">
              <w:rPr>
                <w:sz w:val="22"/>
                <w:szCs w:val="22"/>
                <w:lang w:val="en-GB" w:eastAsia="en-GB"/>
              </w:rPr>
              <w:t>5.20</w:t>
            </w:r>
          </w:p>
        </w:tc>
        <w:tc>
          <w:tcPr>
            <w:tcW w:w="1042" w:type="dxa"/>
            <w:tcBorders>
              <w:top w:val="nil"/>
              <w:left w:val="nil"/>
              <w:bottom w:val="single" w:sz="4" w:space="0" w:color="auto"/>
              <w:right w:val="single" w:sz="4" w:space="0" w:color="auto"/>
            </w:tcBorders>
            <w:shd w:val="clear" w:color="auto" w:fill="auto"/>
            <w:vAlign w:val="center"/>
            <w:hideMark/>
          </w:tcPr>
          <w:p w14:paraId="4B48592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192281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F18767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1213096"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E329CEA"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000000" w:fill="FFFFFF"/>
            <w:vAlign w:val="center"/>
            <w:hideMark/>
          </w:tcPr>
          <w:p w14:paraId="66BA8310"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1C42F6A6"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VII</w:t>
            </w:r>
            <w:r w:rsidRPr="00B212D6">
              <w:rPr>
                <w:sz w:val="22"/>
                <w:szCs w:val="22"/>
                <w:lang w:eastAsia="en-GB"/>
              </w:rPr>
              <w:t xml:space="preserve"> группы для подпор трубы водоотведения от колодца мусороловки,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4FFCFF1E"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37D4004F" w14:textId="77777777" w:rsidR="006C1B9B" w:rsidRPr="00B212D6" w:rsidRDefault="006C1B9B" w:rsidP="00F67E79">
            <w:pPr>
              <w:jc w:val="center"/>
              <w:rPr>
                <w:lang w:val="en-GB" w:eastAsia="en-GB"/>
              </w:rPr>
            </w:pPr>
            <w:r w:rsidRPr="00B212D6">
              <w:rPr>
                <w:sz w:val="22"/>
                <w:szCs w:val="22"/>
                <w:lang w:val="en-GB" w:eastAsia="en-GB"/>
              </w:rPr>
              <w:t>0.04</w:t>
            </w:r>
          </w:p>
        </w:tc>
        <w:tc>
          <w:tcPr>
            <w:tcW w:w="1042" w:type="dxa"/>
            <w:tcBorders>
              <w:top w:val="nil"/>
              <w:left w:val="nil"/>
              <w:bottom w:val="single" w:sz="4" w:space="0" w:color="auto"/>
              <w:right w:val="single" w:sz="4" w:space="0" w:color="auto"/>
            </w:tcBorders>
            <w:shd w:val="clear" w:color="auto" w:fill="auto"/>
            <w:vAlign w:val="center"/>
            <w:hideMark/>
          </w:tcPr>
          <w:p w14:paraId="5B1CAB7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5E9F89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BF2EAA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5666587"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151A025"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000000" w:fill="FFFFFF"/>
            <w:vAlign w:val="center"/>
            <w:hideMark/>
          </w:tcPr>
          <w:p w14:paraId="03796105"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628BAB6C"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VI</w:t>
            </w:r>
            <w:r w:rsidRPr="00B212D6">
              <w:rPr>
                <w:sz w:val="22"/>
                <w:szCs w:val="22"/>
                <w:lang w:eastAsia="en-GB"/>
              </w:rPr>
              <w:t xml:space="preserve"> группы для подпор трубы водоотведения от колодца мусороловки, с отвалом</w:t>
            </w:r>
          </w:p>
        </w:tc>
        <w:tc>
          <w:tcPr>
            <w:tcW w:w="911" w:type="dxa"/>
            <w:tcBorders>
              <w:top w:val="nil"/>
              <w:left w:val="nil"/>
              <w:bottom w:val="single" w:sz="4" w:space="0" w:color="auto"/>
              <w:right w:val="single" w:sz="4" w:space="0" w:color="auto"/>
            </w:tcBorders>
            <w:shd w:val="clear" w:color="auto" w:fill="auto"/>
            <w:noWrap/>
            <w:vAlign w:val="center"/>
            <w:hideMark/>
          </w:tcPr>
          <w:p w14:paraId="233C275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5BD73DE" w14:textId="77777777" w:rsidR="006C1B9B" w:rsidRPr="00B212D6" w:rsidRDefault="006C1B9B" w:rsidP="00F67E79">
            <w:pPr>
              <w:jc w:val="center"/>
              <w:rPr>
                <w:lang w:val="en-GB" w:eastAsia="en-GB"/>
              </w:rPr>
            </w:pPr>
            <w:r w:rsidRPr="00B212D6">
              <w:rPr>
                <w:sz w:val="22"/>
                <w:szCs w:val="22"/>
                <w:lang w:val="en-GB" w:eastAsia="en-GB"/>
              </w:rPr>
              <w:t>0.004</w:t>
            </w:r>
          </w:p>
        </w:tc>
        <w:tc>
          <w:tcPr>
            <w:tcW w:w="1042" w:type="dxa"/>
            <w:tcBorders>
              <w:top w:val="nil"/>
              <w:left w:val="nil"/>
              <w:bottom w:val="single" w:sz="4" w:space="0" w:color="auto"/>
              <w:right w:val="single" w:sz="4" w:space="0" w:color="auto"/>
            </w:tcBorders>
            <w:shd w:val="clear" w:color="auto" w:fill="auto"/>
            <w:vAlign w:val="center"/>
            <w:hideMark/>
          </w:tcPr>
          <w:p w14:paraId="6012E7E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056B9F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A28418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796BA7E"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451E08F"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742092BB"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20AA0666" w14:textId="77777777" w:rsidR="006C1B9B" w:rsidRPr="00B212D6" w:rsidRDefault="006C1B9B" w:rsidP="00F67E79">
            <w:pPr>
              <w:rPr>
                <w:lang w:eastAsia="en-GB"/>
              </w:rPr>
            </w:pPr>
            <w:r w:rsidRPr="00B212D6">
              <w:rPr>
                <w:sz w:val="22"/>
                <w:szCs w:val="22"/>
                <w:lang w:eastAsia="en-GB"/>
              </w:rPr>
              <w:t xml:space="preserve">Разработка котлованов в грунтах </w:t>
            </w:r>
            <w:r w:rsidRPr="00B212D6">
              <w:rPr>
                <w:sz w:val="22"/>
                <w:szCs w:val="22"/>
                <w:lang w:val="en-GB" w:eastAsia="en-GB"/>
              </w:rPr>
              <w:t>V</w:t>
            </w:r>
            <w:r w:rsidRPr="00B212D6">
              <w:rPr>
                <w:sz w:val="22"/>
                <w:szCs w:val="22"/>
                <w:lang w:eastAsia="en-GB"/>
              </w:rPr>
              <w:t xml:space="preserve"> группы для подпор трубы водоотведения от колодца мусороловки, с отвалом</w:t>
            </w:r>
          </w:p>
        </w:tc>
        <w:tc>
          <w:tcPr>
            <w:tcW w:w="911" w:type="dxa"/>
            <w:tcBorders>
              <w:top w:val="nil"/>
              <w:left w:val="nil"/>
              <w:bottom w:val="single" w:sz="4" w:space="0" w:color="auto"/>
              <w:right w:val="single" w:sz="4" w:space="0" w:color="auto"/>
            </w:tcBorders>
            <w:shd w:val="clear" w:color="auto" w:fill="auto"/>
            <w:noWrap/>
            <w:vAlign w:val="center"/>
            <w:hideMark/>
          </w:tcPr>
          <w:p w14:paraId="35C43146"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2A32970" w14:textId="77777777" w:rsidR="006C1B9B" w:rsidRPr="00B212D6" w:rsidRDefault="006C1B9B" w:rsidP="00F67E79">
            <w:pPr>
              <w:jc w:val="center"/>
              <w:rPr>
                <w:lang w:val="en-GB" w:eastAsia="en-GB"/>
              </w:rPr>
            </w:pPr>
            <w:r w:rsidRPr="00B212D6">
              <w:rPr>
                <w:sz w:val="22"/>
                <w:szCs w:val="22"/>
                <w:lang w:val="en-GB" w:eastAsia="en-GB"/>
              </w:rPr>
              <w:t>0.004</w:t>
            </w:r>
          </w:p>
        </w:tc>
        <w:tc>
          <w:tcPr>
            <w:tcW w:w="1042" w:type="dxa"/>
            <w:tcBorders>
              <w:top w:val="nil"/>
              <w:left w:val="nil"/>
              <w:bottom w:val="single" w:sz="4" w:space="0" w:color="auto"/>
              <w:right w:val="single" w:sz="4" w:space="0" w:color="auto"/>
            </w:tcBorders>
            <w:shd w:val="clear" w:color="auto" w:fill="auto"/>
            <w:vAlign w:val="center"/>
            <w:hideMark/>
          </w:tcPr>
          <w:p w14:paraId="087993D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B28828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C2376F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28B07B3"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C7D3D6E"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000000" w:fill="FFFFFF"/>
            <w:vAlign w:val="center"/>
            <w:hideMark/>
          </w:tcPr>
          <w:p w14:paraId="3BAA6DA4"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143D0DC3" w14:textId="77777777" w:rsidR="006C1B9B" w:rsidRPr="00B212D6" w:rsidRDefault="006C1B9B" w:rsidP="00F67E79">
            <w:pPr>
              <w:rPr>
                <w:lang w:eastAsia="en-GB"/>
              </w:rPr>
            </w:pPr>
            <w:r w:rsidRPr="00B212D6">
              <w:rPr>
                <w:sz w:val="22"/>
                <w:szCs w:val="22"/>
                <w:lang w:eastAsia="en-GB"/>
              </w:rPr>
              <w:t>Обратная засыпка откосов фундаментов опор,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0545BBDF"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F451F2B" w14:textId="77777777" w:rsidR="006C1B9B" w:rsidRPr="00B212D6" w:rsidRDefault="006C1B9B" w:rsidP="00F67E79">
            <w:pPr>
              <w:jc w:val="center"/>
              <w:rPr>
                <w:lang w:val="en-GB" w:eastAsia="en-GB"/>
              </w:rPr>
            </w:pPr>
            <w:r w:rsidRPr="00B212D6">
              <w:rPr>
                <w:sz w:val="22"/>
                <w:szCs w:val="22"/>
                <w:lang w:val="en-GB" w:eastAsia="en-GB"/>
              </w:rPr>
              <w:t>0.012</w:t>
            </w:r>
          </w:p>
        </w:tc>
        <w:tc>
          <w:tcPr>
            <w:tcW w:w="1042" w:type="dxa"/>
            <w:tcBorders>
              <w:top w:val="nil"/>
              <w:left w:val="nil"/>
              <w:bottom w:val="single" w:sz="4" w:space="0" w:color="auto"/>
              <w:right w:val="single" w:sz="4" w:space="0" w:color="auto"/>
            </w:tcBorders>
            <w:shd w:val="clear" w:color="auto" w:fill="auto"/>
            <w:vAlign w:val="center"/>
            <w:hideMark/>
          </w:tcPr>
          <w:p w14:paraId="79C9A78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82E0B3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97116F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F763345"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B35589"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auto" w:fill="auto"/>
            <w:vAlign w:val="center"/>
            <w:hideMark/>
          </w:tcPr>
          <w:p w14:paraId="2CE55E2F"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765AFCC0" w14:textId="77777777" w:rsidR="006C1B9B" w:rsidRPr="00B212D6" w:rsidRDefault="006C1B9B" w:rsidP="00F67E79">
            <w:pPr>
              <w:rPr>
                <w:lang w:eastAsia="en-GB"/>
              </w:rPr>
            </w:pPr>
            <w:r w:rsidRPr="00B212D6">
              <w:rPr>
                <w:sz w:val="22"/>
                <w:szCs w:val="22"/>
                <w:lang w:eastAsia="en-GB"/>
              </w:rPr>
              <w:t xml:space="preserve">Разработка котлованов под бетонное основание для анкерования металлической стойки МС-2 у берега реки, в грунтах </w:t>
            </w:r>
            <w:r w:rsidRPr="00B212D6">
              <w:rPr>
                <w:sz w:val="22"/>
                <w:szCs w:val="22"/>
                <w:lang w:val="en-GB" w:eastAsia="en-GB"/>
              </w:rPr>
              <w:t>VI</w:t>
            </w:r>
            <w:r w:rsidRPr="00B212D6">
              <w:rPr>
                <w:sz w:val="22"/>
                <w:szCs w:val="22"/>
                <w:lang w:eastAsia="en-GB"/>
              </w:rPr>
              <w:t xml:space="preserve"> группы, с расстиланием на месте</w:t>
            </w:r>
          </w:p>
        </w:tc>
        <w:tc>
          <w:tcPr>
            <w:tcW w:w="911" w:type="dxa"/>
            <w:tcBorders>
              <w:top w:val="nil"/>
              <w:left w:val="nil"/>
              <w:bottom w:val="single" w:sz="4" w:space="0" w:color="auto"/>
              <w:right w:val="single" w:sz="4" w:space="0" w:color="auto"/>
            </w:tcBorders>
            <w:shd w:val="clear" w:color="auto" w:fill="auto"/>
            <w:noWrap/>
            <w:vAlign w:val="center"/>
            <w:hideMark/>
          </w:tcPr>
          <w:p w14:paraId="1B9F3D20"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6F8B357" w14:textId="77777777" w:rsidR="006C1B9B" w:rsidRPr="00B212D6" w:rsidRDefault="006C1B9B" w:rsidP="00F67E79">
            <w:pPr>
              <w:jc w:val="center"/>
              <w:rPr>
                <w:lang w:val="en-GB" w:eastAsia="en-GB"/>
              </w:rPr>
            </w:pPr>
            <w:r w:rsidRPr="00B212D6">
              <w:rPr>
                <w:sz w:val="22"/>
                <w:szCs w:val="22"/>
                <w:lang w:val="en-GB" w:eastAsia="en-GB"/>
              </w:rPr>
              <w:t>0.0003</w:t>
            </w:r>
          </w:p>
        </w:tc>
        <w:tc>
          <w:tcPr>
            <w:tcW w:w="1042" w:type="dxa"/>
            <w:tcBorders>
              <w:top w:val="nil"/>
              <w:left w:val="nil"/>
              <w:bottom w:val="single" w:sz="4" w:space="0" w:color="auto"/>
              <w:right w:val="single" w:sz="4" w:space="0" w:color="auto"/>
            </w:tcBorders>
            <w:shd w:val="clear" w:color="auto" w:fill="auto"/>
            <w:vAlign w:val="center"/>
            <w:hideMark/>
          </w:tcPr>
          <w:p w14:paraId="4E04EBB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DD3C6E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081D28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99088B5"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499E10A" w14:textId="77777777" w:rsidR="006C1B9B" w:rsidRPr="00B212D6" w:rsidRDefault="006C1B9B" w:rsidP="00F67E79">
            <w:pPr>
              <w:jc w:val="center"/>
              <w:rPr>
                <w:lang w:val="en-GB" w:eastAsia="en-GB"/>
              </w:rPr>
            </w:pPr>
            <w:r w:rsidRPr="00B212D6">
              <w:rPr>
                <w:sz w:val="22"/>
                <w:szCs w:val="22"/>
                <w:lang w:val="en-GB" w:eastAsia="en-GB"/>
              </w:rPr>
              <w:t>23</w:t>
            </w:r>
          </w:p>
        </w:tc>
        <w:tc>
          <w:tcPr>
            <w:tcW w:w="1052" w:type="dxa"/>
            <w:tcBorders>
              <w:top w:val="nil"/>
              <w:left w:val="nil"/>
              <w:bottom w:val="single" w:sz="4" w:space="0" w:color="auto"/>
              <w:right w:val="single" w:sz="4" w:space="0" w:color="auto"/>
            </w:tcBorders>
            <w:shd w:val="clear" w:color="auto" w:fill="auto"/>
            <w:vAlign w:val="center"/>
            <w:hideMark/>
          </w:tcPr>
          <w:p w14:paraId="4E5B29F4" w14:textId="77777777" w:rsidR="006C1B9B" w:rsidRPr="00B212D6" w:rsidRDefault="006C1B9B" w:rsidP="00F67E79">
            <w:pPr>
              <w:jc w:val="center"/>
              <w:rPr>
                <w:lang w:val="en-GB" w:eastAsia="en-GB"/>
              </w:rPr>
            </w:pPr>
            <w:r w:rsidRPr="00B212D6">
              <w:rPr>
                <w:sz w:val="22"/>
                <w:szCs w:val="22"/>
                <w:lang w:val="en-GB" w:eastAsia="en-GB"/>
              </w:rPr>
              <w:t>1-1130</w:t>
            </w:r>
          </w:p>
        </w:tc>
        <w:tc>
          <w:tcPr>
            <w:tcW w:w="4630" w:type="dxa"/>
            <w:tcBorders>
              <w:top w:val="nil"/>
              <w:left w:val="nil"/>
              <w:bottom w:val="single" w:sz="4" w:space="0" w:color="auto"/>
              <w:right w:val="single" w:sz="4" w:space="0" w:color="auto"/>
            </w:tcBorders>
            <w:shd w:val="clear" w:color="auto" w:fill="auto"/>
            <w:vAlign w:val="center"/>
            <w:hideMark/>
          </w:tcPr>
          <w:p w14:paraId="1A655015" w14:textId="77777777" w:rsidR="006C1B9B" w:rsidRPr="00B212D6" w:rsidRDefault="006C1B9B" w:rsidP="00F67E79">
            <w:pPr>
              <w:rPr>
                <w:lang w:val="en-GB" w:eastAsia="en-GB"/>
              </w:rPr>
            </w:pPr>
            <w:r w:rsidRPr="00B212D6">
              <w:rPr>
                <w:sz w:val="22"/>
                <w:szCs w:val="22"/>
                <w:lang w:val="en-GB" w:eastAsia="en-GB"/>
              </w:rPr>
              <w:t xml:space="preserve">Выравнивание грунта на месте </w:t>
            </w:r>
          </w:p>
        </w:tc>
        <w:tc>
          <w:tcPr>
            <w:tcW w:w="911" w:type="dxa"/>
            <w:tcBorders>
              <w:top w:val="nil"/>
              <w:left w:val="nil"/>
              <w:bottom w:val="single" w:sz="4" w:space="0" w:color="auto"/>
              <w:right w:val="single" w:sz="4" w:space="0" w:color="auto"/>
            </w:tcBorders>
            <w:shd w:val="clear" w:color="auto" w:fill="auto"/>
            <w:noWrap/>
            <w:vAlign w:val="center"/>
            <w:hideMark/>
          </w:tcPr>
          <w:p w14:paraId="3BBDF252" w14:textId="77777777" w:rsidR="006C1B9B" w:rsidRPr="00B212D6" w:rsidRDefault="006C1B9B" w:rsidP="00F67E79">
            <w:pPr>
              <w:jc w:val="center"/>
              <w:rPr>
                <w:lang w:val="en-GB" w:eastAsia="en-GB"/>
              </w:rPr>
            </w:pPr>
            <w:r w:rsidRPr="00B212D6">
              <w:rPr>
                <w:sz w:val="22"/>
                <w:szCs w:val="22"/>
                <w:lang w:val="en-GB" w:eastAsia="en-GB"/>
              </w:rPr>
              <w:t>100 м2</w:t>
            </w:r>
          </w:p>
        </w:tc>
        <w:tc>
          <w:tcPr>
            <w:tcW w:w="876" w:type="dxa"/>
            <w:tcBorders>
              <w:top w:val="nil"/>
              <w:left w:val="nil"/>
              <w:bottom w:val="single" w:sz="4" w:space="0" w:color="auto"/>
              <w:right w:val="single" w:sz="4" w:space="0" w:color="auto"/>
            </w:tcBorders>
            <w:shd w:val="clear" w:color="auto" w:fill="auto"/>
            <w:vAlign w:val="center"/>
            <w:hideMark/>
          </w:tcPr>
          <w:p w14:paraId="01061294" w14:textId="77777777" w:rsidR="006C1B9B" w:rsidRPr="00B212D6" w:rsidRDefault="006C1B9B" w:rsidP="00F67E79">
            <w:pPr>
              <w:jc w:val="center"/>
              <w:rPr>
                <w:lang w:val="en-GB" w:eastAsia="en-GB"/>
              </w:rPr>
            </w:pPr>
            <w:r w:rsidRPr="00B212D6">
              <w:rPr>
                <w:sz w:val="22"/>
                <w:szCs w:val="22"/>
                <w:lang w:val="en-GB" w:eastAsia="en-GB"/>
              </w:rPr>
              <w:t>0.003</w:t>
            </w:r>
          </w:p>
        </w:tc>
        <w:tc>
          <w:tcPr>
            <w:tcW w:w="1042" w:type="dxa"/>
            <w:tcBorders>
              <w:top w:val="nil"/>
              <w:left w:val="nil"/>
              <w:bottom w:val="single" w:sz="4" w:space="0" w:color="auto"/>
              <w:right w:val="single" w:sz="4" w:space="0" w:color="auto"/>
            </w:tcBorders>
            <w:shd w:val="clear" w:color="auto" w:fill="auto"/>
            <w:vAlign w:val="center"/>
            <w:hideMark/>
          </w:tcPr>
          <w:p w14:paraId="6103629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9EB6A1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751009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4849AB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8D95826" w14:textId="77777777" w:rsidR="006C1B9B" w:rsidRPr="00B212D6" w:rsidRDefault="006C1B9B" w:rsidP="00F67E79">
            <w:pPr>
              <w:jc w:val="center"/>
              <w:rPr>
                <w:lang w:val="en-GB" w:eastAsia="en-GB"/>
              </w:rPr>
            </w:pPr>
            <w:r w:rsidRPr="00B212D6">
              <w:rPr>
                <w:sz w:val="22"/>
                <w:szCs w:val="22"/>
                <w:lang w:val="en-GB" w:eastAsia="en-GB"/>
              </w:rPr>
              <w:lastRenderedPageBreak/>
              <w:t>24</w:t>
            </w:r>
          </w:p>
        </w:tc>
        <w:tc>
          <w:tcPr>
            <w:tcW w:w="1052" w:type="dxa"/>
            <w:tcBorders>
              <w:top w:val="nil"/>
              <w:left w:val="nil"/>
              <w:bottom w:val="single" w:sz="4" w:space="0" w:color="auto"/>
              <w:right w:val="single" w:sz="4" w:space="0" w:color="auto"/>
            </w:tcBorders>
            <w:shd w:val="clear" w:color="auto" w:fill="auto"/>
            <w:vAlign w:val="center"/>
            <w:hideMark/>
          </w:tcPr>
          <w:p w14:paraId="4517A630"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374F46FF" w14:textId="77777777" w:rsidR="006C1B9B" w:rsidRPr="00B212D6" w:rsidRDefault="006C1B9B" w:rsidP="00F67E79">
            <w:pPr>
              <w:rPr>
                <w:lang w:eastAsia="en-GB"/>
              </w:rPr>
            </w:pPr>
            <w:r w:rsidRPr="00B212D6">
              <w:rPr>
                <w:sz w:val="22"/>
                <w:szCs w:val="22"/>
                <w:lang w:eastAsia="en-GB"/>
              </w:rPr>
              <w:t xml:space="preserve">Разработка котлованов под бетонное основание для анкерования металлической стойки МС-2 у берега реки, в грунтах </w:t>
            </w:r>
            <w:r w:rsidRPr="00B212D6">
              <w:rPr>
                <w:sz w:val="22"/>
                <w:szCs w:val="22"/>
                <w:lang w:val="en-GB" w:eastAsia="en-GB"/>
              </w:rPr>
              <w:t>V</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77636A0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3BE7234C" w14:textId="77777777" w:rsidR="006C1B9B" w:rsidRPr="00B212D6" w:rsidRDefault="006C1B9B" w:rsidP="00F67E79">
            <w:pPr>
              <w:jc w:val="center"/>
              <w:rPr>
                <w:lang w:val="en-GB" w:eastAsia="en-GB"/>
              </w:rPr>
            </w:pPr>
            <w:r w:rsidRPr="00B212D6">
              <w:rPr>
                <w:sz w:val="22"/>
                <w:szCs w:val="22"/>
                <w:lang w:val="en-GB" w:eastAsia="en-GB"/>
              </w:rPr>
              <w:t>0.0012</w:t>
            </w:r>
          </w:p>
        </w:tc>
        <w:tc>
          <w:tcPr>
            <w:tcW w:w="1042" w:type="dxa"/>
            <w:tcBorders>
              <w:top w:val="nil"/>
              <w:left w:val="nil"/>
              <w:bottom w:val="single" w:sz="4" w:space="0" w:color="auto"/>
              <w:right w:val="single" w:sz="4" w:space="0" w:color="auto"/>
            </w:tcBorders>
            <w:shd w:val="clear" w:color="auto" w:fill="auto"/>
            <w:vAlign w:val="center"/>
            <w:hideMark/>
          </w:tcPr>
          <w:p w14:paraId="2D42009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81D5C7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972647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C6C8199"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E2F6F83" w14:textId="77777777" w:rsidR="006C1B9B" w:rsidRPr="00B212D6" w:rsidRDefault="006C1B9B" w:rsidP="00F67E79">
            <w:pPr>
              <w:jc w:val="center"/>
              <w:rPr>
                <w:lang w:val="en-GB" w:eastAsia="en-GB"/>
              </w:rPr>
            </w:pPr>
            <w:r w:rsidRPr="00B212D6">
              <w:rPr>
                <w:sz w:val="22"/>
                <w:szCs w:val="22"/>
                <w:lang w:val="en-GB" w:eastAsia="en-GB"/>
              </w:rPr>
              <w:t>25</w:t>
            </w:r>
          </w:p>
        </w:tc>
        <w:tc>
          <w:tcPr>
            <w:tcW w:w="1052" w:type="dxa"/>
            <w:tcBorders>
              <w:top w:val="nil"/>
              <w:left w:val="nil"/>
              <w:bottom w:val="single" w:sz="4" w:space="0" w:color="auto"/>
              <w:right w:val="single" w:sz="4" w:space="0" w:color="auto"/>
            </w:tcBorders>
            <w:shd w:val="clear" w:color="000000" w:fill="FFFFFF"/>
            <w:vAlign w:val="center"/>
            <w:hideMark/>
          </w:tcPr>
          <w:p w14:paraId="5CD5CE0E"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114EC448" w14:textId="77777777" w:rsidR="006C1B9B" w:rsidRPr="00B212D6" w:rsidRDefault="006C1B9B" w:rsidP="00F67E79">
            <w:pPr>
              <w:rPr>
                <w:lang w:eastAsia="en-GB"/>
              </w:rPr>
            </w:pPr>
            <w:r w:rsidRPr="00B212D6">
              <w:rPr>
                <w:sz w:val="22"/>
                <w:szCs w:val="22"/>
                <w:lang w:eastAsia="en-GB"/>
              </w:rPr>
              <w:t>Обратная засыпка котлованов отвальными  грунтами для установки металлической стойки МС-2 у берега реки</w:t>
            </w:r>
          </w:p>
        </w:tc>
        <w:tc>
          <w:tcPr>
            <w:tcW w:w="911" w:type="dxa"/>
            <w:tcBorders>
              <w:top w:val="nil"/>
              <w:left w:val="nil"/>
              <w:bottom w:val="single" w:sz="4" w:space="0" w:color="auto"/>
              <w:right w:val="single" w:sz="4" w:space="0" w:color="auto"/>
            </w:tcBorders>
            <w:shd w:val="clear" w:color="auto" w:fill="auto"/>
            <w:noWrap/>
            <w:vAlign w:val="center"/>
            <w:hideMark/>
          </w:tcPr>
          <w:p w14:paraId="15CCC5CA"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BCCA2BB" w14:textId="77777777" w:rsidR="006C1B9B" w:rsidRPr="00B212D6" w:rsidRDefault="006C1B9B" w:rsidP="00F67E79">
            <w:pPr>
              <w:jc w:val="center"/>
              <w:rPr>
                <w:lang w:val="en-GB" w:eastAsia="en-GB"/>
              </w:rPr>
            </w:pPr>
            <w:r w:rsidRPr="00B212D6">
              <w:rPr>
                <w:sz w:val="22"/>
                <w:szCs w:val="22"/>
                <w:lang w:val="en-GB" w:eastAsia="en-GB"/>
              </w:rPr>
              <w:t>0.0012</w:t>
            </w:r>
          </w:p>
        </w:tc>
        <w:tc>
          <w:tcPr>
            <w:tcW w:w="1042" w:type="dxa"/>
            <w:tcBorders>
              <w:top w:val="nil"/>
              <w:left w:val="nil"/>
              <w:bottom w:val="single" w:sz="4" w:space="0" w:color="auto"/>
              <w:right w:val="single" w:sz="4" w:space="0" w:color="auto"/>
            </w:tcBorders>
            <w:shd w:val="clear" w:color="auto" w:fill="auto"/>
            <w:vAlign w:val="center"/>
            <w:hideMark/>
          </w:tcPr>
          <w:p w14:paraId="248BE3A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5A98A7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4318FF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544C7F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9B48B18" w14:textId="77777777" w:rsidR="006C1B9B" w:rsidRPr="00B212D6" w:rsidRDefault="006C1B9B" w:rsidP="00F67E79">
            <w:pPr>
              <w:jc w:val="center"/>
              <w:rPr>
                <w:lang w:val="en-GB" w:eastAsia="en-GB"/>
              </w:rPr>
            </w:pPr>
            <w:r w:rsidRPr="00B212D6">
              <w:rPr>
                <w:sz w:val="22"/>
                <w:szCs w:val="22"/>
                <w:lang w:val="en-GB" w:eastAsia="en-GB"/>
              </w:rPr>
              <w:t>26</w:t>
            </w:r>
          </w:p>
        </w:tc>
        <w:tc>
          <w:tcPr>
            <w:tcW w:w="1052" w:type="dxa"/>
            <w:tcBorders>
              <w:top w:val="nil"/>
              <w:left w:val="nil"/>
              <w:bottom w:val="single" w:sz="4" w:space="0" w:color="auto"/>
              <w:right w:val="single" w:sz="4" w:space="0" w:color="auto"/>
            </w:tcBorders>
            <w:shd w:val="clear" w:color="000000" w:fill="FFFFFF"/>
            <w:vAlign w:val="center"/>
            <w:hideMark/>
          </w:tcPr>
          <w:p w14:paraId="7E49009D"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51A992A0" w14:textId="77777777" w:rsidR="006C1B9B" w:rsidRPr="00B212D6" w:rsidRDefault="006C1B9B" w:rsidP="00F67E79">
            <w:pPr>
              <w:rPr>
                <w:lang w:eastAsia="en-GB"/>
              </w:rPr>
            </w:pPr>
            <w:r w:rsidRPr="00B212D6">
              <w:rPr>
                <w:sz w:val="22"/>
                <w:szCs w:val="22"/>
                <w:lang w:eastAsia="en-GB"/>
              </w:rPr>
              <w:t>Демонтаж существующей мусороловки, погрузка на а/с</w:t>
            </w:r>
          </w:p>
        </w:tc>
        <w:tc>
          <w:tcPr>
            <w:tcW w:w="911" w:type="dxa"/>
            <w:tcBorders>
              <w:top w:val="nil"/>
              <w:left w:val="nil"/>
              <w:bottom w:val="single" w:sz="4" w:space="0" w:color="auto"/>
              <w:right w:val="single" w:sz="4" w:space="0" w:color="auto"/>
            </w:tcBorders>
            <w:shd w:val="clear" w:color="auto" w:fill="auto"/>
            <w:vAlign w:val="center"/>
            <w:hideMark/>
          </w:tcPr>
          <w:p w14:paraId="716AED3F"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2E1C8405" w14:textId="77777777" w:rsidR="006C1B9B" w:rsidRPr="00B212D6" w:rsidRDefault="006C1B9B" w:rsidP="00F67E79">
            <w:pPr>
              <w:jc w:val="center"/>
              <w:rPr>
                <w:lang w:val="en-GB" w:eastAsia="en-GB"/>
              </w:rPr>
            </w:pPr>
            <w:r w:rsidRPr="00B212D6">
              <w:rPr>
                <w:sz w:val="22"/>
                <w:szCs w:val="22"/>
                <w:lang w:val="en-GB" w:eastAsia="en-GB"/>
              </w:rPr>
              <w:t>5.0</w:t>
            </w:r>
          </w:p>
        </w:tc>
        <w:tc>
          <w:tcPr>
            <w:tcW w:w="1042" w:type="dxa"/>
            <w:tcBorders>
              <w:top w:val="nil"/>
              <w:left w:val="nil"/>
              <w:bottom w:val="single" w:sz="4" w:space="0" w:color="auto"/>
              <w:right w:val="single" w:sz="4" w:space="0" w:color="auto"/>
            </w:tcBorders>
            <w:shd w:val="clear" w:color="auto" w:fill="auto"/>
            <w:vAlign w:val="center"/>
            <w:hideMark/>
          </w:tcPr>
          <w:p w14:paraId="170190A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217328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EFA596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428AFB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B9339D" w14:textId="77777777" w:rsidR="006C1B9B" w:rsidRPr="00B212D6" w:rsidRDefault="006C1B9B" w:rsidP="00F67E79">
            <w:pPr>
              <w:jc w:val="center"/>
              <w:rPr>
                <w:lang w:val="en-GB" w:eastAsia="en-GB"/>
              </w:rPr>
            </w:pPr>
            <w:r w:rsidRPr="00B212D6">
              <w:rPr>
                <w:sz w:val="22"/>
                <w:szCs w:val="22"/>
                <w:lang w:val="en-GB" w:eastAsia="en-GB"/>
              </w:rPr>
              <w:t>27</w:t>
            </w:r>
          </w:p>
        </w:tc>
        <w:tc>
          <w:tcPr>
            <w:tcW w:w="1052" w:type="dxa"/>
            <w:tcBorders>
              <w:top w:val="nil"/>
              <w:left w:val="nil"/>
              <w:bottom w:val="single" w:sz="4" w:space="0" w:color="auto"/>
              <w:right w:val="single" w:sz="4" w:space="0" w:color="auto"/>
            </w:tcBorders>
            <w:shd w:val="clear" w:color="000000" w:fill="FFFFFF"/>
            <w:vAlign w:val="center"/>
            <w:hideMark/>
          </w:tcPr>
          <w:p w14:paraId="0DFDEDCC"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619863D4" w14:textId="77777777" w:rsidR="006C1B9B" w:rsidRPr="00B212D6" w:rsidRDefault="006C1B9B" w:rsidP="00F67E79">
            <w:pPr>
              <w:rPr>
                <w:lang w:eastAsia="en-GB"/>
              </w:rPr>
            </w:pPr>
            <w:r w:rsidRPr="00B212D6">
              <w:rPr>
                <w:sz w:val="22"/>
                <w:szCs w:val="22"/>
                <w:lang w:eastAsia="en-GB"/>
              </w:rPr>
              <w:t xml:space="preserve">Транспортировка погруженой мусороловки на 12.0км, со сдачей Заказчику </w:t>
            </w:r>
          </w:p>
        </w:tc>
        <w:tc>
          <w:tcPr>
            <w:tcW w:w="911" w:type="dxa"/>
            <w:tcBorders>
              <w:top w:val="nil"/>
              <w:left w:val="nil"/>
              <w:bottom w:val="single" w:sz="4" w:space="0" w:color="auto"/>
              <w:right w:val="single" w:sz="4" w:space="0" w:color="auto"/>
            </w:tcBorders>
            <w:shd w:val="clear" w:color="auto" w:fill="auto"/>
            <w:vAlign w:val="center"/>
            <w:hideMark/>
          </w:tcPr>
          <w:p w14:paraId="2E3AA91D"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B7682FF" w14:textId="77777777" w:rsidR="006C1B9B" w:rsidRPr="00B212D6" w:rsidRDefault="006C1B9B" w:rsidP="00F67E79">
            <w:pPr>
              <w:jc w:val="center"/>
              <w:rPr>
                <w:lang w:val="en-GB" w:eastAsia="en-GB"/>
              </w:rPr>
            </w:pPr>
            <w:r w:rsidRPr="00B212D6">
              <w:rPr>
                <w:sz w:val="22"/>
                <w:szCs w:val="22"/>
                <w:lang w:val="en-GB" w:eastAsia="en-GB"/>
              </w:rPr>
              <w:t>5.0</w:t>
            </w:r>
          </w:p>
        </w:tc>
        <w:tc>
          <w:tcPr>
            <w:tcW w:w="1042" w:type="dxa"/>
            <w:tcBorders>
              <w:top w:val="nil"/>
              <w:left w:val="nil"/>
              <w:bottom w:val="single" w:sz="4" w:space="0" w:color="auto"/>
              <w:right w:val="single" w:sz="4" w:space="0" w:color="auto"/>
            </w:tcBorders>
            <w:shd w:val="clear" w:color="auto" w:fill="auto"/>
            <w:vAlign w:val="center"/>
            <w:hideMark/>
          </w:tcPr>
          <w:p w14:paraId="2C8C32B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982C4F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8CBF95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A31A3F7"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7E98254"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1439A69C"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02B97D33" w14:textId="77777777" w:rsidR="006C1B9B" w:rsidRPr="00B212D6" w:rsidRDefault="006C1B9B" w:rsidP="00F67E79">
            <w:pPr>
              <w:jc w:val="center"/>
              <w:rPr>
                <w:b/>
                <w:bCs/>
                <w:color w:val="000000"/>
                <w:lang w:val="en-GB" w:eastAsia="en-GB"/>
              </w:rPr>
            </w:pPr>
            <w:r w:rsidRPr="00B212D6">
              <w:rPr>
                <w:b/>
                <w:bCs/>
                <w:color w:val="000000"/>
                <w:sz w:val="22"/>
                <w:szCs w:val="22"/>
                <w:lang w:val="en-GB" w:eastAsia="en-GB"/>
              </w:rPr>
              <w:t xml:space="preserve">Строительные и технологические работы </w:t>
            </w:r>
          </w:p>
        </w:tc>
        <w:tc>
          <w:tcPr>
            <w:tcW w:w="911" w:type="dxa"/>
            <w:tcBorders>
              <w:top w:val="nil"/>
              <w:left w:val="nil"/>
              <w:bottom w:val="single" w:sz="4" w:space="0" w:color="auto"/>
              <w:right w:val="single" w:sz="4" w:space="0" w:color="auto"/>
            </w:tcBorders>
            <w:shd w:val="clear" w:color="auto" w:fill="auto"/>
            <w:vAlign w:val="center"/>
            <w:hideMark/>
          </w:tcPr>
          <w:p w14:paraId="2104CECB"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507DFD3E"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0C69068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42CE63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9890FD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B63217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D6C140C"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7649D79D" w14:textId="77777777" w:rsidR="006C1B9B" w:rsidRPr="00B212D6" w:rsidRDefault="006C1B9B" w:rsidP="00F67E79">
            <w:pPr>
              <w:jc w:val="center"/>
              <w:rPr>
                <w:lang w:val="en-GB" w:eastAsia="en-GB"/>
              </w:rPr>
            </w:pPr>
            <w:r w:rsidRPr="00B212D6">
              <w:rPr>
                <w:sz w:val="22"/>
                <w:szCs w:val="22"/>
                <w:lang w:val="en-GB" w:eastAsia="en-GB"/>
              </w:rPr>
              <w:t>6-15</w:t>
            </w:r>
          </w:p>
        </w:tc>
        <w:tc>
          <w:tcPr>
            <w:tcW w:w="4630" w:type="dxa"/>
            <w:tcBorders>
              <w:top w:val="nil"/>
              <w:left w:val="nil"/>
              <w:bottom w:val="single" w:sz="4" w:space="0" w:color="auto"/>
              <w:right w:val="single" w:sz="4" w:space="0" w:color="auto"/>
            </w:tcBorders>
            <w:shd w:val="clear" w:color="auto" w:fill="auto"/>
            <w:vAlign w:val="center"/>
            <w:hideMark/>
          </w:tcPr>
          <w:p w14:paraId="09E19847" w14:textId="77777777" w:rsidR="006C1B9B" w:rsidRPr="00B212D6" w:rsidRDefault="006C1B9B" w:rsidP="00F67E79">
            <w:pPr>
              <w:rPr>
                <w:lang w:eastAsia="en-GB"/>
              </w:rPr>
            </w:pPr>
            <w:r w:rsidRPr="00B212D6">
              <w:rPr>
                <w:sz w:val="22"/>
                <w:szCs w:val="22"/>
                <w:lang w:eastAsia="en-GB"/>
              </w:rPr>
              <w:t xml:space="preserve">Устройство фундамента колодца из бетона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2E9B812F"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1EB7B40E" w14:textId="77777777" w:rsidR="006C1B9B" w:rsidRPr="00B212D6" w:rsidRDefault="006C1B9B" w:rsidP="00F67E79">
            <w:pPr>
              <w:jc w:val="center"/>
              <w:rPr>
                <w:lang w:val="en-GB" w:eastAsia="en-GB"/>
              </w:rPr>
            </w:pPr>
            <w:r w:rsidRPr="00B212D6">
              <w:rPr>
                <w:sz w:val="22"/>
                <w:szCs w:val="22"/>
                <w:lang w:val="en-GB" w:eastAsia="en-GB"/>
              </w:rPr>
              <w:t>14.0</w:t>
            </w:r>
          </w:p>
        </w:tc>
        <w:tc>
          <w:tcPr>
            <w:tcW w:w="1042" w:type="dxa"/>
            <w:tcBorders>
              <w:top w:val="nil"/>
              <w:left w:val="nil"/>
              <w:bottom w:val="single" w:sz="4" w:space="0" w:color="auto"/>
              <w:right w:val="single" w:sz="4" w:space="0" w:color="auto"/>
            </w:tcBorders>
            <w:shd w:val="clear" w:color="auto" w:fill="auto"/>
            <w:vAlign w:val="center"/>
            <w:hideMark/>
          </w:tcPr>
          <w:p w14:paraId="0883379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CF909D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8FADFA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0AFD53E"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507F8F3"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3DE63B99" w14:textId="77777777" w:rsidR="006C1B9B" w:rsidRPr="00B212D6" w:rsidRDefault="006C1B9B" w:rsidP="00F67E79">
            <w:pPr>
              <w:jc w:val="center"/>
              <w:rPr>
                <w:lang w:val="en-GB" w:eastAsia="en-GB"/>
              </w:rPr>
            </w:pPr>
            <w:r w:rsidRPr="00B212D6">
              <w:rPr>
                <w:sz w:val="22"/>
                <w:szCs w:val="22"/>
                <w:lang w:val="en-GB" w:eastAsia="en-GB"/>
              </w:rPr>
              <w:t>Прим.     7-364</w:t>
            </w:r>
          </w:p>
        </w:tc>
        <w:tc>
          <w:tcPr>
            <w:tcW w:w="4630" w:type="dxa"/>
            <w:tcBorders>
              <w:top w:val="nil"/>
              <w:left w:val="nil"/>
              <w:bottom w:val="single" w:sz="4" w:space="0" w:color="auto"/>
              <w:right w:val="single" w:sz="4" w:space="0" w:color="auto"/>
            </w:tcBorders>
            <w:shd w:val="clear" w:color="auto" w:fill="auto"/>
            <w:vAlign w:val="center"/>
            <w:hideMark/>
          </w:tcPr>
          <w:p w14:paraId="448934B3" w14:textId="77777777" w:rsidR="006C1B9B" w:rsidRPr="00B212D6" w:rsidRDefault="006C1B9B" w:rsidP="00F67E79">
            <w:pPr>
              <w:rPr>
                <w:lang w:eastAsia="en-GB"/>
              </w:rPr>
            </w:pPr>
            <w:r w:rsidRPr="00B212D6">
              <w:rPr>
                <w:sz w:val="22"/>
                <w:szCs w:val="22"/>
                <w:lang w:eastAsia="en-GB"/>
              </w:rPr>
              <w:t xml:space="preserve">Установка сборного ж/б СКМ-1 (бетон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6 - 2.50м3, арматура класса </w:t>
            </w:r>
            <w:r w:rsidRPr="00B212D6">
              <w:rPr>
                <w:sz w:val="22"/>
                <w:szCs w:val="22"/>
                <w:lang w:val="en-GB" w:eastAsia="en-GB"/>
              </w:rPr>
              <w:t>A</w:t>
            </w:r>
            <w:r w:rsidRPr="00B212D6">
              <w:rPr>
                <w:sz w:val="22"/>
                <w:szCs w:val="22"/>
                <w:lang w:eastAsia="en-GB"/>
              </w:rPr>
              <w:t xml:space="preserve">240 - 3кг, класса </w:t>
            </w:r>
            <w:r w:rsidRPr="00B212D6">
              <w:rPr>
                <w:sz w:val="22"/>
                <w:szCs w:val="22"/>
                <w:lang w:val="en-GB" w:eastAsia="en-GB"/>
              </w:rPr>
              <w:t>A</w:t>
            </w:r>
            <w:r w:rsidRPr="00B212D6">
              <w:rPr>
                <w:sz w:val="22"/>
                <w:szCs w:val="22"/>
                <w:lang w:eastAsia="en-GB"/>
              </w:rPr>
              <w:t>500</w:t>
            </w:r>
            <w:r w:rsidRPr="00B212D6">
              <w:rPr>
                <w:sz w:val="22"/>
                <w:szCs w:val="22"/>
                <w:lang w:val="en-GB" w:eastAsia="en-GB"/>
              </w:rPr>
              <w:t>c</w:t>
            </w:r>
            <w:r w:rsidRPr="00B212D6">
              <w:rPr>
                <w:sz w:val="22"/>
                <w:szCs w:val="22"/>
                <w:lang w:eastAsia="en-GB"/>
              </w:rPr>
              <w:t xml:space="preserve"> - 0.682т, ЗД - 22кг) </w:t>
            </w:r>
          </w:p>
        </w:tc>
        <w:tc>
          <w:tcPr>
            <w:tcW w:w="911" w:type="dxa"/>
            <w:tcBorders>
              <w:top w:val="nil"/>
              <w:left w:val="nil"/>
              <w:bottom w:val="single" w:sz="4" w:space="0" w:color="auto"/>
              <w:right w:val="single" w:sz="4" w:space="0" w:color="auto"/>
            </w:tcBorders>
            <w:shd w:val="clear" w:color="auto" w:fill="auto"/>
            <w:vAlign w:val="center"/>
            <w:hideMark/>
          </w:tcPr>
          <w:p w14:paraId="5EB781E1"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40FE8030"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7E88770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4BD76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C92A42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4E467C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4946F30"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1D7A38BD" w14:textId="77777777" w:rsidR="006C1B9B" w:rsidRPr="00B212D6" w:rsidRDefault="006C1B9B" w:rsidP="00F67E79">
            <w:pPr>
              <w:jc w:val="center"/>
              <w:rPr>
                <w:lang w:val="en-GB" w:eastAsia="en-GB"/>
              </w:rPr>
            </w:pPr>
            <w:r w:rsidRPr="00B212D6">
              <w:rPr>
                <w:sz w:val="22"/>
                <w:szCs w:val="22"/>
                <w:lang w:val="en-GB" w:eastAsia="en-GB"/>
              </w:rPr>
              <w:t>P23-49</w:t>
            </w:r>
          </w:p>
        </w:tc>
        <w:tc>
          <w:tcPr>
            <w:tcW w:w="4630" w:type="dxa"/>
            <w:tcBorders>
              <w:top w:val="nil"/>
              <w:left w:val="nil"/>
              <w:bottom w:val="single" w:sz="4" w:space="0" w:color="auto"/>
              <w:right w:val="single" w:sz="4" w:space="0" w:color="auto"/>
            </w:tcBorders>
            <w:shd w:val="clear" w:color="auto" w:fill="auto"/>
            <w:vAlign w:val="center"/>
            <w:hideMark/>
          </w:tcPr>
          <w:p w14:paraId="74DF7C41" w14:textId="77777777" w:rsidR="006C1B9B" w:rsidRPr="00B212D6" w:rsidRDefault="006C1B9B" w:rsidP="00F67E79">
            <w:pPr>
              <w:rPr>
                <w:lang w:eastAsia="en-GB"/>
              </w:rPr>
            </w:pPr>
            <w:r w:rsidRPr="00B212D6">
              <w:rPr>
                <w:sz w:val="22"/>
                <w:szCs w:val="22"/>
                <w:lang w:eastAsia="en-GB"/>
              </w:rPr>
              <w:t xml:space="preserve">Сверление отверстий на дне колодца диаметром </w:t>
            </w:r>
            <w:r w:rsidRPr="00B212D6">
              <w:rPr>
                <w:rFonts w:ascii="Sylfaen" w:hAnsi="Sylfaen" w:cs="Sylfaen"/>
                <w:sz w:val="22"/>
                <w:szCs w:val="22"/>
                <w:lang w:val="en-GB" w:eastAsia="en-GB"/>
              </w:rPr>
              <w:t>Փ</w:t>
            </w:r>
            <w:r w:rsidRPr="00B212D6">
              <w:rPr>
                <w:sz w:val="22"/>
                <w:szCs w:val="22"/>
                <w:lang w:eastAsia="en-GB"/>
              </w:rPr>
              <w:t>20мм, глубиной 50см</w:t>
            </w:r>
          </w:p>
        </w:tc>
        <w:tc>
          <w:tcPr>
            <w:tcW w:w="911" w:type="dxa"/>
            <w:tcBorders>
              <w:top w:val="nil"/>
              <w:left w:val="nil"/>
              <w:bottom w:val="single" w:sz="4" w:space="0" w:color="auto"/>
              <w:right w:val="single" w:sz="4" w:space="0" w:color="auto"/>
            </w:tcBorders>
            <w:shd w:val="clear" w:color="auto" w:fill="auto"/>
            <w:vAlign w:val="center"/>
            <w:hideMark/>
          </w:tcPr>
          <w:p w14:paraId="3CAEC266" w14:textId="77777777" w:rsidR="006C1B9B" w:rsidRPr="00B212D6" w:rsidRDefault="006C1B9B" w:rsidP="00F67E79">
            <w:pPr>
              <w:jc w:val="center"/>
              <w:rPr>
                <w:lang w:val="en-GB" w:eastAsia="en-GB"/>
              </w:rPr>
            </w:pPr>
            <w:r w:rsidRPr="00B212D6">
              <w:rPr>
                <w:sz w:val="22"/>
                <w:szCs w:val="22"/>
                <w:lang w:val="en-GB" w:eastAsia="en-GB"/>
              </w:rPr>
              <w:t>100 шт</w:t>
            </w:r>
          </w:p>
        </w:tc>
        <w:tc>
          <w:tcPr>
            <w:tcW w:w="876" w:type="dxa"/>
            <w:tcBorders>
              <w:top w:val="nil"/>
              <w:left w:val="nil"/>
              <w:bottom w:val="single" w:sz="4" w:space="0" w:color="auto"/>
              <w:right w:val="single" w:sz="4" w:space="0" w:color="auto"/>
            </w:tcBorders>
            <w:shd w:val="clear" w:color="auto" w:fill="auto"/>
            <w:vAlign w:val="center"/>
            <w:hideMark/>
          </w:tcPr>
          <w:p w14:paraId="17649567" w14:textId="77777777" w:rsidR="006C1B9B" w:rsidRPr="00B212D6" w:rsidRDefault="006C1B9B" w:rsidP="00F67E79">
            <w:pPr>
              <w:jc w:val="center"/>
              <w:rPr>
                <w:lang w:val="en-GB" w:eastAsia="en-GB"/>
              </w:rPr>
            </w:pPr>
            <w:r w:rsidRPr="00B212D6">
              <w:rPr>
                <w:sz w:val="22"/>
                <w:szCs w:val="22"/>
                <w:lang w:val="en-GB" w:eastAsia="en-GB"/>
              </w:rPr>
              <w:t>0.06</w:t>
            </w:r>
          </w:p>
        </w:tc>
        <w:tc>
          <w:tcPr>
            <w:tcW w:w="1042" w:type="dxa"/>
            <w:tcBorders>
              <w:top w:val="nil"/>
              <w:left w:val="nil"/>
              <w:bottom w:val="single" w:sz="4" w:space="0" w:color="auto"/>
              <w:right w:val="single" w:sz="4" w:space="0" w:color="auto"/>
            </w:tcBorders>
            <w:shd w:val="clear" w:color="auto" w:fill="auto"/>
            <w:vAlign w:val="center"/>
            <w:hideMark/>
          </w:tcPr>
          <w:p w14:paraId="08C45BC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002709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8A6DFC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6CD273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96D3E5D"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000000" w:fill="FFFFFF"/>
            <w:vAlign w:val="center"/>
            <w:hideMark/>
          </w:tcPr>
          <w:p w14:paraId="1EFE5B2A"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1EFC2AE2" w14:textId="77777777" w:rsidR="006C1B9B" w:rsidRPr="00B212D6" w:rsidRDefault="006C1B9B" w:rsidP="00F67E79">
            <w:pPr>
              <w:rPr>
                <w:lang w:eastAsia="en-GB"/>
              </w:rPr>
            </w:pPr>
            <w:r w:rsidRPr="00B212D6">
              <w:rPr>
                <w:sz w:val="22"/>
                <w:szCs w:val="22"/>
                <w:lang w:eastAsia="en-GB"/>
              </w:rPr>
              <w:t xml:space="preserve">Установка анкерной арматуры класса  </w:t>
            </w:r>
            <w:r w:rsidRPr="00B212D6">
              <w:rPr>
                <w:rFonts w:ascii="Sylfaen" w:hAnsi="Sylfaen" w:cs="Sylfaen"/>
                <w:sz w:val="22"/>
                <w:szCs w:val="22"/>
                <w:lang w:val="en-GB" w:eastAsia="en-GB"/>
              </w:rPr>
              <w:t>Փ</w:t>
            </w:r>
            <w:r w:rsidRPr="00B212D6">
              <w:rPr>
                <w:sz w:val="22"/>
                <w:szCs w:val="22"/>
                <w:lang w:eastAsia="en-GB"/>
              </w:rPr>
              <w:t>20</w:t>
            </w:r>
            <w:r w:rsidRPr="00B212D6">
              <w:rPr>
                <w:sz w:val="22"/>
                <w:szCs w:val="22"/>
                <w:lang w:val="en-GB" w:eastAsia="en-GB"/>
              </w:rPr>
              <w:t>A</w:t>
            </w:r>
            <w:r w:rsidRPr="00B212D6">
              <w:rPr>
                <w:sz w:val="22"/>
                <w:szCs w:val="22"/>
                <w:lang w:eastAsia="en-GB"/>
              </w:rPr>
              <w:t>500</w:t>
            </w:r>
            <w:r w:rsidRPr="00B212D6">
              <w:rPr>
                <w:sz w:val="22"/>
                <w:szCs w:val="22"/>
                <w:lang w:val="en-GB" w:eastAsia="en-GB"/>
              </w:rPr>
              <w:t>c</w:t>
            </w:r>
            <w:r w:rsidRPr="00B212D6">
              <w:rPr>
                <w:sz w:val="22"/>
                <w:szCs w:val="22"/>
                <w:lang w:eastAsia="en-GB"/>
              </w:rPr>
              <w:t xml:space="preserve"> в просверленных отверстиях</w:t>
            </w:r>
          </w:p>
        </w:tc>
        <w:tc>
          <w:tcPr>
            <w:tcW w:w="911" w:type="dxa"/>
            <w:tcBorders>
              <w:top w:val="nil"/>
              <w:left w:val="nil"/>
              <w:bottom w:val="single" w:sz="4" w:space="0" w:color="auto"/>
              <w:right w:val="single" w:sz="4" w:space="0" w:color="auto"/>
            </w:tcBorders>
            <w:shd w:val="clear" w:color="auto" w:fill="auto"/>
            <w:vAlign w:val="center"/>
            <w:hideMark/>
          </w:tcPr>
          <w:p w14:paraId="4B05E4A9"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3C2208F4" w14:textId="77777777" w:rsidR="006C1B9B" w:rsidRPr="00B212D6" w:rsidRDefault="006C1B9B" w:rsidP="00F67E79">
            <w:pPr>
              <w:jc w:val="center"/>
              <w:rPr>
                <w:lang w:val="en-GB" w:eastAsia="en-GB"/>
              </w:rPr>
            </w:pPr>
            <w:r w:rsidRPr="00B212D6">
              <w:rPr>
                <w:sz w:val="22"/>
                <w:szCs w:val="22"/>
                <w:lang w:val="en-GB" w:eastAsia="en-GB"/>
              </w:rPr>
              <w:t>10.0</w:t>
            </w:r>
          </w:p>
        </w:tc>
        <w:tc>
          <w:tcPr>
            <w:tcW w:w="1042" w:type="dxa"/>
            <w:tcBorders>
              <w:top w:val="nil"/>
              <w:left w:val="nil"/>
              <w:bottom w:val="single" w:sz="4" w:space="0" w:color="auto"/>
              <w:right w:val="single" w:sz="4" w:space="0" w:color="auto"/>
            </w:tcBorders>
            <w:shd w:val="clear" w:color="auto" w:fill="auto"/>
            <w:vAlign w:val="center"/>
            <w:hideMark/>
          </w:tcPr>
          <w:p w14:paraId="00BE3F2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D896BB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BF666A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BB944E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7655107"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44E2454C" w14:textId="77777777" w:rsidR="006C1B9B" w:rsidRPr="00B212D6" w:rsidRDefault="006C1B9B" w:rsidP="00F67E79">
            <w:pPr>
              <w:jc w:val="center"/>
              <w:rPr>
                <w:lang w:val="en-GB" w:eastAsia="en-GB"/>
              </w:rPr>
            </w:pPr>
            <w:r w:rsidRPr="00B212D6">
              <w:rPr>
                <w:sz w:val="22"/>
                <w:szCs w:val="22"/>
                <w:lang w:val="en-GB" w:eastAsia="en-GB"/>
              </w:rPr>
              <w:t>Прим.     46-73</w:t>
            </w:r>
          </w:p>
        </w:tc>
        <w:tc>
          <w:tcPr>
            <w:tcW w:w="4630" w:type="dxa"/>
            <w:tcBorders>
              <w:top w:val="nil"/>
              <w:left w:val="nil"/>
              <w:bottom w:val="single" w:sz="4" w:space="0" w:color="auto"/>
              <w:right w:val="single" w:sz="4" w:space="0" w:color="auto"/>
            </w:tcBorders>
            <w:shd w:val="clear" w:color="auto" w:fill="auto"/>
            <w:vAlign w:val="center"/>
            <w:hideMark/>
          </w:tcPr>
          <w:p w14:paraId="37894096" w14:textId="77777777" w:rsidR="006C1B9B" w:rsidRPr="00B212D6" w:rsidRDefault="006C1B9B" w:rsidP="00F67E79">
            <w:pPr>
              <w:rPr>
                <w:lang w:eastAsia="en-GB"/>
              </w:rPr>
            </w:pPr>
            <w:r w:rsidRPr="00B212D6">
              <w:rPr>
                <w:sz w:val="22"/>
                <w:szCs w:val="22"/>
                <w:lang w:eastAsia="en-GB"/>
              </w:rPr>
              <w:t>Впрыскивание полимерцементного раствора в просверленные отверстия</w:t>
            </w:r>
          </w:p>
        </w:tc>
        <w:tc>
          <w:tcPr>
            <w:tcW w:w="911" w:type="dxa"/>
            <w:tcBorders>
              <w:top w:val="nil"/>
              <w:left w:val="nil"/>
              <w:bottom w:val="single" w:sz="4" w:space="0" w:color="auto"/>
              <w:right w:val="single" w:sz="4" w:space="0" w:color="auto"/>
            </w:tcBorders>
            <w:shd w:val="clear" w:color="auto" w:fill="auto"/>
            <w:vAlign w:val="center"/>
            <w:hideMark/>
          </w:tcPr>
          <w:p w14:paraId="277F9B60"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65788664" w14:textId="77777777" w:rsidR="006C1B9B" w:rsidRPr="00B212D6" w:rsidRDefault="006C1B9B" w:rsidP="00F67E79">
            <w:pPr>
              <w:jc w:val="center"/>
              <w:rPr>
                <w:lang w:val="en-GB" w:eastAsia="en-GB"/>
              </w:rPr>
            </w:pPr>
            <w:r w:rsidRPr="00B212D6">
              <w:rPr>
                <w:sz w:val="22"/>
                <w:szCs w:val="22"/>
                <w:lang w:val="en-GB" w:eastAsia="en-GB"/>
              </w:rPr>
              <w:t>0.01</w:t>
            </w:r>
          </w:p>
        </w:tc>
        <w:tc>
          <w:tcPr>
            <w:tcW w:w="1042" w:type="dxa"/>
            <w:tcBorders>
              <w:top w:val="nil"/>
              <w:left w:val="nil"/>
              <w:bottom w:val="single" w:sz="4" w:space="0" w:color="auto"/>
              <w:right w:val="single" w:sz="4" w:space="0" w:color="auto"/>
            </w:tcBorders>
            <w:shd w:val="clear" w:color="auto" w:fill="auto"/>
            <w:vAlign w:val="center"/>
            <w:hideMark/>
          </w:tcPr>
          <w:p w14:paraId="5BC8A65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BA1FC5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059AFC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36D291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D952311"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000000" w:fill="FFFFFF"/>
            <w:vAlign w:val="center"/>
            <w:hideMark/>
          </w:tcPr>
          <w:p w14:paraId="4D6F1226" w14:textId="77777777" w:rsidR="006C1B9B" w:rsidRPr="00B212D6" w:rsidRDefault="006C1B9B" w:rsidP="00F67E79">
            <w:pPr>
              <w:jc w:val="center"/>
              <w:rPr>
                <w:lang w:val="en-GB" w:eastAsia="en-GB"/>
              </w:rPr>
            </w:pPr>
            <w:r w:rsidRPr="00B212D6">
              <w:rPr>
                <w:sz w:val="22"/>
                <w:szCs w:val="22"/>
                <w:lang w:val="en-GB" w:eastAsia="en-GB"/>
              </w:rPr>
              <w:t xml:space="preserve">11-55      11-56  </w:t>
            </w:r>
          </w:p>
        </w:tc>
        <w:tc>
          <w:tcPr>
            <w:tcW w:w="4630" w:type="dxa"/>
            <w:tcBorders>
              <w:top w:val="nil"/>
              <w:left w:val="nil"/>
              <w:bottom w:val="single" w:sz="4" w:space="0" w:color="auto"/>
              <w:right w:val="single" w:sz="4" w:space="0" w:color="auto"/>
            </w:tcBorders>
            <w:shd w:val="clear" w:color="auto" w:fill="auto"/>
            <w:vAlign w:val="center"/>
            <w:hideMark/>
          </w:tcPr>
          <w:p w14:paraId="391826E1" w14:textId="77777777" w:rsidR="006C1B9B" w:rsidRPr="00B212D6" w:rsidRDefault="006C1B9B" w:rsidP="00F67E79">
            <w:pPr>
              <w:rPr>
                <w:lang w:eastAsia="en-GB"/>
              </w:rPr>
            </w:pPr>
            <w:r w:rsidRPr="00B212D6">
              <w:rPr>
                <w:sz w:val="22"/>
                <w:szCs w:val="22"/>
                <w:lang w:eastAsia="en-GB"/>
              </w:rPr>
              <w:t xml:space="preserve">Цементнопесчанный выравнивающий слой пола, толщиной </w:t>
            </w:r>
            <w:r w:rsidRPr="00B212D6">
              <w:rPr>
                <w:sz w:val="22"/>
                <w:szCs w:val="22"/>
                <w:lang w:val="en-GB" w:eastAsia="en-GB"/>
              </w:rPr>
              <w:t>b</w:t>
            </w:r>
            <w:r w:rsidRPr="00B212D6">
              <w:rPr>
                <w:sz w:val="22"/>
                <w:szCs w:val="22"/>
                <w:lang w:eastAsia="en-GB"/>
              </w:rPr>
              <w:t>ср=5см</w:t>
            </w:r>
          </w:p>
        </w:tc>
        <w:tc>
          <w:tcPr>
            <w:tcW w:w="911" w:type="dxa"/>
            <w:tcBorders>
              <w:top w:val="nil"/>
              <w:left w:val="nil"/>
              <w:bottom w:val="single" w:sz="4" w:space="0" w:color="auto"/>
              <w:right w:val="single" w:sz="4" w:space="0" w:color="auto"/>
            </w:tcBorders>
            <w:shd w:val="clear" w:color="000000" w:fill="FFFFFF"/>
            <w:vAlign w:val="center"/>
            <w:hideMark/>
          </w:tcPr>
          <w:p w14:paraId="6E984EDE" w14:textId="77777777" w:rsidR="006C1B9B" w:rsidRPr="00B212D6" w:rsidRDefault="006C1B9B" w:rsidP="00F67E79">
            <w:pPr>
              <w:jc w:val="center"/>
              <w:rPr>
                <w:color w:val="000000"/>
                <w:lang w:val="en-GB" w:eastAsia="en-GB"/>
              </w:rPr>
            </w:pPr>
            <w:r w:rsidRPr="00B212D6">
              <w:rPr>
                <w:color w:val="000000"/>
                <w:sz w:val="22"/>
                <w:szCs w:val="22"/>
                <w:lang w:val="en-GB" w:eastAsia="en-GB"/>
              </w:rPr>
              <w:t>100 м2</w:t>
            </w:r>
          </w:p>
        </w:tc>
        <w:tc>
          <w:tcPr>
            <w:tcW w:w="876" w:type="dxa"/>
            <w:tcBorders>
              <w:top w:val="nil"/>
              <w:left w:val="nil"/>
              <w:bottom w:val="single" w:sz="4" w:space="0" w:color="auto"/>
              <w:right w:val="single" w:sz="4" w:space="0" w:color="auto"/>
            </w:tcBorders>
            <w:shd w:val="clear" w:color="auto" w:fill="auto"/>
            <w:vAlign w:val="center"/>
            <w:hideMark/>
          </w:tcPr>
          <w:p w14:paraId="64167F46" w14:textId="77777777" w:rsidR="006C1B9B" w:rsidRPr="00B212D6" w:rsidRDefault="006C1B9B" w:rsidP="00F67E79">
            <w:pPr>
              <w:jc w:val="center"/>
              <w:rPr>
                <w:lang w:val="en-GB" w:eastAsia="en-GB"/>
              </w:rPr>
            </w:pPr>
            <w:r w:rsidRPr="00B212D6">
              <w:rPr>
                <w:sz w:val="22"/>
                <w:szCs w:val="22"/>
                <w:lang w:val="en-GB" w:eastAsia="en-GB"/>
              </w:rPr>
              <w:t>0.03</w:t>
            </w:r>
          </w:p>
        </w:tc>
        <w:tc>
          <w:tcPr>
            <w:tcW w:w="1042" w:type="dxa"/>
            <w:tcBorders>
              <w:top w:val="nil"/>
              <w:left w:val="nil"/>
              <w:bottom w:val="single" w:sz="4" w:space="0" w:color="auto"/>
              <w:right w:val="single" w:sz="4" w:space="0" w:color="auto"/>
            </w:tcBorders>
            <w:shd w:val="clear" w:color="auto" w:fill="auto"/>
            <w:vAlign w:val="center"/>
            <w:hideMark/>
          </w:tcPr>
          <w:p w14:paraId="4E1D9E8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157BC2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DD9B12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DDFB761"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DCE12A0"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000000" w:fill="FFFFFF"/>
            <w:vAlign w:val="center"/>
            <w:hideMark/>
          </w:tcPr>
          <w:p w14:paraId="55AD519A" w14:textId="77777777" w:rsidR="006C1B9B" w:rsidRPr="00B212D6" w:rsidRDefault="006C1B9B" w:rsidP="00F67E79">
            <w:pPr>
              <w:jc w:val="center"/>
              <w:rPr>
                <w:lang w:val="en-GB" w:eastAsia="en-GB"/>
              </w:rPr>
            </w:pPr>
            <w:r w:rsidRPr="00B212D6">
              <w:rPr>
                <w:sz w:val="22"/>
                <w:szCs w:val="22"/>
                <w:lang w:val="en-GB" w:eastAsia="en-GB"/>
              </w:rPr>
              <w:t>6-168</w:t>
            </w:r>
          </w:p>
        </w:tc>
        <w:tc>
          <w:tcPr>
            <w:tcW w:w="4630" w:type="dxa"/>
            <w:tcBorders>
              <w:top w:val="nil"/>
              <w:left w:val="nil"/>
              <w:bottom w:val="single" w:sz="4" w:space="0" w:color="auto"/>
              <w:right w:val="single" w:sz="4" w:space="0" w:color="auto"/>
            </w:tcBorders>
            <w:shd w:val="clear" w:color="auto" w:fill="auto"/>
            <w:vAlign w:val="center"/>
            <w:hideMark/>
          </w:tcPr>
          <w:p w14:paraId="752053BD" w14:textId="77777777" w:rsidR="006C1B9B" w:rsidRPr="00B212D6" w:rsidRDefault="006C1B9B" w:rsidP="00F67E79">
            <w:pPr>
              <w:rPr>
                <w:lang w:eastAsia="en-GB"/>
              </w:rPr>
            </w:pPr>
            <w:r w:rsidRPr="00B212D6">
              <w:rPr>
                <w:sz w:val="22"/>
                <w:szCs w:val="22"/>
                <w:lang w:eastAsia="en-GB"/>
              </w:rPr>
              <w:t>Установка бетонного ремня бетоном класса В20, с сечением 400</w:t>
            </w:r>
            <w:r w:rsidRPr="00B212D6">
              <w:rPr>
                <w:sz w:val="22"/>
                <w:szCs w:val="22"/>
                <w:lang w:val="en-GB" w:eastAsia="en-GB"/>
              </w:rPr>
              <w:t>x</w:t>
            </w:r>
            <w:r w:rsidRPr="00B212D6">
              <w:rPr>
                <w:sz w:val="22"/>
                <w:szCs w:val="22"/>
                <w:lang w:eastAsia="en-GB"/>
              </w:rPr>
              <w:t xml:space="preserve">400мм, по периметру стен колодца </w:t>
            </w:r>
          </w:p>
        </w:tc>
        <w:tc>
          <w:tcPr>
            <w:tcW w:w="911" w:type="dxa"/>
            <w:tcBorders>
              <w:top w:val="nil"/>
              <w:left w:val="nil"/>
              <w:bottom w:val="single" w:sz="4" w:space="0" w:color="auto"/>
              <w:right w:val="single" w:sz="4" w:space="0" w:color="auto"/>
            </w:tcBorders>
            <w:shd w:val="clear" w:color="auto" w:fill="auto"/>
            <w:vAlign w:val="center"/>
            <w:hideMark/>
          </w:tcPr>
          <w:p w14:paraId="74396ED8"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5A5E57F7" w14:textId="77777777" w:rsidR="006C1B9B" w:rsidRPr="00B212D6" w:rsidRDefault="006C1B9B" w:rsidP="00F67E79">
            <w:pPr>
              <w:jc w:val="center"/>
              <w:rPr>
                <w:lang w:val="en-GB" w:eastAsia="en-GB"/>
              </w:rPr>
            </w:pPr>
            <w:r w:rsidRPr="00B212D6">
              <w:rPr>
                <w:sz w:val="22"/>
                <w:szCs w:val="22"/>
                <w:lang w:val="en-GB" w:eastAsia="en-GB"/>
              </w:rPr>
              <w:t>1.50</w:t>
            </w:r>
          </w:p>
        </w:tc>
        <w:tc>
          <w:tcPr>
            <w:tcW w:w="1042" w:type="dxa"/>
            <w:tcBorders>
              <w:top w:val="nil"/>
              <w:left w:val="nil"/>
              <w:bottom w:val="single" w:sz="4" w:space="0" w:color="auto"/>
              <w:right w:val="single" w:sz="4" w:space="0" w:color="auto"/>
            </w:tcBorders>
            <w:shd w:val="clear" w:color="auto" w:fill="auto"/>
            <w:vAlign w:val="center"/>
            <w:hideMark/>
          </w:tcPr>
          <w:p w14:paraId="7061968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AD916F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55375E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3C6F4D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A8AB324"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1607610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422AB3A" w14:textId="77777777" w:rsidR="006C1B9B" w:rsidRPr="00B212D6" w:rsidRDefault="006C1B9B" w:rsidP="00F67E79">
            <w:pPr>
              <w:rPr>
                <w:lang w:eastAsia="en-GB"/>
              </w:rPr>
            </w:pPr>
            <w:r w:rsidRPr="00B212D6">
              <w:rPr>
                <w:sz w:val="22"/>
                <w:szCs w:val="22"/>
                <w:lang w:eastAsia="en-GB"/>
              </w:rPr>
              <w:t>Установка уголка из нержавеющей стали с сечением 75</w:t>
            </w:r>
            <w:r w:rsidRPr="00B212D6">
              <w:rPr>
                <w:sz w:val="22"/>
                <w:szCs w:val="22"/>
                <w:lang w:val="en-GB" w:eastAsia="en-GB"/>
              </w:rPr>
              <w:t>x</w:t>
            </w:r>
            <w:r w:rsidRPr="00B212D6">
              <w:rPr>
                <w:sz w:val="22"/>
                <w:szCs w:val="22"/>
                <w:lang w:eastAsia="en-GB"/>
              </w:rPr>
              <w:t>6мм (</w:t>
            </w:r>
            <w:r w:rsidRPr="00B212D6">
              <w:rPr>
                <w:sz w:val="22"/>
                <w:szCs w:val="22"/>
                <w:lang w:val="en-GB" w:eastAsia="en-GB"/>
              </w:rPr>
              <w:t>G</w:t>
            </w:r>
            <w:r w:rsidRPr="00B212D6">
              <w:rPr>
                <w:sz w:val="22"/>
                <w:szCs w:val="22"/>
                <w:lang w:eastAsia="en-GB"/>
              </w:rPr>
              <w:t>=0.8кг)</w:t>
            </w:r>
          </w:p>
        </w:tc>
        <w:tc>
          <w:tcPr>
            <w:tcW w:w="911" w:type="dxa"/>
            <w:tcBorders>
              <w:top w:val="nil"/>
              <w:left w:val="nil"/>
              <w:bottom w:val="single" w:sz="4" w:space="0" w:color="auto"/>
              <w:right w:val="single" w:sz="4" w:space="0" w:color="auto"/>
            </w:tcBorders>
            <w:shd w:val="clear" w:color="auto" w:fill="auto"/>
            <w:vAlign w:val="center"/>
            <w:hideMark/>
          </w:tcPr>
          <w:p w14:paraId="310FADCF"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418B9A97" w14:textId="77777777" w:rsidR="006C1B9B" w:rsidRPr="00B212D6" w:rsidRDefault="006C1B9B" w:rsidP="00F67E79">
            <w:pPr>
              <w:jc w:val="center"/>
              <w:rPr>
                <w:lang w:val="en-GB" w:eastAsia="en-GB"/>
              </w:rPr>
            </w:pPr>
            <w:r w:rsidRPr="00B212D6">
              <w:rPr>
                <w:sz w:val="22"/>
                <w:szCs w:val="22"/>
                <w:lang w:val="en-GB" w:eastAsia="en-GB"/>
              </w:rPr>
              <w:t>1.50</w:t>
            </w:r>
          </w:p>
        </w:tc>
        <w:tc>
          <w:tcPr>
            <w:tcW w:w="1042" w:type="dxa"/>
            <w:tcBorders>
              <w:top w:val="nil"/>
              <w:left w:val="nil"/>
              <w:bottom w:val="single" w:sz="4" w:space="0" w:color="auto"/>
              <w:right w:val="single" w:sz="4" w:space="0" w:color="auto"/>
            </w:tcBorders>
            <w:shd w:val="clear" w:color="auto" w:fill="auto"/>
            <w:vAlign w:val="center"/>
            <w:hideMark/>
          </w:tcPr>
          <w:p w14:paraId="23B67C2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AC4DFB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DC6841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CBE1B75"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2ABF809" w14:textId="77777777" w:rsidR="006C1B9B" w:rsidRPr="00B212D6" w:rsidRDefault="006C1B9B" w:rsidP="00F67E79">
            <w:pPr>
              <w:jc w:val="center"/>
              <w:rPr>
                <w:lang w:val="en-GB" w:eastAsia="en-GB"/>
              </w:rPr>
            </w:pPr>
            <w:r w:rsidRPr="00B212D6">
              <w:rPr>
                <w:sz w:val="22"/>
                <w:szCs w:val="22"/>
                <w:lang w:val="en-GB" w:eastAsia="en-GB"/>
              </w:rPr>
              <w:t>9</w:t>
            </w:r>
          </w:p>
        </w:tc>
        <w:tc>
          <w:tcPr>
            <w:tcW w:w="1052" w:type="dxa"/>
            <w:tcBorders>
              <w:top w:val="nil"/>
              <w:left w:val="nil"/>
              <w:bottom w:val="single" w:sz="4" w:space="0" w:color="auto"/>
              <w:right w:val="single" w:sz="4" w:space="0" w:color="auto"/>
            </w:tcBorders>
            <w:shd w:val="clear" w:color="000000" w:fill="FFFFFF"/>
            <w:vAlign w:val="center"/>
            <w:hideMark/>
          </w:tcPr>
          <w:p w14:paraId="3A572485"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C20E572" w14:textId="77777777" w:rsidR="006C1B9B" w:rsidRPr="00B212D6" w:rsidRDefault="006C1B9B" w:rsidP="00F67E79">
            <w:pPr>
              <w:rPr>
                <w:lang w:val="en-GB" w:eastAsia="en-GB"/>
              </w:rPr>
            </w:pPr>
            <w:r w:rsidRPr="00B212D6">
              <w:rPr>
                <w:sz w:val="22"/>
                <w:szCs w:val="22"/>
                <w:lang w:val="en-GB" w:eastAsia="en-GB"/>
              </w:rPr>
              <w:t>Дюбель  M6</w:t>
            </w:r>
          </w:p>
        </w:tc>
        <w:tc>
          <w:tcPr>
            <w:tcW w:w="911" w:type="dxa"/>
            <w:tcBorders>
              <w:top w:val="nil"/>
              <w:left w:val="nil"/>
              <w:bottom w:val="single" w:sz="4" w:space="0" w:color="auto"/>
              <w:right w:val="single" w:sz="4" w:space="0" w:color="auto"/>
            </w:tcBorders>
            <w:shd w:val="clear" w:color="auto" w:fill="auto"/>
            <w:vAlign w:val="center"/>
            <w:hideMark/>
          </w:tcPr>
          <w:p w14:paraId="550F2C2A"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421E3AB9" w14:textId="77777777" w:rsidR="006C1B9B" w:rsidRPr="00B212D6" w:rsidRDefault="006C1B9B" w:rsidP="00F67E79">
            <w:pPr>
              <w:jc w:val="center"/>
              <w:rPr>
                <w:lang w:val="en-GB" w:eastAsia="en-GB"/>
              </w:rPr>
            </w:pPr>
            <w:r w:rsidRPr="00B212D6">
              <w:rPr>
                <w:sz w:val="22"/>
                <w:szCs w:val="22"/>
                <w:lang w:val="en-GB" w:eastAsia="en-GB"/>
              </w:rPr>
              <w:t>4</w:t>
            </w:r>
          </w:p>
        </w:tc>
        <w:tc>
          <w:tcPr>
            <w:tcW w:w="1042" w:type="dxa"/>
            <w:tcBorders>
              <w:top w:val="nil"/>
              <w:left w:val="nil"/>
              <w:bottom w:val="single" w:sz="4" w:space="0" w:color="auto"/>
              <w:right w:val="single" w:sz="4" w:space="0" w:color="auto"/>
            </w:tcBorders>
            <w:shd w:val="clear" w:color="auto" w:fill="auto"/>
            <w:vAlign w:val="center"/>
            <w:hideMark/>
          </w:tcPr>
          <w:p w14:paraId="1CBFA18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EA4751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62D8E7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81EE573"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43016E5"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auto" w:fill="auto"/>
            <w:vAlign w:val="center"/>
            <w:hideMark/>
          </w:tcPr>
          <w:p w14:paraId="03EB1C4C" w14:textId="77777777" w:rsidR="006C1B9B" w:rsidRPr="00B212D6" w:rsidRDefault="006C1B9B" w:rsidP="00F67E79">
            <w:pPr>
              <w:jc w:val="center"/>
              <w:rPr>
                <w:color w:val="000000"/>
                <w:lang w:val="en-GB" w:eastAsia="en-GB"/>
              </w:rPr>
            </w:pPr>
            <w:r w:rsidRPr="00B212D6">
              <w:rPr>
                <w:color w:val="000000"/>
                <w:sz w:val="22"/>
                <w:szCs w:val="22"/>
                <w:lang w:val="en-GB" w:eastAsia="en-GB"/>
              </w:rPr>
              <w:t>6-30</w:t>
            </w:r>
          </w:p>
        </w:tc>
        <w:tc>
          <w:tcPr>
            <w:tcW w:w="4630" w:type="dxa"/>
            <w:tcBorders>
              <w:top w:val="nil"/>
              <w:left w:val="nil"/>
              <w:bottom w:val="single" w:sz="4" w:space="0" w:color="auto"/>
              <w:right w:val="single" w:sz="4" w:space="0" w:color="auto"/>
            </w:tcBorders>
            <w:shd w:val="clear" w:color="auto" w:fill="auto"/>
            <w:vAlign w:val="center"/>
            <w:hideMark/>
          </w:tcPr>
          <w:p w14:paraId="6DA93F90" w14:textId="77777777" w:rsidR="006C1B9B" w:rsidRPr="00B212D6" w:rsidRDefault="006C1B9B" w:rsidP="00F67E79">
            <w:pPr>
              <w:rPr>
                <w:lang w:eastAsia="en-GB"/>
              </w:rPr>
            </w:pPr>
            <w:r w:rsidRPr="00B212D6">
              <w:rPr>
                <w:sz w:val="22"/>
                <w:szCs w:val="22"/>
                <w:lang w:eastAsia="en-GB"/>
              </w:rPr>
              <w:t xml:space="preserve">Установка опор бетоном класса </w:t>
            </w:r>
            <w:r w:rsidRPr="00B212D6">
              <w:rPr>
                <w:sz w:val="22"/>
                <w:szCs w:val="22"/>
                <w:lang w:val="en-GB" w:eastAsia="en-GB"/>
              </w:rPr>
              <w:t>B</w:t>
            </w:r>
            <w:r w:rsidRPr="00B212D6">
              <w:rPr>
                <w:sz w:val="22"/>
                <w:szCs w:val="22"/>
                <w:lang w:eastAsia="en-GB"/>
              </w:rPr>
              <w:t>20 для металлической сетки с сечением 200</w:t>
            </w:r>
            <w:r w:rsidRPr="00B212D6">
              <w:rPr>
                <w:sz w:val="22"/>
                <w:szCs w:val="22"/>
                <w:lang w:val="en-GB" w:eastAsia="en-GB"/>
              </w:rPr>
              <w:t>x</w:t>
            </w:r>
            <w:r w:rsidRPr="00B212D6">
              <w:rPr>
                <w:sz w:val="22"/>
                <w:szCs w:val="22"/>
                <w:lang w:eastAsia="en-GB"/>
              </w:rPr>
              <w:t>200мм, высотой 60см</w:t>
            </w:r>
          </w:p>
        </w:tc>
        <w:tc>
          <w:tcPr>
            <w:tcW w:w="911" w:type="dxa"/>
            <w:tcBorders>
              <w:top w:val="nil"/>
              <w:left w:val="nil"/>
              <w:bottom w:val="single" w:sz="4" w:space="0" w:color="auto"/>
              <w:right w:val="single" w:sz="4" w:space="0" w:color="auto"/>
            </w:tcBorders>
            <w:shd w:val="clear" w:color="auto" w:fill="auto"/>
            <w:vAlign w:val="center"/>
            <w:hideMark/>
          </w:tcPr>
          <w:p w14:paraId="10F85ABF"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22BE065D" w14:textId="77777777" w:rsidR="006C1B9B" w:rsidRPr="00B212D6" w:rsidRDefault="006C1B9B" w:rsidP="00F67E79">
            <w:pPr>
              <w:jc w:val="center"/>
              <w:rPr>
                <w:lang w:val="en-GB" w:eastAsia="en-GB"/>
              </w:rPr>
            </w:pPr>
            <w:r w:rsidRPr="00B212D6">
              <w:rPr>
                <w:sz w:val="22"/>
                <w:szCs w:val="22"/>
                <w:lang w:val="en-GB" w:eastAsia="en-GB"/>
              </w:rPr>
              <w:t>0.20</w:t>
            </w:r>
          </w:p>
        </w:tc>
        <w:tc>
          <w:tcPr>
            <w:tcW w:w="1042" w:type="dxa"/>
            <w:tcBorders>
              <w:top w:val="nil"/>
              <w:left w:val="nil"/>
              <w:bottom w:val="single" w:sz="4" w:space="0" w:color="auto"/>
              <w:right w:val="single" w:sz="4" w:space="0" w:color="auto"/>
            </w:tcBorders>
            <w:shd w:val="clear" w:color="auto" w:fill="auto"/>
            <w:vAlign w:val="center"/>
            <w:hideMark/>
          </w:tcPr>
          <w:p w14:paraId="6F06E15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600CD3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7CD400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CBE06D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455457F"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000000" w:fill="FFFFFF"/>
            <w:vAlign w:val="center"/>
            <w:hideMark/>
          </w:tcPr>
          <w:p w14:paraId="2657CF03"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11AD7092" w14:textId="77777777" w:rsidR="006C1B9B" w:rsidRPr="00B212D6" w:rsidRDefault="006C1B9B" w:rsidP="00F67E79">
            <w:pPr>
              <w:rPr>
                <w:lang w:eastAsia="en-GB"/>
              </w:rPr>
            </w:pPr>
            <w:r w:rsidRPr="00B212D6">
              <w:rPr>
                <w:sz w:val="22"/>
                <w:szCs w:val="22"/>
                <w:lang w:eastAsia="en-GB"/>
              </w:rPr>
              <w:t xml:space="preserve">Изготовление и установка сетчатого ящика из нержавеющей стали </w:t>
            </w:r>
          </w:p>
        </w:tc>
        <w:tc>
          <w:tcPr>
            <w:tcW w:w="911" w:type="dxa"/>
            <w:tcBorders>
              <w:top w:val="nil"/>
              <w:left w:val="nil"/>
              <w:bottom w:val="single" w:sz="4" w:space="0" w:color="auto"/>
              <w:right w:val="single" w:sz="4" w:space="0" w:color="auto"/>
            </w:tcBorders>
            <w:shd w:val="clear" w:color="auto" w:fill="auto"/>
            <w:vAlign w:val="center"/>
            <w:hideMark/>
          </w:tcPr>
          <w:p w14:paraId="45C459A5"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8AFE928" w14:textId="77777777" w:rsidR="006C1B9B" w:rsidRPr="00B212D6" w:rsidRDefault="006C1B9B" w:rsidP="00F67E79">
            <w:pPr>
              <w:jc w:val="center"/>
              <w:rPr>
                <w:lang w:val="en-GB" w:eastAsia="en-GB"/>
              </w:rPr>
            </w:pPr>
            <w:r w:rsidRPr="00B212D6">
              <w:rPr>
                <w:sz w:val="22"/>
                <w:szCs w:val="22"/>
                <w:lang w:val="en-GB" w:eastAsia="en-GB"/>
              </w:rPr>
              <w:t>0.181</w:t>
            </w:r>
          </w:p>
        </w:tc>
        <w:tc>
          <w:tcPr>
            <w:tcW w:w="1042" w:type="dxa"/>
            <w:tcBorders>
              <w:top w:val="nil"/>
              <w:left w:val="nil"/>
              <w:bottom w:val="single" w:sz="4" w:space="0" w:color="auto"/>
              <w:right w:val="single" w:sz="4" w:space="0" w:color="auto"/>
            </w:tcBorders>
            <w:shd w:val="clear" w:color="auto" w:fill="auto"/>
            <w:vAlign w:val="center"/>
            <w:hideMark/>
          </w:tcPr>
          <w:p w14:paraId="2F9071A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3660B5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CCE988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133AB2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118A4B1"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397304A0"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C853E4D" w14:textId="77777777" w:rsidR="006C1B9B" w:rsidRPr="00B212D6" w:rsidRDefault="006C1B9B" w:rsidP="00F67E79">
            <w:pPr>
              <w:rPr>
                <w:lang w:eastAsia="en-GB"/>
              </w:rPr>
            </w:pPr>
            <w:r w:rsidRPr="00B212D6">
              <w:rPr>
                <w:sz w:val="22"/>
                <w:szCs w:val="22"/>
                <w:lang w:eastAsia="en-GB"/>
              </w:rPr>
              <w:t>Арматурная сетка из нержавеющей стали диаметром 5</w:t>
            </w:r>
            <w:r w:rsidRPr="00B212D6">
              <w:rPr>
                <w:sz w:val="22"/>
                <w:szCs w:val="22"/>
                <w:lang w:val="en-GB" w:eastAsia="en-GB"/>
              </w:rPr>
              <w:t>BrI</w:t>
            </w:r>
            <w:r w:rsidRPr="00B212D6">
              <w:rPr>
                <w:sz w:val="22"/>
                <w:szCs w:val="22"/>
                <w:lang w:eastAsia="en-GB"/>
              </w:rPr>
              <w:t>, с ячейками 20</w:t>
            </w:r>
            <w:r w:rsidRPr="00B212D6">
              <w:rPr>
                <w:sz w:val="22"/>
                <w:szCs w:val="22"/>
                <w:lang w:val="en-GB" w:eastAsia="en-GB"/>
              </w:rPr>
              <w:t>x</w:t>
            </w:r>
            <w:r w:rsidRPr="00B212D6">
              <w:rPr>
                <w:sz w:val="22"/>
                <w:szCs w:val="22"/>
                <w:lang w:eastAsia="en-GB"/>
              </w:rPr>
              <w:t>20мм</w:t>
            </w:r>
          </w:p>
        </w:tc>
        <w:tc>
          <w:tcPr>
            <w:tcW w:w="911" w:type="dxa"/>
            <w:tcBorders>
              <w:top w:val="nil"/>
              <w:left w:val="nil"/>
              <w:bottom w:val="single" w:sz="4" w:space="0" w:color="auto"/>
              <w:right w:val="single" w:sz="4" w:space="0" w:color="auto"/>
            </w:tcBorders>
            <w:shd w:val="clear" w:color="auto" w:fill="auto"/>
            <w:vAlign w:val="center"/>
            <w:hideMark/>
          </w:tcPr>
          <w:p w14:paraId="6EB3D115"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03690CEA" w14:textId="77777777" w:rsidR="006C1B9B" w:rsidRPr="00B212D6" w:rsidRDefault="006C1B9B" w:rsidP="00F67E79">
            <w:pPr>
              <w:jc w:val="center"/>
              <w:rPr>
                <w:lang w:val="en-GB" w:eastAsia="en-GB"/>
              </w:rPr>
            </w:pPr>
            <w:r w:rsidRPr="00B212D6">
              <w:rPr>
                <w:sz w:val="22"/>
                <w:szCs w:val="22"/>
                <w:lang w:val="en-GB" w:eastAsia="en-GB"/>
              </w:rPr>
              <w:t>7.50</w:t>
            </w:r>
          </w:p>
        </w:tc>
        <w:tc>
          <w:tcPr>
            <w:tcW w:w="1042" w:type="dxa"/>
            <w:tcBorders>
              <w:top w:val="nil"/>
              <w:left w:val="nil"/>
              <w:bottom w:val="single" w:sz="4" w:space="0" w:color="auto"/>
              <w:right w:val="single" w:sz="4" w:space="0" w:color="auto"/>
            </w:tcBorders>
            <w:shd w:val="clear" w:color="auto" w:fill="auto"/>
            <w:vAlign w:val="center"/>
            <w:hideMark/>
          </w:tcPr>
          <w:p w14:paraId="7021314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46BE9C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AF341E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51B0BCB"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63AFE85"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000000" w:fill="FFFFFF"/>
            <w:vAlign w:val="center"/>
            <w:hideMark/>
          </w:tcPr>
          <w:p w14:paraId="704302FD"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5D69979" w14:textId="77777777" w:rsidR="006C1B9B" w:rsidRPr="00B212D6" w:rsidRDefault="006C1B9B" w:rsidP="00F67E79">
            <w:pPr>
              <w:rPr>
                <w:lang w:eastAsia="en-GB"/>
              </w:rPr>
            </w:pPr>
            <w:r w:rsidRPr="00B212D6">
              <w:rPr>
                <w:sz w:val="22"/>
                <w:szCs w:val="22"/>
                <w:lang w:eastAsia="en-GB"/>
              </w:rPr>
              <w:t>Изготовление и установка направляющих из нержавеющей стали</w:t>
            </w:r>
          </w:p>
        </w:tc>
        <w:tc>
          <w:tcPr>
            <w:tcW w:w="911" w:type="dxa"/>
            <w:tcBorders>
              <w:top w:val="nil"/>
              <w:left w:val="nil"/>
              <w:bottom w:val="single" w:sz="4" w:space="0" w:color="auto"/>
              <w:right w:val="single" w:sz="4" w:space="0" w:color="auto"/>
            </w:tcBorders>
            <w:shd w:val="clear" w:color="auto" w:fill="auto"/>
            <w:vAlign w:val="center"/>
            <w:hideMark/>
          </w:tcPr>
          <w:p w14:paraId="24CA90A6"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0A1BF40B" w14:textId="77777777" w:rsidR="006C1B9B" w:rsidRPr="00B212D6" w:rsidRDefault="006C1B9B" w:rsidP="00F67E79">
            <w:pPr>
              <w:jc w:val="center"/>
              <w:rPr>
                <w:lang w:val="en-GB" w:eastAsia="en-GB"/>
              </w:rPr>
            </w:pPr>
            <w:r w:rsidRPr="00B212D6">
              <w:rPr>
                <w:sz w:val="22"/>
                <w:szCs w:val="22"/>
                <w:lang w:val="en-GB" w:eastAsia="en-GB"/>
              </w:rPr>
              <w:t>194.0</w:t>
            </w:r>
          </w:p>
        </w:tc>
        <w:tc>
          <w:tcPr>
            <w:tcW w:w="1042" w:type="dxa"/>
            <w:tcBorders>
              <w:top w:val="nil"/>
              <w:left w:val="nil"/>
              <w:bottom w:val="single" w:sz="4" w:space="0" w:color="auto"/>
              <w:right w:val="single" w:sz="4" w:space="0" w:color="auto"/>
            </w:tcBorders>
            <w:shd w:val="clear" w:color="auto" w:fill="auto"/>
            <w:vAlign w:val="center"/>
            <w:hideMark/>
          </w:tcPr>
          <w:p w14:paraId="6D6E054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0CCCF2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C34EAA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3339F4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9A03FA5"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000000" w:fill="FFFFFF"/>
            <w:vAlign w:val="center"/>
            <w:hideMark/>
          </w:tcPr>
          <w:p w14:paraId="63B648B3"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630FD7DD" w14:textId="77777777" w:rsidR="006C1B9B" w:rsidRPr="00B212D6" w:rsidRDefault="006C1B9B" w:rsidP="00F67E79">
            <w:pPr>
              <w:rPr>
                <w:lang w:eastAsia="en-GB"/>
              </w:rPr>
            </w:pPr>
            <w:r w:rsidRPr="00B212D6">
              <w:rPr>
                <w:sz w:val="22"/>
                <w:szCs w:val="22"/>
                <w:lang w:eastAsia="en-GB"/>
              </w:rPr>
              <w:t>Изготовление металлической стойки МС-1 парными швеллерами 14 номера и установка</w:t>
            </w:r>
          </w:p>
        </w:tc>
        <w:tc>
          <w:tcPr>
            <w:tcW w:w="911" w:type="dxa"/>
            <w:tcBorders>
              <w:top w:val="nil"/>
              <w:left w:val="nil"/>
              <w:bottom w:val="single" w:sz="4" w:space="0" w:color="auto"/>
              <w:right w:val="single" w:sz="4" w:space="0" w:color="auto"/>
            </w:tcBorders>
            <w:shd w:val="clear" w:color="auto" w:fill="auto"/>
            <w:vAlign w:val="center"/>
            <w:hideMark/>
          </w:tcPr>
          <w:p w14:paraId="71D91525"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300D20CE" w14:textId="77777777" w:rsidR="006C1B9B" w:rsidRPr="00B212D6" w:rsidRDefault="006C1B9B" w:rsidP="00F67E79">
            <w:pPr>
              <w:jc w:val="center"/>
              <w:rPr>
                <w:lang w:val="en-GB" w:eastAsia="en-GB"/>
              </w:rPr>
            </w:pPr>
            <w:r w:rsidRPr="00B212D6">
              <w:rPr>
                <w:sz w:val="22"/>
                <w:szCs w:val="22"/>
                <w:lang w:val="en-GB" w:eastAsia="en-GB"/>
              </w:rPr>
              <w:t>60.0</w:t>
            </w:r>
          </w:p>
        </w:tc>
        <w:tc>
          <w:tcPr>
            <w:tcW w:w="1042" w:type="dxa"/>
            <w:tcBorders>
              <w:top w:val="nil"/>
              <w:left w:val="nil"/>
              <w:bottom w:val="single" w:sz="4" w:space="0" w:color="auto"/>
              <w:right w:val="single" w:sz="4" w:space="0" w:color="auto"/>
            </w:tcBorders>
            <w:shd w:val="clear" w:color="auto" w:fill="auto"/>
            <w:vAlign w:val="center"/>
            <w:hideMark/>
          </w:tcPr>
          <w:p w14:paraId="02B05C2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2CAF09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E7BECA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91BBED5"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1E737A49"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auto" w:fill="auto"/>
            <w:vAlign w:val="center"/>
            <w:hideMark/>
          </w:tcPr>
          <w:p w14:paraId="4F26FB3D"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25814042" w14:textId="77777777" w:rsidR="006C1B9B" w:rsidRPr="00B212D6" w:rsidRDefault="006C1B9B" w:rsidP="00F67E79">
            <w:pPr>
              <w:rPr>
                <w:lang w:eastAsia="en-GB"/>
              </w:rPr>
            </w:pPr>
            <w:r w:rsidRPr="00B212D6">
              <w:rPr>
                <w:sz w:val="22"/>
                <w:szCs w:val="22"/>
                <w:lang w:eastAsia="en-GB"/>
              </w:rPr>
              <w:t xml:space="preserve">Анкерный болт, шайба, гайка для крепления металлического троса </w:t>
            </w:r>
            <w:r w:rsidRPr="00B212D6">
              <w:rPr>
                <w:rFonts w:ascii="Sylfaen" w:hAnsi="Sylfaen" w:cs="Sylfaen"/>
                <w:sz w:val="22"/>
                <w:szCs w:val="22"/>
                <w:lang w:val="en-GB" w:eastAsia="en-GB"/>
              </w:rPr>
              <w:t>Փ</w:t>
            </w:r>
            <w:r w:rsidRPr="00B212D6">
              <w:rPr>
                <w:sz w:val="22"/>
                <w:szCs w:val="22"/>
                <w:lang w:eastAsia="en-GB"/>
              </w:rPr>
              <w:t>16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6A8AE96F"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6E2A2FC6"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6377A0B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F5D419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7AAA8D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1196DBE" w14:textId="77777777" w:rsidTr="00F67E79">
        <w:trPr>
          <w:trHeight w:val="3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2874C7D9"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auto" w:fill="auto"/>
            <w:vAlign w:val="center"/>
            <w:hideMark/>
          </w:tcPr>
          <w:p w14:paraId="23239AD6"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27F7D6C4" w14:textId="77777777" w:rsidR="006C1B9B" w:rsidRPr="00B212D6" w:rsidRDefault="006C1B9B" w:rsidP="00F67E79">
            <w:pPr>
              <w:rPr>
                <w:lang w:eastAsia="en-GB"/>
              </w:rPr>
            </w:pPr>
            <w:r w:rsidRPr="00B212D6">
              <w:rPr>
                <w:sz w:val="22"/>
                <w:szCs w:val="22"/>
                <w:lang w:eastAsia="en-GB"/>
              </w:rPr>
              <w:t xml:space="preserve">Болт, шайба, гайка  </w:t>
            </w:r>
            <w:r w:rsidRPr="00B212D6">
              <w:rPr>
                <w:sz w:val="22"/>
                <w:szCs w:val="22"/>
                <w:lang w:val="en-GB" w:eastAsia="en-GB"/>
              </w:rPr>
              <w:t>M</w:t>
            </w:r>
            <w:r w:rsidRPr="00B212D6">
              <w:rPr>
                <w:sz w:val="22"/>
                <w:szCs w:val="22"/>
                <w:lang w:eastAsia="en-GB"/>
              </w:rPr>
              <w:t>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69F6DA91"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E2BE3D0" w14:textId="77777777" w:rsidR="006C1B9B" w:rsidRPr="00B212D6" w:rsidRDefault="006C1B9B" w:rsidP="00F67E79">
            <w:pPr>
              <w:jc w:val="center"/>
              <w:rPr>
                <w:lang w:val="en-GB" w:eastAsia="en-GB"/>
              </w:rPr>
            </w:pPr>
            <w:r w:rsidRPr="00B212D6">
              <w:rPr>
                <w:sz w:val="22"/>
                <w:szCs w:val="22"/>
                <w:lang w:val="en-GB" w:eastAsia="en-GB"/>
              </w:rPr>
              <w:t>4</w:t>
            </w:r>
          </w:p>
        </w:tc>
        <w:tc>
          <w:tcPr>
            <w:tcW w:w="1042" w:type="dxa"/>
            <w:tcBorders>
              <w:top w:val="nil"/>
              <w:left w:val="nil"/>
              <w:bottom w:val="single" w:sz="4" w:space="0" w:color="auto"/>
              <w:right w:val="single" w:sz="4" w:space="0" w:color="auto"/>
            </w:tcBorders>
            <w:shd w:val="clear" w:color="auto" w:fill="auto"/>
            <w:vAlign w:val="center"/>
            <w:hideMark/>
          </w:tcPr>
          <w:p w14:paraId="34CF750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5CA99C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879BB7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9391BF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793DDA1"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1EAA2788" w14:textId="77777777" w:rsidR="006C1B9B" w:rsidRPr="00B212D6" w:rsidRDefault="006C1B9B" w:rsidP="00F67E79">
            <w:pPr>
              <w:jc w:val="center"/>
              <w:rPr>
                <w:lang w:val="en-GB" w:eastAsia="en-GB"/>
              </w:rPr>
            </w:pPr>
            <w:r w:rsidRPr="00B212D6">
              <w:rPr>
                <w:sz w:val="22"/>
                <w:szCs w:val="22"/>
                <w:lang w:val="en-GB" w:eastAsia="en-GB"/>
              </w:rPr>
              <w:t>Прим.       9-47</w:t>
            </w:r>
          </w:p>
        </w:tc>
        <w:tc>
          <w:tcPr>
            <w:tcW w:w="4630" w:type="dxa"/>
            <w:tcBorders>
              <w:top w:val="nil"/>
              <w:left w:val="nil"/>
              <w:bottom w:val="single" w:sz="4" w:space="0" w:color="auto"/>
              <w:right w:val="single" w:sz="4" w:space="0" w:color="auto"/>
            </w:tcBorders>
            <w:shd w:val="clear" w:color="auto" w:fill="auto"/>
            <w:vAlign w:val="center"/>
            <w:hideMark/>
          </w:tcPr>
          <w:p w14:paraId="00BB4F2C" w14:textId="77777777" w:rsidR="006C1B9B" w:rsidRPr="00B212D6" w:rsidRDefault="006C1B9B" w:rsidP="00F67E79">
            <w:pPr>
              <w:rPr>
                <w:lang w:eastAsia="en-GB"/>
              </w:rPr>
            </w:pPr>
            <w:r w:rsidRPr="00B212D6">
              <w:rPr>
                <w:sz w:val="22"/>
                <w:szCs w:val="22"/>
                <w:lang w:eastAsia="en-GB"/>
              </w:rPr>
              <w:t>Изготовление и монтаж металлической площадки и перил</w:t>
            </w:r>
          </w:p>
        </w:tc>
        <w:tc>
          <w:tcPr>
            <w:tcW w:w="911" w:type="dxa"/>
            <w:tcBorders>
              <w:top w:val="nil"/>
              <w:left w:val="nil"/>
              <w:bottom w:val="single" w:sz="4" w:space="0" w:color="auto"/>
              <w:right w:val="single" w:sz="4" w:space="0" w:color="auto"/>
            </w:tcBorders>
            <w:shd w:val="clear" w:color="auto" w:fill="auto"/>
            <w:vAlign w:val="center"/>
            <w:hideMark/>
          </w:tcPr>
          <w:p w14:paraId="2CD8F864"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ABDF105" w14:textId="77777777" w:rsidR="006C1B9B" w:rsidRPr="00B212D6" w:rsidRDefault="006C1B9B" w:rsidP="00F67E79">
            <w:pPr>
              <w:jc w:val="center"/>
              <w:rPr>
                <w:lang w:val="en-GB" w:eastAsia="en-GB"/>
              </w:rPr>
            </w:pPr>
            <w:r w:rsidRPr="00B212D6">
              <w:rPr>
                <w:sz w:val="22"/>
                <w:szCs w:val="22"/>
                <w:lang w:val="en-GB" w:eastAsia="en-GB"/>
              </w:rPr>
              <w:t>0.526</w:t>
            </w:r>
          </w:p>
        </w:tc>
        <w:tc>
          <w:tcPr>
            <w:tcW w:w="1042" w:type="dxa"/>
            <w:tcBorders>
              <w:top w:val="nil"/>
              <w:left w:val="nil"/>
              <w:bottom w:val="single" w:sz="4" w:space="0" w:color="auto"/>
              <w:right w:val="single" w:sz="4" w:space="0" w:color="auto"/>
            </w:tcBorders>
            <w:shd w:val="clear" w:color="auto" w:fill="auto"/>
            <w:vAlign w:val="center"/>
            <w:hideMark/>
          </w:tcPr>
          <w:p w14:paraId="03D3FFE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70C3FA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BF1E05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427CF1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EF38856" w14:textId="77777777" w:rsidR="006C1B9B" w:rsidRPr="00B212D6" w:rsidRDefault="006C1B9B" w:rsidP="00F67E79">
            <w:pPr>
              <w:jc w:val="center"/>
              <w:rPr>
                <w:lang w:val="en-GB" w:eastAsia="en-GB"/>
              </w:rPr>
            </w:pPr>
            <w:r w:rsidRPr="00B212D6">
              <w:rPr>
                <w:sz w:val="22"/>
                <w:szCs w:val="22"/>
                <w:lang w:val="en-GB" w:eastAsia="en-GB"/>
              </w:rPr>
              <w:lastRenderedPageBreak/>
              <w:t>18</w:t>
            </w:r>
          </w:p>
        </w:tc>
        <w:tc>
          <w:tcPr>
            <w:tcW w:w="1052" w:type="dxa"/>
            <w:tcBorders>
              <w:top w:val="nil"/>
              <w:left w:val="nil"/>
              <w:bottom w:val="single" w:sz="4" w:space="0" w:color="auto"/>
              <w:right w:val="single" w:sz="4" w:space="0" w:color="auto"/>
            </w:tcBorders>
            <w:shd w:val="clear" w:color="000000" w:fill="FFFFFF"/>
            <w:vAlign w:val="center"/>
            <w:hideMark/>
          </w:tcPr>
          <w:p w14:paraId="7FC21365"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36F06D2" w14:textId="77777777" w:rsidR="006C1B9B" w:rsidRPr="00B212D6" w:rsidRDefault="006C1B9B" w:rsidP="00F67E79">
            <w:pPr>
              <w:rPr>
                <w:lang w:eastAsia="en-GB"/>
              </w:rPr>
            </w:pPr>
            <w:r w:rsidRPr="00B212D6">
              <w:rPr>
                <w:sz w:val="22"/>
                <w:szCs w:val="22"/>
                <w:lang w:eastAsia="en-GB"/>
              </w:rPr>
              <w:t>Установка навеса площадки из рифленой пластины толщиной 6мм, ГОСТ 8705-77, тип 608</w:t>
            </w:r>
          </w:p>
        </w:tc>
        <w:tc>
          <w:tcPr>
            <w:tcW w:w="911" w:type="dxa"/>
            <w:tcBorders>
              <w:top w:val="nil"/>
              <w:left w:val="nil"/>
              <w:bottom w:val="single" w:sz="4" w:space="0" w:color="auto"/>
              <w:right w:val="single" w:sz="4" w:space="0" w:color="auto"/>
            </w:tcBorders>
            <w:shd w:val="clear" w:color="auto" w:fill="auto"/>
            <w:vAlign w:val="center"/>
            <w:hideMark/>
          </w:tcPr>
          <w:p w14:paraId="65658D50"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03EB2CE7" w14:textId="77777777" w:rsidR="006C1B9B" w:rsidRPr="00B212D6" w:rsidRDefault="006C1B9B" w:rsidP="00F67E79">
            <w:pPr>
              <w:jc w:val="center"/>
              <w:rPr>
                <w:lang w:val="en-GB" w:eastAsia="en-GB"/>
              </w:rPr>
            </w:pPr>
            <w:r w:rsidRPr="00B212D6">
              <w:rPr>
                <w:sz w:val="22"/>
                <w:szCs w:val="22"/>
                <w:lang w:val="en-GB" w:eastAsia="en-GB"/>
              </w:rPr>
              <w:t>2.80</w:t>
            </w:r>
          </w:p>
        </w:tc>
        <w:tc>
          <w:tcPr>
            <w:tcW w:w="1042" w:type="dxa"/>
            <w:tcBorders>
              <w:top w:val="nil"/>
              <w:left w:val="nil"/>
              <w:bottom w:val="single" w:sz="4" w:space="0" w:color="auto"/>
              <w:right w:val="single" w:sz="4" w:space="0" w:color="auto"/>
            </w:tcBorders>
            <w:shd w:val="clear" w:color="auto" w:fill="auto"/>
            <w:vAlign w:val="center"/>
            <w:hideMark/>
          </w:tcPr>
          <w:p w14:paraId="7026508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8ECA7E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9F3419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4B463A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64076CE"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auto" w:fill="auto"/>
            <w:vAlign w:val="center"/>
            <w:hideMark/>
          </w:tcPr>
          <w:p w14:paraId="721A8151" w14:textId="77777777" w:rsidR="006C1B9B" w:rsidRPr="00B212D6" w:rsidRDefault="006C1B9B" w:rsidP="00F67E79">
            <w:pPr>
              <w:jc w:val="center"/>
              <w:rPr>
                <w:lang w:val="en-GB" w:eastAsia="en-GB"/>
              </w:rPr>
            </w:pPr>
            <w:r w:rsidRPr="00B212D6">
              <w:rPr>
                <w:sz w:val="22"/>
                <w:szCs w:val="22"/>
                <w:lang w:val="en-GB" w:eastAsia="en-GB"/>
              </w:rPr>
              <w:t>Прим.       6-1</w:t>
            </w:r>
          </w:p>
        </w:tc>
        <w:tc>
          <w:tcPr>
            <w:tcW w:w="4630" w:type="dxa"/>
            <w:tcBorders>
              <w:top w:val="nil"/>
              <w:left w:val="nil"/>
              <w:bottom w:val="single" w:sz="4" w:space="0" w:color="auto"/>
              <w:right w:val="single" w:sz="4" w:space="0" w:color="auto"/>
            </w:tcBorders>
            <w:shd w:val="clear" w:color="auto" w:fill="auto"/>
            <w:vAlign w:val="center"/>
            <w:hideMark/>
          </w:tcPr>
          <w:p w14:paraId="7DE00160" w14:textId="77777777" w:rsidR="006C1B9B" w:rsidRPr="00B212D6" w:rsidRDefault="006C1B9B" w:rsidP="00F67E79">
            <w:pPr>
              <w:rPr>
                <w:lang w:eastAsia="en-GB"/>
              </w:rPr>
            </w:pPr>
            <w:r w:rsidRPr="00B212D6">
              <w:rPr>
                <w:sz w:val="22"/>
                <w:szCs w:val="22"/>
                <w:lang w:eastAsia="en-GB"/>
              </w:rPr>
              <w:t xml:space="preserve">Установка площадки обслуживания бетоном класса </w:t>
            </w:r>
            <w:r w:rsidRPr="00B212D6">
              <w:rPr>
                <w:sz w:val="22"/>
                <w:szCs w:val="22"/>
                <w:lang w:val="en-GB" w:eastAsia="en-GB"/>
              </w:rPr>
              <w:t>B</w:t>
            </w:r>
            <w:r w:rsidRPr="00B212D6">
              <w:rPr>
                <w:sz w:val="22"/>
                <w:szCs w:val="22"/>
                <w:lang w:eastAsia="en-GB"/>
              </w:rPr>
              <w:t>20</w:t>
            </w:r>
          </w:p>
        </w:tc>
        <w:tc>
          <w:tcPr>
            <w:tcW w:w="911" w:type="dxa"/>
            <w:tcBorders>
              <w:top w:val="nil"/>
              <w:left w:val="nil"/>
              <w:bottom w:val="single" w:sz="4" w:space="0" w:color="auto"/>
              <w:right w:val="single" w:sz="4" w:space="0" w:color="auto"/>
            </w:tcBorders>
            <w:shd w:val="clear" w:color="auto" w:fill="auto"/>
            <w:vAlign w:val="center"/>
            <w:hideMark/>
          </w:tcPr>
          <w:p w14:paraId="15A1B0F2"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770DEB22" w14:textId="77777777" w:rsidR="006C1B9B" w:rsidRPr="00B212D6" w:rsidRDefault="006C1B9B" w:rsidP="00F67E79">
            <w:pPr>
              <w:jc w:val="center"/>
              <w:rPr>
                <w:lang w:val="en-GB" w:eastAsia="en-GB"/>
              </w:rPr>
            </w:pPr>
            <w:r w:rsidRPr="00B212D6">
              <w:rPr>
                <w:sz w:val="22"/>
                <w:szCs w:val="22"/>
                <w:lang w:val="en-GB" w:eastAsia="en-GB"/>
              </w:rPr>
              <w:t>4.10</w:t>
            </w:r>
          </w:p>
        </w:tc>
        <w:tc>
          <w:tcPr>
            <w:tcW w:w="1042" w:type="dxa"/>
            <w:tcBorders>
              <w:top w:val="nil"/>
              <w:left w:val="nil"/>
              <w:bottom w:val="single" w:sz="4" w:space="0" w:color="auto"/>
              <w:right w:val="single" w:sz="4" w:space="0" w:color="auto"/>
            </w:tcBorders>
            <w:shd w:val="clear" w:color="auto" w:fill="auto"/>
            <w:vAlign w:val="center"/>
            <w:hideMark/>
          </w:tcPr>
          <w:p w14:paraId="6C02728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4F0BCE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28C8AC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0B32BB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76017CD"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0C7DB8F1" w14:textId="77777777" w:rsidR="006C1B9B" w:rsidRPr="00B212D6" w:rsidRDefault="006C1B9B" w:rsidP="00F67E79">
            <w:pPr>
              <w:jc w:val="center"/>
              <w:rPr>
                <w:lang w:val="en-GB" w:eastAsia="en-GB"/>
              </w:rPr>
            </w:pPr>
            <w:r w:rsidRPr="00B212D6">
              <w:rPr>
                <w:sz w:val="22"/>
                <w:szCs w:val="22"/>
                <w:lang w:val="en-GB" w:eastAsia="en-GB"/>
              </w:rPr>
              <w:t>Прим.       6-127</w:t>
            </w:r>
          </w:p>
        </w:tc>
        <w:tc>
          <w:tcPr>
            <w:tcW w:w="4630" w:type="dxa"/>
            <w:tcBorders>
              <w:top w:val="nil"/>
              <w:left w:val="nil"/>
              <w:bottom w:val="single" w:sz="4" w:space="0" w:color="auto"/>
              <w:right w:val="single" w:sz="4" w:space="0" w:color="auto"/>
            </w:tcBorders>
            <w:shd w:val="clear" w:color="auto" w:fill="auto"/>
            <w:vAlign w:val="center"/>
            <w:hideMark/>
          </w:tcPr>
          <w:p w14:paraId="4E2CA222" w14:textId="77777777" w:rsidR="006C1B9B" w:rsidRPr="00B212D6" w:rsidRDefault="006C1B9B" w:rsidP="00F67E79">
            <w:pPr>
              <w:rPr>
                <w:lang w:eastAsia="en-GB"/>
              </w:rPr>
            </w:pPr>
            <w:r w:rsidRPr="00B212D6">
              <w:rPr>
                <w:sz w:val="22"/>
                <w:szCs w:val="22"/>
                <w:lang w:eastAsia="en-GB"/>
              </w:rPr>
              <w:t xml:space="preserve">Установка лестниц бетоном класса </w:t>
            </w:r>
            <w:r w:rsidRPr="00B212D6">
              <w:rPr>
                <w:sz w:val="22"/>
                <w:szCs w:val="22"/>
                <w:lang w:val="en-GB" w:eastAsia="en-GB"/>
              </w:rPr>
              <w:t>B</w:t>
            </w:r>
            <w:r w:rsidRPr="00B212D6">
              <w:rPr>
                <w:sz w:val="22"/>
                <w:szCs w:val="22"/>
                <w:lang w:eastAsia="en-GB"/>
              </w:rPr>
              <w:t xml:space="preserve">12.5 на площадке обслуживания </w:t>
            </w:r>
          </w:p>
        </w:tc>
        <w:tc>
          <w:tcPr>
            <w:tcW w:w="911" w:type="dxa"/>
            <w:tcBorders>
              <w:top w:val="nil"/>
              <w:left w:val="nil"/>
              <w:bottom w:val="single" w:sz="4" w:space="0" w:color="auto"/>
              <w:right w:val="single" w:sz="4" w:space="0" w:color="auto"/>
            </w:tcBorders>
            <w:shd w:val="clear" w:color="auto" w:fill="auto"/>
            <w:vAlign w:val="center"/>
            <w:hideMark/>
          </w:tcPr>
          <w:p w14:paraId="2154CF1D"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4D9A606E" w14:textId="77777777" w:rsidR="006C1B9B" w:rsidRPr="00B212D6" w:rsidRDefault="006C1B9B" w:rsidP="00F67E79">
            <w:pPr>
              <w:jc w:val="center"/>
              <w:rPr>
                <w:lang w:val="en-GB" w:eastAsia="en-GB"/>
              </w:rPr>
            </w:pPr>
            <w:r w:rsidRPr="00B212D6">
              <w:rPr>
                <w:sz w:val="22"/>
                <w:szCs w:val="22"/>
                <w:lang w:val="en-GB" w:eastAsia="en-GB"/>
              </w:rPr>
              <w:t>1.40</w:t>
            </w:r>
          </w:p>
        </w:tc>
        <w:tc>
          <w:tcPr>
            <w:tcW w:w="1042" w:type="dxa"/>
            <w:tcBorders>
              <w:top w:val="nil"/>
              <w:left w:val="nil"/>
              <w:bottom w:val="single" w:sz="4" w:space="0" w:color="auto"/>
              <w:right w:val="single" w:sz="4" w:space="0" w:color="auto"/>
            </w:tcBorders>
            <w:shd w:val="clear" w:color="auto" w:fill="auto"/>
            <w:vAlign w:val="center"/>
            <w:hideMark/>
          </w:tcPr>
          <w:p w14:paraId="36722E1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55EB87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DD7891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25FEA2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4A10F0E"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auto" w:fill="auto"/>
            <w:vAlign w:val="center"/>
            <w:hideMark/>
          </w:tcPr>
          <w:p w14:paraId="21CB646E" w14:textId="77777777" w:rsidR="006C1B9B" w:rsidRPr="00B212D6" w:rsidRDefault="006C1B9B" w:rsidP="00F67E79">
            <w:pPr>
              <w:jc w:val="center"/>
              <w:rPr>
                <w:lang w:val="en-GB" w:eastAsia="en-GB"/>
              </w:rPr>
            </w:pPr>
            <w:r w:rsidRPr="00B212D6">
              <w:rPr>
                <w:sz w:val="22"/>
                <w:szCs w:val="22"/>
                <w:lang w:val="en-GB" w:eastAsia="en-GB"/>
              </w:rPr>
              <w:t>9-46</w:t>
            </w:r>
          </w:p>
        </w:tc>
        <w:tc>
          <w:tcPr>
            <w:tcW w:w="4630" w:type="dxa"/>
            <w:tcBorders>
              <w:top w:val="nil"/>
              <w:left w:val="nil"/>
              <w:bottom w:val="single" w:sz="4" w:space="0" w:color="auto"/>
              <w:right w:val="single" w:sz="4" w:space="0" w:color="auto"/>
            </w:tcBorders>
            <w:shd w:val="clear" w:color="auto" w:fill="auto"/>
            <w:vAlign w:val="center"/>
            <w:hideMark/>
          </w:tcPr>
          <w:p w14:paraId="12D8895C" w14:textId="77777777" w:rsidR="006C1B9B" w:rsidRPr="00B212D6" w:rsidRDefault="006C1B9B" w:rsidP="00F67E79">
            <w:pPr>
              <w:rPr>
                <w:lang w:eastAsia="en-GB"/>
              </w:rPr>
            </w:pPr>
            <w:r w:rsidRPr="00B212D6">
              <w:rPr>
                <w:sz w:val="22"/>
                <w:szCs w:val="22"/>
                <w:lang w:eastAsia="en-GB"/>
              </w:rPr>
              <w:t>Установка перил на бетонных лестницах, стальными трубами квадратного сечения</w:t>
            </w:r>
          </w:p>
        </w:tc>
        <w:tc>
          <w:tcPr>
            <w:tcW w:w="911" w:type="dxa"/>
            <w:tcBorders>
              <w:top w:val="nil"/>
              <w:left w:val="nil"/>
              <w:bottom w:val="single" w:sz="4" w:space="0" w:color="auto"/>
              <w:right w:val="single" w:sz="4" w:space="0" w:color="auto"/>
            </w:tcBorders>
            <w:shd w:val="clear" w:color="auto" w:fill="auto"/>
            <w:vAlign w:val="center"/>
            <w:hideMark/>
          </w:tcPr>
          <w:p w14:paraId="181A4725"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3281D2D" w14:textId="77777777" w:rsidR="006C1B9B" w:rsidRPr="00B212D6" w:rsidRDefault="006C1B9B" w:rsidP="00F67E79">
            <w:pPr>
              <w:jc w:val="center"/>
              <w:rPr>
                <w:lang w:val="en-GB" w:eastAsia="en-GB"/>
              </w:rPr>
            </w:pPr>
            <w:r w:rsidRPr="00B212D6">
              <w:rPr>
                <w:sz w:val="22"/>
                <w:szCs w:val="22"/>
                <w:lang w:val="en-GB" w:eastAsia="en-GB"/>
              </w:rPr>
              <w:t>0.055</w:t>
            </w:r>
          </w:p>
        </w:tc>
        <w:tc>
          <w:tcPr>
            <w:tcW w:w="1042" w:type="dxa"/>
            <w:tcBorders>
              <w:top w:val="nil"/>
              <w:left w:val="nil"/>
              <w:bottom w:val="single" w:sz="4" w:space="0" w:color="auto"/>
              <w:right w:val="single" w:sz="4" w:space="0" w:color="auto"/>
            </w:tcBorders>
            <w:shd w:val="clear" w:color="auto" w:fill="auto"/>
            <w:vAlign w:val="center"/>
            <w:hideMark/>
          </w:tcPr>
          <w:p w14:paraId="74F40CC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19C234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E02897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2CE1CA4"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4A5B673"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auto" w:fill="auto"/>
            <w:vAlign w:val="center"/>
            <w:hideMark/>
          </w:tcPr>
          <w:p w14:paraId="4455381D"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14567E50" w14:textId="77777777" w:rsidR="006C1B9B" w:rsidRPr="00B212D6" w:rsidRDefault="006C1B9B" w:rsidP="00F67E79">
            <w:pPr>
              <w:rPr>
                <w:lang w:eastAsia="en-GB"/>
              </w:rPr>
            </w:pPr>
            <w:r w:rsidRPr="00B212D6">
              <w:rPr>
                <w:sz w:val="22"/>
                <w:szCs w:val="22"/>
                <w:lang w:eastAsia="en-GB"/>
              </w:rPr>
              <w:t>Изготовление и монтаж металлической изгороди</w:t>
            </w:r>
          </w:p>
        </w:tc>
        <w:tc>
          <w:tcPr>
            <w:tcW w:w="911" w:type="dxa"/>
            <w:tcBorders>
              <w:top w:val="nil"/>
              <w:left w:val="nil"/>
              <w:bottom w:val="single" w:sz="4" w:space="0" w:color="auto"/>
              <w:right w:val="single" w:sz="4" w:space="0" w:color="auto"/>
            </w:tcBorders>
            <w:shd w:val="clear" w:color="auto" w:fill="auto"/>
            <w:vAlign w:val="center"/>
            <w:hideMark/>
          </w:tcPr>
          <w:p w14:paraId="55388B5E"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754779D9" w14:textId="77777777" w:rsidR="006C1B9B" w:rsidRPr="00B212D6" w:rsidRDefault="006C1B9B" w:rsidP="00F67E79">
            <w:pPr>
              <w:jc w:val="center"/>
              <w:rPr>
                <w:lang w:val="en-GB" w:eastAsia="en-GB"/>
              </w:rPr>
            </w:pPr>
            <w:r w:rsidRPr="00B212D6">
              <w:rPr>
                <w:sz w:val="22"/>
                <w:szCs w:val="22"/>
                <w:lang w:val="en-GB" w:eastAsia="en-GB"/>
              </w:rPr>
              <w:t>0.159</w:t>
            </w:r>
          </w:p>
        </w:tc>
        <w:tc>
          <w:tcPr>
            <w:tcW w:w="1042" w:type="dxa"/>
            <w:tcBorders>
              <w:top w:val="nil"/>
              <w:left w:val="nil"/>
              <w:bottom w:val="single" w:sz="4" w:space="0" w:color="auto"/>
              <w:right w:val="single" w:sz="4" w:space="0" w:color="auto"/>
            </w:tcBorders>
            <w:shd w:val="clear" w:color="auto" w:fill="auto"/>
            <w:vAlign w:val="center"/>
            <w:hideMark/>
          </w:tcPr>
          <w:p w14:paraId="521A7ED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D8074B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40B5BD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FA4F44"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82DB6DE" w14:textId="77777777" w:rsidR="006C1B9B" w:rsidRPr="00B212D6" w:rsidRDefault="006C1B9B" w:rsidP="00F67E79">
            <w:pPr>
              <w:jc w:val="center"/>
              <w:rPr>
                <w:lang w:val="en-GB" w:eastAsia="en-GB"/>
              </w:rPr>
            </w:pPr>
            <w:r w:rsidRPr="00B212D6">
              <w:rPr>
                <w:sz w:val="22"/>
                <w:szCs w:val="22"/>
                <w:lang w:val="en-GB" w:eastAsia="en-GB"/>
              </w:rPr>
              <w:t>23</w:t>
            </w:r>
          </w:p>
        </w:tc>
        <w:tc>
          <w:tcPr>
            <w:tcW w:w="1052" w:type="dxa"/>
            <w:tcBorders>
              <w:top w:val="nil"/>
              <w:left w:val="nil"/>
              <w:bottom w:val="single" w:sz="4" w:space="0" w:color="auto"/>
              <w:right w:val="single" w:sz="4" w:space="0" w:color="auto"/>
            </w:tcBorders>
            <w:shd w:val="clear" w:color="auto" w:fill="auto"/>
            <w:vAlign w:val="center"/>
            <w:hideMark/>
          </w:tcPr>
          <w:p w14:paraId="2CCD1CB8"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53D38FEA" w14:textId="77777777" w:rsidR="006C1B9B" w:rsidRPr="00B212D6" w:rsidRDefault="006C1B9B" w:rsidP="00F67E79">
            <w:pPr>
              <w:rPr>
                <w:lang w:eastAsia="en-GB"/>
              </w:rPr>
            </w:pPr>
            <w:r w:rsidRPr="00B212D6">
              <w:rPr>
                <w:sz w:val="22"/>
                <w:szCs w:val="22"/>
                <w:lang w:eastAsia="en-GB"/>
              </w:rPr>
              <w:t>Сетка диаметром 2</w:t>
            </w:r>
            <w:r w:rsidRPr="00B212D6">
              <w:rPr>
                <w:rFonts w:ascii="MS Mincho" w:eastAsia="MS Mincho" w:hAnsi="MS Mincho" w:cs="MS Mincho" w:hint="eastAsia"/>
                <w:sz w:val="22"/>
                <w:szCs w:val="22"/>
                <w:lang w:eastAsia="en-GB"/>
              </w:rPr>
              <w:t>․</w:t>
            </w:r>
            <w:r w:rsidRPr="00B212D6">
              <w:rPr>
                <w:sz w:val="22"/>
                <w:szCs w:val="22"/>
                <w:lang w:eastAsia="en-GB"/>
              </w:rPr>
              <w:t>5</w:t>
            </w:r>
            <w:r w:rsidRPr="00B212D6">
              <w:rPr>
                <w:sz w:val="22"/>
                <w:szCs w:val="22"/>
                <w:lang w:val="en-GB" w:eastAsia="en-GB"/>
              </w:rPr>
              <w:t>BrI</w:t>
            </w:r>
            <w:r w:rsidRPr="00B212D6">
              <w:rPr>
                <w:sz w:val="22"/>
                <w:szCs w:val="22"/>
                <w:lang w:eastAsia="en-GB"/>
              </w:rPr>
              <w:t>, арматурная сетка с ячейками 50</w:t>
            </w:r>
            <w:r w:rsidRPr="00B212D6">
              <w:rPr>
                <w:sz w:val="22"/>
                <w:szCs w:val="22"/>
                <w:lang w:val="en-GB" w:eastAsia="en-GB"/>
              </w:rPr>
              <w:t>x</w:t>
            </w:r>
            <w:r w:rsidRPr="00B212D6">
              <w:rPr>
                <w:sz w:val="22"/>
                <w:szCs w:val="22"/>
                <w:lang w:eastAsia="en-GB"/>
              </w:rPr>
              <w:t>50мм</w:t>
            </w:r>
          </w:p>
        </w:tc>
        <w:tc>
          <w:tcPr>
            <w:tcW w:w="911" w:type="dxa"/>
            <w:tcBorders>
              <w:top w:val="nil"/>
              <w:left w:val="nil"/>
              <w:bottom w:val="single" w:sz="4" w:space="0" w:color="auto"/>
              <w:right w:val="single" w:sz="4" w:space="0" w:color="auto"/>
            </w:tcBorders>
            <w:shd w:val="clear" w:color="auto" w:fill="auto"/>
            <w:vAlign w:val="center"/>
            <w:hideMark/>
          </w:tcPr>
          <w:p w14:paraId="7644F260"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4E133C11" w14:textId="77777777" w:rsidR="006C1B9B" w:rsidRPr="00B212D6" w:rsidRDefault="006C1B9B" w:rsidP="00F67E79">
            <w:pPr>
              <w:jc w:val="center"/>
              <w:rPr>
                <w:lang w:val="en-GB" w:eastAsia="en-GB"/>
              </w:rPr>
            </w:pPr>
            <w:r w:rsidRPr="00B212D6">
              <w:rPr>
                <w:sz w:val="22"/>
                <w:szCs w:val="22"/>
                <w:lang w:val="en-GB" w:eastAsia="en-GB"/>
              </w:rPr>
              <w:t>10.0</w:t>
            </w:r>
          </w:p>
        </w:tc>
        <w:tc>
          <w:tcPr>
            <w:tcW w:w="1042" w:type="dxa"/>
            <w:tcBorders>
              <w:top w:val="nil"/>
              <w:left w:val="nil"/>
              <w:bottom w:val="single" w:sz="4" w:space="0" w:color="auto"/>
              <w:right w:val="single" w:sz="4" w:space="0" w:color="auto"/>
            </w:tcBorders>
            <w:shd w:val="clear" w:color="auto" w:fill="auto"/>
            <w:vAlign w:val="center"/>
            <w:hideMark/>
          </w:tcPr>
          <w:p w14:paraId="52F4474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05FF06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B963EF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6B6FF9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6BFBB26" w14:textId="77777777" w:rsidR="006C1B9B" w:rsidRPr="00B212D6" w:rsidRDefault="006C1B9B" w:rsidP="00F67E79">
            <w:pPr>
              <w:jc w:val="center"/>
              <w:rPr>
                <w:lang w:val="en-GB" w:eastAsia="en-GB"/>
              </w:rPr>
            </w:pPr>
            <w:r w:rsidRPr="00B212D6">
              <w:rPr>
                <w:sz w:val="22"/>
                <w:szCs w:val="22"/>
                <w:lang w:val="en-GB" w:eastAsia="en-GB"/>
              </w:rPr>
              <w:t>24</w:t>
            </w:r>
          </w:p>
        </w:tc>
        <w:tc>
          <w:tcPr>
            <w:tcW w:w="1052" w:type="dxa"/>
            <w:tcBorders>
              <w:top w:val="nil"/>
              <w:left w:val="nil"/>
              <w:bottom w:val="single" w:sz="4" w:space="0" w:color="auto"/>
              <w:right w:val="single" w:sz="4" w:space="0" w:color="auto"/>
            </w:tcBorders>
            <w:shd w:val="clear" w:color="auto" w:fill="auto"/>
            <w:vAlign w:val="center"/>
            <w:hideMark/>
          </w:tcPr>
          <w:p w14:paraId="547B534E"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1A37C183" w14:textId="77777777" w:rsidR="006C1B9B" w:rsidRPr="00B212D6" w:rsidRDefault="006C1B9B" w:rsidP="00F67E79">
            <w:pPr>
              <w:rPr>
                <w:lang w:eastAsia="en-GB"/>
              </w:rPr>
            </w:pPr>
            <w:r w:rsidRPr="00B212D6">
              <w:rPr>
                <w:sz w:val="22"/>
                <w:szCs w:val="22"/>
                <w:lang w:eastAsia="en-GB"/>
              </w:rPr>
              <w:t>Изготовление и монтаж металлической изгороди</w:t>
            </w:r>
          </w:p>
        </w:tc>
        <w:tc>
          <w:tcPr>
            <w:tcW w:w="911" w:type="dxa"/>
            <w:tcBorders>
              <w:top w:val="nil"/>
              <w:left w:val="nil"/>
              <w:bottom w:val="single" w:sz="4" w:space="0" w:color="auto"/>
              <w:right w:val="single" w:sz="4" w:space="0" w:color="auto"/>
            </w:tcBorders>
            <w:shd w:val="clear" w:color="auto" w:fill="auto"/>
            <w:vAlign w:val="center"/>
            <w:hideMark/>
          </w:tcPr>
          <w:p w14:paraId="680780D3"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2E60E60" w14:textId="77777777" w:rsidR="006C1B9B" w:rsidRPr="00B212D6" w:rsidRDefault="006C1B9B" w:rsidP="00F67E79">
            <w:pPr>
              <w:jc w:val="center"/>
              <w:rPr>
                <w:lang w:val="en-GB" w:eastAsia="en-GB"/>
              </w:rPr>
            </w:pPr>
            <w:r w:rsidRPr="00B212D6">
              <w:rPr>
                <w:sz w:val="22"/>
                <w:szCs w:val="22"/>
                <w:lang w:val="en-GB" w:eastAsia="en-GB"/>
              </w:rPr>
              <w:t>0.155</w:t>
            </w:r>
          </w:p>
        </w:tc>
        <w:tc>
          <w:tcPr>
            <w:tcW w:w="1042" w:type="dxa"/>
            <w:tcBorders>
              <w:top w:val="nil"/>
              <w:left w:val="nil"/>
              <w:bottom w:val="single" w:sz="4" w:space="0" w:color="auto"/>
              <w:right w:val="single" w:sz="4" w:space="0" w:color="auto"/>
            </w:tcBorders>
            <w:shd w:val="clear" w:color="auto" w:fill="auto"/>
            <w:vAlign w:val="center"/>
            <w:hideMark/>
          </w:tcPr>
          <w:p w14:paraId="4EC225A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92C75E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9B3184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8D6D20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578D6C5" w14:textId="77777777" w:rsidR="006C1B9B" w:rsidRPr="00B212D6" w:rsidRDefault="006C1B9B" w:rsidP="00F67E79">
            <w:pPr>
              <w:jc w:val="center"/>
              <w:rPr>
                <w:lang w:val="en-GB" w:eastAsia="en-GB"/>
              </w:rPr>
            </w:pPr>
            <w:r w:rsidRPr="00B212D6">
              <w:rPr>
                <w:sz w:val="22"/>
                <w:szCs w:val="22"/>
                <w:lang w:val="en-GB" w:eastAsia="en-GB"/>
              </w:rPr>
              <w:t>25</w:t>
            </w:r>
          </w:p>
        </w:tc>
        <w:tc>
          <w:tcPr>
            <w:tcW w:w="1052" w:type="dxa"/>
            <w:tcBorders>
              <w:top w:val="nil"/>
              <w:left w:val="nil"/>
              <w:bottom w:val="single" w:sz="4" w:space="0" w:color="auto"/>
              <w:right w:val="single" w:sz="4" w:space="0" w:color="auto"/>
            </w:tcBorders>
            <w:shd w:val="clear" w:color="auto" w:fill="auto"/>
            <w:vAlign w:val="center"/>
            <w:hideMark/>
          </w:tcPr>
          <w:p w14:paraId="27D407E7"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0C3FF593" w14:textId="77777777" w:rsidR="006C1B9B" w:rsidRPr="00B212D6" w:rsidRDefault="006C1B9B" w:rsidP="00F67E79">
            <w:pPr>
              <w:rPr>
                <w:lang w:eastAsia="en-GB"/>
              </w:rPr>
            </w:pPr>
            <w:r w:rsidRPr="00B212D6">
              <w:rPr>
                <w:sz w:val="22"/>
                <w:szCs w:val="22"/>
                <w:lang w:eastAsia="en-GB"/>
              </w:rPr>
              <w:t>Ворота диаметром 2</w:t>
            </w:r>
            <w:r w:rsidRPr="00B212D6">
              <w:rPr>
                <w:rFonts w:ascii="MS Mincho" w:eastAsia="MS Mincho" w:hAnsi="MS Mincho" w:cs="MS Mincho" w:hint="eastAsia"/>
                <w:sz w:val="22"/>
                <w:szCs w:val="22"/>
                <w:lang w:eastAsia="en-GB"/>
              </w:rPr>
              <w:t>․</w:t>
            </w:r>
            <w:r w:rsidRPr="00B212D6">
              <w:rPr>
                <w:sz w:val="22"/>
                <w:szCs w:val="22"/>
                <w:lang w:eastAsia="en-GB"/>
              </w:rPr>
              <w:t>5</w:t>
            </w:r>
            <w:r w:rsidRPr="00B212D6">
              <w:rPr>
                <w:sz w:val="22"/>
                <w:szCs w:val="22"/>
                <w:lang w:val="en-GB" w:eastAsia="en-GB"/>
              </w:rPr>
              <w:t>BrI</w:t>
            </w:r>
            <w:r w:rsidRPr="00B212D6">
              <w:rPr>
                <w:sz w:val="22"/>
                <w:szCs w:val="22"/>
                <w:lang w:eastAsia="en-GB"/>
              </w:rPr>
              <w:t xml:space="preserve"> арматурная сетка с ячейками 50</w:t>
            </w:r>
            <w:r w:rsidRPr="00B212D6">
              <w:rPr>
                <w:sz w:val="22"/>
                <w:szCs w:val="22"/>
                <w:lang w:val="en-GB" w:eastAsia="en-GB"/>
              </w:rPr>
              <w:t>x</w:t>
            </w:r>
            <w:r w:rsidRPr="00B212D6">
              <w:rPr>
                <w:sz w:val="22"/>
                <w:szCs w:val="22"/>
                <w:lang w:eastAsia="en-GB"/>
              </w:rPr>
              <w:t>50мм</w:t>
            </w:r>
          </w:p>
        </w:tc>
        <w:tc>
          <w:tcPr>
            <w:tcW w:w="911" w:type="dxa"/>
            <w:tcBorders>
              <w:top w:val="nil"/>
              <w:left w:val="nil"/>
              <w:bottom w:val="single" w:sz="4" w:space="0" w:color="auto"/>
              <w:right w:val="single" w:sz="4" w:space="0" w:color="auto"/>
            </w:tcBorders>
            <w:shd w:val="clear" w:color="auto" w:fill="auto"/>
            <w:vAlign w:val="center"/>
            <w:hideMark/>
          </w:tcPr>
          <w:p w14:paraId="0CBCB4EA"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3E752470" w14:textId="77777777" w:rsidR="006C1B9B" w:rsidRPr="00B212D6" w:rsidRDefault="006C1B9B" w:rsidP="00F67E79">
            <w:pPr>
              <w:jc w:val="center"/>
              <w:rPr>
                <w:lang w:val="en-GB" w:eastAsia="en-GB"/>
              </w:rPr>
            </w:pPr>
            <w:r w:rsidRPr="00B212D6">
              <w:rPr>
                <w:sz w:val="22"/>
                <w:szCs w:val="22"/>
                <w:lang w:val="en-GB" w:eastAsia="en-GB"/>
              </w:rPr>
              <w:t>4.0</w:t>
            </w:r>
          </w:p>
        </w:tc>
        <w:tc>
          <w:tcPr>
            <w:tcW w:w="1042" w:type="dxa"/>
            <w:tcBorders>
              <w:top w:val="nil"/>
              <w:left w:val="nil"/>
              <w:bottom w:val="single" w:sz="4" w:space="0" w:color="auto"/>
              <w:right w:val="single" w:sz="4" w:space="0" w:color="auto"/>
            </w:tcBorders>
            <w:shd w:val="clear" w:color="auto" w:fill="auto"/>
            <w:vAlign w:val="center"/>
            <w:hideMark/>
          </w:tcPr>
          <w:p w14:paraId="2F03B5B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C5E8C2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232FB1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58462C5"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44362DA" w14:textId="77777777" w:rsidR="006C1B9B" w:rsidRPr="00B212D6" w:rsidRDefault="006C1B9B" w:rsidP="00F67E79">
            <w:pPr>
              <w:jc w:val="center"/>
              <w:rPr>
                <w:lang w:val="en-GB" w:eastAsia="en-GB"/>
              </w:rPr>
            </w:pPr>
            <w:r w:rsidRPr="00B212D6">
              <w:rPr>
                <w:sz w:val="22"/>
                <w:szCs w:val="22"/>
                <w:lang w:val="en-GB" w:eastAsia="en-GB"/>
              </w:rPr>
              <w:t>26</w:t>
            </w:r>
          </w:p>
        </w:tc>
        <w:tc>
          <w:tcPr>
            <w:tcW w:w="1052" w:type="dxa"/>
            <w:tcBorders>
              <w:top w:val="nil"/>
              <w:left w:val="nil"/>
              <w:bottom w:val="single" w:sz="4" w:space="0" w:color="auto"/>
              <w:right w:val="single" w:sz="4" w:space="0" w:color="auto"/>
            </w:tcBorders>
            <w:shd w:val="clear" w:color="auto" w:fill="auto"/>
            <w:vAlign w:val="center"/>
            <w:hideMark/>
          </w:tcPr>
          <w:p w14:paraId="58343403"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65BC49CE" w14:textId="77777777" w:rsidR="006C1B9B" w:rsidRPr="00B212D6" w:rsidRDefault="006C1B9B" w:rsidP="00F67E79">
            <w:pPr>
              <w:rPr>
                <w:lang w:eastAsia="en-GB"/>
              </w:rPr>
            </w:pPr>
            <w:r w:rsidRPr="00B212D6">
              <w:rPr>
                <w:sz w:val="22"/>
                <w:szCs w:val="22"/>
                <w:lang w:eastAsia="en-GB"/>
              </w:rPr>
              <w:t>Стойка опоры, стальная труба Ф108</w:t>
            </w:r>
            <w:r w:rsidRPr="00B212D6">
              <w:rPr>
                <w:sz w:val="22"/>
                <w:szCs w:val="22"/>
                <w:lang w:val="en-GB" w:eastAsia="en-GB"/>
              </w:rPr>
              <w:t>x</w:t>
            </w:r>
            <w:r w:rsidRPr="00B212D6">
              <w:rPr>
                <w:sz w:val="22"/>
                <w:szCs w:val="22"/>
                <w:lang w:eastAsia="en-GB"/>
              </w:rPr>
              <w:t xml:space="preserve">4.5мм, </w:t>
            </w:r>
            <w:r w:rsidRPr="00B212D6">
              <w:rPr>
                <w:sz w:val="22"/>
                <w:szCs w:val="22"/>
                <w:lang w:val="en-GB" w:eastAsia="en-GB"/>
              </w:rPr>
              <w:t>L</w:t>
            </w:r>
            <w:r w:rsidRPr="00B212D6">
              <w:rPr>
                <w:sz w:val="22"/>
                <w:szCs w:val="22"/>
                <w:lang w:eastAsia="en-GB"/>
              </w:rPr>
              <w:t xml:space="preserve">=7.6м </w:t>
            </w:r>
          </w:p>
        </w:tc>
        <w:tc>
          <w:tcPr>
            <w:tcW w:w="911" w:type="dxa"/>
            <w:tcBorders>
              <w:top w:val="nil"/>
              <w:left w:val="nil"/>
              <w:bottom w:val="single" w:sz="4" w:space="0" w:color="auto"/>
              <w:right w:val="single" w:sz="4" w:space="0" w:color="auto"/>
            </w:tcBorders>
            <w:shd w:val="clear" w:color="auto" w:fill="auto"/>
            <w:vAlign w:val="center"/>
            <w:hideMark/>
          </w:tcPr>
          <w:p w14:paraId="03684133"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519A0171"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1C36239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3FF518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4E6CE4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048B2D0"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32CDE567" w14:textId="77777777" w:rsidR="006C1B9B" w:rsidRPr="00B212D6" w:rsidRDefault="006C1B9B" w:rsidP="00F67E79">
            <w:pPr>
              <w:jc w:val="center"/>
              <w:rPr>
                <w:lang w:val="en-GB" w:eastAsia="en-GB"/>
              </w:rPr>
            </w:pPr>
            <w:r w:rsidRPr="00B212D6">
              <w:rPr>
                <w:sz w:val="22"/>
                <w:szCs w:val="22"/>
                <w:lang w:val="en-GB" w:eastAsia="en-GB"/>
              </w:rPr>
              <w:t>27</w:t>
            </w:r>
          </w:p>
        </w:tc>
        <w:tc>
          <w:tcPr>
            <w:tcW w:w="1052" w:type="dxa"/>
            <w:tcBorders>
              <w:top w:val="nil"/>
              <w:left w:val="nil"/>
              <w:bottom w:val="single" w:sz="4" w:space="0" w:color="auto"/>
              <w:right w:val="single" w:sz="4" w:space="0" w:color="auto"/>
            </w:tcBorders>
            <w:shd w:val="clear" w:color="000000" w:fill="FFFFFF"/>
            <w:vAlign w:val="center"/>
            <w:hideMark/>
          </w:tcPr>
          <w:p w14:paraId="1FE65EFC" w14:textId="77777777" w:rsidR="006C1B9B" w:rsidRPr="00B212D6" w:rsidRDefault="006C1B9B" w:rsidP="00F67E79">
            <w:pPr>
              <w:jc w:val="center"/>
              <w:rPr>
                <w:lang w:val="en-GB" w:eastAsia="en-GB"/>
              </w:rPr>
            </w:pPr>
            <w:r w:rsidRPr="00B212D6">
              <w:rPr>
                <w:sz w:val="22"/>
                <w:szCs w:val="22"/>
                <w:lang w:val="en-GB" w:eastAsia="en-GB"/>
              </w:rPr>
              <w:t>Прим.     6-15</w:t>
            </w:r>
          </w:p>
        </w:tc>
        <w:tc>
          <w:tcPr>
            <w:tcW w:w="4630" w:type="dxa"/>
            <w:tcBorders>
              <w:top w:val="nil"/>
              <w:left w:val="nil"/>
              <w:bottom w:val="single" w:sz="4" w:space="0" w:color="auto"/>
              <w:right w:val="single" w:sz="4" w:space="0" w:color="auto"/>
            </w:tcBorders>
            <w:shd w:val="clear" w:color="auto" w:fill="auto"/>
            <w:vAlign w:val="center"/>
            <w:hideMark/>
          </w:tcPr>
          <w:p w14:paraId="63D6B6B9" w14:textId="77777777" w:rsidR="006C1B9B" w:rsidRPr="00B212D6" w:rsidRDefault="006C1B9B" w:rsidP="00F67E79">
            <w:pPr>
              <w:rPr>
                <w:lang w:eastAsia="en-GB"/>
              </w:rPr>
            </w:pPr>
            <w:r w:rsidRPr="00B212D6">
              <w:rPr>
                <w:sz w:val="22"/>
                <w:szCs w:val="22"/>
                <w:lang w:eastAsia="en-GB"/>
              </w:rPr>
              <w:t xml:space="preserve">Устройство основы подъемного крана бетоном класса В25,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3F2CB47E"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31152515" w14:textId="77777777" w:rsidR="006C1B9B" w:rsidRPr="00B212D6" w:rsidRDefault="006C1B9B" w:rsidP="00F67E79">
            <w:pPr>
              <w:jc w:val="center"/>
              <w:rPr>
                <w:lang w:val="en-GB" w:eastAsia="en-GB"/>
              </w:rPr>
            </w:pPr>
            <w:r w:rsidRPr="00B212D6">
              <w:rPr>
                <w:sz w:val="22"/>
                <w:szCs w:val="22"/>
                <w:lang w:val="en-GB" w:eastAsia="en-GB"/>
              </w:rPr>
              <w:t>1.60</w:t>
            </w:r>
          </w:p>
        </w:tc>
        <w:tc>
          <w:tcPr>
            <w:tcW w:w="1042" w:type="dxa"/>
            <w:tcBorders>
              <w:top w:val="nil"/>
              <w:left w:val="nil"/>
              <w:bottom w:val="single" w:sz="4" w:space="0" w:color="auto"/>
              <w:right w:val="single" w:sz="4" w:space="0" w:color="auto"/>
            </w:tcBorders>
            <w:shd w:val="clear" w:color="auto" w:fill="auto"/>
            <w:vAlign w:val="center"/>
            <w:hideMark/>
          </w:tcPr>
          <w:p w14:paraId="133C724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0F87A2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773607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8DDB304"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50009986" w14:textId="77777777" w:rsidR="006C1B9B" w:rsidRPr="00B212D6" w:rsidRDefault="006C1B9B" w:rsidP="00F67E79">
            <w:pPr>
              <w:jc w:val="center"/>
              <w:rPr>
                <w:lang w:val="en-GB" w:eastAsia="en-GB"/>
              </w:rPr>
            </w:pPr>
            <w:r w:rsidRPr="00B212D6">
              <w:rPr>
                <w:sz w:val="22"/>
                <w:szCs w:val="22"/>
                <w:lang w:val="en-GB" w:eastAsia="en-GB"/>
              </w:rPr>
              <w:t>28</w:t>
            </w:r>
          </w:p>
        </w:tc>
        <w:tc>
          <w:tcPr>
            <w:tcW w:w="1052" w:type="dxa"/>
            <w:tcBorders>
              <w:top w:val="nil"/>
              <w:left w:val="nil"/>
              <w:bottom w:val="single" w:sz="4" w:space="0" w:color="auto"/>
              <w:right w:val="single" w:sz="4" w:space="0" w:color="auto"/>
            </w:tcBorders>
            <w:shd w:val="clear" w:color="auto" w:fill="auto"/>
            <w:vAlign w:val="center"/>
            <w:hideMark/>
          </w:tcPr>
          <w:p w14:paraId="420E79DA"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406587AC" w14:textId="77777777" w:rsidR="006C1B9B" w:rsidRPr="00B212D6" w:rsidRDefault="006C1B9B" w:rsidP="00F67E79">
            <w:pPr>
              <w:rPr>
                <w:lang w:eastAsia="en-GB"/>
              </w:rPr>
            </w:pPr>
            <w:r w:rsidRPr="00B212D6">
              <w:rPr>
                <w:sz w:val="22"/>
                <w:szCs w:val="22"/>
                <w:lang w:eastAsia="en-GB"/>
              </w:rPr>
              <w:t>Металлические элементы основы подъемного крана</w:t>
            </w:r>
          </w:p>
        </w:tc>
        <w:tc>
          <w:tcPr>
            <w:tcW w:w="911" w:type="dxa"/>
            <w:tcBorders>
              <w:top w:val="nil"/>
              <w:left w:val="nil"/>
              <w:bottom w:val="single" w:sz="4" w:space="0" w:color="auto"/>
              <w:right w:val="single" w:sz="4" w:space="0" w:color="auto"/>
            </w:tcBorders>
            <w:shd w:val="clear" w:color="auto" w:fill="auto"/>
            <w:vAlign w:val="center"/>
            <w:hideMark/>
          </w:tcPr>
          <w:p w14:paraId="1212A56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70604B0A" w14:textId="77777777" w:rsidR="006C1B9B" w:rsidRPr="00B212D6" w:rsidRDefault="006C1B9B" w:rsidP="00F67E79">
            <w:pPr>
              <w:jc w:val="center"/>
              <w:rPr>
                <w:lang w:val="en-GB" w:eastAsia="en-GB"/>
              </w:rPr>
            </w:pPr>
            <w:r w:rsidRPr="00B212D6">
              <w:rPr>
                <w:sz w:val="22"/>
                <w:szCs w:val="22"/>
                <w:lang w:val="en-GB" w:eastAsia="en-GB"/>
              </w:rPr>
              <w:t>0.143</w:t>
            </w:r>
          </w:p>
        </w:tc>
        <w:tc>
          <w:tcPr>
            <w:tcW w:w="1042" w:type="dxa"/>
            <w:tcBorders>
              <w:top w:val="nil"/>
              <w:left w:val="nil"/>
              <w:bottom w:val="single" w:sz="4" w:space="0" w:color="auto"/>
              <w:right w:val="single" w:sz="4" w:space="0" w:color="auto"/>
            </w:tcBorders>
            <w:shd w:val="clear" w:color="auto" w:fill="auto"/>
            <w:vAlign w:val="center"/>
            <w:hideMark/>
          </w:tcPr>
          <w:p w14:paraId="392BAAA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B3FAC5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4C3DC0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56A5D9F"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4C29878E" w14:textId="77777777" w:rsidR="006C1B9B" w:rsidRPr="00B212D6" w:rsidRDefault="006C1B9B" w:rsidP="00F67E79">
            <w:pPr>
              <w:jc w:val="center"/>
              <w:rPr>
                <w:lang w:val="en-GB" w:eastAsia="en-GB"/>
              </w:rPr>
            </w:pPr>
            <w:r w:rsidRPr="00B212D6">
              <w:rPr>
                <w:sz w:val="22"/>
                <w:szCs w:val="22"/>
                <w:lang w:val="en-GB" w:eastAsia="en-GB"/>
              </w:rPr>
              <w:t>29</w:t>
            </w:r>
          </w:p>
        </w:tc>
        <w:tc>
          <w:tcPr>
            <w:tcW w:w="1052" w:type="dxa"/>
            <w:tcBorders>
              <w:top w:val="nil"/>
              <w:left w:val="nil"/>
              <w:bottom w:val="single" w:sz="4" w:space="0" w:color="auto"/>
              <w:right w:val="single" w:sz="4" w:space="0" w:color="auto"/>
            </w:tcBorders>
            <w:shd w:val="clear" w:color="000000" w:fill="FFFFFF"/>
            <w:vAlign w:val="center"/>
            <w:hideMark/>
          </w:tcPr>
          <w:p w14:paraId="70422A06" w14:textId="77777777" w:rsidR="006C1B9B" w:rsidRPr="00B212D6" w:rsidRDefault="006C1B9B" w:rsidP="00F67E79">
            <w:pPr>
              <w:jc w:val="center"/>
              <w:rPr>
                <w:lang w:val="en-GB" w:eastAsia="en-GB"/>
              </w:rPr>
            </w:pPr>
            <w:r w:rsidRPr="00B212D6">
              <w:rPr>
                <w:sz w:val="22"/>
                <w:szCs w:val="22"/>
                <w:lang w:val="en-GB" w:eastAsia="en-GB"/>
              </w:rPr>
              <w:t>Прим.     6-15</w:t>
            </w:r>
          </w:p>
        </w:tc>
        <w:tc>
          <w:tcPr>
            <w:tcW w:w="4630" w:type="dxa"/>
            <w:tcBorders>
              <w:top w:val="nil"/>
              <w:left w:val="nil"/>
              <w:bottom w:val="single" w:sz="4" w:space="0" w:color="auto"/>
              <w:right w:val="single" w:sz="4" w:space="0" w:color="auto"/>
            </w:tcBorders>
            <w:shd w:val="clear" w:color="auto" w:fill="auto"/>
            <w:vAlign w:val="center"/>
            <w:hideMark/>
          </w:tcPr>
          <w:p w14:paraId="35532769" w14:textId="77777777" w:rsidR="006C1B9B" w:rsidRPr="00B212D6" w:rsidRDefault="006C1B9B" w:rsidP="00F67E79">
            <w:pPr>
              <w:rPr>
                <w:lang w:eastAsia="en-GB"/>
              </w:rPr>
            </w:pPr>
            <w:r w:rsidRPr="00B212D6">
              <w:rPr>
                <w:sz w:val="22"/>
                <w:szCs w:val="22"/>
                <w:lang w:eastAsia="en-GB"/>
              </w:rPr>
              <w:t xml:space="preserve">Устройство основы стойки  для кабеля электроснабжения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521BAB1B"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0A7FFAFC" w14:textId="77777777" w:rsidR="006C1B9B" w:rsidRPr="00B212D6" w:rsidRDefault="006C1B9B" w:rsidP="00F67E79">
            <w:pPr>
              <w:jc w:val="center"/>
              <w:rPr>
                <w:lang w:val="en-GB" w:eastAsia="en-GB"/>
              </w:rPr>
            </w:pPr>
            <w:r w:rsidRPr="00B212D6">
              <w:rPr>
                <w:sz w:val="22"/>
                <w:szCs w:val="22"/>
                <w:lang w:val="en-GB" w:eastAsia="en-GB"/>
              </w:rPr>
              <w:t>0.70</w:t>
            </w:r>
          </w:p>
        </w:tc>
        <w:tc>
          <w:tcPr>
            <w:tcW w:w="1042" w:type="dxa"/>
            <w:tcBorders>
              <w:top w:val="nil"/>
              <w:left w:val="nil"/>
              <w:bottom w:val="single" w:sz="4" w:space="0" w:color="auto"/>
              <w:right w:val="single" w:sz="4" w:space="0" w:color="auto"/>
            </w:tcBorders>
            <w:shd w:val="clear" w:color="auto" w:fill="auto"/>
            <w:vAlign w:val="center"/>
            <w:hideMark/>
          </w:tcPr>
          <w:p w14:paraId="6ACC56A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C25655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1AC98B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F5E4EA7" w14:textId="77777777" w:rsidTr="00F67E79">
        <w:trPr>
          <w:trHeight w:val="6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6C9673C1" w14:textId="77777777" w:rsidR="006C1B9B" w:rsidRPr="00B212D6" w:rsidRDefault="006C1B9B" w:rsidP="00F67E79">
            <w:pPr>
              <w:jc w:val="center"/>
              <w:rPr>
                <w:lang w:val="en-GB" w:eastAsia="en-GB"/>
              </w:rPr>
            </w:pPr>
            <w:r w:rsidRPr="00B212D6">
              <w:rPr>
                <w:sz w:val="22"/>
                <w:szCs w:val="22"/>
                <w:lang w:val="en-GB" w:eastAsia="en-GB"/>
              </w:rPr>
              <w:t>30</w:t>
            </w:r>
          </w:p>
        </w:tc>
        <w:tc>
          <w:tcPr>
            <w:tcW w:w="1052" w:type="dxa"/>
            <w:tcBorders>
              <w:top w:val="nil"/>
              <w:left w:val="nil"/>
              <w:bottom w:val="single" w:sz="4" w:space="0" w:color="auto"/>
              <w:right w:val="single" w:sz="4" w:space="0" w:color="auto"/>
            </w:tcBorders>
            <w:shd w:val="clear" w:color="auto" w:fill="auto"/>
            <w:vAlign w:val="center"/>
            <w:hideMark/>
          </w:tcPr>
          <w:p w14:paraId="62E39F88" w14:textId="77777777" w:rsidR="006C1B9B" w:rsidRPr="00B212D6" w:rsidRDefault="006C1B9B" w:rsidP="00F67E79">
            <w:pPr>
              <w:jc w:val="center"/>
              <w:rPr>
                <w:lang w:val="en-GB" w:eastAsia="en-GB"/>
              </w:rPr>
            </w:pPr>
            <w:r w:rsidRPr="00B212D6">
              <w:rPr>
                <w:sz w:val="22"/>
                <w:szCs w:val="22"/>
                <w:lang w:val="en-GB" w:eastAsia="en-GB"/>
              </w:rPr>
              <w:t>Прим.       9-118</w:t>
            </w:r>
          </w:p>
        </w:tc>
        <w:tc>
          <w:tcPr>
            <w:tcW w:w="4630" w:type="dxa"/>
            <w:tcBorders>
              <w:top w:val="nil"/>
              <w:left w:val="nil"/>
              <w:bottom w:val="single" w:sz="4" w:space="0" w:color="auto"/>
              <w:right w:val="single" w:sz="4" w:space="0" w:color="auto"/>
            </w:tcBorders>
            <w:shd w:val="clear" w:color="auto" w:fill="auto"/>
            <w:vAlign w:val="center"/>
            <w:hideMark/>
          </w:tcPr>
          <w:p w14:paraId="516C1E50" w14:textId="77777777" w:rsidR="006C1B9B" w:rsidRPr="00B212D6" w:rsidRDefault="006C1B9B" w:rsidP="00F67E79">
            <w:pPr>
              <w:rPr>
                <w:lang w:eastAsia="en-GB"/>
              </w:rPr>
            </w:pPr>
            <w:r w:rsidRPr="00B212D6">
              <w:rPr>
                <w:sz w:val="22"/>
                <w:szCs w:val="22"/>
                <w:lang w:eastAsia="en-GB"/>
              </w:rPr>
              <w:t>Металлические элементы основы стойки для кабеля электроснабжения</w:t>
            </w:r>
          </w:p>
        </w:tc>
        <w:tc>
          <w:tcPr>
            <w:tcW w:w="911" w:type="dxa"/>
            <w:tcBorders>
              <w:top w:val="nil"/>
              <w:left w:val="nil"/>
              <w:bottom w:val="single" w:sz="4" w:space="0" w:color="auto"/>
              <w:right w:val="single" w:sz="4" w:space="0" w:color="auto"/>
            </w:tcBorders>
            <w:shd w:val="clear" w:color="auto" w:fill="auto"/>
            <w:vAlign w:val="center"/>
            <w:hideMark/>
          </w:tcPr>
          <w:p w14:paraId="3BD3D135"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80DB88B" w14:textId="77777777" w:rsidR="006C1B9B" w:rsidRPr="00B212D6" w:rsidRDefault="006C1B9B" w:rsidP="00F67E79">
            <w:pPr>
              <w:jc w:val="center"/>
              <w:rPr>
                <w:lang w:val="en-GB" w:eastAsia="en-GB"/>
              </w:rPr>
            </w:pPr>
            <w:r w:rsidRPr="00B212D6">
              <w:rPr>
                <w:sz w:val="22"/>
                <w:szCs w:val="22"/>
                <w:lang w:val="en-GB" w:eastAsia="en-GB"/>
              </w:rPr>
              <w:t>0.110</w:t>
            </w:r>
          </w:p>
        </w:tc>
        <w:tc>
          <w:tcPr>
            <w:tcW w:w="1042" w:type="dxa"/>
            <w:tcBorders>
              <w:top w:val="nil"/>
              <w:left w:val="nil"/>
              <w:bottom w:val="single" w:sz="4" w:space="0" w:color="auto"/>
              <w:right w:val="single" w:sz="4" w:space="0" w:color="auto"/>
            </w:tcBorders>
            <w:shd w:val="clear" w:color="auto" w:fill="auto"/>
            <w:vAlign w:val="center"/>
            <w:hideMark/>
          </w:tcPr>
          <w:p w14:paraId="516D819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1124B0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5D6754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C23F71" w14:textId="77777777" w:rsidTr="00F67E79">
        <w:trPr>
          <w:trHeight w:val="336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0FFC5468" w14:textId="77777777" w:rsidR="006C1B9B" w:rsidRPr="00B212D6" w:rsidRDefault="006C1B9B" w:rsidP="00F67E79">
            <w:pPr>
              <w:jc w:val="center"/>
              <w:rPr>
                <w:lang w:val="en-GB" w:eastAsia="en-GB"/>
              </w:rPr>
            </w:pPr>
            <w:r w:rsidRPr="00B212D6">
              <w:rPr>
                <w:sz w:val="22"/>
                <w:szCs w:val="22"/>
                <w:lang w:val="en-GB" w:eastAsia="en-GB"/>
              </w:rPr>
              <w:t>31</w:t>
            </w:r>
          </w:p>
        </w:tc>
        <w:tc>
          <w:tcPr>
            <w:tcW w:w="1052" w:type="dxa"/>
            <w:tcBorders>
              <w:top w:val="nil"/>
              <w:left w:val="nil"/>
              <w:bottom w:val="single" w:sz="4" w:space="0" w:color="auto"/>
              <w:right w:val="single" w:sz="4" w:space="0" w:color="auto"/>
            </w:tcBorders>
            <w:shd w:val="clear" w:color="auto" w:fill="auto"/>
            <w:vAlign w:val="center"/>
            <w:hideMark/>
          </w:tcPr>
          <w:p w14:paraId="5E3ED772" w14:textId="77777777" w:rsidR="006C1B9B" w:rsidRPr="00B212D6" w:rsidRDefault="006C1B9B" w:rsidP="00F67E79">
            <w:pPr>
              <w:jc w:val="center"/>
              <w:rPr>
                <w:lang w:val="en-GB" w:eastAsia="en-GB"/>
              </w:rPr>
            </w:pPr>
            <w:r w:rsidRPr="00B212D6">
              <w:rPr>
                <w:sz w:val="22"/>
                <w:szCs w:val="22"/>
                <w:lang w:val="en-GB" w:eastAsia="en-GB"/>
              </w:rPr>
              <w:t>3-4-1</w:t>
            </w:r>
          </w:p>
        </w:tc>
        <w:tc>
          <w:tcPr>
            <w:tcW w:w="4630" w:type="dxa"/>
            <w:tcBorders>
              <w:top w:val="nil"/>
              <w:left w:val="nil"/>
              <w:bottom w:val="single" w:sz="4" w:space="0" w:color="auto"/>
              <w:right w:val="single" w:sz="4" w:space="0" w:color="auto"/>
            </w:tcBorders>
            <w:shd w:val="clear" w:color="auto" w:fill="auto"/>
            <w:vAlign w:val="center"/>
            <w:hideMark/>
          </w:tcPr>
          <w:p w14:paraId="2BDC1D10" w14:textId="77777777" w:rsidR="006C1B9B" w:rsidRPr="00B212D6" w:rsidRDefault="006C1B9B" w:rsidP="00F67E79">
            <w:pPr>
              <w:rPr>
                <w:lang w:eastAsia="en-GB"/>
              </w:rPr>
            </w:pPr>
            <w:r w:rsidRPr="00B212D6">
              <w:rPr>
                <w:sz w:val="22"/>
                <w:szCs w:val="22"/>
                <w:lang w:eastAsia="en-GB"/>
              </w:rPr>
              <w:t>Монтаж консольного стационарного электромеханического крана (грузоподъемность 1.0т, вылет стрелы -4.0м, высота до нижней части стрелы - 5.0м, угол поворота стрелы -360</w:t>
            </w:r>
            <w:r w:rsidRPr="00B212D6">
              <w:rPr>
                <w:sz w:val="22"/>
                <w:szCs w:val="22"/>
                <w:vertAlign w:val="superscript"/>
                <w:lang w:eastAsia="en-GB"/>
              </w:rPr>
              <w:t>0</w:t>
            </w:r>
            <w:r w:rsidRPr="00B212D6">
              <w:rPr>
                <w:sz w:val="22"/>
                <w:szCs w:val="22"/>
                <w:lang w:eastAsia="en-GB"/>
              </w:rPr>
              <w:t>/, скорость вращения стрелы-0.25вр/мин, скорость подъемного крана 6.6 м/мин, скорость  передвижения - 21м/мин, включая регулятор частоты вращения стрелы, подвесной пульт, 10м кабель снабжения, комплект радиоуправления крана) Общая суммарная мощность ≤ 2.5кВт</w:t>
            </w:r>
          </w:p>
        </w:tc>
        <w:tc>
          <w:tcPr>
            <w:tcW w:w="911" w:type="dxa"/>
            <w:tcBorders>
              <w:top w:val="nil"/>
              <w:left w:val="nil"/>
              <w:bottom w:val="single" w:sz="4" w:space="0" w:color="auto"/>
              <w:right w:val="single" w:sz="4" w:space="0" w:color="auto"/>
            </w:tcBorders>
            <w:shd w:val="clear" w:color="auto" w:fill="auto"/>
            <w:vAlign w:val="center"/>
            <w:hideMark/>
          </w:tcPr>
          <w:p w14:paraId="3653B0D3" w14:textId="77777777" w:rsidR="006C1B9B" w:rsidRPr="00B212D6" w:rsidRDefault="006C1B9B" w:rsidP="00F67E79">
            <w:pPr>
              <w:jc w:val="center"/>
              <w:rPr>
                <w:lang w:val="en-GB" w:eastAsia="en-GB"/>
              </w:rPr>
            </w:pPr>
            <w:r w:rsidRPr="00B212D6">
              <w:rPr>
                <w:sz w:val="22"/>
                <w:szCs w:val="22"/>
                <w:lang w:val="en-GB" w:eastAsia="en-GB"/>
              </w:rPr>
              <w:t>комп</w:t>
            </w:r>
          </w:p>
        </w:tc>
        <w:tc>
          <w:tcPr>
            <w:tcW w:w="876" w:type="dxa"/>
            <w:tcBorders>
              <w:top w:val="nil"/>
              <w:left w:val="nil"/>
              <w:bottom w:val="single" w:sz="4" w:space="0" w:color="auto"/>
              <w:right w:val="single" w:sz="4" w:space="0" w:color="auto"/>
            </w:tcBorders>
            <w:shd w:val="clear" w:color="auto" w:fill="auto"/>
            <w:vAlign w:val="center"/>
            <w:hideMark/>
          </w:tcPr>
          <w:p w14:paraId="43B36977"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54E1D9C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76BFE6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50AC8B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25C282B" w14:textId="77777777" w:rsidTr="00F67E79">
        <w:trPr>
          <w:trHeight w:val="900"/>
        </w:trPr>
        <w:tc>
          <w:tcPr>
            <w:tcW w:w="576" w:type="dxa"/>
            <w:tcBorders>
              <w:top w:val="nil"/>
              <w:left w:val="single" w:sz="4" w:space="0" w:color="auto"/>
              <w:bottom w:val="single" w:sz="4" w:space="0" w:color="auto"/>
              <w:right w:val="single" w:sz="4" w:space="0" w:color="auto"/>
            </w:tcBorders>
            <w:shd w:val="clear" w:color="auto" w:fill="auto"/>
            <w:vAlign w:val="center"/>
            <w:hideMark/>
          </w:tcPr>
          <w:p w14:paraId="7C087F4E" w14:textId="77777777" w:rsidR="006C1B9B" w:rsidRPr="00B212D6" w:rsidRDefault="006C1B9B" w:rsidP="00F67E79">
            <w:pPr>
              <w:jc w:val="center"/>
              <w:rPr>
                <w:lang w:val="en-GB" w:eastAsia="en-GB"/>
              </w:rPr>
            </w:pPr>
            <w:r w:rsidRPr="00B212D6">
              <w:rPr>
                <w:sz w:val="22"/>
                <w:szCs w:val="22"/>
                <w:lang w:val="en-GB" w:eastAsia="en-GB"/>
              </w:rPr>
              <w:t>32</w:t>
            </w:r>
          </w:p>
        </w:tc>
        <w:tc>
          <w:tcPr>
            <w:tcW w:w="1052" w:type="dxa"/>
            <w:tcBorders>
              <w:top w:val="nil"/>
              <w:left w:val="nil"/>
              <w:bottom w:val="single" w:sz="4" w:space="0" w:color="auto"/>
              <w:right w:val="single" w:sz="4" w:space="0" w:color="auto"/>
            </w:tcBorders>
            <w:shd w:val="clear" w:color="auto" w:fill="auto"/>
            <w:vAlign w:val="center"/>
            <w:hideMark/>
          </w:tcPr>
          <w:p w14:paraId="6D08C872"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4FEBA06" w14:textId="77777777" w:rsidR="006C1B9B" w:rsidRPr="00B212D6" w:rsidRDefault="006C1B9B" w:rsidP="00F67E79">
            <w:pPr>
              <w:rPr>
                <w:lang w:eastAsia="en-GB"/>
              </w:rPr>
            </w:pPr>
            <w:r w:rsidRPr="00B212D6">
              <w:rPr>
                <w:sz w:val="22"/>
                <w:szCs w:val="22"/>
                <w:lang w:eastAsia="en-GB"/>
              </w:rPr>
              <w:t>Монтаж нержавеющей стальной плоской задвижки  600</w:t>
            </w:r>
            <w:r w:rsidRPr="00B212D6">
              <w:rPr>
                <w:sz w:val="22"/>
                <w:szCs w:val="22"/>
                <w:lang w:val="en-GB" w:eastAsia="en-GB"/>
              </w:rPr>
              <w:t>x</w:t>
            </w:r>
            <w:r w:rsidRPr="00B212D6">
              <w:rPr>
                <w:sz w:val="22"/>
                <w:szCs w:val="22"/>
                <w:lang w:eastAsia="en-GB"/>
              </w:rPr>
              <w:t>1000мм с механическим ручным редуктором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3B332E5A"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586190C"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747BBFD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7B9D2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349D42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28D82D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47DD136" w14:textId="77777777" w:rsidR="006C1B9B" w:rsidRPr="00B212D6" w:rsidRDefault="006C1B9B" w:rsidP="00F67E79">
            <w:pPr>
              <w:jc w:val="center"/>
              <w:rPr>
                <w:lang w:val="en-GB" w:eastAsia="en-GB"/>
              </w:rPr>
            </w:pPr>
            <w:r w:rsidRPr="00B212D6">
              <w:rPr>
                <w:sz w:val="22"/>
                <w:szCs w:val="22"/>
                <w:lang w:val="en-GB" w:eastAsia="en-GB"/>
              </w:rPr>
              <w:t>33</w:t>
            </w:r>
          </w:p>
        </w:tc>
        <w:tc>
          <w:tcPr>
            <w:tcW w:w="1052" w:type="dxa"/>
            <w:tcBorders>
              <w:top w:val="nil"/>
              <w:left w:val="nil"/>
              <w:bottom w:val="single" w:sz="4" w:space="0" w:color="auto"/>
              <w:right w:val="single" w:sz="4" w:space="0" w:color="auto"/>
            </w:tcBorders>
            <w:shd w:val="clear" w:color="000000" w:fill="FFFFFF"/>
            <w:vAlign w:val="center"/>
            <w:hideMark/>
          </w:tcPr>
          <w:p w14:paraId="49D0026C" w14:textId="77777777" w:rsidR="006C1B9B" w:rsidRPr="00B212D6" w:rsidRDefault="006C1B9B" w:rsidP="00F67E79">
            <w:pPr>
              <w:jc w:val="center"/>
              <w:rPr>
                <w:lang w:val="en-GB" w:eastAsia="en-GB"/>
              </w:rPr>
            </w:pPr>
            <w:r w:rsidRPr="00B212D6">
              <w:rPr>
                <w:sz w:val="22"/>
                <w:szCs w:val="22"/>
                <w:lang w:val="en-GB" w:eastAsia="en-GB"/>
              </w:rPr>
              <w:t>22-77</w:t>
            </w:r>
          </w:p>
        </w:tc>
        <w:tc>
          <w:tcPr>
            <w:tcW w:w="4630" w:type="dxa"/>
            <w:tcBorders>
              <w:top w:val="nil"/>
              <w:left w:val="nil"/>
              <w:bottom w:val="single" w:sz="4" w:space="0" w:color="auto"/>
              <w:right w:val="single" w:sz="4" w:space="0" w:color="auto"/>
            </w:tcBorders>
            <w:shd w:val="clear" w:color="auto" w:fill="auto"/>
            <w:vAlign w:val="center"/>
            <w:hideMark/>
          </w:tcPr>
          <w:p w14:paraId="4BF9C219" w14:textId="77777777" w:rsidR="006C1B9B" w:rsidRPr="00B212D6" w:rsidRDefault="006C1B9B" w:rsidP="00F67E79">
            <w:pPr>
              <w:rPr>
                <w:lang w:eastAsia="en-GB"/>
              </w:rPr>
            </w:pPr>
            <w:r w:rsidRPr="00B212D6">
              <w:rPr>
                <w:sz w:val="22"/>
                <w:szCs w:val="22"/>
                <w:lang w:eastAsia="en-GB"/>
              </w:rPr>
              <w:t>Монтаж стальных (</w:t>
            </w:r>
            <w:r w:rsidRPr="00B212D6">
              <w:rPr>
                <w:sz w:val="22"/>
                <w:szCs w:val="22"/>
                <w:lang w:val="en-GB" w:eastAsia="en-GB"/>
              </w:rPr>
              <w:t>St</w:t>
            </w:r>
            <w:r w:rsidRPr="00B212D6">
              <w:rPr>
                <w:sz w:val="22"/>
                <w:szCs w:val="22"/>
                <w:lang w:eastAsia="en-GB"/>
              </w:rPr>
              <w:t xml:space="preserve">) эл.сварных труб </w:t>
            </w:r>
            <w:r w:rsidRPr="00B212D6">
              <w:rPr>
                <w:sz w:val="22"/>
                <w:szCs w:val="22"/>
                <w:lang w:val="en-GB" w:eastAsia="en-GB"/>
              </w:rPr>
              <w:t>DN</w:t>
            </w:r>
            <w:r w:rsidRPr="00B212D6">
              <w:rPr>
                <w:sz w:val="22"/>
                <w:szCs w:val="22"/>
                <w:lang w:eastAsia="en-GB"/>
              </w:rPr>
              <w:t>820</w:t>
            </w:r>
            <w:r w:rsidRPr="00B212D6">
              <w:rPr>
                <w:sz w:val="22"/>
                <w:szCs w:val="22"/>
                <w:lang w:val="en-GB" w:eastAsia="en-GB"/>
              </w:rPr>
              <w:t>x</w:t>
            </w:r>
            <w:r w:rsidRPr="00B212D6">
              <w:rPr>
                <w:sz w:val="22"/>
                <w:szCs w:val="22"/>
                <w:lang w:eastAsia="en-GB"/>
              </w:rPr>
              <w:t xml:space="preserve">8 </w:t>
            </w:r>
          </w:p>
        </w:tc>
        <w:tc>
          <w:tcPr>
            <w:tcW w:w="911" w:type="dxa"/>
            <w:tcBorders>
              <w:top w:val="nil"/>
              <w:left w:val="nil"/>
              <w:bottom w:val="single" w:sz="4" w:space="0" w:color="auto"/>
              <w:right w:val="single" w:sz="4" w:space="0" w:color="auto"/>
            </w:tcBorders>
            <w:shd w:val="clear" w:color="auto" w:fill="auto"/>
            <w:vAlign w:val="center"/>
            <w:hideMark/>
          </w:tcPr>
          <w:p w14:paraId="47982341"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328D5D37" w14:textId="77777777" w:rsidR="006C1B9B" w:rsidRPr="00B212D6" w:rsidRDefault="006C1B9B" w:rsidP="00F67E79">
            <w:pPr>
              <w:jc w:val="center"/>
              <w:rPr>
                <w:lang w:val="en-GB" w:eastAsia="en-GB"/>
              </w:rPr>
            </w:pPr>
            <w:r w:rsidRPr="00B212D6">
              <w:rPr>
                <w:sz w:val="22"/>
                <w:szCs w:val="22"/>
                <w:lang w:val="en-GB" w:eastAsia="en-GB"/>
              </w:rPr>
              <w:t>15.0</w:t>
            </w:r>
          </w:p>
        </w:tc>
        <w:tc>
          <w:tcPr>
            <w:tcW w:w="1042" w:type="dxa"/>
            <w:tcBorders>
              <w:top w:val="nil"/>
              <w:left w:val="nil"/>
              <w:bottom w:val="single" w:sz="4" w:space="0" w:color="auto"/>
              <w:right w:val="single" w:sz="4" w:space="0" w:color="auto"/>
            </w:tcBorders>
            <w:shd w:val="clear" w:color="auto" w:fill="auto"/>
            <w:vAlign w:val="center"/>
            <w:hideMark/>
          </w:tcPr>
          <w:p w14:paraId="743DD05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26E466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B901BF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E54CE76"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9E12DC0" w14:textId="77777777" w:rsidR="006C1B9B" w:rsidRPr="00B212D6" w:rsidRDefault="006C1B9B" w:rsidP="00F67E79">
            <w:pPr>
              <w:jc w:val="center"/>
              <w:rPr>
                <w:lang w:val="en-GB" w:eastAsia="en-GB"/>
              </w:rPr>
            </w:pPr>
            <w:r w:rsidRPr="00B212D6">
              <w:rPr>
                <w:sz w:val="22"/>
                <w:szCs w:val="22"/>
                <w:lang w:val="en-GB" w:eastAsia="en-GB"/>
              </w:rPr>
              <w:t>34</w:t>
            </w:r>
          </w:p>
        </w:tc>
        <w:tc>
          <w:tcPr>
            <w:tcW w:w="1052" w:type="dxa"/>
            <w:tcBorders>
              <w:top w:val="nil"/>
              <w:left w:val="nil"/>
              <w:bottom w:val="single" w:sz="4" w:space="0" w:color="auto"/>
              <w:right w:val="single" w:sz="4" w:space="0" w:color="auto"/>
            </w:tcBorders>
            <w:shd w:val="clear" w:color="auto" w:fill="auto"/>
            <w:vAlign w:val="center"/>
            <w:hideMark/>
          </w:tcPr>
          <w:p w14:paraId="5EA4E8B4" w14:textId="77777777" w:rsidR="006C1B9B" w:rsidRPr="00B212D6" w:rsidRDefault="006C1B9B" w:rsidP="00F67E79">
            <w:pPr>
              <w:jc w:val="center"/>
              <w:rPr>
                <w:color w:val="000000"/>
                <w:lang w:val="en-GB" w:eastAsia="en-GB"/>
              </w:rPr>
            </w:pPr>
            <w:r w:rsidRPr="00B212D6">
              <w:rPr>
                <w:color w:val="000000"/>
                <w:sz w:val="22"/>
                <w:szCs w:val="22"/>
                <w:lang w:val="en-GB" w:eastAsia="en-GB"/>
              </w:rPr>
              <w:t>6-30</w:t>
            </w:r>
          </w:p>
        </w:tc>
        <w:tc>
          <w:tcPr>
            <w:tcW w:w="4630" w:type="dxa"/>
            <w:tcBorders>
              <w:top w:val="nil"/>
              <w:left w:val="nil"/>
              <w:bottom w:val="single" w:sz="4" w:space="0" w:color="auto"/>
              <w:right w:val="single" w:sz="4" w:space="0" w:color="auto"/>
            </w:tcBorders>
            <w:shd w:val="clear" w:color="auto" w:fill="auto"/>
            <w:vAlign w:val="center"/>
            <w:hideMark/>
          </w:tcPr>
          <w:p w14:paraId="778025F1" w14:textId="77777777" w:rsidR="006C1B9B" w:rsidRPr="00B212D6" w:rsidRDefault="006C1B9B" w:rsidP="00F67E79">
            <w:pPr>
              <w:rPr>
                <w:lang w:eastAsia="en-GB"/>
              </w:rPr>
            </w:pPr>
            <w:r w:rsidRPr="00B212D6">
              <w:rPr>
                <w:sz w:val="22"/>
                <w:szCs w:val="22"/>
                <w:lang w:eastAsia="en-GB"/>
              </w:rPr>
              <w:t xml:space="preserve">Устройство основания усиления трубы </w:t>
            </w:r>
            <w:r w:rsidRPr="00B212D6">
              <w:rPr>
                <w:sz w:val="22"/>
                <w:szCs w:val="22"/>
                <w:lang w:eastAsia="en-GB"/>
              </w:rPr>
              <w:br/>
            </w:r>
            <w:r w:rsidRPr="00B212D6">
              <w:rPr>
                <w:sz w:val="22"/>
                <w:szCs w:val="22"/>
                <w:lang w:val="en-GB" w:eastAsia="en-GB"/>
              </w:rPr>
              <w:t>DN</w:t>
            </w:r>
            <w:r w:rsidRPr="00B212D6">
              <w:rPr>
                <w:sz w:val="22"/>
                <w:szCs w:val="22"/>
                <w:lang w:eastAsia="en-GB"/>
              </w:rPr>
              <w:t>800 (</w:t>
            </w:r>
            <w:r w:rsidRPr="00B212D6">
              <w:rPr>
                <w:sz w:val="22"/>
                <w:szCs w:val="22"/>
                <w:lang w:val="en-GB" w:eastAsia="en-GB"/>
              </w:rPr>
              <w:t>St</w:t>
            </w:r>
            <w:r w:rsidRPr="00B212D6">
              <w:rPr>
                <w:sz w:val="22"/>
                <w:szCs w:val="22"/>
                <w:lang w:eastAsia="en-GB"/>
              </w:rPr>
              <w:t xml:space="preserve">)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w:t>
            </w:r>
          </w:p>
        </w:tc>
        <w:tc>
          <w:tcPr>
            <w:tcW w:w="911" w:type="dxa"/>
            <w:tcBorders>
              <w:top w:val="nil"/>
              <w:left w:val="nil"/>
              <w:bottom w:val="single" w:sz="4" w:space="0" w:color="auto"/>
              <w:right w:val="single" w:sz="4" w:space="0" w:color="auto"/>
            </w:tcBorders>
            <w:shd w:val="clear" w:color="auto" w:fill="auto"/>
            <w:vAlign w:val="center"/>
            <w:hideMark/>
          </w:tcPr>
          <w:p w14:paraId="0A3C859E"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4EDEA3A3" w14:textId="77777777" w:rsidR="006C1B9B" w:rsidRPr="00B212D6" w:rsidRDefault="006C1B9B" w:rsidP="00F67E79">
            <w:pPr>
              <w:jc w:val="center"/>
              <w:rPr>
                <w:lang w:val="en-GB" w:eastAsia="en-GB"/>
              </w:rPr>
            </w:pPr>
            <w:r w:rsidRPr="00B212D6">
              <w:rPr>
                <w:sz w:val="22"/>
                <w:szCs w:val="22"/>
                <w:lang w:val="en-GB" w:eastAsia="en-GB"/>
              </w:rPr>
              <w:t>2.90</w:t>
            </w:r>
          </w:p>
        </w:tc>
        <w:tc>
          <w:tcPr>
            <w:tcW w:w="1042" w:type="dxa"/>
            <w:tcBorders>
              <w:top w:val="nil"/>
              <w:left w:val="nil"/>
              <w:bottom w:val="single" w:sz="4" w:space="0" w:color="auto"/>
              <w:right w:val="single" w:sz="4" w:space="0" w:color="auto"/>
            </w:tcBorders>
            <w:shd w:val="clear" w:color="auto" w:fill="auto"/>
            <w:vAlign w:val="center"/>
            <w:hideMark/>
          </w:tcPr>
          <w:p w14:paraId="4E38889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9DDFE8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47A2E7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86AAB0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6817927" w14:textId="77777777" w:rsidR="006C1B9B" w:rsidRPr="00B212D6" w:rsidRDefault="006C1B9B" w:rsidP="00F67E79">
            <w:pPr>
              <w:jc w:val="center"/>
              <w:rPr>
                <w:lang w:val="en-GB" w:eastAsia="en-GB"/>
              </w:rPr>
            </w:pPr>
            <w:r w:rsidRPr="00B212D6">
              <w:rPr>
                <w:sz w:val="22"/>
                <w:szCs w:val="22"/>
                <w:lang w:val="en-GB" w:eastAsia="en-GB"/>
              </w:rPr>
              <w:t>35</w:t>
            </w:r>
          </w:p>
        </w:tc>
        <w:tc>
          <w:tcPr>
            <w:tcW w:w="1052" w:type="dxa"/>
            <w:tcBorders>
              <w:top w:val="nil"/>
              <w:left w:val="nil"/>
              <w:bottom w:val="single" w:sz="4" w:space="0" w:color="auto"/>
              <w:right w:val="single" w:sz="4" w:space="0" w:color="auto"/>
            </w:tcBorders>
            <w:shd w:val="clear" w:color="auto" w:fill="auto"/>
            <w:vAlign w:val="center"/>
            <w:hideMark/>
          </w:tcPr>
          <w:p w14:paraId="6011C9C6" w14:textId="77777777" w:rsidR="006C1B9B" w:rsidRPr="00B212D6" w:rsidRDefault="006C1B9B" w:rsidP="00F67E79">
            <w:pPr>
              <w:jc w:val="center"/>
              <w:rPr>
                <w:lang w:val="en-GB" w:eastAsia="en-GB"/>
              </w:rPr>
            </w:pPr>
            <w:r w:rsidRPr="00B212D6">
              <w:rPr>
                <w:sz w:val="22"/>
                <w:szCs w:val="22"/>
                <w:lang w:val="en-GB" w:eastAsia="en-GB"/>
              </w:rPr>
              <w:t>Прим.       6-1</w:t>
            </w:r>
          </w:p>
        </w:tc>
        <w:tc>
          <w:tcPr>
            <w:tcW w:w="4630" w:type="dxa"/>
            <w:tcBorders>
              <w:top w:val="nil"/>
              <w:left w:val="nil"/>
              <w:bottom w:val="single" w:sz="4" w:space="0" w:color="auto"/>
              <w:right w:val="single" w:sz="4" w:space="0" w:color="auto"/>
            </w:tcBorders>
            <w:shd w:val="clear" w:color="auto" w:fill="auto"/>
            <w:vAlign w:val="center"/>
            <w:hideMark/>
          </w:tcPr>
          <w:p w14:paraId="25768D78" w14:textId="77777777" w:rsidR="006C1B9B" w:rsidRPr="00B212D6" w:rsidRDefault="006C1B9B" w:rsidP="00F67E79">
            <w:pPr>
              <w:rPr>
                <w:lang w:eastAsia="en-GB"/>
              </w:rPr>
            </w:pPr>
            <w:r w:rsidRPr="00B212D6">
              <w:rPr>
                <w:sz w:val="22"/>
                <w:szCs w:val="22"/>
                <w:lang w:eastAsia="en-GB"/>
              </w:rPr>
              <w:t xml:space="preserve">Основание металлической стойки МС-2 бетоном класса </w:t>
            </w:r>
            <w:r w:rsidRPr="00B212D6">
              <w:rPr>
                <w:sz w:val="22"/>
                <w:szCs w:val="22"/>
                <w:lang w:val="en-GB" w:eastAsia="en-GB"/>
              </w:rPr>
              <w:t>B</w:t>
            </w:r>
            <w:r w:rsidRPr="00B212D6">
              <w:rPr>
                <w:sz w:val="22"/>
                <w:szCs w:val="22"/>
                <w:lang w:eastAsia="en-GB"/>
              </w:rPr>
              <w:t xml:space="preserve">20, </w:t>
            </w:r>
            <w:r w:rsidRPr="00B212D6">
              <w:rPr>
                <w:sz w:val="22"/>
                <w:szCs w:val="22"/>
                <w:lang w:val="en-GB" w:eastAsia="en-GB"/>
              </w:rPr>
              <w:t>F</w:t>
            </w:r>
            <w:r w:rsidRPr="00B212D6">
              <w:rPr>
                <w:sz w:val="22"/>
                <w:szCs w:val="22"/>
                <w:lang w:eastAsia="en-GB"/>
              </w:rPr>
              <w:t xml:space="preserve">50 </w:t>
            </w:r>
          </w:p>
        </w:tc>
        <w:tc>
          <w:tcPr>
            <w:tcW w:w="911" w:type="dxa"/>
            <w:tcBorders>
              <w:top w:val="nil"/>
              <w:left w:val="nil"/>
              <w:bottom w:val="single" w:sz="4" w:space="0" w:color="auto"/>
              <w:right w:val="single" w:sz="4" w:space="0" w:color="auto"/>
            </w:tcBorders>
            <w:shd w:val="clear" w:color="auto" w:fill="auto"/>
            <w:vAlign w:val="center"/>
            <w:hideMark/>
          </w:tcPr>
          <w:p w14:paraId="501DF495"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283CD69E" w14:textId="77777777" w:rsidR="006C1B9B" w:rsidRPr="00B212D6" w:rsidRDefault="006C1B9B" w:rsidP="00F67E79">
            <w:pPr>
              <w:jc w:val="center"/>
              <w:rPr>
                <w:lang w:val="en-GB" w:eastAsia="en-GB"/>
              </w:rPr>
            </w:pPr>
            <w:r w:rsidRPr="00B212D6">
              <w:rPr>
                <w:sz w:val="22"/>
                <w:szCs w:val="22"/>
                <w:lang w:val="en-GB" w:eastAsia="en-GB"/>
              </w:rPr>
              <w:t>2.50</w:t>
            </w:r>
          </w:p>
        </w:tc>
        <w:tc>
          <w:tcPr>
            <w:tcW w:w="1042" w:type="dxa"/>
            <w:tcBorders>
              <w:top w:val="nil"/>
              <w:left w:val="nil"/>
              <w:bottom w:val="single" w:sz="4" w:space="0" w:color="auto"/>
              <w:right w:val="single" w:sz="4" w:space="0" w:color="auto"/>
            </w:tcBorders>
            <w:shd w:val="clear" w:color="auto" w:fill="auto"/>
            <w:vAlign w:val="center"/>
            <w:hideMark/>
          </w:tcPr>
          <w:p w14:paraId="410220B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9AF25D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F4A820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31946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F30ABCB" w14:textId="77777777" w:rsidR="006C1B9B" w:rsidRPr="00B212D6" w:rsidRDefault="006C1B9B" w:rsidP="00F67E79">
            <w:pPr>
              <w:jc w:val="center"/>
              <w:rPr>
                <w:lang w:val="en-GB" w:eastAsia="en-GB"/>
              </w:rPr>
            </w:pPr>
            <w:r w:rsidRPr="00B212D6">
              <w:rPr>
                <w:sz w:val="22"/>
                <w:szCs w:val="22"/>
                <w:lang w:val="en-GB" w:eastAsia="en-GB"/>
              </w:rPr>
              <w:lastRenderedPageBreak/>
              <w:t>36</w:t>
            </w:r>
          </w:p>
        </w:tc>
        <w:tc>
          <w:tcPr>
            <w:tcW w:w="1052" w:type="dxa"/>
            <w:tcBorders>
              <w:top w:val="nil"/>
              <w:left w:val="nil"/>
              <w:bottom w:val="single" w:sz="4" w:space="0" w:color="auto"/>
              <w:right w:val="single" w:sz="4" w:space="0" w:color="auto"/>
            </w:tcBorders>
            <w:shd w:val="clear" w:color="000000" w:fill="FFFFFF"/>
            <w:vAlign w:val="center"/>
            <w:hideMark/>
          </w:tcPr>
          <w:p w14:paraId="093B930B"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4D84D00E" w14:textId="77777777" w:rsidR="006C1B9B" w:rsidRPr="00B212D6" w:rsidRDefault="006C1B9B" w:rsidP="00F67E79">
            <w:pPr>
              <w:rPr>
                <w:lang w:eastAsia="en-GB"/>
              </w:rPr>
            </w:pPr>
            <w:r w:rsidRPr="00B212D6">
              <w:rPr>
                <w:sz w:val="22"/>
                <w:szCs w:val="22"/>
                <w:lang w:eastAsia="en-GB"/>
              </w:rPr>
              <w:t>Изготовление металлической стойки МС-2 парными швеллерами 14 номера и установка</w:t>
            </w:r>
          </w:p>
        </w:tc>
        <w:tc>
          <w:tcPr>
            <w:tcW w:w="911" w:type="dxa"/>
            <w:tcBorders>
              <w:top w:val="nil"/>
              <w:left w:val="nil"/>
              <w:bottom w:val="single" w:sz="4" w:space="0" w:color="auto"/>
              <w:right w:val="single" w:sz="4" w:space="0" w:color="auto"/>
            </w:tcBorders>
            <w:shd w:val="clear" w:color="auto" w:fill="auto"/>
            <w:vAlign w:val="center"/>
            <w:hideMark/>
          </w:tcPr>
          <w:p w14:paraId="7B2E98BA"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45A60A23" w14:textId="77777777" w:rsidR="006C1B9B" w:rsidRPr="00B212D6" w:rsidRDefault="006C1B9B" w:rsidP="00F67E79">
            <w:pPr>
              <w:jc w:val="center"/>
              <w:rPr>
                <w:lang w:val="en-GB" w:eastAsia="en-GB"/>
              </w:rPr>
            </w:pPr>
            <w:r w:rsidRPr="00B212D6">
              <w:rPr>
                <w:sz w:val="22"/>
                <w:szCs w:val="22"/>
                <w:lang w:val="en-GB" w:eastAsia="en-GB"/>
              </w:rPr>
              <w:t>121.0</w:t>
            </w:r>
          </w:p>
        </w:tc>
        <w:tc>
          <w:tcPr>
            <w:tcW w:w="1042" w:type="dxa"/>
            <w:tcBorders>
              <w:top w:val="nil"/>
              <w:left w:val="nil"/>
              <w:bottom w:val="single" w:sz="4" w:space="0" w:color="auto"/>
              <w:right w:val="single" w:sz="4" w:space="0" w:color="auto"/>
            </w:tcBorders>
            <w:shd w:val="clear" w:color="auto" w:fill="auto"/>
            <w:vAlign w:val="center"/>
            <w:hideMark/>
          </w:tcPr>
          <w:p w14:paraId="0DDFB03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977FD1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B35C77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2E509EE"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E16A5DB" w14:textId="77777777" w:rsidR="006C1B9B" w:rsidRPr="00B212D6" w:rsidRDefault="006C1B9B" w:rsidP="00F67E79">
            <w:pPr>
              <w:jc w:val="center"/>
              <w:rPr>
                <w:lang w:val="en-GB" w:eastAsia="en-GB"/>
              </w:rPr>
            </w:pPr>
            <w:r w:rsidRPr="00B212D6">
              <w:rPr>
                <w:sz w:val="22"/>
                <w:szCs w:val="22"/>
                <w:lang w:val="en-GB" w:eastAsia="en-GB"/>
              </w:rPr>
              <w:t>37</w:t>
            </w:r>
          </w:p>
        </w:tc>
        <w:tc>
          <w:tcPr>
            <w:tcW w:w="1052" w:type="dxa"/>
            <w:tcBorders>
              <w:top w:val="nil"/>
              <w:left w:val="nil"/>
              <w:bottom w:val="single" w:sz="4" w:space="0" w:color="auto"/>
              <w:right w:val="single" w:sz="4" w:space="0" w:color="auto"/>
            </w:tcBorders>
            <w:shd w:val="clear" w:color="000000" w:fill="FFFFFF"/>
            <w:vAlign w:val="center"/>
            <w:hideMark/>
          </w:tcPr>
          <w:p w14:paraId="55E5A11E"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562DE94" w14:textId="77777777" w:rsidR="006C1B9B" w:rsidRPr="00B212D6" w:rsidRDefault="006C1B9B" w:rsidP="00F67E79">
            <w:pPr>
              <w:rPr>
                <w:lang w:val="en-GB" w:eastAsia="en-GB"/>
              </w:rPr>
            </w:pPr>
            <w:r w:rsidRPr="00B212D6">
              <w:rPr>
                <w:sz w:val="22"/>
                <w:szCs w:val="22"/>
                <w:lang w:val="en-GB" w:eastAsia="en-GB"/>
              </w:rPr>
              <w:t xml:space="preserve">Металлический трос </w:t>
            </w:r>
            <w:r w:rsidRPr="00B212D6">
              <w:rPr>
                <w:rFonts w:ascii="Sylfaen" w:hAnsi="Sylfaen" w:cs="Sylfaen"/>
                <w:sz w:val="22"/>
                <w:szCs w:val="22"/>
                <w:lang w:val="en-GB" w:eastAsia="en-GB"/>
              </w:rPr>
              <w:t>Փ</w:t>
            </w:r>
            <w:r w:rsidRPr="00B212D6">
              <w:rPr>
                <w:sz w:val="22"/>
                <w:szCs w:val="22"/>
                <w:lang w:val="en-GB" w:eastAsia="en-GB"/>
              </w:rPr>
              <w:t xml:space="preserve">20мм, </w:t>
            </w:r>
          </w:p>
        </w:tc>
        <w:tc>
          <w:tcPr>
            <w:tcW w:w="911" w:type="dxa"/>
            <w:tcBorders>
              <w:top w:val="nil"/>
              <w:left w:val="nil"/>
              <w:bottom w:val="single" w:sz="4" w:space="0" w:color="auto"/>
              <w:right w:val="single" w:sz="4" w:space="0" w:color="auto"/>
            </w:tcBorders>
            <w:shd w:val="clear" w:color="auto" w:fill="auto"/>
            <w:vAlign w:val="center"/>
            <w:hideMark/>
          </w:tcPr>
          <w:p w14:paraId="1D01B613"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65B2B65D" w14:textId="77777777" w:rsidR="006C1B9B" w:rsidRPr="00B212D6" w:rsidRDefault="006C1B9B" w:rsidP="00F67E79">
            <w:pPr>
              <w:jc w:val="center"/>
              <w:rPr>
                <w:lang w:val="en-GB" w:eastAsia="en-GB"/>
              </w:rPr>
            </w:pPr>
            <w:r w:rsidRPr="00B212D6">
              <w:rPr>
                <w:sz w:val="22"/>
                <w:szCs w:val="22"/>
                <w:lang w:val="en-GB" w:eastAsia="en-GB"/>
              </w:rPr>
              <w:t>65.0</w:t>
            </w:r>
          </w:p>
        </w:tc>
        <w:tc>
          <w:tcPr>
            <w:tcW w:w="1042" w:type="dxa"/>
            <w:tcBorders>
              <w:top w:val="nil"/>
              <w:left w:val="nil"/>
              <w:bottom w:val="single" w:sz="4" w:space="0" w:color="auto"/>
              <w:right w:val="single" w:sz="4" w:space="0" w:color="auto"/>
            </w:tcBorders>
            <w:shd w:val="clear" w:color="auto" w:fill="auto"/>
            <w:vAlign w:val="center"/>
            <w:hideMark/>
          </w:tcPr>
          <w:p w14:paraId="140B083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6471E8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16B77E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EDB2ADD"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7BABDE9" w14:textId="77777777" w:rsidR="006C1B9B" w:rsidRPr="00B212D6" w:rsidRDefault="006C1B9B" w:rsidP="00F67E79">
            <w:pPr>
              <w:jc w:val="center"/>
              <w:rPr>
                <w:lang w:val="en-GB" w:eastAsia="en-GB"/>
              </w:rPr>
            </w:pPr>
            <w:r w:rsidRPr="00B212D6">
              <w:rPr>
                <w:sz w:val="22"/>
                <w:szCs w:val="22"/>
                <w:lang w:val="en-GB" w:eastAsia="en-GB"/>
              </w:rPr>
              <w:t>38</w:t>
            </w:r>
          </w:p>
        </w:tc>
        <w:tc>
          <w:tcPr>
            <w:tcW w:w="1052" w:type="dxa"/>
            <w:tcBorders>
              <w:top w:val="nil"/>
              <w:left w:val="nil"/>
              <w:bottom w:val="single" w:sz="4" w:space="0" w:color="auto"/>
              <w:right w:val="single" w:sz="4" w:space="0" w:color="auto"/>
            </w:tcBorders>
            <w:shd w:val="clear" w:color="auto" w:fill="auto"/>
            <w:vAlign w:val="center"/>
            <w:hideMark/>
          </w:tcPr>
          <w:p w14:paraId="0214744E"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65BE93F3" w14:textId="77777777" w:rsidR="006C1B9B" w:rsidRPr="00B212D6" w:rsidRDefault="006C1B9B" w:rsidP="00F67E79">
            <w:pPr>
              <w:rPr>
                <w:lang w:eastAsia="en-GB"/>
              </w:rPr>
            </w:pPr>
            <w:r w:rsidRPr="00B212D6">
              <w:rPr>
                <w:sz w:val="22"/>
                <w:szCs w:val="22"/>
                <w:lang w:eastAsia="en-GB"/>
              </w:rPr>
              <w:t xml:space="preserve">Анкерный болт, шайба, гайка для крепления металлического троса </w:t>
            </w:r>
            <w:r w:rsidRPr="00B212D6">
              <w:rPr>
                <w:rFonts w:ascii="Sylfaen" w:hAnsi="Sylfaen" w:cs="Sylfaen"/>
                <w:sz w:val="22"/>
                <w:szCs w:val="22"/>
                <w:lang w:val="en-GB" w:eastAsia="en-GB"/>
              </w:rPr>
              <w:t>Փ</w:t>
            </w:r>
            <w:r w:rsidRPr="00B212D6">
              <w:rPr>
                <w:sz w:val="22"/>
                <w:szCs w:val="22"/>
                <w:lang w:eastAsia="en-GB"/>
              </w:rPr>
              <w:t>16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5B3EB349"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0F70D87B" w14:textId="77777777" w:rsidR="006C1B9B" w:rsidRPr="00B212D6" w:rsidRDefault="006C1B9B" w:rsidP="00F67E79">
            <w:pPr>
              <w:jc w:val="center"/>
              <w:rPr>
                <w:lang w:val="en-GB" w:eastAsia="en-GB"/>
              </w:rPr>
            </w:pPr>
            <w:r w:rsidRPr="00B212D6">
              <w:rPr>
                <w:sz w:val="22"/>
                <w:szCs w:val="22"/>
                <w:lang w:val="en-GB" w:eastAsia="en-GB"/>
              </w:rPr>
              <w:t>3</w:t>
            </w:r>
          </w:p>
        </w:tc>
        <w:tc>
          <w:tcPr>
            <w:tcW w:w="1042" w:type="dxa"/>
            <w:tcBorders>
              <w:top w:val="nil"/>
              <w:left w:val="nil"/>
              <w:bottom w:val="single" w:sz="4" w:space="0" w:color="auto"/>
              <w:right w:val="single" w:sz="4" w:space="0" w:color="auto"/>
            </w:tcBorders>
            <w:shd w:val="clear" w:color="auto" w:fill="auto"/>
            <w:vAlign w:val="center"/>
            <w:hideMark/>
          </w:tcPr>
          <w:p w14:paraId="772D9BC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BBF25B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F16F5A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DFB0EE0"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9082B4B" w14:textId="77777777" w:rsidR="006C1B9B" w:rsidRPr="00B212D6" w:rsidRDefault="006C1B9B" w:rsidP="00F67E79">
            <w:pPr>
              <w:jc w:val="center"/>
              <w:rPr>
                <w:lang w:val="en-GB" w:eastAsia="en-GB"/>
              </w:rPr>
            </w:pPr>
            <w:r w:rsidRPr="00B212D6">
              <w:rPr>
                <w:sz w:val="22"/>
                <w:szCs w:val="22"/>
                <w:lang w:val="en-GB" w:eastAsia="en-GB"/>
              </w:rPr>
              <w:t>39</w:t>
            </w:r>
          </w:p>
        </w:tc>
        <w:tc>
          <w:tcPr>
            <w:tcW w:w="1052" w:type="dxa"/>
            <w:tcBorders>
              <w:top w:val="nil"/>
              <w:left w:val="nil"/>
              <w:bottom w:val="single" w:sz="4" w:space="0" w:color="auto"/>
              <w:right w:val="single" w:sz="4" w:space="0" w:color="auto"/>
            </w:tcBorders>
            <w:shd w:val="clear" w:color="auto" w:fill="auto"/>
            <w:vAlign w:val="center"/>
            <w:hideMark/>
          </w:tcPr>
          <w:p w14:paraId="197188E8"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39DE9A6" w14:textId="77777777" w:rsidR="006C1B9B" w:rsidRPr="00B212D6" w:rsidRDefault="006C1B9B" w:rsidP="00F67E79">
            <w:pPr>
              <w:rPr>
                <w:lang w:eastAsia="en-GB"/>
              </w:rPr>
            </w:pPr>
            <w:r w:rsidRPr="00B212D6">
              <w:rPr>
                <w:sz w:val="22"/>
                <w:szCs w:val="22"/>
                <w:lang w:eastAsia="en-GB"/>
              </w:rPr>
              <w:t xml:space="preserve">Болт, шайба, гайка  </w:t>
            </w:r>
            <w:r w:rsidRPr="00B212D6">
              <w:rPr>
                <w:sz w:val="22"/>
                <w:szCs w:val="22"/>
                <w:lang w:val="en-GB" w:eastAsia="en-GB"/>
              </w:rPr>
              <w:t>M</w:t>
            </w:r>
            <w:r w:rsidRPr="00B212D6">
              <w:rPr>
                <w:sz w:val="22"/>
                <w:szCs w:val="22"/>
                <w:lang w:eastAsia="en-GB"/>
              </w:rPr>
              <w:t>6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4C195614"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03080FC4" w14:textId="77777777" w:rsidR="006C1B9B" w:rsidRPr="00B212D6" w:rsidRDefault="006C1B9B" w:rsidP="00F67E79">
            <w:pPr>
              <w:jc w:val="center"/>
              <w:rPr>
                <w:lang w:val="en-GB" w:eastAsia="en-GB"/>
              </w:rPr>
            </w:pPr>
            <w:r w:rsidRPr="00B212D6">
              <w:rPr>
                <w:sz w:val="22"/>
                <w:szCs w:val="22"/>
                <w:lang w:val="en-GB" w:eastAsia="en-GB"/>
              </w:rPr>
              <w:t>12</w:t>
            </w:r>
          </w:p>
        </w:tc>
        <w:tc>
          <w:tcPr>
            <w:tcW w:w="1042" w:type="dxa"/>
            <w:tcBorders>
              <w:top w:val="nil"/>
              <w:left w:val="nil"/>
              <w:bottom w:val="single" w:sz="4" w:space="0" w:color="auto"/>
              <w:right w:val="single" w:sz="4" w:space="0" w:color="auto"/>
            </w:tcBorders>
            <w:shd w:val="clear" w:color="auto" w:fill="auto"/>
            <w:vAlign w:val="center"/>
            <w:hideMark/>
          </w:tcPr>
          <w:p w14:paraId="6751852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D6E16C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36D2A4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82C317C"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3768C9B" w14:textId="77777777" w:rsidR="006C1B9B" w:rsidRPr="00B212D6" w:rsidRDefault="006C1B9B" w:rsidP="00F67E79">
            <w:pPr>
              <w:jc w:val="center"/>
              <w:rPr>
                <w:lang w:val="en-GB" w:eastAsia="en-GB"/>
              </w:rPr>
            </w:pPr>
            <w:r w:rsidRPr="00B212D6">
              <w:rPr>
                <w:sz w:val="22"/>
                <w:szCs w:val="22"/>
                <w:lang w:val="en-GB" w:eastAsia="en-GB"/>
              </w:rPr>
              <w:t>40</w:t>
            </w:r>
          </w:p>
        </w:tc>
        <w:tc>
          <w:tcPr>
            <w:tcW w:w="1052" w:type="dxa"/>
            <w:tcBorders>
              <w:top w:val="nil"/>
              <w:left w:val="nil"/>
              <w:bottom w:val="single" w:sz="4" w:space="0" w:color="auto"/>
              <w:right w:val="single" w:sz="4" w:space="0" w:color="auto"/>
            </w:tcBorders>
            <w:shd w:val="clear" w:color="auto" w:fill="auto"/>
            <w:vAlign w:val="center"/>
            <w:hideMark/>
          </w:tcPr>
          <w:p w14:paraId="65FCD8FE"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301D7B71" w14:textId="77777777" w:rsidR="006C1B9B" w:rsidRPr="00B212D6" w:rsidRDefault="006C1B9B" w:rsidP="00F67E79">
            <w:pPr>
              <w:rPr>
                <w:lang w:eastAsia="en-GB"/>
              </w:rPr>
            </w:pPr>
            <w:r w:rsidRPr="00B212D6">
              <w:rPr>
                <w:sz w:val="22"/>
                <w:szCs w:val="22"/>
                <w:lang w:eastAsia="en-GB"/>
              </w:rPr>
              <w:t xml:space="preserve">Крепление металлического троса </w:t>
            </w:r>
            <w:r w:rsidRPr="00B212D6">
              <w:rPr>
                <w:rFonts w:ascii="Sylfaen" w:hAnsi="Sylfaen" w:cs="Sylfaen"/>
                <w:sz w:val="22"/>
                <w:szCs w:val="22"/>
                <w:lang w:val="en-GB" w:eastAsia="en-GB"/>
              </w:rPr>
              <w:t>Փ</w:t>
            </w:r>
            <w:r w:rsidRPr="00B212D6">
              <w:rPr>
                <w:sz w:val="22"/>
                <w:szCs w:val="22"/>
                <w:lang w:eastAsia="en-GB"/>
              </w:rPr>
              <w:t>20 (</w:t>
            </w:r>
            <w:r w:rsidRPr="00B212D6">
              <w:rPr>
                <w:sz w:val="22"/>
                <w:szCs w:val="22"/>
                <w:lang w:val="en-GB" w:eastAsia="en-GB"/>
              </w:rPr>
              <w:t>SS</w:t>
            </w:r>
            <w:r w:rsidRPr="00B212D6">
              <w:rPr>
                <w:sz w:val="22"/>
                <w:szCs w:val="22"/>
                <w:lang w:eastAsia="en-GB"/>
              </w:rPr>
              <w:t>304)</w:t>
            </w:r>
          </w:p>
        </w:tc>
        <w:tc>
          <w:tcPr>
            <w:tcW w:w="911" w:type="dxa"/>
            <w:tcBorders>
              <w:top w:val="nil"/>
              <w:left w:val="nil"/>
              <w:bottom w:val="single" w:sz="4" w:space="0" w:color="auto"/>
              <w:right w:val="single" w:sz="4" w:space="0" w:color="auto"/>
            </w:tcBorders>
            <w:shd w:val="clear" w:color="auto" w:fill="auto"/>
            <w:vAlign w:val="center"/>
            <w:hideMark/>
          </w:tcPr>
          <w:p w14:paraId="7615587E"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2BF0CDB0"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500FB2C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54A4DF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E9DD62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788CCB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273542A" w14:textId="77777777" w:rsidR="006C1B9B" w:rsidRPr="00B212D6" w:rsidRDefault="006C1B9B" w:rsidP="00F67E79">
            <w:pPr>
              <w:jc w:val="center"/>
              <w:rPr>
                <w:lang w:val="en-GB" w:eastAsia="en-GB"/>
              </w:rPr>
            </w:pPr>
            <w:r w:rsidRPr="00B212D6">
              <w:rPr>
                <w:sz w:val="22"/>
                <w:szCs w:val="22"/>
                <w:lang w:val="en-GB" w:eastAsia="en-GB"/>
              </w:rPr>
              <w:t>41</w:t>
            </w:r>
          </w:p>
        </w:tc>
        <w:tc>
          <w:tcPr>
            <w:tcW w:w="1052" w:type="dxa"/>
            <w:tcBorders>
              <w:top w:val="nil"/>
              <w:left w:val="nil"/>
              <w:bottom w:val="single" w:sz="4" w:space="0" w:color="auto"/>
              <w:right w:val="single" w:sz="4" w:space="0" w:color="auto"/>
            </w:tcBorders>
            <w:shd w:val="clear" w:color="000000" w:fill="FFFFFF"/>
            <w:vAlign w:val="center"/>
            <w:hideMark/>
          </w:tcPr>
          <w:p w14:paraId="0D709B3D" w14:textId="77777777" w:rsidR="006C1B9B" w:rsidRPr="00B212D6" w:rsidRDefault="006C1B9B" w:rsidP="00F67E79">
            <w:pPr>
              <w:jc w:val="center"/>
              <w:rPr>
                <w:lang w:val="en-GB" w:eastAsia="en-GB"/>
              </w:rPr>
            </w:pPr>
            <w:r w:rsidRPr="00B212D6">
              <w:rPr>
                <w:sz w:val="22"/>
                <w:szCs w:val="22"/>
                <w:lang w:val="en-GB" w:eastAsia="en-GB"/>
              </w:rPr>
              <w:t>Прим.     30-357</w:t>
            </w:r>
          </w:p>
        </w:tc>
        <w:tc>
          <w:tcPr>
            <w:tcW w:w="4630" w:type="dxa"/>
            <w:tcBorders>
              <w:top w:val="nil"/>
              <w:left w:val="nil"/>
              <w:bottom w:val="single" w:sz="4" w:space="0" w:color="auto"/>
              <w:right w:val="single" w:sz="4" w:space="0" w:color="auto"/>
            </w:tcBorders>
            <w:shd w:val="clear" w:color="auto" w:fill="auto"/>
            <w:vAlign w:val="center"/>
            <w:hideMark/>
          </w:tcPr>
          <w:p w14:paraId="34002DAE" w14:textId="77777777" w:rsidR="006C1B9B" w:rsidRPr="00B212D6" w:rsidRDefault="006C1B9B" w:rsidP="00F67E79">
            <w:pPr>
              <w:rPr>
                <w:lang w:eastAsia="en-GB"/>
              </w:rPr>
            </w:pPr>
            <w:r w:rsidRPr="00B212D6">
              <w:rPr>
                <w:sz w:val="22"/>
                <w:szCs w:val="22"/>
                <w:lang w:eastAsia="en-GB"/>
              </w:rPr>
              <w:t xml:space="preserve">Двухслойная окраска металлических конструкций антикоррозионной краской </w:t>
            </w:r>
          </w:p>
        </w:tc>
        <w:tc>
          <w:tcPr>
            <w:tcW w:w="911" w:type="dxa"/>
            <w:tcBorders>
              <w:top w:val="nil"/>
              <w:left w:val="nil"/>
              <w:bottom w:val="single" w:sz="4" w:space="0" w:color="auto"/>
              <w:right w:val="single" w:sz="4" w:space="0" w:color="auto"/>
            </w:tcBorders>
            <w:shd w:val="clear" w:color="auto" w:fill="auto"/>
            <w:vAlign w:val="center"/>
            <w:hideMark/>
          </w:tcPr>
          <w:p w14:paraId="05E540BC"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46F11B94" w14:textId="77777777" w:rsidR="006C1B9B" w:rsidRPr="00B212D6" w:rsidRDefault="006C1B9B" w:rsidP="00F67E79">
            <w:pPr>
              <w:jc w:val="center"/>
              <w:rPr>
                <w:lang w:val="en-GB" w:eastAsia="en-GB"/>
              </w:rPr>
            </w:pPr>
            <w:r w:rsidRPr="00B212D6">
              <w:rPr>
                <w:sz w:val="22"/>
                <w:szCs w:val="22"/>
                <w:lang w:val="en-GB" w:eastAsia="en-GB"/>
              </w:rPr>
              <w:t>0.0042</w:t>
            </w:r>
          </w:p>
        </w:tc>
        <w:tc>
          <w:tcPr>
            <w:tcW w:w="1042" w:type="dxa"/>
            <w:tcBorders>
              <w:top w:val="nil"/>
              <w:left w:val="nil"/>
              <w:bottom w:val="single" w:sz="4" w:space="0" w:color="auto"/>
              <w:right w:val="single" w:sz="4" w:space="0" w:color="auto"/>
            </w:tcBorders>
            <w:shd w:val="clear" w:color="auto" w:fill="auto"/>
            <w:vAlign w:val="center"/>
            <w:hideMark/>
          </w:tcPr>
          <w:p w14:paraId="2ABBC7D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0EE837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935FF1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DAF145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6213004" w14:textId="77777777" w:rsidR="006C1B9B" w:rsidRPr="00B212D6" w:rsidRDefault="006C1B9B" w:rsidP="00F67E79">
            <w:pPr>
              <w:jc w:val="center"/>
              <w:rPr>
                <w:lang w:val="en-GB" w:eastAsia="en-GB"/>
              </w:rPr>
            </w:pPr>
            <w:r w:rsidRPr="00B212D6">
              <w:rPr>
                <w:sz w:val="22"/>
                <w:szCs w:val="22"/>
                <w:lang w:val="en-GB" w:eastAsia="en-GB"/>
              </w:rPr>
              <w:t>42</w:t>
            </w:r>
          </w:p>
        </w:tc>
        <w:tc>
          <w:tcPr>
            <w:tcW w:w="1052" w:type="dxa"/>
            <w:tcBorders>
              <w:top w:val="nil"/>
              <w:left w:val="nil"/>
              <w:bottom w:val="single" w:sz="4" w:space="0" w:color="auto"/>
              <w:right w:val="single" w:sz="4" w:space="0" w:color="auto"/>
            </w:tcBorders>
            <w:shd w:val="clear" w:color="000000" w:fill="FFFFFF"/>
            <w:vAlign w:val="center"/>
            <w:hideMark/>
          </w:tcPr>
          <w:p w14:paraId="623BC625" w14:textId="77777777" w:rsidR="006C1B9B" w:rsidRPr="00B212D6" w:rsidRDefault="006C1B9B" w:rsidP="00F67E79">
            <w:pPr>
              <w:jc w:val="center"/>
              <w:rPr>
                <w:lang w:val="en-GB" w:eastAsia="en-GB"/>
              </w:rPr>
            </w:pPr>
            <w:r w:rsidRPr="00B212D6">
              <w:rPr>
                <w:sz w:val="22"/>
                <w:szCs w:val="22"/>
                <w:lang w:val="en-GB" w:eastAsia="en-GB"/>
              </w:rPr>
              <w:t>Прим.     22-124</w:t>
            </w:r>
          </w:p>
        </w:tc>
        <w:tc>
          <w:tcPr>
            <w:tcW w:w="4630" w:type="dxa"/>
            <w:tcBorders>
              <w:top w:val="nil"/>
              <w:left w:val="nil"/>
              <w:bottom w:val="single" w:sz="4" w:space="0" w:color="auto"/>
              <w:right w:val="single" w:sz="4" w:space="0" w:color="auto"/>
            </w:tcBorders>
            <w:shd w:val="clear" w:color="auto" w:fill="auto"/>
            <w:vAlign w:val="center"/>
            <w:hideMark/>
          </w:tcPr>
          <w:p w14:paraId="2A2D583A" w14:textId="77777777" w:rsidR="006C1B9B" w:rsidRPr="00B212D6" w:rsidRDefault="006C1B9B" w:rsidP="00F67E79">
            <w:pPr>
              <w:rPr>
                <w:lang w:eastAsia="en-GB"/>
              </w:rPr>
            </w:pPr>
            <w:r w:rsidRPr="00B212D6">
              <w:rPr>
                <w:sz w:val="22"/>
                <w:szCs w:val="22"/>
                <w:lang w:eastAsia="en-GB"/>
              </w:rPr>
              <w:t xml:space="preserve">Полиэтиленовая труба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 xml:space="preserve">400, </w:t>
            </w:r>
            <w:r w:rsidRPr="00B212D6">
              <w:rPr>
                <w:sz w:val="22"/>
                <w:szCs w:val="22"/>
                <w:lang w:val="en-GB" w:eastAsia="en-GB"/>
              </w:rPr>
              <w:t>PN</w:t>
            </w:r>
            <w:r w:rsidRPr="00B212D6">
              <w:rPr>
                <w:sz w:val="22"/>
                <w:szCs w:val="22"/>
                <w:lang w:eastAsia="en-GB"/>
              </w:rPr>
              <w:t xml:space="preserve">=0.63 МПа, служащая поплавком, </w:t>
            </w:r>
            <w:r w:rsidRPr="00B212D6">
              <w:rPr>
                <w:sz w:val="22"/>
                <w:szCs w:val="22"/>
                <w:lang w:val="en-GB" w:eastAsia="en-GB"/>
              </w:rPr>
              <w:t>L</w:t>
            </w:r>
            <w:r w:rsidRPr="00B212D6">
              <w:rPr>
                <w:sz w:val="22"/>
                <w:szCs w:val="22"/>
                <w:lang w:eastAsia="en-GB"/>
              </w:rPr>
              <w:t xml:space="preserve">=1.0м, 26 шт </w:t>
            </w:r>
          </w:p>
        </w:tc>
        <w:tc>
          <w:tcPr>
            <w:tcW w:w="911" w:type="dxa"/>
            <w:tcBorders>
              <w:top w:val="nil"/>
              <w:left w:val="nil"/>
              <w:bottom w:val="single" w:sz="4" w:space="0" w:color="auto"/>
              <w:right w:val="single" w:sz="4" w:space="0" w:color="auto"/>
            </w:tcBorders>
            <w:shd w:val="clear" w:color="auto" w:fill="auto"/>
            <w:vAlign w:val="center"/>
            <w:hideMark/>
          </w:tcPr>
          <w:p w14:paraId="289E7A4B" w14:textId="77777777" w:rsidR="006C1B9B" w:rsidRPr="00B212D6" w:rsidRDefault="006C1B9B" w:rsidP="00F67E79">
            <w:pPr>
              <w:jc w:val="center"/>
              <w:rPr>
                <w:lang w:val="en-GB" w:eastAsia="en-GB"/>
              </w:rPr>
            </w:pPr>
            <w:r w:rsidRPr="00B212D6">
              <w:rPr>
                <w:sz w:val="22"/>
                <w:szCs w:val="22"/>
                <w:lang w:val="en-GB" w:eastAsia="en-GB"/>
              </w:rPr>
              <w:t>пм</w:t>
            </w:r>
          </w:p>
        </w:tc>
        <w:tc>
          <w:tcPr>
            <w:tcW w:w="876" w:type="dxa"/>
            <w:tcBorders>
              <w:top w:val="nil"/>
              <w:left w:val="nil"/>
              <w:bottom w:val="single" w:sz="4" w:space="0" w:color="auto"/>
              <w:right w:val="single" w:sz="4" w:space="0" w:color="auto"/>
            </w:tcBorders>
            <w:shd w:val="clear" w:color="auto" w:fill="auto"/>
            <w:vAlign w:val="center"/>
            <w:hideMark/>
          </w:tcPr>
          <w:p w14:paraId="62C66530" w14:textId="77777777" w:rsidR="006C1B9B" w:rsidRPr="00B212D6" w:rsidRDefault="006C1B9B" w:rsidP="00F67E79">
            <w:pPr>
              <w:jc w:val="center"/>
              <w:rPr>
                <w:lang w:val="en-GB" w:eastAsia="en-GB"/>
              </w:rPr>
            </w:pPr>
            <w:r w:rsidRPr="00B212D6">
              <w:rPr>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7024C96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E4ECAD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FC82E9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0ED486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0AC3921" w14:textId="77777777" w:rsidR="006C1B9B" w:rsidRPr="00B212D6" w:rsidRDefault="006C1B9B" w:rsidP="00F67E79">
            <w:pPr>
              <w:jc w:val="center"/>
              <w:rPr>
                <w:lang w:val="en-GB" w:eastAsia="en-GB"/>
              </w:rPr>
            </w:pPr>
            <w:r w:rsidRPr="00B212D6">
              <w:rPr>
                <w:sz w:val="22"/>
                <w:szCs w:val="22"/>
                <w:lang w:val="en-GB" w:eastAsia="en-GB"/>
              </w:rPr>
              <w:t>43</w:t>
            </w:r>
          </w:p>
        </w:tc>
        <w:tc>
          <w:tcPr>
            <w:tcW w:w="1052" w:type="dxa"/>
            <w:tcBorders>
              <w:top w:val="nil"/>
              <w:left w:val="nil"/>
              <w:bottom w:val="single" w:sz="4" w:space="0" w:color="auto"/>
              <w:right w:val="single" w:sz="4" w:space="0" w:color="auto"/>
            </w:tcBorders>
            <w:shd w:val="clear" w:color="000000" w:fill="FFFFFF"/>
            <w:vAlign w:val="center"/>
            <w:hideMark/>
          </w:tcPr>
          <w:p w14:paraId="2A1873A4" w14:textId="77777777" w:rsidR="006C1B9B" w:rsidRPr="00B212D6" w:rsidRDefault="006C1B9B" w:rsidP="00F67E79">
            <w:pPr>
              <w:jc w:val="center"/>
              <w:rPr>
                <w:lang w:val="en-GB" w:eastAsia="en-GB"/>
              </w:rPr>
            </w:pPr>
            <w:r w:rsidRPr="00B212D6">
              <w:rPr>
                <w:sz w:val="22"/>
                <w:szCs w:val="22"/>
                <w:lang w:val="en-GB" w:eastAsia="en-GB"/>
              </w:rPr>
              <w:t>Прим.     22-124</w:t>
            </w:r>
          </w:p>
        </w:tc>
        <w:tc>
          <w:tcPr>
            <w:tcW w:w="4630" w:type="dxa"/>
            <w:tcBorders>
              <w:top w:val="nil"/>
              <w:left w:val="nil"/>
              <w:bottom w:val="single" w:sz="4" w:space="0" w:color="auto"/>
              <w:right w:val="single" w:sz="4" w:space="0" w:color="auto"/>
            </w:tcBorders>
            <w:shd w:val="clear" w:color="auto" w:fill="auto"/>
            <w:vAlign w:val="center"/>
            <w:hideMark/>
          </w:tcPr>
          <w:p w14:paraId="07192D74" w14:textId="77777777" w:rsidR="006C1B9B" w:rsidRPr="00B212D6" w:rsidRDefault="006C1B9B" w:rsidP="00F67E79">
            <w:pPr>
              <w:rPr>
                <w:lang w:eastAsia="en-GB"/>
              </w:rPr>
            </w:pPr>
            <w:r w:rsidRPr="00B212D6">
              <w:rPr>
                <w:sz w:val="22"/>
                <w:szCs w:val="22"/>
                <w:lang w:eastAsia="en-GB"/>
              </w:rPr>
              <w:t xml:space="preserve">Полиэтиленовая труба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 xml:space="preserve">400, </w:t>
            </w:r>
            <w:r w:rsidRPr="00B212D6">
              <w:rPr>
                <w:sz w:val="22"/>
                <w:szCs w:val="22"/>
                <w:lang w:val="en-GB" w:eastAsia="en-GB"/>
              </w:rPr>
              <w:t>PN</w:t>
            </w:r>
            <w:r w:rsidRPr="00B212D6">
              <w:rPr>
                <w:sz w:val="22"/>
                <w:szCs w:val="22"/>
                <w:lang w:eastAsia="en-GB"/>
              </w:rPr>
              <w:t xml:space="preserve">=0.63 МПа, </w:t>
            </w:r>
            <w:r w:rsidRPr="00B212D6">
              <w:rPr>
                <w:sz w:val="22"/>
                <w:szCs w:val="22"/>
                <w:lang w:val="en-GB" w:eastAsia="en-GB"/>
              </w:rPr>
              <w:t>L</w:t>
            </w:r>
            <w:r w:rsidRPr="00B212D6">
              <w:rPr>
                <w:sz w:val="22"/>
                <w:szCs w:val="22"/>
                <w:lang w:eastAsia="en-GB"/>
              </w:rPr>
              <w:t xml:space="preserve">=0.5м, служащая поплавком, 12 шт </w:t>
            </w:r>
          </w:p>
        </w:tc>
        <w:tc>
          <w:tcPr>
            <w:tcW w:w="911" w:type="dxa"/>
            <w:tcBorders>
              <w:top w:val="nil"/>
              <w:left w:val="nil"/>
              <w:bottom w:val="single" w:sz="4" w:space="0" w:color="auto"/>
              <w:right w:val="single" w:sz="4" w:space="0" w:color="auto"/>
            </w:tcBorders>
            <w:shd w:val="clear" w:color="auto" w:fill="auto"/>
            <w:vAlign w:val="center"/>
            <w:hideMark/>
          </w:tcPr>
          <w:p w14:paraId="6BF16A91" w14:textId="77777777" w:rsidR="006C1B9B" w:rsidRPr="00B212D6" w:rsidRDefault="006C1B9B" w:rsidP="00F67E79">
            <w:pPr>
              <w:jc w:val="center"/>
              <w:rPr>
                <w:lang w:val="en-GB" w:eastAsia="en-GB"/>
              </w:rPr>
            </w:pPr>
            <w:r w:rsidRPr="00B212D6">
              <w:rPr>
                <w:sz w:val="22"/>
                <w:szCs w:val="22"/>
                <w:lang w:val="en-GB" w:eastAsia="en-GB"/>
              </w:rPr>
              <w:t>пм</w:t>
            </w:r>
          </w:p>
        </w:tc>
        <w:tc>
          <w:tcPr>
            <w:tcW w:w="876" w:type="dxa"/>
            <w:tcBorders>
              <w:top w:val="nil"/>
              <w:left w:val="nil"/>
              <w:bottom w:val="single" w:sz="4" w:space="0" w:color="auto"/>
              <w:right w:val="single" w:sz="4" w:space="0" w:color="auto"/>
            </w:tcBorders>
            <w:shd w:val="clear" w:color="auto" w:fill="auto"/>
            <w:vAlign w:val="center"/>
            <w:hideMark/>
          </w:tcPr>
          <w:p w14:paraId="27923C0E" w14:textId="77777777" w:rsidR="006C1B9B" w:rsidRPr="00B212D6" w:rsidRDefault="006C1B9B" w:rsidP="00F67E79">
            <w:pPr>
              <w:jc w:val="center"/>
              <w:rPr>
                <w:lang w:val="en-GB" w:eastAsia="en-GB"/>
              </w:rPr>
            </w:pPr>
            <w:r w:rsidRPr="00B212D6">
              <w:rPr>
                <w:sz w:val="22"/>
                <w:szCs w:val="22"/>
                <w:lang w:val="en-GB" w:eastAsia="en-GB"/>
              </w:rPr>
              <w:t>6.0</w:t>
            </w:r>
          </w:p>
        </w:tc>
        <w:tc>
          <w:tcPr>
            <w:tcW w:w="1042" w:type="dxa"/>
            <w:tcBorders>
              <w:top w:val="nil"/>
              <w:left w:val="nil"/>
              <w:bottom w:val="single" w:sz="4" w:space="0" w:color="auto"/>
              <w:right w:val="single" w:sz="4" w:space="0" w:color="auto"/>
            </w:tcBorders>
            <w:shd w:val="clear" w:color="auto" w:fill="auto"/>
            <w:vAlign w:val="center"/>
            <w:hideMark/>
          </w:tcPr>
          <w:p w14:paraId="3016B6D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270E9B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0C3C1C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07E5561"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9FF8D48" w14:textId="77777777" w:rsidR="006C1B9B" w:rsidRPr="00B212D6" w:rsidRDefault="006C1B9B" w:rsidP="00F67E79">
            <w:pPr>
              <w:jc w:val="center"/>
              <w:rPr>
                <w:lang w:val="en-GB" w:eastAsia="en-GB"/>
              </w:rPr>
            </w:pPr>
            <w:r w:rsidRPr="00B212D6">
              <w:rPr>
                <w:sz w:val="22"/>
                <w:szCs w:val="22"/>
                <w:lang w:val="en-GB" w:eastAsia="en-GB"/>
              </w:rPr>
              <w:t>44</w:t>
            </w:r>
          </w:p>
        </w:tc>
        <w:tc>
          <w:tcPr>
            <w:tcW w:w="1052" w:type="dxa"/>
            <w:tcBorders>
              <w:top w:val="nil"/>
              <w:left w:val="nil"/>
              <w:bottom w:val="single" w:sz="4" w:space="0" w:color="auto"/>
              <w:right w:val="single" w:sz="4" w:space="0" w:color="auto"/>
            </w:tcBorders>
            <w:shd w:val="clear" w:color="000000" w:fill="FFFFFF"/>
            <w:vAlign w:val="center"/>
            <w:hideMark/>
          </w:tcPr>
          <w:p w14:paraId="6BDBD247" w14:textId="77777777" w:rsidR="006C1B9B" w:rsidRPr="00B212D6" w:rsidRDefault="006C1B9B" w:rsidP="00F67E79">
            <w:pPr>
              <w:jc w:val="center"/>
              <w:rPr>
                <w:lang w:val="en-GB" w:eastAsia="en-GB"/>
              </w:rPr>
            </w:pPr>
            <w:r w:rsidRPr="00B212D6">
              <w:rPr>
                <w:sz w:val="22"/>
                <w:szCs w:val="22"/>
                <w:lang w:val="en-GB" w:eastAsia="en-GB"/>
              </w:rPr>
              <w:t>22-365</w:t>
            </w:r>
          </w:p>
        </w:tc>
        <w:tc>
          <w:tcPr>
            <w:tcW w:w="4630" w:type="dxa"/>
            <w:tcBorders>
              <w:top w:val="nil"/>
              <w:left w:val="nil"/>
              <w:bottom w:val="single" w:sz="4" w:space="0" w:color="auto"/>
              <w:right w:val="single" w:sz="4" w:space="0" w:color="auto"/>
            </w:tcBorders>
            <w:shd w:val="clear" w:color="auto" w:fill="auto"/>
            <w:vAlign w:val="center"/>
            <w:hideMark/>
          </w:tcPr>
          <w:p w14:paraId="6B1EE6CD" w14:textId="77777777" w:rsidR="006C1B9B" w:rsidRPr="00B212D6" w:rsidRDefault="006C1B9B" w:rsidP="00F67E79">
            <w:pPr>
              <w:rPr>
                <w:lang w:eastAsia="en-GB"/>
              </w:rPr>
            </w:pPr>
            <w:r w:rsidRPr="00B212D6">
              <w:rPr>
                <w:sz w:val="22"/>
                <w:szCs w:val="22"/>
                <w:lang w:eastAsia="en-GB"/>
              </w:rPr>
              <w:t xml:space="preserve">Заглушка поплавков полиэтиленовыми </w:t>
            </w:r>
            <w:r w:rsidRPr="00B212D6">
              <w:rPr>
                <w:sz w:val="22"/>
                <w:szCs w:val="22"/>
                <w:lang w:val="en-GB" w:eastAsia="en-GB"/>
              </w:rPr>
              <w:t>HDPE</w:t>
            </w:r>
            <w:r w:rsidRPr="00B212D6">
              <w:rPr>
                <w:sz w:val="22"/>
                <w:szCs w:val="22"/>
                <w:lang w:eastAsia="en-GB"/>
              </w:rPr>
              <w:t xml:space="preserve"> </w:t>
            </w:r>
            <w:r w:rsidRPr="00B212D6">
              <w:rPr>
                <w:sz w:val="22"/>
                <w:szCs w:val="22"/>
                <w:lang w:val="en-GB" w:eastAsia="en-GB"/>
              </w:rPr>
              <w:t>DN</w:t>
            </w:r>
            <w:r w:rsidRPr="00B212D6">
              <w:rPr>
                <w:sz w:val="22"/>
                <w:szCs w:val="22"/>
                <w:lang w:eastAsia="en-GB"/>
              </w:rPr>
              <w:t>400 заглушками</w:t>
            </w:r>
          </w:p>
        </w:tc>
        <w:tc>
          <w:tcPr>
            <w:tcW w:w="911" w:type="dxa"/>
            <w:tcBorders>
              <w:top w:val="nil"/>
              <w:left w:val="nil"/>
              <w:bottom w:val="single" w:sz="4" w:space="0" w:color="auto"/>
              <w:right w:val="single" w:sz="4" w:space="0" w:color="auto"/>
            </w:tcBorders>
            <w:shd w:val="clear" w:color="auto" w:fill="auto"/>
            <w:vAlign w:val="center"/>
            <w:hideMark/>
          </w:tcPr>
          <w:p w14:paraId="1B892DCD" w14:textId="77777777" w:rsidR="006C1B9B" w:rsidRPr="00B212D6" w:rsidRDefault="006C1B9B" w:rsidP="00F67E79">
            <w:pPr>
              <w:jc w:val="center"/>
              <w:rPr>
                <w:lang w:val="en-GB" w:eastAsia="en-GB"/>
              </w:rPr>
            </w:pPr>
            <w:r w:rsidRPr="00B212D6">
              <w:rPr>
                <w:sz w:val="22"/>
                <w:szCs w:val="22"/>
                <w:lang w:val="en-GB" w:eastAsia="en-GB"/>
              </w:rPr>
              <w:t>10 шт</w:t>
            </w:r>
          </w:p>
        </w:tc>
        <w:tc>
          <w:tcPr>
            <w:tcW w:w="876" w:type="dxa"/>
            <w:tcBorders>
              <w:top w:val="nil"/>
              <w:left w:val="nil"/>
              <w:bottom w:val="single" w:sz="4" w:space="0" w:color="auto"/>
              <w:right w:val="single" w:sz="4" w:space="0" w:color="auto"/>
            </w:tcBorders>
            <w:shd w:val="clear" w:color="auto" w:fill="auto"/>
            <w:vAlign w:val="center"/>
            <w:hideMark/>
          </w:tcPr>
          <w:p w14:paraId="78AED787" w14:textId="77777777" w:rsidR="006C1B9B" w:rsidRPr="00B212D6" w:rsidRDefault="006C1B9B" w:rsidP="00F67E79">
            <w:pPr>
              <w:jc w:val="center"/>
              <w:rPr>
                <w:lang w:val="en-GB" w:eastAsia="en-GB"/>
              </w:rPr>
            </w:pPr>
            <w:r w:rsidRPr="00B212D6">
              <w:rPr>
                <w:sz w:val="22"/>
                <w:szCs w:val="22"/>
                <w:lang w:val="en-GB" w:eastAsia="en-GB"/>
              </w:rPr>
              <w:t>7.6</w:t>
            </w:r>
          </w:p>
        </w:tc>
        <w:tc>
          <w:tcPr>
            <w:tcW w:w="1042" w:type="dxa"/>
            <w:tcBorders>
              <w:top w:val="nil"/>
              <w:left w:val="nil"/>
              <w:bottom w:val="single" w:sz="4" w:space="0" w:color="auto"/>
              <w:right w:val="single" w:sz="4" w:space="0" w:color="auto"/>
            </w:tcBorders>
            <w:shd w:val="clear" w:color="auto" w:fill="auto"/>
            <w:vAlign w:val="center"/>
            <w:hideMark/>
          </w:tcPr>
          <w:p w14:paraId="668F4FE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2F82BB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5B15E6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C006D74"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99E2F2D" w14:textId="77777777" w:rsidR="006C1B9B" w:rsidRPr="00B212D6" w:rsidRDefault="006C1B9B" w:rsidP="00F67E79">
            <w:pPr>
              <w:jc w:val="center"/>
              <w:rPr>
                <w:lang w:val="en-GB" w:eastAsia="en-GB"/>
              </w:rPr>
            </w:pPr>
            <w:r w:rsidRPr="00B212D6">
              <w:rPr>
                <w:sz w:val="22"/>
                <w:szCs w:val="22"/>
                <w:lang w:val="en-GB" w:eastAsia="en-GB"/>
              </w:rPr>
              <w:t>45</w:t>
            </w:r>
          </w:p>
        </w:tc>
        <w:tc>
          <w:tcPr>
            <w:tcW w:w="1052" w:type="dxa"/>
            <w:tcBorders>
              <w:top w:val="nil"/>
              <w:left w:val="nil"/>
              <w:bottom w:val="single" w:sz="4" w:space="0" w:color="auto"/>
              <w:right w:val="single" w:sz="4" w:space="0" w:color="auto"/>
            </w:tcBorders>
            <w:shd w:val="clear" w:color="000000" w:fill="FFFFFF"/>
            <w:vAlign w:val="center"/>
            <w:hideMark/>
          </w:tcPr>
          <w:p w14:paraId="34848905"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B895D15" w14:textId="77777777" w:rsidR="006C1B9B" w:rsidRPr="00B212D6" w:rsidRDefault="006C1B9B" w:rsidP="00F67E79">
            <w:pPr>
              <w:rPr>
                <w:lang w:eastAsia="en-GB"/>
              </w:rPr>
            </w:pPr>
            <w:r w:rsidRPr="00B212D6">
              <w:rPr>
                <w:sz w:val="22"/>
                <w:szCs w:val="22"/>
                <w:lang w:eastAsia="en-GB"/>
              </w:rPr>
              <w:t xml:space="preserve">Нержавеющие элементы креплений полиэтиленовых поплавков к стальному тросу </w:t>
            </w:r>
          </w:p>
        </w:tc>
        <w:tc>
          <w:tcPr>
            <w:tcW w:w="911" w:type="dxa"/>
            <w:tcBorders>
              <w:top w:val="nil"/>
              <w:left w:val="nil"/>
              <w:bottom w:val="single" w:sz="4" w:space="0" w:color="auto"/>
              <w:right w:val="single" w:sz="4" w:space="0" w:color="auto"/>
            </w:tcBorders>
            <w:shd w:val="clear" w:color="auto" w:fill="auto"/>
            <w:vAlign w:val="center"/>
            <w:hideMark/>
          </w:tcPr>
          <w:p w14:paraId="3FC4C76B"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7B233713" w14:textId="77777777" w:rsidR="006C1B9B" w:rsidRPr="00B212D6" w:rsidRDefault="006C1B9B" w:rsidP="00F67E79">
            <w:pPr>
              <w:jc w:val="center"/>
              <w:rPr>
                <w:lang w:val="en-GB" w:eastAsia="en-GB"/>
              </w:rPr>
            </w:pPr>
            <w:r w:rsidRPr="00B212D6">
              <w:rPr>
                <w:sz w:val="22"/>
                <w:szCs w:val="22"/>
                <w:lang w:val="en-GB" w:eastAsia="en-GB"/>
              </w:rPr>
              <w:t>133.0</w:t>
            </w:r>
          </w:p>
        </w:tc>
        <w:tc>
          <w:tcPr>
            <w:tcW w:w="1042" w:type="dxa"/>
            <w:tcBorders>
              <w:top w:val="nil"/>
              <w:left w:val="nil"/>
              <w:bottom w:val="single" w:sz="4" w:space="0" w:color="auto"/>
              <w:right w:val="single" w:sz="4" w:space="0" w:color="auto"/>
            </w:tcBorders>
            <w:shd w:val="clear" w:color="auto" w:fill="auto"/>
            <w:vAlign w:val="center"/>
            <w:hideMark/>
          </w:tcPr>
          <w:p w14:paraId="1104C0A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E5E832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ADB596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0788CEF"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773A9BF" w14:textId="77777777" w:rsidR="006C1B9B" w:rsidRPr="00B212D6" w:rsidRDefault="006C1B9B" w:rsidP="00F67E79">
            <w:pPr>
              <w:jc w:val="center"/>
              <w:rPr>
                <w:lang w:val="en-GB" w:eastAsia="en-GB"/>
              </w:rPr>
            </w:pPr>
            <w:r w:rsidRPr="00B212D6">
              <w:rPr>
                <w:sz w:val="22"/>
                <w:szCs w:val="22"/>
                <w:lang w:val="en-GB" w:eastAsia="en-GB"/>
              </w:rPr>
              <w:t>46</w:t>
            </w:r>
          </w:p>
        </w:tc>
        <w:tc>
          <w:tcPr>
            <w:tcW w:w="1052" w:type="dxa"/>
            <w:tcBorders>
              <w:top w:val="nil"/>
              <w:left w:val="nil"/>
              <w:bottom w:val="single" w:sz="4" w:space="0" w:color="auto"/>
              <w:right w:val="single" w:sz="4" w:space="0" w:color="auto"/>
            </w:tcBorders>
            <w:shd w:val="clear" w:color="000000" w:fill="FFFFFF"/>
            <w:vAlign w:val="center"/>
            <w:hideMark/>
          </w:tcPr>
          <w:p w14:paraId="0B43DD7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45946A09" w14:textId="77777777" w:rsidR="006C1B9B" w:rsidRPr="00B212D6" w:rsidRDefault="006C1B9B" w:rsidP="00F67E79">
            <w:pPr>
              <w:rPr>
                <w:lang w:eastAsia="en-GB"/>
              </w:rPr>
            </w:pPr>
            <w:r w:rsidRPr="00B212D6">
              <w:rPr>
                <w:sz w:val="22"/>
                <w:szCs w:val="22"/>
                <w:lang w:eastAsia="en-GB"/>
              </w:rPr>
              <w:t xml:space="preserve">Канат из нержавеющей стали диаметром </w:t>
            </w:r>
            <w:r w:rsidRPr="00B212D6">
              <w:rPr>
                <w:rFonts w:ascii="Sylfaen" w:hAnsi="Sylfaen" w:cs="Sylfaen"/>
                <w:sz w:val="22"/>
                <w:szCs w:val="22"/>
                <w:lang w:val="en-GB" w:eastAsia="en-GB"/>
              </w:rPr>
              <w:t>Փ</w:t>
            </w:r>
            <w:r w:rsidRPr="00B212D6">
              <w:rPr>
                <w:sz w:val="22"/>
                <w:szCs w:val="22"/>
                <w:lang w:eastAsia="en-GB"/>
              </w:rPr>
              <w:t>6 для связки полиэтиленовых поплавков друг с другом</w:t>
            </w:r>
          </w:p>
        </w:tc>
        <w:tc>
          <w:tcPr>
            <w:tcW w:w="911" w:type="dxa"/>
            <w:tcBorders>
              <w:top w:val="nil"/>
              <w:left w:val="nil"/>
              <w:bottom w:val="single" w:sz="4" w:space="0" w:color="auto"/>
              <w:right w:val="single" w:sz="4" w:space="0" w:color="auto"/>
            </w:tcBorders>
            <w:shd w:val="clear" w:color="auto" w:fill="auto"/>
            <w:vAlign w:val="center"/>
            <w:hideMark/>
          </w:tcPr>
          <w:p w14:paraId="69B4B781" w14:textId="77777777" w:rsidR="006C1B9B" w:rsidRPr="00B212D6" w:rsidRDefault="006C1B9B" w:rsidP="00F67E79">
            <w:pPr>
              <w:jc w:val="center"/>
              <w:rPr>
                <w:lang w:val="en-GB" w:eastAsia="en-GB"/>
              </w:rPr>
            </w:pPr>
            <w:r w:rsidRPr="00B212D6">
              <w:rPr>
                <w:sz w:val="22"/>
                <w:szCs w:val="22"/>
                <w:lang w:val="en-GB" w:eastAsia="en-GB"/>
              </w:rPr>
              <w:t>м</w:t>
            </w:r>
          </w:p>
        </w:tc>
        <w:tc>
          <w:tcPr>
            <w:tcW w:w="876" w:type="dxa"/>
            <w:tcBorders>
              <w:top w:val="nil"/>
              <w:left w:val="nil"/>
              <w:bottom w:val="single" w:sz="4" w:space="0" w:color="auto"/>
              <w:right w:val="single" w:sz="4" w:space="0" w:color="auto"/>
            </w:tcBorders>
            <w:shd w:val="clear" w:color="auto" w:fill="auto"/>
            <w:vAlign w:val="center"/>
            <w:hideMark/>
          </w:tcPr>
          <w:p w14:paraId="54F0C0B4" w14:textId="77777777" w:rsidR="006C1B9B" w:rsidRPr="00B212D6" w:rsidRDefault="006C1B9B" w:rsidP="00F67E79">
            <w:pPr>
              <w:jc w:val="center"/>
              <w:rPr>
                <w:lang w:val="en-GB" w:eastAsia="en-GB"/>
              </w:rPr>
            </w:pPr>
            <w:r w:rsidRPr="00B212D6">
              <w:rPr>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331DA85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3D0ABA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7555A5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8DB83D2"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BC37CED" w14:textId="77777777" w:rsidR="006C1B9B" w:rsidRPr="00B212D6" w:rsidRDefault="006C1B9B" w:rsidP="00F67E79">
            <w:pPr>
              <w:jc w:val="center"/>
              <w:rPr>
                <w:lang w:val="en-GB" w:eastAsia="en-GB"/>
              </w:rPr>
            </w:pPr>
            <w:r w:rsidRPr="00B212D6">
              <w:rPr>
                <w:sz w:val="22"/>
                <w:szCs w:val="22"/>
                <w:lang w:val="en-GB" w:eastAsia="en-GB"/>
              </w:rPr>
              <w:t>47</w:t>
            </w:r>
          </w:p>
        </w:tc>
        <w:tc>
          <w:tcPr>
            <w:tcW w:w="1052" w:type="dxa"/>
            <w:tcBorders>
              <w:top w:val="nil"/>
              <w:left w:val="nil"/>
              <w:bottom w:val="single" w:sz="4" w:space="0" w:color="auto"/>
              <w:right w:val="single" w:sz="4" w:space="0" w:color="auto"/>
            </w:tcBorders>
            <w:shd w:val="clear" w:color="000000" w:fill="FFFFFF"/>
            <w:vAlign w:val="center"/>
            <w:hideMark/>
          </w:tcPr>
          <w:p w14:paraId="359C4A3E"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47D90490" w14:textId="77777777" w:rsidR="006C1B9B" w:rsidRPr="00B212D6" w:rsidRDefault="006C1B9B" w:rsidP="00F67E79">
            <w:pPr>
              <w:rPr>
                <w:lang w:eastAsia="en-GB"/>
              </w:rPr>
            </w:pPr>
            <w:r w:rsidRPr="00B212D6">
              <w:rPr>
                <w:sz w:val="22"/>
                <w:szCs w:val="22"/>
                <w:lang w:eastAsia="en-GB"/>
              </w:rPr>
              <w:t xml:space="preserve">Болт, шайба, гайка из нержавеющей стали </w:t>
            </w:r>
            <w:r w:rsidRPr="00B212D6">
              <w:rPr>
                <w:rFonts w:ascii="Sylfaen" w:hAnsi="Sylfaen" w:cs="Sylfaen"/>
                <w:sz w:val="22"/>
                <w:szCs w:val="22"/>
                <w:lang w:val="en-GB" w:eastAsia="en-GB"/>
              </w:rPr>
              <w:t>Փ</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6B90F28F"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2B64785" w14:textId="77777777" w:rsidR="006C1B9B" w:rsidRPr="00B212D6" w:rsidRDefault="006C1B9B" w:rsidP="00F67E79">
            <w:pPr>
              <w:jc w:val="center"/>
              <w:rPr>
                <w:lang w:val="en-GB" w:eastAsia="en-GB"/>
              </w:rPr>
            </w:pPr>
            <w:r w:rsidRPr="00B212D6">
              <w:rPr>
                <w:sz w:val="22"/>
                <w:szCs w:val="22"/>
                <w:lang w:val="en-GB" w:eastAsia="en-GB"/>
              </w:rPr>
              <w:t>152</w:t>
            </w:r>
          </w:p>
        </w:tc>
        <w:tc>
          <w:tcPr>
            <w:tcW w:w="1042" w:type="dxa"/>
            <w:tcBorders>
              <w:top w:val="nil"/>
              <w:left w:val="nil"/>
              <w:bottom w:val="single" w:sz="4" w:space="0" w:color="auto"/>
              <w:right w:val="single" w:sz="4" w:space="0" w:color="auto"/>
            </w:tcBorders>
            <w:shd w:val="clear" w:color="auto" w:fill="auto"/>
            <w:vAlign w:val="center"/>
            <w:hideMark/>
          </w:tcPr>
          <w:p w14:paraId="15E27EA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D209AA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6D9493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FC8C3A5"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85D0740" w14:textId="77777777" w:rsidR="006C1B9B" w:rsidRPr="00B212D6" w:rsidRDefault="006C1B9B" w:rsidP="00F67E79">
            <w:pPr>
              <w:jc w:val="center"/>
              <w:rPr>
                <w:lang w:val="en-GB" w:eastAsia="en-GB"/>
              </w:rPr>
            </w:pPr>
            <w:r w:rsidRPr="00B212D6">
              <w:rPr>
                <w:sz w:val="22"/>
                <w:szCs w:val="22"/>
                <w:lang w:val="en-GB" w:eastAsia="en-GB"/>
              </w:rPr>
              <w:t>48</w:t>
            </w:r>
          </w:p>
        </w:tc>
        <w:tc>
          <w:tcPr>
            <w:tcW w:w="1052" w:type="dxa"/>
            <w:tcBorders>
              <w:top w:val="nil"/>
              <w:left w:val="nil"/>
              <w:bottom w:val="single" w:sz="4" w:space="0" w:color="auto"/>
              <w:right w:val="single" w:sz="4" w:space="0" w:color="auto"/>
            </w:tcBorders>
            <w:shd w:val="clear" w:color="auto" w:fill="auto"/>
            <w:vAlign w:val="center"/>
            <w:hideMark/>
          </w:tcPr>
          <w:p w14:paraId="33EBF4AC"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7E163CD4" w14:textId="77777777" w:rsidR="006C1B9B" w:rsidRPr="00B212D6" w:rsidRDefault="006C1B9B" w:rsidP="00F67E79">
            <w:pPr>
              <w:rPr>
                <w:lang w:eastAsia="en-GB"/>
              </w:rPr>
            </w:pPr>
            <w:r w:rsidRPr="00B212D6">
              <w:rPr>
                <w:sz w:val="22"/>
                <w:szCs w:val="22"/>
                <w:lang w:eastAsia="en-GB"/>
              </w:rPr>
              <w:t>Приобретение оцинкованных мусорных баков емкостью 1,1м3, с самозакрывающимися крышками и резиновыми колесиками диаметром 200мм (1420</w:t>
            </w:r>
            <w:r w:rsidRPr="00B212D6">
              <w:rPr>
                <w:sz w:val="22"/>
                <w:szCs w:val="22"/>
                <w:lang w:val="en-GB" w:eastAsia="en-GB"/>
              </w:rPr>
              <w:t>x</w:t>
            </w:r>
            <w:r w:rsidRPr="00B212D6">
              <w:rPr>
                <w:sz w:val="22"/>
                <w:szCs w:val="22"/>
                <w:lang w:eastAsia="en-GB"/>
              </w:rPr>
              <w:t>1005</w:t>
            </w:r>
            <w:r w:rsidRPr="00B212D6">
              <w:rPr>
                <w:sz w:val="22"/>
                <w:szCs w:val="22"/>
                <w:lang w:val="en-GB" w:eastAsia="en-GB"/>
              </w:rPr>
              <w:t>x</w:t>
            </w:r>
            <w:r w:rsidRPr="00B212D6">
              <w:rPr>
                <w:sz w:val="22"/>
                <w:szCs w:val="22"/>
                <w:lang w:eastAsia="en-GB"/>
              </w:rPr>
              <w:t xml:space="preserve">1370мм) </w:t>
            </w:r>
          </w:p>
        </w:tc>
        <w:tc>
          <w:tcPr>
            <w:tcW w:w="911" w:type="dxa"/>
            <w:tcBorders>
              <w:top w:val="nil"/>
              <w:left w:val="nil"/>
              <w:bottom w:val="single" w:sz="4" w:space="0" w:color="auto"/>
              <w:right w:val="single" w:sz="4" w:space="0" w:color="auto"/>
            </w:tcBorders>
            <w:shd w:val="clear" w:color="auto" w:fill="auto"/>
            <w:vAlign w:val="center"/>
            <w:hideMark/>
          </w:tcPr>
          <w:p w14:paraId="362882C2"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4B2D1C20" w14:textId="77777777" w:rsidR="006C1B9B" w:rsidRPr="00B212D6" w:rsidRDefault="006C1B9B" w:rsidP="00F67E79">
            <w:pPr>
              <w:jc w:val="center"/>
              <w:rPr>
                <w:lang w:val="en-GB" w:eastAsia="en-GB"/>
              </w:rPr>
            </w:pPr>
            <w:r w:rsidRPr="00B212D6">
              <w:rPr>
                <w:sz w:val="22"/>
                <w:szCs w:val="22"/>
                <w:lang w:val="en-GB" w:eastAsia="en-GB"/>
              </w:rPr>
              <w:t>2</w:t>
            </w:r>
          </w:p>
        </w:tc>
        <w:tc>
          <w:tcPr>
            <w:tcW w:w="1042" w:type="dxa"/>
            <w:tcBorders>
              <w:top w:val="nil"/>
              <w:left w:val="nil"/>
              <w:bottom w:val="single" w:sz="4" w:space="0" w:color="auto"/>
              <w:right w:val="single" w:sz="4" w:space="0" w:color="auto"/>
            </w:tcBorders>
            <w:shd w:val="clear" w:color="auto" w:fill="auto"/>
            <w:vAlign w:val="center"/>
            <w:hideMark/>
          </w:tcPr>
          <w:p w14:paraId="1C9CD4B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7982E5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436A79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BE0C73D" w14:textId="77777777" w:rsidTr="00F67E79">
        <w:trPr>
          <w:trHeight w:val="855"/>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4065EB8"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auto" w:fill="auto"/>
            <w:vAlign w:val="center"/>
            <w:hideMark/>
          </w:tcPr>
          <w:p w14:paraId="436C8126"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34A37382" w14:textId="77777777" w:rsidR="006C1B9B" w:rsidRPr="00B212D6" w:rsidRDefault="006C1B9B" w:rsidP="00F67E79">
            <w:pPr>
              <w:jc w:val="center"/>
              <w:rPr>
                <w:b/>
                <w:bCs/>
                <w:color w:val="000000"/>
                <w:lang w:eastAsia="en-GB"/>
              </w:rPr>
            </w:pPr>
            <w:r w:rsidRPr="00B212D6">
              <w:rPr>
                <w:b/>
                <w:bCs/>
                <w:color w:val="000000"/>
                <w:sz w:val="22"/>
                <w:szCs w:val="22"/>
                <w:lang w:eastAsia="en-GB"/>
              </w:rPr>
              <w:t>Земляные и строительные работы по осуществлению бетонной плотины и подпорной стены</w:t>
            </w:r>
          </w:p>
        </w:tc>
        <w:tc>
          <w:tcPr>
            <w:tcW w:w="911" w:type="dxa"/>
            <w:tcBorders>
              <w:top w:val="nil"/>
              <w:left w:val="nil"/>
              <w:bottom w:val="single" w:sz="4" w:space="0" w:color="auto"/>
              <w:right w:val="single" w:sz="4" w:space="0" w:color="auto"/>
            </w:tcBorders>
            <w:shd w:val="clear" w:color="auto" w:fill="auto"/>
            <w:vAlign w:val="center"/>
            <w:hideMark/>
          </w:tcPr>
          <w:p w14:paraId="7D9320DC"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10608193"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61579C5F"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916DCA6"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D1BBAF8" w14:textId="77777777" w:rsidR="006C1B9B" w:rsidRPr="00B212D6" w:rsidRDefault="006C1B9B" w:rsidP="00F67E79">
            <w:pPr>
              <w:rPr>
                <w:lang w:eastAsia="en-GB"/>
              </w:rPr>
            </w:pPr>
            <w:r w:rsidRPr="00B212D6">
              <w:rPr>
                <w:sz w:val="22"/>
                <w:szCs w:val="22"/>
                <w:lang w:val="en-GB" w:eastAsia="en-GB"/>
              </w:rPr>
              <w:t> </w:t>
            </w:r>
          </w:p>
        </w:tc>
      </w:tr>
      <w:tr w:rsidR="006C1B9B" w:rsidRPr="00B212D6" w14:paraId="55EF393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9482E79"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112BC475"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571C7094" w14:textId="77777777" w:rsidR="006C1B9B" w:rsidRPr="00B212D6" w:rsidRDefault="006C1B9B" w:rsidP="00F67E79">
            <w:pPr>
              <w:rPr>
                <w:lang w:eastAsia="en-GB"/>
              </w:rPr>
            </w:pPr>
            <w:r w:rsidRPr="00B212D6">
              <w:rPr>
                <w:sz w:val="22"/>
                <w:szCs w:val="22"/>
                <w:lang w:eastAsia="en-GB"/>
              </w:rPr>
              <w:t xml:space="preserve">Разработка траншеи по берегам реки в грунтах </w:t>
            </w:r>
            <w:r w:rsidRPr="00B212D6">
              <w:rPr>
                <w:sz w:val="22"/>
                <w:szCs w:val="22"/>
                <w:lang w:val="en-GB" w:eastAsia="en-GB"/>
              </w:rPr>
              <w:t>VII</w:t>
            </w:r>
            <w:r w:rsidRPr="00B212D6">
              <w:rPr>
                <w:sz w:val="22"/>
                <w:szCs w:val="22"/>
                <w:lang w:eastAsia="en-GB"/>
              </w:rPr>
              <w:t xml:space="preserve"> класса, для устройства бетонных опорных стен</w:t>
            </w:r>
          </w:p>
        </w:tc>
        <w:tc>
          <w:tcPr>
            <w:tcW w:w="911" w:type="dxa"/>
            <w:tcBorders>
              <w:top w:val="nil"/>
              <w:left w:val="nil"/>
              <w:bottom w:val="single" w:sz="4" w:space="0" w:color="auto"/>
              <w:right w:val="single" w:sz="4" w:space="0" w:color="auto"/>
            </w:tcBorders>
            <w:shd w:val="clear" w:color="auto" w:fill="auto"/>
            <w:noWrap/>
            <w:vAlign w:val="center"/>
            <w:hideMark/>
          </w:tcPr>
          <w:p w14:paraId="7917C0D1"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1F4D1713" w14:textId="77777777" w:rsidR="006C1B9B" w:rsidRPr="00B212D6" w:rsidRDefault="006C1B9B" w:rsidP="00F67E79">
            <w:pPr>
              <w:jc w:val="center"/>
              <w:rPr>
                <w:lang w:val="en-GB" w:eastAsia="en-GB"/>
              </w:rPr>
            </w:pPr>
            <w:r w:rsidRPr="00B212D6">
              <w:rPr>
                <w:sz w:val="22"/>
                <w:szCs w:val="22"/>
                <w:lang w:val="en-GB" w:eastAsia="en-GB"/>
              </w:rPr>
              <w:t>0.345</w:t>
            </w:r>
          </w:p>
        </w:tc>
        <w:tc>
          <w:tcPr>
            <w:tcW w:w="1042" w:type="dxa"/>
            <w:tcBorders>
              <w:top w:val="nil"/>
              <w:left w:val="nil"/>
              <w:bottom w:val="single" w:sz="4" w:space="0" w:color="auto"/>
              <w:right w:val="single" w:sz="4" w:space="0" w:color="auto"/>
            </w:tcBorders>
            <w:shd w:val="clear" w:color="auto" w:fill="auto"/>
            <w:vAlign w:val="center"/>
            <w:hideMark/>
          </w:tcPr>
          <w:p w14:paraId="6B7B053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983527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DFE758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CF57789"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57210E6"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13FF2A50"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3F0701F9"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0AE38F2B"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6F812B3" w14:textId="77777777" w:rsidR="006C1B9B" w:rsidRPr="00B212D6" w:rsidRDefault="006C1B9B" w:rsidP="00F67E79">
            <w:pPr>
              <w:jc w:val="center"/>
              <w:rPr>
                <w:lang w:val="en-GB" w:eastAsia="en-GB"/>
              </w:rPr>
            </w:pPr>
            <w:r w:rsidRPr="00B212D6">
              <w:rPr>
                <w:sz w:val="22"/>
                <w:szCs w:val="22"/>
                <w:lang w:val="en-GB" w:eastAsia="en-GB"/>
              </w:rPr>
              <w:t>0.0345</w:t>
            </w:r>
          </w:p>
        </w:tc>
        <w:tc>
          <w:tcPr>
            <w:tcW w:w="1042" w:type="dxa"/>
            <w:tcBorders>
              <w:top w:val="nil"/>
              <w:left w:val="nil"/>
              <w:bottom w:val="single" w:sz="4" w:space="0" w:color="auto"/>
              <w:right w:val="single" w:sz="4" w:space="0" w:color="auto"/>
            </w:tcBorders>
            <w:shd w:val="clear" w:color="auto" w:fill="auto"/>
            <w:vAlign w:val="center"/>
            <w:hideMark/>
          </w:tcPr>
          <w:p w14:paraId="05F2521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C43256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6FDAD7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923C585"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FF7CEF5"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10CB8784"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6B1A85D4"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738CFCAA"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2C60045" w14:textId="77777777" w:rsidR="006C1B9B" w:rsidRPr="00B212D6" w:rsidRDefault="006C1B9B" w:rsidP="00F67E79">
            <w:pPr>
              <w:jc w:val="center"/>
              <w:rPr>
                <w:lang w:val="en-GB" w:eastAsia="en-GB"/>
              </w:rPr>
            </w:pPr>
            <w:r w:rsidRPr="00B212D6">
              <w:rPr>
                <w:sz w:val="22"/>
                <w:szCs w:val="22"/>
                <w:lang w:val="en-GB" w:eastAsia="en-GB"/>
              </w:rPr>
              <w:t>89.70</w:t>
            </w:r>
          </w:p>
        </w:tc>
        <w:tc>
          <w:tcPr>
            <w:tcW w:w="1042" w:type="dxa"/>
            <w:tcBorders>
              <w:top w:val="nil"/>
              <w:left w:val="nil"/>
              <w:bottom w:val="single" w:sz="4" w:space="0" w:color="auto"/>
              <w:right w:val="single" w:sz="4" w:space="0" w:color="auto"/>
            </w:tcBorders>
            <w:shd w:val="clear" w:color="auto" w:fill="auto"/>
            <w:vAlign w:val="center"/>
            <w:hideMark/>
          </w:tcPr>
          <w:p w14:paraId="010509F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95B493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E143AE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BF1E74D"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C5D5BDB"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000000" w:fill="FFFFFF"/>
            <w:vAlign w:val="center"/>
            <w:hideMark/>
          </w:tcPr>
          <w:p w14:paraId="4499A08C"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54B0F958" w14:textId="77777777" w:rsidR="006C1B9B" w:rsidRPr="00B212D6" w:rsidRDefault="006C1B9B" w:rsidP="00F67E79">
            <w:pPr>
              <w:rPr>
                <w:lang w:eastAsia="en-GB"/>
              </w:rPr>
            </w:pPr>
            <w:r w:rsidRPr="00B212D6">
              <w:rPr>
                <w:sz w:val="22"/>
                <w:szCs w:val="22"/>
                <w:lang w:eastAsia="en-GB"/>
              </w:rPr>
              <w:t xml:space="preserve">С целью установки фундамента сборного ж/б колодца в русле реки, разработка котлована в грунтах </w:t>
            </w:r>
            <w:r w:rsidRPr="00B212D6">
              <w:rPr>
                <w:sz w:val="22"/>
                <w:szCs w:val="22"/>
                <w:lang w:val="en-GB" w:eastAsia="en-GB"/>
              </w:rPr>
              <w:t>VII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245A80AF"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3F0779A3" w14:textId="77777777" w:rsidR="006C1B9B" w:rsidRPr="00B212D6" w:rsidRDefault="006C1B9B" w:rsidP="00F67E79">
            <w:pPr>
              <w:jc w:val="center"/>
              <w:rPr>
                <w:lang w:val="en-GB" w:eastAsia="en-GB"/>
              </w:rPr>
            </w:pPr>
            <w:r w:rsidRPr="00B212D6">
              <w:rPr>
                <w:sz w:val="22"/>
                <w:szCs w:val="22"/>
                <w:lang w:val="en-GB" w:eastAsia="en-GB"/>
              </w:rPr>
              <w:t>0.175</w:t>
            </w:r>
          </w:p>
        </w:tc>
        <w:tc>
          <w:tcPr>
            <w:tcW w:w="1042" w:type="dxa"/>
            <w:tcBorders>
              <w:top w:val="nil"/>
              <w:left w:val="nil"/>
              <w:bottom w:val="single" w:sz="4" w:space="0" w:color="auto"/>
              <w:right w:val="single" w:sz="4" w:space="0" w:color="auto"/>
            </w:tcBorders>
            <w:shd w:val="clear" w:color="auto" w:fill="auto"/>
            <w:vAlign w:val="center"/>
            <w:hideMark/>
          </w:tcPr>
          <w:p w14:paraId="1CD247A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1442B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65026E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64CA56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A435E53"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25865877"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2DFC9D8E" w14:textId="77777777" w:rsidR="006C1B9B" w:rsidRPr="00B212D6" w:rsidRDefault="006C1B9B" w:rsidP="00F67E79">
            <w:pPr>
              <w:rPr>
                <w:lang w:eastAsia="en-GB"/>
              </w:rPr>
            </w:pPr>
            <w:r w:rsidRPr="00B212D6">
              <w:rPr>
                <w:sz w:val="22"/>
                <w:szCs w:val="22"/>
                <w:lang w:eastAsia="en-GB"/>
              </w:rPr>
              <w:t xml:space="preserve">С целью установки бетонной подпорной стены, разработка траншеи по берегам реки в грунтах </w:t>
            </w:r>
            <w:r w:rsidRPr="00B212D6">
              <w:rPr>
                <w:sz w:val="22"/>
                <w:szCs w:val="22"/>
                <w:lang w:val="en-GB" w:eastAsia="en-GB"/>
              </w:rPr>
              <w:t>VI</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4F351FA2"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40B7BE4" w14:textId="77777777" w:rsidR="006C1B9B" w:rsidRPr="00B212D6" w:rsidRDefault="006C1B9B" w:rsidP="00F67E79">
            <w:pPr>
              <w:jc w:val="center"/>
              <w:rPr>
                <w:lang w:val="en-GB" w:eastAsia="en-GB"/>
              </w:rPr>
            </w:pPr>
            <w:r w:rsidRPr="00B212D6">
              <w:rPr>
                <w:sz w:val="22"/>
                <w:szCs w:val="22"/>
                <w:lang w:val="en-GB" w:eastAsia="en-GB"/>
              </w:rPr>
              <w:t>0.039</w:t>
            </w:r>
          </w:p>
        </w:tc>
        <w:tc>
          <w:tcPr>
            <w:tcW w:w="1042" w:type="dxa"/>
            <w:tcBorders>
              <w:top w:val="nil"/>
              <w:left w:val="nil"/>
              <w:bottom w:val="single" w:sz="4" w:space="0" w:color="auto"/>
              <w:right w:val="single" w:sz="4" w:space="0" w:color="auto"/>
            </w:tcBorders>
            <w:shd w:val="clear" w:color="auto" w:fill="auto"/>
            <w:vAlign w:val="center"/>
            <w:hideMark/>
          </w:tcPr>
          <w:p w14:paraId="079CC53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4461A8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074A78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01ABA5C"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571A6A6"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000000" w:fill="FFFFFF"/>
            <w:vAlign w:val="center"/>
            <w:hideMark/>
          </w:tcPr>
          <w:p w14:paraId="3413066C"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58EA2816" w14:textId="77777777" w:rsidR="006C1B9B" w:rsidRPr="00B212D6" w:rsidRDefault="006C1B9B" w:rsidP="00F67E79">
            <w:pPr>
              <w:rPr>
                <w:lang w:eastAsia="en-GB"/>
              </w:rPr>
            </w:pPr>
            <w:r w:rsidRPr="00B212D6">
              <w:rPr>
                <w:sz w:val="22"/>
                <w:szCs w:val="22"/>
                <w:lang w:eastAsia="en-GB"/>
              </w:rPr>
              <w:t xml:space="preserve">С целью установки бетонной подпорной стены, разработка траншеи по берегам реки в грунтах </w:t>
            </w:r>
            <w:r w:rsidRPr="00B212D6">
              <w:rPr>
                <w:sz w:val="22"/>
                <w:szCs w:val="22"/>
                <w:lang w:val="en-GB" w:eastAsia="en-GB"/>
              </w:rPr>
              <w:t>V</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2A10BF71"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F8D17A8" w14:textId="77777777" w:rsidR="006C1B9B" w:rsidRPr="00B212D6" w:rsidRDefault="006C1B9B" w:rsidP="00F67E79">
            <w:pPr>
              <w:jc w:val="center"/>
              <w:rPr>
                <w:lang w:val="en-GB" w:eastAsia="en-GB"/>
              </w:rPr>
            </w:pPr>
            <w:r w:rsidRPr="00B212D6">
              <w:rPr>
                <w:sz w:val="22"/>
                <w:szCs w:val="22"/>
                <w:lang w:val="en-GB" w:eastAsia="en-GB"/>
              </w:rPr>
              <w:t>0.039</w:t>
            </w:r>
          </w:p>
        </w:tc>
        <w:tc>
          <w:tcPr>
            <w:tcW w:w="1042" w:type="dxa"/>
            <w:tcBorders>
              <w:top w:val="nil"/>
              <w:left w:val="nil"/>
              <w:bottom w:val="single" w:sz="4" w:space="0" w:color="auto"/>
              <w:right w:val="single" w:sz="4" w:space="0" w:color="auto"/>
            </w:tcBorders>
            <w:shd w:val="clear" w:color="auto" w:fill="auto"/>
            <w:vAlign w:val="center"/>
            <w:hideMark/>
          </w:tcPr>
          <w:p w14:paraId="42D17E6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9EBA86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A8A04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698153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C6C3615"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000000" w:fill="FFFFFF"/>
            <w:vAlign w:val="center"/>
            <w:hideMark/>
          </w:tcPr>
          <w:p w14:paraId="3E63BB97"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13206248" w14:textId="77777777" w:rsidR="006C1B9B" w:rsidRPr="00B212D6" w:rsidRDefault="006C1B9B" w:rsidP="00F67E79">
            <w:pPr>
              <w:rPr>
                <w:lang w:eastAsia="en-GB"/>
              </w:rPr>
            </w:pPr>
            <w:r w:rsidRPr="00B212D6">
              <w:rPr>
                <w:sz w:val="22"/>
                <w:szCs w:val="22"/>
                <w:lang w:eastAsia="en-GB"/>
              </w:rPr>
              <w:t>Обратная засыпка откосов опорных стен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5C671023"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78E30074" w14:textId="77777777" w:rsidR="006C1B9B" w:rsidRPr="00B212D6" w:rsidRDefault="006C1B9B" w:rsidP="00F67E79">
            <w:pPr>
              <w:jc w:val="center"/>
              <w:rPr>
                <w:lang w:val="en-GB" w:eastAsia="en-GB"/>
              </w:rPr>
            </w:pPr>
            <w:r w:rsidRPr="00B212D6">
              <w:rPr>
                <w:sz w:val="22"/>
                <w:szCs w:val="22"/>
                <w:lang w:val="en-GB" w:eastAsia="en-GB"/>
              </w:rPr>
              <w:t>0.0955</w:t>
            </w:r>
          </w:p>
        </w:tc>
        <w:tc>
          <w:tcPr>
            <w:tcW w:w="1042" w:type="dxa"/>
            <w:tcBorders>
              <w:top w:val="nil"/>
              <w:left w:val="nil"/>
              <w:bottom w:val="single" w:sz="4" w:space="0" w:color="auto"/>
              <w:right w:val="single" w:sz="4" w:space="0" w:color="auto"/>
            </w:tcBorders>
            <w:shd w:val="clear" w:color="auto" w:fill="auto"/>
            <w:vAlign w:val="center"/>
            <w:hideMark/>
          </w:tcPr>
          <w:p w14:paraId="3795580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75DED8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96F86E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79F778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37337D3"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363166E8"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2045902D" w14:textId="77777777" w:rsidR="006C1B9B" w:rsidRPr="00B212D6" w:rsidRDefault="006C1B9B" w:rsidP="00F67E79">
            <w:pPr>
              <w:rPr>
                <w:lang w:eastAsia="en-GB"/>
              </w:rPr>
            </w:pPr>
            <w:r w:rsidRPr="00B212D6">
              <w:rPr>
                <w:sz w:val="22"/>
                <w:szCs w:val="22"/>
                <w:lang w:eastAsia="en-GB"/>
              </w:rPr>
              <w:t xml:space="preserve">Для установки бетонной плотины, разработка траншеи в русле реки, в грунтах </w:t>
            </w:r>
            <w:r w:rsidRPr="00B212D6">
              <w:rPr>
                <w:sz w:val="22"/>
                <w:szCs w:val="22"/>
                <w:lang w:val="en-GB" w:eastAsia="en-GB"/>
              </w:rPr>
              <w:t>VII</w:t>
            </w:r>
            <w:r w:rsidRPr="00B212D6">
              <w:rPr>
                <w:sz w:val="22"/>
                <w:szCs w:val="22"/>
                <w:lang w:eastAsia="en-GB"/>
              </w:rPr>
              <w:t xml:space="preserve"> группы</w:t>
            </w:r>
          </w:p>
        </w:tc>
        <w:tc>
          <w:tcPr>
            <w:tcW w:w="911" w:type="dxa"/>
            <w:tcBorders>
              <w:top w:val="nil"/>
              <w:left w:val="nil"/>
              <w:bottom w:val="single" w:sz="4" w:space="0" w:color="auto"/>
              <w:right w:val="single" w:sz="4" w:space="0" w:color="auto"/>
            </w:tcBorders>
            <w:shd w:val="clear" w:color="auto" w:fill="auto"/>
            <w:noWrap/>
            <w:vAlign w:val="center"/>
            <w:hideMark/>
          </w:tcPr>
          <w:p w14:paraId="27B8C32D"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76244AFE" w14:textId="77777777" w:rsidR="006C1B9B" w:rsidRPr="00B212D6" w:rsidRDefault="006C1B9B" w:rsidP="00F67E79">
            <w:pPr>
              <w:jc w:val="center"/>
              <w:rPr>
                <w:lang w:val="en-GB" w:eastAsia="en-GB"/>
              </w:rPr>
            </w:pPr>
            <w:r w:rsidRPr="00B212D6">
              <w:rPr>
                <w:sz w:val="22"/>
                <w:szCs w:val="22"/>
                <w:lang w:val="en-GB" w:eastAsia="en-GB"/>
              </w:rPr>
              <w:t>0.97</w:t>
            </w:r>
          </w:p>
        </w:tc>
        <w:tc>
          <w:tcPr>
            <w:tcW w:w="1042" w:type="dxa"/>
            <w:tcBorders>
              <w:top w:val="nil"/>
              <w:left w:val="nil"/>
              <w:bottom w:val="single" w:sz="4" w:space="0" w:color="auto"/>
              <w:right w:val="single" w:sz="4" w:space="0" w:color="auto"/>
            </w:tcBorders>
            <w:shd w:val="clear" w:color="auto" w:fill="auto"/>
            <w:vAlign w:val="center"/>
            <w:hideMark/>
          </w:tcPr>
          <w:p w14:paraId="695DF49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47C807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758757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B07E4E6"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BBA38D6" w14:textId="77777777" w:rsidR="006C1B9B" w:rsidRPr="00B212D6" w:rsidRDefault="006C1B9B" w:rsidP="00F67E79">
            <w:pPr>
              <w:jc w:val="center"/>
              <w:rPr>
                <w:lang w:val="en-GB" w:eastAsia="en-GB"/>
              </w:rPr>
            </w:pPr>
            <w:r w:rsidRPr="00B212D6">
              <w:rPr>
                <w:sz w:val="22"/>
                <w:szCs w:val="22"/>
                <w:lang w:val="en-GB" w:eastAsia="en-GB"/>
              </w:rPr>
              <w:lastRenderedPageBreak/>
              <w:t>9</w:t>
            </w:r>
          </w:p>
        </w:tc>
        <w:tc>
          <w:tcPr>
            <w:tcW w:w="1052" w:type="dxa"/>
            <w:tcBorders>
              <w:top w:val="nil"/>
              <w:left w:val="nil"/>
              <w:bottom w:val="single" w:sz="4" w:space="0" w:color="auto"/>
              <w:right w:val="single" w:sz="4" w:space="0" w:color="auto"/>
            </w:tcBorders>
            <w:shd w:val="clear" w:color="000000" w:fill="FFFFFF"/>
            <w:vAlign w:val="center"/>
            <w:hideMark/>
          </w:tcPr>
          <w:p w14:paraId="222330B4"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3B101D64"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7444616A"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7E5A0269" w14:textId="77777777" w:rsidR="006C1B9B" w:rsidRPr="00B212D6" w:rsidRDefault="006C1B9B" w:rsidP="00F67E79">
            <w:pPr>
              <w:jc w:val="center"/>
              <w:rPr>
                <w:lang w:val="en-GB" w:eastAsia="en-GB"/>
              </w:rPr>
            </w:pPr>
            <w:r w:rsidRPr="00B212D6">
              <w:rPr>
                <w:sz w:val="22"/>
                <w:szCs w:val="22"/>
                <w:lang w:val="en-GB" w:eastAsia="en-GB"/>
              </w:rPr>
              <w:t>0.097</w:t>
            </w:r>
          </w:p>
        </w:tc>
        <w:tc>
          <w:tcPr>
            <w:tcW w:w="1042" w:type="dxa"/>
            <w:tcBorders>
              <w:top w:val="nil"/>
              <w:left w:val="nil"/>
              <w:bottom w:val="single" w:sz="4" w:space="0" w:color="auto"/>
              <w:right w:val="single" w:sz="4" w:space="0" w:color="auto"/>
            </w:tcBorders>
            <w:shd w:val="clear" w:color="auto" w:fill="auto"/>
            <w:vAlign w:val="center"/>
            <w:hideMark/>
          </w:tcPr>
          <w:p w14:paraId="5E1B6D5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D3F159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82C6AB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1506A53"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8E51848"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000000" w:fill="FFFFFF"/>
            <w:vAlign w:val="center"/>
            <w:hideMark/>
          </w:tcPr>
          <w:p w14:paraId="47E15BFF"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2B93174F"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44F20B17"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4A03F95" w14:textId="77777777" w:rsidR="006C1B9B" w:rsidRPr="00B212D6" w:rsidRDefault="006C1B9B" w:rsidP="00F67E79">
            <w:pPr>
              <w:jc w:val="center"/>
              <w:rPr>
                <w:lang w:val="en-GB" w:eastAsia="en-GB"/>
              </w:rPr>
            </w:pPr>
            <w:r w:rsidRPr="00B212D6">
              <w:rPr>
                <w:sz w:val="22"/>
                <w:szCs w:val="22"/>
                <w:lang w:val="en-GB" w:eastAsia="en-GB"/>
              </w:rPr>
              <w:t>252.20</w:t>
            </w:r>
          </w:p>
        </w:tc>
        <w:tc>
          <w:tcPr>
            <w:tcW w:w="1042" w:type="dxa"/>
            <w:tcBorders>
              <w:top w:val="nil"/>
              <w:left w:val="nil"/>
              <w:bottom w:val="single" w:sz="4" w:space="0" w:color="auto"/>
              <w:right w:val="single" w:sz="4" w:space="0" w:color="auto"/>
            </w:tcBorders>
            <w:shd w:val="clear" w:color="auto" w:fill="auto"/>
            <w:vAlign w:val="center"/>
            <w:hideMark/>
          </w:tcPr>
          <w:p w14:paraId="62B402E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EDF641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B0F342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41CEE44"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50BC7CC"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000000" w:fill="FFFFFF"/>
            <w:vAlign w:val="center"/>
            <w:hideMark/>
          </w:tcPr>
          <w:p w14:paraId="4FFCA830"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2ACD136E" w14:textId="77777777" w:rsidR="006C1B9B" w:rsidRPr="00B212D6" w:rsidRDefault="006C1B9B" w:rsidP="00F67E79">
            <w:pPr>
              <w:rPr>
                <w:lang w:eastAsia="en-GB"/>
              </w:rPr>
            </w:pPr>
            <w:r w:rsidRPr="00B212D6">
              <w:rPr>
                <w:sz w:val="22"/>
                <w:szCs w:val="22"/>
                <w:lang w:eastAsia="en-GB"/>
              </w:rPr>
              <w:t xml:space="preserve">Для установки бетонной плотины, разработка траншеи в русле реки, в грунтах </w:t>
            </w:r>
            <w:r w:rsidRPr="00B212D6">
              <w:rPr>
                <w:sz w:val="22"/>
                <w:szCs w:val="22"/>
                <w:lang w:val="en-GB" w:eastAsia="en-GB"/>
              </w:rPr>
              <w:t>VI</w:t>
            </w:r>
            <w:r w:rsidRPr="00B212D6">
              <w:rPr>
                <w:sz w:val="22"/>
                <w:szCs w:val="22"/>
                <w:lang w:eastAsia="en-GB"/>
              </w:rPr>
              <w:t xml:space="preserve"> группы, с погрузкой на а/с </w:t>
            </w:r>
          </w:p>
        </w:tc>
        <w:tc>
          <w:tcPr>
            <w:tcW w:w="911" w:type="dxa"/>
            <w:tcBorders>
              <w:top w:val="nil"/>
              <w:left w:val="nil"/>
              <w:bottom w:val="single" w:sz="4" w:space="0" w:color="auto"/>
              <w:right w:val="single" w:sz="4" w:space="0" w:color="auto"/>
            </w:tcBorders>
            <w:shd w:val="clear" w:color="000000" w:fill="FFFFFF"/>
            <w:noWrap/>
            <w:vAlign w:val="center"/>
            <w:hideMark/>
          </w:tcPr>
          <w:p w14:paraId="186F1C35"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000000" w:fill="FFFFFF"/>
            <w:vAlign w:val="center"/>
            <w:hideMark/>
          </w:tcPr>
          <w:p w14:paraId="7999EE66" w14:textId="77777777" w:rsidR="006C1B9B" w:rsidRPr="00B212D6" w:rsidRDefault="006C1B9B" w:rsidP="00F67E79">
            <w:pPr>
              <w:jc w:val="center"/>
              <w:rPr>
                <w:lang w:val="en-GB" w:eastAsia="en-GB"/>
              </w:rPr>
            </w:pPr>
            <w:r w:rsidRPr="00B212D6">
              <w:rPr>
                <w:sz w:val="22"/>
                <w:szCs w:val="22"/>
                <w:lang w:val="en-GB" w:eastAsia="en-GB"/>
              </w:rPr>
              <w:t>0.0505</w:t>
            </w:r>
          </w:p>
        </w:tc>
        <w:tc>
          <w:tcPr>
            <w:tcW w:w="1042" w:type="dxa"/>
            <w:tcBorders>
              <w:top w:val="nil"/>
              <w:left w:val="nil"/>
              <w:bottom w:val="single" w:sz="4" w:space="0" w:color="auto"/>
              <w:right w:val="single" w:sz="4" w:space="0" w:color="auto"/>
            </w:tcBorders>
            <w:shd w:val="clear" w:color="auto" w:fill="auto"/>
            <w:vAlign w:val="center"/>
            <w:hideMark/>
          </w:tcPr>
          <w:p w14:paraId="215BB46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6244B8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973374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CE3F41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4EDA57B"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6BF24668"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4884051B"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0BC4CA6F"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796ADD6" w14:textId="77777777" w:rsidR="006C1B9B" w:rsidRPr="00B212D6" w:rsidRDefault="006C1B9B" w:rsidP="00F67E79">
            <w:pPr>
              <w:jc w:val="center"/>
              <w:rPr>
                <w:lang w:val="en-GB" w:eastAsia="en-GB"/>
              </w:rPr>
            </w:pPr>
            <w:r w:rsidRPr="00B212D6">
              <w:rPr>
                <w:sz w:val="22"/>
                <w:szCs w:val="22"/>
                <w:lang w:val="en-GB" w:eastAsia="en-GB"/>
              </w:rPr>
              <w:t>131.30</w:t>
            </w:r>
          </w:p>
        </w:tc>
        <w:tc>
          <w:tcPr>
            <w:tcW w:w="1042" w:type="dxa"/>
            <w:tcBorders>
              <w:top w:val="nil"/>
              <w:left w:val="nil"/>
              <w:bottom w:val="single" w:sz="4" w:space="0" w:color="auto"/>
              <w:right w:val="single" w:sz="4" w:space="0" w:color="auto"/>
            </w:tcBorders>
            <w:shd w:val="clear" w:color="auto" w:fill="auto"/>
            <w:vAlign w:val="center"/>
            <w:hideMark/>
          </w:tcPr>
          <w:p w14:paraId="0A97B65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93B325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F084FA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0AEBD47"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016C72E"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000000" w:fill="FFFFFF"/>
            <w:vAlign w:val="center"/>
            <w:hideMark/>
          </w:tcPr>
          <w:p w14:paraId="44E4007C"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79F3678A" w14:textId="77777777" w:rsidR="006C1B9B" w:rsidRPr="00B212D6" w:rsidRDefault="006C1B9B" w:rsidP="00F67E79">
            <w:pPr>
              <w:rPr>
                <w:lang w:eastAsia="en-GB"/>
              </w:rPr>
            </w:pPr>
            <w:r w:rsidRPr="00B212D6">
              <w:rPr>
                <w:sz w:val="22"/>
                <w:szCs w:val="22"/>
                <w:lang w:eastAsia="en-GB"/>
              </w:rPr>
              <w:t xml:space="preserve">Для установки бетонной плотины, разработка траншеи в русле реки, в грунтах </w:t>
            </w:r>
            <w:r w:rsidRPr="00B212D6">
              <w:rPr>
                <w:sz w:val="22"/>
                <w:szCs w:val="22"/>
                <w:lang w:val="en-GB" w:eastAsia="en-GB"/>
              </w:rPr>
              <w:t>VI</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09D818D0"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23CAAD2" w14:textId="77777777" w:rsidR="006C1B9B" w:rsidRPr="00B212D6" w:rsidRDefault="006C1B9B" w:rsidP="00F67E79">
            <w:pPr>
              <w:jc w:val="center"/>
              <w:rPr>
                <w:lang w:val="en-GB" w:eastAsia="en-GB"/>
              </w:rPr>
            </w:pPr>
            <w:r w:rsidRPr="00B212D6">
              <w:rPr>
                <w:sz w:val="22"/>
                <w:szCs w:val="22"/>
                <w:lang w:val="en-GB" w:eastAsia="en-GB"/>
              </w:rPr>
              <w:t>0.0215</w:t>
            </w:r>
          </w:p>
        </w:tc>
        <w:tc>
          <w:tcPr>
            <w:tcW w:w="1042" w:type="dxa"/>
            <w:tcBorders>
              <w:top w:val="nil"/>
              <w:left w:val="nil"/>
              <w:bottom w:val="single" w:sz="4" w:space="0" w:color="auto"/>
              <w:right w:val="single" w:sz="4" w:space="0" w:color="auto"/>
            </w:tcBorders>
            <w:shd w:val="clear" w:color="auto" w:fill="auto"/>
            <w:vAlign w:val="center"/>
            <w:hideMark/>
          </w:tcPr>
          <w:p w14:paraId="2C720A2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DFCB8D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34CB453"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8CD38F0"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AA02091"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000000" w:fill="FFFFFF"/>
            <w:vAlign w:val="center"/>
            <w:hideMark/>
          </w:tcPr>
          <w:p w14:paraId="3C0E1100"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02AEFAEE" w14:textId="77777777" w:rsidR="006C1B9B" w:rsidRPr="00B212D6" w:rsidRDefault="006C1B9B" w:rsidP="00F67E79">
            <w:pPr>
              <w:rPr>
                <w:lang w:eastAsia="en-GB"/>
              </w:rPr>
            </w:pPr>
            <w:r w:rsidRPr="00B212D6">
              <w:rPr>
                <w:sz w:val="22"/>
                <w:szCs w:val="22"/>
                <w:lang w:eastAsia="en-GB"/>
              </w:rPr>
              <w:t xml:space="preserve">Для установки бетонной плотины, разработка траншеи в русле реки, в грунтах </w:t>
            </w:r>
            <w:r w:rsidRPr="00B212D6">
              <w:rPr>
                <w:sz w:val="22"/>
                <w:szCs w:val="22"/>
                <w:lang w:val="en-GB" w:eastAsia="en-GB"/>
              </w:rPr>
              <w:t>V</w:t>
            </w:r>
            <w:r w:rsidRPr="00B212D6">
              <w:rPr>
                <w:sz w:val="22"/>
                <w:szCs w:val="22"/>
                <w:lang w:eastAsia="en-GB"/>
              </w:rPr>
              <w:t xml:space="preserve"> группы, в отвал </w:t>
            </w:r>
          </w:p>
        </w:tc>
        <w:tc>
          <w:tcPr>
            <w:tcW w:w="911" w:type="dxa"/>
            <w:tcBorders>
              <w:top w:val="nil"/>
              <w:left w:val="nil"/>
              <w:bottom w:val="single" w:sz="4" w:space="0" w:color="auto"/>
              <w:right w:val="single" w:sz="4" w:space="0" w:color="auto"/>
            </w:tcBorders>
            <w:shd w:val="clear" w:color="auto" w:fill="auto"/>
            <w:noWrap/>
            <w:vAlign w:val="center"/>
            <w:hideMark/>
          </w:tcPr>
          <w:p w14:paraId="0DDD2C58"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78FAE211" w14:textId="77777777" w:rsidR="006C1B9B" w:rsidRPr="00B212D6" w:rsidRDefault="006C1B9B" w:rsidP="00F67E79">
            <w:pPr>
              <w:jc w:val="center"/>
              <w:rPr>
                <w:lang w:val="en-GB" w:eastAsia="en-GB"/>
              </w:rPr>
            </w:pPr>
            <w:r w:rsidRPr="00B212D6">
              <w:rPr>
                <w:sz w:val="22"/>
                <w:szCs w:val="22"/>
                <w:lang w:val="en-GB" w:eastAsia="en-GB"/>
              </w:rPr>
              <w:t>0.072</w:t>
            </w:r>
          </w:p>
        </w:tc>
        <w:tc>
          <w:tcPr>
            <w:tcW w:w="1042" w:type="dxa"/>
            <w:tcBorders>
              <w:top w:val="nil"/>
              <w:left w:val="nil"/>
              <w:bottom w:val="single" w:sz="4" w:space="0" w:color="auto"/>
              <w:right w:val="single" w:sz="4" w:space="0" w:color="auto"/>
            </w:tcBorders>
            <w:shd w:val="clear" w:color="auto" w:fill="auto"/>
            <w:vAlign w:val="center"/>
            <w:hideMark/>
          </w:tcPr>
          <w:p w14:paraId="4BBF9C9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0E619D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67A9C5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8B2CAB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40DF58D"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000000" w:fill="FFFFFF"/>
            <w:vAlign w:val="center"/>
            <w:hideMark/>
          </w:tcPr>
          <w:p w14:paraId="6691FC0F"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000000" w:fill="FFFFFF"/>
            <w:vAlign w:val="center"/>
            <w:hideMark/>
          </w:tcPr>
          <w:p w14:paraId="097FC37D" w14:textId="77777777" w:rsidR="006C1B9B" w:rsidRPr="00B212D6" w:rsidRDefault="006C1B9B" w:rsidP="00F67E79">
            <w:pPr>
              <w:rPr>
                <w:lang w:eastAsia="en-GB"/>
              </w:rPr>
            </w:pPr>
            <w:r w:rsidRPr="00B212D6">
              <w:rPr>
                <w:sz w:val="22"/>
                <w:szCs w:val="22"/>
                <w:lang w:eastAsia="en-GB"/>
              </w:rPr>
              <w:t>Обратная засыпка откосов плотины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057B4571"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523A7E9" w14:textId="77777777" w:rsidR="006C1B9B" w:rsidRPr="00B212D6" w:rsidRDefault="006C1B9B" w:rsidP="00F67E79">
            <w:pPr>
              <w:jc w:val="center"/>
              <w:rPr>
                <w:lang w:val="en-GB" w:eastAsia="en-GB"/>
              </w:rPr>
            </w:pPr>
            <w:r w:rsidRPr="00B212D6">
              <w:rPr>
                <w:sz w:val="22"/>
                <w:szCs w:val="22"/>
                <w:lang w:val="en-GB" w:eastAsia="en-GB"/>
              </w:rPr>
              <w:t>0.0695</w:t>
            </w:r>
          </w:p>
        </w:tc>
        <w:tc>
          <w:tcPr>
            <w:tcW w:w="1042" w:type="dxa"/>
            <w:tcBorders>
              <w:top w:val="nil"/>
              <w:left w:val="nil"/>
              <w:bottom w:val="single" w:sz="4" w:space="0" w:color="auto"/>
              <w:right w:val="single" w:sz="4" w:space="0" w:color="auto"/>
            </w:tcBorders>
            <w:shd w:val="clear" w:color="auto" w:fill="auto"/>
            <w:vAlign w:val="center"/>
            <w:hideMark/>
          </w:tcPr>
          <w:p w14:paraId="23ED87C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A7E0FD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131A5D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390E6EF"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E17CA7D"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000000" w:fill="FFFFFF"/>
            <w:vAlign w:val="center"/>
            <w:hideMark/>
          </w:tcPr>
          <w:p w14:paraId="61BFF3F3" w14:textId="77777777" w:rsidR="006C1B9B" w:rsidRPr="00B212D6" w:rsidRDefault="006C1B9B" w:rsidP="00F67E79">
            <w:pPr>
              <w:jc w:val="center"/>
              <w:rPr>
                <w:lang w:val="en-GB" w:eastAsia="en-GB"/>
              </w:rPr>
            </w:pPr>
            <w:r w:rsidRPr="00B212D6">
              <w:rPr>
                <w:sz w:val="22"/>
                <w:szCs w:val="22"/>
                <w:lang w:val="en-GB" w:eastAsia="en-GB"/>
              </w:rPr>
              <w:t>Прим.     6-15</w:t>
            </w:r>
          </w:p>
        </w:tc>
        <w:tc>
          <w:tcPr>
            <w:tcW w:w="4630" w:type="dxa"/>
            <w:tcBorders>
              <w:top w:val="nil"/>
              <w:left w:val="nil"/>
              <w:bottom w:val="single" w:sz="4" w:space="0" w:color="auto"/>
              <w:right w:val="single" w:sz="4" w:space="0" w:color="auto"/>
            </w:tcBorders>
            <w:shd w:val="clear" w:color="auto" w:fill="auto"/>
            <w:vAlign w:val="center"/>
            <w:hideMark/>
          </w:tcPr>
          <w:p w14:paraId="1BFEA99D" w14:textId="77777777" w:rsidR="006C1B9B" w:rsidRPr="00B212D6" w:rsidRDefault="006C1B9B" w:rsidP="00F67E79">
            <w:pPr>
              <w:rPr>
                <w:lang w:eastAsia="en-GB"/>
              </w:rPr>
            </w:pPr>
            <w:r w:rsidRPr="00B212D6">
              <w:rPr>
                <w:sz w:val="22"/>
                <w:szCs w:val="22"/>
                <w:lang w:eastAsia="en-GB"/>
              </w:rPr>
              <w:t xml:space="preserve">Устройство понура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w:t>
            </w:r>
          </w:p>
        </w:tc>
        <w:tc>
          <w:tcPr>
            <w:tcW w:w="911" w:type="dxa"/>
            <w:tcBorders>
              <w:top w:val="nil"/>
              <w:left w:val="nil"/>
              <w:bottom w:val="single" w:sz="4" w:space="0" w:color="auto"/>
              <w:right w:val="single" w:sz="4" w:space="0" w:color="auto"/>
            </w:tcBorders>
            <w:shd w:val="clear" w:color="auto" w:fill="auto"/>
            <w:vAlign w:val="center"/>
            <w:hideMark/>
          </w:tcPr>
          <w:p w14:paraId="13BDBAF0"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70B946ED" w14:textId="77777777" w:rsidR="006C1B9B" w:rsidRPr="00B212D6" w:rsidRDefault="006C1B9B" w:rsidP="00F67E79">
            <w:pPr>
              <w:jc w:val="center"/>
              <w:rPr>
                <w:lang w:val="en-GB" w:eastAsia="en-GB"/>
              </w:rPr>
            </w:pPr>
            <w:r w:rsidRPr="00B212D6">
              <w:rPr>
                <w:sz w:val="22"/>
                <w:szCs w:val="22"/>
                <w:lang w:val="en-GB" w:eastAsia="en-GB"/>
              </w:rPr>
              <w:t>47.0</w:t>
            </w:r>
          </w:p>
        </w:tc>
        <w:tc>
          <w:tcPr>
            <w:tcW w:w="1042" w:type="dxa"/>
            <w:tcBorders>
              <w:top w:val="nil"/>
              <w:left w:val="nil"/>
              <w:bottom w:val="single" w:sz="4" w:space="0" w:color="auto"/>
              <w:right w:val="single" w:sz="4" w:space="0" w:color="auto"/>
            </w:tcBorders>
            <w:shd w:val="clear" w:color="auto" w:fill="auto"/>
            <w:vAlign w:val="center"/>
            <w:hideMark/>
          </w:tcPr>
          <w:p w14:paraId="0EE2E5B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1935B7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D28069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D9AC3F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8F814D8"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1044A140" w14:textId="77777777" w:rsidR="006C1B9B" w:rsidRPr="00B212D6" w:rsidRDefault="006C1B9B" w:rsidP="00F67E79">
            <w:pPr>
              <w:jc w:val="center"/>
              <w:rPr>
                <w:lang w:val="en-GB" w:eastAsia="en-GB"/>
              </w:rPr>
            </w:pPr>
            <w:r w:rsidRPr="00B212D6">
              <w:rPr>
                <w:sz w:val="22"/>
                <w:szCs w:val="22"/>
                <w:lang w:val="en-GB" w:eastAsia="en-GB"/>
              </w:rPr>
              <w:t>Прим.     6-92</w:t>
            </w:r>
          </w:p>
        </w:tc>
        <w:tc>
          <w:tcPr>
            <w:tcW w:w="4630" w:type="dxa"/>
            <w:tcBorders>
              <w:top w:val="nil"/>
              <w:left w:val="nil"/>
              <w:bottom w:val="single" w:sz="4" w:space="0" w:color="auto"/>
              <w:right w:val="single" w:sz="4" w:space="0" w:color="auto"/>
            </w:tcBorders>
            <w:shd w:val="clear" w:color="auto" w:fill="auto"/>
            <w:vAlign w:val="center"/>
            <w:hideMark/>
          </w:tcPr>
          <w:p w14:paraId="33EAD49D" w14:textId="77777777" w:rsidR="006C1B9B" w:rsidRPr="00B212D6" w:rsidRDefault="006C1B9B" w:rsidP="00F67E79">
            <w:pPr>
              <w:rPr>
                <w:lang w:eastAsia="en-GB"/>
              </w:rPr>
            </w:pPr>
            <w:r w:rsidRPr="00B212D6">
              <w:rPr>
                <w:sz w:val="22"/>
                <w:szCs w:val="22"/>
                <w:lang w:eastAsia="en-GB"/>
              </w:rPr>
              <w:t xml:space="preserve">Устройство плотины бетоном классом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52EB65FF"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2BB4D51C" w14:textId="77777777" w:rsidR="006C1B9B" w:rsidRPr="00B212D6" w:rsidRDefault="006C1B9B" w:rsidP="00F67E79">
            <w:pPr>
              <w:jc w:val="center"/>
              <w:rPr>
                <w:lang w:val="en-GB" w:eastAsia="en-GB"/>
              </w:rPr>
            </w:pPr>
            <w:r w:rsidRPr="00B212D6">
              <w:rPr>
                <w:sz w:val="22"/>
                <w:szCs w:val="22"/>
                <w:lang w:val="en-GB" w:eastAsia="en-GB"/>
              </w:rPr>
              <w:t>72.0</w:t>
            </w:r>
          </w:p>
        </w:tc>
        <w:tc>
          <w:tcPr>
            <w:tcW w:w="1042" w:type="dxa"/>
            <w:tcBorders>
              <w:top w:val="nil"/>
              <w:left w:val="nil"/>
              <w:bottom w:val="single" w:sz="4" w:space="0" w:color="auto"/>
              <w:right w:val="single" w:sz="4" w:space="0" w:color="auto"/>
            </w:tcBorders>
            <w:shd w:val="clear" w:color="auto" w:fill="auto"/>
            <w:vAlign w:val="center"/>
            <w:hideMark/>
          </w:tcPr>
          <w:p w14:paraId="5360551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1ADE70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784681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EBB51BB"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55D2484"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auto" w:fill="auto"/>
            <w:vAlign w:val="center"/>
            <w:hideMark/>
          </w:tcPr>
          <w:p w14:paraId="014E9581"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000000" w:fill="FFFFFF"/>
            <w:vAlign w:val="center"/>
            <w:hideMark/>
          </w:tcPr>
          <w:p w14:paraId="3ECA1628" w14:textId="77777777" w:rsidR="006C1B9B" w:rsidRPr="00B212D6" w:rsidRDefault="006C1B9B" w:rsidP="00F67E79">
            <w:pPr>
              <w:rPr>
                <w:lang w:val="en-GB" w:eastAsia="en-GB"/>
              </w:rPr>
            </w:pPr>
            <w:r w:rsidRPr="00B212D6">
              <w:rPr>
                <w:sz w:val="22"/>
                <w:szCs w:val="22"/>
                <w:lang w:val="en-GB" w:eastAsia="en-GB"/>
              </w:rPr>
              <w:t xml:space="preserve">Арматура класса А240 </w:t>
            </w:r>
          </w:p>
        </w:tc>
        <w:tc>
          <w:tcPr>
            <w:tcW w:w="911" w:type="dxa"/>
            <w:tcBorders>
              <w:top w:val="nil"/>
              <w:left w:val="nil"/>
              <w:bottom w:val="single" w:sz="4" w:space="0" w:color="auto"/>
              <w:right w:val="single" w:sz="4" w:space="0" w:color="auto"/>
            </w:tcBorders>
            <w:shd w:val="clear" w:color="auto" w:fill="auto"/>
            <w:vAlign w:val="center"/>
            <w:hideMark/>
          </w:tcPr>
          <w:p w14:paraId="69C0E162"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279364A3" w14:textId="77777777" w:rsidR="006C1B9B" w:rsidRPr="00B212D6" w:rsidRDefault="006C1B9B" w:rsidP="00F67E79">
            <w:pPr>
              <w:jc w:val="center"/>
              <w:rPr>
                <w:lang w:val="en-GB" w:eastAsia="en-GB"/>
              </w:rPr>
            </w:pPr>
            <w:r w:rsidRPr="00B212D6">
              <w:rPr>
                <w:sz w:val="22"/>
                <w:szCs w:val="22"/>
                <w:lang w:val="en-GB" w:eastAsia="en-GB"/>
              </w:rPr>
              <w:t>8.0</w:t>
            </w:r>
          </w:p>
        </w:tc>
        <w:tc>
          <w:tcPr>
            <w:tcW w:w="1042" w:type="dxa"/>
            <w:tcBorders>
              <w:top w:val="nil"/>
              <w:left w:val="nil"/>
              <w:bottom w:val="single" w:sz="4" w:space="0" w:color="auto"/>
              <w:right w:val="single" w:sz="4" w:space="0" w:color="auto"/>
            </w:tcBorders>
            <w:shd w:val="clear" w:color="auto" w:fill="auto"/>
            <w:vAlign w:val="center"/>
            <w:hideMark/>
          </w:tcPr>
          <w:p w14:paraId="5C889A9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F9FFA8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75B258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5CEF938"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33B5AC9"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auto" w:fill="auto"/>
            <w:vAlign w:val="center"/>
            <w:hideMark/>
          </w:tcPr>
          <w:p w14:paraId="0716A16C"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000000" w:fill="FFFFFF"/>
            <w:vAlign w:val="center"/>
            <w:hideMark/>
          </w:tcPr>
          <w:p w14:paraId="0A3B5BE4" w14:textId="77777777" w:rsidR="006C1B9B" w:rsidRPr="00B212D6" w:rsidRDefault="006C1B9B" w:rsidP="00F67E79">
            <w:pPr>
              <w:rPr>
                <w:lang w:val="en-GB" w:eastAsia="en-GB"/>
              </w:rPr>
            </w:pPr>
            <w:r w:rsidRPr="00B212D6">
              <w:rPr>
                <w:sz w:val="22"/>
                <w:szCs w:val="22"/>
                <w:lang w:val="en-GB" w:eastAsia="en-GB"/>
              </w:rPr>
              <w:t>Арматура класса А500c</w:t>
            </w:r>
          </w:p>
        </w:tc>
        <w:tc>
          <w:tcPr>
            <w:tcW w:w="911" w:type="dxa"/>
            <w:tcBorders>
              <w:top w:val="nil"/>
              <w:left w:val="nil"/>
              <w:bottom w:val="single" w:sz="4" w:space="0" w:color="auto"/>
              <w:right w:val="single" w:sz="4" w:space="0" w:color="auto"/>
            </w:tcBorders>
            <w:shd w:val="clear" w:color="auto" w:fill="auto"/>
            <w:vAlign w:val="center"/>
            <w:hideMark/>
          </w:tcPr>
          <w:p w14:paraId="22410163"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32DEF859" w14:textId="77777777" w:rsidR="006C1B9B" w:rsidRPr="00B212D6" w:rsidRDefault="006C1B9B" w:rsidP="00F67E79">
            <w:pPr>
              <w:jc w:val="center"/>
              <w:rPr>
                <w:lang w:val="en-GB" w:eastAsia="en-GB"/>
              </w:rPr>
            </w:pPr>
            <w:r w:rsidRPr="00B212D6">
              <w:rPr>
                <w:sz w:val="22"/>
                <w:szCs w:val="22"/>
                <w:lang w:val="en-GB" w:eastAsia="en-GB"/>
              </w:rPr>
              <w:t>20.0</w:t>
            </w:r>
          </w:p>
        </w:tc>
        <w:tc>
          <w:tcPr>
            <w:tcW w:w="1042" w:type="dxa"/>
            <w:tcBorders>
              <w:top w:val="nil"/>
              <w:left w:val="nil"/>
              <w:bottom w:val="single" w:sz="4" w:space="0" w:color="auto"/>
              <w:right w:val="single" w:sz="4" w:space="0" w:color="auto"/>
            </w:tcBorders>
            <w:shd w:val="clear" w:color="auto" w:fill="auto"/>
            <w:vAlign w:val="center"/>
            <w:hideMark/>
          </w:tcPr>
          <w:p w14:paraId="2EEA4FD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E04C476"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7F1E44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124DFCB"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03B9E22"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5A2E2816" w14:textId="77777777" w:rsidR="006C1B9B" w:rsidRPr="00B212D6" w:rsidRDefault="006C1B9B" w:rsidP="00F67E79">
            <w:pPr>
              <w:jc w:val="center"/>
              <w:rPr>
                <w:lang w:val="en-GB" w:eastAsia="en-GB"/>
              </w:rPr>
            </w:pPr>
            <w:r w:rsidRPr="00B212D6">
              <w:rPr>
                <w:sz w:val="22"/>
                <w:szCs w:val="22"/>
                <w:lang w:val="en-GB" w:eastAsia="en-GB"/>
              </w:rPr>
              <w:t>Прим.     6-15</w:t>
            </w:r>
          </w:p>
        </w:tc>
        <w:tc>
          <w:tcPr>
            <w:tcW w:w="4630" w:type="dxa"/>
            <w:tcBorders>
              <w:top w:val="nil"/>
              <w:left w:val="nil"/>
              <w:bottom w:val="single" w:sz="4" w:space="0" w:color="auto"/>
              <w:right w:val="single" w:sz="4" w:space="0" w:color="auto"/>
            </w:tcBorders>
            <w:shd w:val="clear" w:color="auto" w:fill="auto"/>
            <w:vAlign w:val="center"/>
            <w:hideMark/>
          </w:tcPr>
          <w:p w14:paraId="37C4B480" w14:textId="77777777" w:rsidR="006C1B9B" w:rsidRPr="00B212D6" w:rsidRDefault="006C1B9B" w:rsidP="00F67E79">
            <w:pPr>
              <w:rPr>
                <w:lang w:eastAsia="en-GB"/>
              </w:rPr>
            </w:pPr>
            <w:r w:rsidRPr="00B212D6">
              <w:rPr>
                <w:sz w:val="22"/>
                <w:szCs w:val="22"/>
                <w:lang w:eastAsia="en-GB"/>
              </w:rPr>
              <w:t xml:space="preserve">Устройство рисбермы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 xml:space="preserve">6 </w:t>
            </w:r>
          </w:p>
        </w:tc>
        <w:tc>
          <w:tcPr>
            <w:tcW w:w="911" w:type="dxa"/>
            <w:tcBorders>
              <w:top w:val="nil"/>
              <w:left w:val="nil"/>
              <w:bottom w:val="single" w:sz="4" w:space="0" w:color="auto"/>
              <w:right w:val="single" w:sz="4" w:space="0" w:color="auto"/>
            </w:tcBorders>
            <w:shd w:val="clear" w:color="auto" w:fill="auto"/>
            <w:vAlign w:val="center"/>
            <w:hideMark/>
          </w:tcPr>
          <w:p w14:paraId="104D6A8B"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04FD1A63" w14:textId="77777777" w:rsidR="006C1B9B" w:rsidRPr="00B212D6" w:rsidRDefault="006C1B9B" w:rsidP="00F67E79">
            <w:pPr>
              <w:jc w:val="center"/>
              <w:rPr>
                <w:lang w:val="en-GB" w:eastAsia="en-GB"/>
              </w:rPr>
            </w:pPr>
            <w:r w:rsidRPr="00B212D6">
              <w:rPr>
                <w:sz w:val="22"/>
                <w:szCs w:val="22"/>
                <w:lang w:val="en-GB" w:eastAsia="en-GB"/>
              </w:rPr>
              <w:t>52.50</w:t>
            </w:r>
          </w:p>
        </w:tc>
        <w:tc>
          <w:tcPr>
            <w:tcW w:w="1042" w:type="dxa"/>
            <w:tcBorders>
              <w:top w:val="nil"/>
              <w:left w:val="nil"/>
              <w:bottom w:val="single" w:sz="4" w:space="0" w:color="auto"/>
              <w:right w:val="single" w:sz="4" w:space="0" w:color="auto"/>
            </w:tcBorders>
            <w:shd w:val="clear" w:color="auto" w:fill="auto"/>
            <w:vAlign w:val="center"/>
            <w:hideMark/>
          </w:tcPr>
          <w:p w14:paraId="7CE9EAC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4E1CC6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56C91D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F60C4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EAA4909"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000000" w:fill="FFFFFF"/>
            <w:vAlign w:val="center"/>
            <w:hideMark/>
          </w:tcPr>
          <w:p w14:paraId="25C0B364" w14:textId="77777777" w:rsidR="006C1B9B" w:rsidRPr="00B212D6" w:rsidRDefault="006C1B9B" w:rsidP="00F67E79">
            <w:pPr>
              <w:jc w:val="center"/>
              <w:rPr>
                <w:lang w:val="en-GB" w:eastAsia="en-GB"/>
              </w:rPr>
            </w:pPr>
            <w:r w:rsidRPr="00B212D6">
              <w:rPr>
                <w:sz w:val="22"/>
                <w:szCs w:val="22"/>
                <w:lang w:val="en-GB" w:eastAsia="en-GB"/>
              </w:rPr>
              <w:t>Прим.     6-90</w:t>
            </w:r>
          </w:p>
        </w:tc>
        <w:tc>
          <w:tcPr>
            <w:tcW w:w="4630" w:type="dxa"/>
            <w:tcBorders>
              <w:top w:val="nil"/>
              <w:left w:val="nil"/>
              <w:bottom w:val="single" w:sz="4" w:space="0" w:color="auto"/>
              <w:right w:val="single" w:sz="4" w:space="0" w:color="auto"/>
            </w:tcBorders>
            <w:shd w:val="clear" w:color="auto" w:fill="auto"/>
            <w:vAlign w:val="center"/>
            <w:hideMark/>
          </w:tcPr>
          <w:p w14:paraId="6CAEC3FD" w14:textId="77777777" w:rsidR="006C1B9B" w:rsidRPr="00B212D6" w:rsidRDefault="006C1B9B" w:rsidP="00F67E79">
            <w:pPr>
              <w:rPr>
                <w:lang w:eastAsia="en-GB"/>
              </w:rPr>
            </w:pPr>
            <w:r w:rsidRPr="00B212D6">
              <w:rPr>
                <w:sz w:val="22"/>
                <w:szCs w:val="22"/>
                <w:lang w:eastAsia="en-GB"/>
              </w:rPr>
              <w:t xml:space="preserve">Устройство опорной стены бетоном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w:t>
            </w:r>
          </w:p>
        </w:tc>
        <w:tc>
          <w:tcPr>
            <w:tcW w:w="911" w:type="dxa"/>
            <w:tcBorders>
              <w:top w:val="nil"/>
              <w:left w:val="nil"/>
              <w:bottom w:val="single" w:sz="4" w:space="0" w:color="auto"/>
              <w:right w:val="single" w:sz="4" w:space="0" w:color="auto"/>
            </w:tcBorders>
            <w:shd w:val="clear" w:color="auto" w:fill="auto"/>
            <w:vAlign w:val="center"/>
            <w:hideMark/>
          </w:tcPr>
          <w:p w14:paraId="07A1B7C0"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6212F785" w14:textId="77777777" w:rsidR="006C1B9B" w:rsidRPr="00B212D6" w:rsidRDefault="006C1B9B" w:rsidP="00F67E79">
            <w:pPr>
              <w:jc w:val="center"/>
              <w:rPr>
                <w:lang w:val="en-GB" w:eastAsia="en-GB"/>
              </w:rPr>
            </w:pPr>
            <w:r w:rsidRPr="00B212D6">
              <w:rPr>
                <w:sz w:val="22"/>
                <w:szCs w:val="22"/>
                <w:lang w:val="en-GB" w:eastAsia="en-GB"/>
              </w:rPr>
              <w:t>50.70</w:t>
            </w:r>
          </w:p>
        </w:tc>
        <w:tc>
          <w:tcPr>
            <w:tcW w:w="1042" w:type="dxa"/>
            <w:tcBorders>
              <w:top w:val="nil"/>
              <w:left w:val="nil"/>
              <w:bottom w:val="single" w:sz="4" w:space="0" w:color="auto"/>
              <w:right w:val="single" w:sz="4" w:space="0" w:color="auto"/>
            </w:tcBorders>
            <w:shd w:val="clear" w:color="auto" w:fill="auto"/>
            <w:vAlign w:val="center"/>
            <w:hideMark/>
          </w:tcPr>
          <w:p w14:paraId="0CAEA10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265539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44519A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A1535AD"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F422695"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000000" w:fill="FFFFFF"/>
            <w:vAlign w:val="center"/>
            <w:hideMark/>
          </w:tcPr>
          <w:p w14:paraId="67CF08B4" w14:textId="77777777" w:rsidR="006C1B9B" w:rsidRPr="00B212D6" w:rsidRDefault="006C1B9B" w:rsidP="00F67E79">
            <w:pPr>
              <w:jc w:val="center"/>
              <w:rPr>
                <w:lang w:val="en-GB" w:eastAsia="en-GB"/>
              </w:rPr>
            </w:pPr>
            <w:r w:rsidRPr="00B212D6">
              <w:rPr>
                <w:sz w:val="22"/>
                <w:szCs w:val="22"/>
                <w:lang w:val="en-GB" w:eastAsia="en-GB"/>
              </w:rPr>
              <w:t>Прим.       9-47</w:t>
            </w:r>
          </w:p>
        </w:tc>
        <w:tc>
          <w:tcPr>
            <w:tcW w:w="4630" w:type="dxa"/>
            <w:tcBorders>
              <w:top w:val="nil"/>
              <w:left w:val="nil"/>
              <w:bottom w:val="single" w:sz="4" w:space="0" w:color="auto"/>
              <w:right w:val="single" w:sz="4" w:space="0" w:color="auto"/>
            </w:tcBorders>
            <w:shd w:val="clear" w:color="auto" w:fill="auto"/>
            <w:vAlign w:val="center"/>
            <w:hideMark/>
          </w:tcPr>
          <w:p w14:paraId="0C8DD4C9" w14:textId="77777777" w:rsidR="006C1B9B" w:rsidRPr="00B212D6" w:rsidRDefault="006C1B9B" w:rsidP="00F67E79">
            <w:pPr>
              <w:rPr>
                <w:lang w:eastAsia="en-GB"/>
              </w:rPr>
            </w:pPr>
            <w:r w:rsidRPr="00B212D6">
              <w:rPr>
                <w:sz w:val="22"/>
                <w:szCs w:val="22"/>
                <w:lang w:eastAsia="en-GB"/>
              </w:rPr>
              <w:t xml:space="preserve">Изготовление и монтаж металлической площадки, металлических лестниц и перил для обслуживания плоских задвижек </w:t>
            </w:r>
          </w:p>
        </w:tc>
        <w:tc>
          <w:tcPr>
            <w:tcW w:w="911" w:type="dxa"/>
            <w:tcBorders>
              <w:top w:val="nil"/>
              <w:left w:val="nil"/>
              <w:bottom w:val="single" w:sz="4" w:space="0" w:color="auto"/>
              <w:right w:val="single" w:sz="4" w:space="0" w:color="auto"/>
            </w:tcBorders>
            <w:shd w:val="clear" w:color="auto" w:fill="auto"/>
            <w:vAlign w:val="center"/>
            <w:hideMark/>
          </w:tcPr>
          <w:p w14:paraId="3828CC02"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102729EB" w14:textId="77777777" w:rsidR="006C1B9B" w:rsidRPr="00B212D6" w:rsidRDefault="006C1B9B" w:rsidP="00F67E79">
            <w:pPr>
              <w:jc w:val="center"/>
              <w:rPr>
                <w:lang w:val="en-GB" w:eastAsia="en-GB"/>
              </w:rPr>
            </w:pPr>
            <w:r w:rsidRPr="00B212D6">
              <w:rPr>
                <w:sz w:val="22"/>
                <w:szCs w:val="22"/>
                <w:lang w:val="en-GB" w:eastAsia="en-GB"/>
              </w:rPr>
              <w:t>0.340</w:t>
            </w:r>
          </w:p>
        </w:tc>
        <w:tc>
          <w:tcPr>
            <w:tcW w:w="1042" w:type="dxa"/>
            <w:tcBorders>
              <w:top w:val="nil"/>
              <w:left w:val="nil"/>
              <w:bottom w:val="single" w:sz="4" w:space="0" w:color="auto"/>
              <w:right w:val="single" w:sz="4" w:space="0" w:color="auto"/>
            </w:tcBorders>
            <w:shd w:val="clear" w:color="auto" w:fill="auto"/>
            <w:vAlign w:val="center"/>
            <w:hideMark/>
          </w:tcPr>
          <w:p w14:paraId="497FD0E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77DC7B1"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F62BDB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7ACE220"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AB91507" w14:textId="77777777" w:rsidR="006C1B9B" w:rsidRPr="00B212D6" w:rsidRDefault="006C1B9B" w:rsidP="00F67E79">
            <w:pPr>
              <w:jc w:val="center"/>
              <w:rPr>
                <w:lang w:val="en-GB" w:eastAsia="en-GB"/>
              </w:rPr>
            </w:pPr>
            <w:r w:rsidRPr="00B212D6">
              <w:rPr>
                <w:sz w:val="22"/>
                <w:szCs w:val="22"/>
                <w:lang w:val="en-GB" w:eastAsia="en-GB"/>
              </w:rPr>
              <w:t>23</w:t>
            </w:r>
          </w:p>
        </w:tc>
        <w:tc>
          <w:tcPr>
            <w:tcW w:w="1052" w:type="dxa"/>
            <w:tcBorders>
              <w:top w:val="nil"/>
              <w:left w:val="nil"/>
              <w:bottom w:val="single" w:sz="4" w:space="0" w:color="auto"/>
              <w:right w:val="single" w:sz="4" w:space="0" w:color="auto"/>
            </w:tcBorders>
            <w:shd w:val="clear" w:color="000000" w:fill="FFFFFF"/>
            <w:vAlign w:val="center"/>
            <w:hideMark/>
          </w:tcPr>
          <w:p w14:paraId="19686598"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550E2699" w14:textId="77777777" w:rsidR="006C1B9B" w:rsidRPr="00B212D6" w:rsidRDefault="006C1B9B" w:rsidP="00F67E79">
            <w:pPr>
              <w:rPr>
                <w:lang w:eastAsia="en-GB"/>
              </w:rPr>
            </w:pPr>
            <w:r w:rsidRPr="00B212D6">
              <w:rPr>
                <w:sz w:val="22"/>
                <w:szCs w:val="22"/>
                <w:lang w:eastAsia="en-GB"/>
              </w:rPr>
              <w:t>Установка навеса площадки из рифленой пластины толщиной 6мм, ГОСТ 8705-77, тип 608</w:t>
            </w:r>
          </w:p>
        </w:tc>
        <w:tc>
          <w:tcPr>
            <w:tcW w:w="911" w:type="dxa"/>
            <w:tcBorders>
              <w:top w:val="nil"/>
              <w:left w:val="nil"/>
              <w:bottom w:val="single" w:sz="4" w:space="0" w:color="auto"/>
              <w:right w:val="single" w:sz="4" w:space="0" w:color="auto"/>
            </w:tcBorders>
            <w:shd w:val="clear" w:color="auto" w:fill="auto"/>
            <w:vAlign w:val="center"/>
            <w:hideMark/>
          </w:tcPr>
          <w:p w14:paraId="1AEBA622"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5D512511" w14:textId="77777777" w:rsidR="006C1B9B" w:rsidRPr="00B212D6" w:rsidRDefault="006C1B9B" w:rsidP="00F67E79">
            <w:pPr>
              <w:jc w:val="center"/>
              <w:rPr>
                <w:lang w:val="en-GB" w:eastAsia="en-GB"/>
              </w:rPr>
            </w:pPr>
            <w:r w:rsidRPr="00B212D6">
              <w:rPr>
                <w:sz w:val="22"/>
                <w:szCs w:val="22"/>
                <w:lang w:val="en-GB" w:eastAsia="en-GB"/>
              </w:rPr>
              <w:t>1.70</w:t>
            </w:r>
          </w:p>
        </w:tc>
        <w:tc>
          <w:tcPr>
            <w:tcW w:w="1042" w:type="dxa"/>
            <w:tcBorders>
              <w:top w:val="nil"/>
              <w:left w:val="nil"/>
              <w:bottom w:val="single" w:sz="4" w:space="0" w:color="auto"/>
              <w:right w:val="single" w:sz="4" w:space="0" w:color="auto"/>
            </w:tcBorders>
            <w:shd w:val="clear" w:color="auto" w:fill="auto"/>
            <w:vAlign w:val="center"/>
            <w:hideMark/>
          </w:tcPr>
          <w:p w14:paraId="0D07D84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10163E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D635B2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D874FCB"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E6BCDBD" w14:textId="77777777" w:rsidR="006C1B9B" w:rsidRPr="00B212D6" w:rsidRDefault="006C1B9B" w:rsidP="00F67E79">
            <w:pPr>
              <w:jc w:val="center"/>
              <w:rPr>
                <w:lang w:val="en-GB" w:eastAsia="en-GB"/>
              </w:rPr>
            </w:pPr>
            <w:r w:rsidRPr="00B212D6">
              <w:rPr>
                <w:sz w:val="22"/>
                <w:szCs w:val="22"/>
                <w:lang w:val="en-GB" w:eastAsia="en-GB"/>
              </w:rPr>
              <w:t>24</w:t>
            </w:r>
          </w:p>
        </w:tc>
        <w:tc>
          <w:tcPr>
            <w:tcW w:w="1052" w:type="dxa"/>
            <w:tcBorders>
              <w:top w:val="nil"/>
              <w:left w:val="nil"/>
              <w:bottom w:val="single" w:sz="4" w:space="0" w:color="auto"/>
              <w:right w:val="single" w:sz="4" w:space="0" w:color="auto"/>
            </w:tcBorders>
            <w:shd w:val="clear" w:color="auto" w:fill="auto"/>
            <w:vAlign w:val="center"/>
            <w:hideMark/>
          </w:tcPr>
          <w:p w14:paraId="28C0A13B"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00F6188C" w14:textId="77777777" w:rsidR="006C1B9B" w:rsidRPr="00B212D6" w:rsidRDefault="006C1B9B" w:rsidP="00F67E79">
            <w:pPr>
              <w:rPr>
                <w:lang w:eastAsia="en-GB"/>
              </w:rPr>
            </w:pPr>
            <w:r w:rsidRPr="00B212D6">
              <w:rPr>
                <w:sz w:val="22"/>
                <w:szCs w:val="22"/>
                <w:lang w:eastAsia="en-GB"/>
              </w:rPr>
              <w:t>Монтаж нержавеющей стальной плоской задвижки  1500</w:t>
            </w:r>
            <w:r w:rsidRPr="00B212D6">
              <w:rPr>
                <w:sz w:val="22"/>
                <w:szCs w:val="22"/>
                <w:lang w:val="en-GB" w:eastAsia="en-GB"/>
              </w:rPr>
              <w:t>x</w:t>
            </w:r>
            <w:r w:rsidRPr="00B212D6">
              <w:rPr>
                <w:sz w:val="22"/>
                <w:szCs w:val="22"/>
                <w:lang w:eastAsia="en-GB"/>
              </w:rPr>
              <w:t>1500мм с механическим ручным редуктором (</w:t>
            </w:r>
            <w:r w:rsidRPr="00B212D6">
              <w:rPr>
                <w:sz w:val="22"/>
                <w:szCs w:val="22"/>
                <w:lang w:val="en-GB" w:eastAsia="en-GB"/>
              </w:rPr>
              <w:t>SS</w:t>
            </w:r>
            <w:r w:rsidRPr="00B212D6">
              <w:rPr>
                <w:sz w:val="22"/>
                <w:szCs w:val="22"/>
                <w:lang w:eastAsia="en-GB"/>
              </w:rPr>
              <w:t>304) (с удлинительным стержнем 1000мм)</w:t>
            </w:r>
          </w:p>
        </w:tc>
        <w:tc>
          <w:tcPr>
            <w:tcW w:w="911" w:type="dxa"/>
            <w:tcBorders>
              <w:top w:val="nil"/>
              <w:left w:val="nil"/>
              <w:bottom w:val="single" w:sz="4" w:space="0" w:color="auto"/>
              <w:right w:val="single" w:sz="4" w:space="0" w:color="auto"/>
            </w:tcBorders>
            <w:shd w:val="clear" w:color="auto" w:fill="auto"/>
            <w:vAlign w:val="center"/>
            <w:hideMark/>
          </w:tcPr>
          <w:p w14:paraId="7C186A9A" w14:textId="77777777" w:rsidR="006C1B9B" w:rsidRPr="00B212D6" w:rsidRDefault="006C1B9B" w:rsidP="00F67E79">
            <w:pPr>
              <w:jc w:val="center"/>
              <w:rPr>
                <w:lang w:val="en-GB" w:eastAsia="en-GB"/>
              </w:rPr>
            </w:pPr>
            <w:r w:rsidRPr="00B212D6">
              <w:rPr>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4FBE9B8B" w14:textId="77777777" w:rsidR="006C1B9B" w:rsidRPr="00B212D6" w:rsidRDefault="006C1B9B" w:rsidP="00F67E79">
            <w:pPr>
              <w:jc w:val="center"/>
              <w:rPr>
                <w:lang w:val="en-GB" w:eastAsia="en-GB"/>
              </w:rPr>
            </w:pPr>
            <w:r w:rsidRPr="00B212D6">
              <w:rPr>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5E6203C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137D2C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59E860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84046D" w14:textId="77777777" w:rsidTr="00F67E79">
        <w:trPr>
          <w:trHeight w:val="855"/>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B0CF584"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auto" w:fill="auto"/>
            <w:vAlign w:val="center"/>
            <w:hideMark/>
          </w:tcPr>
          <w:p w14:paraId="7B338977"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032D8322" w14:textId="77777777" w:rsidR="006C1B9B" w:rsidRPr="00B212D6" w:rsidRDefault="006C1B9B" w:rsidP="00F67E79">
            <w:pPr>
              <w:jc w:val="center"/>
              <w:rPr>
                <w:b/>
                <w:bCs/>
                <w:color w:val="000000"/>
                <w:lang w:eastAsia="en-GB"/>
              </w:rPr>
            </w:pPr>
            <w:r w:rsidRPr="00B212D6">
              <w:rPr>
                <w:b/>
                <w:bCs/>
                <w:color w:val="000000"/>
                <w:sz w:val="22"/>
                <w:szCs w:val="22"/>
                <w:lang w:eastAsia="en-GB"/>
              </w:rPr>
              <w:t>Земляные и строительные работы по осуществлению подпорной стены из габионов</w:t>
            </w:r>
          </w:p>
        </w:tc>
        <w:tc>
          <w:tcPr>
            <w:tcW w:w="911" w:type="dxa"/>
            <w:tcBorders>
              <w:top w:val="nil"/>
              <w:left w:val="nil"/>
              <w:bottom w:val="single" w:sz="4" w:space="0" w:color="auto"/>
              <w:right w:val="single" w:sz="4" w:space="0" w:color="auto"/>
            </w:tcBorders>
            <w:shd w:val="clear" w:color="auto" w:fill="auto"/>
            <w:vAlign w:val="center"/>
            <w:hideMark/>
          </w:tcPr>
          <w:p w14:paraId="040C6E38"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6BED1D08"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027F9FB5"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51E84FE"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EE104DB" w14:textId="77777777" w:rsidR="006C1B9B" w:rsidRPr="00B212D6" w:rsidRDefault="006C1B9B" w:rsidP="00F67E79">
            <w:pPr>
              <w:rPr>
                <w:lang w:eastAsia="en-GB"/>
              </w:rPr>
            </w:pPr>
            <w:r w:rsidRPr="00B212D6">
              <w:rPr>
                <w:sz w:val="22"/>
                <w:szCs w:val="22"/>
                <w:lang w:val="en-GB" w:eastAsia="en-GB"/>
              </w:rPr>
              <w:t> </w:t>
            </w:r>
          </w:p>
        </w:tc>
      </w:tr>
      <w:tr w:rsidR="006C1B9B" w:rsidRPr="00B212D6" w14:paraId="7BAF0E7A"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8AA8C49"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000000" w:fill="FFFFFF"/>
            <w:vAlign w:val="center"/>
            <w:hideMark/>
          </w:tcPr>
          <w:p w14:paraId="31D49952" w14:textId="77777777" w:rsidR="006C1B9B" w:rsidRPr="00B212D6" w:rsidRDefault="006C1B9B" w:rsidP="00F67E79">
            <w:pPr>
              <w:jc w:val="center"/>
              <w:rPr>
                <w:lang w:val="en-GB" w:eastAsia="en-GB"/>
              </w:rPr>
            </w:pPr>
            <w:r w:rsidRPr="00B212D6">
              <w:rPr>
                <w:sz w:val="22"/>
                <w:szCs w:val="22"/>
                <w:lang w:val="en-GB" w:eastAsia="en-GB"/>
              </w:rPr>
              <w:t>1-993</w:t>
            </w:r>
          </w:p>
        </w:tc>
        <w:tc>
          <w:tcPr>
            <w:tcW w:w="4630" w:type="dxa"/>
            <w:tcBorders>
              <w:top w:val="nil"/>
              <w:left w:val="nil"/>
              <w:bottom w:val="single" w:sz="4" w:space="0" w:color="auto"/>
              <w:right w:val="single" w:sz="4" w:space="0" w:color="auto"/>
            </w:tcBorders>
            <w:shd w:val="clear" w:color="auto" w:fill="auto"/>
            <w:vAlign w:val="center"/>
            <w:hideMark/>
          </w:tcPr>
          <w:p w14:paraId="440ABF99" w14:textId="77777777" w:rsidR="006C1B9B" w:rsidRPr="00B212D6" w:rsidRDefault="006C1B9B" w:rsidP="00F67E79">
            <w:pPr>
              <w:rPr>
                <w:lang w:eastAsia="en-GB"/>
              </w:rPr>
            </w:pPr>
            <w:r w:rsidRPr="00B212D6">
              <w:rPr>
                <w:sz w:val="22"/>
                <w:szCs w:val="22"/>
                <w:lang w:eastAsia="en-GB"/>
              </w:rPr>
              <w:t xml:space="preserve">С целью установки подпорных берегозащитных стен из габиона, разработка траншеи по берегам реки в грунтах </w:t>
            </w:r>
            <w:r w:rsidRPr="00B212D6">
              <w:rPr>
                <w:sz w:val="22"/>
                <w:szCs w:val="22"/>
                <w:lang w:val="en-GB" w:eastAsia="en-GB"/>
              </w:rPr>
              <w:t>VII</w:t>
            </w:r>
            <w:r w:rsidRPr="00B212D6">
              <w:rPr>
                <w:sz w:val="22"/>
                <w:szCs w:val="22"/>
                <w:lang w:eastAsia="en-GB"/>
              </w:rPr>
              <w:t xml:space="preserve"> группы </w:t>
            </w:r>
          </w:p>
        </w:tc>
        <w:tc>
          <w:tcPr>
            <w:tcW w:w="911" w:type="dxa"/>
            <w:tcBorders>
              <w:top w:val="nil"/>
              <w:left w:val="nil"/>
              <w:bottom w:val="single" w:sz="4" w:space="0" w:color="auto"/>
              <w:right w:val="single" w:sz="4" w:space="0" w:color="auto"/>
            </w:tcBorders>
            <w:shd w:val="clear" w:color="auto" w:fill="auto"/>
            <w:noWrap/>
            <w:vAlign w:val="center"/>
            <w:hideMark/>
          </w:tcPr>
          <w:p w14:paraId="6B651E21"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2141D81E" w14:textId="77777777" w:rsidR="006C1B9B" w:rsidRPr="00B212D6" w:rsidRDefault="006C1B9B" w:rsidP="00F67E79">
            <w:pPr>
              <w:jc w:val="center"/>
              <w:rPr>
                <w:lang w:val="en-GB" w:eastAsia="en-GB"/>
              </w:rPr>
            </w:pPr>
            <w:r w:rsidRPr="00B212D6">
              <w:rPr>
                <w:sz w:val="22"/>
                <w:szCs w:val="22"/>
                <w:lang w:val="en-GB" w:eastAsia="en-GB"/>
              </w:rPr>
              <w:t>0.76</w:t>
            </w:r>
          </w:p>
        </w:tc>
        <w:tc>
          <w:tcPr>
            <w:tcW w:w="1042" w:type="dxa"/>
            <w:tcBorders>
              <w:top w:val="nil"/>
              <w:left w:val="nil"/>
              <w:bottom w:val="single" w:sz="4" w:space="0" w:color="auto"/>
              <w:right w:val="single" w:sz="4" w:space="0" w:color="auto"/>
            </w:tcBorders>
            <w:shd w:val="clear" w:color="auto" w:fill="auto"/>
            <w:vAlign w:val="center"/>
            <w:hideMark/>
          </w:tcPr>
          <w:p w14:paraId="760CC1C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271CE3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3004049"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9923F13"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5CB55FC"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000000" w:fill="FFFFFF"/>
            <w:vAlign w:val="center"/>
            <w:hideMark/>
          </w:tcPr>
          <w:p w14:paraId="64AE5B2B"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0FEC6A6C" w14:textId="77777777" w:rsidR="006C1B9B" w:rsidRPr="00B212D6" w:rsidRDefault="006C1B9B" w:rsidP="00F67E79">
            <w:pPr>
              <w:rPr>
                <w:lang w:eastAsia="en-GB"/>
              </w:rPr>
            </w:pPr>
            <w:r w:rsidRPr="00B212D6">
              <w:rPr>
                <w:sz w:val="22"/>
                <w:szCs w:val="22"/>
                <w:lang w:eastAsia="en-GB"/>
              </w:rPr>
              <w:t>Погрузка разработанного грунта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7BBB76FD"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1D0CC3B" w14:textId="77777777" w:rsidR="006C1B9B" w:rsidRPr="00B212D6" w:rsidRDefault="006C1B9B" w:rsidP="00F67E79">
            <w:pPr>
              <w:jc w:val="center"/>
              <w:rPr>
                <w:lang w:val="en-GB" w:eastAsia="en-GB"/>
              </w:rPr>
            </w:pPr>
            <w:r w:rsidRPr="00B212D6">
              <w:rPr>
                <w:sz w:val="22"/>
                <w:szCs w:val="22"/>
                <w:lang w:val="en-GB" w:eastAsia="en-GB"/>
              </w:rPr>
              <w:t>0.076</w:t>
            </w:r>
          </w:p>
        </w:tc>
        <w:tc>
          <w:tcPr>
            <w:tcW w:w="1042" w:type="dxa"/>
            <w:tcBorders>
              <w:top w:val="nil"/>
              <w:left w:val="nil"/>
              <w:bottom w:val="single" w:sz="4" w:space="0" w:color="auto"/>
              <w:right w:val="single" w:sz="4" w:space="0" w:color="auto"/>
            </w:tcBorders>
            <w:shd w:val="clear" w:color="auto" w:fill="auto"/>
            <w:vAlign w:val="center"/>
            <w:hideMark/>
          </w:tcPr>
          <w:p w14:paraId="2237EB3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648945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970DB1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579012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A8A9272"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000000" w:fill="FFFFFF"/>
            <w:vAlign w:val="center"/>
            <w:hideMark/>
          </w:tcPr>
          <w:p w14:paraId="7120F162"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17D931DE"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025ACF78"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70D5DC72" w14:textId="77777777" w:rsidR="006C1B9B" w:rsidRPr="00B212D6" w:rsidRDefault="006C1B9B" w:rsidP="00F67E79">
            <w:pPr>
              <w:jc w:val="center"/>
              <w:rPr>
                <w:lang w:val="en-GB" w:eastAsia="en-GB"/>
              </w:rPr>
            </w:pPr>
            <w:r w:rsidRPr="00B212D6">
              <w:rPr>
                <w:sz w:val="22"/>
                <w:szCs w:val="22"/>
                <w:lang w:val="en-GB" w:eastAsia="en-GB"/>
              </w:rPr>
              <w:t>197.60</w:t>
            </w:r>
          </w:p>
        </w:tc>
        <w:tc>
          <w:tcPr>
            <w:tcW w:w="1042" w:type="dxa"/>
            <w:tcBorders>
              <w:top w:val="nil"/>
              <w:left w:val="nil"/>
              <w:bottom w:val="single" w:sz="4" w:space="0" w:color="auto"/>
              <w:right w:val="single" w:sz="4" w:space="0" w:color="auto"/>
            </w:tcBorders>
            <w:shd w:val="clear" w:color="auto" w:fill="auto"/>
            <w:vAlign w:val="center"/>
            <w:hideMark/>
          </w:tcPr>
          <w:p w14:paraId="577707E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C77683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BE5AF0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47D170D"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E2E0BEF" w14:textId="77777777" w:rsidR="006C1B9B" w:rsidRPr="00B212D6" w:rsidRDefault="006C1B9B" w:rsidP="00F67E79">
            <w:pPr>
              <w:jc w:val="center"/>
              <w:rPr>
                <w:lang w:val="en-GB" w:eastAsia="en-GB"/>
              </w:rPr>
            </w:pPr>
            <w:r w:rsidRPr="00B212D6">
              <w:rPr>
                <w:sz w:val="22"/>
                <w:szCs w:val="22"/>
                <w:lang w:val="en-GB" w:eastAsia="en-GB"/>
              </w:rPr>
              <w:lastRenderedPageBreak/>
              <w:t>4</w:t>
            </w:r>
          </w:p>
        </w:tc>
        <w:tc>
          <w:tcPr>
            <w:tcW w:w="1052" w:type="dxa"/>
            <w:tcBorders>
              <w:top w:val="nil"/>
              <w:left w:val="nil"/>
              <w:bottom w:val="single" w:sz="4" w:space="0" w:color="auto"/>
              <w:right w:val="single" w:sz="4" w:space="0" w:color="auto"/>
            </w:tcBorders>
            <w:shd w:val="clear" w:color="000000" w:fill="FFFFFF"/>
            <w:vAlign w:val="center"/>
            <w:hideMark/>
          </w:tcPr>
          <w:p w14:paraId="278CB6B4" w14:textId="77777777" w:rsidR="006C1B9B" w:rsidRPr="00B212D6" w:rsidRDefault="006C1B9B" w:rsidP="00F67E79">
            <w:pPr>
              <w:jc w:val="center"/>
              <w:rPr>
                <w:lang w:val="en-GB" w:eastAsia="en-GB"/>
              </w:rPr>
            </w:pPr>
            <w:r w:rsidRPr="00B212D6">
              <w:rPr>
                <w:sz w:val="22"/>
                <w:szCs w:val="22"/>
                <w:lang w:val="en-GB" w:eastAsia="en-GB"/>
              </w:rPr>
              <w:t>1-1590</w:t>
            </w:r>
          </w:p>
        </w:tc>
        <w:tc>
          <w:tcPr>
            <w:tcW w:w="4630" w:type="dxa"/>
            <w:tcBorders>
              <w:top w:val="nil"/>
              <w:left w:val="nil"/>
              <w:bottom w:val="single" w:sz="4" w:space="0" w:color="auto"/>
              <w:right w:val="single" w:sz="4" w:space="0" w:color="auto"/>
            </w:tcBorders>
            <w:shd w:val="clear" w:color="auto" w:fill="auto"/>
            <w:vAlign w:val="center"/>
            <w:hideMark/>
          </w:tcPr>
          <w:p w14:paraId="5C49D9ED" w14:textId="77777777" w:rsidR="006C1B9B" w:rsidRPr="00B212D6" w:rsidRDefault="006C1B9B" w:rsidP="00F67E79">
            <w:pPr>
              <w:rPr>
                <w:lang w:eastAsia="en-GB"/>
              </w:rPr>
            </w:pPr>
            <w:r w:rsidRPr="00B212D6">
              <w:rPr>
                <w:sz w:val="22"/>
                <w:szCs w:val="22"/>
                <w:lang w:eastAsia="en-GB"/>
              </w:rPr>
              <w:t xml:space="preserve">С целью установки подпорных берегозащитных стен из габиона, разработка траншеи по берегам реки в грунтах </w:t>
            </w:r>
            <w:r w:rsidRPr="00B212D6">
              <w:rPr>
                <w:sz w:val="22"/>
                <w:szCs w:val="22"/>
                <w:lang w:val="en-GB" w:eastAsia="en-GB"/>
              </w:rPr>
              <w:t>VI</w:t>
            </w:r>
            <w:r w:rsidRPr="00B212D6">
              <w:rPr>
                <w:sz w:val="22"/>
                <w:szCs w:val="22"/>
                <w:lang w:eastAsia="en-GB"/>
              </w:rPr>
              <w:t xml:space="preserve"> группы, с погрузкой на а/с</w:t>
            </w:r>
          </w:p>
        </w:tc>
        <w:tc>
          <w:tcPr>
            <w:tcW w:w="911" w:type="dxa"/>
            <w:tcBorders>
              <w:top w:val="nil"/>
              <w:left w:val="nil"/>
              <w:bottom w:val="single" w:sz="4" w:space="0" w:color="auto"/>
              <w:right w:val="single" w:sz="4" w:space="0" w:color="auto"/>
            </w:tcBorders>
            <w:shd w:val="clear" w:color="000000" w:fill="FFFFFF"/>
            <w:noWrap/>
            <w:vAlign w:val="center"/>
            <w:hideMark/>
          </w:tcPr>
          <w:p w14:paraId="183A3E5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000000" w:fill="FFFFFF"/>
            <w:vAlign w:val="center"/>
            <w:hideMark/>
          </w:tcPr>
          <w:p w14:paraId="0D75DF35" w14:textId="77777777" w:rsidR="006C1B9B" w:rsidRPr="00B212D6" w:rsidRDefault="006C1B9B" w:rsidP="00F67E79">
            <w:pPr>
              <w:jc w:val="center"/>
              <w:rPr>
                <w:lang w:val="en-GB" w:eastAsia="en-GB"/>
              </w:rPr>
            </w:pPr>
            <w:r w:rsidRPr="00B212D6">
              <w:rPr>
                <w:sz w:val="22"/>
                <w:szCs w:val="22"/>
                <w:lang w:val="en-GB" w:eastAsia="en-GB"/>
              </w:rPr>
              <w:t>0.022</w:t>
            </w:r>
          </w:p>
        </w:tc>
        <w:tc>
          <w:tcPr>
            <w:tcW w:w="1042" w:type="dxa"/>
            <w:tcBorders>
              <w:top w:val="nil"/>
              <w:left w:val="nil"/>
              <w:bottom w:val="single" w:sz="4" w:space="0" w:color="auto"/>
              <w:right w:val="single" w:sz="4" w:space="0" w:color="auto"/>
            </w:tcBorders>
            <w:shd w:val="clear" w:color="auto" w:fill="auto"/>
            <w:vAlign w:val="center"/>
            <w:hideMark/>
          </w:tcPr>
          <w:p w14:paraId="7E009AB0"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83B591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7D654B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765B588"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DE9F909"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000000" w:fill="FFFFFF"/>
            <w:vAlign w:val="center"/>
            <w:hideMark/>
          </w:tcPr>
          <w:p w14:paraId="3403814C" w14:textId="77777777" w:rsidR="006C1B9B" w:rsidRPr="00B212D6" w:rsidRDefault="006C1B9B" w:rsidP="00F67E79">
            <w:pPr>
              <w:jc w:val="center"/>
              <w:rPr>
                <w:lang w:val="en-GB" w:eastAsia="en-GB"/>
              </w:rPr>
            </w:pPr>
            <w:r w:rsidRPr="00B212D6">
              <w:rPr>
                <w:sz w:val="22"/>
                <w:szCs w:val="22"/>
                <w:lang w:val="en-GB" w:eastAsia="en-GB"/>
              </w:rPr>
              <w:t xml:space="preserve">Цно 3 </w:t>
            </w:r>
          </w:p>
        </w:tc>
        <w:tc>
          <w:tcPr>
            <w:tcW w:w="4630" w:type="dxa"/>
            <w:tcBorders>
              <w:top w:val="nil"/>
              <w:left w:val="nil"/>
              <w:bottom w:val="single" w:sz="4" w:space="0" w:color="auto"/>
              <w:right w:val="single" w:sz="4" w:space="0" w:color="auto"/>
            </w:tcBorders>
            <w:shd w:val="clear" w:color="auto" w:fill="auto"/>
            <w:vAlign w:val="center"/>
            <w:hideMark/>
          </w:tcPr>
          <w:p w14:paraId="05840ED7" w14:textId="77777777" w:rsidR="006C1B9B" w:rsidRPr="00B212D6" w:rsidRDefault="006C1B9B" w:rsidP="00F67E79">
            <w:pPr>
              <w:rPr>
                <w:lang w:eastAsia="en-GB"/>
              </w:rPr>
            </w:pPr>
            <w:r w:rsidRPr="00B212D6">
              <w:rPr>
                <w:sz w:val="22"/>
                <w:szCs w:val="22"/>
                <w:lang w:eastAsia="en-GB"/>
              </w:rPr>
              <w:t>Транспортировка погруженного грунта на расстояние до 14.0км</w:t>
            </w:r>
          </w:p>
        </w:tc>
        <w:tc>
          <w:tcPr>
            <w:tcW w:w="911" w:type="dxa"/>
            <w:tcBorders>
              <w:top w:val="nil"/>
              <w:left w:val="nil"/>
              <w:bottom w:val="single" w:sz="4" w:space="0" w:color="auto"/>
              <w:right w:val="single" w:sz="4" w:space="0" w:color="auto"/>
            </w:tcBorders>
            <w:shd w:val="clear" w:color="auto" w:fill="auto"/>
            <w:noWrap/>
            <w:vAlign w:val="center"/>
            <w:hideMark/>
          </w:tcPr>
          <w:p w14:paraId="3639F37F" w14:textId="77777777" w:rsidR="006C1B9B" w:rsidRPr="00B212D6" w:rsidRDefault="006C1B9B" w:rsidP="00F67E79">
            <w:pPr>
              <w:jc w:val="center"/>
              <w:rPr>
                <w:lang w:val="en-GB" w:eastAsia="en-GB"/>
              </w:rPr>
            </w:pPr>
            <w:r w:rsidRPr="00B212D6">
              <w:rPr>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683F1B1D" w14:textId="77777777" w:rsidR="006C1B9B" w:rsidRPr="00B212D6" w:rsidRDefault="006C1B9B" w:rsidP="00F67E79">
            <w:pPr>
              <w:jc w:val="center"/>
              <w:rPr>
                <w:lang w:val="en-GB" w:eastAsia="en-GB"/>
              </w:rPr>
            </w:pPr>
            <w:r w:rsidRPr="00B212D6">
              <w:rPr>
                <w:sz w:val="22"/>
                <w:szCs w:val="22"/>
                <w:lang w:val="en-GB" w:eastAsia="en-GB"/>
              </w:rPr>
              <w:t>57.20</w:t>
            </w:r>
          </w:p>
        </w:tc>
        <w:tc>
          <w:tcPr>
            <w:tcW w:w="1042" w:type="dxa"/>
            <w:tcBorders>
              <w:top w:val="nil"/>
              <w:left w:val="nil"/>
              <w:bottom w:val="single" w:sz="4" w:space="0" w:color="auto"/>
              <w:right w:val="single" w:sz="4" w:space="0" w:color="auto"/>
            </w:tcBorders>
            <w:shd w:val="clear" w:color="auto" w:fill="auto"/>
            <w:vAlign w:val="center"/>
            <w:hideMark/>
          </w:tcPr>
          <w:p w14:paraId="5800086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44FC56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35462F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37BF42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3F222C2"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000000" w:fill="FFFFFF"/>
            <w:vAlign w:val="center"/>
            <w:hideMark/>
          </w:tcPr>
          <w:p w14:paraId="3B2C4C16" w14:textId="77777777" w:rsidR="006C1B9B" w:rsidRPr="00B212D6" w:rsidRDefault="006C1B9B" w:rsidP="00F67E79">
            <w:pPr>
              <w:jc w:val="center"/>
              <w:rPr>
                <w:lang w:val="en-GB" w:eastAsia="en-GB"/>
              </w:rPr>
            </w:pPr>
            <w:r w:rsidRPr="00B212D6">
              <w:rPr>
                <w:sz w:val="22"/>
                <w:szCs w:val="22"/>
                <w:lang w:val="en-GB" w:eastAsia="en-GB"/>
              </w:rPr>
              <w:t>1-1554</w:t>
            </w:r>
          </w:p>
        </w:tc>
        <w:tc>
          <w:tcPr>
            <w:tcW w:w="4630" w:type="dxa"/>
            <w:tcBorders>
              <w:top w:val="nil"/>
              <w:left w:val="nil"/>
              <w:bottom w:val="single" w:sz="4" w:space="0" w:color="auto"/>
              <w:right w:val="single" w:sz="4" w:space="0" w:color="auto"/>
            </w:tcBorders>
            <w:shd w:val="clear" w:color="auto" w:fill="auto"/>
            <w:vAlign w:val="center"/>
            <w:hideMark/>
          </w:tcPr>
          <w:p w14:paraId="2D6FB924" w14:textId="77777777" w:rsidR="006C1B9B" w:rsidRPr="00B212D6" w:rsidRDefault="006C1B9B" w:rsidP="00F67E79">
            <w:pPr>
              <w:rPr>
                <w:lang w:eastAsia="en-GB"/>
              </w:rPr>
            </w:pPr>
            <w:r w:rsidRPr="00B212D6">
              <w:rPr>
                <w:sz w:val="22"/>
                <w:szCs w:val="22"/>
                <w:lang w:eastAsia="en-GB"/>
              </w:rPr>
              <w:t xml:space="preserve">С целью установки подпорных берегозащитных стен из габиона, разработка траншеи по берегам реки в грунтах </w:t>
            </w:r>
            <w:r w:rsidRPr="00B212D6">
              <w:rPr>
                <w:sz w:val="22"/>
                <w:szCs w:val="22"/>
                <w:lang w:val="en-GB" w:eastAsia="en-GB"/>
              </w:rPr>
              <w:t>VI</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321E690E"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53B102CB" w14:textId="77777777" w:rsidR="006C1B9B" w:rsidRPr="00B212D6" w:rsidRDefault="006C1B9B" w:rsidP="00F67E79">
            <w:pPr>
              <w:jc w:val="center"/>
              <w:rPr>
                <w:lang w:val="en-GB" w:eastAsia="en-GB"/>
              </w:rPr>
            </w:pPr>
            <w:r w:rsidRPr="00B212D6">
              <w:rPr>
                <w:sz w:val="22"/>
                <w:szCs w:val="22"/>
                <w:lang w:val="en-GB" w:eastAsia="en-GB"/>
              </w:rPr>
              <w:t>0.035</w:t>
            </w:r>
          </w:p>
        </w:tc>
        <w:tc>
          <w:tcPr>
            <w:tcW w:w="1042" w:type="dxa"/>
            <w:tcBorders>
              <w:top w:val="nil"/>
              <w:left w:val="nil"/>
              <w:bottom w:val="single" w:sz="4" w:space="0" w:color="auto"/>
              <w:right w:val="single" w:sz="4" w:space="0" w:color="auto"/>
            </w:tcBorders>
            <w:shd w:val="clear" w:color="auto" w:fill="auto"/>
            <w:vAlign w:val="center"/>
            <w:hideMark/>
          </w:tcPr>
          <w:p w14:paraId="48C5153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BCCA9C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59A820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39F7BBE"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55173CD"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000000" w:fill="FFFFFF"/>
            <w:vAlign w:val="center"/>
            <w:hideMark/>
          </w:tcPr>
          <w:p w14:paraId="70D442D5"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1A14CA89" w14:textId="77777777" w:rsidR="006C1B9B" w:rsidRPr="00B212D6" w:rsidRDefault="006C1B9B" w:rsidP="00F67E79">
            <w:pPr>
              <w:rPr>
                <w:lang w:eastAsia="en-GB"/>
              </w:rPr>
            </w:pPr>
            <w:r w:rsidRPr="00B212D6">
              <w:rPr>
                <w:sz w:val="22"/>
                <w:szCs w:val="22"/>
                <w:lang w:eastAsia="en-GB"/>
              </w:rPr>
              <w:t xml:space="preserve">С целью установки подпорных берегозащитных стен из габиона, разработка траншеи по берегам реки в грунтах </w:t>
            </w:r>
            <w:r w:rsidRPr="00B212D6">
              <w:rPr>
                <w:sz w:val="22"/>
                <w:szCs w:val="22"/>
                <w:lang w:val="en-GB" w:eastAsia="en-GB"/>
              </w:rPr>
              <w:t>V</w:t>
            </w:r>
            <w:r w:rsidRPr="00B212D6">
              <w:rPr>
                <w:sz w:val="22"/>
                <w:szCs w:val="22"/>
                <w:lang w:eastAsia="en-GB"/>
              </w:rPr>
              <w:t xml:space="preserve"> группы, в отвал</w:t>
            </w:r>
          </w:p>
        </w:tc>
        <w:tc>
          <w:tcPr>
            <w:tcW w:w="911" w:type="dxa"/>
            <w:tcBorders>
              <w:top w:val="nil"/>
              <w:left w:val="nil"/>
              <w:bottom w:val="single" w:sz="4" w:space="0" w:color="auto"/>
              <w:right w:val="single" w:sz="4" w:space="0" w:color="auto"/>
            </w:tcBorders>
            <w:shd w:val="clear" w:color="auto" w:fill="auto"/>
            <w:noWrap/>
            <w:vAlign w:val="center"/>
            <w:hideMark/>
          </w:tcPr>
          <w:p w14:paraId="2AAAA5A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FA13D12" w14:textId="77777777" w:rsidR="006C1B9B" w:rsidRPr="00B212D6" w:rsidRDefault="006C1B9B" w:rsidP="00F67E79">
            <w:pPr>
              <w:jc w:val="center"/>
              <w:rPr>
                <w:lang w:val="en-GB" w:eastAsia="en-GB"/>
              </w:rPr>
            </w:pPr>
            <w:r w:rsidRPr="00B212D6">
              <w:rPr>
                <w:sz w:val="22"/>
                <w:szCs w:val="22"/>
                <w:lang w:val="en-GB" w:eastAsia="en-GB"/>
              </w:rPr>
              <w:t>0.056</w:t>
            </w:r>
          </w:p>
        </w:tc>
        <w:tc>
          <w:tcPr>
            <w:tcW w:w="1042" w:type="dxa"/>
            <w:tcBorders>
              <w:top w:val="nil"/>
              <w:left w:val="nil"/>
              <w:bottom w:val="single" w:sz="4" w:space="0" w:color="auto"/>
              <w:right w:val="single" w:sz="4" w:space="0" w:color="auto"/>
            </w:tcBorders>
            <w:shd w:val="clear" w:color="auto" w:fill="auto"/>
            <w:vAlign w:val="center"/>
            <w:hideMark/>
          </w:tcPr>
          <w:p w14:paraId="17B0DA19"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6AB9C9D"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0A4215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187F4C2"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85AF4E7"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000000" w:fill="FFFFFF"/>
            <w:vAlign w:val="center"/>
            <w:hideMark/>
          </w:tcPr>
          <w:p w14:paraId="14720355"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74F69D4E" w14:textId="77777777" w:rsidR="006C1B9B" w:rsidRPr="00B212D6" w:rsidRDefault="006C1B9B" w:rsidP="00F67E79">
            <w:pPr>
              <w:rPr>
                <w:lang w:eastAsia="en-GB"/>
              </w:rPr>
            </w:pPr>
            <w:r w:rsidRPr="00B212D6">
              <w:rPr>
                <w:sz w:val="22"/>
                <w:szCs w:val="22"/>
                <w:lang w:eastAsia="en-GB"/>
              </w:rPr>
              <w:t>Обратная засыпка откосов подпорных стен из габионов,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33FDB9D7"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27CF345D" w14:textId="77777777" w:rsidR="006C1B9B" w:rsidRPr="00B212D6" w:rsidRDefault="006C1B9B" w:rsidP="00F67E79">
            <w:pPr>
              <w:jc w:val="center"/>
              <w:rPr>
                <w:lang w:val="en-GB" w:eastAsia="en-GB"/>
              </w:rPr>
            </w:pPr>
            <w:r w:rsidRPr="00B212D6">
              <w:rPr>
                <w:sz w:val="22"/>
                <w:szCs w:val="22"/>
                <w:lang w:val="en-GB" w:eastAsia="en-GB"/>
              </w:rPr>
              <w:t>0.041</w:t>
            </w:r>
          </w:p>
        </w:tc>
        <w:tc>
          <w:tcPr>
            <w:tcW w:w="1042" w:type="dxa"/>
            <w:tcBorders>
              <w:top w:val="nil"/>
              <w:left w:val="nil"/>
              <w:bottom w:val="single" w:sz="4" w:space="0" w:color="auto"/>
              <w:right w:val="single" w:sz="4" w:space="0" w:color="auto"/>
            </w:tcBorders>
            <w:shd w:val="clear" w:color="auto" w:fill="auto"/>
            <w:vAlign w:val="center"/>
            <w:hideMark/>
          </w:tcPr>
          <w:p w14:paraId="5318A3A8"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34B55F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C2EFC0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C4E2CCD"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7C58A3E" w14:textId="77777777" w:rsidR="006C1B9B" w:rsidRPr="00B212D6" w:rsidRDefault="006C1B9B" w:rsidP="00F67E79">
            <w:pPr>
              <w:jc w:val="center"/>
              <w:rPr>
                <w:lang w:val="en-GB" w:eastAsia="en-GB"/>
              </w:rPr>
            </w:pPr>
            <w:r w:rsidRPr="00B212D6">
              <w:rPr>
                <w:sz w:val="22"/>
                <w:szCs w:val="22"/>
                <w:lang w:val="en-GB" w:eastAsia="en-GB"/>
              </w:rPr>
              <w:t>9</w:t>
            </w:r>
          </w:p>
        </w:tc>
        <w:tc>
          <w:tcPr>
            <w:tcW w:w="1052" w:type="dxa"/>
            <w:tcBorders>
              <w:top w:val="nil"/>
              <w:left w:val="nil"/>
              <w:bottom w:val="single" w:sz="4" w:space="0" w:color="auto"/>
              <w:right w:val="single" w:sz="4" w:space="0" w:color="auto"/>
            </w:tcBorders>
            <w:shd w:val="clear" w:color="000000" w:fill="FFFFFF"/>
            <w:vAlign w:val="center"/>
            <w:hideMark/>
          </w:tcPr>
          <w:p w14:paraId="70556F92"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18A62868" w14:textId="77777777" w:rsidR="006C1B9B" w:rsidRPr="00B212D6" w:rsidRDefault="006C1B9B" w:rsidP="00F67E79">
            <w:pPr>
              <w:rPr>
                <w:lang w:eastAsia="en-GB"/>
              </w:rPr>
            </w:pPr>
            <w:r w:rsidRPr="00B212D6">
              <w:rPr>
                <w:sz w:val="22"/>
                <w:szCs w:val="22"/>
                <w:lang w:eastAsia="en-GB"/>
              </w:rPr>
              <w:t>Обвалование задней части бетонной подпорной стены и подпорной стены из габионов отвальными грунтами</w:t>
            </w:r>
          </w:p>
        </w:tc>
        <w:tc>
          <w:tcPr>
            <w:tcW w:w="911" w:type="dxa"/>
            <w:tcBorders>
              <w:top w:val="nil"/>
              <w:left w:val="nil"/>
              <w:bottom w:val="single" w:sz="4" w:space="0" w:color="auto"/>
              <w:right w:val="single" w:sz="4" w:space="0" w:color="auto"/>
            </w:tcBorders>
            <w:shd w:val="clear" w:color="auto" w:fill="auto"/>
            <w:noWrap/>
            <w:vAlign w:val="center"/>
            <w:hideMark/>
          </w:tcPr>
          <w:p w14:paraId="3968D4B4"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05B4DCB4" w14:textId="77777777" w:rsidR="006C1B9B" w:rsidRPr="00B212D6" w:rsidRDefault="006C1B9B" w:rsidP="00F67E79">
            <w:pPr>
              <w:jc w:val="center"/>
              <w:rPr>
                <w:lang w:val="en-GB" w:eastAsia="en-GB"/>
              </w:rPr>
            </w:pPr>
            <w:r w:rsidRPr="00B212D6">
              <w:rPr>
                <w:sz w:val="22"/>
                <w:szCs w:val="22"/>
                <w:lang w:val="en-GB" w:eastAsia="en-GB"/>
              </w:rPr>
              <w:t>0.050</w:t>
            </w:r>
          </w:p>
        </w:tc>
        <w:tc>
          <w:tcPr>
            <w:tcW w:w="1042" w:type="dxa"/>
            <w:tcBorders>
              <w:top w:val="nil"/>
              <w:left w:val="nil"/>
              <w:bottom w:val="single" w:sz="4" w:space="0" w:color="auto"/>
              <w:right w:val="single" w:sz="4" w:space="0" w:color="auto"/>
            </w:tcBorders>
            <w:shd w:val="clear" w:color="auto" w:fill="auto"/>
            <w:vAlign w:val="center"/>
            <w:hideMark/>
          </w:tcPr>
          <w:p w14:paraId="06839AA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1D14B38"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53F668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35D2E0B"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E19B5CC"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auto" w:fill="auto"/>
            <w:vAlign w:val="center"/>
            <w:hideMark/>
          </w:tcPr>
          <w:p w14:paraId="1B6040BB" w14:textId="77777777" w:rsidR="006C1B9B" w:rsidRPr="00B212D6" w:rsidRDefault="006C1B9B" w:rsidP="00F67E79">
            <w:pPr>
              <w:jc w:val="center"/>
              <w:rPr>
                <w:lang w:val="en-GB" w:eastAsia="en-GB"/>
              </w:rPr>
            </w:pPr>
            <w:r w:rsidRPr="00B212D6">
              <w:rPr>
                <w:sz w:val="22"/>
                <w:szCs w:val="22"/>
                <w:lang w:val="en-GB" w:eastAsia="en-GB"/>
              </w:rPr>
              <w:t>11-6</w:t>
            </w:r>
          </w:p>
        </w:tc>
        <w:tc>
          <w:tcPr>
            <w:tcW w:w="4630" w:type="dxa"/>
            <w:tcBorders>
              <w:top w:val="nil"/>
              <w:left w:val="nil"/>
              <w:bottom w:val="single" w:sz="4" w:space="0" w:color="auto"/>
              <w:right w:val="single" w:sz="4" w:space="0" w:color="auto"/>
            </w:tcBorders>
            <w:shd w:val="clear" w:color="auto" w:fill="auto"/>
            <w:vAlign w:val="center"/>
            <w:hideMark/>
          </w:tcPr>
          <w:p w14:paraId="56A015CE" w14:textId="77777777" w:rsidR="006C1B9B" w:rsidRPr="00B212D6" w:rsidRDefault="006C1B9B" w:rsidP="00F67E79">
            <w:pPr>
              <w:rPr>
                <w:lang w:eastAsia="en-GB"/>
              </w:rPr>
            </w:pPr>
            <w:r w:rsidRPr="00B212D6">
              <w:rPr>
                <w:sz w:val="22"/>
                <w:szCs w:val="22"/>
                <w:lang w:eastAsia="en-GB"/>
              </w:rPr>
              <w:t xml:space="preserve">Устройство предварительного щебневого слоя под подпорные стены из габиона (франкцией 20-40мм) </w:t>
            </w:r>
            <w:r w:rsidRPr="00B212D6">
              <w:rPr>
                <w:sz w:val="22"/>
                <w:szCs w:val="22"/>
                <w:lang w:val="en-GB" w:eastAsia="en-GB"/>
              </w:rPr>
              <w:t>h</w:t>
            </w:r>
            <w:r w:rsidRPr="00B212D6">
              <w:rPr>
                <w:sz w:val="22"/>
                <w:szCs w:val="22"/>
                <w:lang w:eastAsia="en-GB"/>
              </w:rPr>
              <w:t>=10см, 114.0м2</w:t>
            </w:r>
          </w:p>
        </w:tc>
        <w:tc>
          <w:tcPr>
            <w:tcW w:w="911" w:type="dxa"/>
            <w:tcBorders>
              <w:top w:val="nil"/>
              <w:left w:val="nil"/>
              <w:bottom w:val="single" w:sz="4" w:space="0" w:color="auto"/>
              <w:right w:val="single" w:sz="4" w:space="0" w:color="auto"/>
            </w:tcBorders>
            <w:shd w:val="clear" w:color="auto" w:fill="auto"/>
            <w:vAlign w:val="center"/>
            <w:hideMark/>
          </w:tcPr>
          <w:p w14:paraId="567171CD"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5927A9E0" w14:textId="77777777" w:rsidR="006C1B9B" w:rsidRPr="00B212D6" w:rsidRDefault="006C1B9B" w:rsidP="00F67E79">
            <w:pPr>
              <w:jc w:val="center"/>
              <w:rPr>
                <w:lang w:val="en-GB" w:eastAsia="en-GB"/>
              </w:rPr>
            </w:pPr>
            <w:r w:rsidRPr="00B212D6">
              <w:rPr>
                <w:sz w:val="22"/>
                <w:szCs w:val="22"/>
                <w:lang w:val="en-GB" w:eastAsia="en-GB"/>
              </w:rPr>
              <w:t>11.40</w:t>
            </w:r>
          </w:p>
        </w:tc>
        <w:tc>
          <w:tcPr>
            <w:tcW w:w="1042" w:type="dxa"/>
            <w:tcBorders>
              <w:top w:val="nil"/>
              <w:left w:val="nil"/>
              <w:bottom w:val="single" w:sz="4" w:space="0" w:color="auto"/>
              <w:right w:val="single" w:sz="4" w:space="0" w:color="auto"/>
            </w:tcBorders>
            <w:shd w:val="clear" w:color="auto" w:fill="auto"/>
            <w:vAlign w:val="center"/>
            <w:hideMark/>
          </w:tcPr>
          <w:p w14:paraId="61ACDF7F"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007054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86204C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7C39B7F" w14:textId="77777777" w:rsidTr="00F67E79">
        <w:trPr>
          <w:trHeight w:val="12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8BC0BDF"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000000" w:fill="FFFFFF"/>
            <w:vAlign w:val="center"/>
            <w:hideMark/>
          </w:tcPr>
          <w:p w14:paraId="61206CD6" w14:textId="77777777" w:rsidR="006C1B9B" w:rsidRPr="00B212D6" w:rsidRDefault="006C1B9B" w:rsidP="00F67E79">
            <w:pPr>
              <w:jc w:val="center"/>
              <w:rPr>
                <w:lang w:val="en-GB" w:eastAsia="en-GB"/>
              </w:rPr>
            </w:pPr>
            <w:r w:rsidRPr="00B212D6">
              <w:rPr>
                <w:sz w:val="22"/>
                <w:szCs w:val="22"/>
                <w:lang w:val="en-GB" w:eastAsia="en-GB"/>
              </w:rPr>
              <w:t>Прим.     6-30   q=0.7</w:t>
            </w:r>
          </w:p>
        </w:tc>
        <w:tc>
          <w:tcPr>
            <w:tcW w:w="4630" w:type="dxa"/>
            <w:tcBorders>
              <w:top w:val="nil"/>
              <w:left w:val="nil"/>
              <w:bottom w:val="single" w:sz="4" w:space="0" w:color="auto"/>
              <w:right w:val="single" w:sz="4" w:space="0" w:color="auto"/>
            </w:tcBorders>
            <w:shd w:val="clear" w:color="auto" w:fill="auto"/>
            <w:vAlign w:val="center"/>
            <w:hideMark/>
          </w:tcPr>
          <w:p w14:paraId="33FC2D47" w14:textId="77777777" w:rsidR="006C1B9B" w:rsidRPr="00B212D6" w:rsidRDefault="006C1B9B" w:rsidP="00F67E79">
            <w:pPr>
              <w:rPr>
                <w:lang w:eastAsia="en-GB"/>
              </w:rPr>
            </w:pPr>
            <w:r w:rsidRPr="00B212D6">
              <w:rPr>
                <w:sz w:val="22"/>
                <w:szCs w:val="22"/>
                <w:lang w:eastAsia="en-GB"/>
              </w:rPr>
              <w:t xml:space="preserve">Устройство временно закладываемых бетонных блоков класса </w:t>
            </w:r>
            <w:r w:rsidRPr="00B212D6">
              <w:rPr>
                <w:sz w:val="22"/>
                <w:szCs w:val="22"/>
                <w:lang w:val="en-GB" w:eastAsia="en-GB"/>
              </w:rPr>
              <w:t>B</w:t>
            </w:r>
            <w:r w:rsidRPr="00B212D6">
              <w:rPr>
                <w:sz w:val="22"/>
                <w:szCs w:val="22"/>
                <w:lang w:eastAsia="en-GB"/>
              </w:rPr>
              <w:t xml:space="preserve">25, </w:t>
            </w:r>
            <w:r w:rsidRPr="00B212D6">
              <w:rPr>
                <w:sz w:val="22"/>
                <w:szCs w:val="22"/>
                <w:lang w:val="en-GB" w:eastAsia="en-GB"/>
              </w:rPr>
              <w:t>W</w:t>
            </w:r>
            <w:r w:rsidRPr="00B212D6">
              <w:rPr>
                <w:sz w:val="22"/>
                <w:szCs w:val="22"/>
                <w:lang w:eastAsia="en-GB"/>
              </w:rPr>
              <w:t>6 в русле реки в траншее габионной подпорной стены в качестве фундамента (1,0х1,0х1,0м, 20 шт.)</w:t>
            </w:r>
          </w:p>
        </w:tc>
        <w:tc>
          <w:tcPr>
            <w:tcW w:w="911" w:type="dxa"/>
            <w:tcBorders>
              <w:top w:val="nil"/>
              <w:left w:val="nil"/>
              <w:bottom w:val="single" w:sz="4" w:space="0" w:color="auto"/>
              <w:right w:val="single" w:sz="4" w:space="0" w:color="auto"/>
            </w:tcBorders>
            <w:shd w:val="clear" w:color="auto" w:fill="auto"/>
            <w:noWrap/>
            <w:vAlign w:val="center"/>
            <w:hideMark/>
          </w:tcPr>
          <w:p w14:paraId="6C61C6F8"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7E1B118D" w14:textId="77777777" w:rsidR="006C1B9B" w:rsidRPr="00B212D6" w:rsidRDefault="006C1B9B" w:rsidP="00F67E79">
            <w:pPr>
              <w:jc w:val="center"/>
              <w:rPr>
                <w:lang w:val="en-GB" w:eastAsia="en-GB"/>
              </w:rPr>
            </w:pPr>
            <w:r w:rsidRPr="00B212D6">
              <w:rPr>
                <w:sz w:val="22"/>
                <w:szCs w:val="22"/>
                <w:lang w:val="en-GB" w:eastAsia="en-GB"/>
              </w:rPr>
              <w:t>20.0</w:t>
            </w:r>
          </w:p>
        </w:tc>
        <w:tc>
          <w:tcPr>
            <w:tcW w:w="1042" w:type="dxa"/>
            <w:tcBorders>
              <w:top w:val="nil"/>
              <w:left w:val="nil"/>
              <w:bottom w:val="single" w:sz="4" w:space="0" w:color="auto"/>
              <w:right w:val="single" w:sz="4" w:space="0" w:color="auto"/>
            </w:tcBorders>
            <w:shd w:val="clear" w:color="auto" w:fill="auto"/>
            <w:vAlign w:val="center"/>
            <w:hideMark/>
          </w:tcPr>
          <w:p w14:paraId="6F7D38F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200625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3C92CA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3D227F9" w14:textId="77777777" w:rsidTr="00F67E79">
        <w:trPr>
          <w:trHeight w:val="15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6314F3F"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000000" w:fill="FFFFFF"/>
            <w:vAlign w:val="center"/>
            <w:hideMark/>
          </w:tcPr>
          <w:p w14:paraId="3CBA043F"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4741AEFE" w14:textId="77777777" w:rsidR="006C1B9B" w:rsidRPr="00B212D6" w:rsidRDefault="006C1B9B" w:rsidP="00F67E79">
            <w:pPr>
              <w:rPr>
                <w:lang w:eastAsia="en-GB"/>
              </w:rPr>
            </w:pPr>
            <w:r w:rsidRPr="00B212D6">
              <w:rPr>
                <w:sz w:val="22"/>
                <w:szCs w:val="22"/>
                <w:lang w:eastAsia="en-GB"/>
              </w:rPr>
              <w:t xml:space="preserve">Изготовление и монтаж габионного каркаса из металлической </w:t>
            </w:r>
            <w:r w:rsidRPr="00B212D6">
              <w:rPr>
                <w:rFonts w:ascii="Sylfaen" w:hAnsi="Sylfaen" w:cs="Sylfaen"/>
                <w:sz w:val="22"/>
                <w:szCs w:val="22"/>
                <w:lang w:val="en-GB" w:eastAsia="en-GB"/>
              </w:rPr>
              <w:t>Փ</w:t>
            </w:r>
            <w:r w:rsidRPr="00B212D6">
              <w:rPr>
                <w:sz w:val="22"/>
                <w:szCs w:val="22"/>
                <w:lang w:eastAsia="en-GB"/>
              </w:rPr>
              <w:t>5</w:t>
            </w:r>
            <w:r w:rsidRPr="00B212D6">
              <w:rPr>
                <w:sz w:val="22"/>
                <w:szCs w:val="22"/>
                <w:lang w:val="en-GB" w:eastAsia="en-GB"/>
              </w:rPr>
              <w:t>BrI</w:t>
            </w:r>
            <w:r w:rsidRPr="00B212D6">
              <w:rPr>
                <w:sz w:val="22"/>
                <w:szCs w:val="22"/>
                <w:lang w:eastAsia="en-GB"/>
              </w:rPr>
              <w:t xml:space="preserve"> (100</w:t>
            </w:r>
            <w:r w:rsidRPr="00B212D6">
              <w:rPr>
                <w:sz w:val="22"/>
                <w:szCs w:val="22"/>
                <w:lang w:val="en-GB" w:eastAsia="en-GB"/>
              </w:rPr>
              <w:t>x</w:t>
            </w:r>
            <w:r w:rsidRPr="00B212D6">
              <w:rPr>
                <w:sz w:val="22"/>
                <w:szCs w:val="22"/>
                <w:lang w:eastAsia="en-GB"/>
              </w:rPr>
              <w:t>100) оцинкованной арматурной сетки (из блоков размерами 1,0</w:t>
            </w:r>
            <w:r w:rsidRPr="00B212D6">
              <w:rPr>
                <w:sz w:val="22"/>
                <w:szCs w:val="22"/>
                <w:lang w:val="en-GB" w:eastAsia="en-GB"/>
              </w:rPr>
              <w:t>x</w:t>
            </w:r>
            <w:r w:rsidRPr="00B212D6">
              <w:rPr>
                <w:sz w:val="22"/>
                <w:szCs w:val="22"/>
                <w:lang w:eastAsia="en-GB"/>
              </w:rPr>
              <w:t>1,0</w:t>
            </w:r>
            <w:r w:rsidRPr="00B212D6">
              <w:rPr>
                <w:sz w:val="22"/>
                <w:szCs w:val="22"/>
                <w:lang w:val="en-GB" w:eastAsia="en-GB"/>
              </w:rPr>
              <w:t>x</w:t>
            </w:r>
            <w:r w:rsidRPr="00B212D6">
              <w:rPr>
                <w:sz w:val="22"/>
                <w:szCs w:val="22"/>
                <w:lang w:eastAsia="en-GB"/>
              </w:rPr>
              <w:t>1,0м - 164 шт, из блоков 1,0</w:t>
            </w:r>
            <w:r w:rsidRPr="00B212D6">
              <w:rPr>
                <w:sz w:val="22"/>
                <w:szCs w:val="22"/>
                <w:lang w:val="en-GB" w:eastAsia="en-GB"/>
              </w:rPr>
              <w:t>x</w:t>
            </w:r>
            <w:r w:rsidRPr="00B212D6">
              <w:rPr>
                <w:sz w:val="22"/>
                <w:szCs w:val="22"/>
                <w:lang w:eastAsia="en-GB"/>
              </w:rPr>
              <w:t>1,0</w:t>
            </w:r>
            <w:r w:rsidRPr="00B212D6">
              <w:rPr>
                <w:sz w:val="22"/>
                <w:szCs w:val="22"/>
                <w:lang w:val="en-GB" w:eastAsia="en-GB"/>
              </w:rPr>
              <w:t>x</w:t>
            </w:r>
            <w:r w:rsidRPr="00B212D6">
              <w:rPr>
                <w:sz w:val="22"/>
                <w:szCs w:val="22"/>
                <w:lang w:eastAsia="en-GB"/>
              </w:rPr>
              <w:t xml:space="preserve">0,5м - 53 шт) </w:t>
            </w:r>
          </w:p>
        </w:tc>
        <w:tc>
          <w:tcPr>
            <w:tcW w:w="911" w:type="dxa"/>
            <w:tcBorders>
              <w:top w:val="nil"/>
              <w:left w:val="nil"/>
              <w:bottom w:val="single" w:sz="4" w:space="0" w:color="auto"/>
              <w:right w:val="single" w:sz="4" w:space="0" w:color="auto"/>
            </w:tcBorders>
            <w:shd w:val="clear" w:color="auto" w:fill="auto"/>
            <w:vAlign w:val="center"/>
            <w:hideMark/>
          </w:tcPr>
          <w:p w14:paraId="3DE31267" w14:textId="77777777" w:rsidR="006C1B9B" w:rsidRPr="00B212D6" w:rsidRDefault="006C1B9B" w:rsidP="00F67E79">
            <w:pPr>
              <w:jc w:val="center"/>
              <w:rPr>
                <w:lang w:val="en-GB" w:eastAsia="en-GB"/>
              </w:rPr>
            </w:pPr>
            <w:r w:rsidRPr="00B212D6">
              <w:rPr>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4B45C1E0" w14:textId="77777777" w:rsidR="006C1B9B" w:rsidRPr="00B212D6" w:rsidRDefault="006C1B9B" w:rsidP="00F67E79">
            <w:pPr>
              <w:jc w:val="center"/>
              <w:rPr>
                <w:lang w:val="en-GB" w:eastAsia="en-GB"/>
              </w:rPr>
            </w:pPr>
            <w:r w:rsidRPr="00B212D6">
              <w:rPr>
                <w:sz w:val="22"/>
                <w:szCs w:val="22"/>
                <w:lang w:val="en-GB" w:eastAsia="en-GB"/>
              </w:rPr>
              <w:t>2,063.0</w:t>
            </w:r>
          </w:p>
        </w:tc>
        <w:tc>
          <w:tcPr>
            <w:tcW w:w="1042" w:type="dxa"/>
            <w:tcBorders>
              <w:top w:val="nil"/>
              <w:left w:val="nil"/>
              <w:bottom w:val="single" w:sz="4" w:space="0" w:color="auto"/>
              <w:right w:val="single" w:sz="4" w:space="0" w:color="auto"/>
            </w:tcBorders>
            <w:shd w:val="clear" w:color="auto" w:fill="auto"/>
            <w:vAlign w:val="center"/>
            <w:hideMark/>
          </w:tcPr>
          <w:p w14:paraId="4E2B7AA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50D2F0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5D33CD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C8E898C"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0545ED1"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auto" w:fill="auto"/>
            <w:vAlign w:val="center"/>
            <w:hideMark/>
          </w:tcPr>
          <w:p w14:paraId="0FC625DC" w14:textId="77777777" w:rsidR="006C1B9B" w:rsidRPr="00B212D6" w:rsidRDefault="006C1B9B" w:rsidP="00F67E79">
            <w:pPr>
              <w:jc w:val="center"/>
              <w:rPr>
                <w:lang w:val="en-GB" w:eastAsia="en-GB"/>
              </w:rPr>
            </w:pPr>
            <w:r w:rsidRPr="00B212D6">
              <w:rPr>
                <w:sz w:val="22"/>
                <w:szCs w:val="22"/>
                <w:lang w:val="en-GB" w:eastAsia="en-GB"/>
              </w:rPr>
              <w:t>Справ.</w:t>
            </w:r>
          </w:p>
        </w:tc>
        <w:tc>
          <w:tcPr>
            <w:tcW w:w="4630" w:type="dxa"/>
            <w:tcBorders>
              <w:top w:val="nil"/>
              <w:left w:val="nil"/>
              <w:bottom w:val="single" w:sz="4" w:space="0" w:color="auto"/>
              <w:right w:val="single" w:sz="4" w:space="0" w:color="auto"/>
            </w:tcBorders>
            <w:shd w:val="clear" w:color="auto" w:fill="auto"/>
            <w:vAlign w:val="center"/>
            <w:hideMark/>
          </w:tcPr>
          <w:p w14:paraId="3FA729A9" w14:textId="77777777" w:rsidR="006C1B9B" w:rsidRPr="00B212D6" w:rsidRDefault="006C1B9B" w:rsidP="00F67E79">
            <w:pPr>
              <w:rPr>
                <w:lang w:val="en-GB" w:eastAsia="en-GB"/>
              </w:rPr>
            </w:pPr>
            <w:r w:rsidRPr="00B212D6">
              <w:rPr>
                <w:sz w:val="22"/>
                <w:szCs w:val="22"/>
                <w:lang w:val="en-GB" w:eastAsia="en-GB"/>
              </w:rPr>
              <w:t xml:space="preserve">Арматура  </w:t>
            </w:r>
            <w:r w:rsidRPr="00B212D6">
              <w:rPr>
                <w:rFonts w:ascii="Sylfaen" w:hAnsi="Sylfaen" w:cs="Sylfaen"/>
                <w:sz w:val="22"/>
                <w:szCs w:val="22"/>
                <w:lang w:val="en-GB" w:eastAsia="en-GB"/>
              </w:rPr>
              <w:t>Փ</w:t>
            </w:r>
            <w:r w:rsidRPr="00B212D6">
              <w:rPr>
                <w:sz w:val="22"/>
                <w:szCs w:val="22"/>
                <w:lang w:val="en-GB" w:eastAsia="en-GB"/>
              </w:rPr>
              <w:t>8А500c</w:t>
            </w:r>
          </w:p>
        </w:tc>
        <w:tc>
          <w:tcPr>
            <w:tcW w:w="911" w:type="dxa"/>
            <w:tcBorders>
              <w:top w:val="nil"/>
              <w:left w:val="nil"/>
              <w:bottom w:val="single" w:sz="4" w:space="0" w:color="auto"/>
              <w:right w:val="single" w:sz="4" w:space="0" w:color="auto"/>
            </w:tcBorders>
            <w:shd w:val="clear" w:color="auto" w:fill="auto"/>
            <w:vAlign w:val="center"/>
            <w:hideMark/>
          </w:tcPr>
          <w:p w14:paraId="0AF60FD7"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1CCA5D9C" w14:textId="77777777" w:rsidR="006C1B9B" w:rsidRPr="00B212D6" w:rsidRDefault="006C1B9B" w:rsidP="00F67E79">
            <w:pPr>
              <w:jc w:val="center"/>
              <w:rPr>
                <w:lang w:val="en-GB" w:eastAsia="en-GB"/>
              </w:rPr>
            </w:pPr>
            <w:r w:rsidRPr="00B212D6">
              <w:rPr>
                <w:sz w:val="22"/>
                <w:szCs w:val="22"/>
                <w:lang w:val="en-GB" w:eastAsia="en-GB"/>
              </w:rPr>
              <w:t>2,124.0</w:t>
            </w:r>
          </w:p>
        </w:tc>
        <w:tc>
          <w:tcPr>
            <w:tcW w:w="1042" w:type="dxa"/>
            <w:tcBorders>
              <w:top w:val="nil"/>
              <w:left w:val="nil"/>
              <w:bottom w:val="single" w:sz="4" w:space="0" w:color="auto"/>
              <w:right w:val="single" w:sz="4" w:space="0" w:color="auto"/>
            </w:tcBorders>
            <w:shd w:val="clear" w:color="auto" w:fill="auto"/>
            <w:vAlign w:val="center"/>
            <w:hideMark/>
          </w:tcPr>
          <w:p w14:paraId="1A75ED7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9247049"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5F469E0"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7C8A07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33F8B2A"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auto" w:fill="auto"/>
            <w:vAlign w:val="center"/>
            <w:hideMark/>
          </w:tcPr>
          <w:p w14:paraId="07CA92CB" w14:textId="77777777" w:rsidR="006C1B9B" w:rsidRPr="00B212D6" w:rsidRDefault="006C1B9B" w:rsidP="00F67E79">
            <w:pPr>
              <w:jc w:val="center"/>
              <w:rPr>
                <w:lang w:val="en-GB" w:eastAsia="en-GB"/>
              </w:rPr>
            </w:pPr>
            <w:r w:rsidRPr="00B212D6">
              <w:rPr>
                <w:sz w:val="22"/>
                <w:szCs w:val="22"/>
                <w:lang w:val="en-GB" w:eastAsia="en-GB"/>
              </w:rPr>
              <w:t>Прим.   23-2</w:t>
            </w:r>
          </w:p>
        </w:tc>
        <w:tc>
          <w:tcPr>
            <w:tcW w:w="4630" w:type="dxa"/>
            <w:tcBorders>
              <w:top w:val="nil"/>
              <w:left w:val="nil"/>
              <w:bottom w:val="single" w:sz="4" w:space="0" w:color="auto"/>
              <w:right w:val="single" w:sz="4" w:space="0" w:color="auto"/>
            </w:tcBorders>
            <w:shd w:val="clear" w:color="auto" w:fill="auto"/>
            <w:vAlign w:val="center"/>
            <w:hideMark/>
          </w:tcPr>
          <w:p w14:paraId="016E22A2" w14:textId="77777777" w:rsidR="006C1B9B" w:rsidRPr="00B212D6" w:rsidRDefault="006C1B9B" w:rsidP="00F67E79">
            <w:pPr>
              <w:rPr>
                <w:lang w:eastAsia="en-GB"/>
              </w:rPr>
            </w:pPr>
            <w:r w:rsidRPr="00B212D6">
              <w:rPr>
                <w:sz w:val="22"/>
                <w:szCs w:val="22"/>
                <w:lang w:eastAsia="en-GB"/>
              </w:rPr>
              <w:t>Заливка габиона базальтными валунами (фракцией от 200 до 400мм)</w:t>
            </w:r>
          </w:p>
        </w:tc>
        <w:tc>
          <w:tcPr>
            <w:tcW w:w="911" w:type="dxa"/>
            <w:tcBorders>
              <w:top w:val="nil"/>
              <w:left w:val="nil"/>
              <w:bottom w:val="single" w:sz="4" w:space="0" w:color="auto"/>
              <w:right w:val="single" w:sz="4" w:space="0" w:color="auto"/>
            </w:tcBorders>
            <w:shd w:val="clear" w:color="auto" w:fill="auto"/>
            <w:vAlign w:val="center"/>
            <w:hideMark/>
          </w:tcPr>
          <w:p w14:paraId="79334CC2" w14:textId="77777777" w:rsidR="006C1B9B" w:rsidRPr="00B212D6" w:rsidRDefault="006C1B9B" w:rsidP="00F67E79">
            <w:pPr>
              <w:jc w:val="center"/>
              <w:rPr>
                <w:lang w:val="en-GB" w:eastAsia="en-GB"/>
              </w:rPr>
            </w:pPr>
            <w:r w:rsidRPr="00B212D6">
              <w:rPr>
                <w:sz w:val="22"/>
                <w:szCs w:val="22"/>
                <w:lang w:val="en-GB" w:eastAsia="en-GB"/>
              </w:rPr>
              <w:t>м3</w:t>
            </w:r>
          </w:p>
        </w:tc>
        <w:tc>
          <w:tcPr>
            <w:tcW w:w="876" w:type="dxa"/>
            <w:tcBorders>
              <w:top w:val="nil"/>
              <w:left w:val="nil"/>
              <w:bottom w:val="single" w:sz="4" w:space="0" w:color="auto"/>
              <w:right w:val="single" w:sz="4" w:space="0" w:color="auto"/>
            </w:tcBorders>
            <w:shd w:val="clear" w:color="auto" w:fill="auto"/>
            <w:vAlign w:val="center"/>
            <w:hideMark/>
          </w:tcPr>
          <w:p w14:paraId="40149940" w14:textId="77777777" w:rsidR="006C1B9B" w:rsidRPr="00B212D6" w:rsidRDefault="006C1B9B" w:rsidP="00F67E79">
            <w:pPr>
              <w:jc w:val="center"/>
              <w:rPr>
                <w:lang w:val="en-GB" w:eastAsia="en-GB"/>
              </w:rPr>
            </w:pPr>
            <w:r w:rsidRPr="00B212D6">
              <w:rPr>
                <w:sz w:val="22"/>
                <w:szCs w:val="22"/>
                <w:lang w:val="en-GB" w:eastAsia="en-GB"/>
              </w:rPr>
              <w:t>191.0</w:t>
            </w:r>
          </w:p>
        </w:tc>
        <w:tc>
          <w:tcPr>
            <w:tcW w:w="1042" w:type="dxa"/>
            <w:tcBorders>
              <w:top w:val="nil"/>
              <w:left w:val="nil"/>
              <w:bottom w:val="single" w:sz="4" w:space="0" w:color="auto"/>
              <w:right w:val="single" w:sz="4" w:space="0" w:color="auto"/>
            </w:tcBorders>
            <w:shd w:val="clear" w:color="auto" w:fill="auto"/>
            <w:vAlign w:val="center"/>
            <w:hideMark/>
          </w:tcPr>
          <w:p w14:paraId="71480B7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3ED68B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5D71835"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C7F445A" w14:textId="77777777" w:rsidTr="00F67E79">
        <w:trPr>
          <w:trHeight w:val="57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6C0CEC5"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6DC937BA"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000000" w:fill="FFFFFF"/>
            <w:vAlign w:val="center"/>
            <w:hideMark/>
          </w:tcPr>
          <w:p w14:paraId="5B6BC471" w14:textId="77777777" w:rsidR="006C1B9B" w:rsidRPr="00B212D6" w:rsidRDefault="006C1B9B" w:rsidP="00F67E79">
            <w:pPr>
              <w:jc w:val="center"/>
              <w:rPr>
                <w:b/>
                <w:bCs/>
                <w:color w:val="000000"/>
                <w:lang w:eastAsia="en-GB"/>
              </w:rPr>
            </w:pPr>
            <w:r w:rsidRPr="00B212D6">
              <w:rPr>
                <w:b/>
                <w:bCs/>
                <w:color w:val="000000"/>
                <w:sz w:val="22"/>
                <w:szCs w:val="22"/>
                <w:lang w:eastAsia="en-GB"/>
              </w:rPr>
              <w:t xml:space="preserve">Работы по электроснабжению и освещению </w:t>
            </w:r>
          </w:p>
        </w:tc>
        <w:tc>
          <w:tcPr>
            <w:tcW w:w="911" w:type="dxa"/>
            <w:tcBorders>
              <w:top w:val="nil"/>
              <w:left w:val="nil"/>
              <w:bottom w:val="single" w:sz="4" w:space="0" w:color="auto"/>
              <w:right w:val="single" w:sz="4" w:space="0" w:color="auto"/>
            </w:tcBorders>
            <w:shd w:val="clear" w:color="auto" w:fill="auto"/>
            <w:vAlign w:val="center"/>
            <w:hideMark/>
          </w:tcPr>
          <w:p w14:paraId="505C1637" w14:textId="77777777" w:rsidR="006C1B9B" w:rsidRPr="00B212D6" w:rsidRDefault="006C1B9B" w:rsidP="00F67E79">
            <w:pPr>
              <w:jc w:val="center"/>
              <w:rPr>
                <w:lang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77CD1CC9" w14:textId="77777777" w:rsidR="006C1B9B" w:rsidRPr="00B212D6" w:rsidRDefault="006C1B9B" w:rsidP="00F67E79">
            <w:pPr>
              <w:jc w:val="center"/>
              <w:rPr>
                <w:lang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12D63EF0" w14:textId="77777777" w:rsidR="006C1B9B" w:rsidRPr="00B212D6" w:rsidRDefault="006C1B9B" w:rsidP="00F67E79">
            <w:pPr>
              <w:jc w:val="center"/>
              <w:rPr>
                <w:lang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03930AA" w14:textId="77777777" w:rsidR="006C1B9B" w:rsidRPr="00B212D6" w:rsidRDefault="006C1B9B" w:rsidP="00F67E79">
            <w:pPr>
              <w:jc w:val="center"/>
              <w:rPr>
                <w:lang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D0CBB6D" w14:textId="77777777" w:rsidR="006C1B9B" w:rsidRPr="00B212D6" w:rsidRDefault="006C1B9B" w:rsidP="00F67E79">
            <w:pPr>
              <w:rPr>
                <w:lang w:eastAsia="en-GB"/>
              </w:rPr>
            </w:pPr>
            <w:r w:rsidRPr="00B212D6">
              <w:rPr>
                <w:sz w:val="22"/>
                <w:szCs w:val="22"/>
                <w:lang w:val="en-GB" w:eastAsia="en-GB"/>
              </w:rPr>
              <w:t> </w:t>
            </w:r>
          </w:p>
        </w:tc>
      </w:tr>
      <w:tr w:rsidR="006C1B9B" w:rsidRPr="00B212D6" w14:paraId="6CE8D9FE"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96DFEFF" w14:textId="77777777" w:rsidR="006C1B9B" w:rsidRPr="00B212D6" w:rsidRDefault="006C1B9B" w:rsidP="00F67E79">
            <w:pPr>
              <w:jc w:val="center"/>
              <w:rPr>
                <w:lang w:val="en-GB" w:eastAsia="en-GB"/>
              </w:rPr>
            </w:pPr>
            <w:r w:rsidRPr="00B212D6">
              <w:rPr>
                <w:sz w:val="22"/>
                <w:szCs w:val="22"/>
                <w:lang w:val="en-GB" w:eastAsia="en-GB"/>
              </w:rPr>
              <w:t>1</w:t>
            </w:r>
          </w:p>
        </w:tc>
        <w:tc>
          <w:tcPr>
            <w:tcW w:w="1052" w:type="dxa"/>
            <w:tcBorders>
              <w:top w:val="nil"/>
              <w:left w:val="nil"/>
              <w:bottom w:val="single" w:sz="4" w:space="0" w:color="auto"/>
              <w:right w:val="single" w:sz="4" w:space="0" w:color="auto"/>
            </w:tcBorders>
            <w:shd w:val="clear" w:color="auto" w:fill="auto"/>
            <w:vAlign w:val="center"/>
            <w:hideMark/>
          </w:tcPr>
          <w:p w14:paraId="6BDC4F5B" w14:textId="77777777" w:rsidR="006C1B9B" w:rsidRPr="00B212D6" w:rsidRDefault="006C1B9B" w:rsidP="00F67E79">
            <w:pPr>
              <w:jc w:val="center"/>
              <w:rPr>
                <w:color w:val="000000"/>
                <w:lang w:val="en-GB" w:eastAsia="en-GB"/>
              </w:rPr>
            </w:pPr>
            <w:r w:rsidRPr="00B212D6">
              <w:rPr>
                <w:color w:val="000000"/>
                <w:sz w:val="22"/>
                <w:szCs w:val="22"/>
                <w:lang w:val="en-GB" w:eastAsia="en-GB"/>
              </w:rPr>
              <w:t>8-572-5</w:t>
            </w:r>
          </w:p>
        </w:tc>
        <w:tc>
          <w:tcPr>
            <w:tcW w:w="4630" w:type="dxa"/>
            <w:tcBorders>
              <w:top w:val="nil"/>
              <w:left w:val="nil"/>
              <w:bottom w:val="single" w:sz="4" w:space="0" w:color="auto"/>
              <w:right w:val="single" w:sz="4" w:space="0" w:color="auto"/>
            </w:tcBorders>
            <w:shd w:val="clear" w:color="auto" w:fill="auto"/>
            <w:vAlign w:val="center"/>
            <w:hideMark/>
          </w:tcPr>
          <w:p w14:paraId="7DDD4446" w14:textId="77777777" w:rsidR="006C1B9B" w:rsidRPr="00B212D6" w:rsidRDefault="006C1B9B" w:rsidP="00F67E79">
            <w:pPr>
              <w:rPr>
                <w:color w:val="000000"/>
                <w:lang w:eastAsia="en-GB"/>
              </w:rPr>
            </w:pPr>
            <w:r w:rsidRPr="00B212D6">
              <w:rPr>
                <w:color w:val="000000"/>
                <w:sz w:val="22"/>
                <w:szCs w:val="22"/>
                <w:lang w:eastAsia="en-GB"/>
              </w:rPr>
              <w:t xml:space="preserve">Металлический вводный распределительный щит с дверцей </w:t>
            </w:r>
            <w:r w:rsidRPr="00B212D6">
              <w:rPr>
                <w:color w:val="000000"/>
                <w:sz w:val="22"/>
                <w:szCs w:val="22"/>
                <w:lang w:val="en-GB" w:eastAsia="en-GB"/>
              </w:rPr>
              <w:t>IP</w:t>
            </w:r>
            <w:r w:rsidRPr="00B212D6">
              <w:rPr>
                <w:color w:val="000000"/>
                <w:sz w:val="22"/>
                <w:szCs w:val="22"/>
                <w:lang w:eastAsia="en-GB"/>
              </w:rPr>
              <w:t xml:space="preserve"> 65, включая</w:t>
            </w:r>
          </w:p>
        </w:tc>
        <w:tc>
          <w:tcPr>
            <w:tcW w:w="911" w:type="dxa"/>
            <w:tcBorders>
              <w:top w:val="nil"/>
              <w:left w:val="nil"/>
              <w:bottom w:val="single" w:sz="4" w:space="0" w:color="auto"/>
              <w:right w:val="single" w:sz="4" w:space="0" w:color="auto"/>
            </w:tcBorders>
            <w:shd w:val="clear" w:color="auto" w:fill="auto"/>
            <w:vAlign w:val="center"/>
            <w:hideMark/>
          </w:tcPr>
          <w:p w14:paraId="2C913920"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5A4958AA"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4ADB5C0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5C6581E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3D36730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7AE0AB8"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BFFD36B" w14:textId="77777777" w:rsidR="006C1B9B" w:rsidRPr="00B212D6" w:rsidRDefault="006C1B9B" w:rsidP="00F67E79">
            <w:pPr>
              <w:jc w:val="center"/>
              <w:rPr>
                <w:lang w:val="en-GB" w:eastAsia="en-GB"/>
              </w:rPr>
            </w:pPr>
            <w:r w:rsidRPr="00B212D6">
              <w:rPr>
                <w:sz w:val="22"/>
                <w:szCs w:val="22"/>
                <w:lang w:val="en-GB" w:eastAsia="en-GB"/>
              </w:rPr>
              <w:t>2</w:t>
            </w:r>
          </w:p>
        </w:tc>
        <w:tc>
          <w:tcPr>
            <w:tcW w:w="1052" w:type="dxa"/>
            <w:tcBorders>
              <w:top w:val="nil"/>
              <w:left w:val="nil"/>
              <w:bottom w:val="single" w:sz="4" w:space="0" w:color="auto"/>
              <w:right w:val="single" w:sz="4" w:space="0" w:color="auto"/>
            </w:tcBorders>
            <w:shd w:val="clear" w:color="auto" w:fill="auto"/>
            <w:vAlign w:val="center"/>
            <w:hideMark/>
          </w:tcPr>
          <w:p w14:paraId="605E8A4F"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25ECDBC2"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380</w:t>
            </w:r>
            <w:r w:rsidRPr="00B212D6">
              <w:rPr>
                <w:rFonts w:ascii="Sylfaen" w:hAnsi="Sylfaen" w:cs="Sylfaen"/>
                <w:color w:val="000000"/>
                <w:sz w:val="22"/>
                <w:szCs w:val="22"/>
                <w:lang w:val="en-GB" w:eastAsia="en-GB"/>
              </w:rPr>
              <w:t>Վ</w:t>
            </w:r>
            <w:r w:rsidRPr="00B212D6">
              <w:rPr>
                <w:color w:val="000000"/>
                <w:sz w:val="22"/>
                <w:szCs w:val="22"/>
                <w:lang w:val="en-GB" w:eastAsia="en-GB"/>
              </w:rPr>
              <w:t>, 25</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0AB759E7"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7009DC7"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2DB1B13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4E931C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1265C41"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D93BE9D"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7ADE1E44" w14:textId="77777777" w:rsidR="006C1B9B" w:rsidRPr="00B212D6" w:rsidRDefault="006C1B9B" w:rsidP="00F67E79">
            <w:pPr>
              <w:jc w:val="center"/>
              <w:rPr>
                <w:lang w:val="en-GB" w:eastAsia="en-GB"/>
              </w:rPr>
            </w:pPr>
            <w:r w:rsidRPr="00B212D6">
              <w:rPr>
                <w:sz w:val="22"/>
                <w:szCs w:val="22"/>
                <w:lang w:val="en-GB" w:eastAsia="en-GB"/>
              </w:rPr>
              <w:t>3</w:t>
            </w:r>
          </w:p>
        </w:tc>
        <w:tc>
          <w:tcPr>
            <w:tcW w:w="1052" w:type="dxa"/>
            <w:tcBorders>
              <w:top w:val="nil"/>
              <w:left w:val="nil"/>
              <w:bottom w:val="single" w:sz="4" w:space="0" w:color="auto"/>
              <w:right w:val="single" w:sz="4" w:space="0" w:color="auto"/>
            </w:tcBorders>
            <w:shd w:val="clear" w:color="auto" w:fill="auto"/>
            <w:vAlign w:val="center"/>
            <w:hideMark/>
          </w:tcPr>
          <w:p w14:paraId="363C0659"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37CC50AF"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380</w:t>
            </w:r>
            <w:r w:rsidRPr="00B212D6">
              <w:rPr>
                <w:rFonts w:ascii="Sylfaen" w:hAnsi="Sylfaen" w:cs="Sylfaen"/>
                <w:color w:val="000000"/>
                <w:sz w:val="22"/>
                <w:szCs w:val="22"/>
                <w:lang w:val="en-GB" w:eastAsia="en-GB"/>
              </w:rPr>
              <w:t>Վ</w:t>
            </w:r>
            <w:r w:rsidRPr="00B212D6">
              <w:rPr>
                <w:color w:val="000000"/>
                <w:sz w:val="22"/>
                <w:szCs w:val="22"/>
                <w:lang w:val="en-GB" w:eastAsia="en-GB"/>
              </w:rPr>
              <w:t>, 16</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344026F0"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C22851B"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73590DF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A79763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0B868A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EA377DD"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8044EBF" w14:textId="77777777" w:rsidR="006C1B9B" w:rsidRPr="00B212D6" w:rsidRDefault="006C1B9B" w:rsidP="00F67E79">
            <w:pPr>
              <w:jc w:val="center"/>
              <w:rPr>
                <w:lang w:val="en-GB" w:eastAsia="en-GB"/>
              </w:rPr>
            </w:pPr>
            <w:r w:rsidRPr="00B212D6">
              <w:rPr>
                <w:sz w:val="22"/>
                <w:szCs w:val="22"/>
                <w:lang w:val="en-GB" w:eastAsia="en-GB"/>
              </w:rPr>
              <w:t>4</w:t>
            </w:r>
          </w:p>
        </w:tc>
        <w:tc>
          <w:tcPr>
            <w:tcW w:w="1052" w:type="dxa"/>
            <w:tcBorders>
              <w:top w:val="nil"/>
              <w:left w:val="nil"/>
              <w:bottom w:val="single" w:sz="4" w:space="0" w:color="auto"/>
              <w:right w:val="single" w:sz="4" w:space="0" w:color="auto"/>
            </w:tcBorders>
            <w:shd w:val="clear" w:color="auto" w:fill="auto"/>
            <w:vAlign w:val="center"/>
            <w:hideMark/>
          </w:tcPr>
          <w:p w14:paraId="684DDAB0" w14:textId="77777777" w:rsidR="006C1B9B" w:rsidRPr="00B212D6" w:rsidRDefault="006C1B9B" w:rsidP="00F67E79">
            <w:pPr>
              <w:jc w:val="center"/>
              <w:rPr>
                <w:color w:val="000000"/>
                <w:lang w:val="en-GB" w:eastAsia="en-GB"/>
              </w:rPr>
            </w:pPr>
            <w:r w:rsidRPr="00B212D6">
              <w:rPr>
                <w:color w:val="000000"/>
                <w:sz w:val="22"/>
                <w:szCs w:val="22"/>
                <w:lang w:val="en-GB" w:eastAsia="en-GB"/>
              </w:rPr>
              <w:t>8-525-1</w:t>
            </w:r>
          </w:p>
        </w:tc>
        <w:tc>
          <w:tcPr>
            <w:tcW w:w="4630" w:type="dxa"/>
            <w:tcBorders>
              <w:top w:val="nil"/>
              <w:left w:val="nil"/>
              <w:bottom w:val="single" w:sz="4" w:space="0" w:color="auto"/>
              <w:right w:val="single" w:sz="4" w:space="0" w:color="auto"/>
            </w:tcBorders>
            <w:shd w:val="clear" w:color="auto" w:fill="auto"/>
            <w:vAlign w:val="center"/>
            <w:hideMark/>
          </w:tcPr>
          <w:p w14:paraId="0DCB81F5" w14:textId="77777777" w:rsidR="006C1B9B" w:rsidRPr="00B212D6" w:rsidRDefault="006C1B9B" w:rsidP="00F67E79">
            <w:pPr>
              <w:rPr>
                <w:color w:val="000000"/>
                <w:lang w:val="en-GB" w:eastAsia="en-GB"/>
              </w:rPr>
            </w:pPr>
            <w:r w:rsidRPr="00B212D6">
              <w:rPr>
                <w:color w:val="000000"/>
                <w:sz w:val="22"/>
                <w:szCs w:val="22"/>
                <w:lang w:val="en-GB" w:eastAsia="en-GB"/>
              </w:rPr>
              <w:t>Автоматический выключатель 220</w:t>
            </w:r>
            <w:r w:rsidRPr="00B212D6">
              <w:rPr>
                <w:rFonts w:ascii="Sylfaen" w:hAnsi="Sylfaen" w:cs="Sylfaen"/>
                <w:color w:val="000000"/>
                <w:sz w:val="22"/>
                <w:szCs w:val="22"/>
                <w:lang w:val="en-GB" w:eastAsia="en-GB"/>
              </w:rPr>
              <w:t>Վ</w:t>
            </w:r>
            <w:r w:rsidRPr="00B212D6">
              <w:rPr>
                <w:color w:val="000000"/>
                <w:sz w:val="22"/>
                <w:szCs w:val="22"/>
                <w:lang w:val="en-GB" w:eastAsia="en-GB"/>
              </w:rPr>
              <w:t>, 16</w:t>
            </w:r>
            <w:r w:rsidRPr="00B212D6">
              <w:rPr>
                <w:rFonts w:ascii="Sylfaen" w:hAnsi="Sylfaen" w:cs="Sylfaen"/>
                <w:color w:val="000000"/>
                <w:sz w:val="22"/>
                <w:szCs w:val="22"/>
                <w:lang w:val="en-GB" w:eastAsia="en-GB"/>
              </w:rPr>
              <w:t>Ա</w:t>
            </w:r>
          </w:p>
        </w:tc>
        <w:tc>
          <w:tcPr>
            <w:tcW w:w="911" w:type="dxa"/>
            <w:tcBorders>
              <w:top w:val="nil"/>
              <w:left w:val="nil"/>
              <w:bottom w:val="single" w:sz="4" w:space="0" w:color="auto"/>
              <w:right w:val="single" w:sz="4" w:space="0" w:color="auto"/>
            </w:tcBorders>
            <w:shd w:val="clear" w:color="auto" w:fill="auto"/>
            <w:vAlign w:val="center"/>
            <w:hideMark/>
          </w:tcPr>
          <w:p w14:paraId="53455CAF"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270186C2"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009B8A8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A1D626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4543C8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D70C4FC"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03A2B2E" w14:textId="77777777" w:rsidR="006C1B9B" w:rsidRPr="00B212D6" w:rsidRDefault="006C1B9B" w:rsidP="00F67E79">
            <w:pPr>
              <w:jc w:val="center"/>
              <w:rPr>
                <w:lang w:val="en-GB" w:eastAsia="en-GB"/>
              </w:rPr>
            </w:pPr>
            <w:r w:rsidRPr="00B212D6">
              <w:rPr>
                <w:sz w:val="22"/>
                <w:szCs w:val="22"/>
                <w:lang w:val="en-GB" w:eastAsia="en-GB"/>
              </w:rPr>
              <w:t>5</w:t>
            </w:r>
          </w:p>
        </w:tc>
        <w:tc>
          <w:tcPr>
            <w:tcW w:w="1052" w:type="dxa"/>
            <w:tcBorders>
              <w:top w:val="nil"/>
              <w:left w:val="nil"/>
              <w:bottom w:val="single" w:sz="4" w:space="0" w:color="auto"/>
              <w:right w:val="single" w:sz="4" w:space="0" w:color="auto"/>
            </w:tcBorders>
            <w:shd w:val="clear" w:color="auto" w:fill="auto"/>
            <w:vAlign w:val="center"/>
            <w:hideMark/>
          </w:tcPr>
          <w:p w14:paraId="62977201" w14:textId="77777777" w:rsidR="006C1B9B" w:rsidRPr="00B212D6" w:rsidRDefault="006C1B9B" w:rsidP="00F67E79">
            <w:pPr>
              <w:jc w:val="center"/>
              <w:rPr>
                <w:color w:val="000000"/>
                <w:lang w:val="en-GB" w:eastAsia="en-GB"/>
              </w:rPr>
            </w:pPr>
            <w:r w:rsidRPr="00B212D6">
              <w:rPr>
                <w:color w:val="000000"/>
                <w:sz w:val="22"/>
                <w:szCs w:val="22"/>
                <w:lang w:val="en-GB" w:eastAsia="en-GB"/>
              </w:rPr>
              <w:t>8-531-4</w:t>
            </w:r>
          </w:p>
        </w:tc>
        <w:tc>
          <w:tcPr>
            <w:tcW w:w="4630" w:type="dxa"/>
            <w:tcBorders>
              <w:top w:val="nil"/>
              <w:left w:val="nil"/>
              <w:bottom w:val="single" w:sz="4" w:space="0" w:color="auto"/>
              <w:right w:val="single" w:sz="4" w:space="0" w:color="auto"/>
            </w:tcBorders>
            <w:shd w:val="clear" w:color="auto" w:fill="auto"/>
            <w:vAlign w:val="center"/>
            <w:hideMark/>
          </w:tcPr>
          <w:p w14:paraId="66FD7896" w14:textId="77777777" w:rsidR="006C1B9B" w:rsidRPr="00B212D6" w:rsidRDefault="006C1B9B" w:rsidP="00F67E79">
            <w:pPr>
              <w:rPr>
                <w:color w:val="000000"/>
                <w:lang w:eastAsia="en-GB"/>
              </w:rPr>
            </w:pPr>
            <w:r w:rsidRPr="00B212D6">
              <w:rPr>
                <w:color w:val="000000"/>
                <w:sz w:val="22"/>
                <w:szCs w:val="22"/>
                <w:lang w:eastAsia="en-GB"/>
              </w:rPr>
              <w:t xml:space="preserve">Магнитный пускатель с тепловым реле, с 2-мя кнопками управления 220В, 16А </w:t>
            </w:r>
          </w:p>
        </w:tc>
        <w:tc>
          <w:tcPr>
            <w:tcW w:w="911" w:type="dxa"/>
            <w:tcBorders>
              <w:top w:val="nil"/>
              <w:left w:val="nil"/>
              <w:bottom w:val="single" w:sz="4" w:space="0" w:color="auto"/>
              <w:right w:val="single" w:sz="4" w:space="0" w:color="auto"/>
            </w:tcBorders>
            <w:shd w:val="clear" w:color="auto" w:fill="auto"/>
            <w:vAlign w:val="center"/>
            <w:hideMark/>
          </w:tcPr>
          <w:p w14:paraId="250805BC"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FD0BEB6"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4631158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41475FF"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7FFFA52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8EBA794"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A41A0FC" w14:textId="77777777" w:rsidR="006C1B9B" w:rsidRPr="00B212D6" w:rsidRDefault="006C1B9B" w:rsidP="00F67E79">
            <w:pPr>
              <w:jc w:val="center"/>
              <w:rPr>
                <w:lang w:val="en-GB" w:eastAsia="en-GB"/>
              </w:rPr>
            </w:pPr>
            <w:r w:rsidRPr="00B212D6">
              <w:rPr>
                <w:sz w:val="22"/>
                <w:szCs w:val="22"/>
                <w:lang w:val="en-GB" w:eastAsia="en-GB"/>
              </w:rPr>
              <w:t>6</w:t>
            </w:r>
          </w:p>
        </w:tc>
        <w:tc>
          <w:tcPr>
            <w:tcW w:w="1052" w:type="dxa"/>
            <w:tcBorders>
              <w:top w:val="nil"/>
              <w:left w:val="nil"/>
              <w:bottom w:val="single" w:sz="4" w:space="0" w:color="auto"/>
              <w:right w:val="single" w:sz="4" w:space="0" w:color="auto"/>
            </w:tcBorders>
            <w:shd w:val="clear" w:color="auto" w:fill="auto"/>
            <w:vAlign w:val="center"/>
            <w:hideMark/>
          </w:tcPr>
          <w:p w14:paraId="02C9A82F" w14:textId="77777777" w:rsidR="006C1B9B" w:rsidRPr="00B212D6" w:rsidRDefault="006C1B9B" w:rsidP="00F67E79">
            <w:pPr>
              <w:jc w:val="center"/>
              <w:rPr>
                <w:color w:val="000000"/>
                <w:lang w:val="en-GB" w:eastAsia="en-GB"/>
              </w:rPr>
            </w:pPr>
            <w:r w:rsidRPr="00B212D6">
              <w:rPr>
                <w:color w:val="000000"/>
                <w:sz w:val="22"/>
                <w:szCs w:val="22"/>
                <w:lang w:val="en-GB" w:eastAsia="en-GB"/>
              </w:rPr>
              <w:t>8-574-55</w:t>
            </w:r>
          </w:p>
        </w:tc>
        <w:tc>
          <w:tcPr>
            <w:tcW w:w="4630" w:type="dxa"/>
            <w:tcBorders>
              <w:top w:val="nil"/>
              <w:left w:val="nil"/>
              <w:bottom w:val="single" w:sz="4" w:space="0" w:color="auto"/>
              <w:right w:val="single" w:sz="4" w:space="0" w:color="auto"/>
            </w:tcBorders>
            <w:shd w:val="clear" w:color="auto" w:fill="auto"/>
            <w:vAlign w:val="center"/>
            <w:hideMark/>
          </w:tcPr>
          <w:p w14:paraId="0D45D53D" w14:textId="77777777" w:rsidR="006C1B9B" w:rsidRPr="00B212D6" w:rsidRDefault="006C1B9B" w:rsidP="00F67E79">
            <w:pPr>
              <w:rPr>
                <w:color w:val="000000"/>
                <w:lang w:val="en-GB" w:eastAsia="en-GB"/>
              </w:rPr>
            </w:pPr>
            <w:r w:rsidRPr="00B212D6">
              <w:rPr>
                <w:color w:val="000000"/>
                <w:sz w:val="22"/>
                <w:szCs w:val="22"/>
                <w:lang w:val="en-GB" w:eastAsia="en-GB"/>
              </w:rPr>
              <w:t>Часовое реле</w:t>
            </w:r>
          </w:p>
        </w:tc>
        <w:tc>
          <w:tcPr>
            <w:tcW w:w="911" w:type="dxa"/>
            <w:tcBorders>
              <w:top w:val="nil"/>
              <w:left w:val="nil"/>
              <w:bottom w:val="single" w:sz="4" w:space="0" w:color="auto"/>
              <w:right w:val="single" w:sz="4" w:space="0" w:color="auto"/>
            </w:tcBorders>
            <w:shd w:val="clear" w:color="auto" w:fill="auto"/>
            <w:vAlign w:val="center"/>
            <w:hideMark/>
          </w:tcPr>
          <w:p w14:paraId="4B12478C"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174FB426"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67BEC86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D1A226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EA5C7B8"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F7332E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388820D" w14:textId="77777777" w:rsidR="006C1B9B" w:rsidRPr="00B212D6" w:rsidRDefault="006C1B9B" w:rsidP="00F67E79">
            <w:pPr>
              <w:jc w:val="center"/>
              <w:rPr>
                <w:lang w:val="en-GB" w:eastAsia="en-GB"/>
              </w:rPr>
            </w:pPr>
            <w:r w:rsidRPr="00B212D6">
              <w:rPr>
                <w:sz w:val="22"/>
                <w:szCs w:val="22"/>
                <w:lang w:val="en-GB" w:eastAsia="en-GB"/>
              </w:rPr>
              <w:t>7</w:t>
            </w:r>
          </w:p>
        </w:tc>
        <w:tc>
          <w:tcPr>
            <w:tcW w:w="1052" w:type="dxa"/>
            <w:tcBorders>
              <w:top w:val="nil"/>
              <w:left w:val="nil"/>
              <w:bottom w:val="single" w:sz="4" w:space="0" w:color="auto"/>
              <w:right w:val="single" w:sz="4" w:space="0" w:color="auto"/>
            </w:tcBorders>
            <w:shd w:val="clear" w:color="auto" w:fill="auto"/>
            <w:vAlign w:val="center"/>
            <w:hideMark/>
          </w:tcPr>
          <w:p w14:paraId="36F209C9" w14:textId="77777777" w:rsidR="006C1B9B" w:rsidRPr="00B212D6" w:rsidRDefault="006C1B9B" w:rsidP="00F67E79">
            <w:pPr>
              <w:jc w:val="center"/>
              <w:rPr>
                <w:color w:val="000000"/>
                <w:lang w:val="en-GB" w:eastAsia="en-GB"/>
              </w:rPr>
            </w:pPr>
            <w:r w:rsidRPr="00B212D6">
              <w:rPr>
                <w:color w:val="000000"/>
                <w:sz w:val="22"/>
                <w:szCs w:val="22"/>
                <w:lang w:val="en-GB" w:eastAsia="en-GB"/>
              </w:rPr>
              <w:t>8-530-1</w:t>
            </w:r>
          </w:p>
        </w:tc>
        <w:tc>
          <w:tcPr>
            <w:tcW w:w="4630" w:type="dxa"/>
            <w:tcBorders>
              <w:top w:val="nil"/>
              <w:left w:val="nil"/>
              <w:bottom w:val="single" w:sz="4" w:space="0" w:color="auto"/>
              <w:right w:val="single" w:sz="4" w:space="0" w:color="auto"/>
            </w:tcBorders>
            <w:shd w:val="clear" w:color="auto" w:fill="auto"/>
            <w:vAlign w:val="center"/>
            <w:hideMark/>
          </w:tcPr>
          <w:p w14:paraId="7E6E2E6B" w14:textId="77777777" w:rsidR="006C1B9B" w:rsidRPr="00B212D6" w:rsidRDefault="006C1B9B" w:rsidP="00F67E79">
            <w:pPr>
              <w:rPr>
                <w:color w:val="000000"/>
                <w:lang w:eastAsia="en-GB"/>
              </w:rPr>
            </w:pPr>
            <w:r w:rsidRPr="00B212D6">
              <w:rPr>
                <w:color w:val="000000"/>
                <w:sz w:val="22"/>
                <w:szCs w:val="22"/>
                <w:lang w:eastAsia="en-GB"/>
              </w:rPr>
              <w:t xml:space="preserve">Щит управления и снабжения крана </w:t>
            </w:r>
            <w:r w:rsidRPr="00B212D6">
              <w:rPr>
                <w:color w:val="000000"/>
                <w:sz w:val="22"/>
                <w:szCs w:val="22"/>
                <w:lang w:val="en-GB" w:eastAsia="en-GB"/>
              </w:rPr>
              <w:t>IP</w:t>
            </w:r>
            <w:r w:rsidRPr="00B212D6">
              <w:rPr>
                <w:color w:val="000000"/>
                <w:sz w:val="22"/>
                <w:szCs w:val="22"/>
                <w:lang w:eastAsia="en-GB"/>
              </w:rPr>
              <w:t xml:space="preserve"> 65 типа, 380В, 10А, с постом управления </w:t>
            </w:r>
          </w:p>
        </w:tc>
        <w:tc>
          <w:tcPr>
            <w:tcW w:w="911" w:type="dxa"/>
            <w:tcBorders>
              <w:top w:val="nil"/>
              <w:left w:val="nil"/>
              <w:bottom w:val="single" w:sz="4" w:space="0" w:color="auto"/>
              <w:right w:val="single" w:sz="4" w:space="0" w:color="auto"/>
            </w:tcBorders>
            <w:shd w:val="clear" w:color="auto" w:fill="auto"/>
            <w:vAlign w:val="center"/>
            <w:hideMark/>
          </w:tcPr>
          <w:p w14:paraId="63F7CD3C" w14:textId="77777777" w:rsidR="006C1B9B" w:rsidRPr="00B212D6" w:rsidRDefault="006C1B9B" w:rsidP="00F67E79">
            <w:pPr>
              <w:jc w:val="center"/>
              <w:rPr>
                <w:color w:val="000000"/>
                <w:lang w:val="en-GB" w:eastAsia="en-GB"/>
              </w:rPr>
            </w:pPr>
            <w:r w:rsidRPr="00B212D6">
              <w:rPr>
                <w:color w:val="000000"/>
                <w:sz w:val="22"/>
                <w:szCs w:val="22"/>
                <w:lang w:val="en-GB" w:eastAsia="en-GB"/>
              </w:rPr>
              <w:t>шт</w:t>
            </w:r>
          </w:p>
        </w:tc>
        <w:tc>
          <w:tcPr>
            <w:tcW w:w="876" w:type="dxa"/>
            <w:tcBorders>
              <w:top w:val="nil"/>
              <w:left w:val="nil"/>
              <w:bottom w:val="single" w:sz="4" w:space="0" w:color="auto"/>
              <w:right w:val="single" w:sz="4" w:space="0" w:color="auto"/>
            </w:tcBorders>
            <w:shd w:val="clear" w:color="auto" w:fill="auto"/>
            <w:vAlign w:val="center"/>
            <w:hideMark/>
          </w:tcPr>
          <w:p w14:paraId="34895522" w14:textId="77777777" w:rsidR="006C1B9B" w:rsidRPr="00B212D6" w:rsidRDefault="006C1B9B" w:rsidP="00F67E79">
            <w:pPr>
              <w:jc w:val="center"/>
              <w:rPr>
                <w:color w:val="000000"/>
                <w:lang w:val="en-GB" w:eastAsia="en-GB"/>
              </w:rPr>
            </w:pPr>
            <w:r w:rsidRPr="00B212D6">
              <w:rPr>
                <w:color w:val="000000"/>
                <w:sz w:val="22"/>
                <w:szCs w:val="22"/>
                <w:lang w:val="en-GB" w:eastAsia="en-GB"/>
              </w:rPr>
              <w:t>1</w:t>
            </w:r>
          </w:p>
        </w:tc>
        <w:tc>
          <w:tcPr>
            <w:tcW w:w="1042" w:type="dxa"/>
            <w:tcBorders>
              <w:top w:val="nil"/>
              <w:left w:val="nil"/>
              <w:bottom w:val="single" w:sz="4" w:space="0" w:color="auto"/>
              <w:right w:val="single" w:sz="4" w:space="0" w:color="auto"/>
            </w:tcBorders>
            <w:shd w:val="clear" w:color="auto" w:fill="auto"/>
            <w:vAlign w:val="center"/>
            <w:hideMark/>
          </w:tcPr>
          <w:p w14:paraId="1393C721"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274B054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416F2F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F3C3D09"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174FE4C" w14:textId="77777777" w:rsidR="006C1B9B" w:rsidRPr="00B212D6" w:rsidRDefault="006C1B9B" w:rsidP="00F67E79">
            <w:pPr>
              <w:jc w:val="center"/>
              <w:rPr>
                <w:lang w:val="en-GB" w:eastAsia="en-GB"/>
              </w:rPr>
            </w:pPr>
            <w:r w:rsidRPr="00B212D6">
              <w:rPr>
                <w:sz w:val="22"/>
                <w:szCs w:val="22"/>
                <w:lang w:val="en-GB" w:eastAsia="en-GB"/>
              </w:rPr>
              <w:t>8</w:t>
            </w:r>
          </w:p>
        </w:tc>
        <w:tc>
          <w:tcPr>
            <w:tcW w:w="1052" w:type="dxa"/>
            <w:tcBorders>
              <w:top w:val="nil"/>
              <w:left w:val="nil"/>
              <w:bottom w:val="single" w:sz="4" w:space="0" w:color="auto"/>
              <w:right w:val="single" w:sz="4" w:space="0" w:color="auto"/>
            </w:tcBorders>
            <w:shd w:val="clear" w:color="auto" w:fill="auto"/>
            <w:vAlign w:val="center"/>
            <w:hideMark/>
          </w:tcPr>
          <w:p w14:paraId="004C6196" w14:textId="77777777" w:rsidR="006C1B9B" w:rsidRPr="00B212D6" w:rsidRDefault="006C1B9B" w:rsidP="00F67E79">
            <w:pPr>
              <w:jc w:val="center"/>
              <w:rPr>
                <w:color w:val="000000"/>
                <w:lang w:val="en-GB" w:eastAsia="en-GB"/>
              </w:rPr>
            </w:pPr>
            <w:r w:rsidRPr="00B212D6">
              <w:rPr>
                <w:rFonts w:ascii="Sylfaen" w:hAnsi="Sylfaen" w:cs="Sylfaen"/>
                <w:color w:val="000000"/>
                <w:sz w:val="22"/>
                <w:szCs w:val="22"/>
                <w:lang w:val="en-GB" w:eastAsia="en-GB"/>
              </w:rPr>
              <w:t>Ժ</w:t>
            </w:r>
            <w:r w:rsidRPr="00B212D6">
              <w:rPr>
                <w:color w:val="000000"/>
                <w:sz w:val="22"/>
                <w:szCs w:val="22"/>
                <w:lang w:val="en-GB" w:eastAsia="en-GB"/>
              </w:rPr>
              <w:t>9-80</w:t>
            </w:r>
          </w:p>
        </w:tc>
        <w:tc>
          <w:tcPr>
            <w:tcW w:w="4630" w:type="dxa"/>
            <w:tcBorders>
              <w:top w:val="nil"/>
              <w:left w:val="nil"/>
              <w:bottom w:val="single" w:sz="4" w:space="0" w:color="auto"/>
              <w:right w:val="single" w:sz="4" w:space="0" w:color="auto"/>
            </w:tcBorders>
            <w:shd w:val="clear" w:color="auto" w:fill="auto"/>
            <w:vAlign w:val="center"/>
            <w:hideMark/>
          </w:tcPr>
          <w:p w14:paraId="0D485EE9" w14:textId="77777777" w:rsidR="006C1B9B" w:rsidRPr="00B212D6" w:rsidRDefault="006C1B9B" w:rsidP="00F67E79">
            <w:pPr>
              <w:rPr>
                <w:color w:val="000000"/>
                <w:lang w:eastAsia="en-GB"/>
              </w:rPr>
            </w:pPr>
            <w:r w:rsidRPr="00B212D6">
              <w:rPr>
                <w:color w:val="000000"/>
                <w:sz w:val="22"/>
                <w:szCs w:val="22"/>
                <w:lang w:eastAsia="en-GB"/>
              </w:rPr>
              <w:t>Светильник на двухрожковом кронштейне из стальной трубы Ø57</w:t>
            </w:r>
            <w:r w:rsidRPr="00B212D6">
              <w:rPr>
                <w:color w:val="000000"/>
                <w:sz w:val="22"/>
                <w:szCs w:val="22"/>
                <w:lang w:val="en-GB" w:eastAsia="en-GB"/>
              </w:rPr>
              <w:t>x</w:t>
            </w:r>
            <w:r w:rsidRPr="00B212D6">
              <w:rPr>
                <w:color w:val="000000"/>
                <w:sz w:val="22"/>
                <w:szCs w:val="22"/>
                <w:lang w:eastAsia="en-GB"/>
              </w:rPr>
              <w:t>3.5мм, 2</w:t>
            </w:r>
            <w:r w:rsidRPr="00B212D6">
              <w:rPr>
                <w:color w:val="000000"/>
                <w:sz w:val="22"/>
                <w:szCs w:val="22"/>
                <w:lang w:val="en-GB" w:eastAsia="en-GB"/>
              </w:rPr>
              <w:t>xL</w:t>
            </w:r>
            <w:r w:rsidRPr="00B212D6">
              <w:rPr>
                <w:color w:val="000000"/>
                <w:sz w:val="22"/>
                <w:szCs w:val="22"/>
                <w:lang w:eastAsia="en-GB"/>
              </w:rPr>
              <w:t>=2.0м</w:t>
            </w:r>
          </w:p>
        </w:tc>
        <w:tc>
          <w:tcPr>
            <w:tcW w:w="911" w:type="dxa"/>
            <w:tcBorders>
              <w:top w:val="nil"/>
              <w:left w:val="nil"/>
              <w:bottom w:val="single" w:sz="4" w:space="0" w:color="auto"/>
              <w:right w:val="single" w:sz="4" w:space="0" w:color="auto"/>
            </w:tcBorders>
            <w:shd w:val="clear" w:color="auto" w:fill="auto"/>
            <w:vAlign w:val="center"/>
            <w:hideMark/>
          </w:tcPr>
          <w:p w14:paraId="2C6DBE17" w14:textId="77777777" w:rsidR="006C1B9B" w:rsidRPr="00B212D6" w:rsidRDefault="006C1B9B" w:rsidP="00F67E79">
            <w:pPr>
              <w:jc w:val="center"/>
              <w:rPr>
                <w:color w:val="000000"/>
                <w:lang w:val="en-GB" w:eastAsia="en-GB"/>
              </w:rPr>
            </w:pPr>
            <w:r w:rsidRPr="00B212D6">
              <w:rPr>
                <w:color w:val="000000"/>
                <w:sz w:val="22"/>
                <w:szCs w:val="22"/>
                <w:lang w:val="en-GB" w:eastAsia="en-GB"/>
              </w:rPr>
              <w:t>т</w:t>
            </w:r>
          </w:p>
        </w:tc>
        <w:tc>
          <w:tcPr>
            <w:tcW w:w="876" w:type="dxa"/>
            <w:tcBorders>
              <w:top w:val="nil"/>
              <w:left w:val="nil"/>
              <w:bottom w:val="single" w:sz="4" w:space="0" w:color="auto"/>
              <w:right w:val="single" w:sz="4" w:space="0" w:color="auto"/>
            </w:tcBorders>
            <w:shd w:val="clear" w:color="auto" w:fill="auto"/>
            <w:vAlign w:val="center"/>
            <w:hideMark/>
          </w:tcPr>
          <w:p w14:paraId="0922313B" w14:textId="77777777" w:rsidR="006C1B9B" w:rsidRPr="00B212D6" w:rsidRDefault="006C1B9B" w:rsidP="00F67E79">
            <w:pPr>
              <w:jc w:val="center"/>
              <w:rPr>
                <w:color w:val="000000"/>
                <w:lang w:val="en-GB" w:eastAsia="en-GB"/>
              </w:rPr>
            </w:pPr>
            <w:r w:rsidRPr="00B212D6">
              <w:rPr>
                <w:color w:val="000000"/>
                <w:sz w:val="22"/>
                <w:szCs w:val="22"/>
                <w:lang w:val="en-GB" w:eastAsia="en-GB"/>
              </w:rPr>
              <w:t>0.019</w:t>
            </w:r>
          </w:p>
        </w:tc>
        <w:tc>
          <w:tcPr>
            <w:tcW w:w="1042" w:type="dxa"/>
            <w:tcBorders>
              <w:top w:val="nil"/>
              <w:left w:val="nil"/>
              <w:bottom w:val="single" w:sz="4" w:space="0" w:color="auto"/>
              <w:right w:val="single" w:sz="4" w:space="0" w:color="auto"/>
            </w:tcBorders>
            <w:shd w:val="clear" w:color="auto" w:fill="auto"/>
            <w:vAlign w:val="center"/>
            <w:hideMark/>
          </w:tcPr>
          <w:p w14:paraId="7FC752B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1CBE003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01C0D6F"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DF05B02" w14:textId="77777777" w:rsidTr="00F67E79">
        <w:trPr>
          <w:trHeight w:val="9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4FE305A" w14:textId="77777777" w:rsidR="006C1B9B" w:rsidRPr="00B212D6" w:rsidRDefault="006C1B9B" w:rsidP="00F67E79">
            <w:pPr>
              <w:jc w:val="center"/>
              <w:rPr>
                <w:lang w:val="en-GB" w:eastAsia="en-GB"/>
              </w:rPr>
            </w:pPr>
            <w:r w:rsidRPr="00B212D6">
              <w:rPr>
                <w:sz w:val="22"/>
                <w:szCs w:val="22"/>
                <w:lang w:val="en-GB" w:eastAsia="en-GB"/>
              </w:rPr>
              <w:lastRenderedPageBreak/>
              <w:t>9</w:t>
            </w:r>
          </w:p>
        </w:tc>
        <w:tc>
          <w:tcPr>
            <w:tcW w:w="1052" w:type="dxa"/>
            <w:tcBorders>
              <w:top w:val="nil"/>
              <w:left w:val="nil"/>
              <w:bottom w:val="single" w:sz="4" w:space="0" w:color="auto"/>
              <w:right w:val="single" w:sz="4" w:space="0" w:color="auto"/>
            </w:tcBorders>
            <w:shd w:val="clear" w:color="auto" w:fill="auto"/>
            <w:vAlign w:val="center"/>
            <w:hideMark/>
          </w:tcPr>
          <w:p w14:paraId="7691BB5E" w14:textId="77777777" w:rsidR="006C1B9B" w:rsidRPr="00B212D6" w:rsidRDefault="006C1B9B" w:rsidP="00F67E79">
            <w:pPr>
              <w:jc w:val="center"/>
              <w:rPr>
                <w:color w:val="000000"/>
                <w:lang w:val="en-GB" w:eastAsia="en-GB"/>
              </w:rPr>
            </w:pPr>
            <w:r w:rsidRPr="00B212D6">
              <w:rPr>
                <w:color w:val="000000"/>
                <w:sz w:val="22"/>
                <w:szCs w:val="22"/>
                <w:lang w:val="en-GB" w:eastAsia="en-GB"/>
              </w:rPr>
              <w:t>8-609-1</w:t>
            </w:r>
          </w:p>
        </w:tc>
        <w:tc>
          <w:tcPr>
            <w:tcW w:w="4630" w:type="dxa"/>
            <w:tcBorders>
              <w:top w:val="nil"/>
              <w:left w:val="nil"/>
              <w:bottom w:val="single" w:sz="4" w:space="0" w:color="auto"/>
              <w:right w:val="single" w:sz="4" w:space="0" w:color="auto"/>
            </w:tcBorders>
            <w:shd w:val="clear" w:color="auto" w:fill="auto"/>
            <w:vAlign w:val="center"/>
            <w:hideMark/>
          </w:tcPr>
          <w:p w14:paraId="4FCDFAB6" w14:textId="77777777" w:rsidR="006C1B9B" w:rsidRPr="00B212D6" w:rsidRDefault="006C1B9B" w:rsidP="00F67E79">
            <w:pPr>
              <w:rPr>
                <w:color w:val="000000"/>
                <w:lang w:eastAsia="en-GB"/>
              </w:rPr>
            </w:pPr>
            <w:r w:rsidRPr="00B212D6">
              <w:rPr>
                <w:color w:val="000000"/>
                <w:sz w:val="22"/>
                <w:szCs w:val="22"/>
                <w:lang w:eastAsia="en-GB"/>
              </w:rPr>
              <w:t xml:space="preserve">Прожектор </w:t>
            </w:r>
            <w:r w:rsidRPr="00B212D6">
              <w:rPr>
                <w:color w:val="000000"/>
                <w:sz w:val="22"/>
                <w:szCs w:val="22"/>
                <w:lang w:val="en-GB" w:eastAsia="en-GB"/>
              </w:rPr>
              <w:t>LED</w:t>
            </w:r>
            <w:r w:rsidRPr="00B212D6">
              <w:rPr>
                <w:color w:val="000000"/>
                <w:sz w:val="22"/>
                <w:szCs w:val="22"/>
                <w:lang w:eastAsia="en-GB"/>
              </w:rPr>
              <w:t xml:space="preserve"> 150Вт,</w:t>
            </w:r>
            <w:r w:rsidRPr="00B212D6">
              <w:rPr>
                <w:color w:val="000000"/>
                <w:sz w:val="22"/>
                <w:szCs w:val="22"/>
                <w:lang w:val="en-GB" w:eastAsia="en-GB"/>
              </w:rPr>
              <w:t>IP</w:t>
            </w:r>
            <w:r w:rsidRPr="00B212D6">
              <w:rPr>
                <w:color w:val="000000"/>
                <w:sz w:val="22"/>
                <w:szCs w:val="22"/>
                <w:lang w:eastAsia="en-GB"/>
              </w:rPr>
              <w:t>65,6500</w:t>
            </w:r>
            <w:r w:rsidRPr="00B212D6">
              <w:rPr>
                <w:color w:val="000000"/>
                <w:sz w:val="22"/>
                <w:szCs w:val="22"/>
                <w:lang w:val="en-GB" w:eastAsia="en-GB"/>
              </w:rPr>
              <w:t>K</w:t>
            </w:r>
            <w:r w:rsidRPr="00B212D6">
              <w:rPr>
                <w:color w:val="000000"/>
                <w:sz w:val="22"/>
                <w:szCs w:val="22"/>
                <w:lang w:eastAsia="en-GB"/>
              </w:rPr>
              <w:t>, световой поток 13500Лм, на металлическом передвижном кронштейне</w:t>
            </w:r>
          </w:p>
        </w:tc>
        <w:tc>
          <w:tcPr>
            <w:tcW w:w="911" w:type="dxa"/>
            <w:tcBorders>
              <w:top w:val="nil"/>
              <w:left w:val="nil"/>
              <w:bottom w:val="single" w:sz="4" w:space="0" w:color="auto"/>
              <w:right w:val="single" w:sz="4" w:space="0" w:color="auto"/>
            </w:tcBorders>
            <w:shd w:val="clear" w:color="auto" w:fill="auto"/>
            <w:vAlign w:val="center"/>
            <w:hideMark/>
          </w:tcPr>
          <w:p w14:paraId="2C17F1CF" w14:textId="77777777" w:rsidR="006C1B9B" w:rsidRPr="00B212D6" w:rsidRDefault="006C1B9B" w:rsidP="00F67E79">
            <w:pPr>
              <w:jc w:val="center"/>
              <w:rPr>
                <w:color w:val="000000"/>
                <w:lang w:val="en-GB" w:eastAsia="en-GB"/>
              </w:rPr>
            </w:pPr>
            <w:r w:rsidRPr="00B212D6">
              <w:rPr>
                <w:color w:val="000000"/>
                <w:sz w:val="22"/>
                <w:szCs w:val="22"/>
                <w:lang w:val="en-GB" w:eastAsia="en-GB"/>
              </w:rPr>
              <w:t>100 шт</w:t>
            </w:r>
          </w:p>
        </w:tc>
        <w:tc>
          <w:tcPr>
            <w:tcW w:w="876" w:type="dxa"/>
            <w:tcBorders>
              <w:top w:val="nil"/>
              <w:left w:val="nil"/>
              <w:bottom w:val="single" w:sz="4" w:space="0" w:color="auto"/>
              <w:right w:val="single" w:sz="4" w:space="0" w:color="auto"/>
            </w:tcBorders>
            <w:shd w:val="clear" w:color="auto" w:fill="auto"/>
            <w:vAlign w:val="center"/>
            <w:hideMark/>
          </w:tcPr>
          <w:p w14:paraId="2DA455F0" w14:textId="77777777" w:rsidR="006C1B9B" w:rsidRPr="00B212D6" w:rsidRDefault="006C1B9B" w:rsidP="00F67E79">
            <w:pPr>
              <w:jc w:val="center"/>
              <w:rPr>
                <w:color w:val="000000"/>
                <w:lang w:val="en-GB" w:eastAsia="en-GB"/>
              </w:rPr>
            </w:pPr>
            <w:r w:rsidRPr="00B212D6">
              <w:rPr>
                <w:color w:val="000000"/>
                <w:sz w:val="22"/>
                <w:szCs w:val="22"/>
                <w:lang w:val="en-GB" w:eastAsia="en-GB"/>
              </w:rPr>
              <w:t>0.02</w:t>
            </w:r>
          </w:p>
        </w:tc>
        <w:tc>
          <w:tcPr>
            <w:tcW w:w="1042" w:type="dxa"/>
            <w:tcBorders>
              <w:top w:val="nil"/>
              <w:left w:val="nil"/>
              <w:bottom w:val="single" w:sz="4" w:space="0" w:color="auto"/>
              <w:right w:val="single" w:sz="4" w:space="0" w:color="auto"/>
            </w:tcBorders>
            <w:shd w:val="clear" w:color="auto" w:fill="auto"/>
            <w:vAlign w:val="center"/>
            <w:hideMark/>
          </w:tcPr>
          <w:p w14:paraId="1481937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A02BCF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618BBF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DA665FF"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8E038DC" w14:textId="77777777" w:rsidR="006C1B9B" w:rsidRPr="00B212D6" w:rsidRDefault="006C1B9B" w:rsidP="00F67E79">
            <w:pPr>
              <w:jc w:val="center"/>
              <w:rPr>
                <w:lang w:val="en-GB" w:eastAsia="en-GB"/>
              </w:rPr>
            </w:pPr>
            <w:r w:rsidRPr="00B212D6">
              <w:rPr>
                <w:sz w:val="22"/>
                <w:szCs w:val="22"/>
                <w:lang w:val="en-GB" w:eastAsia="en-GB"/>
              </w:rPr>
              <w:t>10</w:t>
            </w:r>
          </w:p>
        </w:tc>
        <w:tc>
          <w:tcPr>
            <w:tcW w:w="1052" w:type="dxa"/>
            <w:tcBorders>
              <w:top w:val="nil"/>
              <w:left w:val="nil"/>
              <w:bottom w:val="single" w:sz="4" w:space="0" w:color="auto"/>
              <w:right w:val="single" w:sz="4" w:space="0" w:color="auto"/>
            </w:tcBorders>
            <w:shd w:val="clear" w:color="auto" w:fill="auto"/>
            <w:vAlign w:val="center"/>
            <w:hideMark/>
          </w:tcPr>
          <w:p w14:paraId="7CF247A7" w14:textId="77777777" w:rsidR="006C1B9B" w:rsidRPr="00B212D6" w:rsidRDefault="006C1B9B" w:rsidP="00F67E79">
            <w:pPr>
              <w:jc w:val="center"/>
              <w:rPr>
                <w:color w:val="000000"/>
                <w:lang w:val="en-GB" w:eastAsia="en-GB"/>
              </w:rPr>
            </w:pPr>
            <w:r w:rsidRPr="00B212D6">
              <w:rPr>
                <w:rFonts w:ascii="Sylfaen" w:hAnsi="Sylfaen" w:cs="Sylfaen"/>
                <w:color w:val="000000"/>
                <w:sz w:val="22"/>
                <w:szCs w:val="22"/>
                <w:lang w:val="en-GB" w:eastAsia="en-GB"/>
              </w:rPr>
              <w:t>Ժ</w:t>
            </w:r>
            <w:r w:rsidRPr="00B212D6">
              <w:rPr>
                <w:color w:val="000000"/>
                <w:sz w:val="22"/>
                <w:szCs w:val="22"/>
                <w:lang w:val="en-GB" w:eastAsia="en-GB"/>
              </w:rPr>
              <w:t>15-614</w:t>
            </w:r>
          </w:p>
        </w:tc>
        <w:tc>
          <w:tcPr>
            <w:tcW w:w="4630" w:type="dxa"/>
            <w:tcBorders>
              <w:top w:val="nil"/>
              <w:left w:val="nil"/>
              <w:bottom w:val="single" w:sz="4" w:space="0" w:color="auto"/>
              <w:right w:val="single" w:sz="4" w:space="0" w:color="auto"/>
            </w:tcBorders>
            <w:shd w:val="clear" w:color="auto" w:fill="auto"/>
            <w:vAlign w:val="center"/>
            <w:hideMark/>
          </w:tcPr>
          <w:p w14:paraId="75B3DBE8" w14:textId="77777777" w:rsidR="006C1B9B" w:rsidRPr="00B212D6" w:rsidRDefault="006C1B9B" w:rsidP="00F67E79">
            <w:pPr>
              <w:rPr>
                <w:color w:val="000000"/>
                <w:lang w:val="en-GB" w:eastAsia="en-GB"/>
              </w:rPr>
            </w:pPr>
            <w:r w:rsidRPr="00B212D6">
              <w:rPr>
                <w:color w:val="000000"/>
                <w:sz w:val="22"/>
                <w:szCs w:val="22"/>
                <w:lang w:val="en-GB" w:eastAsia="en-GB"/>
              </w:rPr>
              <w:t>Окраска металлических частей 2 раза</w:t>
            </w:r>
          </w:p>
        </w:tc>
        <w:tc>
          <w:tcPr>
            <w:tcW w:w="911" w:type="dxa"/>
            <w:tcBorders>
              <w:top w:val="nil"/>
              <w:left w:val="nil"/>
              <w:bottom w:val="single" w:sz="4" w:space="0" w:color="auto"/>
              <w:right w:val="single" w:sz="4" w:space="0" w:color="auto"/>
            </w:tcBorders>
            <w:shd w:val="clear" w:color="auto" w:fill="auto"/>
            <w:vAlign w:val="center"/>
            <w:hideMark/>
          </w:tcPr>
          <w:p w14:paraId="1008586F" w14:textId="77777777" w:rsidR="006C1B9B" w:rsidRPr="00B212D6" w:rsidRDefault="006C1B9B" w:rsidP="00F67E79">
            <w:pPr>
              <w:jc w:val="center"/>
              <w:rPr>
                <w:color w:val="000000"/>
                <w:lang w:val="en-GB" w:eastAsia="en-GB"/>
              </w:rPr>
            </w:pPr>
            <w:r w:rsidRPr="00B212D6">
              <w:rPr>
                <w:color w:val="000000"/>
                <w:sz w:val="22"/>
                <w:szCs w:val="22"/>
                <w:lang w:val="en-GB" w:eastAsia="en-GB"/>
              </w:rPr>
              <w:t>м2</w:t>
            </w:r>
          </w:p>
        </w:tc>
        <w:tc>
          <w:tcPr>
            <w:tcW w:w="876" w:type="dxa"/>
            <w:tcBorders>
              <w:top w:val="nil"/>
              <w:left w:val="nil"/>
              <w:bottom w:val="single" w:sz="4" w:space="0" w:color="auto"/>
              <w:right w:val="single" w:sz="4" w:space="0" w:color="auto"/>
            </w:tcBorders>
            <w:shd w:val="clear" w:color="auto" w:fill="auto"/>
            <w:vAlign w:val="center"/>
            <w:hideMark/>
          </w:tcPr>
          <w:p w14:paraId="2B354542" w14:textId="77777777" w:rsidR="006C1B9B" w:rsidRPr="00B212D6" w:rsidRDefault="006C1B9B" w:rsidP="00F67E79">
            <w:pPr>
              <w:jc w:val="center"/>
              <w:rPr>
                <w:color w:val="000000"/>
                <w:lang w:val="en-GB" w:eastAsia="en-GB"/>
              </w:rPr>
            </w:pPr>
            <w:r w:rsidRPr="00B212D6">
              <w:rPr>
                <w:color w:val="000000"/>
                <w:sz w:val="22"/>
                <w:szCs w:val="22"/>
                <w:lang w:val="en-GB" w:eastAsia="en-GB"/>
              </w:rPr>
              <w:t>2.60</w:t>
            </w:r>
          </w:p>
        </w:tc>
        <w:tc>
          <w:tcPr>
            <w:tcW w:w="1042" w:type="dxa"/>
            <w:tcBorders>
              <w:top w:val="nil"/>
              <w:left w:val="nil"/>
              <w:bottom w:val="single" w:sz="4" w:space="0" w:color="auto"/>
              <w:right w:val="single" w:sz="4" w:space="0" w:color="auto"/>
            </w:tcBorders>
            <w:shd w:val="clear" w:color="auto" w:fill="auto"/>
            <w:vAlign w:val="center"/>
            <w:hideMark/>
          </w:tcPr>
          <w:p w14:paraId="35AED1E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EB6D44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6FB317E"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C65FD70"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3A3BC75" w14:textId="77777777" w:rsidR="006C1B9B" w:rsidRPr="00B212D6" w:rsidRDefault="006C1B9B" w:rsidP="00F67E79">
            <w:pPr>
              <w:jc w:val="center"/>
              <w:rPr>
                <w:lang w:val="en-GB" w:eastAsia="en-GB"/>
              </w:rPr>
            </w:pPr>
            <w:r w:rsidRPr="00B212D6">
              <w:rPr>
                <w:sz w:val="22"/>
                <w:szCs w:val="22"/>
                <w:lang w:val="en-GB" w:eastAsia="en-GB"/>
              </w:rPr>
              <w:t>11</w:t>
            </w:r>
          </w:p>
        </w:tc>
        <w:tc>
          <w:tcPr>
            <w:tcW w:w="1052" w:type="dxa"/>
            <w:tcBorders>
              <w:top w:val="nil"/>
              <w:left w:val="nil"/>
              <w:bottom w:val="single" w:sz="4" w:space="0" w:color="auto"/>
              <w:right w:val="single" w:sz="4" w:space="0" w:color="auto"/>
            </w:tcBorders>
            <w:shd w:val="clear" w:color="auto" w:fill="auto"/>
            <w:vAlign w:val="center"/>
            <w:hideMark/>
          </w:tcPr>
          <w:p w14:paraId="2B819FA9" w14:textId="77777777" w:rsidR="006C1B9B" w:rsidRPr="00B212D6" w:rsidRDefault="006C1B9B" w:rsidP="00F67E79">
            <w:pPr>
              <w:jc w:val="center"/>
              <w:rPr>
                <w:color w:val="000000"/>
                <w:lang w:val="en-GB" w:eastAsia="en-GB"/>
              </w:rPr>
            </w:pPr>
            <w:r w:rsidRPr="00B212D6">
              <w:rPr>
                <w:color w:val="000000"/>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26D6D0FE" w14:textId="77777777" w:rsidR="006C1B9B" w:rsidRPr="00B212D6" w:rsidRDefault="006C1B9B" w:rsidP="00F67E79">
            <w:pPr>
              <w:rPr>
                <w:color w:val="000000"/>
                <w:lang w:val="en-GB" w:eastAsia="en-GB"/>
              </w:rPr>
            </w:pPr>
            <w:r w:rsidRPr="00B212D6">
              <w:rPr>
                <w:color w:val="000000"/>
                <w:sz w:val="22"/>
                <w:szCs w:val="22"/>
                <w:lang w:val="en-GB" w:eastAsia="en-GB"/>
              </w:rPr>
              <w:t>Олифа</w:t>
            </w:r>
          </w:p>
        </w:tc>
        <w:tc>
          <w:tcPr>
            <w:tcW w:w="911" w:type="dxa"/>
            <w:tcBorders>
              <w:top w:val="nil"/>
              <w:left w:val="nil"/>
              <w:bottom w:val="single" w:sz="4" w:space="0" w:color="auto"/>
              <w:right w:val="single" w:sz="4" w:space="0" w:color="auto"/>
            </w:tcBorders>
            <w:shd w:val="clear" w:color="auto" w:fill="auto"/>
            <w:vAlign w:val="center"/>
            <w:hideMark/>
          </w:tcPr>
          <w:p w14:paraId="1A1C5566" w14:textId="77777777" w:rsidR="006C1B9B" w:rsidRPr="00B212D6" w:rsidRDefault="006C1B9B" w:rsidP="00F67E79">
            <w:pPr>
              <w:jc w:val="center"/>
              <w:rPr>
                <w:color w:val="000000"/>
                <w:lang w:val="en-GB" w:eastAsia="en-GB"/>
              </w:rPr>
            </w:pPr>
            <w:r w:rsidRPr="00B212D6">
              <w:rPr>
                <w:color w:val="000000"/>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4C04FB94" w14:textId="77777777" w:rsidR="006C1B9B" w:rsidRPr="00B212D6" w:rsidRDefault="006C1B9B" w:rsidP="00F67E79">
            <w:pPr>
              <w:jc w:val="center"/>
              <w:rPr>
                <w:color w:val="000000"/>
                <w:lang w:val="en-GB" w:eastAsia="en-GB"/>
              </w:rPr>
            </w:pPr>
            <w:r w:rsidRPr="00B212D6">
              <w:rPr>
                <w:color w:val="000000"/>
                <w:sz w:val="22"/>
                <w:szCs w:val="22"/>
                <w:lang w:val="en-GB" w:eastAsia="en-GB"/>
              </w:rPr>
              <w:t>0.027</w:t>
            </w:r>
          </w:p>
        </w:tc>
        <w:tc>
          <w:tcPr>
            <w:tcW w:w="1042" w:type="dxa"/>
            <w:tcBorders>
              <w:top w:val="nil"/>
              <w:left w:val="nil"/>
              <w:bottom w:val="single" w:sz="4" w:space="0" w:color="auto"/>
              <w:right w:val="single" w:sz="4" w:space="0" w:color="auto"/>
            </w:tcBorders>
            <w:shd w:val="clear" w:color="auto" w:fill="auto"/>
            <w:vAlign w:val="center"/>
            <w:hideMark/>
          </w:tcPr>
          <w:p w14:paraId="76342837"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9F7C2D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0F970B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9BF2C08"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2FB88D2D" w14:textId="77777777" w:rsidR="006C1B9B" w:rsidRPr="00B212D6" w:rsidRDefault="006C1B9B" w:rsidP="00F67E79">
            <w:pPr>
              <w:jc w:val="center"/>
              <w:rPr>
                <w:lang w:val="en-GB" w:eastAsia="en-GB"/>
              </w:rPr>
            </w:pPr>
            <w:r w:rsidRPr="00B212D6">
              <w:rPr>
                <w:sz w:val="22"/>
                <w:szCs w:val="22"/>
                <w:lang w:val="en-GB" w:eastAsia="en-GB"/>
              </w:rPr>
              <w:t>12</w:t>
            </w:r>
          </w:p>
        </w:tc>
        <w:tc>
          <w:tcPr>
            <w:tcW w:w="1052" w:type="dxa"/>
            <w:tcBorders>
              <w:top w:val="nil"/>
              <w:left w:val="nil"/>
              <w:bottom w:val="single" w:sz="4" w:space="0" w:color="auto"/>
              <w:right w:val="single" w:sz="4" w:space="0" w:color="auto"/>
            </w:tcBorders>
            <w:shd w:val="clear" w:color="auto" w:fill="auto"/>
            <w:vAlign w:val="center"/>
            <w:hideMark/>
          </w:tcPr>
          <w:p w14:paraId="560CC8DE" w14:textId="77777777" w:rsidR="006C1B9B" w:rsidRPr="00B212D6" w:rsidRDefault="006C1B9B" w:rsidP="00F67E79">
            <w:pPr>
              <w:jc w:val="center"/>
              <w:rPr>
                <w:color w:val="000000"/>
                <w:lang w:val="en-GB" w:eastAsia="en-GB"/>
              </w:rPr>
            </w:pPr>
            <w:r w:rsidRPr="00B212D6">
              <w:rPr>
                <w:color w:val="000000"/>
                <w:sz w:val="22"/>
                <w:szCs w:val="22"/>
                <w:lang w:val="en-GB" w:eastAsia="en-GB"/>
              </w:rPr>
              <w:t>8-149-1</w:t>
            </w:r>
          </w:p>
        </w:tc>
        <w:tc>
          <w:tcPr>
            <w:tcW w:w="4630" w:type="dxa"/>
            <w:tcBorders>
              <w:top w:val="nil"/>
              <w:left w:val="nil"/>
              <w:bottom w:val="single" w:sz="4" w:space="0" w:color="auto"/>
              <w:right w:val="single" w:sz="4" w:space="0" w:color="auto"/>
            </w:tcBorders>
            <w:shd w:val="clear" w:color="auto" w:fill="auto"/>
            <w:vAlign w:val="center"/>
            <w:hideMark/>
          </w:tcPr>
          <w:p w14:paraId="4382DE77" w14:textId="77777777" w:rsidR="006C1B9B" w:rsidRPr="00B212D6" w:rsidRDefault="006C1B9B" w:rsidP="00F67E79">
            <w:pPr>
              <w:rPr>
                <w:color w:val="000000"/>
                <w:lang w:eastAsia="en-GB"/>
              </w:rPr>
            </w:pPr>
            <w:r w:rsidRPr="00B212D6">
              <w:rPr>
                <w:color w:val="000000"/>
                <w:sz w:val="22"/>
                <w:szCs w:val="22"/>
                <w:lang w:eastAsia="en-GB"/>
              </w:rPr>
              <w:t>Силовой кабель сечения ВВГнг-</w:t>
            </w:r>
            <w:r w:rsidRPr="00B212D6">
              <w:rPr>
                <w:color w:val="000000"/>
                <w:sz w:val="22"/>
                <w:szCs w:val="22"/>
                <w:lang w:val="en-GB" w:eastAsia="en-GB"/>
              </w:rPr>
              <w:t>LS</w:t>
            </w:r>
            <w:r w:rsidRPr="00B212D6">
              <w:rPr>
                <w:color w:val="000000"/>
                <w:sz w:val="22"/>
                <w:szCs w:val="22"/>
                <w:lang w:eastAsia="en-GB"/>
              </w:rPr>
              <w:t xml:space="preserve"> 5</w:t>
            </w:r>
            <w:r w:rsidRPr="00B212D6">
              <w:rPr>
                <w:color w:val="000000"/>
                <w:sz w:val="22"/>
                <w:szCs w:val="22"/>
                <w:lang w:val="en-GB" w:eastAsia="en-GB"/>
              </w:rPr>
              <w:t>x</w:t>
            </w:r>
            <w:r w:rsidRPr="00B212D6">
              <w:rPr>
                <w:color w:val="000000"/>
                <w:sz w:val="22"/>
                <w:szCs w:val="22"/>
                <w:lang w:eastAsia="en-GB"/>
              </w:rPr>
              <w:t xml:space="preserve">2,5мм2 </w:t>
            </w:r>
          </w:p>
        </w:tc>
        <w:tc>
          <w:tcPr>
            <w:tcW w:w="911" w:type="dxa"/>
            <w:tcBorders>
              <w:top w:val="nil"/>
              <w:left w:val="nil"/>
              <w:bottom w:val="single" w:sz="4" w:space="0" w:color="auto"/>
              <w:right w:val="single" w:sz="4" w:space="0" w:color="auto"/>
            </w:tcBorders>
            <w:shd w:val="clear" w:color="auto" w:fill="auto"/>
            <w:vAlign w:val="center"/>
            <w:hideMark/>
          </w:tcPr>
          <w:p w14:paraId="0E9D51B3"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44540B08" w14:textId="77777777" w:rsidR="006C1B9B" w:rsidRPr="00B212D6" w:rsidRDefault="006C1B9B" w:rsidP="00F67E79">
            <w:pPr>
              <w:jc w:val="center"/>
              <w:rPr>
                <w:color w:val="000000"/>
                <w:lang w:val="en-GB" w:eastAsia="en-GB"/>
              </w:rPr>
            </w:pPr>
            <w:r w:rsidRPr="00B212D6">
              <w:rPr>
                <w:color w:val="000000"/>
                <w:sz w:val="22"/>
                <w:szCs w:val="22"/>
                <w:lang w:val="en-GB" w:eastAsia="en-GB"/>
              </w:rPr>
              <w:t>0.15</w:t>
            </w:r>
          </w:p>
        </w:tc>
        <w:tc>
          <w:tcPr>
            <w:tcW w:w="1042" w:type="dxa"/>
            <w:tcBorders>
              <w:top w:val="nil"/>
              <w:left w:val="nil"/>
              <w:bottom w:val="single" w:sz="4" w:space="0" w:color="auto"/>
              <w:right w:val="single" w:sz="4" w:space="0" w:color="auto"/>
            </w:tcBorders>
            <w:shd w:val="clear" w:color="auto" w:fill="auto"/>
            <w:vAlign w:val="center"/>
            <w:hideMark/>
          </w:tcPr>
          <w:p w14:paraId="673804E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B21DBD3"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CFB24CB"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2A432247"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608EFCB" w14:textId="77777777" w:rsidR="006C1B9B" w:rsidRPr="00B212D6" w:rsidRDefault="006C1B9B" w:rsidP="00F67E79">
            <w:pPr>
              <w:jc w:val="center"/>
              <w:rPr>
                <w:lang w:val="en-GB" w:eastAsia="en-GB"/>
              </w:rPr>
            </w:pPr>
            <w:r w:rsidRPr="00B212D6">
              <w:rPr>
                <w:sz w:val="22"/>
                <w:szCs w:val="22"/>
                <w:lang w:val="en-GB" w:eastAsia="en-GB"/>
              </w:rPr>
              <w:t>13</w:t>
            </w:r>
          </w:p>
        </w:tc>
        <w:tc>
          <w:tcPr>
            <w:tcW w:w="1052" w:type="dxa"/>
            <w:tcBorders>
              <w:top w:val="nil"/>
              <w:left w:val="nil"/>
              <w:bottom w:val="single" w:sz="4" w:space="0" w:color="auto"/>
              <w:right w:val="single" w:sz="4" w:space="0" w:color="auto"/>
            </w:tcBorders>
            <w:shd w:val="clear" w:color="auto" w:fill="auto"/>
            <w:vAlign w:val="center"/>
            <w:hideMark/>
          </w:tcPr>
          <w:p w14:paraId="2FE42420" w14:textId="77777777" w:rsidR="006C1B9B" w:rsidRPr="00B212D6" w:rsidRDefault="006C1B9B" w:rsidP="00F67E79">
            <w:pPr>
              <w:jc w:val="center"/>
              <w:rPr>
                <w:color w:val="000000"/>
                <w:lang w:val="en-GB" w:eastAsia="en-GB"/>
              </w:rPr>
            </w:pPr>
            <w:r w:rsidRPr="00B212D6">
              <w:rPr>
                <w:color w:val="000000"/>
                <w:sz w:val="22"/>
                <w:szCs w:val="22"/>
                <w:lang w:val="en-GB" w:eastAsia="en-GB"/>
              </w:rPr>
              <w:t>8-149-1</w:t>
            </w:r>
          </w:p>
        </w:tc>
        <w:tc>
          <w:tcPr>
            <w:tcW w:w="4630" w:type="dxa"/>
            <w:tcBorders>
              <w:top w:val="nil"/>
              <w:left w:val="nil"/>
              <w:bottom w:val="single" w:sz="4" w:space="0" w:color="auto"/>
              <w:right w:val="single" w:sz="4" w:space="0" w:color="auto"/>
            </w:tcBorders>
            <w:shd w:val="clear" w:color="auto" w:fill="auto"/>
            <w:vAlign w:val="center"/>
            <w:hideMark/>
          </w:tcPr>
          <w:p w14:paraId="5E4AB03F" w14:textId="77777777" w:rsidR="006C1B9B" w:rsidRPr="00B212D6" w:rsidRDefault="006C1B9B" w:rsidP="00F67E79">
            <w:pPr>
              <w:rPr>
                <w:color w:val="000000"/>
                <w:lang w:eastAsia="en-GB"/>
              </w:rPr>
            </w:pPr>
            <w:r w:rsidRPr="00B212D6">
              <w:rPr>
                <w:color w:val="000000"/>
                <w:sz w:val="22"/>
                <w:szCs w:val="22"/>
                <w:lang w:eastAsia="en-GB"/>
              </w:rPr>
              <w:t>Медный кабель ВВГнг, с изоляцией ПВХ, негорючий, сечение 3</w:t>
            </w:r>
            <w:r w:rsidRPr="00B212D6">
              <w:rPr>
                <w:color w:val="000000"/>
                <w:sz w:val="22"/>
                <w:szCs w:val="22"/>
                <w:lang w:val="en-GB" w:eastAsia="en-GB"/>
              </w:rPr>
              <w:t>x</w:t>
            </w:r>
            <w:r w:rsidRPr="00B212D6">
              <w:rPr>
                <w:color w:val="000000"/>
                <w:sz w:val="22"/>
                <w:szCs w:val="22"/>
                <w:lang w:eastAsia="en-GB"/>
              </w:rPr>
              <w:t xml:space="preserve">1.5мм2 </w:t>
            </w:r>
          </w:p>
        </w:tc>
        <w:tc>
          <w:tcPr>
            <w:tcW w:w="911" w:type="dxa"/>
            <w:tcBorders>
              <w:top w:val="nil"/>
              <w:left w:val="nil"/>
              <w:bottom w:val="single" w:sz="4" w:space="0" w:color="auto"/>
              <w:right w:val="single" w:sz="4" w:space="0" w:color="auto"/>
            </w:tcBorders>
            <w:shd w:val="clear" w:color="auto" w:fill="auto"/>
            <w:vAlign w:val="center"/>
            <w:hideMark/>
          </w:tcPr>
          <w:p w14:paraId="72584BCF"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406125C2" w14:textId="77777777" w:rsidR="006C1B9B" w:rsidRPr="00B212D6" w:rsidRDefault="006C1B9B" w:rsidP="00F67E79">
            <w:pPr>
              <w:jc w:val="center"/>
              <w:rPr>
                <w:color w:val="000000"/>
                <w:lang w:val="en-GB" w:eastAsia="en-GB"/>
              </w:rPr>
            </w:pPr>
            <w:r w:rsidRPr="00B212D6">
              <w:rPr>
                <w:color w:val="000000"/>
                <w:sz w:val="22"/>
                <w:szCs w:val="22"/>
                <w:lang w:val="en-GB" w:eastAsia="en-GB"/>
              </w:rPr>
              <w:t>0.10</w:t>
            </w:r>
          </w:p>
        </w:tc>
        <w:tc>
          <w:tcPr>
            <w:tcW w:w="1042" w:type="dxa"/>
            <w:tcBorders>
              <w:top w:val="nil"/>
              <w:left w:val="nil"/>
              <w:bottom w:val="single" w:sz="4" w:space="0" w:color="auto"/>
              <w:right w:val="single" w:sz="4" w:space="0" w:color="auto"/>
            </w:tcBorders>
            <w:shd w:val="clear" w:color="auto" w:fill="auto"/>
            <w:vAlign w:val="center"/>
            <w:hideMark/>
          </w:tcPr>
          <w:p w14:paraId="69F24A2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F12DF35"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209BA76"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F260361"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C86B65D" w14:textId="77777777" w:rsidR="006C1B9B" w:rsidRPr="00B212D6" w:rsidRDefault="006C1B9B" w:rsidP="00F67E79">
            <w:pPr>
              <w:jc w:val="center"/>
              <w:rPr>
                <w:lang w:val="en-GB" w:eastAsia="en-GB"/>
              </w:rPr>
            </w:pPr>
            <w:r w:rsidRPr="00B212D6">
              <w:rPr>
                <w:sz w:val="22"/>
                <w:szCs w:val="22"/>
                <w:lang w:val="en-GB" w:eastAsia="en-GB"/>
              </w:rPr>
              <w:t>14</w:t>
            </w:r>
          </w:p>
        </w:tc>
        <w:tc>
          <w:tcPr>
            <w:tcW w:w="1052" w:type="dxa"/>
            <w:tcBorders>
              <w:top w:val="nil"/>
              <w:left w:val="nil"/>
              <w:bottom w:val="single" w:sz="4" w:space="0" w:color="auto"/>
              <w:right w:val="single" w:sz="4" w:space="0" w:color="auto"/>
            </w:tcBorders>
            <w:shd w:val="clear" w:color="auto" w:fill="auto"/>
            <w:vAlign w:val="center"/>
            <w:hideMark/>
          </w:tcPr>
          <w:p w14:paraId="070EECF3" w14:textId="77777777" w:rsidR="006C1B9B" w:rsidRPr="00B212D6" w:rsidRDefault="006C1B9B" w:rsidP="00F67E79">
            <w:pPr>
              <w:jc w:val="center"/>
              <w:rPr>
                <w:color w:val="000000"/>
                <w:lang w:val="en-GB" w:eastAsia="en-GB"/>
              </w:rPr>
            </w:pPr>
            <w:r w:rsidRPr="00B212D6">
              <w:rPr>
                <w:color w:val="000000"/>
                <w:sz w:val="22"/>
                <w:szCs w:val="22"/>
                <w:lang w:val="en-GB" w:eastAsia="en-GB"/>
              </w:rPr>
              <w:t>8-148-1</w:t>
            </w:r>
          </w:p>
        </w:tc>
        <w:tc>
          <w:tcPr>
            <w:tcW w:w="4630" w:type="dxa"/>
            <w:tcBorders>
              <w:top w:val="nil"/>
              <w:left w:val="nil"/>
              <w:bottom w:val="single" w:sz="4" w:space="0" w:color="auto"/>
              <w:right w:val="single" w:sz="4" w:space="0" w:color="auto"/>
            </w:tcBorders>
            <w:shd w:val="clear" w:color="auto" w:fill="auto"/>
            <w:vAlign w:val="center"/>
            <w:hideMark/>
          </w:tcPr>
          <w:p w14:paraId="62A4CDC3" w14:textId="77777777" w:rsidR="006C1B9B" w:rsidRPr="00B212D6" w:rsidRDefault="006C1B9B" w:rsidP="00F67E79">
            <w:pPr>
              <w:rPr>
                <w:color w:val="000000"/>
                <w:lang w:eastAsia="en-GB"/>
              </w:rPr>
            </w:pPr>
            <w:r w:rsidRPr="00B212D6">
              <w:rPr>
                <w:color w:val="000000"/>
                <w:sz w:val="22"/>
                <w:szCs w:val="22"/>
                <w:lang w:eastAsia="en-GB"/>
              </w:rPr>
              <w:t>Кабель с медными жилами, сечение  7</w:t>
            </w:r>
            <w:r w:rsidRPr="00B212D6">
              <w:rPr>
                <w:color w:val="000000"/>
                <w:sz w:val="22"/>
                <w:szCs w:val="22"/>
                <w:lang w:val="en-GB" w:eastAsia="en-GB"/>
              </w:rPr>
              <w:t>x</w:t>
            </w:r>
            <w:r w:rsidRPr="00B212D6">
              <w:rPr>
                <w:color w:val="000000"/>
                <w:sz w:val="22"/>
                <w:szCs w:val="22"/>
                <w:lang w:eastAsia="en-GB"/>
              </w:rPr>
              <w:t>1,5мм2 КВВГнг-</w:t>
            </w:r>
            <w:r w:rsidRPr="00B212D6">
              <w:rPr>
                <w:color w:val="000000"/>
                <w:sz w:val="22"/>
                <w:szCs w:val="22"/>
                <w:lang w:val="en-GB" w:eastAsia="en-GB"/>
              </w:rPr>
              <w:t>LS</w:t>
            </w:r>
          </w:p>
        </w:tc>
        <w:tc>
          <w:tcPr>
            <w:tcW w:w="911" w:type="dxa"/>
            <w:tcBorders>
              <w:top w:val="nil"/>
              <w:left w:val="nil"/>
              <w:bottom w:val="single" w:sz="4" w:space="0" w:color="auto"/>
              <w:right w:val="single" w:sz="4" w:space="0" w:color="auto"/>
            </w:tcBorders>
            <w:shd w:val="clear" w:color="auto" w:fill="auto"/>
            <w:vAlign w:val="center"/>
            <w:hideMark/>
          </w:tcPr>
          <w:p w14:paraId="6776A77A" w14:textId="77777777" w:rsidR="006C1B9B" w:rsidRPr="00B212D6" w:rsidRDefault="006C1B9B" w:rsidP="00F67E79">
            <w:pPr>
              <w:jc w:val="center"/>
              <w:rPr>
                <w:color w:val="000000"/>
                <w:lang w:val="en-GB" w:eastAsia="en-GB"/>
              </w:rPr>
            </w:pPr>
            <w:r w:rsidRPr="00B212D6">
              <w:rPr>
                <w:color w:val="000000"/>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4E03D3E7" w14:textId="77777777" w:rsidR="006C1B9B" w:rsidRPr="00B212D6" w:rsidRDefault="006C1B9B" w:rsidP="00F67E79">
            <w:pPr>
              <w:jc w:val="center"/>
              <w:rPr>
                <w:color w:val="000000"/>
                <w:lang w:val="en-GB" w:eastAsia="en-GB"/>
              </w:rPr>
            </w:pPr>
            <w:r w:rsidRPr="00B212D6">
              <w:rPr>
                <w:color w:val="000000"/>
                <w:sz w:val="22"/>
                <w:szCs w:val="22"/>
                <w:lang w:val="en-GB" w:eastAsia="en-GB"/>
              </w:rPr>
              <w:t>0.10</w:t>
            </w:r>
          </w:p>
        </w:tc>
        <w:tc>
          <w:tcPr>
            <w:tcW w:w="1042" w:type="dxa"/>
            <w:tcBorders>
              <w:top w:val="nil"/>
              <w:left w:val="nil"/>
              <w:bottom w:val="single" w:sz="4" w:space="0" w:color="auto"/>
              <w:right w:val="single" w:sz="4" w:space="0" w:color="auto"/>
            </w:tcBorders>
            <w:shd w:val="clear" w:color="auto" w:fill="auto"/>
            <w:vAlign w:val="center"/>
            <w:hideMark/>
          </w:tcPr>
          <w:p w14:paraId="03E523EE"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8A0213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22777A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4F7A2176"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05C858C" w14:textId="77777777" w:rsidR="006C1B9B" w:rsidRPr="00B212D6" w:rsidRDefault="006C1B9B" w:rsidP="00F67E79">
            <w:pPr>
              <w:jc w:val="center"/>
              <w:rPr>
                <w:lang w:val="en-GB" w:eastAsia="en-GB"/>
              </w:rPr>
            </w:pPr>
            <w:r w:rsidRPr="00B212D6">
              <w:rPr>
                <w:sz w:val="22"/>
                <w:szCs w:val="22"/>
                <w:lang w:val="en-GB" w:eastAsia="en-GB"/>
              </w:rPr>
              <w:t>15</w:t>
            </w:r>
          </w:p>
        </w:tc>
        <w:tc>
          <w:tcPr>
            <w:tcW w:w="1052" w:type="dxa"/>
            <w:tcBorders>
              <w:top w:val="nil"/>
              <w:left w:val="nil"/>
              <w:bottom w:val="single" w:sz="4" w:space="0" w:color="auto"/>
              <w:right w:val="single" w:sz="4" w:space="0" w:color="auto"/>
            </w:tcBorders>
            <w:shd w:val="clear" w:color="auto" w:fill="auto"/>
            <w:vAlign w:val="center"/>
            <w:hideMark/>
          </w:tcPr>
          <w:p w14:paraId="687C0627" w14:textId="77777777" w:rsidR="006C1B9B" w:rsidRPr="00B212D6" w:rsidRDefault="006C1B9B" w:rsidP="00F67E79">
            <w:pPr>
              <w:jc w:val="center"/>
              <w:rPr>
                <w:lang w:val="en-GB" w:eastAsia="en-GB"/>
              </w:rPr>
            </w:pPr>
            <w:r w:rsidRPr="00B212D6">
              <w:rPr>
                <w:sz w:val="22"/>
                <w:szCs w:val="22"/>
                <w:lang w:val="en-GB" w:eastAsia="en-GB"/>
              </w:rPr>
              <w:t>8-418-1</w:t>
            </w:r>
          </w:p>
        </w:tc>
        <w:tc>
          <w:tcPr>
            <w:tcW w:w="4630" w:type="dxa"/>
            <w:tcBorders>
              <w:top w:val="nil"/>
              <w:left w:val="nil"/>
              <w:bottom w:val="single" w:sz="4" w:space="0" w:color="auto"/>
              <w:right w:val="single" w:sz="4" w:space="0" w:color="auto"/>
            </w:tcBorders>
            <w:shd w:val="clear" w:color="auto" w:fill="auto"/>
            <w:vAlign w:val="center"/>
            <w:hideMark/>
          </w:tcPr>
          <w:p w14:paraId="7904EC24" w14:textId="77777777" w:rsidR="006C1B9B" w:rsidRPr="00B212D6" w:rsidRDefault="006C1B9B" w:rsidP="00F67E79">
            <w:pPr>
              <w:rPr>
                <w:lang w:eastAsia="en-GB"/>
              </w:rPr>
            </w:pPr>
            <w:r w:rsidRPr="00B212D6">
              <w:rPr>
                <w:sz w:val="22"/>
                <w:szCs w:val="22"/>
                <w:lang w:eastAsia="en-GB"/>
              </w:rPr>
              <w:t>Полиэтиленовая гофрированная труба Ф 20мм</w:t>
            </w:r>
          </w:p>
        </w:tc>
        <w:tc>
          <w:tcPr>
            <w:tcW w:w="911" w:type="dxa"/>
            <w:tcBorders>
              <w:top w:val="nil"/>
              <w:left w:val="nil"/>
              <w:bottom w:val="single" w:sz="4" w:space="0" w:color="auto"/>
              <w:right w:val="single" w:sz="4" w:space="0" w:color="auto"/>
            </w:tcBorders>
            <w:shd w:val="clear" w:color="auto" w:fill="auto"/>
            <w:vAlign w:val="center"/>
            <w:hideMark/>
          </w:tcPr>
          <w:p w14:paraId="4CE42972"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6816EABB" w14:textId="77777777" w:rsidR="006C1B9B" w:rsidRPr="00B212D6" w:rsidRDefault="006C1B9B" w:rsidP="00F67E79">
            <w:pPr>
              <w:jc w:val="center"/>
              <w:rPr>
                <w:lang w:val="en-GB" w:eastAsia="en-GB"/>
              </w:rPr>
            </w:pPr>
            <w:r w:rsidRPr="00B212D6">
              <w:rPr>
                <w:sz w:val="22"/>
                <w:szCs w:val="22"/>
                <w:lang w:val="en-GB" w:eastAsia="en-GB"/>
              </w:rPr>
              <w:t>0.20</w:t>
            </w:r>
          </w:p>
        </w:tc>
        <w:tc>
          <w:tcPr>
            <w:tcW w:w="1042" w:type="dxa"/>
            <w:tcBorders>
              <w:top w:val="nil"/>
              <w:left w:val="nil"/>
              <w:bottom w:val="single" w:sz="4" w:space="0" w:color="auto"/>
              <w:right w:val="single" w:sz="4" w:space="0" w:color="auto"/>
            </w:tcBorders>
            <w:shd w:val="clear" w:color="auto" w:fill="auto"/>
            <w:vAlign w:val="center"/>
            <w:hideMark/>
          </w:tcPr>
          <w:p w14:paraId="5237EC7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678481C"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F7325B4"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5B5BE843"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B62991D" w14:textId="77777777" w:rsidR="006C1B9B" w:rsidRPr="00B212D6" w:rsidRDefault="006C1B9B" w:rsidP="00F67E79">
            <w:pPr>
              <w:jc w:val="center"/>
              <w:rPr>
                <w:lang w:val="en-GB" w:eastAsia="en-GB"/>
              </w:rPr>
            </w:pPr>
            <w:r w:rsidRPr="00B212D6">
              <w:rPr>
                <w:sz w:val="22"/>
                <w:szCs w:val="22"/>
                <w:lang w:val="en-GB" w:eastAsia="en-GB"/>
              </w:rPr>
              <w:t>16</w:t>
            </w:r>
          </w:p>
        </w:tc>
        <w:tc>
          <w:tcPr>
            <w:tcW w:w="1052" w:type="dxa"/>
            <w:tcBorders>
              <w:top w:val="nil"/>
              <w:left w:val="nil"/>
              <w:bottom w:val="single" w:sz="4" w:space="0" w:color="auto"/>
              <w:right w:val="single" w:sz="4" w:space="0" w:color="auto"/>
            </w:tcBorders>
            <w:shd w:val="clear" w:color="auto" w:fill="auto"/>
            <w:vAlign w:val="center"/>
            <w:hideMark/>
          </w:tcPr>
          <w:p w14:paraId="3098C0EE" w14:textId="77777777" w:rsidR="006C1B9B" w:rsidRPr="00B212D6" w:rsidRDefault="006C1B9B" w:rsidP="00F67E79">
            <w:pPr>
              <w:jc w:val="center"/>
              <w:rPr>
                <w:lang w:val="en-GB" w:eastAsia="en-GB"/>
              </w:rPr>
            </w:pPr>
            <w:r w:rsidRPr="00B212D6">
              <w:rPr>
                <w:sz w:val="22"/>
                <w:szCs w:val="22"/>
                <w:lang w:val="en-GB" w:eastAsia="en-GB"/>
              </w:rPr>
              <w:t>8-418-1</w:t>
            </w:r>
          </w:p>
        </w:tc>
        <w:tc>
          <w:tcPr>
            <w:tcW w:w="4630" w:type="dxa"/>
            <w:tcBorders>
              <w:top w:val="nil"/>
              <w:left w:val="nil"/>
              <w:bottom w:val="single" w:sz="4" w:space="0" w:color="auto"/>
              <w:right w:val="single" w:sz="4" w:space="0" w:color="auto"/>
            </w:tcBorders>
            <w:shd w:val="clear" w:color="auto" w:fill="auto"/>
            <w:vAlign w:val="center"/>
            <w:hideMark/>
          </w:tcPr>
          <w:p w14:paraId="6F2E4AAB" w14:textId="77777777" w:rsidR="006C1B9B" w:rsidRPr="00B212D6" w:rsidRDefault="006C1B9B" w:rsidP="00F67E79">
            <w:pPr>
              <w:rPr>
                <w:lang w:eastAsia="en-GB"/>
              </w:rPr>
            </w:pPr>
            <w:r w:rsidRPr="00B212D6">
              <w:rPr>
                <w:sz w:val="22"/>
                <w:szCs w:val="22"/>
                <w:lang w:eastAsia="en-GB"/>
              </w:rPr>
              <w:t>Полиэтиленовая гофрированная труба Ф 25мм</w:t>
            </w:r>
          </w:p>
        </w:tc>
        <w:tc>
          <w:tcPr>
            <w:tcW w:w="911" w:type="dxa"/>
            <w:tcBorders>
              <w:top w:val="nil"/>
              <w:left w:val="nil"/>
              <w:bottom w:val="single" w:sz="4" w:space="0" w:color="auto"/>
              <w:right w:val="single" w:sz="4" w:space="0" w:color="auto"/>
            </w:tcBorders>
            <w:shd w:val="clear" w:color="auto" w:fill="auto"/>
            <w:vAlign w:val="center"/>
            <w:hideMark/>
          </w:tcPr>
          <w:p w14:paraId="5DF364A6"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5D692F1C" w14:textId="77777777" w:rsidR="006C1B9B" w:rsidRPr="00B212D6" w:rsidRDefault="006C1B9B" w:rsidP="00F67E79">
            <w:pPr>
              <w:jc w:val="center"/>
              <w:rPr>
                <w:lang w:val="en-GB" w:eastAsia="en-GB"/>
              </w:rPr>
            </w:pPr>
            <w:r w:rsidRPr="00B212D6">
              <w:rPr>
                <w:sz w:val="22"/>
                <w:szCs w:val="22"/>
                <w:lang w:val="en-GB" w:eastAsia="en-GB"/>
              </w:rPr>
              <w:t>0.15</w:t>
            </w:r>
          </w:p>
        </w:tc>
        <w:tc>
          <w:tcPr>
            <w:tcW w:w="1042" w:type="dxa"/>
            <w:tcBorders>
              <w:top w:val="nil"/>
              <w:left w:val="nil"/>
              <w:bottom w:val="single" w:sz="4" w:space="0" w:color="auto"/>
              <w:right w:val="single" w:sz="4" w:space="0" w:color="auto"/>
            </w:tcBorders>
            <w:shd w:val="clear" w:color="auto" w:fill="auto"/>
            <w:vAlign w:val="center"/>
            <w:hideMark/>
          </w:tcPr>
          <w:p w14:paraId="27413A36"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C62F8D2"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4BF0438A"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705CD75C"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FEA3817" w14:textId="77777777" w:rsidR="006C1B9B" w:rsidRPr="00B212D6" w:rsidRDefault="006C1B9B" w:rsidP="00F67E79">
            <w:pPr>
              <w:jc w:val="center"/>
              <w:rPr>
                <w:lang w:val="en-GB" w:eastAsia="en-GB"/>
              </w:rPr>
            </w:pPr>
            <w:r w:rsidRPr="00B212D6">
              <w:rPr>
                <w:sz w:val="22"/>
                <w:szCs w:val="22"/>
                <w:lang w:val="en-GB" w:eastAsia="en-GB"/>
              </w:rPr>
              <w:t>17</w:t>
            </w:r>
          </w:p>
        </w:tc>
        <w:tc>
          <w:tcPr>
            <w:tcW w:w="1052" w:type="dxa"/>
            <w:tcBorders>
              <w:top w:val="nil"/>
              <w:left w:val="nil"/>
              <w:bottom w:val="single" w:sz="4" w:space="0" w:color="auto"/>
              <w:right w:val="single" w:sz="4" w:space="0" w:color="auto"/>
            </w:tcBorders>
            <w:shd w:val="clear" w:color="000000" w:fill="FFFFFF"/>
            <w:vAlign w:val="center"/>
            <w:hideMark/>
          </w:tcPr>
          <w:p w14:paraId="0776BDD3" w14:textId="77777777" w:rsidR="006C1B9B" w:rsidRPr="00B212D6" w:rsidRDefault="006C1B9B" w:rsidP="00F67E79">
            <w:pPr>
              <w:jc w:val="center"/>
              <w:rPr>
                <w:lang w:val="en-GB" w:eastAsia="en-GB"/>
              </w:rPr>
            </w:pPr>
            <w:r w:rsidRPr="00B212D6">
              <w:rPr>
                <w:sz w:val="22"/>
                <w:szCs w:val="22"/>
                <w:lang w:val="en-GB" w:eastAsia="en-GB"/>
              </w:rPr>
              <w:t>рынок</w:t>
            </w:r>
          </w:p>
        </w:tc>
        <w:tc>
          <w:tcPr>
            <w:tcW w:w="4630" w:type="dxa"/>
            <w:tcBorders>
              <w:top w:val="nil"/>
              <w:left w:val="nil"/>
              <w:bottom w:val="single" w:sz="4" w:space="0" w:color="auto"/>
              <w:right w:val="single" w:sz="4" w:space="0" w:color="auto"/>
            </w:tcBorders>
            <w:shd w:val="clear" w:color="auto" w:fill="auto"/>
            <w:vAlign w:val="center"/>
            <w:hideMark/>
          </w:tcPr>
          <w:p w14:paraId="715CF7AE" w14:textId="77777777" w:rsidR="006C1B9B" w:rsidRPr="00B212D6" w:rsidRDefault="006C1B9B" w:rsidP="00F67E79">
            <w:pPr>
              <w:rPr>
                <w:lang w:val="en-GB" w:eastAsia="en-GB"/>
              </w:rPr>
            </w:pPr>
            <w:r w:rsidRPr="00B212D6">
              <w:rPr>
                <w:sz w:val="22"/>
                <w:szCs w:val="22"/>
                <w:lang w:val="en-GB" w:eastAsia="en-GB"/>
              </w:rPr>
              <w:t>Металл для крепления</w:t>
            </w:r>
          </w:p>
        </w:tc>
        <w:tc>
          <w:tcPr>
            <w:tcW w:w="911" w:type="dxa"/>
            <w:tcBorders>
              <w:top w:val="nil"/>
              <w:left w:val="nil"/>
              <w:bottom w:val="single" w:sz="4" w:space="0" w:color="auto"/>
              <w:right w:val="single" w:sz="4" w:space="0" w:color="auto"/>
            </w:tcBorders>
            <w:shd w:val="clear" w:color="auto" w:fill="auto"/>
            <w:vAlign w:val="center"/>
            <w:hideMark/>
          </w:tcPr>
          <w:p w14:paraId="1696B89D" w14:textId="77777777" w:rsidR="006C1B9B" w:rsidRPr="00B212D6" w:rsidRDefault="006C1B9B" w:rsidP="00F67E79">
            <w:pPr>
              <w:jc w:val="center"/>
              <w:rPr>
                <w:lang w:val="en-GB" w:eastAsia="en-GB"/>
              </w:rPr>
            </w:pPr>
            <w:r w:rsidRPr="00B212D6">
              <w:rPr>
                <w:sz w:val="22"/>
                <w:szCs w:val="22"/>
                <w:lang w:val="en-GB" w:eastAsia="en-GB"/>
              </w:rPr>
              <w:t>кг</w:t>
            </w:r>
          </w:p>
        </w:tc>
        <w:tc>
          <w:tcPr>
            <w:tcW w:w="876" w:type="dxa"/>
            <w:tcBorders>
              <w:top w:val="nil"/>
              <w:left w:val="nil"/>
              <w:bottom w:val="single" w:sz="4" w:space="0" w:color="auto"/>
              <w:right w:val="single" w:sz="4" w:space="0" w:color="auto"/>
            </w:tcBorders>
            <w:shd w:val="clear" w:color="auto" w:fill="auto"/>
            <w:vAlign w:val="center"/>
            <w:hideMark/>
          </w:tcPr>
          <w:p w14:paraId="2F350FD1" w14:textId="77777777" w:rsidR="006C1B9B" w:rsidRPr="00B212D6" w:rsidRDefault="006C1B9B" w:rsidP="00F67E79">
            <w:pPr>
              <w:jc w:val="center"/>
              <w:rPr>
                <w:lang w:val="en-GB" w:eastAsia="en-GB"/>
              </w:rPr>
            </w:pPr>
            <w:r w:rsidRPr="00B212D6">
              <w:rPr>
                <w:sz w:val="22"/>
                <w:szCs w:val="22"/>
                <w:lang w:val="en-GB" w:eastAsia="en-GB"/>
              </w:rPr>
              <w:t>5.0</w:t>
            </w:r>
          </w:p>
        </w:tc>
        <w:tc>
          <w:tcPr>
            <w:tcW w:w="1042" w:type="dxa"/>
            <w:tcBorders>
              <w:top w:val="nil"/>
              <w:left w:val="nil"/>
              <w:bottom w:val="single" w:sz="4" w:space="0" w:color="auto"/>
              <w:right w:val="single" w:sz="4" w:space="0" w:color="auto"/>
            </w:tcBorders>
            <w:shd w:val="clear" w:color="auto" w:fill="auto"/>
            <w:vAlign w:val="center"/>
            <w:hideMark/>
          </w:tcPr>
          <w:p w14:paraId="21AC81E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200E8A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7EAA8D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0073B86"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34BEE3A7" w14:textId="77777777" w:rsidR="006C1B9B" w:rsidRPr="00B212D6" w:rsidRDefault="006C1B9B" w:rsidP="00F67E79">
            <w:pPr>
              <w:jc w:val="center"/>
              <w:rPr>
                <w:lang w:val="en-GB" w:eastAsia="en-GB"/>
              </w:rPr>
            </w:pPr>
            <w:r w:rsidRPr="00B212D6">
              <w:rPr>
                <w:sz w:val="22"/>
                <w:szCs w:val="22"/>
                <w:lang w:val="en-GB" w:eastAsia="en-GB"/>
              </w:rPr>
              <w:t>18</w:t>
            </w:r>
          </w:p>
        </w:tc>
        <w:tc>
          <w:tcPr>
            <w:tcW w:w="1052" w:type="dxa"/>
            <w:tcBorders>
              <w:top w:val="nil"/>
              <w:left w:val="nil"/>
              <w:bottom w:val="single" w:sz="4" w:space="0" w:color="auto"/>
              <w:right w:val="single" w:sz="4" w:space="0" w:color="auto"/>
            </w:tcBorders>
            <w:shd w:val="clear" w:color="auto" w:fill="auto"/>
            <w:vAlign w:val="center"/>
            <w:hideMark/>
          </w:tcPr>
          <w:p w14:paraId="1A3041A1" w14:textId="77777777" w:rsidR="006C1B9B" w:rsidRPr="00B212D6" w:rsidRDefault="006C1B9B" w:rsidP="00F67E79">
            <w:pPr>
              <w:jc w:val="center"/>
              <w:rPr>
                <w:lang w:val="en-GB" w:eastAsia="en-GB"/>
              </w:rPr>
            </w:pPr>
            <w:r w:rsidRPr="00B212D6">
              <w:rPr>
                <w:sz w:val="22"/>
                <w:szCs w:val="22"/>
                <w:lang w:val="en-GB" w:eastAsia="en-GB"/>
              </w:rPr>
              <w:t>8-472-2</w:t>
            </w:r>
          </w:p>
        </w:tc>
        <w:tc>
          <w:tcPr>
            <w:tcW w:w="4630" w:type="dxa"/>
            <w:tcBorders>
              <w:top w:val="nil"/>
              <w:left w:val="nil"/>
              <w:bottom w:val="single" w:sz="4" w:space="0" w:color="auto"/>
              <w:right w:val="single" w:sz="4" w:space="0" w:color="auto"/>
            </w:tcBorders>
            <w:shd w:val="clear" w:color="auto" w:fill="auto"/>
            <w:vAlign w:val="center"/>
            <w:hideMark/>
          </w:tcPr>
          <w:p w14:paraId="48528DA9" w14:textId="77777777" w:rsidR="006C1B9B" w:rsidRPr="00B212D6" w:rsidRDefault="006C1B9B" w:rsidP="00F67E79">
            <w:pPr>
              <w:rPr>
                <w:lang w:val="en-GB" w:eastAsia="en-GB"/>
              </w:rPr>
            </w:pPr>
            <w:r w:rsidRPr="00B212D6">
              <w:rPr>
                <w:sz w:val="22"/>
                <w:szCs w:val="22"/>
                <w:lang w:val="en-GB" w:eastAsia="en-GB"/>
              </w:rPr>
              <w:t>Оцинкованная полосовая сталь 40x5мм</w:t>
            </w:r>
          </w:p>
        </w:tc>
        <w:tc>
          <w:tcPr>
            <w:tcW w:w="911" w:type="dxa"/>
            <w:tcBorders>
              <w:top w:val="nil"/>
              <w:left w:val="nil"/>
              <w:bottom w:val="single" w:sz="4" w:space="0" w:color="auto"/>
              <w:right w:val="single" w:sz="4" w:space="0" w:color="auto"/>
            </w:tcBorders>
            <w:shd w:val="clear" w:color="auto" w:fill="auto"/>
            <w:vAlign w:val="center"/>
            <w:hideMark/>
          </w:tcPr>
          <w:p w14:paraId="221173DF" w14:textId="77777777" w:rsidR="006C1B9B" w:rsidRPr="00B212D6" w:rsidRDefault="006C1B9B" w:rsidP="00F67E79">
            <w:pPr>
              <w:jc w:val="center"/>
              <w:rPr>
                <w:lang w:val="en-GB" w:eastAsia="en-GB"/>
              </w:rPr>
            </w:pPr>
            <w:r w:rsidRPr="00B212D6">
              <w:rPr>
                <w:sz w:val="22"/>
                <w:szCs w:val="22"/>
                <w:lang w:val="en-GB" w:eastAsia="en-GB"/>
              </w:rPr>
              <w:t>100 м</w:t>
            </w:r>
          </w:p>
        </w:tc>
        <w:tc>
          <w:tcPr>
            <w:tcW w:w="876" w:type="dxa"/>
            <w:tcBorders>
              <w:top w:val="nil"/>
              <w:left w:val="nil"/>
              <w:bottom w:val="single" w:sz="4" w:space="0" w:color="auto"/>
              <w:right w:val="single" w:sz="4" w:space="0" w:color="auto"/>
            </w:tcBorders>
            <w:shd w:val="clear" w:color="auto" w:fill="auto"/>
            <w:vAlign w:val="center"/>
            <w:hideMark/>
          </w:tcPr>
          <w:p w14:paraId="129705EF" w14:textId="77777777" w:rsidR="006C1B9B" w:rsidRPr="00B212D6" w:rsidRDefault="006C1B9B" w:rsidP="00F67E79">
            <w:pPr>
              <w:jc w:val="center"/>
              <w:rPr>
                <w:lang w:val="en-GB" w:eastAsia="en-GB"/>
              </w:rPr>
            </w:pPr>
            <w:r w:rsidRPr="00B212D6">
              <w:rPr>
                <w:sz w:val="22"/>
                <w:szCs w:val="22"/>
                <w:lang w:val="en-GB" w:eastAsia="en-GB"/>
              </w:rPr>
              <w:t>0.01</w:t>
            </w:r>
          </w:p>
        </w:tc>
        <w:tc>
          <w:tcPr>
            <w:tcW w:w="1042" w:type="dxa"/>
            <w:tcBorders>
              <w:top w:val="nil"/>
              <w:left w:val="nil"/>
              <w:bottom w:val="single" w:sz="4" w:space="0" w:color="auto"/>
              <w:right w:val="single" w:sz="4" w:space="0" w:color="auto"/>
            </w:tcBorders>
            <w:shd w:val="clear" w:color="auto" w:fill="auto"/>
            <w:vAlign w:val="center"/>
            <w:hideMark/>
          </w:tcPr>
          <w:p w14:paraId="46CB6615"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4181FAE"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2C8406D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32DE1DCB"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0836038" w14:textId="77777777" w:rsidR="006C1B9B" w:rsidRPr="00B212D6" w:rsidRDefault="006C1B9B" w:rsidP="00F67E79">
            <w:pPr>
              <w:jc w:val="center"/>
              <w:rPr>
                <w:lang w:val="en-GB" w:eastAsia="en-GB"/>
              </w:rPr>
            </w:pPr>
            <w:r w:rsidRPr="00B212D6">
              <w:rPr>
                <w:sz w:val="22"/>
                <w:szCs w:val="22"/>
                <w:lang w:val="en-GB" w:eastAsia="en-GB"/>
              </w:rPr>
              <w:t>19</w:t>
            </w:r>
          </w:p>
        </w:tc>
        <w:tc>
          <w:tcPr>
            <w:tcW w:w="1052" w:type="dxa"/>
            <w:tcBorders>
              <w:top w:val="nil"/>
              <w:left w:val="nil"/>
              <w:bottom w:val="single" w:sz="4" w:space="0" w:color="auto"/>
              <w:right w:val="single" w:sz="4" w:space="0" w:color="auto"/>
            </w:tcBorders>
            <w:shd w:val="clear" w:color="auto" w:fill="auto"/>
            <w:vAlign w:val="center"/>
            <w:hideMark/>
          </w:tcPr>
          <w:p w14:paraId="1B0F0456" w14:textId="77777777" w:rsidR="006C1B9B" w:rsidRPr="00B212D6" w:rsidRDefault="006C1B9B" w:rsidP="00F67E79">
            <w:pPr>
              <w:jc w:val="center"/>
              <w:rPr>
                <w:lang w:val="en-GB" w:eastAsia="en-GB"/>
              </w:rPr>
            </w:pPr>
            <w:r w:rsidRPr="00B212D6">
              <w:rPr>
                <w:sz w:val="22"/>
                <w:szCs w:val="22"/>
                <w:lang w:val="en-GB" w:eastAsia="en-GB"/>
              </w:rPr>
              <w:t>8-471-1</w:t>
            </w:r>
          </w:p>
        </w:tc>
        <w:tc>
          <w:tcPr>
            <w:tcW w:w="4630" w:type="dxa"/>
            <w:tcBorders>
              <w:top w:val="nil"/>
              <w:left w:val="nil"/>
              <w:bottom w:val="single" w:sz="4" w:space="0" w:color="auto"/>
              <w:right w:val="single" w:sz="4" w:space="0" w:color="auto"/>
            </w:tcBorders>
            <w:shd w:val="clear" w:color="auto" w:fill="auto"/>
            <w:vAlign w:val="center"/>
            <w:hideMark/>
          </w:tcPr>
          <w:p w14:paraId="2A260F5D" w14:textId="77777777" w:rsidR="006C1B9B" w:rsidRPr="00B212D6" w:rsidRDefault="006C1B9B" w:rsidP="00F67E79">
            <w:pPr>
              <w:rPr>
                <w:lang w:eastAsia="en-GB"/>
              </w:rPr>
            </w:pPr>
            <w:r w:rsidRPr="00B212D6">
              <w:rPr>
                <w:sz w:val="22"/>
                <w:szCs w:val="22"/>
                <w:lang w:eastAsia="en-GB"/>
              </w:rPr>
              <w:t>Сталь угловая оцинкованная 50</w:t>
            </w:r>
            <w:r w:rsidRPr="00B212D6">
              <w:rPr>
                <w:sz w:val="22"/>
                <w:szCs w:val="22"/>
                <w:lang w:val="en-GB" w:eastAsia="en-GB"/>
              </w:rPr>
              <w:t>x</w:t>
            </w:r>
            <w:r w:rsidRPr="00B212D6">
              <w:rPr>
                <w:sz w:val="22"/>
                <w:szCs w:val="22"/>
                <w:lang w:eastAsia="en-GB"/>
              </w:rPr>
              <w:t>50</w:t>
            </w:r>
            <w:r w:rsidRPr="00B212D6">
              <w:rPr>
                <w:sz w:val="22"/>
                <w:szCs w:val="22"/>
                <w:lang w:val="en-GB" w:eastAsia="en-GB"/>
              </w:rPr>
              <w:t>x</w:t>
            </w:r>
            <w:r w:rsidRPr="00B212D6">
              <w:rPr>
                <w:sz w:val="22"/>
                <w:szCs w:val="22"/>
                <w:lang w:eastAsia="en-GB"/>
              </w:rPr>
              <w:t xml:space="preserve">5мм, </w:t>
            </w:r>
            <w:r w:rsidRPr="00B212D6">
              <w:rPr>
                <w:sz w:val="22"/>
                <w:szCs w:val="22"/>
                <w:lang w:val="en-GB" w:eastAsia="en-GB"/>
              </w:rPr>
              <w:t>L</w:t>
            </w:r>
            <w:r w:rsidRPr="00B212D6">
              <w:rPr>
                <w:sz w:val="22"/>
                <w:szCs w:val="22"/>
                <w:lang w:eastAsia="en-GB"/>
              </w:rPr>
              <w:t>=1.50м</w:t>
            </w:r>
          </w:p>
        </w:tc>
        <w:tc>
          <w:tcPr>
            <w:tcW w:w="911" w:type="dxa"/>
            <w:tcBorders>
              <w:top w:val="nil"/>
              <w:left w:val="nil"/>
              <w:bottom w:val="single" w:sz="4" w:space="0" w:color="auto"/>
              <w:right w:val="single" w:sz="4" w:space="0" w:color="auto"/>
            </w:tcBorders>
            <w:shd w:val="clear" w:color="auto" w:fill="auto"/>
            <w:vAlign w:val="center"/>
            <w:hideMark/>
          </w:tcPr>
          <w:p w14:paraId="11283E80" w14:textId="77777777" w:rsidR="006C1B9B" w:rsidRPr="00B212D6" w:rsidRDefault="006C1B9B" w:rsidP="00F67E79">
            <w:pPr>
              <w:jc w:val="center"/>
              <w:rPr>
                <w:lang w:val="en-GB" w:eastAsia="en-GB"/>
              </w:rPr>
            </w:pPr>
            <w:r w:rsidRPr="00B212D6">
              <w:rPr>
                <w:sz w:val="22"/>
                <w:szCs w:val="22"/>
                <w:lang w:val="en-GB" w:eastAsia="en-GB"/>
              </w:rPr>
              <w:t>10 шт</w:t>
            </w:r>
          </w:p>
        </w:tc>
        <w:tc>
          <w:tcPr>
            <w:tcW w:w="876" w:type="dxa"/>
            <w:tcBorders>
              <w:top w:val="nil"/>
              <w:left w:val="nil"/>
              <w:bottom w:val="single" w:sz="4" w:space="0" w:color="auto"/>
              <w:right w:val="single" w:sz="4" w:space="0" w:color="auto"/>
            </w:tcBorders>
            <w:shd w:val="clear" w:color="auto" w:fill="auto"/>
            <w:vAlign w:val="center"/>
            <w:hideMark/>
          </w:tcPr>
          <w:p w14:paraId="4FF27490" w14:textId="77777777" w:rsidR="006C1B9B" w:rsidRPr="00B212D6" w:rsidRDefault="006C1B9B" w:rsidP="00F67E79">
            <w:pPr>
              <w:jc w:val="center"/>
              <w:rPr>
                <w:lang w:val="en-GB" w:eastAsia="en-GB"/>
              </w:rPr>
            </w:pPr>
            <w:r w:rsidRPr="00B212D6">
              <w:rPr>
                <w:sz w:val="22"/>
                <w:szCs w:val="22"/>
                <w:lang w:val="en-GB" w:eastAsia="en-GB"/>
              </w:rPr>
              <w:t>0.1</w:t>
            </w:r>
          </w:p>
        </w:tc>
        <w:tc>
          <w:tcPr>
            <w:tcW w:w="1042" w:type="dxa"/>
            <w:tcBorders>
              <w:top w:val="nil"/>
              <w:left w:val="nil"/>
              <w:bottom w:val="single" w:sz="4" w:space="0" w:color="auto"/>
              <w:right w:val="single" w:sz="4" w:space="0" w:color="auto"/>
            </w:tcBorders>
            <w:shd w:val="clear" w:color="auto" w:fill="auto"/>
            <w:vAlign w:val="center"/>
            <w:hideMark/>
          </w:tcPr>
          <w:p w14:paraId="236E9DC4"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65A73FCB"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5C47358C"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B589F5B"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E29B7BC" w14:textId="77777777" w:rsidR="006C1B9B" w:rsidRPr="00B212D6" w:rsidRDefault="006C1B9B" w:rsidP="00F67E79">
            <w:pPr>
              <w:jc w:val="center"/>
              <w:rPr>
                <w:lang w:val="en-GB" w:eastAsia="en-GB"/>
              </w:rPr>
            </w:pPr>
            <w:r w:rsidRPr="00B212D6">
              <w:rPr>
                <w:sz w:val="22"/>
                <w:szCs w:val="22"/>
                <w:lang w:val="en-GB" w:eastAsia="en-GB"/>
              </w:rPr>
              <w:t>20</w:t>
            </w:r>
          </w:p>
        </w:tc>
        <w:tc>
          <w:tcPr>
            <w:tcW w:w="1052" w:type="dxa"/>
            <w:tcBorders>
              <w:top w:val="nil"/>
              <w:left w:val="nil"/>
              <w:bottom w:val="single" w:sz="4" w:space="0" w:color="auto"/>
              <w:right w:val="single" w:sz="4" w:space="0" w:color="auto"/>
            </w:tcBorders>
            <w:shd w:val="clear" w:color="000000" w:fill="FFFFFF"/>
            <w:vAlign w:val="center"/>
            <w:hideMark/>
          </w:tcPr>
          <w:p w14:paraId="717A699B" w14:textId="77777777" w:rsidR="006C1B9B" w:rsidRPr="00B212D6" w:rsidRDefault="006C1B9B" w:rsidP="00F67E79">
            <w:pPr>
              <w:jc w:val="center"/>
              <w:rPr>
                <w:lang w:val="en-GB" w:eastAsia="en-GB"/>
              </w:rPr>
            </w:pPr>
            <w:r w:rsidRPr="00B212D6">
              <w:rPr>
                <w:sz w:val="22"/>
                <w:szCs w:val="22"/>
                <w:lang w:val="en-GB" w:eastAsia="en-GB"/>
              </w:rPr>
              <w:t>1-1553</w:t>
            </w:r>
          </w:p>
        </w:tc>
        <w:tc>
          <w:tcPr>
            <w:tcW w:w="4630" w:type="dxa"/>
            <w:tcBorders>
              <w:top w:val="nil"/>
              <w:left w:val="nil"/>
              <w:bottom w:val="single" w:sz="4" w:space="0" w:color="auto"/>
              <w:right w:val="single" w:sz="4" w:space="0" w:color="auto"/>
            </w:tcBorders>
            <w:shd w:val="clear" w:color="auto" w:fill="auto"/>
            <w:vAlign w:val="center"/>
            <w:hideMark/>
          </w:tcPr>
          <w:p w14:paraId="00325600" w14:textId="77777777" w:rsidR="006C1B9B" w:rsidRPr="00B212D6" w:rsidRDefault="006C1B9B" w:rsidP="00F67E79">
            <w:pPr>
              <w:rPr>
                <w:lang w:eastAsia="en-GB"/>
              </w:rPr>
            </w:pPr>
            <w:r w:rsidRPr="00B212D6">
              <w:rPr>
                <w:sz w:val="22"/>
                <w:szCs w:val="22"/>
                <w:lang w:eastAsia="en-GB"/>
              </w:rPr>
              <w:t>Удаление грунта механизмом для установки электродов заземления</w:t>
            </w:r>
          </w:p>
        </w:tc>
        <w:tc>
          <w:tcPr>
            <w:tcW w:w="911" w:type="dxa"/>
            <w:tcBorders>
              <w:top w:val="nil"/>
              <w:left w:val="nil"/>
              <w:bottom w:val="single" w:sz="4" w:space="0" w:color="auto"/>
              <w:right w:val="single" w:sz="4" w:space="0" w:color="auto"/>
            </w:tcBorders>
            <w:shd w:val="clear" w:color="auto" w:fill="auto"/>
            <w:vAlign w:val="center"/>
            <w:hideMark/>
          </w:tcPr>
          <w:p w14:paraId="2619E6B0"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4AB3B99E" w14:textId="77777777" w:rsidR="006C1B9B" w:rsidRPr="00B212D6" w:rsidRDefault="006C1B9B" w:rsidP="00F67E79">
            <w:pPr>
              <w:jc w:val="center"/>
              <w:rPr>
                <w:lang w:val="en-GB" w:eastAsia="en-GB"/>
              </w:rPr>
            </w:pPr>
            <w:r w:rsidRPr="00B212D6">
              <w:rPr>
                <w:sz w:val="22"/>
                <w:szCs w:val="22"/>
                <w:lang w:val="en-GB" w:eastAsia="en-GB"/>
              </w:rPr>
              <w:t>0.0008</w:t>
            </w:r>
          </w:p>
        </w:tc>
        <w:tc>
          <w:tcPr>
            <w:tcW w:w="1042" w:type="dxa"/>
            <w:tcBorders>
              <w:top w:val="nil"/>
              <w:left w:val="nil"/>
              <w:bottom w:val="single" w:sz="4" w:space="0" w:color="auto"/>
              <w:right w:val="single" w:sz="4" w:space="0" w:color="auto"/>
            </w:tcBorders>
            <w:shd w:val="clear" w:color="auto" w:fill="auto"/>
            <w:vAlign w:val="center"/>
            <w:hideMark/>
          </w:tcPr>
          <w:p w14:paraId="6BE4B5CB"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401F0CF4"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240CF2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B2A6ACA" w14:textId="77777777" w:rsidTr="00F67E79">
        <w:trPr>
          <w:trHeight w:val="6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61E62DC4" w14:textId="77777777" w:rsidR="006C1B9B" w:rsidRPr="00B212D6" w:rsidRDefault="006C1B9B" w:rsidP="00F67E79">
            <w:pPr>
              <w:jc w:val="center"/>
              <w:rPr>
                <w:lang w:val="en-GB" w:eastAsia="en-GB"/>
              </w:rPr>
            </w:pPr>
            <w:r w:rsidRPr="00B212D6">
              <w:rPr>
                <w:sz w:val="22"/>
                <w:szCs w:val="22"/>
                <w:lang w:val="en-GB" w:eastAsia="en-GB"/>
              </w:rPr>
              <w:t>21</w:t>
            </w:r>
          </w:p>
        </w:tc>
        <w:tc>
          <w:tcPr>
            <w:tcW w:w="1052" w:type="dxa"/>
            <w:tcBorders>
              <w:top w:val="nil"/>
              <w:left w:val="nil"/>
              <w:bottom w:val="single" w:sz="4" w:space="0" w:color="auto"/>
              <w:right w:val="single" w:sz="4" w:space="0" w:color="auto"/>
            </w:tcBorders>
            <w:shd w:val="clear" w:color="000000" w:fill="FFFFFF"/>
            <w:vAlign w:val="center"/>
            <w:hideMark/>
          </w:tcPr>
          <w:p w14:paraId="5676A284" w14:textId="77777777" w:rsidR="006C1B9B" w:rsidRPr="00B212D6" w:rsidRDefault="006C1B9B" w:rsidP="00F67E79">
            <w:pPr>
              <w:jc w:val="center"/>
              <w:rPr>
                <w:lang w:val="en-GB" w:eastAsia="en-GB"/>
              </w:rPr>
            </w:pPr>
            <w:r w:rsidRPr="00B212D6">
              <w:rPr>
                <w:sz w:val="22"/>
                <w:szCs w:val="22"/>
                <w:lang w:val="en-GB" w:eastAsia="en-GB"/>
              </w:rPr>
              <w:t>1-1635</w:t>
            </w:r>
          </w:p>
        </w:tc>
        <w:tc>
          <w:tcPr>
            <w:tcW w:w="4630" w:type="dxa"/>
            <w:tcBorders>
              <w:top w:val="nil"/>
              <w:left w:val="nil"/>
              <w:bottom w:val="single" w:sz="4" w:space="0" w:color="auto"/>
              <w:right w:val="single" w:sz="4" w:space="0" w:color="auto"/>
            </w:tcBorders>
            <w:shd w:val="clear" w:color="auto" w:fill="auto"/>
            <w:vAlign w:val="center"/>
            <w:hideMark/>
          </w:tcPr>
          <w:p w14:paraId="20458935" w14:textId="77777777" w:rsidR="006C1B9B" w:rsidRPr="00B212D6" w:rsidRDefault="006C1B9B" w:rsidP="00F67E79">
            <w:pPr>
              <w:rPr>
                <w:lang w:eastAsia="en-GB"/>
              </w:rPr>
            </w:pPr>
            <w:r w:rsidRPr="00B212D6">
              <w:rPr>
                <w:sz w:val="22"/>
                <w:szCs w:val="22"/>
                <w:lang w:eastAsia="en-GB"/>
              </w:rPr>
              <w:t>Обратная засыпка из разработанного грунта с трамбовкой</w:t>
            </w:r>
          </w:p>
        </w:tc>
        <w:tc>
          <w:tcPr>
            <w:tcW w:w="911" w:type="dxa"/>
            <w:tcBorders>
              <w:top w:val="nil"/>
              <w:left w:val="nil"/>
              <w:bottom w:val="single" w:sz="4" w:space="0" w:color="auto"/>
              <w:right w:val="single" w:sz="4" w:space="0" w:color="auto"/>
            </w:tcBorders>
            <w:shd w:val="clear" w:color="auto" w:fill="auto"/>
            <w:vAlign w:val="center"/>
            <w:hideMark/>
          </w:tcPr>
          <w:p w14:paraId="26AD7545" w14:textId="77777777" w:rsidR="006C1B9B" w:rsidRPr="00B212D6" w:rsidRDefault="006C1B9B" w:rsidP="00F67E79">
            <w:pPr>
              <w:jc w:val="center"/>
              <w:rPr>
                <w:lang w:val="en-GB" w:eastAsia="en-GB"/>
              </w:rPr>
            </w:pPr>
            <w:r w:rsidRPr="00B212D6">
              <w:rPr>
                <w:sz w:val="22"/>
                <w:szCs w:val="22"/>
                <w:lang w:val="en-GB" w:eastAsia="en-GB"/>
              </w:rPr>
              <w:t>1000м3</w:t>
            </w:r>
          </w:p>
        </w:tc>
        <w:tc>
          <w:tcPr>
            <w:tcW w:w="876" w:type="dxa"/>
            <w:tcBorders>
              <w:top w:val="nil"/>
              <w:left w:val="nil"/>
              <w:bottom w:val="single" w:sz="4" w:space="0" w:color="auto"/>
              <w:right w:val="single" w:sz="4" w:space="0" w:color="auto"/>
            </w:tcBorders>
            <w:shd w:val="clear" w:color="auto" w:fill="auto"/>
            <w:vAlign w:val="center"/>
            <w:hideMark/>
          </w:tcPr>
          <w:p w14:paraId="6778A8B0" w14:textId="77777777" w:rsidR="006C1B9B" w:rsidRPr="00B212D6" w:rsidRDefault="006C1B9B" w:rsidP="00F67E79">
            <w:pPr>
              <w:jc w:val="center"/>
              <w:rPr>
                <w:lang w:val="en-GB" w:eastAsia="en-GB"/>
              </w:rPr>
            </w:pPr>
            <w:r w:rsidRPr="00B212D6">
              <w:rPr>
                <w:sz w:val="22"/>
                <w:szCs w:val="22"/>
                <w:lang w:val="en-GB" w:eastAsia="en-GB"/>
              </w:rPr>
              <w:t>0.0008</w:t>
            </w:r>
          </w:p>
        </w:tc>
        <w:tc>
          <w:tcPr>
            <w:tcW w:w="1042" w:type="dxa"/>
            <w:tcBorders>
              <w:top w:val="nil"/>
              <w:left w:val="nil"/>
              <w:bottom w:val="single" w:sz="4" w:space="0" w:color="auto"/>
              <w:right w:val="single" w:sz="4" w:space="0" w:color="auto"/>
            </w:tcBorders>
            <w:shd w:val="clear" w:color="auto" w:fill="auto"/>
            <w:vAlign w:val="center"/>
            <w:hideMark/>
          </w:tcPr>
          <w:p w14:paraId="1AEC52DD"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7733A37A"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13136C32"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66276980"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554FC32A" w14:textId="77777777" w:rsidR="006C1B9B" w:rsidRPr="00B212D6" w:rsidRDefault="006C1B9B" w:rsidP="00F67E79">
            <w:pPr>
              <w:jc w:val="center"/>
              <w:rPr>
                <w:lang w:val="en-GB" w:eastAsia="en-GB"/>
              </w:rPr>
            </w:pPr>
            <w:r w:rsidRPr="00B212D6">
              <w:rPr>
                <w:sz w:val="22"/>
                <w:szCs w:val="22"/>
                <w:lang w:val="en-GB" w:eastAsia="en-GB"/>
              </w:rPr>
              <w:t>22</w:t>
            </w:r>
          </w:p>
        </w:tc>
        <w:tc>
          <w:tcPr>
            <w:tcW w:w="1052" w:type="dxa"/>
            <w:tcBorders>
              <w:top w:val="nil"/>
              <w:left w:val="nil"/>
              <w:bottom w:val="single" w:sz="4" w:space="0" w:color="auto"/>
              <w:right w:val="single" w:sz="4" w:space="0" w:color="auto"/>
            </w:tcBorders>
            <w:shd w:val="clear" w:color="000000" w:fill="FFFFFF"/>
            <w:vAlign w:val="center"/>
            <w:hideMark/>
          </w:tcPr>
          <w:p w14:paraId="6FFEFECB" w14:textId="77777777" w:rsidR="006C1B9B" w:rsidRPr="00B212D6" w:rsidRDefault="006C1B9B" w:rsidP="00F67E79">
            <w:pPr>
              <w:jc w:val="center"/>
              <w:rPr>
                <w:lang w:val="en-GB" w:eastAsia="en-GB"/>
              </w:rPr>
            </w:pPr>
            <w:r w:rsidRPr="00B212D6">
              <w:rPr>
                <w:sz w:val="22"/>
                <w:szCs w:val="22"/>
                <w:lang w:val="en-GB" w:eastAsia="en-GB"/>
              </w:rPr>
              <w:t>1-1185</w:t>
            </w:r>
          </w:p>
        </w:tc>
        <w:tc>
          <w:tcPr>
            <w:tcW w:w="4630" w:type="dxa"/>
            <w:tcBorders>
              <w:top w:val="nil"/>
              <w:left w:val="nil"/>
              <w:bottom w:val="single" w:sz="4" w:space="0" w:color="auto"/>
              <w:right w:val="single" w:sz="4" w:space="0" w:color="auto"/>
            </w:tcBorders>
            <w:shd w:val="clear" w:color="000000" w:fill="FFFFFF"/>
            <w:vAlign w:val="center"/>
            <w:hideMark/>
          </w:tcPr>
          <w:p w14:paraId="2481981A" w14:textId="77777777" w:rsidR="006C1B9B" w:rsidRPr="00B212D6" w:rsidRDefault="006C1B9B" w:rsidP="00F67E79">
            <w:pPr>
              <w:rPr>
                <w:lang w:val="en-GB" w:eastAsia="en-GB"/>
              </w:rPr>
            </w:pPr>
            <w:r w:rsidRPr="00B212D6">
              <w:rPr>
                <w:sz w:val="22"/>
                <w:szCs w:val="22"/>
                <w:lang w:val="en-GB" w:eastAsia="en-GB"/>
              </w:rPr>
              <w:t>Обратная засыпка с пневмотрамбовкой</w:t>
            </w:r>
          </w:p>
        </w:tc>
        <w:tc>
          <w:tcPr>
            <w:tcW w:w="911" w:type="dxa"/>
            <w:tcBorders>
              <w:top w:val="nil"/>
              <w:left w:val="nil"/>
              <w:bottom w:val="single" w:sz="4" w:space="0" w:color="auto"/>
              <w:right w:val="single" w:sz="4" w:space="0" w:color="auto"/>
            </w:tcBorders>
            <w:shd w:val="clear" w:color="000000" w:fill="FFFFFF"/>
            <w:vAlign w:val="center"/>
            <w:hideMark/>
          </w:tcPr>
          <w:p w14:paraId="1AB4D5B8" w14:textId="77777777" w:rsidR="006C1B9B" w:rsidRPr="00B212D6" w:rsidRDefault="006C1B9B" w:rsidP="00F67E79">
            <w:pPr>
              <w:jc w:val="center"/>
              <w:rPr>
                <w:lang w:val="en-GB" w:eastAsia="en-GB"/>
              </w:rPr>
            </w:pPr>
            <w:r w:rsidRPr="00B212D6">
              <w:rPr>
                <w:sz w:val="22"/>
                <w:szCs w:val="22"/>
                <w:lang w:val="en-GB" w:eastAsia="en-GB"/>
              </w:rPr>
              <w:t>100 м3</w:t>
            </w:r>
          </w:p>
        </w:tc>
        <w:tc>
          <w:tcPr>
            <w:tcW w:w="876" w:type="dxa"/>
            <w:tcBorders>
              <w:top w:val="nil"/>
              <w:left w:val="nil"/>
              <w:bottom w:val="single" w:sz="4" w:space="0" w:color="auto"/>
              <w:right w:val="single" w:sz="4" w:space="0" w:color="auto"/>
            </w:tcBorders>
            <w:shd w:val="clear" w:color="auto" w:fill="auto"/>
            <w:vAlign w:val="center"/>
            <w:hideMark/>
          </w:tcPr>
          <w:p w14:paraId="2677B722" w14:textId="77777777" w:rsidR="006C1B9B" w:rsidRPr="00B212D6" w:rsidRDefault="006C1B9B" w:rsidP="00F67E79">
            <w:pPr>
              <w:jc w:val="center"/>
              <w:rPr>
                <w:lang w:val="en-GB" w:eastAsia="en-GB"/>
              </w:rPr>
            </w:pPr>
            <w:r w:rsidRPr="00B212D6">
              <w:rPr>
                <w:sz w:val="22"/>
                <w:szCs w:val="22"/>
                <w:lang w:val="en-GB" w:eastAsia="en-GB"/>
              </w:rPr>
              <w:t>0.008</w:t>
            </w:r>
          </w:p>
        </w:tc>
        <w:tc>
          <w:tcPr>
            <w:tcW w:w="1042" w:type="dxa"/>
            <w:tcBorders>
              <w:top w:val="nil"/>
              <w:left w:val="nil"/>
              <w:bottom w:val="single" w:sz="4" w:space="0" w:color="auto"/>
              <w:right w:val="single" w:sz="4" w:space="0" w:color="auto"/>
            </w:tcBorders>
            <w:shd w:val="clear" w:color="auto" w:fill="auto"/>
            <w:vAlign w:val="center"/>
            <w:hideMark/>
          </w:tcPr>
          <w:p w14:paraId="59B94B2C"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3485BD30"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09B7AAFD"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09728C88"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1107392E"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5D295FD8"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auto" w:fill="auto"/>
            <w:hideMark/>
          </w:tcPr>
          <w:p w14:paraId="174EBBE9" w14:textId="77777777" w:rsidR="006C1B9B" w:rsidRPr="00B212D6" w:rsidRDefault="006C1B9B" w:rsidP="00F67E79">
            <w:pPr>
              <w:rPr>
                <w:b/>
                <w:bCs/>
                <w:lang w:val="en-GB" w:eastAsia="en-GB"/>
              </w:rPr>
            </w:pPr>
            <w:r w:rsidRPr="00B212D6">
              <w:rPr>
                <w:b/>
                <w:bCs/>
                <w:sz w:val="22"/>
                <w:szCs w:val="22"/>
                <w:lang w:val="en-GB" w:eastAsia="en-GB"/>
              </w:rPr>
              <w:t>Всего</w:t>
            </w:r>
          </w:p>
        </w:tc>
        <w:tc>
          <w:tcPr>
            <w:tcW w:w="911" w:type="dxa"/>
            <w:tcBorders>
              <w:top w:val="nil"/>
              <w:left w:val="nil"/>
              <w:bottom w:val="single" w:sz="4" w:space="0" w:color="auto"/>
              <w:right w:val="single" w:sz="4" w:space="0" w:color="auto"/>
            </w:tcBorders>
            <w:shd w:val="clear" w:color="000000" w:fill="FFFFFF"/>
            <w:vAlign w:val="center"/>
            <w:hideMark/>
          </w:tcPr>
          <w:p w14:paraId="428B9656"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00134008"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7D8C1DC3"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35EBE27" w14:textId="77777777" w:rsidR="006C1B9B" w:rsidRPr="00B212D6" w:rsidRDefault="006C1B9B" w:rsidP="00F67E79">
            <w:pPr>
              <w:jc w:val="center"/>
              <w:rPr>
                <w:lang w:val="en-GB" w:eastAsia="en-GB"/>
              </w:rPr>
            </w:pPr>
            <w:r w:rsidRPr="00B212D6">
              <w:rPr>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4B1861A" w14:textId="77777777" w:rsidR="006C1B9B" w:rsidRPr="00B212D6" w:rsidRDefault="006C1B9B" w:rsidP="00F67E79">
            <w:pPr>
              <w:jc w:val="center"/>
              <w:rPr>
                <w:b/>
                <w:bCs/>
                <w:lang w:val="en-GB" w:eastAsia="en-GB"/>
              </w:rPr>
            </w:pPr>
            <w:r w:rsidRPr="00B212D6">
              <w:rPr>
                <w:b/>
                <w:bCs/>
                <w:sz w:val="22"/>
                <w:szCs w:val="22"/>
                <w:lang w:val="en-GB" w:eastAsia="en-GB"/>
              </w:rPr>
              <w:t>100.00%</w:t>
            </w:r>
          </w:p>
        </w:tc>
      </w:tr>
      <w:tr w:rsidR="006C1B9B" w:rsidRPr="00B212D6" w14:paraId="0ECC2712"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0A860544"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5284BC99"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auto" w:fill="auto"/>
            <w:vAlign w:val="center"/>
            <w:hideMark/>
          </w:tcPr>
          <w:p w14:paraId="49440A94" w14:textId="77777777" w:rsidR="006C1B9B" w:rsidRPr="00B212D6" w:rsidRDefault="006C1B9B" w:rsidP="00F67E79">
            <w:pPr>
              <w:rPr>
                <w:b/>
                <w:bCs/>
                <w:lang w:val="en-GB" w:eastAsia="en-GB"/>
              </w:rPr>
            </w:pPr>
            <w:r w:rsidRPr="00B212D6">
              <w:rPr>
                <w:b/>
                <w:bCs/>
                <w:sz w:val="22"/>
                <w:szCs w:val="22"/>
                <w:lang w:val="en-GB" w:eastAsia="en-GB"/>
              </w:rPr>
              <w:t xml:space="preserve">НДС - 20% </w:t>
            </w:r>
          </w:p>
        </w:tc>
        <w:tc>
          <w:tcPr>
            <w:tcW w:w="911" w:type="dxa"/>
            <w:tcBorders>
              <w:top w:val="nil"/>
              <w:left w:val="nil"/>
              <w:bottom w:val="single" w:sz="4" w:space="0" w:color="auto"/>
              <w:right w:val="single" w:sz="4" w:space="0" w:color="auto"/>
            </w:tcBorders>
            <w:shd w:val="clear" w:color="000000" w:fill="FFFFFF"/>
            <w:vAlign w:val="center"/>
            <w:hideMark/>
          </w:tcPr>
          <w:p w14:paraId="5256B72A"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63BDB992"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008504CA"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auto" w:fill="auto"/>
            <w:vAlign w:val="center"/>
            <w:hideMark/>
          </w:tcPr>
          <w:p w14:paraId="0A155855" w14:textId="77777777" w:rsidR="006C1B9B" w:rsidRPr="00B212D6" w:rsidRDefault="006C1B9B" w:rsidP="00F67E79">
            <w:pPr>
              <w:jc w:val="center"/>
              <w:rPr>
                <w:b/>
                <w:bCs/>
                <w:lang w:val="en-GB" w:eastAsia="en-GB"/>
              </w:rPr>
            </w:pPr>
            <w:r w:rsidRPr="00B212D6">
              <w:rPr>
                <w:b/>
                <w:bCs/>
                <w:sz w:val="22"/>
                <w:szCs w:val="22"/>
                <w:lang w:val="en-GB" w:eastAsia="en-GB"/>
              </w:rPr>
              <w:t> </w:t>
            </w:r>
          </w:p>
        </w:tc>
        <w:tc>
          <w:tcPr>
            <w:tcW w:w="1041" w:type="dxa"/>
            <w:tcBorders>
              <w:top w:val="nil"/>
              <w:left w:val="nil"/>
              <w:bottom w:val="single" w:sz="4" w:space="0" w:color="auto"/>
              <w:right w:val="single" w:sz="4" w:space="0" w:color="auto"/>
            </w:tcBorders>
            <w:shd w:val="clear" w:color="000000" w:fill="FFFFFF"/>
            <w:noWrap/>
            <w:vAlign w:val="bottom"/>
            <w:hideMark/>
          </w:tcPr>
          <w:p w14:paraId="6FEA6907" w14:textId="77777777" w:rsidR="006C1B9B" w:rsidRPr="00B212D6" w:rsidRDefault="006C1B9B" w:rsidP="00F67E79">
            <w:pPr>
              <w:rPr>
                <w:lang w:val="en-GB" w:eastAsia="en-GB"/>
              </w:rPr>
            </w:pPr>
            <w:r w:rsidRPr="00B212D6">
              <w:rPr>
                <w:sz w:val="22"/>
                <w:szCs w:val="22"/>
                <w:lang w:val="en-GB" w:eastAsia="en-GB"/>
              </w:rPr>
              <w:t> </w:t>
            </w:r>
          </w:p>
        </w:tc>
      </w:tr>
      <w:tr w:rsidR="006C1B9B" w:rsidRPr="00B212D6" w14:paraId="10D51DD6" w14:textId="77777777" w:rsidTr="00F67E79">
        <w:trPr>
          <w:trHeight w:val="300"/>
        </w:trPr>
        <w:tc>
          <w:tcPr>
            <w:tcW w:w="576" w:type="dxa"/>
            <w:tcBorders>
              <w:top w:val="nil"/>
              <w:left w:val="single" w:sz="4" w:space="0" w:color="auto"/>
              <w:bottom w:val="single" w:sz="4" w:space="0" w:color="auto"/>
              <w:right w:val="single" w:sz="4" w:space="0" w:color="auto"/>
            </w:tcBorders>
            <w:shd w:val="clear" w:color="000000" w:fill="FFFFFF"/>
            <w:vAlign w:val="center"/>
            <w:hideMark/>
          </w:tcPr>
          <w:p w14:paraId="4903A09A" w14:textId="77777777" w:rsidR="006C1B9B" w:rsidRPr="00B212D6" w:rsidRDefault="006C1B9B" w:rsidP="00F67E79">
            <w:pPr>
              <w:jc w:val="center"/>
              <w:rPr>
                <w:lang w:val="en-GB" w:eastAsia="en-GB"/>
              </w:rPr>
            </w:pPr>
            <w:r w:rsidRPr="00B212D6">
              <w:rPr>
                <w:sz w:val="22"/>
                <w:szCs w:val="22"/>
                <w:lang w:val="en-GB" w:eastAsia="en-GB"/>
              </w:rPr>
              <w:t> </w:t>
            </w:r>
          </w:p>
        </w:tc>
        <w:tc>
          <w:tcPr>
            <w:tcW w:w="1052" w:type="dxa"/>
            <w:tcBorders>
              <w:top w:val="nil"/>
              <w:left w:val="nil"/>
              <w:bottom w:val="single" w:sz="4" w:space="0" w:color="auto"/>
              <w:right w:val="single" w:sz="4" w:space="0" w:color="auto"/>
            </w:tcBorders>
            <w:shd w:val="clear" w:color="000000" w:fill="FFFFFF"/>
            <w:vAlign w:val="center"/>
            <w:hideMark/>
          </w:tcPr>
          <w:p w14:paraId="2B34FD3A" w14:textId="77777777" w:rsidR="006C1B9B" w:rsidRPr="00B212D6" w:rsidRDefault="006C1B9B" w:rsidP="00F67E79">
            <w:pPr>
              <w:jc w:val="center"/>
              <w:rPr>
                <w:lang w:val="en-GB" w:eastAsia="en-GB"/>
              </w:rPr>
            </w:pPr>
            <w:r w:rsidRPr="00B212D6">
              <w:rPr>
                <w:sz w:val="22"/>
                <w:szCs w:val="22"/>
                <w:lang w:val="en-GB" w:eastAsia="en-GB"/>
              </w:rPr>
              <w:t> </w:t>
            </w:r>
          </w:p>
        </w:tc>
        <w:tc>
          <w:tcPr>
            <w:tcW w:w="4630" w:type="dxa"/>
            <w:tcBorders>
              <w:top w:val="nil"/>
              <w:left w:val="nil"/>
              <w:bottom w:val="single" w:sz="4" w:space="0" w:color="auto"/>
              <w:right w:val="single" w:sz="4" w:space="0" w:color="auto"/>
            </w:tcBorders>
            <w:shd w:val="clear" w:color="auto" w:fill="auto"/>
            <w:vAlign w:val="center"/>
            <w:hideMark/>
          </w:tcPr>
          <w:p w14:paraId="2AE36646" w14:textId="77777777" w:rsidR="006C1B9B" w:rsidRPr="00B212D6" w:rsidRDefault="006C1B9B" w:rsidP="00F67E79">
            <w:pPr>
              <w:rPr>
                <w:b/>
                <w:bCs/>
                <w:lang w:val="en-GB" w:eastAsia="en-GB"/>
              </w:rPr>
            </w:pPr>
            <w:r w:rsidRPr="00B212D6">
              <w:rPr>
                <w:b/>
                <w:bCs/>
                <w:sz w:val="22"/>
                <w:szCs w:val="22"/>
                <w:lang w:val="en-GB" w:eastAsia="en-GB"/>
              </w:rPr>
              <w:t>Итого с оборудованиями</w:t>
            </w:r>
          </w:p>
        </w:tc>
        <w:tc>
          <w:tcPr>
            <w:tcW w:w="911" w:type="dxa"/>
            <w:tcBorders>
              <w:top w:val="nil"/>
              <w:left w:val="nil"/>
              <w:bottom w:val="single" w:sz="4" w:space="0" w:color="auto"/>
              <w:right w:val="single" w:sz="4" w:space="0" w:color="auto"/>
            </w:tcBorders>
            <w:shd w:val="clear" w:color="000000" w:fill="FFFFFF"/>
            <w:vAlign w:val="center"/>
            <w:hideMark/>
          </w:tcPr>
          <w:p w14:paraId="70D75ADA" w14:textId="77777777" w:rsidR="006C1B9B" w:rsidRPr="00B212D6" w:rsidRDefault="006C1B9B" w:rsidP="00F67E79">
            <w:pPr>
              <w:jc w:val="center"/>
              <w:rPr>
                <w:lang w:val="en-GB" w:eastAsia="en-GB"/>
              </w:rPr>
            </w:pPr>
            <w:r w:rsidRPr="00B212D6">
              <w:rPr>
                <w:sz w:val="22"/>
                <w:szCs w:val="22"/>
                <w:lang w:val="en-GB" w:eastAsia="en-GB"/>
              </w:rPr>
              <w:t> </w:t>
            </w:r>
          </w:p>
        </w:tc>
        <w:tc>
          <w:tcPr>
            <w:tcW w:w="876" w:type="dxa"/>
            <w:tcBorders>
              <w:top w:val="nil"/>
              <w:left w:val="nil"/>
              <w:bottom w:val="single" w:sz="4" w:space="0" w:color="auto"/>
              <w:right w:val="single" w:sz="4" w:space="0" w:color="auto"/>
            </w:tcBorders>
            <w:shd w:val="clear" w:color="auto" w:fill="auto"/>
            <w:vAlign w:val="center"/>
            <w:hideMark/>
          </w:tcPr>
          <w:p w14:paraId="10C54BB8" w14:textId="77777777" w:rsidR="006C1B9B" w:rsidRPr="00B212D6" w:rsidRDefault="006C1B9B" w:rsidP="00F67E79">
            <w:pPr>
              <w:jc w:val="center"/>
              <w:rPr>
                <w:lang w:val="en-GB" w:eastAsia="en-GB"/>
              </w:rPr>
            </w:pPr>
            <w:r w:rsidRPr="00B212D6">
              <w:rPr>
                <w:sz w:val="22"/>
                <w:szCs w:val="22"/>
                <w:lang w:val="en-GB" w:eastAsia="en-GB"/>
              </w:rPr>
              <w:t> </w:t>
            </w:r>
          </w:p>
        </w:tc>
        <w:tc>
          <w:tcPr>
            <w:tcW w:w="1042" w:type="dxa"/>
            <w:tcBorders>
              <w:top w:val="nil"/>
              <w:left w:val="nil"/>
              <w:bottom w:val="single" w:sz="4" w:space="0" w:color="auto"/>
              <w:right w:val="single" w:sz="4" w:space="0" w:color="auto"/>
            </w:tcBorders>
            <w:shd w:val="clear" w:color="auto" w:fill="auto"/>
            <w:vAlign w:val="center"/>
            <w:hideMark/>
          </w:tcPr>
          <w:p w14:paraId="7BF68252" w14:textId="77777777" w:rsidR="006C1B9B" w:rsidRPr="00B212D6" w:rsidRDefault="006C1B9B" w:rsidP="00F67E79">
            <w:pPr>
              <w:jc w:val="center"/>
              <w:rPr>
                <w:lang w:val="en-GB" w:eastAsia="en-GB"/>
              </w:rPr>
            </w:pPr>
            <w:r w:rsidRPr="00B212D6">
              <w:rPr>
                <w:sz w:val="22"/>
                <w:szCs w:val="22"/>
                <w:lang w:val="en-GB" w:eastAsia="en-GB"/>
              </w:rPr>
              <w:t> </w:t>
            </w:r>
          </w:p>
        </w:tc>
        <w:tc>
          <w:tcPr>
            <w:tcW w:w="1355" w:type="dxa"/>
            <w:tcBorders>
              <w:top w:val="nil"/>
              <w:left w:val="nil"/>
              <w:bottom w:val="single" w:sz="4" w:space="0" w:color="auto"/>
              <w:right w:val="single" w:sz="4" w:space="0" w:color="auto"/>
            </w:tcBorders>
            <w:shd w:val="clear" w:color="000000" w:fill="FFFFFF"/>
            <w:vAlign w:val="center"/>
            <w:hideMark/>
          </w:tcPr>
          <w:p w14:paraId="3AF271A2" w14:textId="77777777" w:rsidR="006C1B9B" w:rsidRPr="00B212D6" w:rsidRDefault="006C1B9B" w:rsidP="00F67E79">
            <w:pPr>
              <w:jc w:val="center"/>
              <w:rPr>
                <w:b/>
                <w:bCs/>
                <w:lang w:val="en-GB" w:eastAsia="en-GB"/>
              </w:rPr>
            </w:pPr>
            <w:r w:rsidRPr="00B212D6">
              <w:rPr>
                <w:b/>
                <w:bCs/>
                <w:sz w:val="22"/>
                <w:szCs w:val="22"/>
                <w:lang w:val="en-GB" w:eastAsia="en-GB"/>
              </w:rPr>
              <w:t>144,357.87 </w:t>
            </w:r>
          </w:p>
        </w:tc>
        <w:tc>
          <w:tcPr>
            <w:tcW w:w="1041" w:type="dxa"/>
            <w:tcBorders>
              <w:top w:val="nil"/>
              <w:left w:val="nil"/>
              <w:bottom w:val="single" w:sz="4" w:space="0" w:color="auto"/>
              <w:right w:val="single" w:sz="4" w:space="0" w:color="auto"/>
            </w:tcBorders>
            <w:shd w:val="clear" w:color="000000" w:fill="FFFFFF"/>
            <w:noWrap/>
            <w:vAlign w:val="bottom"/>
            <w:hideMark/>
          </w:tcPr>
          <w:p w14:paraId="01FE38C9" w14:textId="77777777" w:rsidR="006C1B9B" w:rsidRPr="00B212D6" w:rsidRDefault="006C1B9B" w:rsidP="00F67E79">
            <w:pPr>
              <w:rPr>
                <w:lang w:val="en-GB" w:eastAsia="en-GB"/>
              </w:rPr>
            </w:pPr>
            <w:r w:rsidRPr="00B212D6">
              <w:rPr>
                <w:sz w:val="22"/>
                <w:szCs w:val="22"/>
                <w:lang w:val="en-GB" w:eastAsia="en-GB"/>
              </w:rPr>
              <w:t> </w:t>
            </w:r>
          </w:p>
        </w:tc>
      </w:tr>
    </w:tbl>
    <w:p w14:paraId="524D7553" w14:textId="77777777" w:rsidR="00104814" w:rsidRPr="003A4E97" w:rsidRDefault="00104814" w:rsidP="00BB28C8">
      <w:pPr>
        <w:widowControl w:val="0"/>
        <w:spacing w:after="160" w:line="360" w:lineRule="auto"/>
        <w:ind w:firstLine="567"/>
        <w:jc w:val="right"/>
        <w:rPr>
          <w:rFonts w:ascii="GHEA Grapalat" w:hAnsi="GHEA Grapalat"/>
          <w:i/>
        </w:rPr>
      </w:pPr>
      <w:bookmarkStart w:id="16" w:name="_GoBack"/>
      <w:bookmarkEnd w:id="16"/>
    </w:p>
    <w:p w14:paraId="1919BAFF" w14:textId="77777777" w:rsidR="00104814" w:rsidRPr="003A4E97" w:rsidRDefault="00104814" w:rsidP="00621E97">
      <w:pPr>
        <w:widowControl w:val="0"/>
        <w:spacing w:after="160" w:line="360" w:lineRule="auto"/>
        <w:ind w:firstLine="567"/>
        <w:jc w:val="both"/>
        <w:rPr>
          <w:rFonts w:ascii="GHEA Grapalat" w:hAnsi="GHEA Grapalat"/>
          <w:i/>
        </w:rPr>
      </w:pPr>
    </w:p>
    <w:p w14:paraId="0B277FDD" w14:textId="77777777" w:rsidR="00104814" w:rsidRPr="003A4E97" w:rsidRDefault="00104814" w:rsidP="00621E97">
      <w:pPr>
        <w:widowControl w:val="0"/>
        <w:spacing w:after="160" w:line="360" w:lineRule="auto"/>
        <w:ind w:firstLine="567"/>
        <w:jc w:val="both"/>
        <w:rPr>
          <w:rFonts w:ascii="GHEA Grapalat" w:hAnsi="GHEA Grapalat"/>
          <w:i/>
        </w:rPr>
      </w:pPr>
    </w:p>
    <w:p w14:paraId="40497BD4" w14:textId="77777777" w:rsidR="00104814" w:rsidRPr="003A4E97" w:rsidRDefault="00104814" w:rsidP="00621E97">
      <w:pPr>
        <w:widowControl w:val="0"/>
        <w:spacing w:after="160" w:line="360" w:lineRule="auto"/>
        <w:ind w:firstLine="567"/>
        <w:jc w:val="both"/>
        <w:rPr>
          <w:rFonts w:ascii="GHEA Grapalat" w:hAnsi="GHEA Grapalat"/>
          <w:i/>
        </w:rPr>
      </w:pPr>
    </w:p>
    <w:p w14:paraId="2287EEFE"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Условие предоплаты Не требуется</w:t>
      </w:r>
    </w:p>
    <w:p w14:paraId="53E83A46"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Срок предоставления подписанного акта приема-передачи участнику в течение 15 рабочих дней.</w:t>
      </w:r>
    </w:p>
    <w:p w14:paraId="0F106B85"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Выполнить не менее 70 процентов работ лично, в порядке и сроки, предусмотренные договором, своими силами, инструментами, механизмами, а также необходимыми материалами и надлежащего качества, в соответствии с проектом и объемной ведомостью. .</w:t>
      </w:r>
    </w:p>
    <w:p w14:paraId="03F989DD"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 xml:space="preserve">*Участник должен иметь лицензию на осуществление строительной </w:t>
      </w:r>
      <w:r w:rsidRPr="0059716A">
        <w:rPr>
          <w:rFonts w:ascii="GHEA Grapalat" w:hAnsi="GHEA Grapalat"/>
          <w:i/>
        </w:rPr>
        <w:lastRenderedPageBreak/>
        <w:t>деятельности по следующим направлениям градостроительства:</w:t>
      </w:r>
    </w:p>
    <w:p w14:paraId="172A8DC6" w14:textId="77777777" w:rsid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1) жилые (за исключением индивидуальных жилых домов, гаражей, вспомогательных построек, построенных нехозяйственного назначения), общественные и производственные.</w:t>
      </w:r>
    </w:p>
    <w:p w14:paraId="350B97B7" w14:textId="7ECBB2F9" w:rsidR="0093597E" w:rsidRPr="0093597E" w:rsidRDefault="0093597E" w:rsidP="0059716A">
      <w:pPr>
        <w:widowControl w:val="0"/>
        <w:spacing w:after="160" w:line="360" w:lineRule="auto"/>
        <w:ind w:firstLine="567"/>
        <w:jc w:val="both"/>
        <w:rPr>
          <w:rFonts w:ascii="GHEA Grapalat" w:hAnsi="GHEA Grapalat"/>
          <w:i/>
        </w:rPr>
      </w:pPr>
      <w:r w:rsidRPr="0093597E">
        <w:rPr>
          <w:rFonts w:ascii="GHEA Grapalat" w:hAnsi="GHEA Grapalat"/>
          <w:i/>
        </w:rPr>
        <w:t>2.«гидравлический».</w:t>
      </w:r>
    </w:p>
    <w:p w14:paraId="568D9808" w14:textId="18C815C9"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Лицензионные отношения в области строительной деятельности регулируются законами Республики Армения "О лицензировании", "О градостроительстве", настоящим Порядком и другими правовыми актами.</w:t>
      </w:r>
    </w:p>
    <w:p w14:paraId="110E401A"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Участникам необходимо отправить объемный лист в версии Excel.</w:t>
      </w:r>
    </w:p>
    <w:p w14:paraId="6ABDED13" w14:textId="77777777" w:rsidR="0059716A" w:rsidRPr="0059716A"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На униформе строителей наличие логотипа строительной организации.</w:t>
      </w:r>
    </w:p>
    <w:p w14:paraId="3DA5F49A" w14:textId="133CE49F" w:rsidR="00104814" w:rsidRPr="003A4E97" w:rsidRDefault="0059716A" w:rsidP="0059716A">
      <w:pPr>
        <w:widowControl w:val="0"/>
        <w:spacing w:after="160" w:line="360" w:lineRule="auto"/>
        <w:ind w:firstLine="567"/>
        <w:jc w:val="both"/>
        <w:rPr>
          <w:rFonts w:ascii="GHEA Grapalat" w:hAnsi="GHEA Grapalat"/>
          <w:i/>
        </w:rPr>
      </w:pPr>
      <w:r w:rsidRPr="0059716A">
        <w:rPr>
          <w:rFonts w:ascii="GHEA Grapalat" w:hAnsi="GHEA Grapalat"/>
          <w:i/>
        </w:rPr>
        <w:t>Наличие устройств видеозаписи.</w:t>
      </w:r>
    </w:p>
    <w:p w14:paraId="22A59349" w14:textId="77777777" w:rsidR="00104814" w:rsidRPr="003A4E97" w:rsidRDefault="00104814" w:rsidP="00621E97">
      <w:pPr>
        <w:widowControl w:val="0"/>
        <w:spacing w:after="160" w:line="360" w:lineRule="auto"/>
        <w:ind w:firstLine="567"/>
        <w:jc w:val="both"/>
        <w:rPr>
          <w:rFonts w:ascii="GHEA Grapalat" w:hAnsi="GHEA Grapalat"/>
          <w:i/>
        </w:rPr>
      </w:pPr>
    </w:p>
    <w:p w14:paraId="5E2039D9" w14:textId="77777777" w:rsidR="00104814" w:rsidRPr="003A4E97" w:rsidRDefault="00104814" w:rsidP="001B30DC">
      <w:pPr>
        <w:widowControl w:val="0"/>
        <w:spacing w:after="160" w:line="360" w:lineRule="auto"/>
        <w:ind w:firstLine="567"/>
        <w:jc w:val="both"/>
        <w:rPr>
          <w:rFonts w:ascii="GHEA Grapalat" w:hAnsi="GHEA Grapalat"/>
          <w:i/>
        </w:rPr>
      </w:pPr>
    </w:p>
    <w:p w14:paraId="027D2E8E" w14:textId="3ED2F5E5" w:rsidR="00104814" w:rsidRPr="009F3DC7" w:rsidRDefault="00104814" w:rsidP="001B30DC">
      <w:pPr>
        <w:widowControl w:val="0"/>
        <w:spacing w:after="160" w:line="360" w:lineRule="auto"/>
        <w:ind w:firstLine="567"/>
        <w:jc w:val="both"/>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42AE0D35" w14:textId="77777777" w:rsidTr="003D2146">
        <w:trPr>
          <w:jc w:val="center"/>
        </w:trPr>
        <w:tc>
          <w:tcPr>
            <w:tcW w:w="4536" w:type="dxa"/>
          </w:tcPr>
          <w:p w14:paraId="44F0832E"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59E5545A"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4DE1D5F7"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6BDA3354"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2CF00C1C"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100D6BE9"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6DF18609"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65AFF08B"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29ABE647"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2A3D74CF" w14:textId="77777777" w:rsidR="00BB28C8" w:rsidRDefault="00BB28C8" w:rsidP="00BB28C8">
      <w:pPr>
        <w:widowControl w:val="0"/>
        <w:spacing w:after="160" w:line="360" w:lineRule="auto"/>
        <w:ind w:firstLine="567"/>
        <w:jc w:val="right"/>
        <w:rPr>
          <w:rFonts w:ascii="GHEA Grapalat" w:hAnsi="GHEA Grapalat"/>
          <w:i/>
        </w:rPr>
      </w:pPr>
    </w:p>
    <w:p w14:paraId="10729A07" w14:textId="14E45196" w:rsidR="00BB28C8" w:rsidRPr="009F3DC7" w:rsidRDefault="00BB28C8" w:rsidP="00E45EE8">
      <w:pPr>
        <w:jc w:val="right"/>
        <w:rPr>
          <w:rFonts w:ascii="GHEA Grapalat" w:hAnsi="GHEA Grapalat" w:cs="Arial"/>
          <w:i/>
        </w:rPr>
      </w:pPr>
      <w:r>
        <w:rPr>
          <w:rFonts w:ascii="GHEA Grapalat" w:hAnsi="GHEA Grapalat"/>
          <w:i/>
        </w:rPr>
        <w:br w:type="page"/>
      </w:r>
      <w:r w:rsidRPr="009F3DC7">
        <w:rPr>
          <w:rFonts w:ascii="GHEA Grapalat" w:hAnsi="GHEA Grapalat"/>
          <w:i/>
        </w:rPr>
        <w:lastRenderedPageBreak/>
        <w:t>Приложение № 2</w:t>
      </w:r>
    </w:p>
    <w:p w14:paraId="178BA6B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E243454" w14:textId="77777777" w:rsidR="00B740BA" w:rsidRPr="009F3DC7" w:rsidRDefault="00B740BA" w:rsidP="00BB28C8">
      <w:pPr>
        <w:widowControl w:val="0"/>
        <w:spacing w:after="160" w:line="360" w:lineRule="auto"/>
        <w:ind w:firstLine="567"/>
        <w:jc w:val="center"/>
        <w:rPr>
          <w:rFonts w:ascii="GHEA Grapalat" w:hAnsi="GHEA Grapalat" w:cs="Sylfaen"/>
          <w:b/>
        </w:rPr>
      </w:pPr>
    </w:p>
    <w:p w14:paraId="54238E4F" w14:textId="77777777" w:rsidR="00BB28C8"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186"/>
        <w:gridCol w:w="3060"/>
        <w:gridCol w:w="1980"/>
      </w:tblGrid>
      <w:tr w:rsidR="00BB28C8" w:rsidRPr="009F3DC7" w14:paraId="3B0B6619" w14:textId="77777777" w:rsidTr="00FC78DC">
        <w:trPr>
          <w:cantSplit/>
          <w:jc w:val="center"/>
        </w:trPr>
        <w:tc>
          <w:tcPr>
            <w:tcW w:w="816" w:type="dxa"/>
            <w:vMerge w:val="restart"/>
            <w:vAlign w:val="center"/>
          </w:tcPr>
          <w:p w14:paraId="60419F0F"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186" w:type="dxa"/>
            <w:vMerge w:val="restart"/>
            <w:vAlign w:val="center"/>
          </w:tcPr>
          <w:p w14:paraId="507FF8C3"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5040" w:type="dxa"/>
            <w:gridSpan w:val="2"/>
            <w:vAlign w:val="center"/>
          </w:tcPr>
          <w:p w14:paraId="6D96536D" w14:textId="77777777"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5"/>
              <w:t>**</w:t>
            </w:r>
          </w:p>
        </w:tc>
      </w:tr>
      <w:tr w:rsidR="00BB28C8" w:rsidRPr="009F3DC7" w14:paraId="25F1DA24" w14:textId="77777777" w:rsidTr="00FC78DC">
        <w:trPr>
          <w:cantSplit/>
          <w:trHeight w:val="586"/>
          <w:jc w:val="center"/>
        </w:trPr>
        <w:tc>
          <w:tcPr>
            <w:tcW w:w="816" w:type="dxa"/>
            <w:vMerge/>
            <w:vAlign w:val="center"/>
          </w:tcPr>
          <w:p w14:paraId="3F589D55" w14:textId="77777777" w:rsidR="00BB28C8" w:rsidRPr="00517562" w:rsidRDefault="00BB28C8" w:rsidP="003D2146">
            <w:pPr>
              <w:widowControl w:val="0"/>
              <w:spacing w:after="120"/>
              <w:jc w:val="both"/>
              <w:rPr>
                <w:rFonts w:ascii="GHEA Grapalat" w:hAnsi="GHEA Grapalat"/>
                <w:sz w:val="20"/>
                <w:szCs w:val="20"/>
              </w:rPr>
            </w:pPr>
          </w:p>
        </w:tc>
        <w:tc>
          <w:tcPr>
            <w:tcW w:w="3186" w:type="dxa"/>
            <w:vMerge/>
          </w:tcPr>
          <w:p w14:paraId="45988DF6" w14:textId="77777777" w:rsidR="00BB28C8" w:rsidRPr="00517562" w:rsidRDefault="00BB28C8" w:rsidP="003D2146">
            <w:pPr>
              <w:widowControl w:val="0"/>
              <w:spacing w:after="120"/>
              <w:rPr>
                <w:rFonts w:ascii="GHEA Grapalat" w:hAnsi="GHEA Grapalat"/>
                <w:sz w:val="20"/>
                <w:szCs w:val="20"/>
              </w:rPr>
            </w:pPr>
          </w:p>
        </w:tc>
        <w:tc>
          <w:tcPr>
            <w:tcW w:w="3060" w:type="dxa"/>
            <w:vAlign w:val="center"/>
          </w:tcPr>
          <w:p w14:paraId="088AE62B"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980" w:type="dxa"/>
            <w:vAlign w:val="center"/>
          </w:tcPr>
          <w:p w14:paraId="53ACC44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3AC1B90F" w14:textId="77777777" w:rsidTr="00B740BA">
        <w:trPr>
          <w:trHeight w:val="3941"/>
          <w:jc w:val="center"/>
        </w:trPr>
        <w:tc>
          <w:tcPr>
            <w:tcW w:w="816" w:type="dxa"/>
            <w:vAlign w:val="center"/>
          </w:tcPr>
          <w:p w14:paraId="4A4A597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186" w:type="dxa"/>
            <w:vAlign w:val="center"/>
          </w:tcPr>
          <w:p w14:paraId="6816B62D" w14:textId="5AF6E1A1" w:rsidR="00621E97" w:rsidRDefault="00DE5C90" w:rsidP="00621E97">
            <w:pPr>
              <w:rPr>
                <w:rFonts w:ascii="GHEA Grapalat" w:hAnsi="GHEA Grapalat"/>
                <w:lang w:val="hy-AM"/>
              </w:rPr>
            </w:pPr>
            <w:r>
              <w:rPr>
                <w:rFonts w:ascii="GHEA Grapalat" w:hAnsi="GHEA Grapalat" w:hint="eastAsia"/>
                <w:b/>
                <w:lang w:val="hy-AM"/>
              </w:rPr>
              <w:t>Монтажные работы мусороуборочных устройств на реке Раздан в Ереване</w:t>
            </w:r>
          </w:p>
          <w:p w14:paraId="21570186" w14:textId="33EF6095" w:rsidR="00BB28C8" w:rsidRPr="00621E97" w:rsidRDefault="00BB28C8" w:rsidP="003D2146">
            <w:pPr>
              <w:widowControl w:val="0"/>
              <w:spacing w:after="120"/>
              <w:rPr>
                <w:rFonts w:ascii="GHEA Grapalat" w:hAnsi="GHEA Grapalat"/>
                <w:sz w:val="20"/>
                <w:szCs w:val="20"/>
                <w:lang w:val="hy-AM"/>
              </w:rPr>
            </w:pPr>
          </w:p>
        </w:tc>
        <w:tc>
          <w:tcPr>
            <w:tcW w:w="3060" w:type="dxa"/>
            <w:vAlign w:val="center"/>
          </w:tcPr>
          <w:p w14:paraId="21E23C9C" w14:textId="782A1E99" w:rsidR="00BB28C8" w:rsidRPr="00517562" w:rsidRDefault="00104814" w:rsidP="00934768">
            <w:pPr>
              <w:widowControl w:val="0"/>
              <w:spacing w:after="120"/>
              <w:rPr>
                <w:rFonts w:ascii="GHEA Grapalat" w:hAnsi="GHEA Grapalat"/>
                <w:sz w:val="20"/>
                <w:szCs w:val="20"/>
              </w:rPr>
            </w:pPr>
            <w:r w:rsidRPr="00104814">
              <w:rPr>
                <w:rFonts w:ascii="GHEA Grapalat" w:hAnsi="GHEA Grapalat"/>
                <w:bCs/>
              </w:rPr>
              <w:t>Работы, предусмотренные договором, начинаются с даты вступления в силу договоров на выполнение строительно-монтажных работ и услуг по техническому надзору (договоров о предоставлении финансовых средств).</w:t>
            </w:r>
          </w:p>
        </w:tc>
        <w:tc>
          <w:tcPr>
            <w:tcW w:w="1980" w:type="dxa"/>
            <w:vAlign w:val="center"/>
          </w:tcPr>
          <w:p w14:paraId="7F3BF8B8" w14:textId="64C42F17" w:rsidR="00BB28C8" w:rsidRPr="00760762" w:rsidRDefault="00B740BA" w:rsidP="0059716A">
            <w:pPr>
              <w:widowControl w:val="0"/>
              <w:spacing w:after="120"/>
              <w:rPr>
                <w:rFonts w:ascii="GHEA Grapalat" w:hAnsi="GHEA Grapalat" w:cs="Calibri"/>
                <w:color w:val="000000"/>
                <w:sz w:val="20"/>
                <w:szCs w:val="20"/>
              </w:rPr>
            </w:pPr>
            <w:r w:rsidRPr="003A4E97">
              <w:rPr>
                <w:rFonts w:ascii="GHEA Grapalat" w:hAnsi="GHEA Grapalat" w:cs="Calibri"/>
                <w:color w:val="000000"/>
                <w:sz w:val="20"/>
                <w:szCs w:val="20"/>
              </w:rPr>
              <w:t xml:space="preserve"> </w:t>
            </w:r>
            <w:r w:rsidR="0059716A">
              <w:rPr>
                <w:rFonts w:ascii="GHEA Grapalat" w:hAnsi="GHEA Grapalat" w:cs="Calibri"/>
                <w:color w:val="000000"/>
                <w:sz w:val="20"/>
                <w:szCs w:val="20"/>
                <w:lang w:val="en-US"/>
              </w:rPr>
              <w:t>100</w:t>
            </w:r>
            <w:r w:rsidR="00B47995">
              <w:rPr>
                <w:rFonts w:ascii="GHEA Grapalat" w:hAnsi="GHEA Grapalat" w:cs="Calibri"/>
                <w:color w:val="000000"/>
                <w:sz w:val="20"/>
                <w:szCs w:val="20"/>
              </w:rPr>
              <w:t>-</w:t>
            </w:r>
            <w:r w:rsidR="00B47995" w:rsidRPr="00B47995">
              <w:rPr>
                <w:rFonts w:ascii="GHEA Grapalat" w:hAnsi="GHEA Grapalat" w:cs="Calibri"/>
                <w:color w:val="000000"/>
                <w:sz w:val="20"/>
                <w:szCs w:val="20"/>
              </w:rPr>
              <w:t>календарных дней</w:t>
            </w:r>
          </w:p>
        </w:tc>
      </w:tr>
      <w:tr w:rsidR="00BB28C8" w:rsidRPr="009F3DC7" w14:paraId="66490128" w14:textId="77777777" w:rsidTr="00FC78DC">
        <w:trPr>
          <w:cantSplit/>
          <w:trHeight w:val="586"/>
          <w:jc w:val="center"/>
        </w:trPr>
        <w:tc>
          <w:tcPr>
            <w:tcW w:w="4002" w:type="dxa"/>
            <w:gridSpan w:val="2"/>
            <w:vAlign w:val="center"/>
          </w:tcPr>
          <w:p w14:paraId="5585B913" w14:textId="77777777"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3060" w:type="dxa"/>
            <w:vAlign w:val="center"/>
          </w:tcPr>
          <w:p w14:paraId="0619FEF9" w14:textId="77777777" w:rsidR="00BB28C8" w:rsidRPr="00517562" w:rsidRDefault="00BB28C8" w:rsidP="003D2146">
            <w:pPr>
              <w:widowControl w:val="0"/>
              <w:spacing w:after="120"/>
              <w:jc w:val="center"/>
              <w:rPr>
                <w:rFonts w:ascii="GHEA Grapalat" w:hAnsi="GHEA Grapalat"/>
                <w:b/>
                <w:sz w:val="20"/>
                <w:szCs w:val="20"/>
              </w:rPr>
            </w:pPr>
          </w:p>
        </w:tc>
        <w:tc>
          <w:tcPr>
            <w:tcW w:w="1980" w:type="dxa"/>
            <w:vAlign w:val="center"/>
          </w:tcPr>
          <w:p w14:paraId="2E574D9B" w14:textId="77777777" w:rsidR="00BB28C8" w:rsidRPr="00517562" w:rsidRDefault="00BB28C8" w:rsidP="003D2146">
            <w:pPr>
              <w:widowControl w:val="0"/>
              <w:spacing w:after="120"/>
              <w:jc w:val="center"/>
              <w:rPr>
                <w:rFonts w:ascii="GHEA Grapalat" w:hAnsi="GHEA Grapalat"/>
                <w:b/>
                <w:sz w:val="20"/>
                <w:szCs w:val="20"/>
              </w:rPr>
            </w:pPr>
          </w:p>
        </w:tc>
      </w:tr>
    </w:tbl>
    <w:p w14:paraId="692B5336" w14:textId="77777777" w:rsidR="00B740BA" w:rsidRPr="009F3DC7" w:rsidRDefault="00B740BA"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C371962" w14:textId="77777777" w:rsidTr="003D2146">
        <w:trPr>
          <w:jc w:val="center"/>
        </w:trPr>
        <w:tc>
          <w:tcPr>
            <w:tcW w:w="4536" w:type="dxa"/>
          </w:tcPr>
          <w:p w14:paraId="353CBF34"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36CF81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767751B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5E08682D" w14:textId="77777777" w:rsidR="00B740BA" w:rsidRDefault="00B740BA" w:rsidP="00BB28C8">
      <w:pPr>
        <w:widowControl w:val="0"/>
        <w:spacing w:after="160" w:line="360" w:lineRule="auto"/>
        <w:ind w:firstLine="567"/>
        <w:jc w:val="right"/>
        <w:rPr>
          <w:rFonts w:ascii="GHEA Grapalat" w:hAnsi="GHEA Grapalat"/>
          <w:i/>
        </w:rPr>
      </w:pPr>
    </w:p>
    <w:p w14:paraId="03916B35" w14:textId="77777777" w:rsidR="00B740BA" w:rsidRDefault="00B740BA" w:rsidP="00BB28C8">
      <w:pPr>
        <w:widowControl w:val="0"/>
        <w:spacing w:after="160" w:line="360" w:lineRule="auto"/>
        <w:ind w:firstLine="567"/>
        <w:jc w:val="right"/>
        <w:rPr>
          <w:rFonts w:ascii="GHEA Grapalat" w:hAnsi="GHEA Grapalat"/>
          <w:i/>
        </w:rPr>
      </w:pPr>
    </w:p>
    <w:p w14:paraId="3445BA27"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720331B9"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FFB7F45"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26"/>
        <w:t>*</w:t>
      </w:r>
    </w:p>
    <w:p w14:paraId="1E4E6DFC"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1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2"/>
        <w:gridCol w:w="1238"/>
        <w:gridCol w:w="1394"/>
        <w:gridCol w:w="582"/>
        <w:gridCol w:w="380"/>
        <w:gridCol w:w="215"/>
        <w:gridCol w:w="536"/>
        <w:gridCol w:w="9"/>
        <w:gridCol w:w="547"/>
        <w:gridCol w:w="436"/>
        <w:gridCol w:w="515"/>
        <w:gridCol w:w="477"/>
        <w:gridCol w:w="531"/>
        <w:gridCol w:w="729"/>
        <w:gridCol w:w="663"/>
        <w:gridCol w:w="445"/>
        <w:gridCol w:w="149"/>
        <w:gridCol w:w="644"/>
        <w:gridCol w:w="581"/>
      </w:tblGrid>
      <w:tr w:rsidR="00BB28C8" w:rsidRPr="00685FDC" w14:paraId="7F1987D9" w14:textId="77777777" w:rsidTr="00B740BA">
        <w:trPr>
          <w:jc w:val="center"/>
        </w:trPr>
        <w:tc>
          <w:tcPr>
            <w:tcW w:w="11013" w:type="dxa"/>
            <w:gridSpan w:val="19"/>
          </w:tcPr>
          <w:p w14:paraId="41DE100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B740BA">
        <w:trPr>
          <w:jc w:val="center"/>
        </w:trPr>
        <w:tc>
          <w:tcPr>
            <w:tcW w:w="942" w:type="dxa"/>
            <w:vAlign w:val="center"/>
          </w:tcPr>
          <w:p w14:paraId="117D8F9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18FA3BCC"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394" w:type="dxa"/>
            <w:vAlign w:val="center"/>
          </w:tcPr>
          <w:p w14:paraId="52D4AD77"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6"/>
            <w:vAlign w:val="center"/>
          </w:tcPr>
          <w:p w14:paraId="440F9C73" w14:textId="77777777"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27"/>
              <w:t>**</w:t>
            </w:r>
          </w:p>
        </w:tc>
      </w:tr>
      <w:tr w:rsidR="00BB28C8" w:rsidRPr="00685FDC" w14:paraId="7B6D18F3" w14:textId="77777777" w:rsidTr="00B740BA">
        <w:trPr>
          <w:cantSplit/>
          <w:trHeight w:val="1134"/>
          <w:jc w:val="center"/>
        </w:trPr>
        <w:tc>
          <w:tcPr>
            <w:tcW w:w="942" w:type="dxa"/>
          </w:tcPr>
          <w:p w14:paraId="47BA2F44"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4CB42B1B" w14:textId="77777777" w:rsidR="00BB28C8" w:rsidRPr="00685FDC" w:rsidRDefault="00BB28C8" w:rsidP="003D2146">
            <w:pPr>
              <w:widowControl w:val="0"/>
              <w:spacing w:after="120"/>
              <w:jc w:val="center"/>
              <w:rPr>
                <w:rFonts w:ascii="GHEA Grapalat" w:hAnsi="GHEA Grapalat"/>
                <w:sz w:val="14"/>
                <w:szCs w:val="16"/>
              </w:rPr>
            </w:pPr>
          </w:p>
        </w:tc>
        <w:tc>
          <w:tcPr>
            <w:tcW w:w="1394" w:type="dxa"/>
          </w:tcPr>
          <w:p w14:paraId="36E677C3"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428D3C3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595" w:type="dxa"/>
            <w:gridSpan w:val="2"/>
            <w:vAlign w:val="center"/>
          </w:tcPr>
          <w:p w14:paraId="3F4C1C04"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536" w:type="dxa"/>
            <w:vAlign w:val="center"/>
          </w:tcPr>
          <w:p w14:paraId="65DB9FF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gridSpan w:val="2"/>
            <w:vAlign w:val="center"/>
          </w:tcPr>
          <w:p w14:paraId="3594B0C1"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gridSpan w:val="2"/>
            <w:vAlign w:val="center"/>
          </w:tcPr>
          <w:p w14:paraId="0B2EB8AB"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59716A" w:rsidRPr="00685FDC" w14:paraId="78FE67B4" w14:textId="77777777" w:rsidTr="00070DAC">
        <w:trPr>
          <w:cantSplit/>
          <w:trHeight w:val="2825"/>
          <w:jc w:val="center"/>
        </w:trPr>
        <w:tc>
          <w:tcPr>
            <w:tcW w:w="942" w:type="dxa"/>
          </w:tcPr>
          <w:p w14:paraId="23631B24" w14:textId="34FE36A5" w:rsidR="0059716A" w:rsidRPr="00FC78DC" w:rsidRDefault="0059716A" w:rsidP="0059716A">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vAlign w:val="center"/>
          </w:tcPr>
          <w:p w14:paraId="5A1AC023" w14:textId="6439EDD9" w:rsidR="0059716A" w:rsidRPr="0059716A" w:rsidRDefault="0059716A" w:rsidP="0059716A">
            <w:pPr>
              <w:rPr>
                <w:rFonts w:ascii="GHEA Grapalat" w:hAnsi="GHEA Grapalat" w:cs="Sylfaen"/>
                <w:sz w:val="19"/>
                <w:szCs w:val="19"/>
                <w:lang w:val="en-US"/>
              </w:rPr>
            </w:pPr>
            <w:r>
              <w:rPr>
                <w:rFonts w:ascii="GHEA Grapalat" w:hAnsi="GHEA Grapalat" w:cs="Sylfaen"/>
                <w:sz w:val="19"/>
                <w:szCs w:val="19"/>
                <w:lang w:val="en-US"/>
              </w:rPr>
              <w:t>45221142/739</w:t>
            </w:r>
          </w:p>
          <w:p w14:paraId="2C14E71B" w14:textId="2326C55C" w:rsidR="0059716A" w:rsidRPr="00AB2931" w:rsidRDefault="0059716A" w:rsidP="0059716A">
            <w:pPr>
              <w:widowControl w:val="0"/>
              <w:spacing w:after="120"/>
              <w:jc w:val="center"/>
              <w:rPr>
                <w:rFonts w:ascii="GHEA Grapalat" w:hAnsi="GHEA Grapalat"/>
                <w:sz w:val="16"/>
                <w:szCs w:val="16"/>
                <w:lang w:val="hy-AM"/>
              </w:rPr>
            </w:pPr>
          </w:p>
        </w:tc>
        <w:tc>
          <w:tcPr>
            <w:tcW w:w="1394" w:type="dxa"/>
            <w:vAlign w:val="center"/>
          </w:tcPr>
          <w:p w14:paraId="4A57C373" w14:textId="064F83E5" w:rsidR="0059716A" w:rsidRDefault="00DE5C90" w:rsidP="0059716A">
            <w:pPr>
              <w:rPr>
                <w:rFonts w:ascii="GHEA Grapalat" w:hAnsi="GHEA Grapalat"/>
                <w:lang w:val="hy-AM"/>
              </w:rPr>
            </w:pPr>
            <w:r>
              <w:rPr>
                <w:rFonts w:ascii="GHEA Grapalat" w:hAnsi="GHEA Grapalat" w:hint="eastAsia"/>
                <w:b/>
                <w:lang w:val="hy-AM"/>
              </w:rPr>
              <w:t>Монтажные работы мусороуборочных устройств на реке Раздан в Ереване</w:t>
            </w:r>
          </w:p>
          <w:p w14:paraId="38F2C509" w14:textId="7EBC547B" w:rsidR="0059716A" w:rsidRPr="00621E97" w:rsidRDefault="0059716A" w:rsidP="0059716A">
            <w:pPr>
              <w:widowControl w:val="0"/>
              <w:spacing w:after="120"/>
              <w:jc w:val="center"/>
              <w:rPr>
                <w:rFonts w:ascii="GHEA Grapalat" w:hAnsi="GHEA Grapalat"/>
                <w:sz w:val="14"/>
                <w:szCs w:val="16"/>
                <w:lang w:val="hy-AM"/>
              </w:rPr>
            </w:pPr>
          </w:p>
        </w:tc>
        <w:tc>
          <w:tcPr>
            <w:tcW w:w="582" w:type="dxa"/>
            <w:textDirection w:val="btLr"/>
            <w:vAlign w:val="center"/>
          </w:tcPr>
          <w:p w14:paraId="547DB605" w14:textId="794C5BB7" w:rsidR="0059716A" w:rsidRPr="00621E97" w:rsidRDefault="0059716A" w:rsidP="0059716A">
            <w:pPr>
              <w:widowControl w:val="0"/>
              <w:spacing w:after="120"/>
              <w:ind w:left="-95" w:right="-88"/>
              <w:jc w:val="center"/>
              <w:rPr>
                <w:rFonts w:ascii="GHEA Grapalat" w:hAnsi="GHEA Grapalat"/>
                <w:sz w:val="14"/>
                <w:szCs w:val="16"/>
                <w:lang w:val="hy-AM"/>
              </w:rPr>
            </w:pPr>
            <w:r w:rsidRPr="00D779CC">
              <w:rPr>
                <w:rFonts w:ascii="GHEA Grapalat" w:hAnsi="GHEA Grapalat"/>
                <w:color w:val="000000"/>
                <w:sz w:val="20"/>
                <w:szCs w:val="20"/>
              </w:rPr>
              <w:t>0.0</w:t>
            </w:r>
          </w:p>
        </w:tc>
        <w:tc>
          <w:tcPr>
            <w:tcW w:w="595" w:type="dxa"/>
            <w:gridSpan w:val="2"/>
            <w:textDirection w:val="btLr"/>
            <w:vAlign w:val="center"/>
          </w:tcPr>
          <w:p w14:paraId="75BCD027" w14:textId="76EFFDB3" w:rsidR="0059716A" w:rsidRPr="00621E97" w:rsidRDefault="0059716A" w:rsidP="0059716A">
            <w:pPr>
              <w:widowControl w:val="0"/>
              <w:spacing w:after="120"/>
              <w:ind w:left="-95" w:right="-88"/>
              <w:jc w:val="center"/>
              <w:rPr>
                <w:rFonts w:ascii="GHEA Grapalat" w:hAnsi="GHEA Grapalat"/>
                <w:sz w:val="14"/>
                <w:szCs w:val="16"/>
                <w:lang w:val="hy-AM"/>
              </w:rPr>
            </w:pPr>
            <w:r w:rsidRPr="00D779CC">
              <w:rPr>
                <w:rFonts w:ascii="GHEA Grapalat" w:hAnsi="GHEA Grapalat"/>
                <w:color w:val="000000"/>
                <w:sz w:val="20"/>
                <w:szCs w:val="20"/>
              </w:rPr>
              <w:t>0.0</w:t>
            </w:r>
          </w:p>
        </w:tc>
        <w:tc>
          <w:tcPr>
            <w:tcW w:w="536" w:type="dxa"/>
            <w:textDirection w:val="btLr"/>
            <w:vAlign w:val="center"/>
          </w:tcPr>
          <w:p w14:paraId="678A6F69" w14:textId="333BB5FC" w:rsidR="0059716A" w:rsidRPr="00621E97" w:rsidRDefault="0059716A" w:rsidP="0059716A">
            <w:pPr>
              <w:widowControl w:val="0"/>
              <w:spacing w:after="120"/>
              <w:ind w:left="-95" w:right="-88"/>
              <w:jc w:val="center"/>
              <w:rPr>
                <w:rFonts w:ascii="GHEA Grapalat" w:hAnsi="GHEA Grapalat" w:cs="Arial"/>
                <w:sz w:val="14"/>
                <w:szCs w:val="16"/>
                <w:lang w:val="hy-AM"/>
              </w:rPr>
            </w:pPr>
            <w:r w:rsidRPr="00D779CC">
              <w:rPr>
                <w:rFonts w:ascii="GHEA Grapalat" w:hAnsi="GHEA Grapalat"/>
                <w:color w:val="000000"/>
                <w:sz w:val="20"/>
                <w:szCs w:val="20"/>
              </w:rPr>
              <w:t>0.0</w:t>
            </w:r>
          </w:p>
        </w:tc>
        <w:tc>
          <w:tcPr>
            <w:tcW w:w="556" w:type="dxa"/>
            <w:gridSpan w:val="2"/>
            <w:textDirection w:val="btLr"/>
            <w:vAlign w:val="center"/>
          </w:tcPr>
          <w:p w14:paraId="44E10A1A" w14:textId="5782E254" w:rsidR="0059716A" w:rsidRPr="00621E97" w:rsidRDefault="0059716A" w:rsidP="0059716A">
            <w:pPr>
              <w:widowControl w:val="0"/>
              <w:spacing w:after="120"/>
              <w:ind w:left="-95" w:right="-88"/>
              <w:jc w:val="center"/>
              <w:rPr>
                <w:rFonts w:ascii="GHEA Grapalat" w:hAnsi="GHEA Grapalat" w:cs="Arial"/>
                <w:sz w:val="14"/>
                <w:szCs w:val="16"/>
                <w:lang w:val="hy-AM"/>
              </w:rPr>
            </w:pPr>
            <w:r w:rsidRPr="00D779CC">
              <w:rPr>
                <w:rFonts w:ascii="GHEA Grapalat" w:hAnsi="GHEA Grapalat"/>
                <w:color w:val="000000"/>
                <w:sz w:val="20"/>
                <w:szCs w:val="20"/>
              </w:rPr>
              <w:t>0.0</w:t>
            </w:r>
          </w:p>
        </w:tc>
        <w:tc>
          <w:tcPr>
            <w:tcW w:w="436" w:type="dxa"/>
            <w:textDirection w:val="btLr"/>
            <w:vAlign w:val="center"/>
          </w:tcPr>
          <w:p w14:paraId="084D640F" w14:textId="2F984B18" w:rsidR="0059716A" w:rsidRPr="00621E97" w:rsidRDefault="0059716A" w:rsidP="0059716A">
            <w:pPr>
              <w:widowControl w:val="0"/>
              <w:spacing w:after="120"/>
              <w:ind w:left="-95" w:right="-88"/>
              <w:jc w:val="center"/>
              <w:rPr>
                <w:rFonts w:ascii="GHEA Grapalat" w:hAnsi="GHEA Grapalat" w:cs="Arial"/>
                <w:sz w:val="14"/>
                <w:szCs w:val="16"/>
                <w:lang w:val="hy-AM"/>
              </w:rPr>
            </w:pPr>
            <w:r w:rsidRPr="00D779CC">
              <w:rPr>
                <w:rFonts w:ascii="GHEA Grapalat" w:hAnsi="GHEA Grapalat"/>
                <w:color w:val="000000"/>
                <w:sz w:val="20"/>
                <w:szCs w:val="20"/>
              </w:rPr>
              <w:t>0.0</w:t>
            </w:r>
          </w:p>
        </w:tc>
        <w:tc>
          <w:tcPr>
            <w:tcW w:w="515" w:type="dxa"/>
            <w:textDirection w:val="btLr"/>
            <w:vAlign w:val="center"/>
          </w:tcPr>
          <w:p w14:paraId="1C045A69" w14:textId="201139A1" w:rsidR="0059716A" w:rsidRPr="00621E97" w:rsidRDefault="0059716A" w:rsidP="0059716A">
            <w:pPr>
              <w:widowControl w:val="0"/>
              <w:spacing w:after="120"/>
              <w:ind w:left="-95" w:right="-88"/>
              <w:jc w:val="center"/>
              <w:rPr>
                <w:rFonts w:ascii="GHEA Grapalat" w:hAnsi="GHEA Grapalat" w:cs="Arial"/>
                <w:sz w:val="14"/>
                <w:szCs w:val="16"/>
                <w:lang w:val="hy-AM"/>
              </w:rPr>
            </w:pPr>
            <w:r w:rsidRPr="00D779CC">
              <w:rPr>
                <w:rFonts w:ascii="GHEA Grapalat" w:hAnsi="GHEA Grapalat"/>
                <w:color w:val="000000"/>
                <w:sz w:val="20"/>
                <w:szCs w:val="20"/>
              </w:rPr>
              <w:t>0.0</w:t>
            </w:r>
          </w:p>
        </w:tc>
        <w:tc>
          <w:tcPr>
            <w:tcW w:w="477" w:type="dxa"/>
            <w:textDirection w:val="btLr"/>
            <w:vAlign w:val="center"/>
          </w:tcPr>
          <w:p w14:paraId="6E0D2224" w14:textId="4B63E28A"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31" w:type="dxa"/>
            <w:textDirection w:val="btLr"/>
            <w:vAlign w:val="center"/>
          </w:tcPr>
          <w:p w14:paraId="08E3C188" w14:textId="7DD5FD72"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729" w:type="dxa"/>
            <w:textDirection w:val="btLr"/>
            <w:vAlign w:val="center"/>
          </w:tcPr>
          <w:p w14:paraId="24843B06" w14:textId="75A4003F"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663" w:type="dxa"/>
            <w:textDirection w:val="btLr"/>
            <w:vAlign w:val="center"/>
          </w:tcPr>
          <w:p w14:paraId="7FD92CFE" w14:textId="379EFE3D"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94" w:type="dxa"/>
            <w:gridSpan w:val="2"/>
            <w:textDirection w:val="btLr"/>
            <w:vAlign w:val="center"/>
          </w:tcPr>
          <w:p w14:paraId="49A007FB" w14:textId="4641985A"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644" w:type="dxa"/>
            <w:textDirection w:val="btLr"/>
            <w:vAlign w:val="center"/>
          </w:tcPr>
          <w:p w14:paraId="1B5EFDD4" w14:textId="5ABED47C" w:rsidR="0059716A" w:rsidRPr="00685FDC" w:rsidRDefault="0059716A" w:rsidP="0059716A">
            <w:pPr>
              <w:widowControl w:val="0"/>
              <w:spacing w:after="120"/>
              <w:ind w:left="-95" w:right="-88"/>
              <w:jc w:val="center"/>
              <w:rPr>
                <w:rFonts w:ascii="GHEA Grapalat" w:hAnsi="GHEA Grapalat" w:cs="Arial"/>
                <w:sz w:val="14"/>
                <w:szCs w:val="16"/>
              </w:rPr>
            </w:pPr>
            <w:r w:rsidRPr="00D779CC">
              <w:rPr>
                <w:rFonts w:ascii="GHEA Grapalat" w:hAnsi="GHEA Grapalat"/>
                <w:color w:val="000000"/>
                <w:sz w:val="20"/>
                <w:szCs w:val="20"/>
              </w:rPr>
              <w:t>0.0</w:t>
            </w:r>
          </w:p>
        </w:tc>
        <w:tc>
          <w:tcPr>
            <w:tcW w:w="581" w:type="dxa"/>
            <w:textDirection w:val="btLr"/>
            <w:vAlign w:val="center"/>
          </w:tcPr>
          <w:p w14:paraId="263C7918" w14:textId="6F4BD45E" w:rsidR="0059716A" w:rsidRPr="00685FDC" w:rsidRDefault="0059716A" w:rsidP="0059716A">
            <w:pPr>
              <w:widowControl w:val="0"/>
              <w:spacing w:after="120"/>
              <w:ind w:left="-95" w:right="-88"/>
              <w:jc w:val="center"/>
              <w:rPr>
                <w:rFonts w:ascii="GHEA Grapalat" w:hAnsi="GHEA Grapalat"/>
                <w:b/>
                <w:sz w:val="14"/>
                <w:szCs w:val="16"/>
              </w:rPr>
            </w:pPr>
            <w:r w:rsidRPr="00D779CC">
              <w:rPr>
                <w:rFonts w:ascii="GHEA Grapalat" w:hAnsi="GHEA Grapalat"/>
                <w:color w:val="000000"/>
                <w:sz w:val="20"/>
                <w:szCs w:val="20"/>
              </w:rPr>
              <w:t>0.0</w:t>
            </w:r>
          </w:p>
        </w:tc>
      </w:tr>
      <w:tr w:rsidR="00621E97" w:rsidRPr="009F3DC7" w14:paraId="33407206" w14:textId="77777777" w:rsidTr="00B740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3"/>
          <w:wAfter w:w="1374" w:type="dxa"/>
          <w:jc w:val="center"/>
        </w:trPr>
        <w:tc>
          <w:tcPr>
            <w:tcW w:w="4536" w:type="dxa"/>
            <w:gridSpan w:val="5"/>
          </w:tcPr>
          <w:p w14:paraId="134642F0" w14:textId="77777777" w:rsidR="00621E97" w:rsidRPr="009F3DC7" w:rsidRDefault="00621E97" w:rsidP="00621E97">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98299CD" w14:textId="77777777" w:rsidR="00621E97" w:rsidRPr="00685FDC" w:rsidRDefault="00621E97" w:rsidP="00621E97">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7253122E"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/подпись/</w:t>
            </w:r>
          </w:p>
          <w:p w14:paraId="77ED5E33"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3"/>
          </w:tcPr>
          <w:p w14:paraId="6843D584" w14:textId="77777777" w:rsidR="00621E97" w:rsidRPr="009F3DC7" w:rsidRDefault="00621E97" w:rsidP="00621E97">
            <w:pPr>
              <w:widowControl w:val="0"/>
              <w:spacing w:after="160" w:line="360" w:lineRule="auto"/>
              <w:jc w:val="center"/>
              <w:rPr>
                <w:rFonts w:ascii="GHEA Grapalat" w:hAnsi="GHEA Grapalat"/>
              </w:rPr>
            </w:pPr>
          </w:p>
        </w:tc>
        <w:tc>
          <w:tcPr>
            <w:tcW w:w="4343" w:type="dxa"/>
            <w:gridSpan w:val="8"/>
          </w:tcPr>
          <w:p w14:paraId="0D632710" w14:textId="77777777" w:rsidR="00621E97" w:rsidRPr="009F3DC7" w:rsidRDefault="00621E97" w:rsidP="00621E97">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2FDE38D3" w14:textId="77777777" w:rsidR="00621E97" w:rsidRPr="00685FDC" w:rsidRDefault="00621E97" w:rsidP="00621E97">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7B36D057"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/подпись/</w:t>
            </w:r>
          </w:p>
          <w:p w14:paraId="00E383B5" w14:textId="77777777" w:rsidR="00621E97" w:rsidRPr="009F3DC7" w:rsidRDefault="00621E97" w:rsidP="00621E97">
            <w:pPr>
              <w:widowControl w:val="0"/>
              <w:spacing w:after="160" w:line="360" w:lineRule="auto"/>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E45EE8">
          <w:footerReference w:type="default" r:id="rId12"/>
          <w:footnotePr>
            <w:pos w:val="beneathText"/>
          </w:footnotePr>
          <w:type w:val="nextColumn"/>
          <w:pgSz w:w="11907" w:h="16840" w:code="9"/>
          <w:pgMar w:top="900" w:right="1418" w:bottom="1418" w:left="1418" w:header="561" w:footer="561" w:gutter="0"/>
          <w:cols w:space="720"/>
          <w:docGrid w:linePitch="326"/>
        </w:sectPr>
      </w:pPr>
    </w:p>
    <w:p w14:paraId="57759454"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5704245A"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55BA6A02"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76580733"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1B1B1E27"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A607FF4"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6456D361" w14:textId="77777777" w:rsidR="00BB28C8" w:rsidRDefault="00BB28C8" w:rsidP="00BB28C8">
      <w:pPr>
        <w:rPr>
          <w:rFonts w:ascii="GHEA Grapalat" w:hAnsi="GHEA Grapalat" w:cs="Sylfaen"/>
          <w:b/>
        </w:rPr>
      </w:pPr>
      <w:r>
        <w:rPr>
          <w:rFonts w:ascii="GHEA Grapalat" w:hAnsi="GHEA Grapalat" w:cs="Sylfaen"/>
          <w:b/>
        </w:rPr>
        <w:br w:type="page"/>
      </w:r>
    </w:p>
    <w:p w14:paraId="71F80ECC"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BB28C8">
      <w:pPr>
        <w:widowControl w:val="0"/>
        <w:spacing w:after="160" w:line="360" w:lineRule="auto"/>
        <w:jc w:val="center"/>
        <w:rPr>
          <w:rFonts w:ascii="GHEA Grapalat" w:hAnsi="GHEA Grapalat" w:cs="Sylfaen"/>
        </w:rPr>
      </w:pPr>
    </w:p>
    <w:p w14:paraId="662BAAA2"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525C654C"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3D2146">
            <w:pPr>
              <w:widowControl w:val="0"/>
              <w:spacing w:after="120"/>
              <w:rPr>
                <w:rFonts w:ascii="GHEA Grapalat" w:hAnsi="GHEA Grapalat" w:cs="Sylfaen"/>
                <w:sz w:val="16"/>
                <w:szCs w:val="16"/>
              </w:rPr>
            </w:pPr>
          </w:p>
        </w:tc>
      </w:tr>
    </w:tbl>
    <w:p w14:paraId="3D60C6A1"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44B0D5BF"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BB28C8">
      <w:pPr>
        <w:rPr>
          <w:rFonts w:ascii="GHEA Grapalat" w:hAnsi="GHEA Grapalat"/>
        </w:rPr>
      </w:pPr>
      <w:r>
        <w:rPr>
          <w:rFonts w:ascii="GHEA Grapalat" w:hAnsi="GHEA Grapalat"/>
        </w:rPr>
        <w:br w:type="page"/>
      </w:r>
    </w:p>
    <w:p w14:paraId="06B665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3EA5AEC0"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752DC733"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015C72" w14:textId="77777777" w:rsidR="003D7D54" w:rsidRDefault="003D7D54">
      <w:r>
        <w:separator/>
      </w:r>
    </w:p>
  </w:endnote>
  <w:endnote w:type="continuationSeparator" w:id="0">
    <w:p w14:paraId="7FFDAED6" w14:textId="77777777" w:rsidR="003D7D54" w:rsidRDefault="003D7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w:altName w:val="Arial"/>
    <w:panose1 w:val="020B0604020202020204"/>
    <w:charset w:val="00"/>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0AFF" w:usb1="00007843" w:usb2="00000001" w:usb3="00000000" w:csb0="000001B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reekC">
    <w:charset w:val="00"/>
    <w:family w:val="auto"/>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232ECA" w:rsidRPr="003E450C" w:rsidRDefault="00232ECA">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C1B9B">
          <w:rPr>
            <w:rFonts w:ascii="GHEA Grapalat" w:hAnsi="GHEA Grapalat"/>
            <w:noProof/>
            <w:sz w:val="24"/>
            <w:szCs w:val="24"/>
          </w:rPr>
          <w:t>106</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52EF18" w14:textId="77777777" w:rsidR="003D7D54" w:rsidRDefault="003D7D54">
      <w:r>
        <w:separator/>
      </w:r>
    </w:p>
  </w:footnote>
  <w:footnote w:type="continuationSeparator" w:id="0">
    <w:p w14:paraId="48DC9F7A" w14:textId="77777777" w:rsidR="003D7D54" w:rsidRDefault="003D7D54">
      <w:r>
        <w:continuationSeparator/>
      </w:r>
    </w:p>
  </w:footnote>
  <w:footnote w:id="1">
    <w:p w14:paraId="33B4C7EE" w14:textId="48073F59" w:rsidR="00232ECA" w:rsidRPr="00793343" w:rsidRDefault="00232ECA"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Pr>
          <w:rFonts w:ascii="GHEA Grapalat" w:hAnsi="GHEA Grapalat"/>
          <w:i/>
        </w:rPr>
        <w:t>запрос котировок</w:t>
      </w:r>
      <w:r w:rsidRPr="00ED3BA4">
        <w:rPr>
          <w:rFonts w:ascii="GHEA Grapalat" w:hAnsi="GHEA Grapalat"/>
          <w:i/>
        </w:rPr>
        <w:t>", заменяет соответственно словами "запрос котировок"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232ECA" w:rsidRPr="008842CE" w:rsidRDefault="00232ECA"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4E986EC3" w14:textId="77777777" w:rsidR="00232ECA" w:rsidRPr="00CD6B60" w:rsidRDefault="00232ECA"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232ECA" w:rsidRPr="00CD6B60" w:rsidRDefault="00232E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232ECA" w:rsidRPr="00CD6B60" w:rsidRDefault="00232ECA"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232ECA" w:rsidRPr="00CD6B60" w:rsidRDefault="00232ECA"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14:paraId="3E1A9227" w14:textId="77777777" w:rsidR="00232ECA" w:rsidRDefault="00232ECA"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232ECA" w:rsidRDefault="00232ECA"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232ECA" w:rsidRPr="009E2596" w:rsidRDefault="00232ECA"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483D8C1F" w14:textId="77777777" w:rsidR="00232ECA" w:rsidRDefault="00232ECA"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6">
    <w:p w14:paraId="7D80B0AE" w14:textId="77777777" w:rsidR="00232ECA" w:rsidRPr="008842CE" w:rsidRDefault="00232ECA" w:rsidP="0093610F">
      <w:pPr>
        <w:pStyle w:val="FootnoteText"/>
        <w:widowControl w:val="0"/>
        <w:jc w:val="both"/>
        <w:rPr>
          <w:rFonts w:ascii="GHEA Grapalat" w:hAnsi="GHEA Grapalat"/>
          <w:lang w:val="af-ZA"/>
        </w:rPr>
      </w:pPr>
      <w:r>
        <w:rPr>
          <w:rStyle w:val="FootnoteReference"/>
        </w:rPr>
        <w:t>12</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4D06F16E" w14:textId="77777777" w:rsidR="00232ECA" w:rsidRPr="000811C1" w:rsidRDefault="00232ECA">
      <w:pPr>
        <w:pStyle w:val="FootnoteText"/>
        <w:rPr>
          <w:lang w:val="af-ZA"/>
        </w:rPr>
      </w:pPr>
    </w:p>
  </w:footnote>
  <w:footnote w:id="7">
    <w:p w14:paraId="1E68EA4C" w14:textId="77777777" w:rsidR="00232ECA" w:rsidRPr="00BD16E0" w:rsidRDefault="00232ECA"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232ECA" w:rsidRPr="000C5D3D" w:rsidRDefault="00232ECA"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232ECA" w:rsidRPr="0092041F" w:rsidRDefault="00232ECA"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232ECA" w:rsidRPr="0092041F" w:rsidRDefault="00232ECA" w:rsidP="00C67FAB">
      <w:pPr>
        <w:pStyle w:val="FootnoteText"/>
        <w:jc w:val="both"/>
        <w:rPr>
          <w:rFonts w:ascii="GHEA Grapalat" w:hAnsi="GHEA Grapalat"/>
          <w:i/>
        </w:rPr>
      </w:pPr>
    </w:p>
  </w:footnote>
  <w:footnote w:id="8">
    <w:p w14:paraId="362A13F6" w14:textId="77777777" w:rsidR="00232ECA" w:rsidRPr="00511966" w:rsidRDefault="00232ECA"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9">
    <w:p w14:paraId="074C9B70" w14:textId="77777777" w:rsidR="00232ECA" w:rsidRPr="008E4439" w:rsidRDefault="00232ECA"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232ECA" w:rsidRPr="000811C1" w:rsidRDefault="00232ECA" w:rsidP="0027573B">
      <w:pPr>
        <w:pStyle w:val="FootnoteText"/>
        <w:rPr>
          <w:rFonts w:ascii="Sylfaen" w:hAnsi="Sylfaen"/>
          <w:sz w:val="18"/>
          <w:szCs w:val="18"/>
        </w:rPr>
      </w:pPr>
    </w:p>
  </w:footnote>
  <w:footnote w:id="10">
    <w:p w14:paraId="44279788" w14:textId="77777777" w:rsidR="00232ECA" w:rsidRPr="00A31673" w:rsidRDefault="00232ECA">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1">
    <w:p w14:paraId="56478499" w14:textId="77777777" w:rsidR="00232ECA" w:rsidRDefault="00232ECA" w:rsidP="006B3E56">
      <w:pPr>
        <w:jc w:val="both"/>
      </w:pPr>
    </w:p>
    <w:p w14:paraId="10B6C53D" w14:textId="77777777" w:rsidR="00232ECA" w:rsidRDefault="00232ECA"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232ECA" w:rsidRPr="00BE1F2C" w:rsidRDefault="00232ECA"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232ECA" w:rsidRPr="00BE1F2C" w:rsidRDefault="00232ECA"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232ECA" w:rsidRDefault="00232ECA" w:rsidP="006B3E56">
      <w:pPr>
        <w:pStyle w:val="FootnoteText"/>
        <w:rPr>
          <w:rFonts w:asciiTheme="minorHAnsi" w:hAnsiTheme="minorHAnsi"/>
          <w:lang w:val="af-ZA"/>
        </w:rPr>
      </w:pPr>
    </w:p>
  </w:footnote>
  <w:footnote w:id="12">
    <w:p w14:paraId="07CC3E11" w14:textId="77777777" w:rsidR="00232ECA" w:rsidRPr="00DC619D" w:rsidRDefault="00232ECA"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3">
    <w:p w14:paraId="4175C4C1" w14:textId="77777777" w:rsidR="00232ECA" w:rsidRPr="00D3436F" w:rsidRDefault="00232ECA"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232ECA" w:rsidRPr="00D3436F" w:rsidRDefault="00232ECA">
      <w:pPr>
        <w:pStyle w:val="FootnoteText"/>
        <w:rPr>
          <w:lang w:val="es-ES"/>
        </w:rPr>
      </w:pPr>
    </w:p>
  </w:footnote>
  <w:footnote w:id="14">
    <w:p w14:paraId="56CD144E" w14:textId="77777777" w:rsidR="00232ECA" w:rsidRPr="008842CE" w:rsidRDefault="00232ECA" w:rsidP="003A4E9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1490D4D9" w14:textId="77777777" w:rsidR="00232ECA" w:rsidRPr="008842CE" w:rsidRDefault="00232ECA" w:rsidP="003A4E97">
      <w:pPr>
        <w:pStyle w:val="FootnoteText"/>
        <w:jc w:val="both"/>
        <w:rPr>
          <w:rFonts w:ascii="GHEA Grapalat" w:hAnsi="GHEA Grapalat"/>
        </w:rPr>
      </w:pPr>
    </w:p>
  </w:footnote>
  <w:footnote w:id="15">
    <w:p w14:paraId="13423A83" w14:textId="77777777" w:rsidR="00232ECA" w:rsidRPr="008842CE" w:rsidRDefault="00232ECA" w:rsidP="003A4E97">
      <w:pPr>
        <w:pStyle w:val="FootnoteText"/>
        <w:jc w:val="both"/>
      </w:pPr>
    </w:p>
  </w:footnote>
  <w:footnote w:id="16">
    <w:p w14:paraId="71DE557D" w14:textId="77777777" w:rsidR="00232ECA" w:rsidRPr="008842CE" w:rsidRDefault="00232ECA" w:rsidP="003A4E97">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79828DD9" w14:textId="77777777" w:rsidR="00232ECA" w:rsidRPr="008842CE" w:rsidRDefault="00232ECA" w:rsidP="003A4E97">
      <w:pPr>
        <w:pStyle w:val="FootnoteText"/>
        <w:jc w:val="both"/>
        <w:rPr>
          <w:rFonts w:ascii="GHEA Grapalat" w:hAnsi="GHEA Grapalat"/>
        </w:rPr>
      </w:pPr>
    </w:p>
  </w:footnote>
  <w:footnote w:id="17">
    <w:p w14:paraId="2088BE56" w14:textId="77777777" w:rsidR="00232ECA" w:rsidRPr="008842CE" w:rsidRDefault="00232ECA" w:rsidP="003A4E97">
      <w:pPr>
        <w:pStyle w:val="FootnoteText"/>
        <w:jc w:val="both"/>
      </w:pPr>
    </w:p>
  </w:footnote>
  <w:footnote w:id="18">
    <w:p w14:paraId="202B3AB6" w14:textId="77777777" w:rsidR="00232ECA" w:rsidRPr="00124BE9" w:rsidRDefault="00232ECA"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232ECA" w:rsidRPr="00124BE9" w:rsidRDefault="00232ECA" w:rsidP="00BB28C8">
      <w:pPr>
        <w:pStyle w:val="FootnoteText"/>
        <w:widowControl w:val="0"/>
        <w:jc w:val="both"/>
        <w:rPr>
          <w:rFonts w:ascii="GHEA Grapalat" w:hAnsi="GHEA Grapalat"/>
          <w:lang w:val="hy-AM"/>
        </w:rPr>
      </w:pPr>
    </w:p>
  </w:footnote>
  <w:footnote w:id="19">
    <w:p w14:paraId="5B306311" w14:textId="77777777" w:rsidR="00232ECA" w:rsidRPr="00124BE9" w:rsidRDefault="00232ECA"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0">
    <w:p w14:paraId="7BFC82F4" w14:textId="77777777" w:rsidR="00232ECA" w:rsidRPr="000A504A" w:rsidRDefault="00232ECA" w:rsidP="00BB28C8">
      <w:pPr>
        <w:pStyle w:val="FootnoteText"/>
        <w:widowControl w:val="0"/>
        <w:jc w:val="both"/>
        <w:rPr>
          <w:ins w:id="14"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232ECA" w:rsidRPr="00124BE9" w:rsidRDefault="00232ECA" w:rsidP="00BB28C8">
      <w:pPr>
        <w:pStyle w:val="FootnoteText"/>
        <w:widowControl w:val="0"/>
        <w:jc w:val="both"/>
        <w:rPr>
          <w:rFonts w:ascii="GHEA Grapalat" w:hAnsi="GHEA Grapalat"/>
          <w:lang w:val="hy-AM"/>
        </w:rPr>
      </w:pPr>
    </w:p>
  </w:footnote>
  <w:footnote w:id="21">
    <w:p w14:paraId="1A96D48C" w14:textId="77777777" w:rsidR="00232ECA" w:rsidRPr="00EB336B" w:rsidRDefault="00232ECA"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232ECA" w:rsidRPr="00F77F4C" w:rsidRDefault="00232ECA"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32ECA" w:rsidRPr="00F77F4C" w:rsidRDefault="00232ECA"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пункта 6.4 исключается ссылка на пункт 6.5.1.</w:t>
      </w:r>
    </w:p>
    <w:p w14:paraId="2C4BFC9B" w14:textId="77777777" w:rsidR="00232ECA" w:rsidRPr="004078D0" w:rsidRDefault="00232ECA" w:rsidP="00BB28C8">
      <w:pPr>
        <w:pStyle w:val="FootnoteText"/>
        <w:widowControl w:val="0"/>
        <w:jc w:val="both"/>
        <w:rPr>
          <w:rFonts w:ascii="GHEA Grapalat" w:hAnsi="GHEA Grapalat"/>
          <w:sz w:val="2"/>
          <w:szCs w:val="2"/>
          <w:lang w:val="hy-AM"/>
        </w:rPr>
      </w:pPr>
    </w:p>
    <w:p w14:paraId="7A268206" w14:textId="77777777" w:rsidR="00232ECA" w:rsidRPr="004078D0" w:rsidRDefault="00232ECA" w:rsidP="00BB28C8">
      <w:pPr>
        <w:pStyle w:val="FootnoteText"/>
        <w:widowControl w:val="0"/>
        <w:jc w:val="both"/>
        <w:rPr>
          <w:rFonts w:ascii="GHEA Grapalat" w:hAnsi="GHEA Grapalat"/>
          <w:sz w:val="2"/>
          <w:szCs w:val="2"/>
          <w:lang w:val="hy-AM"/>
        </w:rPr>
      </w:pPr>
    </w:p>
  </w:footnote>
  <w:footnote w:id="22">
    <w:p w14:paraId="32571777" w14:textId="77777777" w:rsidR="00232ECA" w:rsidRPr="00124BE9" w:rsidRDefault="00232ECA"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14:paraId="522C10AA" w14:textId="77777777" w:rsidR="00232ECA" w:rsidRPr="00124BE9" w:rsidRDefault="00232ECA"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14:paraId="7F881AD4" w14:textId="77777777" w:rsidR="00232ECA" w:rsidRPr="00124BE9" w:rsidRDefault="00232ECA"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232ECA" w:rsidRPr="001C4E24" w:rsidRDefault="00232ECA" w:rsidP="00BB28C8">
      <w:pPr>
        <w:pStyle w:val="FootnoteText"/>
        <w:rPr>
          <w:lang w:val="hy-AM"/>
        </w:rPr>
      </w:pPr>
    </w:p>
  </w:footnote>
  <w:footnote w:id="25">
    <w:p w14:paraId="032FE955" w14:textId="77777777" w:rsidR="00232ECA" w:rsidRPr="00124BE9" w:rsidRDefault="00232ECA"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26">
    <w:p w14:paraId="601701CC" w14:textId="77777777" w:rsidR="00232ECA" w:rsidRPr="00124BE9" w:rsidRDefault="00232ECA"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7">
    <w:p w14:paraId="6DACD77C" w14:textId="77777777" w:rsidR="00232ECA" w:rsidRPr="00124BE9" w:rsidRDefault="00232ECA"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016242F"/>
    <w:multiLevelType w:val="hybridMultilevel"/>
    <w:tmpl w:val="A65CCA82"/>
    <w:lvl w:ilvl="0" w:tplc="14381E1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4">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3">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7">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1">
    <w:nsid w:val="6CE027FF"/>
    <w:multiLevelType w:val="hybridMultilevel"/>
    <w:tmpl w:val="236C5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4"/>
  </w:num>
  <w:num w:numId="2">
    <w:abstractNumId w:val="11"/>
  </w:num>
  <w:num w:numId="3">
    <w:abstractNumId w:val="22"/>
  </w:num>
  <w:num w:numId="4">
    <w:abstractNumId w:val="18"/>
  </w:num>
  <w:num w:numId="5">
    <w:abstractNumId w:val="27"/>
  </w:num>
  <w:num w:numId="6">
    <w:abstractNumId w:val="24"/>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4"/>
  </w:num>
  <w:num w:numId="11">
    <w:abstractNumId w:val="8"/>
  </w:num>
  <w:num w:numId="12">
    <w:abstractNumId w:val="33"/>
  </w:num>
  <w:num w:numId="13">
    <w:abstractNumId w:val="30"/>
  </w:num>
  <w:num w:numId="14">
    <w:abstractNumId w:val="15"/>
  </w:num>
  <w:num w:numId="15">
    <w:abstractNumId w:val="32"/>
  </w:num>
  <w:num w:numId="16">
    <w:abstractNumId w:val="17"/>
  </w:num>
  <w:num w:numId="17">
    <w:abstractNumId w:val="5"/>
  </w:num>
  <w:num w:numId="18">
    <w:abstractNumId w:val="1"/>
  </w:num>
  <w:num w:numId="19">
    <w:abstractNumId w:val="19"/>
  </w:num>
  <w:num w:numId="20">
    <w:abstractNumId w:val="19"/>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7"/>
  </w:num>
  <w:num w:numId="24">
    <w:abstractNumId w:val="21"/>
  </w:num>
  <w:num w:numId="25">
    <w:abstractNumId w:val="23"/>
  </w:num>
  <w:num w:numId="26">
    <w:abstractNumId w:val="16"/>
  </w:num>
  <w:num w:numId="27">
    <w:abstractNumId w:val="6"/>
  </w:num>
  <w:num w:numId="28">
    <w:abstractNumId w:val="12"/>
  </w:num>
  <w:num w:numId="29">
    <w:abstractNumId w:val="3"/>
  </w:num>
  <w:num w:numId="30">
    <w:abstractNumId w:val="2"/>
  </w:num>
  <w:num w:numId="31">
    <w:abstractNumId w:val="0"/>
  </w:num>
  <w:num w:numId="32">
    <w:abstractNumId w:val="9"/>
  </w:num>
  <w:num w:numId="33">
    <w:abstractNumId w:val="28"/>
  </w:num>
  <w:num w:numId="34">
    <w:abstractNumId w:val="26"/>
  </w:num>
  <w:num w:numId="35">
    <w:abstractNumId w:val="31"/>
  </w:num>
  <w:num w:numId="36">
    <w:abstractNumId w:val="13"/>
  </w:num>
  <w:num w:numId="37">
    <w:abstractNumId w:val="10"/>
  </w:num>
  <w:num w:numId="38">
    <w:abstractNumId w:val="14"/>
  </w:num>
  <w:num w:numId="39">
    <w:abstractNumId w:val="2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A31"/>
    <w:rsid w:val="000076A1"/>
    <w:rsid w:val="0000776B"/>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30D40"/>
    <w:rsid w:val="000312D9"/>
    <w:rsid w:val="000313A6"/>
    <w:rsid w:val="000316DF"/>
    <w:rsid w:val="000320D9"/>
    <w:rsid w:val="000330A3"/>
    <w:rsid w:val="00033946"/>
    <w:rsid w:val="00033B20"/>
    <w:rsid w:val="00033C85"/>
    <w:rsid w:val="00033ED4"/>
    <w:rsid w:val="00034CE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37FF"/>
    <w:rsid w:val="00053BFB"/>
    <w:rsid w:val="000540F1"/>
    <w:rsid w:val="000550DA"/>
    <w:rsid w:val="00055129"/>
    <w:rsid w:val="00055195"/>
    <w:rsid w:val="000559E8"/>
    <w:rsid w:val="00055CC2"/>
    <w:rsid w:val="00056516"/>
    <w:rsid w:val="00056AB4"/>
    <w:rsid w:val="00056E11"/>
    <w:rsid w:val="00056FC6"/>
    <w:rsid w:val="00057264"/>
    <w:rsid w:val="00057692"/>
    <w:rsid w:val="000576E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5B0"/>
    <w:rsid w:val="00073A04"/>
    <w:rsid w:val="00073A09"/>
    <w:rsid w:val="00073DA4"/>
    <w:rsid w:val="00074992"/>
    <w:rsid w:val="00074CC1"/>
    <w:rsid w:val="000752B1"/>
    <w:rsid w:val="00075997"/>
    <w:rsid w:val="000763E5"/>
    <w:rsid w:val="00076EF4"/>
    <w:rsid w:val="00077062"/>
    <w:rsid w:val="00077BB9"/>
    <w:rsid w:val="00080C4E"/>
    <w:rsid w:val="00080E73"/>
    <w:rsid w:val="000811C1"/>
    <w:rsid w:val="000814B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699"/>
    <w:rsid w:val="000911CA"/>
    <w:rsid w:val="00091309"/>
    <w:rsid w:val="00092D0A"/>
    <w:rsid w:val="00092E73"/>
    <w:rsid w:val="0009380C"/>
    <w:rsid w:val="0009416C"/>
    <w:rsid w:val="0009449B"/>
    <w:rsid w:val="000946A3"/>
    <w:rsid w:val="00094CDD"/>
    <w:rsid w:val="00094F5C"/>
    <w:rsid w:val="00095885"/>
    <w:rsid w:val="00095EB1"/>
    <w:rsid w:val="000964F1"/>
    <w:rsid w:val="00096865"/>
    <w:rsid w:val="0009758F"/>
    <w:rsid w:val="00097DE8"/>
    <w:rsid w:val="000A15F9"/>
    <w:rsid w:val="000A214C"/>
    <w:rsid w:val="000A323C"/>
    <w:rsid w:val="000A359E"/>
    <w:rsid w:val="000A37CE"/>
    <w:rsid w:val="000A49E0"/>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1E7"/>
    <w:rsid w:val="000C062F"/>
    <w:rsid w:val="000C0A9D"/>
    <w:rsid w:val="000C165F"/>
    <w:rsid w:val="000C1EF6"/>
    <w:rsid w:val="000C1F0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1C31"/>
    <w:rsid w:val="000E2427"/>
    <w:rsid w:val="000E267C"/>
    <w:rsid w:val="000E308B"/>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14"/>
    <w:rsid w:val="00104861"/>
    <w:rsid w:val="0010519D"/>
    <w:rsid w:val="00106365"/>
    <w:rsid w:val="00106D44"/>
    <w:rsid w:val="00106DEE"/>
    <w:rsid w:val="00107136"/>
    <w:rsid w:val="00110330"/>
    <w:rsid w:val="00110534"/>
    <w:rsid w:val="00110C05"/>
    <w:rsid w:val="00110D13"/>
    <w:rsid w:val="00111FFB"/>
    <w:rsid w:val="001126EC"/>
    <w:rsid w:val="0011340E"/>
    <w:rsid w:val="00113CF1"/>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841"/>
    <w:rsid w:val="00142496"/>
    <w:rsid w:val="001432C7"/>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460"/>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5"/>
    <w:rsid w:val="001B1C67"/>
    <w:rsid w:val="001B1FC4"/>
    <w:rsid w:val="001B30DC"/>
    <w:rsid w:val="001B32D9"/>
    <w:rsid w:val="001B37D2"/>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3E41"/>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4A90"/>
    <w:rsid w:val="00215532"/>
    <w:rsid w:val="00215D0E"/>
    <w:rsid w:val="00216275"/>
    <w:rsid w:val="002166CE"/>
    <w:rsid w:val="00217344"/>
    <w:rsid w:val="00217710"/>
    <w:rsid w:val="00220ACB"/>
    <w:rsid w:val="00220C7C"/>
    <w:rsid w:val="002218FE"/>
    <w:rsid w:val="00221C7B"/>
    <w:rsid w:val="0022247D"/>
    <w:rsid w:val="002238E0"/>
    <w:rsid w:val="00223F35"/>
    <w:rsid w:val="002240AB"/>
    <w:rsid w:val="002250D8"/>
    <w:rsid w:val="0022515E"/>
    <w:rsid w:val="002252CD"/>
    <w:rsid w:val="00225EB7"/>
    <w:rsid w:val="00226168"/>
    <w:rsid w:val="00226412"/>
    <w:rsid w:val="002273AD"/>
    <w:rsid w:val="0022770A"/>
    <w:rsid w:val="00227C9F"/>
    <w:rsid w:val="00230460"/>
    <w:rsid w:val="00230B12"/>
    <w:rsid w:val="00230C8F"/>
    <w:rsid w:val="00230D36"/>
    <w:rsid w:val="00232E72"/>
    <w:rsid w:val="00232ECA"/>
    <w:rsid w:val="00232FE2"/>
    <w:rsid w:val="00233B5F"/>
    <w:rsid w:val="00233BB7"/>
    <w:rsid w:val="00233CE8"/>
    <w:rsid w:val="00235549"/>
    <w:rsid w:val="0023571C"/>
    <w:rsid w:val="00235D56"/>
    <w:rsid w:val="00235DAA"/>
    <w:rsid w:val="00236B75"/>
    <w:rsid w:val="00236B98"/>
    <w:rsid w:val="002370BC"/>
    <w:rsid w:val="0023735E"/>
    <w:rsid w:val="00237C32"/>
    <w:rsid w:val="0024027D"/>
    <w:rsid w:val="00240289"/>
    <w:rsid w:val="002406D8"/>
    <w:rsid w:val="002408DB"/>
    <w:rsid w:val="0024186B"/>
    <w:rsid w:val="00241C72"/>
    <w:rsid w:val="00241F05"/>
    <w:rsid w:val="0024205E"/>
    <w:rsid w:val="002430CB"/>
    <w:rsid w:val="002438EB"/>
    <w:rsid w:val="00243E78"/>
    <w:rsid w:val="00244B38"/>
    <w:rsid w:val="00246C8C"/>
    <w:rsid w:val="0025145E"/>
    <w:rsid w:val="00251CF9"/>
    <w:rsid w:val="00252C9C"/>
    <w:rsid w:val="002542AE"/>
    <w:rsid w:val="00254A26"/>
    <w:rsid w:val="00254A36"/>
    <w:rsid w:val="002554A3"/>
    <w:rsid w:val="002559B9"/>
    <w:rsid w:val="0025693E"/>
    <w:rsid w:val="00257773"/>
    <w:rsid w:val="00257E76"/>
    <w:rsid w:val="00260163"/>
    <w:rsid w:val="00260739"/>
    <w:rsid w:val="00260B0C"/>
    <w:rsid w:val="00260E64"/>
    <w:rsid w:val="0026158D"/>
    <w:rsid w:val="00261A75"/>
    <w:rsid w:val="002626F7"/>
    <w:rsid w:val="00263035"/>
    <w:rsid w:val="00263094"/>
    <w:rsid w:val="002638A5"/>
    <w:rsid w:val="00263D72"/>
    <w:rsid w:val="00263E28"/>
    <w:rsid w:val="0026426F"/>
    <w:rsid w:val="00264B4D"/>
    <w:rsid w:val="002653D9"/>
    <w:rsid w:val="00265A4B"/>
    <w:rsid w:val="00265D18"/>
    <w:rsid w:val="00266522"/>
    <w:rsid w:val="002665A4"/>
    <w:rsid w:val="00266F2F"/>
    <w:rsid w:val="002674D5"/>
    <w:rsid w:val="0027022D"/>
    <w:rsid w:val="002704F9"/>
    <w:rsid w:val="0027052A"/>
    <w:rsid w:val="00270A9A"/>
    <w:rsid w:val="00270D01"/>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5F1A"/>
    <w:rsid w:val="002A058F"/>
    <w:rsid w:val="002A0700"/>
    <w:rsid w:val="002A0C06"/>
    <w:rsid w:val="002A0F45"/>
    <w:rsid w:val="002A10B2"/>
    <w:rsid w:val="002A1FAC"/>
    <w:rsid w:val="002A2B6F"/>
    <w:rsid w:val="002A3375"/>
    <w:rsid w:val="002A3785"/>
    <w:rsid w:val="002A3FC1"/>
    <w:rsid w:val="002A4554"/>
    <w:rsid w:val="002A464D"/>
    <w:rsid w:val="002A4BE0"/>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72D"/>
    <w:rsid w:val="002B3E53"/>
    <w:rsid w:val="002B4FD9"/>
    <w:rsid w:val="002B51FB"/>
    <w:rsid w:val="002B5F87"/>
    <w:rsid w:val="002B6548"/>
    <w:rsid w:val="002B7388"/>
    <w:rsid w:val="002B7594"/>
    <w:rsid w:val="002B7F23"/>
    <w:rsid w:val="002C0665"/>
    <w:rsid w:val="002C071B"/>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3165"/>
    <w:rsid w:val="002E3258"/>
    <w:rsid w:val="002E361E"/>
    <w:rsid w:val="002E3DFA"/>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6164"/>
    <w:rsid w:val="002F6C1E"/>
    <w:rsid w:val="002F6FA0"/>
    <w:rsid w:val="002F7000"/>
    <w:rsid w:val="002F7391"/>
    <w:rsid w:val="002F78B8"/>
    <w:rsid w:val="002F7A7E"/>
    <w:rsid w:val="00300D3A"/>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B85"/>
    <w:rsid w:val="00334564"/>
    <w:rsid w:val="003347C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8E9"/>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570"/>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E97"/>
    <w:rsid w:val="003A5049"/>
    <w:rsid w:val="003A5533"/>
    <w:rsid w:val="003A58C4"/>
    <w:rsid w:val="003A62A4"/>
    <w:rsid w:val="003A645E"/>
    <w:rsid w:val="003A6791"/>
    <w:rsid w:val="003A734A"/>
    <w:rsid w:val="003B0D6E"/>
    <w:rsid w:val="003B1545"/>
    <w:rsid w:val="003B173D"/>
    <w:rsid w:val="003B1BC5"/>
    <w:rsid w:val="003B1FC0"/>
    <w:rsid w:val="003B1FE5"/>
    <w:rsid w:val="003B3117"/>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C04E0"/>
    <w:rsid w:val="003C09CC"/>
    <w:rsid w:val="003C11FC"/>
    <w:rsid w:val="003C1322"/>
    <w:rsid w:val="003C14BE"/>
    <w:rsid w:val="003C202C"/>
    <w:rsid w:val="003C29C6"/>
    <w:rsid w:val="003C2B7E"/>
    <w:rsid w:val="003C2BAE"/>
    <w:rsid w:val="003C2BDB"/>
    <w:rsid w:val="003C2BDC"/>
    <w:rsid w:val="003C2F1A"/>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75"/>
    <w:rsid w:val="003D0BE0"/>
    <w:rsid w:val="003D0E3C"/>
    <w:rsid w:val="003D1153"/>
    <w:rsid w:val="003D14E9"/>
    <w:rsid w:val="003D1CF4"/>
    <w:rsid w:val="003D2146"/>
    <w:rsid w:val="003D256D"/>
    <w:rsid w:val="003D2FE2"/>
    <w:rsid w:val="003D3794"/>
    <w:rsid w:val="003D395E"/>
    <w:rsid w:val="003D3964"/>
    <w:rsid w:val="003D3EB8"/>
    <w:rsid w:val="003D4FD0"/>
    <w:rsid w:val="003D56A5"/>
    <w:rsid w:val="003D7720"/>
    <w:rsid w:val="003D7D54"/>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DB5"/>
    <w:rsid w:val="0040112D"/>
    <w:rsid w:val="0040140A"/>
    <w:rsid w:val="00401B30"/>
    <w:rsid w:val="00401BA5"/>
    <w:rsid w:val="0040215A"/>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CC1"/>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5DEE"/>
    <w:rsid w:val="0045669A"/>
    <w:rsid w:val="00456B02"/>
    <w:rsid w:val="00457745"/>
    <w:rsid w:val="00460824"/>
    <w:rsid w:val="00460CA5"/>
    <w:rsid w:val="0046186C"/>
    <w:rsid w:val="0046188C"/>
    <w:rsid w:val="004623A3"/>
    <w:rsid w:val="00462C90"/>
    <w:rsid w:val="00462E00"/>
    <w:rsid w:val="00463606"/>
    <w:rsid w:val="004636DA"/>
    <w:rsid w:val="00463B0B"/>
    <w:rsid w:val="0046481A"/>
    <w:rsid w:val="00464D3A"/>
    <w:rsid w:val="00464DA7"/>
    <w:rsid w:val="0046522E"/>
    <w:rsid w:val="0046586E"/>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EC"/>
    <w:rsid w:val="0049031F"/>
    <w:rsid w:val="00490743"/>
    <w:rsid w:val="00491B1B"/>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3051"/>
    <w:rsid w:val="004A51CE"/>
    <w:rsid w:val="004A5748"/>
    <w:rsid w:val="004A6204"/>
    <w:rsid w:val="004A712A"/>
    <w:rsid w:val="004A7722"/>
    <w:rsid w:val="004A798D"/>
    <w:rsid w:val="004A7C2E"/>
    <w:rsid w:val="004B10C8"/>
    <w:rsid w:val="004B13F4"/>
    <w:rsid w:val="004B16C8"/>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17D2"/>
    <w:rsid w:val="004C1D9B"/>
    <w:rsid w:val="004C217A"/>
    <w:rsid w:val="004C2EEA"/>
    <w:rsid w:val="004C3803"/>
    <w:rsid w:val="004C4CC7"/>
    <w:rsid w:val="004C5C21"/>
    <w:rsid w:val="004C5CF3"/>
    <w:rsid w:val="004C78E7"/>
    <w:rsid w:val="004D0281"/>
    <w:rsid w:val="004D056B"/>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77C"/>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3F63"/>
    <w:rsid w:val="00504133"/>
    <w:rsid w:val="0050520C"/>
    <w:rsid w:val="00506832"/>
    <w:rsid w:val="00506873"/>
    <w:rsid w:val="00507FEA"/>
    <w:rsid w:val="00510110"/>
    <w:rsid w:val="00510176"/>
    <w:rsid w:val="005106CC"/>
    <w:rsid w:val="00510C3D"/>
    <w:rsid w:val="00510CB7"/>
    <w:rsid w:val="005111C3"/>
    <w:rsid w:val="005114D0"/>
    <w:rsid w:val="00511941"/>
    <w:rsid w:val="00511966"/>
    <w:rsid w:val="00511D8D"/>
    <w:rsid w:val="0051223D"/>
    <w:rsid w:val="00512292"/>
    <w:rsid w:val="00512A98"/>
    <w:rsid w:val="00512D1F"/>
    <w:rsid w:val="00512DDB"/>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30A8"/>
    <w:rsid w:val="00523563"/>
    <w:rsid w:val="0052367F"/>
    <w:rsid w:val="005236FD"/>
    <w:rsid w:val="005242F9"/>
    <w:rsid w:val="0052471B"/>
    <w:rsid w:val="00524880"/>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500CE"/>
    <w:rsid w:val="00550A62"/>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1D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03AE"/>
    <w:rsid w:val="0059159E"/>
    <w:rsid w:val="005918A4"/>
    <w:rsid w:val="00591EB1"/>
    <w:rsid w:val="00592A50"/>
    <w:rsid w:val="00592F35"/>
    <w:rsid w:val="005939DE"/>
    <w:rsid w:val="00593B80"/>
    <w:rsid w:val="00593E76"/>
    <w:rsid w:val="00594C31"/>
    <w:rsid w:val="00594D27"/>
    <w:rsid w:val="00594FEE"/>
    <w:rsid w:val="005953F4"/>
    <w:rsid w:val="0059585C"/>
    <w:rsid w:val="00595D28"/>
    <w:rsid w:val="005960B4"/>
    <w:rsid w:val="0059636E"/>
    <w:rsid w:val="0059716A"/>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4DDB"/>
    <w:rsid w:val="005E52ED"/>
    <w:rsid w:val="005E573E"/>
    <w:rsid w:val="005E6606"/>
    <w:rsid w:val="005E6D42"/>
    <w:rsid w:val="005E7AC1"/>
    <w:rsid w:val="005E7DD1"/>
    <w:rsid w:val="005F0715"/>
    <w:rsid w:val="005F09CE"/>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7764"/>
    <w:rsid w:val="0061787C"/>
    <w:rsid w:val="00617A6E"/>
    <w:rsid w:val="00617E3A"/>
    <w:rsid w:val="00621255"/>
    <w:rsid w:val="00621D3B"/>
    <w:rsid w:val="00621E97"/>
    <w:rsid w:val="006220CA"/>
    <w:rsid w:val="00623038"/>
    <w:rsid w:val="006237BD"/>
    <w:rsid w:val="00623998"/>
    <w:rsid w:val="00623F24"/>
    <w:rsid w:val="00624725"/>
    <w:rsid w:val="00624E49"/>
    <w:rsid w:val="00625529"/>
    <w:rsid w:val="0062795D"/>
    <w:rsid w:val="00627BE1"/>
    <w:rsid w:val="00627E00"/>
    <w:rsid w:val="0063094A"/>
    <w:rsid w:val="00630BF1"/>
    <w:rsid w:val="00630CC3"/>
    <w:rsid w:val="0063101C"/>
    <w:rsid w:val="00631432"/>
    <w:rsid w:val="00631744"/>
    <w:rsid w:val="00631785"/>
    <w:rsid w:val="00631C2B"/>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4FC6"/>
    <w:rsid w:val="00645866"/>
    <w:rsid w:val="006458AE"/>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E71"/>
    <w:rsid w:val="00655EBD"/>
    <w:rsid w:val="00656EB4"/>
    <w:rsid w:val="00660138"/>
    <w:rsid w:val="00660717"/>
    <w:rsid w:val="006607D5"/>
    <w:rsid w:val="006608AD"/>
    <w:rsid w:val="00661E7D"/>
    <w:rsid w:val="00662165"/>
    <w:rsid w:val="00662623"/>
    <w:rsid w:val="0066349B"/>
    <w:rsid w:val="006640C2"/>
    <w:rsid w:val="00664BFB"/>
    <w:rsid w:val="00665120"/>
    <w:rsid w:val="006657A3"/>
    <w:rsid w:val="006657EE"/>
    <w:rsid w:val="0066621D"/>
    <w:rsid w:val="006672E6"/>
    <w:rsid w:val="00667A56"/>
    <w:rsid w:val="00667C83"/>
    <w:rsid w:val="0067066B"/>
    <w:rsid w:val="0067102D"/>
    <w:rsid w:val="00671313"/>
    <w:rsid w:val="00671A82"/>
    <w:rsid w:val="0067389F"/>
    <w:rsid w:val="00673BD3"/>
    <w:rsid w:val="00673D0A"/>
    <w:rsid w:val="00675684"/>
    <w:rsid w:val="00675740"/>
    <w:rsid w:val="0067579A"/>
    <w:rsid w:val="00675873"/>
    <w:rsid w:val="00676178"/>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78C"/>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C9"/>
    <w:rsid w:val="006C0236"/>
    <w:rsid w:val="006C08B6"/>
    <w:rsid w:val="006C1293"/>
    <w:rsid w:val="006C12EC"/>
    <w:rsid w:val="006C15F1"/>
    <w:rsid w:val="006C1B9B"/>
    <w:rsid w:val="006C1D25"/>
    <w:rsid w:val="006C229E"/>
    <w:rsid w:val="006C2B56"/>
    <w:rsid w:val="006C2C13"/>
    <w:rsid w:val="006C2F98"/>
    <w:rsid w:val="006C3068"/>
    <w:rsid w:val="006C3115"/>
    <w:rsid w:val="006C312E"/>
    <w:rsid w:val="006C330D"/>
    <w:rsid w:val="006C47F0"/>
    <w:rsid w:val="006C679A"/>
    <w:rsid w:val="006C7FD7"/>
    <w:rsid w:val="006D0B02"/>
    <w:rsid w:val="006D0D6F"/>
    <w:rsid w:val="006D0E83"/>
    <w:rsid w:val="006D1196"/>
    <w:rsid w:val="006D1826"/>
    <w:rsid w:val="006D1BA0"/>
    <w:rsid w:val="006D22CA"/>
    <w:rsid w:val="006D240F"/>
    <w:rsid w:val="006D2DF7"/>
    <w:rsid w:val="006D32C0"/>
    <w:rsid w:val="006D3EDB"/>
    <w:rsid w:val="006D42EB"/>
    <w:rsid w:val="006D4448"/>
    <w:rsid w:val="006D4E1D"/>
    <w:rsid w:val="006D5516"/>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4898"/>
    <w:rsid w:val="00705492"/>
    <w:rsid w:val="00705706"/>
    <w:rsid w:val="00705B55"/>
    <w:rsid w:val="007066AC"/>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959"/>
    <w:rsid w:val="00736A43"/>
    <w:rsid w:val="00737986"/>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5561"/>
    <w:rsid w:val="00746774"/>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762"/>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100"/>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4F06"/>
    <w:rsid w:val="007B6811"/>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876"/>
    <w:rsid w:val="007C49D4"/>
    <w:rsid w:val="007C4E0B"/>
    <w:rsid w:val="007C55BD"/>
    <w:rsid w:val="007C5F44"/>
    <w:rsid w:val="007C6A92"/>
    <w:rsid w:val="007C6CF3"/>
    <w:rsid w:val="007C6F4D"/>
    <w:rsid w:val="007D02FE"/>
    <w:rsid w:val="007D0452"/>
    <w:rsid w:val="007D0927"/>
    <w:rsid w:val="007D09AE"/>
    <w:rsid w:val="007D0C96"/>
    <w:rsid w:val="007D1213"/>
    <w:rsid w:val="007D12B1"/>
    <w:rsid w:val="007D13EE"/>
    <w:rsid w:val="007D169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505"/>
    <w:rsid w:val="00816B3C"/>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FC3"/>
    <w:rsid w:val="008702CB"/>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4DB1"/>
    <w:rsid w:val="008B4FDA"/>
    <w:rsid w:val="008B56A4"/>
    <w:rsid w:val="008B6288"/>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52C"/>
    <w:rsid w:val="008D3FD5"/>
    <w:rsid w:val="008D4137"/>
    <w:rsid w:val="008D4370"/>
    <w:rsid w:val="008D493D"/>
    <w:rsid w:val="008D5016"/>
    <w:rsid w:val="008D5489"/>
    <w:rsid w:val="008D5704"/>
    <w:rsid w:val="008D5808"/>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B76"/>
    <w:rsid w:val="008F527F"/>
    <w:rsid w:val="008F5A3A"/>
    <w:rsid w:val="008F69B6"/>
    <w:rsid w:val="008F6B74"/>
    <w:rsid w:val="008F7908"/>
    <w:rsid w:val="009029BE"/>
    <w:rsid w:val="00902D0C"/>
    <w:rsid w:val="00902D48"/>
    <w:rsid w:val="00903382"/>
    <w:rsid w:val="00903898"/>
    <w:rsid w:val="00903A1A"/>
    <w:rsid w:val="00903BC3"/>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768"/>
    <w:rsid w:val="00934B33"/>
    <w:rsid w:val="00934FCC"/>
    <w:rsid w:val="00935003"/>
    <w:rsid w:val="00935445"/>
    <w:rsid w:val="009354D8"/>
    <w:rsid w:val="0093597E"/>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3D49"/>
    <w:rsid w:val="009440A2"/>
    <w:rsid w:val="00944C2A"/>
    <w:rsid w:val="0094515C"/>
    <w:rsid w:val="00945D31"/>
    <w:rsid w:val="0094684E"/>
    <w:rsid w:val="009471C4"/>
    <w:rsid w:val="009475F4"/>
    <w:rsid w:val="00947B00"/>
    <w:rsid w:val="00947D03"/>
    <w:rsid w:val="0095176C"/>
    <w:rsid w:val="0095199F"/>
    <w:rsid w:val="00951CE5"/>
    <w:rsid w:val="00952531"/>
    <w:rsid w:val="00953ADF"/>
    <w:rsid w:val="00953F12"/>
    <w:rsid w:val="00954425"/>
    <w:rsid w:val="009548D2"/>
    <w:rsid w:val="00954C8E"/>
    <w:rsid w:val="00955135"/>
    <w:rsid w:val="009554F6"/>
    <w:rsid w:val="00955A1E"/>
    <w:rsid w:val="00955E87"/>
    <w:rsid w:val="009561F1"/>
    <w:rsid w:val="00956D11"/>
    <w:rsid w:val="009574CD"/>
    <w:rsid w:val="009577E7"/>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5A78"/>
    <w:rsid w:val="009865B0"/>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BDF"/>
    <w:rsid w:val="009A171D"/>
    <w:rsid w:val="009A172A"/>
    <w:rsid w:val="009A2838"/>
    <w:rsid w:val="009A2CF5"/>
    <w:rsid w:val="009A2FDE"/>
    <w:rsid w:val="009A3961"/>
    <w:rsid w:val="009A4351"/>
    <w:rsid w:val="009A5190"/>
    <w:rsid w:val="009A5FA2"/>
    <w:rsid w:val="009A73D5"/>
    <w:rsid w:val="009A7400"/>
    <w:rsid w:val="009A796C"/>
    <w:rsid w:val="009B0273"/>
    <w:rsid w:val="009B0824"/>
    <w:rsid w:val="009B0DA1"/>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69"/>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82B"/>
    <w:rsid w:val="00A5512C"/>
    <w:rsid w:val="00A55E59"/>
    <w:rsid w:val="00A55FEE"/>
    <w:rsid w:val="00A56536"/>
    <w:rsid w:val="00A572D8"/>
    <w:rsid w:val="00A6067F"/>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E37"/>
    <w:rsid w:val="00A6756D"/>
    <w:rsid w:val="00A677CD"/>
    <w:rsid w:val="00A67EAC"/>
    <w:rsid w:val="00A7010C"/>
    <w:rsid w:val="00A70355"/>
    <w:rsid w:val="00A71173"/>
    <w:rsid w:val="00A7178B"/>
    <w:rsid w:val="00A71BBC"/>
    <w:rsid w:val="00A71EFF"/>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6287"/>
    <w:rsid w:val="00A863CC"/>
    <w:rsid w:val="00A863E1"/>
    <w:rsid w:val="00A86F00"/>
    <w:rsid w:val="00A9038F"/>
    <w:rsid w:val="00A90E28"/>
    <w:rsid w:val="00A90FCD"/>
    <w:rsid w:val="00A921FF"/>
    <w:rsid w:val="00A93710"/>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842"/>
    <w:rsid w:val="00AA1BBF"/>
    <w:rsid w:val="00AA233A"/>
    <w:rsid w:val="00AA2488"/>
    <w:rsid w:val="00AA270B"/>
    <w:rsid w:val="00AA2C2F"/>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931"/>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243"/>
    <w:rsid w:val="00AC3B57"/>
    <w:rsid w:val="00AC3F2F"/>
    <w:rsid w:val="00AC4EAF"/>
    <w:rsid w:val="00AC5807"/>
    <w:rsid w:val="00AC6523"/>
    <w:rsid w:val="00AC743C"/>
    <w:rsid w:val="00AC7A2E"/>
    <w:rsid w:val="00AD0BEB"/>
    <w:rsid w:val="00AD1066"/>
    <w:rsid w:val="00AD1BFE"/>
    <w:rsid w:val="00AD1CBA"/>
    <w:rsid w:val="00AD2081"/>
    <w:rsid w:val="00AD2A1F"/>
    <w:rsid w:val="00AD305B"/>
    <w:rsid w:val="00AD34C9"/>
    <w:rsid w:val="00AD3AA4"/>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C3E"/>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995"/>
    <w:rsid w:val="00B47B3A"/>
    <w:rsid w:val="00B50054"/>
    <w:rsid w:val="00B5087B"/>
    <w:rsid w:val="00B50EF8"/>
    <w:rsid w:val="00B50F8D"/>
    <w:rsid w:val="00B514E8"/>
    <w:rsid w:val="00B51BBB"/>
    <w:rsid w:val="00B51D9F"/>
    <w:rsid w:val="00B5219E"/>
    <w:rsid w:val="00B528CC"/>
    <w:rsid w:val="00B52987"/>
    <w:rsid w:val="00B52C16"/>
    <w:rsid w:val="00B5319F"/>
    <w:rsid w:val="00B5353D"/>
    <w:rsid w:val="00B53B93"/>
    <w:rsid w:val="00B53D73"/>
    <w:rsid w:val="00B5443D"/>
    <w:rsid w:val="00B54C65"/>
    <w:rsid w:val="00B54F63"/>
    <w:rsid w:val="00B55057"/>
    <w:rsid w:val="00B553D4"/>
    <w:rsid w:val="00B5562A"/>
    <w:rsid w:val="00B56E72"/>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5D83"/>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0BA"/>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41D0"/>
    <w:rsid w:val="00B94D6E"/>
    <w:rsid w:val="00B95C59"/>
    <w:rsid w:val="00B95FE0"/>
    <w:rsid w:val="00B96317"/>
    <w:rsid w:val="00B96B73"/>
    <w:rsid w:val="00B975FA"/>
    <w:rsid w:val="00B9778A"/>
    <w:rsid w:val="00B9796D"/>
    <w:rsid w:val="00BA1336"/>
    <w:rsid w:val="00BA17C2"/>
    <w:rsid w:val="00BA2853"/>
    <w:rsid w:val="00BA3554"/>
    <w:rsid w:val="00BA4026"/>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0A6D"/>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18F"/>
    <w:rsid w:val="00C207A1"/>
    <w:rsid w:val="00C21394"/>
    <w:rsid w:val="00C2151D"/>
    <w:rsid w:val="00C21EF3"/>
    <w:rsid w:val="00C22421"/>
    <w:rsid w:val="00C231A0"/>
    <w:rsid w:val="00C232E0"/>
    <w:rsid w:val="00C23B1B"/>
    <w:rsid w:val="00C23D48"/>
    <w:rsid w:val="00C23F1D"/>
    <w:rsid w:val="00C24256"/>
    <w:rsid w:val="00C24CA6"/>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D71"/>
    <w:rsid w:val="00C51512"/>
    <w:rsid w:val="00C5180C"/>
    <w:rsid w:val="00C527F9"/>
    <w:rsid w:val="00C5310C"/>
    <w:rsid w:val="00C53219"/>
    <w:rsid w:val="00C53926"/>
    <w:rsid w:val="00C53D1C"/>
    <w:rsid w:val="00C54CEE"/>
    <w:rsid w:val="00C54FF1"/>
    <w:rsid w:val="00C5588A"/>
    <w:rsid w:val="00C5590F"/>
    <w:rsid w:val="00C56BBA"/>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533"/>
    <w:rsid w:val="00CA39AF"/>
    <w:rsid w:val="00CA4510"/>
    <w:rsid w:val="00CA485E"/>
    <w:rsid w:val="00CA4AB2"/>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36"/>
    <w:rsid w:val="00CB3CB1"/>
    <w:rsid w:val="00CB41AB"/>
    <w:rsid w:val="00CB464E"/>
    <w:rsid w:val="00CB4B5C"/>
    <w:rsid w:val="00CB4C1E"/>
    <w:rsid w:val="00CB4F11"/>
    <w:rsid w:val="00CB5290"/>
    <w:rsid w:val="00CB5F66"/>
    <w:rsid w:val="00CB634C"/>
    <w:rsid w:val="00CB68EF"/>
    <w:rsid w:val="00CB7572"/>
    <w:rsid w:val="00CB759C"/>
    <w:rsid w:val="00CB79A4"/>
    <w:rsid w:val="00CC0326"/>
    <w:rsid w:val="00CC041F"/>
    <w:rsid w:val="00CC0A8D"/>
    <w:rsid w:val="00CC19DC"/>
    <w:rsid w:val="00CC1D29"/>
    <w:rsid w:val="00CC28E2"/>
    <w:rsid w:val="00CC3BAC"/>
    <w:rsid w:val="00CC518E"/>
    <w:rsid w:val="00CC6362"/>
    <w:rsid w:val="00CC69D0"/>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04AE"/>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6EC1"/>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59B3"/>
    <w:rsid w:val="00D65BF2"/>
    <w:rsid w:val="00D65E4E"/>
    <w:rsid w:val="00D65EBA"/>
    <w:rsid w:val="00D65EDE"/>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5F1"/>
    <w:rsid w:val="00D83BA9"/>
    <w:rsid w:val="00D843BF"/>
    <w:rsid w:val="00D847AB"/>
    <w:rsid w:val="00D84988"/>
    <w:rsid w:val="00D860D7"/>
    <w:rsid w:val="00D86538"/>
    <w:rsid w:val="00D8675B"/>
    <w:rsid w:val="00D867C2"/>
    <w:rsid w:val="00D867E0"/>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30CC"/>
    <w:rsid w:val="00DC375D"/>
    <w:rsid w:val="00DC3C2E"/>
    <w:rsid w:val="00DC49CB"/>
    <w:rsid w:val="00DC5332"/>
    <w:rsid w:val="00DC567F"/>
    <w:rsid w:val="00DC59F5"/>
    <w:rsid w:val="00DC619D"/>
    <w:rsid w:val="00DC64B5"/>
    <w:rsid w:val="00DC64D2"/>
    <w:rsid w:val="00DC66CD"/>
    <w:rsid w:val="00DC6FEB"/>
    <w:rsid w:val="00DC769E"/>
    <w:rsid w:val="00DC7961"/>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5C90"/>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53F0"/>
    <w:rsid w:val="00E161F1"/>
    <w:rsid w:val="00E17450"/>
    <w:rsid w:val="00E17590"/>
    <w:rsid w:val="00E17B7F"/>
    <w:rsid w:val="00E20011"/>
    <w:rsid w:val="00E207EB"/>
    <w:rsid w:val="00E20B3E"/>
    <w:rsid w:val="00E20E95"/>
    <w:rsid w:val="00E21547"/>
    <w:rsid w:val="00E2217F"/>
    <w:rsid w:val="00E222A7"/>
    <w:rsid w:val="00E22E51"/>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40DE2"/>
    <w:rsid w:val="00E41156"/>
    <w:rsid w:val="00E41620"/>
    <w:rsid w:val="00E41F2B"/>
    <w:rsid w:val="00E4239E"/>
    <w:rsid w:val="00E42668"/>
    <w:rsid w:val="00E426B9"/>
    <w:rsid w:val="00E42A80"/>
    <w:rsid w:val="00E42FEB"/>
    <w:rsid w:val="00E430BF"/>
    <w:rsid w:val="00E43CEB"/>
    <w:rsid w:val="00E43DFB"/>
    <w:rsid w:val="00E449D2"/>
    <w:rsid w:val="00E44D86"/>
    <w:rsid w:val="00E45007"/>
    <w:rsid w:val="00E45ACA"/>
    <w:rsid w:val="00E45C7F"/>
    <w:rsid w:val="00E45EE8"/>
    <w:rsid w:val="00E46422"/>
    <w:rsid w:val="00E46BFC"/>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57008"/>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E0F"/>
    <w:rsid w:val="00EA58C8"/>
    <w:rsid w:val="00EA5C7F"/>
    <w:rsid w:val="00EA625E"/>
    <w:rsid w:val="00EA6DF8"/>
    <w:rsid w:val="00EA7170"/>
    <w:rsid w:val="00EA7394"/>
    <w:rsid w:val="00EA7474"/>
    <w:rsid w:val="00EA7761"/>
    <w:rsid w:val="00EA7CA6"/>
    <w:rsid w:val="00EA7FA5"/>
    <w:rsid w:val="00EA7FB2"/>
    <w:rsid w:val="00EB00A6"/>
    <w:rsid w:val="00EB08E1"/>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A51"/>
    <w:rsid w:val="00F24C2B"/>
    <w:rsid w:val="00F24E9E"/>
    <w:rsid w:val="00F25220"/>
    <w:rsid w:val="00F25525"/>
    <w:rsid w:val="00F25B39"/>
    <w:rsid w:val="00F26162"/>
    <w:rsid w:val="00F263B3"/>
    <w:rsid w:val="00F26A4C"/>
    <w:rsid w:val="00F26B08"/>
    <w:rsid w:val="00F274C5"/>
    <w:rsid w:val="00F27A50"/>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ECA"/>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899"/>
    <w:rsid w:val="00FB78E7"/>
    <w:rsid w:val="00FB796B"/>
    <w:rsid w:val="00FC016A"/>
    <w:rsid w:val="00FC096C"/>
    <w:rsid w:val="00FC0FDC"/>
    <w:rsid w:val="00FC22F4"/>
    <w:rsid w:val="00FC283C"/>
    <w:rsid w:val="00FC2FB3"/>
    <w:rsid w:val="00FC3A49"/>
    <w:rsid w:val="00FC4412"/>
    <w:rsid w:val="00FC4515"/>
    <w:rsid w:val="00FC4B16"/>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uiPriority w:val="99"/>
    <w:rsid w:val="00096865"/>
    <w:pPr>
      <w:spacing w:after="120"/>
    </w:pPr>
  </w:style>
  <w:style w:type="character" w:customStyle="1" w:styleId="BodyTextChar">
    <w:name w:val="Body Text Char"/>
    <w:link w:val="BodyText"/>
    <w:uiPriority w:val="99"/>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D46E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D46EC1"/>
    <w:rPr>
      <w:rFonts w:ascii="Courier New" w:hAnsi="Courier New" w:cs="Courier New"/>
      <w:lang w:val="en-US" w:eastAsia="en-US" w:bidi="ar-SA"/>
    </w:rPr>
  </w:style>
  <w:style w:type="paragraph" w:customStyle="1" w:styleId="xl113">
    <w:name w:val="xl113"/>
    <w:basedOn w:val="Normal"/>
    <w:rsid w:val="006C1B9B"/>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6C1B9B"/>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6C1B9B"/>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6C1B9B"/>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6C1B9B"/>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6C1B9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6C1B9B"/>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6C1B9B"/>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6C1B9B"/>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6C1B9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6C1B9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6C1B9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6C1B9B"/>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6C1B9B"/>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6C1B9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6C1B9B"/>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6C1B9B"/>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6C1B9B"/>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6C1B9B"/>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6C1B9B"/>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6C1B9B"/>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6C1B9B"/>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6C1B9B"/>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6C1B9B"/>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6C1B9B"/>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6C1B9B"/>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6C1B9B"/>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6C1B9B"/>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6C1B9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6C1B9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6C1B9B"/>
    <w:pPr>
      <w:shd w:val="clear" w:color="000000" w:fill="D9D9D9"/>
      <w:spacing w:before="100" w:beforeAutospacing="1" w:after="100" w:afterAutospacing="1"/>
    </w:pPr>
    <w:rPr>
      <w:lang w:val="en-US" w:eastAsia="en-US" w:bidi="ar-SA"/>
    </w:rPr>
  </w:style>
  <w:style w:type="paragraph" w:customStyle="1" w:styleId="xl109">
    <w:name w:val="xl109"/>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6C1B9B"/>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6C1B9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6C1B9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6C1B9B"/>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6C1B9B"/>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customStyle="1" w:styleId="font0">
    <w:name w:val="font0"/>
    <w:basedOn w:val="Normal"/>
    <w:rsid w:val="006C1B9B"/>
    <w:pPr>
      <w:spacing w:before="100" w:beforeAutospacing="1" w:after="100" w:afterAutospacing="1"/>
    </w:pPr>
    <w:rPr>
      <w:rFonts w:ascii="Calibri" w:hAnsi="Calibri" w:cs="Calibri"/>
      <w:color w:val="000000"/>
      <w:sz w:val="22"/>
      <w:szCs w:val="22"/>
      <w:lang w:val="en-US" w:eastAsia="en-US" w:bidi="ar-SA"/>
    </w:rPr>
  </w:style>
  <w:style w:type="paragraph" w:customStyle="1" w:styleId="font14">
    <w:name w:val="font14"/>
    <w:basedOn w:val="Normal"/>
    <w:rsid w:val="006C1B9B"/>
    <w:pPr>
      <w:spacing w:before="100" w:beforeAutospacing="1" w:after="100" w:afterAutospacing="1"/>
    </w:pPr>
    <w:rPr>
      <w:rFonts w:ascii="Symbol" w:hAnsi="Symbol"/>
      <w:sz w:val="22"/>
      <w:szCs w:val="22"/>
      <w:lang w:val="en-US" w:eastAsia="en-US" w:bidi="ar-SA"/>
    </w:rPr>
  </w:style>
  <w:style w:type="paragraph" w:customStyle="1" w:styleId="font15">
    <w:name w:val="font15"/>
    <w:basedOn w:val="Normal"/>
    <w:rsid w:val="006C1B9B"/>
    <w:pPr>
      <w:spacing w:before="100" w:beforeAutospacing="1" w:after="100" w:afterAutospacing="1"/>
    </w:pPr>
    <w:rPr>
      <w:rFonts w:ascii="GreekC" w:hAnsi="GreekC" w:cs="GreekC"/>
      <w:sz w:val="22"/>
      <w:szCs w:val="22"/>
      <w:lang w:val="en-US" w:eastAsia="en-US" w:bidi="ar-SA"/>
    </w:rPr>
  </w:style>
  <w:style w:type="paragraph" w:customStyle="1" w:styleId="font16">
    <w:name w:val="font16"/>
    <w:basedOn w:val="Normal"/>
    <w:rsid w:val="006C1B9B"/>
    <w:pPr>
      <w:spacing w:before="100" w:beforeAutospacing="1" w:after="100" w:afterAutospacing="1"/>
    </w:pPr>
    <w:rPr>
      <w:rFonts w:ascii="Sylfaen" w:hAnsi="Sylfaen"/>
      <w:color w:val="000000"/>
      <w:sz w:val="22"/>
      <w:szCs w:val="22"/>
      <w:lang w:val="en-US" w:eastAsia="en-US" w:bidi="ar-SA"/>
    </w:rPr>
  </w:style>
  <w:style w:type="paragraph" w:customStyle="1" w:styleId="font17">
    <w:name w:val="font17"/>
    <w:basedOn w:val="Normal"/>
    <w:rsid w:val="006C1B9B"/>
    <w:pPr>
      <w:spacing w:before="100" w:beforeAutospacing="1" w:after="100" w:afterAutospacing="1"/>
    </w:pPr>
    <w:rPr>
      <w:rFonts w:ascii="Sylfaen" w:hAnsi="Sylfaen"/>
      <w:color w:val="000000"/>
      <w:sz w:val="22"/>
      <w:szCs w:val="22"/>
      <w:lang w:val="en-US" w:eastAsia="en-US" w:bidi="ar-SA"/>
    </w:rPr>
  </w:style>
  <w:style w:type="paragraph" w:customStyle="1" w:styleId="font18">
    <w:name w:val="font18"/>
    <w:basedOn w:val="Normal"/>
    <w:rsid w:val="006C1B9B"/>
    <w:pPr>
      <w:spacing w:before="100" w:beforeAutospacing="1" w:after="100" w:afterAutospacing="1"/>
    </w:pPr>
    <w:rPr>
      <w:rFonts w:ascii="Sylfaen" w:hAnsi="Sylfaen"/>
      <w:sz w:val="32"/>
      <w:szCs w:val="32"/>
      <w:lang w:val="en-US" w:eastAsia="en-US" w:bidi="ar-SA"/>
    </w:rPr>
  </w:style>
  <w:style w:type="paragraph" w:customStyle="1" w:styleId="font19">
    <w:name w:val="font19"/>
    <w:basedOn w:val="Normal"/>
    <w:rsid w:val="006C1B9B"/>
    <w:pPr>
      <w:spacing w:before="100" w:beforeAutospacing="1" w:after="100" w:afterAutospacing="1"/>
    </w:pPr>
    <w:rPr>
      <w:rFonts w:ascii="Sylfaen" w:hAnsi="Sylfaen"/>
      <w:sz w:val="28"/>
      <w:szCs w:val="28"/>
      <w:lang w:val="en-US" w:eastAsia="en-US" w:bidi="ar-SA"/>
    </w:rPr>
  </w:style>
  <w:style w:type="paragraph" w:customStyle="1" w:styleId="font20">
    <w:name w:val="font20"/>
    <w:basedOn w:val="Normal"/>
    <w:rsid w:val="006C1B9B"/>
    <w:pPr>
      <w:spacing w:before="100" w:beforeAutospacing="1" w:after="100" w:afterAutospacing="1"/>
    </w:pPr>
    <w:rPr>
      <w:rFonts w:ascii="Sylfaen" w:hAnsi="Sylfaen"/>
      <w:sz w:val="28"/>
      <w:szCs w:val="28"/>
      <w:lang w:val="en-US" w:eastAsia="en-US" w:bidi="ar-SA"/>
    </w:rPr>
  </w:style>
  <w:style w:type="paragraph" w:customStyle="1" w:styleId="xl164">
    <w:name w:val="xl16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65">
    <w:name w:val="xl16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66">
    <w:name w:val="xl16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67">
    <w:name w:val="xl16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68">
    <w:name w:val="xl168"/>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169">
    <w:name w:val="xl169"/>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70">
    <w:name w:val="xl17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1">
    <w:name w:val="xl171"/>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72">
    <w:name w:val="xl17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3">
    <w:name w:val="xl173"/>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4">
    <w:name w:val="xl17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5">
    <w:name w:val="xl175"/>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76">
    <w:name w:val="xl176"/>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7">
    <w:name w:val="xl17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78">
    <w:name w:val="xl178"/>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79">
    <w:name w:val="xl17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en-US" w:eastAsia="en-US" w:bidi="ar-SA"/>
    </w:rPr>
  </w:style>
  <w:style w:type="paragraph" w:customStyle="1" w:styleId="xl180">
    <w:name w:val="xl180"/>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81">
    <w:name w:val="xl181"/>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182">
    <w:name w:val="xl182"/>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83">
    <w:name w:val="xl183"/>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84">
    <w:name w:val="xl184"/>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bidi="ar-SA"/>
    </w:rPr>
  </w:style>
  <w:style w:type="paragraph" w:customStyle="1" w:styleId="xl185">
    <w:name w:val="xl18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bidi="ar-SA"/>
    </w:rPr>
  </w:style>
  <w:style w:type="paragraph" w:customStyle="1" w:styleId="xl186">
    <w:name w:val="xl186"/>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b/>
      <w:bCs/>
      <w:u w:val="single"/>
      <w:lang w:val="en-US" w:eastAsia="en-US" w:bidi="ar-SA"/>
    </w:rPr>
  </w:style>
  <w:style w:type="paragraph" w:customStyle="1" w:styleId="xl187">
    <w:name w:val="xl187"/>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lang w:val="en-US" w:eastAsia="en-US" w:bidi="ar-SA"/>
    </w:rPr>
  </w:style>
  <w:style w:type="paragraph" w:customStyle="1" w:styleId="xl188">
    <w:name w:val="xl188"/>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b/>
      <w:bCs/>
      <w:lang w:val="en-US" w:eastAsia="en-US" w:bidi="ar-SA"/>
    </w:rPr>
  </w:style>
  <w:style w:type="paragraph" w:customStyle="1" w:styleId="xl189">
    <w:name w:val="xl189"/>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lang w:val="en-US" w:eastAsia="en-US" w:bidi="ar-SA"/>
    </w:rPr>
  </w:style>
  <w:style w:type="paragraph" w:customStyle="1" w:styleId="xl190">
    <w:name w:val="xl19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lang w:val="en-US" w:eastAsia="en-US" w:bidi="ar-SA"/>
    </w:rPr>
  </w:style>
  <w:style w:type="paragraph" w:customStyle="1" w:styleId="xl191">
    <w:name w:val="xl191"/>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192">
    <w:name w:val="xl19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u w:val="single"/>
      <w:lang w:val="en-US" w:eastAsia="en-US" w:bidi="ar-SA"/>
    </w:rPr>
  </w:style>
  <w:style w:type="paragraph" w:customStyle="1" w:styleId="xl193">
    <w:name w:val="xl193"/>
    <w:basedOn w:val="Normal"/>
    <w:rsid w:val="006C1B9B"/>
    <w:pPr>
      <w:spacing w:before="100" w:beforeAutospacing="1" w:after="100" w:afterAutospacing="1"/>
    </w:pPr>
    <w:rPr>
      <w:rFonts w:ascii="Sylfaen" w:hAnsi="Sylfaen"/>
      <w:lang w:val="en-US" w:eastAsia="en-US" w:bidi="ar-SA"/>
    </w:rPr>
  </w:style>
  <w:style w:type="paragraph" w:customStyle="1" w:styleId="xl194">
    <w:name w:val="xl194"/>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i/>
      <w:iCs/>
      <w:sz w:val="20"/>
      <w:szCs w:val="20"/>
      <w:lang w:val="en-US" w:eastAsia="en-US" w:bidi="ar-SA"/>
    </w:rPr>
  </w:style>
  <w:style w:type="paragraph" w:customStyle="1" w:styleId="xl195">
    <w:name w:val="xl195"/>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i/>
      <w:iCs/>
      <w:sz w:val="20"/>
      <w:szCs w:val="20"/>
      <w:lang w:val="en-US" w:eastAsia="en-US" w:bidi="ar-SA"/>
    </w:rPr>
  </w:style>
  <w:style w:type="paragraph" w:customStyle="1" w:styleId="xl196">
    <w:name w:val="xl196"/>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197">
    <w:name w:val="xl197"/>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bidi="ar-SA"/>
    </w:rPr>
  </w:style>
  <w:style w:type="paragraph" w:customStyle="1" w:styleId="xl198">
    <w:name w:val="xl198"/>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sz w:val="20"/>
      <w:szCs w:val="20"/>
      <w:lang w:val="en-US" w:eastAsia="en-US" w:bidi="ar-SA"/>
    </w:rPr>
  </w:style>
  <w:style w:type="paragraph" w:customStyle="1" w:styleId="xl199">
    <w:name w:val="xl199"/>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b/>
      <w:bCs/>
      <w:lang w:val="en-US" w:eastAsia="en-US" w:bidi="ar-SA"/>
    </w:rPr>
  </w:style>
  <w:style w:type="paragraph" w:customStyle="1" w:styleId="xl200">
    <w:name w:val="xl200"/>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Sylfaen" w:hAnsi="Sylfaen"/>
      <w:b/>
      <w:bCs/>
      <w:lang w:val="en-US" w:eastAsia="en-US" w:bidi="ar-SA"/>
    </w:rPr>
  </w:style>
  <w:style w:type="paragraph" w:customStyle="1" w:styleId="xl201">
    <w:name w:val="xl201"/>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lang w:val="en-US" w:eastAsia="en-US" w:bidi="ar-SA"/>
    </w:rPr>
  </w:style>
  <w:style w:type="paragraph" w:customStyle="1" w:styleId="xl202">
    <w:name w:val="xl202"/>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lang w:val="en-US" w:eastAsia="en-US" w:bidi="ar-SA"/>
    </w:rPr>
  </w:style>
  <w:style w:type="paragraph" w:customStyle="1" w:styleId="xl203">
    <w:name w:val="xl203"/>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Sylfaen" w:hAnsi="Sylfaen"/>
      <w:lang w:val="en-US" w:eastAsia="en-US" w:bidi="ar-SA"/>
    </w:rPr>
  </w:style>
  <w:style w:type="paragraph" w:customStyle="1" w:styleId="xl204">
    <w:name w:val="xl204"/>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lang w:val="en-US" w:eastAsia="en-US" w:bidi="ar-SA"/>
    </w:rPr>
  </w:style>
  <w:style w:type="paragraph" w:customStyle="1" w:styleId="xl205">
    <w:name w:val="xl205"/>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lang w:val="en-US" w:eastAsia="en-US" w:bidi="ar-SA"/>
    </w:rPr>
  </w:style>
  <w:style w:type="paragraph" w:customStyle="1" w:styleId="xl206">
    <w:name w:val="xl206"/>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Sylfaen" w:hAnsi="Sylfaen"/>
      <w:lang w:val="en-US" w:eastAsia="en-US" w:bidi="ar-SA"/>
    </w:rPr>
  </w:style>
  <w:style w:type="paragraph" w:customStyle="1" w:styleId="xl207">
    <w:name w:val="xl207"/>
    <w:basedOn w:val="Normal"/>
    <w:rsid w:val="006C1B9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pPr>
    <w:rPr>
      <w:rFonts w:ascii="Sylfaen" w:hAnsi="Sylfaen"/>
      <w:lang w:val="en-US" w:eastAsia="en-US" w:bidi="ar-SA"/>
    </w:rPr>
  </w:style>
  <w:style w:type="paragraph" w:customStyle="1" w:styleId="xl208">
    <w:name w:val="xl208"/>
    <w:basedOn w:val="Normal"/>
    <w:rsid w:val="006C1B9B"/>
    <w:pPr>
      <w:shd w:val="clear" w:color="000000" w:fill="BFBFBF"/>
      <w:spacing w:before="100" w:beforeAutospacing="1" w:after="100" w:afterAutospacing="1"/>
    </w:pPr>
    <w:rPr>
      <w:rFonts w:ascii="Sylfaen" w:hAnsi="Sylfaen"/>
      <w:lang w:val="en-US" w:eastAsia="en-US" w:bidi="ar-SA"/>
    </w:rPr>
  </w:style>
  <w:style w:type="paragraph" w:customStyle="1" w:styleId="xl209">
    <w:name w:val="xl209"/>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210">
    <w:name w:val="xl210"/>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bidi="ar-SA"/>
    </w:rPr>
  </w:style>
  <w:style w:type="paragraph" w:customStyle="1" w:styleId="xl211">
    <w:name w:val="xl211"/>
    <w:basedOn w:val="Normal"/>
    <w:rsid w:val="006C1B9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b/>
      <w:bCs/>
      <w:lang w:val="en-US" w:eastAsia="en-US" w:bidi="ar-SA"/>
    </w:rPr>
  </w:style>
  <w:style w:type="paragraph" w:customStyle="1" w:styleId="xl212">
    <w:name w:val="xl212"/>
    <w:basedOn w:val="Normal"/>
    <w:rsid w:val="006C1B9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390620805">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3008932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51959962">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584753923">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armeps.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133783-41DA-4D78-9682-A9F7638C6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4374</TotalTime>
  <Pages>107</Pages>
  <Words>25309</Words>
  <Characters>144263</Characters>
  <Application>Microsoft Office Word</Application>
  <DocSecurity>0</DocSecurity>
  <Lines>1202</Lines>
  <Paragraphs>338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169234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Gagik Huroyan</cp:lastModifiedBy>
  <cp:revision>1785</cp:revision>
  <cp:lastPrinted>2018-02-16T07:12:00Z</cp:lastPrinted>
  <dcterms:created xsi:type="dcterms:W3CDTF">2019-10-28T07:04:00Z</dcterms:created>
  <dcterms:modified xsi:type="dcterms:W3CDTF">2024-02-01T04:43:00Z</dcterms:modified>
</cp:coreProperties>
</file>