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755EDFD5"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D06631">
        <w:rPr>
          <w:rFonts w:ascii="GHEA Grapalat" w:hAnsi="GHEA Grapalat"/>
          <w:i w:val="0"/>
          <w:color w:val="000000" w:themeColor="text1"/>
          <w:sz w:val="22"/>
          <w:szCs w:val="22"/>
          <w:lang w:val="hy-AM"/>
        </w:rPr>
        <w:t>24</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D06631">
        <w:rPr>
          <w:rFonts w:ascii="GHEA Grapalat" w:hAnsi="GHEA Grapalat"/>
          <w:i w:val="0"/>
          <w:color w:val="000000" w:themeColor="text1"/>
          <w:sz w:val="22"/>
          <w:szCs w:val="22"/>
        </w:rPr>
        <w:t>сентября</w:t>
      </w:r>
      <w:r w:rsidRPr="00003FAD">
        <w:rPr>
          <w:rFonts w:ascii="GHEA Grapalat" w:hAnsi="GHEA Grapalat"/>
          <w:i w:val="0"/>
          <w:color w:val="000000" w:themeColor="text1"/>
          <w:sz w:val="22"/>
          <w:szCs w:val="22"/>
        </w:rPr>
        <w:t xml:space="preserve"> </w:t>
      </w:r>
      <w:r w:rsidR="00882810">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402B5C7B"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D06631">
        <w:rPr>
          <w:rFonts w:ascii="GHEA Grapalat" w:hAnsi="GHEA Grapalat"/>
          <w:b/>
          <w:iCs/>
          <w:lang w:val="hy-AM"/>
        </w:rPr>
        <w:t>ԵՔ-ԳՀԾՁԲ-25/149</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3BCBC4A0"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376A2E" w:rsidRPr="00376A2E">
        <w:rPr>
          <w:rFonts w:ascii="GHEA Grapalat" w:hAnsi="GHEA Grapalat"/>
          <w:b/>
          <w:i w:val="0"/>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C14135">
        <w:rPr>
          <w:rFonts w:ascii="GHEA Grapalat" w:hAnsi="GHEA Grapalat"/>
          <w:b/>
          <w:i w:val="0"/>
          <w:color w:val="000000" w:themeColor="text1"/>
          <w:spacing w:val="6"/>
          <w:sz w:val="24"/>
          <w:szCs w:val="24"/>
        </w:rPr>
        <w:t>Давташен</w:t>
      </w:r>
      <w:r w:rsidR="00376A2E" w:rsidRPr="00376A2E">
        <w:rPr>
          <w:rFonts w:ascii="GHEA Grapalat" w:hAnsi="GHEA Grapalat"/>
          <w:b/>
          <w:i w:val="0"/>
          <w:color w:val="000000" w:themeColor="text1"/>
          <w:spacing w:val="6"/>
          <w:sz w:val="24"/>
          <w:szCs w:val="24"/>
        </w:rPr>
        <w:t xml:space="preserve"> города Еревана</w:t>
      </w: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521E456D"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D06631">
        <w:rPr>
          <w:rFonts w:ascii="GHEA Grapalat" w:hAnsi="GHEA Grapalat"/>
          <w:b/>
          <w:i w:val="0"/>
          <w:color w:val="000000" w:themeColor="text1"/>
          <w:sz w:val="22"/>
          <w:szCs w:val="22"/>
        </w:rPr>
        <w:t>6 октября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085B9114"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D06631">
        <w:rPr>
          <w:rFonts w:ascii="GHEA Grapalat" w:hAnsi="GHEA Grapalat"/>
          <w:b/>
          <w:i w:val="0"/>
          <w:color w:val="000000" w:themeColor="text1"/>
          <w:sz w:val="22"/>
          <w:szCs w:val="22"/>
        </w:rPr>
        <w:t>6 октября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0C56B1D9"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''ТЕХНИЧЕСКОЕ ОБСЛУЖИВАНИЕ ТРАНСПОРТНЫХ СРЕДСТВ''  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8B24E38"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Pr="00003FAD">
        <w:rPr>
          <w:rFonts w:ascii="GHEA Grapalat" w:hAnsi="GHEA Grapalat"/>
          <w:b/>
          <w:color w:val="000000" w:themeColor="text1"/>
          <w:sz w:val="22"/>
          <w:szCs w:val="22"/>
        </w:rPr>
        <w:t xml:space="preserve">''ТЕХНИЧЕСКОЕ ОБСЛУЖИВАНИЕ ТРАНСПОРТНЫХ СРЕДСТВ''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2CD4ACA0"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D06631">
        <w:rPr>
          <w:rFonts w:ascii="GHEA Grapalat" w:hAnsi="GHEA Grapalat"/>
          <w:b/>
          <w:iCs/>
          <w:lang w:val="hy-AM"/>
        </w:rPr>
        <w:t>ԵՔ-ԳՀԾՁԲ-25/149</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1466C9CB" w14:textId="77777777" w:rsidR="00206889" w:rsidRDefault="00845AA5" w:rsidP="00005607">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по </w:t>
      </w:r>
      <w:r w:rsidR="00F47E60" w:rsidRPr="00003FAD">
        <w:rPr>
          <w:rFonts w:ascii="GHEA Grapalat" w:hAnsi="GHEA Grapalat"/>
          <w:color w:val="000000" w:themeColor="text1"/>
          <w:sz w:val="22"/>
          <w:szCs w:val="22"/>
        </w:rPr>
        <w:t>техническо</w:t>
      </w:r>
      <w:r w:rsidR="00C12854">
        <w:rPr>
          <w:rFonts w:ascii="GHEA Grapalat" w:hAnsi="GHEA Grapalat"/>
          <w:color w:val="000000" w:themeColor="text1"/>
          <w:sz w:val="22"/>
          <w:szCs w:val="22"/>
        </w:rPr>
        <w:t>му</w:t>
      </w:r>
      <w:r w:rsidR="00F47E60" w:rsidRPr="00003FAD">
        <w:rPr>
          <w:rFonts w:ascii="GHEA Grapalat" w:hAnsi="GHEA Grapalat"/>
          <w:color w:val="000000" w:themeColor="text1"/>
          <w:sz w:val="22"/>
          <w:szCs w:val="22"/>
        </w:rPr>
        <w:t xml:space="preserve"> обслуживани</w:t>
      </w:r>
      <w:r w:rsidR="00C12854">
        <w:rPr>
          <w:rFonts w:ascii="GHEA Grapalat" w:hAnsi="GHEA Grapalat"/>
          <w:color w:val="000000" w:themeColor="text1"/>
          <w:sz w:val="22"/>
          <w:szCs w:val="22"/>
        </w:rPr>
        <w:t>ю</w:t>
      </w:r>
      <w:r w:rsidR="00F47E60" w:rsidRPr="00003FAD">
        <w:rPr>
          <w:rFonts w:ascii="GHEA Grapalat" w:hAnsi="GHEA Grapalat"/>
          <w:color w:val="000000" w:themeColor="text1"/>
          <w:sz w:val="22"/>
          <w:szCs w:val="22"/>
        </w:rPr>
        <w:t xml:space="preserve"> транспортных средств''</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EE4395">
        <w:rPr>
          <w:rFonts w:ascii="GHEA Grapalat" w:hAnsi="GHEA Grapalat"/>
          <w:color w:val="000000" w:themeColor="text1"/>
        </w:rPr>
        <w:t>1</w:t>
      </w:r>
    </w:p>
    <w:p w14:paraId="713D8BB7" w14:textId="0B1DE1A9"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31C443B3"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8638B2" w:rsidRPr="0070763F" w:rsidRDefault="008638B2" w:rsidP="008638B2">
            <w:pPr>
              <w:jc w:val="center"/>
              <w:rPr>
                <w:rFonts w:ascii="GHEA Grapalat" w:hAnsi="GHEA Grapalat"/>
                <w:b/>
                <w:sz w:val="22"/>
                <w:szCs w:val="22"/>
              </w:rPr>
            </w:pPr>
            <w:r>
              <w:rPr>
                <w:rFonts w:ascii="GHEA Grapalat" w:hAnsi="GHEA Grapalat"/>
                <w:b/>
                <w:sz w:val="22"/>
                <w:szCs w:val="22"/>
              </w:rPr>
              <w:t>до</w:t>
            </w:r>
          </w:p>
          <w:p w14:paraId="3439C833" w14:textId="23FB9923" w:rsidR="008638B2" w:rsidRPr="00003FAD" w:rsidRDefault="00C14135"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rPr>
              <w:t>750000</w:t>
            </w:r>
          </w:p>
        </w:tc>
        <w:tc>
          <w:tcPr>
            <w:tcW w:w="4112" w:type="dxa"/>
          </w:tcPr>
          <w:p w14:paraId="27C21596" w14:textId="6DC63909" w:rsidR="008638B2" w:rsidRPr="00C12854" w:rsidRDefault="008638B2"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003FAD">
              <w:rPr>
                <w:rFonts w:ascii="GHEA Grapalat" w:hAnsi="GHEA Grapalat"/>
                <w:b/>
                <w:color w:val="000000" w:themeColor="text1"/>
                <w:spacing w:val="6"/>
                <w:sz w:val="22"/>
                <w:szCs w:val="22"/>
              </w:rPr>
              <w:t xml:space="preserve">услуги </w:t>
            </w:r>
            <w:r w:rsidRPr="00C12854">
              <w:rPr>
                <w:rFonts w:ascii="GHEA Grapalat" w:hAnsi="GHEA Grapalat"/>
                <w:b/>
                <w:color w:val="000000" w:themeColor="text1"/>
                <w:spacing w:val="6"/>
                <w:sz w:val="22"/>
                <w:szCs w:val="22"/>
              </w:rPr>
              <w:t>''</w:t>
            </w:r>
            <w:r w:rsidRPr="00003FAD">
              <w:rPr>
                <w:rFonts w:ascii="GHEA Grapalat" w:hAnsi="GHEA Grapalat"/>
                <w:b/>
                <w:color w:val="000000" w:themeColor="text1"/>
                <w:spacing w:val="6"/>
                <w:sz w:val="22"/>
                <w:szCs w:val="22"/>
              </w:rPr>
              <w:t xml:space="preserve"> </w:t>
            </w:r>
            <w:r w:rsidRPr="00C12854">
              <w:rPr>
                <w:rFonts w:ascii="GHEA Grapalat" w:hAnsi="GHEA Grapalat"/>
                <w:b/>
                <w:color w:val="000000" w:themeColor="text1"/>
                <w:spacing w:val="6"/>
                <w:sz w:val="22"/>
                <w:szCs w:val="22"/>
              </w:rPr>
              <w:t>техническое обслуживание транспортных средств'' ''</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3B4475A0" w14:textId="77777777" w:rsidR="0068510A" w:rsidRPr="00B741F9" w:rsidRDefault="0068510A" w:rsidP="0068510A">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4C614AD9" w14:textId="77777777" w:rsidR="0068510A" w:rsidRPr="00B741F9" w:rsidRDefault="0068510A" w:rsidP="0068510A">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B814ADC" w14:textId="77777777" w:rsidR="0068510A" w:rsidRPr="00B741F9" w:rsidRDefault="0068510A" w:rsidP="0068510A">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3A21C692" w14:textId="77777777" w:rsidR="0068510A" w:rsidRPr="00B741F9" w:rsidDel="00664BFB" w:rsidRDefault="0068510A" w:rsidP="0068510A">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CCB910D" w14:textId="77777777" w:rsidR="0068510A" w:rsidRPr="00B741F9" w:rsidRDefault="0068510A" w:rsidP="0068510A">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68887A89" w14:textId="77777777" w:rsidR="0068510A" w:rsidRPr="00B741F9" w:rsidRDefault="0068510A" w:rsidP="0068510A">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6D1B94D" w14:textId="77777777" w:rsidR="0068510A" w:rsidRPr="00B741F9" w:rsidRDefault="0068510A" w:rsidP="0068510A">
      <w:pPr>
        <w:widowControl w:val="0"/>
        <w:tabs>
          <w:tab w:val="left" w:pos="1134"/>
        </w:tabs>
        <w:ind w:firstLine="567"/>
        <w:jc w:val="both"/>
        <w:rPr>
          <w:rFonts w:ascii="GHEA Grapalat" w:hAnsi="GHEA Grapalat"/>
        </w:rPr>
      </w:pPr>
      <w:r w:rsidRPr="00B741F9">
        <w:rPr>
          <w:rFonts w:ascii="GHEA Grapalat" w:hAnsi="GHEA Grapalat"/>
          <w:lang w:val="hy-AM"/>
        </w:rPr>
        <w:lastRenderedPageBreak/>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20.06.2025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6BEAF84" w14:textId="77777777" w:rsidR="0068510A" w:rsidRPr="00B741F9" w:rsidRDefault="0068510A" w:rsidP="0068510A">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C602E0D" w14:textId="77777777" w:rsidR="0068510A" w:rsidRPr="00B741F9" w:rsidRDefault="0068510A" w:rsidP="0068510A">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0D36D0F" w14:textId="77777777" w:rsidR="0068510A" w:rsidRPr="00B741F9" w:rsidRDefault="0068510A" w:rsidP="0068510A">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3A0BA51A" w14:textId="77777777" w:rsidR="0068510A" w:rsidRPr="00B741F9" w:rsidRDefault="0068510A" w:rsidP="0068510A">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6BC9A950" w14:textId="77777777" w:rsidR="0068510A" w:rsidRPr="00B741F9" w:rsidRDefault="0068510A" w:rsidP="0068510A">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2715E38" w14:textId="77777777" w:rsidR="0068510A" w:rsidRPr="00B741F9" w:rsidRDefault="0068510A" w:rsidP="0068510A">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20.06.2025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4238636F" w14:textId="77777777" w:rsidR="0068510A" w:rsidRPr="00B741F9" w:rsidRDefault="0068510A" w:rsidP="0068510A">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84B720B"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5162C5DE"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554DC67D"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3C49862"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 xml:space="preserve">участником, распоряжающимся более чем десятью процентами акций </w:t>
      </w:r>
      <w:r w:rsidRPr="00B741F9">
        <w:rPr>
          <w:rFonts w:ascii="GHEA Grapalat" w:hAnsi="GHEA Grapalat"/>
        </w:rPr>
        <w:lastRenderedPageBreak/>
        <w:t>данного юридического лица;</w:t>
      </w:r>
    </w:p>
    <w:p w14:paraId="48169B74"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p>
    <w:p w14:paraId="26567F4B"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5F5E2507"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9BF7401"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0D22AE0"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p>
    <w:p w14:paraId="19C3850E"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7CD42DF8"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72F47E29"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898E541"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C9FB9EB" w14:textId="77777777" w:rsidR="0068510A" w:rsidRPr="00B741F9" w:rsidRDefault="0068510A" w:rsidP="0068510A">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C34E6" w14:textId="77777777" w:rsidR="0068510A" w:rsidRPr="00B741F9" w:rsidRDefault="0068510A" w:rsidP="0068510A">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77765529" w14:textId="77777777" w:rsidR="0068510A" w:rsidRPr="00B741F9" w:rsidRDefault="0068510A" w:rsidP="0068510A">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11ADFE88" w14:textId="77777777" w:rsidR="0068510A" w:rsidRPr="00B741F9" w:rsidRDefault="0068510A" w:rsidP="0068510A">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5B0A6BF7" w14:textId="77777777" w:rsidR="0068510A" w:rsidRPr="00B741F9" w:rsidRDefault="0068510A" w:rsidP="0068510A">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39DCC44A" w14:textId="77777777" w:rsidR="0068510A" w:rsidRPr="00B741F9" w:rsidRDefault="0068510A" w:rsidP="0068510A">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65631163" w14:textId="77777777" w:rsidR="0068510A" w:rsidRPr="00B741F9" w:rsidRDefault="0068510A" w:rsidP="0068510A">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49F003F" w14:textId="77777777" w:rsidR="0068510A" w:rsidRPr="00B741F9" w:rsidRDefault="0068510A" w:rsidP="0068510A">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lastRenderedPageBreak/>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17E8348B"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F47E60"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F47E60" w:rsidRPr="00003FAD">
        <w:rPr>
          <w:rFonts w:ascii="GHEA Grapalat" w:hAnsi="GHEA Grapalat"/>
          <w:b/>
          <w:color w:val="000000" w:themeColor="text1"/>
          <w:sz w:val="24"/>
          <w:szCs w:val="24"/>
        </w:rPr>
        <w:t xml:space="preserve">:00 часов, </w:t>
      </w:r>
      <w:r w:rsidR="00D06631">
        <w:rPr>
          <w:rFonts w:ascii="GHEA Grapalat" w:hAnsi="GHEA Grapalat"/>
          <w:b/>
          <w:i/>
          <w:color w:val="000000" w:themeColor="text1"/>
          <w:sz w:val="22"/>
          <w:szCs w:val="22"/>
        </w:rPr>
        <w:t>6 октября</w:t>
      </w:r>
      <w:r w:rsidR="00581741" w:rsidRPr="00003FAD">
        <w:rPr>
          <w:rFonts w:ascii="GHEA Grapalat" w:hAnsi="GHEA Grapalat"/>
          <w:b/>
          <w:color w:val="000000" w:themeColor="text1"/>
          <w:sz w:val="22"/>
          <w:szCs w:val="22"/>
        </w:rPr>
        <w:t xml:space="preserve"> </w:t>
      </w:r>
      <w:r w:rsidR="00882810">
        <w:rPr>
          <w:rFonts w:ascii="GHEA Grapalat" w:hAnsi="GHEA Grapalat"/>
          <w:b/>
          <w:color w:val="000000" w:themeColor="text1"/>
          <w:sz w:val="24"/>
          <w:szCs w:val="24"/>
        </w:rPr>
        <w:t>2025</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73BF4CA7" w14:textId="77777777" w:rsidR="00732678" w:rsidRPr="00003FAD" w:rsidRDefault="00732678"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0CEC9589"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316DC7"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624D504B"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4B0E47C1"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r w:rsidR="00F00004" w:rsidRPr="00003FAD">
        <w:rPr>
          <w:rFonts w:ascii="GHEA Grapalat" w:hAnsi="GHEA Grapalat"/>
          <w:color w:val="000000" w:themeColor="text1"/>
          <w:sz w:val="24"/>
          <w:szCs w:val="24"/>
        </w:rPr>
        <w:t>,</w:t>
      </w:r>
    </w:p>
    <w:p w14:paraId="7DE39046"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7104F6C8"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A649CC" w:rsidRPr="00003FAD">
        <w:rPr>
          <w:rFonts w:ascii="GHEA Grapalat" w:hAnsi="GHEA Grapalat"/>
          <w:b/>
          <w:color w:val="000000" w:themeColor="text1"/>
          <w:sz w:val="24"/>
          <w:szCs w:val="24"/>
        </w:rPr>
        <w:t xml:space="preserve">:00 часов, </w:t>
      </w:r>
      <w:r w:rsidR="00D06631">
        <w:rPr>
          <w:rFonts w:ascii="GHEA Grapalat" w:hAnsi="GHEA Grapalat"/>
          <w:b/>
          <w:i/>
          <w:color w:val="000000" w:themeColor="text1"/>
          <w:sz w:val="22"/>
          <w:szCs w:val="22"/>
        </w:rPr>
        <w:t>6 октября</w:t>
      </w:r>
      <w:r w:rsidR="00A649CC" w:rsidRPr="00003FAD">
        <w:rPr>
          <w:rFonts w:ascii="GHEA Grapalat" w:hAnsi="GHEA Grapalat"/>
          <w:color w:val="000000" w:themeColor="text1"/>
          <w:sz w:val="24"/>
          <w:szCs w:val="24"/>
        </w:rPr>
        <w:t xml:space="preserve"> </w:t>
      </w:r>
      <w:r w:rsidR="00882810">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C129FF8" w14:textId="77777777" w:rsidR="0068510A" w:rsidRPr="00003FAD" w:rsidRDefault="0068510A" w:rsidP="0068510A">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18FC30A" w14:textId="77777777" w:rsidR="0068510A" w:rsidRPr="00003FAD" w:rsidRDefault="0068510A" w:rsidP="0068510A">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w:t>
      </w:r>
      <w:r w:rsidRPr="00003FAD">
        <w:rPr>
          <w:rFonts w:ascii="GHEA Grapalat" w:hAnsi="GHEA Grapalat"/>
          <w:color w:val="000000" w:themeColor="text1"/>
        </w:rPr>
        <w:lastRenderedPageBreak/>
        <w:t>вскрытия заявок отправляется секретарем комиссии посредством системы на адреса электронной почты участников.</w:t>
      </w:r>
    </w:p>
    <w:p w14:paraId="033A173A" w14:textId="77777777" w:rsidR="0068510A" w:rsidRPr="00003FAD" w:rsidRDefault="0068510A" w:rsidP="0068510A">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Pr="00003FAD">
        <w:rPr>
          <w:rFonts w:ascii="GHEA Grapalat" w:hAnsi="GHEA Grapalat"/>
          <w:color w:val="000000" w:themeColor="text1"/>
        </w:rPr>
        <w:tab/>
        <w:t xml:space="preserve">Заявки оцениваются в порядке, установленном настоящим приглашением. </w:t>
      </w:r>
    </w:p>
    <w:p w14:paraId="6699AF36" w14:textId="77777777" w:rsidR="0068510A" w:rsidRPr="00003FAD" w:rsidRDefault="0068510A" w:rsidP="0068510A">
      <w:pPr>
        <w:widowControl w:val="0"/>
        <w:spacing w:after="160"/>
        <w:ind w:firstLine="567"/>
        <w:jc w:val="both"/>
        <w:rPr>
          <w:color w:val="000000" w:themeColor="text1"/>
        </w:rPr>
      </w:pPr>
      <w:r w:rsidRPr="00003FAD">
        <w:rPr>
          <w:rFonts w:ascii="GHEA Grapalat" w:hAnsi="GHEA Grapalat"/>
          <w:color w:val="000000" w:themeColor="text1"/>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30E3973A" w14:textId="77777777" w:rsidR="0068510A" w:rsidRPr="00003FAD" w:rsidRDefault="0068510A" w:rsidP="0068510A">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14:paraId="262D46D1"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Pr="00003FAD">
        <w:rPr>
          <w:rFonts w:ascii="GHEA Grapalat" w:hAnsi="GHEA Grapalat"/>
          <w:color w:val="000000" w:themeColor="text1"/>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320282FD" w14:textId="77777777" w:rsidR="0068510A" w:rsidRPr="00003FAD" w:rsidRDefault="0068510A" w:rsidP="0068510A">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Pr="00003FAD">
        <w:rPr>
          <w:rFonts w:ascii="GHEA Grapalat" w:hAnsi="GHEA Grapalat"/>
          <w:color w:val="000000" w:themeColor="text1"/>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567ED31" w14:textId="77777777" w:rsidR="0068510A" w:rsidRPr="00003FAD" w:rsidRDefault="0068510A" w:rsidP="0068510A">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Pr="00003FAD">
        <w:rPr>
          <w:rFonts w:ascii="GHEA Grapalat" w:hAnsi="GHEA Grapalat"/>
          <w:i w:val="0"/>
          <w:color w:val="000000" w:themeColor="text1"/>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Pr="00003FAD">
        <w:rPr>
          <w:rFonts w:ascii="GHEA Grapalat" w:hAnsi="GHEA Grapalat"/>
          <w:i w:val="0"/>
          <w:color w:val="000000" w:themeColor="text1"/>
          <w:sz w:val="24"/>
          <w:szCs w:val="24"/>
        </w:rPr>
        <w:t xml:space="preserve"> </w:t>
      </w:r>
    </w:p>
    <w:p w14:paraId="1F033D01" w14:textId="77777777" w:rsidR="0068510A" w:rsidRPr="00003FAD" w:rsidRDefault="0068510A" w:rsidP="0068510A">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8.6.</w:t>
      </w:r>
      <w:r w:rsidRPr="00003FAD">
        <w:rPr>
          <w:rFonts w:ascii="GHEA Grapalat" w:hAnsi="GHEA Grapalat"/>
          <w:color w:val="000000" w:themeColor="text1"/>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наименьших цен:</w:t>
      </w:r>
    </w:p>
    <w:p w14:paraId="5A481EC9"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ab/>
        <w:t xml:space="preserve">для определения отобранного  и непризнанных таковыми  участников, 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проводятся одновременные переговоры, если эти участники (наделенные соответствующим полномочием представители) присутствуют на заседании,</w:t>
      </w:r>
    </w:p>
    <w:p w14:paraId="1BD1F38B"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Pr="00003FAD">
        <w:rPr>
          <w:rFonts w:ascii="GHEA Grapalat" w:hAnsi="GHEA Grapalat"/>
          <w:color w:val="000000" w:themeColor="text1"/>
          <w:sz w:val="24"/>
          <w:szCs w:val="24"/>
        </w:rPr>
        <w:tab/>
        <w:t xml:space="preserve">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w:t>
      </w:r>
      <w:r w:rsidRPr="00003FAD">
        <w:rPr>
          <w:rFonts w:ascii="GHEA Grapalat" w:hAnsi="GHEA Grapalat"/>
          <w:color w:val="000000" w:themeColor="text1"/>
          <w:sz w:val="24"/>
          <w:szCs w:val="24"/>
        </w:rPr>
        <w:lastRenderedPageBreak/>
        <w:t>равные цены участников об условиях, продолжительности, дате, времени и месте проведения одновременных переговоров по снижению цен,</w:t>
      </w:r>
    </w:p>
    <w:p w14:paraId="6078CBE6"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Pr="00003FAD">
        <w:rPr>
          <w:rFonts w:ascii="GHEA Grapalat" w:hAnsi="GHEA Grapalat"/>
          <w:color w:val="000000" w:themeColor="text1"/>
          <w:sz w:val="24"/>
          <w:szCs w:val="24"/>
        </w:rPr>
        <w:tab/>
        <w:t>переговоры проводятся не раннее чем на второй и не позднее чем на пятый рабочий день со дня отправки извещения,</w:t>
      </w:r>
    </w:p>
    <w:p w14:paraId="15331D6F"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Pr="00003FAD">
        <w:rPr>
          <w:rFonts w:ascii="GHEA Grapalat" w:hAnsi="GHEA Grapalat"/>
          <w:color w:val="000000" w:themeColor="text1"/>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64FCEDDC"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rFonts w:ascii="GHEA Grapalat" w:hAnsi="GHEA Grapalat"/>
          <w:color w:val="000000" w:themeColor="text1"/>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63DF626"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218F8DB" w14:textId="77777777" w:rsidR="0068510A" w:rsidRPr="00003FAD" w:rsidRDefault="0068510A" w:rsidP="0068510A">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30FB65C" w14:textId="77777777" w:rsidR="0068510A" w:rsidRPr="00003FAD" w:rsidRDefault="0068510A" w:rsidP="0068510A">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Pr="00003FAD">
        <w:rPr>
          <w:rFonts w:ascii="GHEA Grapalat" w:hAnsi="GHEA Grapalat"/>
          <w:color w:val="000000" w:themeColor="text1"/>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CD3C83A" w14:textId="77777777" w:rsidR="0068510A" w:rsidRPr="00B741F9" w:rsidRDefault="0068510A" w:rsidP="0068510A">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w:t>
      </w:r>
      <w:r w:rsidRPr="00B741F9">
        <w:rPr>
          <w:rFonts w:ascii="GHEA Grapalat" w:hAnsi="GHEA Grapalat"/>
          <w:sz w:val="24"/>
          <w:szCs w:val="24"/>
        </w:rPr>
        <w:lastRenderedPageBreak/>
        <w:t xml:space="preserve">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3B54CFC" w14:textId="77777777" w:rsidR="0068510A" w:rsidRPr="00B741F9" w:rsidRDefault="0068510A" w:rsidP="0068510A">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3D573963" w14:textId="77777777" w:rsidR="0068510A" w:rsidRPr="00B741F9" w:rsidRDefault="0068510A" w:rsidP="0068510A">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6415CA3" w14:textId="77777777" w:rsidR="0068510A" w:rsidRPr="00003FAD" w:rsidRDefault="0068510A" w:rsidP="0068510A">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Pr="00003FAD">
        <w:rPr>
          <w:rFonts w:ascii="GHEA Grapalat" w:hAnsi="GHEA Grapalat"/>
          <w:color w:val="000000" w:themeColor="text1"/>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248BB29B" w14:textId="77777777" w:rsidR="0068510A" w:rsidRPr="00003FAD" w:rsidRDefault="0068510A" w:rsidP="0068510A">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Pr="00003FAD">
        <w:rPr>
          <w:rFonts w:ascii="GHEA Grapalat" w:hAnsi="GHEA Grapalat"/>
          <w:color w:val="000000" w:themeColor="text1"/>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003FAD" w:rsidDel="00A5199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E4FB289" w14:textId="77777777" w:rsidR="0068510A" w:rsidRPr="00003FAD" w:rsidRDefault="0068510A" w:rsidP="0068510A">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Pr="00003FAD">
        <w:rPr>
          <w:rFonts w:ascii="GHEA Grapalat" w:hAnsi="GHEA Grapalat"/>
          <w:color w:val="000000" w:themeColor="text1"/>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7280FD85" w14:textId="77777777" w:rsidR="0068510A" w:rsidRPr="00003FAD" w:rsidRDefault="0068510A" w:rsidP="0068510A">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Pr="00003FAD">
        <w:rPr>
          <w:rFonts w:ascii="GHEA Grapalat" w:hAnsi="GHEA Grapalat"/>
          <w:color w:val="000000" w:themeColor="text1"/>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98AC9A8" w14:textId="77777777" w:rsidR="0068510A" w:rsidRPr="00003FAD" w:rsidRDefault="0068510A" w:rsidP="0068510A">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Pr="00003FAD">
        <w:rPr>
          <w:rFonts w:ascii="GHEA Grapalat" w:hAnsi="GHEA Grapalat"/>
          <w:color w:val="000000" w:themeColor="text1"/>
          <w:sz w:val="24"/>
          <w:szCs w:val="24"/>
        </w:rPr>
        <w:tab/>
        <w:t>опубликовывает в бюллетене воспроизведенный (отсканированный) с</w:t>
      </w:r>
      <w:r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003FAD">
        <w:rPr>
          <w:color w:val="000000" w:themeColor="text1"/>
        </w:rPr>
        <w:t xml:space="preserve"> </w:t>
      </w:r>
      <w:r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3C671310" w14:textId="77777777" w:rsidR="0068510A" w:rsidRPr="00003FAD" w:rsidRDefault="0068510A" w:rsidP="0068510A">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Pr="00003FAD">
        <w:rPr>
          <w:rFonts w:ascii="GHEA Grapalat" w:hAnsi="GHEA Grapalat"/>
          <w:color w:val="000000" w:themeColor="text1"/>
          <w:sz w:val="24"/>
          <w:szCs w:val="24"/>
        </w:rPr>
        <w:tab/>
        <w:t>опубликовывает в бюллетене воспроизведенные (отсканированные) с</w:t>
      </w:r>
      <w:r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 xml:space="preserve">подписанных им и присутствующими на заседании по вскрытию заявок </w:t>
      </w:r>
      <w:r w:rsidRPr="00003FAD">
        <w:rPr>
          <w:rFonts w:ascii="GHEA Grapalat" w:hAnsi="GHEA Grapalat"/>
          <w:color w:val="000000" w:themeColor="text1"/>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532F44" w14:textId="77777777" w:rsidR="0068510A" w:rsidRPr="00B741F9" w:rsidRDefault="0068510A" w:rsidP="0068510A">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67493777" w14:textId="77777777" w:rsidR="0068510A" w:rsidRPr="00B741F9" w:rsidRDefault="0068510A" w:rsidP="0068510A">
      <w:pPr>
        <w:widowControl w:val="0"/>
        <w:tabs>
          <w:tab w:val="left" w:pos="1276"/>
        </w:tabs>
        <w:rPr>
          <w:rFonts w:ascii="GHEA Grapalat" w:hAnsi="GHEA Grapalat"/>
        </w:rPr>
      </w:pPr>
      <w:r w:rsidRPr="00B741F9">
        <w:rPr>
          <w:rFonts w:ascii="GHEA Grapalat" w:hAnsi="GHEA Grapalat"/>
        </w:rPr>
        <w:t xml:space="preserve">     Если:</w:t>
      </w:r>
    </w:p>
    <w:p w14:paraId="7EE1C26B" w14:textId="77777777" w:rsidR="0068510A" w:rsidRPr="00B741F9" w:rsidRDefault="0068510A" w:rsidP="0068510A">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35EC7C2E" w14:textId="77777777" w:rsidR="0068510A" w:rsidRPr="00B741F9" w:rsidRDefault="0068510A" w:rsidP="0068510A">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C64CD8C" w14:textId="77777777" w:rsidR="0068510A" w:rsidRPr="00B741F9" w:rsidRDefault="0068510A" w:rsidP="0068510A">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22E4FB8" w14:textId="77777777" w:rsidR="0068510A" w:rsidRPr="00B741F9" w:rsidRDefault="0068510A" w:rsidP="0068510A">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w:t>
      </w:r>
      <w:r w:rsidRPr="00B741F9">
        <w:rPr>
          <w:rFonts w:ascii="GHEA Grapalat" w:hAnsi="GHEA Grapalat" w:cs="Sylfaen"/>
        </w:rPr>
        <w:lastRenderedPageBreak/>
        <w:t xml:space="preserve">предусмотренный подпунктом 2 пункта 2 постановления Правительства РА от 20.06.2025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5B53A35" w14:textId="77777777" w:rsidR="0068510A" w:rsidRPr="00B741F9" w:rsidRDefault="0068510A" w:rsidP="0068510A">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2486E077" w14:textId="77777777" w:rsidR="0068510A" w:rsidRPr="009044F1" w:rsidRDefault="0068510A" w:rsidP="0068510A">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55E0D92" w14:textId="77777777" w:rsidR="0068510A" w:rsidRDefault="0068510A" w:rsidP="0068510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3B79CC" w14:textId="77777777" w:rsidR="0068510A" w:rsidRPr="001439BD" w:rsidRDefault="0068510A" w:rsidP="0068510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8BC6631" w14:textId="77777777" w:rsidR="0068510A" w:rsidRPr="009044F1" w:rsidRDefault="0068510A" w:rsidP="0068510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4EA952E5" w14:textId="77777777" w:rsidR="0068510A" w:rsidRPr="009044F1" w:rsidRDefault="0068510A" w:rsidP="0068510A">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50DE0703" w14:textId="77777777" w:rsidR="0068510A" w:rsidRPr="00D3436F" w:rsidRDefault="0068510A" w:rsidP="0068510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0BFE68A" w14:textId="77777777" w:rsidR="0068510A" w:rsidRPr="008A3C60" w:rsidRDefault="0068510A" w:rsidP="0068510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CFC1DEB" w14:textId="77777777" w:rsidR="0068510A" w:rsidRPr="000811C1" w:rsidRDefault="0068510A" w:rsidP="0068510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F14757F" w14:textId="77777777" w:rsidR="0068510A" w:rsidRPr="009044F1" w:rsidRDefault="0068510A" w:rsidP="0068510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EEC5AA9" w14:textId="77777777" w:rsidR="0068510A" w:rsidRPr="009044F1" w:rsidRDefault="0068510A" w:rsidP="0068510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C5ED0DA" w14:textId="77777777" w:rsidR="0068510A" w:rsidRPr="005114D0" w:rsidRDefault="0068510A" w:rsidP="0068510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7EEB4C" w14:textId="77777777" w:rsidR="0068510A" w:rsidRPr="00374F4A" w:rsidRDefault="0068510A" w:rsidP="0068510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C15B3FA" w14:textId="77777777" w:rsidR="0068510A" w:rsidRPr="009044F1" w:rsidRDefault="0068510A" w:rsidP="0068510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7A650EA" w14:textId="77777777" w:rsidR="0068510A" w:rsidRPr="009044F1" w:rsidRDefault="0068510A" w:rsidP="0068510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27B0BB5" w14:textId="77777777" w:rsidR="0068510A" w:rsidRPr="009044F1" w:rsidRDefault="0068510A" w:rsidP="0068510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57CEB67" w14:textId="77777777" w:rsidR="0068510A" w:rsidRPr="000811C1" w:rsidRDefault="0068510A" w:rsidP="0068510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045FC7A8" w14:textId="77777777" w:rsidR="0068510A" w:rsidRPr="009044F1" w:rsidRDefault="0068510A" w:rsidP="0068510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97B2775" w14:textId="77777777" w:rsidR="0068510A" w:rsidRDefault="0068510A" w:rsidP="0068510A">
      <w:pPr>
        <w:pStyle w:val="BodyTextIndent2"/>
        <w:widowControl w:val="0"/>
        <w:spacing w:after="160" w:line="240" w:lineRule="auto"/>
        <w:ind w:firstLine="567"/>
        <w:rPr>
          <w:ins w:id="6"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34A5B2E2" w14:textId="77777777" w:rsidR="0068510A" w:rsidRPr="00A53A6A" w:rsidRDefault="0068510A" w:rsidP="0068510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53CC59D9" w14:textId="77777777" w:rsidR="0068510A" w:rsidRDefault="0068510A" w:rsidP="0068510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19FBA30" w14:textId="77777777" w:rsidR="0068510A" w:rsidRDefault="0068510A" w:rsidP="0068510A">
      <w:pPr>
        <w:pStyle w:val="norm"/>
        <w:widowControl w:val="0"/>
        <w:tabs>
          <w:tab w:val="left" w:pos="1276"/>
        </w:tabs>
        <w:spacing w:line="240" w:lineRule="auto"/>
        <w:ind w:left="142" w:firstLine="0"/>
        <w:rPr>
          <w:rFonts w:ascii="GHEA Grapalat" w:hAnsi="GHEA Grapalat"/>
          <w:sz w:val="24"/>
          <w:szCs w:val="24"/>
        </w:rPr>
      </w:pPr>
    </w:p>
    <w:p w14:paraId="47B6B3E8" w14:textId="77777777" w:rsidR="0068510A" w:rsidRPr="00747338" w:rsidRDefault="0068510A" w:rsidP="0068510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7209769" w14:textId="77777777" w:rsidR="0068510A" w:rsidRPr="00003FAD" w:rsidRDefault="0068510A" w:rsidP="0068510A">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003FAD">
        <w:rPr>
          <w:rFonts w:ascii="GHEA Grapalat" w:hAnsi="GHEA Grapalat"/>
          <w:color w:val="000000" w:themeColor="text1"/>
        </w:rPr>
        <w:lastRenderedPageBreak/>
        <w:t>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w:t>
      </w:r>
      <w:r w:rsidRPr="00003FAD">
        <w:rPr>
          <w:rFonts w:ascii="GHEA Grapalat" w:hAnsi="GHEA Grapalat"/>
          <w:color w:val="000000" w:themeColor="text1"/>
        </w:rPr>
        <w:lastRenderedPageBreak/>
        <w:t xml:space="preserve">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xml:space="preserve">, по части выделенных финансовых средств, представляется в виде гарантии или наличных денег, а по </w:t>
      </w:r>
      <w:r w:rsidRPr="00003FAD">
        <w:rPr>
          <w:rFonts w:ascii="GHEA Grapalat" w:hAnsi="GHEA Grapalat" w:cs="Sylfaen"/>
          <w:color w:val="000000" w:themeColor="text1"/>
        </w:rPr>
        <w:lastRenderedPageBreak/>
        <w:t>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003FAD">
        <w:rPr>
          <w:rFonts w:ascii="GHEA Grapalat" w:hAnsi="GHEA Grapalat"/>
          <w:color w:val="000000" w:themeColor="text1"/>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003FAD">
        <w:rPr>
          <w:rFonts w:ascii="GHEA Grapalat" w:hAnsi="GHEA Grapalat"/>
          <w:color w:val="000000" w:themeColor="text1"/>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784BCEDE"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D06631">
        <w:rPr>
          <w:rFonts w:ascii="GHEA Grapalat" w:hAnsi="GHEA Grapalat"/>
          <w:b/>
          <w:color w:val="000000" w:themeColor="text1"/>
          <w:sz w:val="22"/>
          <w:szCs w:val="22"/>
          <w:lang w:val="hy-AM"/>
        </w:rPr>
        <w:t>ԵՔ-ԳՀԾՁԲ-25/149</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7200195C"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D06631">
        <w:rPr>
          <w:rFonts w:ascii="GHEA Grapalat" w:hAnsi="GHEA Grapalat"/>
          <w:b/>
          <w:color w:val="000000" w:themeColor="text1"/>
          <w:sz w:val="22"/>
          <w:szCs w:val="22"/>
          <w:lang w:val="hy-AM"/>
        </w:rPr>
        <w:t>ԵՔ-ԳՀԾՁԲ-25/149</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25D1B965"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06631">
        <w:rPr>
          <w:rFonts w:ascii="GHEA Grapalat" w:hAnsi="GHEA Grapalat"/>
          <w:b/>
          <w:color w:val="000000" w:themeColor="text1"/>
          <w:sz w:val="22"/>
          <w:szCs w:val="22"/>
          <w:lang w:val="hy-AM"/>
        </w:rPr>
        <w:t>ԵՔ-ԳՀԾՁԲ-25/149</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24DCDAAA"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06631">
        <w:rPr>
          <w:rFonts w:ascii="GHEA Grapalat" w:hAnsi="GHEA Grapalat"/>
          <w:b/>
          <w:color w:val="000000" w:themeColor="text1"/>
          <w:sz w:val="22"/>
          <w:szCs w:val="22"/>
          <w:lang w:val="hy-AM"/>
        </w:rPr>
        <w:t>ԵՔ-ԳՀԾՁԲ-25/149</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4ABB6746"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D06631">
        <w:rPr>
          <w:rFonts w:ascii="GHEA Grapalat" w:hAnsi="GHEA Grapalat"/>
          <w:b/>
          <w:color w:val="000000" w:themeColor="text1"/>
          <w:sz w:val="22"/>
          <w:szCs w:val="22"/>
          <w:lang w:val="hy-AM"/>
        </w:rPr>
        <w:t>ԵՔ-ԳՀԾՁԲ-25/149</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4B4B9B7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06631">
        <w:rPr>
          <w:rFonts w:ascii="GHEA Grapalat" w:hAnsi="GHEA Grapalat"/>
          <w:b/>
          <w:color w:val="000000" w:themeColor="text1"/>
          <w:lang w:val="hy-AM"/>
        </w:rPr>
        <w:t>ԵՔ-ԳՀԾՁԲ-25/149</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45D07A4D"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D06631">
        <w:rPr>
          <w:rFonts w:ascii="GHEA Grapalat" w:hAnsi="GHEA Grapalat"/>
          <w:b/>
          <w:color w:val="000000" w:themeColor="text1"/>
          <w:lang w:val="hy-AM"/>
        </w:rPr>
        <w:t>ԵՔ-ԳՀԾՁԲ-25/149</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1CFC5532"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160CDF84" w:rsidR="00187843" w:rsidRPr="00003FAD" w:rsidRDefault="00187843" w:rsidP="00187843">
            <w:pPr>
              <w:widowControl w:val="0"/>
              <w:rPr>
                <w:rFonts w:ascii="GHEA Grapalat" w:hAnsi="GHEA Grapalat"/>
                <w:color w:val="000000" w:themeColor="text1"/>
                <w:sz w:val="20"/>
                <w:szCs w:val="20"/>
              </w:rPr>
            </w:pPr>
            <w:r>
              <w:rPr>
                <w:rFonts w:ascii="GHEA Grapalat" w:hAnsi="GHEA Grapalat"/>
                <w:color w:val="000000" w:themeColor="text1"/>
                <w:sz w:val="22"/>
                <w:szCs w:val="22"/>
              </w:rPr>
              <w:t xml:space="preserve">Техническое обслуживание </w:t>
            </w:r>
            <w:r w:rsidRPr="00003FAD">
              <w:rPr>
                <w:rFonts w:ascii="GHEA Grapalat" w:hAnsi="GHEA Grapalat"/>
                <w:color w:val="000000" w:themeColor="text1"/>
                <w:sz w:val="22"/>
                <w:szCs w:val="22"/>
              </w:rPr>
              <w:t>транспортных средств''</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601A690" w14:textId="77777777" w:rsidR="00C14135" w:rsidRDefault="00C14135" w:rsidP="00A77CB2">
      <w:pPr>
        <w:jc w:val="both"/>
        <w:rPr>
          <w:rFonts w:ascii="GHEA Grapalat" w:hAnsi="GHEA Grapalat"/>
          <w:i/>
          <w:color w:val="000000" w:themeColor="text1"/>
          <w:sz w:val="22"/>
          <w:szCs w:val="22"/>
        </w:rPr>
      </w:pPr>
    </w:p>
    <w:p w14:paraId="1AEA5F8B" w14:textId="77777777" w:rsidR="00C14135" w:rsidRDefault="00C14135" w:rsidP="00A77CB2">
      <w:pPr>
        <w:jc w:val="both"/>
        <w:rPr>
          <w:rFonts w:ascii="GHEA Grapalat" w:hAnsi="GHEA Grapalat"/>
          <w:i/>
          <w:color w:val="000000" w:themeColor="text1"/>
          <w:sz w:val="22"/>
          <w:szCs w:val="22"/>
        </w:rPr>
      </w:pPr>
    </w:p>
    <w:p w14:paraId="7BD3E127" w14:textId="77777777" w:rsidR="00C14135" w:rsidRDefault="00C14135"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55501DA5"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06631">
        <w:rPr>
          <w:rFonts w:ascii="GHEA Grapalat" w:hAnsi="GHEA Grapalat"/>
          <w:b/>
          <w:color w:val="000000" w:themeColor="text1"/>
          <w:lang w:val="hy-AM"/>
        </w:rPr>
        <w:t>ԵՔ-ԳՀԾՁԲ-25/149</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4F7A3BC2"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D06631">
        <w:rPr>
          <w:rFonts w:ascii="GHEA Grapalat" w:hAnsi="GHEA Grapalat"/>
          <w:b/>
          <w:color w:val="000000" w:themeColor="text1"/>
          <w:lang w:val="hy-AM"/>
        </w:rPr>
        <w:t>ԵՔ-ԳՀԾՁԲ-25/149</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EC2E2F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06631">
        <w:rPr>
          <w:rFonts w:ascii="GHEA Grapalat" w:hAnsi="GHEA Grapalat"/>
          <w:b/>
          <w:color w:val="000000" w:themeColor="text1"/>
          <w:lang w:val="hy-AM"/>
        </w:rPr>
        <w:t>ԵՔ-ԳՀԾՁԲ-25/149</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E388016"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D06631">
        <w:rPr>
          <w:rFonts w:ascii="GHEA Grapalat" w:hAnsi="GHEA Grapalat"/>
          <w:b/>
          <w:color w:val="000000" w:themeColor="text1"/>
          <w:sz w:val="22"/>
          <w:szCs w:val="22"/>
          <w:lang w:val="hy-AM"/>
        </w:rPr>
        <w:t>ԵՔ-ԳՀԾՁԲ-25/149</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1CE7E31E"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06631">
        <w:rPr>
          <w:rFonts w:ascii="GHEA Grapalat" w:hAnsi="GHEA Grapalat"/>
          <w:b/>
          <w:color w:val="000000" w:themeColor="text1"/>
          <w:lang w:val="hy-AM"/>
        </w:rPr>
        <w:t>ԵՔ-ԳՀԾՁԲ-25/149</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44680041"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D06631">
        <w:rPr>
          <w:rFonts w:ascii="GHEA Grapalat" w:hAnsi="GHEA Grapalat"/>
          <w:b/>
          <w:color w:val="000000" w:themeColor="text1"/>
          <w:sz w:val="22"/>
          <w:szCs w:val="22"/>
          <w:lang w:val="hy-AM"/>
        </w:rPr>
        <w:t>ԵՔ-ԳՀԾՁԲ-25/149</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63728982"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Заказчик поручает, а Исполнитель принимает обязательство по предоставлению  услуг ''Техническое обслуживани</w:t>
      </w:r>
      <w:r w:rsidR="0014494F">
        <w:rPr>
          <w:rFonts w:ascii="GHEA Grapalat" w:hAnsi="GHEA Grapalat"/>
          <w:color w:val="000000" w:themeColor="text1"/>
        </w:rPr>
        <w:t>е</w:t>
      </w:r>
      <w:r w:rsidR="008178CA" w:rsidRPr="00003FAD">
        <w:rPr>
          <w:rFonts w:ascii="GHEA Grapalat" w:hAnsi="GHEA Grapalat"/>
          <w:color w:val="000000" w:themeColor="text1"/>
        </w:rPr>
        <w:t xml:space="preserve"> транспортных средств'' (далее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345606A5"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w:t>
      </w:r>
      <w:r w:rsidR="006B3E71">
        <w:rPr>
          <w:rFonts w:ascii="GHEA Grapalat" w:hAnsi="GHEA Grapalat"/>
          <w:color w:val="000000" w:themeColor="text1"/>
        </w:rPr>
        <w:t>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790AED4" w14:textId="77777777" w:rsidR="003B2F27" w:rsidRPr="00003FAD" w:rsidRDefault="002035B5"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w:t>
      </w:r>
      <w:r w:rsidR="0063162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3 </w:t>
      </w:r>
      <w:r w:rsidR="003B2F27" w:rsidRPr="00003FAD">
        <w:rPr>
          <w:rFonts w:ascii="GHEA Grapalat" w:hAnsi="GHEA Grapalat"/>
          <w:color w:val="000000" w:themeColor="text1"/>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648FEE07"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00AB7BC8"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ЦУ -итоговая цена, предложенная </w:t>
      </w:r>
      <w:r w:rsidR="008F050F" w:rsidRPr="00003FAD">
        <w:rPr>
          <w:rFonts w:ascii="GHEA Grapalat" w:hAnsi="GHEA Grapalat"/>
          <w:color w:val="000000" w:themeColor="text1"/>
          <w:sz w:val="24"/>
          <w:szCs w:val="24"/>
        </w:rPr>
        <w:t>ото</w:t>
      </w:r>
      <w:r w:rsidRPr="00003FAD">
        <w:rPr>
          <w:rFonts w:ascii="GHEA Grapalat" w:hAnsi="GHEA Grapalat"/>
          <w:color w:val="000000" w:themeColor="text1"/>
          <w:sz w:val="24"/>
          <w:szCs w:val="24"/>
        </w:rPr>
        <w:t>бранным участником:</w:t>
      </w:r>
    </w:p>
    <w:p w14:paraId="4DB85716"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3F1C002"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5C5FE9F0" w14:textId="2A8EF70B" w:rsidR="003B2F27" w:rsidRPr="00003FAD" w:rsidRDefault="003B2F27" w:rsidP="003B2F27">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68DA9D81"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6B3E71">
        <w:rPr>
          <w:rFonts w:ascii="GHEA Grapalat" w:hAnsi="GHEA Grapalat"/>
          <w:color w:val="000000" w:themeColor="text1"/>
        </w:rPr>
        <w:t>3</w:t>
      </w:r>
      <w:r w:rsidRPr="00003FAD">
        <w:rPr>
          <w:rFonts w:ascii="GHEA Grapalat" w:hAnsi="GHEA Grapalat"/>
          <w:color w:val="000000" w:themeColor="text1"/>
        </w:rPr>
        <w:t>(</w:t>
      </w:r>
      <w:r w:rsidR="006B3E71">
        <w:rPr>
          <w:rFonts w:ascii="GHEA Grapalat" w:hAnsi="GHEA Grapalat"/>
          <w:color w:val="000000" w:themeColor="text1"/>
        </w:rPr>
        <w:t>три</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w:t>
      </w:r>
      <w:r w:rsidRPr="00003FAD">
        <w:rPr>
          <w:rFonts w:ascii="GHEA Grapalat" w:hAnsi="GHEA Grapalat"/>
          <w:color w:val="000000" w:themeColor="text1"/>
        </w:rPr>
        <w:lastRenderedPageBreak/>
        <w:t>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7C7A7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9A0B5D">
        <w:rPr>
          <w:rFonts w:ascii="GHEA Grapalat" w:hAnsi="GHEA Grapalat"/>
          <w:color w:val="000000" w:themeColor="text1"/>
        </w:rPr>
        <w:t>1</w:t>
      </w:r>
      <w:r w:rsidR="006B3E71">
        <w:rPr>
          <w:rFonts w:ascii="GHEA Grapalat" w:hAnsi="GHEA Grapalat"/>
          <w:color w:val="000000" w:themeColor="text1"/>
        </w:rPr>
        <w:t>8</w:t>
      </w:r>
      <w:r w:rsidRPr="00003FAD">
        <w:rPr>
          <w:rFonts w:ascii="GHEA Grapalat" w:hAnsi="GHEA Grapalat"/>
          <w:color w:val="000000" w:themeColor="text1"/>
        </w:rPr>
        <w:t xml:space="preserve"> (ноль целых </w:t>
      </w:r>
      <w:r w:rsidR="006B3E71">
        <w:rPr>
          <w:rFonts w:ascii="GHEA Grapalat" w:hAnsi="GHEA Grapalat"/>
          <w:color w:val="000000" w:themeColor="text1"/>
        </w:rPr>
        <w:t>восемнад</w:t>
      </w:r>
      <w:r w:rsidR="009A0B5D">
        <w:rPr>
          <w:rFonts w:ascii="GHEA Grapalat" w:hAnsi="GHEA Grapalat"/>
          <w:color w:val="000000" w:themeColor="text1"/>
        </w:rPr>
        <w:t>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7769E09" w14:textId="77777777" w:rsidR="00830D76" w:rsidRPr="00B741F9" w:rsidRDefault="00830D76" w:rsidP="00830D76">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5C9990F1" w14:textId="77777777" w:rsidR="00830D76" w:rsidRPr="00B741F9" w:rsidRDefault="00830D76" w:rsidP="00830D76">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0A5A46F2" w14:textId="77777777" w:rsidR="00830D76" w:rsidRPr="00B741F9" w:rsidRDefault="00830D76" w:rsidP="00830D76">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w:t>
      </w:r>
      <w:r w:rsidRPr="00003FAD">
        <w:rPr>
          <w:rFonts w:ascii="GHEA Grapalat" w:hAnsi="GHEA Grapalat"/>
          <w:color w:val="000000" w:themeColor="text1"/>
        </w:rPr>
        <w:lastRenderedPageBreak/>
        <w:t>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003FAD">
        <w:rPr>
          <w:rFonts w:ascii="GHEA Grapalat" w:hAnsi="GHEA Grapalat"/>
          <w:color w:val="000000" w:themeColor="text1"/>
        </w:rPr>
        <w:lastRenderedPageBreak/>
        <w:t xml:space="preserve">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 xml:space="preserve">Настоящий Договор составлен на _____ страницах, заключается в двух </w:t>
      </w:r>
      <w:r w:rsidRPr="000C58D3">
        <w:rPr>
          <w:rFonts w:ascii="GHEA Grapalat" w:hAnsi="GHEA Grapalat"/>
        </w:rPr>
        <w:lastRenderedPageBreak/>
        <w:t>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4CB2544D"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06631">
        <w:rPr>
          <w:rFonts w:ascii="GHEA Grapalat" w:hAnsi="GHEA Grapalat"/>
          <w:b/>
          <w:color w:val="000000" w:themeColor="text1"/>
          <w:sz w:val="22"/>
          <w:szCs w:val="22"/>
          <w:lang w:val="hy-AM"/>
        </w:rPr>
        <w:t>ԵՔ-ԳՀԾՁԲ-25/149</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C14135" w:rsidRPr="00003FAD" w14:paraId="1446E2C5" w14:textId="77777777" w:rsidTr="008638B2">
        <w:trPr>
          <w:trHeight w:val="277"/>
          <w:jc w:val="center"/>
        </w:trPr>
        <w:tc>
          <w:tcPr>
            <w:tcW w:w="508" w:type="dxa"/>
            <w:vAlign w:val="center"/>
          </w:tcPr>
          <w:p w14:paraId="3C9E8543" w14:textId="77777777" w:rsidR="00C14135" w:rsidRPr="00A83B50" w:rsidRDefault="00C14135" w:rsidP="00C14135">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C14135" w:rsidRPr="00003FAD" w:rsidRDefault="00C14135" w:rsidP="00C14135">
            <w:pPr>
              <w:widowControl w:val="0"/>
              <w:spacing w:after="120"/>
              <w:jc w:val="center"/>
              <w:rPr>
                <w:rFonts w:ascii="GHEA Grapalat" w:hAnsi="GHEA Grapalat"/>
                <w:color w:val="000000" w:themeColor="text1"/>
                <w:sz w:val="20"/>
              </w:rPr>
            </w:pPr>
          </w:p>
        </w:tc>
        <w:tc>
          <w:tcPr>
            <w:tcW w:w="1683" w:type="dxa"/>
            <w:vAlign w:val="center"/>
          </w:tcPr>
          <w:p w14:paraId="3B85EE68" w14:textId="45F121AB" w:rsidR="00C14135" w:rsidRPr="00003FAD" w:rsidRDefault="00C14135" w:rsidP="00C14135">
            <w:pPr>
              <w:widowControl w:val="0"/>
              <w:spacing w:after="120"/>
              <w:jc w:val="center"/>
              <w:rPr>
                <w:rFonts w:ascii="GHEA Grapalat" w:hAnsi="GHEA Grapalat"/>
                <w:color w:val="000000" w:themeColor="text1"/>
                <w:sz w:val="20"/>
              </w:rPr>
            </w:pPr>
            <w:r>
              <w:rPr>
                <w:rStyle w:val="ng-binding"/>
                <w:rFonts w:ascii="Helvetica" w:hAnsi="Helvetica" w:cs="Helvetica"/>
                <w:color w:val="403931"/>
                <w:sz w:val="21"/>
                <w:szCs w:val="21"/>
              </w:rPr>
              <w:t>50111130/1</w:t>
            </w:r>
            <w:r w:rsidR="00535E78">
              <w:rPr>
                <w:rStyle w:val="ng-binding"/>
                <w:rFonts w:ascii="Helvetica" w:hAnsi="Helvetica" w:cs="Helvetica"/>
                <w:color w:val="403931"/>
                <w:sz w:val="21"/>
                <w:szCs w:val="21"/>
              </w:rPr>
              <w:t>8</w:t>
            </w:r>
          </w:p>
        </w:tc>
        <w:tc>
          <w:tcPr>
            <w:tcW w:w="2431" w:type="dxa"/>
            <w:vAlign w:val="center"/>
          </w:tcPr>
          <w:p w14:paraId="76688530" w14:textId="238B753A" w:rsidR="00C14135" w:rsidRPr="00C14135" w:rsidRDefault="00C14135" w:rsidP="00C14135">
            <w:pPr>
              <w:jc w:val="both"/>
              <w:rPr>
                <w:rFonts w:ascii="GHEA Grapalat" w:hAnsi="GHEA Grapalat"/>
                <w:b/>
                <w:i/>
                <w:sz w:val="20"/>
                <w:szCs w:val="20"/>
              </w:rPr>
            </w:pPr>
            <w:r w:rsidRPr="00C14135">
              <w:rPr>
                <w:rFonts w:ascii="GHEA Grapalat" w:hAnsi="GHEA Grapalat"/>
                <w:b/>
                <w:i/>
                <w:sz w:val="20"/>
                <w:szCs w:val="20"/>
              </w:rPr>
              <w:t>Легковой автомобиль Toyota Cоrol</w:t>
            </w:r>
            <w:r w:rsidRPr="00C14135">
              <w:rPr>
                <w:rFonts w:ascii="GHEA Grapalat" w:hAnsi="GHEA Grapalat"/>
                <w:b/>
                <w:i/>
                <w:sz w:val="20"/>
                <w:szCs w:val="20"/>
                <w:lang w:val="en-US"/>
              </w:rPr>
              <w:t>l</w:t>
            </w:r>
            <w:r w:rsidRPr="00C14135">
              <w:rPr>
                <w:rFonts w:ascii="GHEA Grapalat" w:hAnsi="GHEA Grapalat"/>
                <w:b/>
                <w:i/>
                <w:sz w:val="20"/>
                <w:szCs w:val="20"/>
              </w:rPr>
              <w:t>a, цвет: черный,. Год произв: 20</w:t>
            </w:r>
            <w:r w:rsidRPr="00C14135">
              <w:rPr>
                <w:rFonts w:ascii="GHEA Grapalat" w:hAnsi="GHEA Grapalat"/>
                <w:b/>
                <w:i/>
                <w:sz w:val="20"/>
                <w:szCs w:val="20"/>
                <w:lang w:val="hy-AM"/>
              </w:rPr>
              <w:t>17</w:t>
            </w:r>
            <w:r w:rsidRPr="00C14135">
              <w:rPr>
                <w:rFonts w:ascii="GHEA Grapalat" w:hAnsi="GHEA Grapalat"/>
                <w:b/>
                <w:i/>
                <w:sz w:val="20"/>
                <w:szCs w:val="20"/>
              </w:rPr>
              <w:t>, количество: 1</w:t>
            </w:r>
          </w:p>
          <w:p w14:paraId="4E5BBB64"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Услуги, включенные в ТС-1</w:t>
            </w:r>
          </w:p>
          <w:p w14:paraId="3030C5FE"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1. Ремонт двигателя</w:t>
            </w:r>
          </w:p>
          <w:p w14:paraId="5A2872DE"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2. Система рулевого управления, подачи и смазки.</w:t>
            </w:r>
          </w:p>
          <w:p w14:paraId="5CCBA76E"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3. Система охлаждения и выхлопа.</w:t>
            </w:r>
          </w:p>
          <w:p w14:paraId="0BE31FAD"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4. Приложение, PT и APT</w:t>
            </w:r>
          </w:p>
          <w:p w14:paraId="2342D4DD"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5. Распределительная коробка, карданный вал</w:t>
            </w:r>
          </w:p>
          <w:p w14:paraId="55ECF1C8"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6. Подвеска</w:t>
            </w:r>
          </w:p>
          <w:p w14:paraId="7E047B24"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7. Рулевой механизм</w:t>
            </w:r>
          </w:p>
          <w:p w14:paraId="0CF50D17"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8. Тормозная система</w:t>
            </w:r>
          </w:p>
          <w:p w14:paraId="3003EC52"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9. Электрооборудование</w:t>
            </w:r>
          </w:p>
          <w:p w14:paraId="218DCBC6"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10. Другие услуги</w:t>
            </w:r>
          </w:p>
          <w:p w14:paraId="57CF376E"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Услуги, включенные в ТС-2</w:t>
            </w:r>
          </w:p>
          <w:p w14:paraId="438E6242"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1. Система рулевого управления, подачи и смазки.</w:t>
            </w:r>
          </w:p>
          <w:p w14:paraId="485C5C03"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lastRenderedPageBreak/>
              <w:t>2. Система охлаждения и выхлопа.</w:t>
            </w:r>
          </w:p>
          <w:p w14:paraId="1A42B75C"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3. Приложение, PT и APT.</w:t>
            </w:r>
          </w:p>
          <w:p w14:paraId="0C80F6DA"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4. Распределительная коробка, карданный вал</w:t>
            </w:r>
          </w:p>
          <w:p w14:paraId="4A8AC609"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5. Передний и задний мосты</w:t>
            </w:r>
          </w:p>
          <w:p w14:paraId="48DC33FE"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6. Подвеска</w:t>
            </w:r>
          </w:p>
          <w:p w14:paraId="42C36041"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7. Рулевой механизм</w:t>
            </w:r>
          </w:p>
          <w:p w14:paraId="5C50744E"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8. Тормозная система</w:t>
            </w:r>
          </w:p>
          <w:p w14:paraId="158AB43F" w14:textId="77777777" w:rsidR="00C14135" w:rsidRPr="003D4BF2" w:rsidRDefault="00C14135" w:rsidP="00C14135">
            <w:pPr>
              <w:jc w:val="both"/>
              <w:rPr>
                <w:rFonts w:ascii="GHEA Grapalat" w:hAnsi="GHEA Grapalat"/>
                <w:sz w:val="16"/>
                <w:szCs w:val="16"/>
              </w:rPr>
            </w:pPr>
            <w:r w:rsidRPr="003D4BF2">
              <w:rPr>
                <w:rFonts w:ascii="GHEA Grapalat" w:hAnsi="GHEA Grapalat"/>
                <w:sz w:val="16"/>
                <w:szCs w:val="16"/>
              </w:rPr>
              <w:t>9. Электрооборудование</w:t>
            </w:r>
          </w:p>
          <w:p w14:paraId="1C17E4A6" w14:textId="14B171D4" w:rsidR="00C14135" w:rsidRPr="00003FAD" w:rsidRDefault="00C14135" w:rsidP="00C14135">
            <w:pPr>
              <w:widowControl w:val="0"/>
              <w:spacing w:after="120"/>
              <w:jc w:val="center"/>
              <w:rPr>
                <w:rFonts w:ascii="GHEA Grapalat" w:hAnsi="GHEA Grapalat"/>
                <w:color w:val="000000" w:themeColor="text1"/>
                <w:sz w:val="20"/>
              </w:rPr>
            </w:pPr>
          </w:p>
        </w:tc>
        <w:tc>
          <w:tcPr>
            <w:tcW w:w="1078" w:type="dxa"/>
          </w:tcPr>
          <w:p w14:paraId="5BAB781D" w14:textId="77777777" w:rsidR="00C14135" w:rsidRPr="00003FAD" w:rsidRDefault="00C14135" w:rsidP="00C14135">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lastRenderedPageBreak/>
              <w:t>драм</w:t>
            </w:r>
          </w:p>
        </w:tc>
        <w:tc>
          <w:tcPr>
            <w:tcW w:w="1052" w:type="dxa"/>
          </w:tcPr>
          <w:p w14:paraId="5C2BD922" w14:textId="27B3372E" w:rsidR="00C14135" w:rsidRPr="00003FAD" w:rsidRDefault="00C14135" w:rsidP="00C14135">
            <w:pPr>
              <w:widowControl w:val="0"/>
              <w:spacing w:after="120"/>
              <w:jc w:val="center"/>
              <w:rPr>
                <w:rFonts w:ascii="GHEA Grapalat" w:hAnsi="GHEA Grapalat"/>
                <w:color w:val="000000" w:themeColor="text1"/>
                <w:sz w:val="20"/>
              </w:rPr>
            </w:pPr>
          </w:p>
        </w:tc>
        <w:tc>
          <w:tcPr>
            <w:tcW w:w="762" w:type="dxa"/>
          </w:tcPr>
          <w:p w14:paraId="1935DD13" w14:textId="77777777" w:rsidR="00C14135" w:rsidRPr="00003FAD" w:rsidRDefault="00C14135" w:rsidP="00C14135">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55B1D2E5" w14:textId="07B38739" w:rsidR="00C14135" w:rsidRPr="00497DAC" w:rsidRDefault="00C14135" w:rsidP="00C14135">
            <w:pPr>
              <w:jc w:val="center"/>
              <w:rPr>
                <w:rFonts w:ascii="GHEA Grapalat" w:hAnsi="GHEA Grapalat" w:cs="Sylfaen"/>
                <w:color w:val="000000"/>
                <w:sz w:val="22"/>
                <w:szCs w:val="22"/>
                <w:lang w:val="tr-TR"/>
              </w:rPr>
            </w:pPr>
            <w:r w:rsidRPr="00497DAC">
              <w:rPr>
                <w:rFonts w:ascii="GHEA Grapalat" w:hAnsi="GHEA Grapalat" w:cs="Sylfaen"/>
                <w:color w:val="000000"/>
                <w:sz w:val="22"/>
                <w:szCs w:val="22"/>
                <w:lang w:val="tr-TR"/>
              </w:rPr>
              <w:t>Город Ереван</w:t>
            </w:r>
          </w:p>
          <w:p w14:paraId="426ECEB6" w14:textId="37E2FE44" w:rsidR="00C14135" w:rsidRPr="00003FAD" w:rsidRDefault="00C14135" w:rsidP="00C14135">
            <w:pPr>
              <w:jc w:val="center"/>
              <w:rPr>
                <w:rFonts w:ascii="GHEA Grapalat" w:hAnsi="GHEA Grapalat"/>
                <w:color w:val="000000" w:themeColor="text1"/>
                <w:sz w:val="20"/>
              </w:rPr>
            </w:pPr>
          </w:p>
        </w:tc>
        <w:tc>
          <w:tcPr>
            <w:tcW w:w="1628" w:type="dxa"/>
          </w:tcPr>
          <w:p w14:paraId="2FFCE76C" w14:textId="6505CEAC" w:rsidR="00C14135" w:rsidRPr="00003FAD" w:rsidRDefault="00C14135" w:rsidP="00C14135">
            <w:pPr>
              <w:widowControl w:val="0"/>
              <w:spacing w:after="120"/>
              <w:jc w:val="center"/>
              <w:rPr>
                <w:rFonts w:ascii="GHEA Grapalat" w:hAnsi="GHEA Grapalat"/>
                <w:color w:val="000000" w:themeColor="text1"/>
                <w:sz w:val="20"/>
              </w:rPr>
            </w:pPr>
            <w:r>
              <w:rPr>
                <w:rFonts w:ascii="GHEA Grapalat" w:hAnsi="GHEA Grapalat"/>
                <w:sz w:val="16"/>
                <w:szCs w:val="16"/>
              </w:rPr>
              <w:t xml:space="preserve">С даты подписания договора </w:t>
            </w:r>
            <w:r w:rsidRPr="003D4BF2">
              <w:rPr>
                <w:rFonts w:ascii="GHEA Grapalat" w:hAnsi="GHEA Grapalat"/>
                <w:sz w:val="16"/>
                <w:szCs w:val="16"/>
              </w:rPr>
              <w:t xml:space="preserve"> </w:t>
            </w:r>
            <w:r>
              <w:rPr>
                <w:rFonts w:ascii="GHEA Grapalat" w:hAnsi="GHEA Grapalat"/>
                <w:sz w:val="16"/>
                <w:szCs w:val="16"/>
              </w:rPr>
              <w:t>до 25.12.2025</w:t>
            </w:r>
            <w:r w:rsidRPr="003D4BF2">
              <w:rPr>
                <w:rFonts w:ascii="GHEA Grapalat" w:hAnsi="GHEA Grapalat"/>
                <w:sz w:val="16"/>
                <w:szCs w:val="16"/>
              </w:rPr>
              <w:t xml:space="preserve">. </w:t>
            </w:r>
            <w:r w:rsidRPr="00450E96">
              <w:rPr>
                <w:sz w:val="16"/>
                <w:szCs w:val="16"/>
              </w:rPr>
              <w:t>года включительно</w:t>
            </w:r>
          </w:p>
        </w:tc>
      </w:tr>
    </w:tbl>
    <w:p w14:paraId="737A2783" w14:textId="77777777" w:rsidR="00C14135" w:rsidRPr="00725996" w:rsidRDefault="00C14135" w:rsidP="008C4282">
      <w:pPr>
        <w:widowControl w:val="0"/>
        <w:spacing w:after="160" w:line="360" w:lineRule="auto"/>
        <w:jc w:val="right"/>
        <w:rPr>
          <w:rFonts w:ascii="GHEA Grapalat" w:hAnsi="GHEA Grapalat"/>
          <w:i/>
        </w:rPr>
      </w:pPr>
    </w:p>
    <w:p w14:paraId="3EAE0FF1" w14:textId="77777777" w:rsidR="00C14135" w:rsidRPr="00725996" w:rsidRDefault="00C14135" w:rsidP="008C4282">
      <w:pPr>
        <w:widowControl w:val="0"/>
        <w:spacing w:after="160" w:line="360" w:lineRule="auto"/>
        <w:jc w:val="right"/>
        <w:rPr>
          <w:rFonts w:ascii="GHEA Grapalat" w:hAnsi="GHEA Grapalat"/>
          <w:i/>
        </w:rPr>
      </w:pPr>
    </w:p>
    <w:p w14:paraId="28ED7445" w14:textId="77777777" w:rsidR="00C14135" w:rsidRPr="00725996" w:rsidRDefault="00C14135" w:rsidP="008C4282">
      <w:pPr>
        <w:widowControl w:val="0"/>
        <w:spacing w:after="160" w:line="360" w:lineRule="auto"/>
        <w:jc w:val="right"/>
        <w:rPr>
          <w:rFonts w:ascii="GHEA Grapalat" w:hAnsi="GHEA Grapalat"/>
          <w:i/>
        </w:rPr>
      </w:pPr>
    </w:p>
    <w:p w14:paraId="5E2118DC" w14:textId="77777777" w:rsidR="00C14135" w:rsidRPr="00725996" w:rsidRDefault="00C14135" w:rsidP="008C4282">
      <w:pPr>
        <w:widowControl w:val="0"/>
        <w:spacing w:after="160" w:line="360" w:lineRule="auto"/>
        <w:jc w:val="right"/>
        <w:rPr>
          <w:rFonts w:ascii="GHEA Grapalat" w:hAnsi="GHEA Grapalat"/>
          <w:i/>
        </w:rPr>
      </w:pPr>
    </w:p>
    <w:p w14:paraId="0A5743AC" w14:textId="77777777" w:rsidR="00C14135" w:rsidRPr="00725996" w:rsidRDefault="00C14135" w:rsidP="008C4282">
      <w:pPr>
        <w:widowControl w:val="0"/>
        <w:spacing w:after="160" w:line="360" w:lineRule="auto"/>
        <w:jc w:val="right"/>
        <w:rPr>
          <w:rFonts w:ascii="GHEA Grapalat" w:hAnsi="GHEA Grapalat"/>
          <w:i/>
        </w:rPr>
      </w:pPr>
    </w:p>
    <w:p w14:paraId="39667926" w14:textId="77777777" w:rsidR="00C14135" w:rsidRPr="00725996" w:rsidRDefault="00C14135" w:rsidP="008C4282">
      <w:pPr>
        <w:widowControl w:val="0"/>
        <w:spacing w:after="160" w:line="360" w:lineRule="auto"/>
        <w:jc w:val="right"/>
        <w:rPr>
          <w:rFonts w:ascii="GHEA Grapalat" w:hAnsi="GHEA Grapalat"/>
          <w:i/>
        </w:rPr>
      </w:pPr>
    </w:p>
    <w:p w14:paraId="2E824BD1" w14:textId="77777777" w:rsidR="00C14135" w:rsidRPr="00725996" w:rsidRDefault="00C14135" w:rsidP="008C4282">
      <w:pPr>
        <w:widowControl w:val="0"/>
        <w:spacing w:after="160" w:line="360" w:lineRule="auto"/>
        <w:jc w:val="right"/>
        <w:rPr>
          <w:rFonts w:ascii="GHEA Grapalat" w:hAnsi="GHEA Grapalat"/>
          <w:i/>
        </w:rPr>
      </w:pPr>
    </w:p>
    <w:p w14:paraId="31BFA456" w14:textId="77777777" w:rsidR="00C14135" w:rsidRPr="00725996" w:rsidRDefault="00C14135" w:rsidP="008C4282">
      <w:pPr>
        <w:widowControl w:val="0"/>
        <w:spacing w:after="160" w:line="360" w:lineRule="auto"/>
        <w:jc w:val="right"/>
        <w:rPr>
          <w:rFonts w:ascii="GHEA Grapalat" w:hAnsi="GHEA Grapalat"/>
          <w:i/>
        </w:rPr>
      </w:pPr>
    </w:p>
    <w:p w14:paraId="2A15260E" w14:textId="77777777" w:rsidR="00C14135" w:rsidRPr="00725996" w:rsidRDefault="00C14135" w:rsidP="008C4282">
      <w:pPr>
        <w:widowControl w:val="0"/>
        <w:spacing w:after="160" w:line="360" w:lineRule="auto"/>
        <w:jc w:val="right"/>
        <w:rPr>
          <w:rFonts w:ascii="GHEA Grapalat" w:hAnsi="GHEA Grapalat"/>
          <w:i/>
        </w:rPr>
      </w:pPr>
    </w:p>
    <w:p w14:paraId="29587417" w14:textId="77777777" w:rsidR="00C14135" w:rsidRPr="00725996" w:rsidRDefault="00C14135" w:rsidP="008C4282">
      <w:pPr>
        <w:widowControl w:val="0"/>
        <w:spacing w:after="160" w:line="360" w:lineRule="auto"/>
        <w:jc w:val="right"/>
        <w:rPr>
          <w:rFonts w:ascii="GHEA Grapalat" w:hAnsi="GHEA Grapalat"/>
          <w:i/>
        </w:rPr>
      </w:pPr>
    </w:p>
    <w:p w14:paraId="29063ADE" w14:textId="77777777" w:rsidR="00C14135" w:rsidRPr="00725996" w:rsidRDefault="00C14135" w:rsidP="008C4282">
      <w:pPr>
        <w:widowControl w:val="0"/>
        <w:spacing w:after="160" w:line="360" w:lineRule="auto"/>
        <w:jc w:val="right"/>
        <w:rPr>
          <w:rFonts w:ascii="GHEA Grapalat" w:hAnsi="GHEA Grapalat"/>
          <w:i/>
        </w:rPr>
      </w:pPr>
    </w:p>
    <w:p w14:paraId="64D10232" w14:textId="77777777" w:rsidR="00C14135" w:rsidRPr="00725996" w:rsidRDefault="00C14135" w:rsidP="008C4282">
      <w:pPr>
        <w:widowControl w:val="0"/>
        <w:spacing w:after="160" w:line="360" w:lineRule="auto"/>
        <w:jc w:val="right"/>
        <w:rPr>
          <w:rFonts w:ascii="GHEA Grapalat" w:hAnsi="GHEA Grapalat"/>
          <w:i/>
        </w:rPr>
      </w:pPr>
    </w:p>
    <w:p w14:paraId="6FCCCBB7" w14:textId="77777777" w:rsidR="00C14135" w:rsidRPr="00725996" w:rsidRDefault="00C14135" w:rsidP="008C4282">
      <w:pPr>
        <w:widowControl w:val="0"/>
        <w:spacing w:after="160" w:line="360" w:lineRule="auto"/>
        <w:jc w:val="right"/>
        <w:rPr>
          <w:rFonts w:ascii="GHEA Grapalat" w:hAnsi="GHEA Grapalat"/>
          <w:i/>
        </w:rPr>
      </w:pPr>
    </w:p>
    <w:p w14:paraId="66CAF2DB" w14:textId="77777777" w:rsidR="00C14135" w:rsidRPr="00725996" w:rsidRDefault="00C14135" w:rsidP="008C4282">
      <w:pPr>
        <w:widowControl w:val="0"/>
        <w:spacing w:after="160" w:line="360" w:lineRule="auto"/>
        <w:jc w:val="right"/>
        <w:rPr>
          <w:rFonts w:ascii="GHEA Grapalat" w:hAnsi="GHEA Grapalat"/>
          <w:i/>
        </w:rPr>
      </w:pPr>
    </w:p>
    <w:p w14:paraId="5B958A86" w14:textId="77777777" w:rsidR="00C14135" w:rsidRPr="00725996" w:rsidRDefault="00C14135" w:rsidP="008C4282">
      <w:pPr>
        <w:widowControl w:val="0"/>
        <w:spacing w:after="160" w:line="360" w:lineRule="auto"/>
        <w:jc w:val="right"/>
        <w:rPr>
          <w:rFonts w:ascii="GHEA Grapalat" w:hAnsi="GHEA Grapalat"/>
          <w:i/>
        </w:rPr>
      </w:pPr>
    </w:p>
    <w:p w14:paraId="22BE8190" w14:textId="77777777" w:rsidR="00C14135" w:rsidRPr="00725996" w:rsidRDefault="00C14135" w:rsidP="008C4282">
      <w:pPr>
        <w:widowControl w:val="0"/>
        <w:spacing w:after="160" w:line="360" w:lineRule="auto"/>
        <w:jc w:val="right"/>
        <w:rPr>
          <w:rFonts w:ascii="GHEA Grapalat" w:hAnsi="GHEA Grapalat"/>
          <w:i/>
        </w:rPr>
      </w:pPr>
    </w:p>
    <w:p w14:paraId="3B68EEFE" w14:textId="77777777" w:rsidR="00C14135" w:rsidRPr="00725996" w:rsidRDefault="00C14135" w:rsidP="008C4282">
      <w:pPr>
        <w:widowControl w:val="0"/>
        <w:spacing w:after="160" w:line="360" w:lineRule="auto"/>
        <w:jc w:val="right"/>
        <w:rPr>
          <w:rFonts w:ascii="GHEA Grapalat" w:hAnsi="GHEA Grapalat"/>
          <w:i/>
        </w:rPr>
      </w:pPr>
    </w:p>
    <w:p w14:paraId="388ACB03" w14:textId="77777777" w:rsidR="00C14135" w:rsidRPr="00725996" w:rsidRDefault="00C14135" w:rsidP="008C4282">
      <w:pPr>
        <w:widowControl w:val="0"/>
        <w:spacing w:after="160" w:line="360" w:lineRule="auto"/>
        <w:jc w:val="right"/>
        <w:rPr>
          <w:rFonts w:ascii="GHEA Grapalat" w:hAnsi="GHEA Grapalat"/>
          <w:i/>
        </w:rPr>
      </w:pPr>
    </w:p>
    <w:p w14:paraId="374B5BFB" w14:textId="77777777" w:rsidR="00C14135" w:rsidRPr="00725996" w:rsidRDefault="00C14135" w:rsidP="008C4282">
      <w:pPr>
        <w:widowControl w:val="0"/>
        <w:spacing w:after="160" w:line="360" w:lineRule="auto"/>
        <w:jc w:val="right"/>
        <w:rPr>
          <w:rFonts w:ascii="GHEA Grapalat" w:hAnsi="GHEA Grapalat"/>
          <w:i/>
        </w:rPr>
      </w:pPr>
    </w:p>
    <w:p w14:paraId="6CF8D3BE" w14:textId="77777777" w:rsidR="00C14135" w:rsidRPr="00725996" w:rsidRDefault="00C14135" w:rsidP="008C4282">
      <w:pPr>
        <w:widowControl w:val="0"/>
        <w:spacing w:after="160" w:line="360" w:lineRule="auto"/>
        <w:jc w:val="right"/>
        <w:rPr>
          <w:rFonts w:ascii="GHEA Grapalat" w:hAnsi="GHEA Grapalat"/>
          <w:i/>
        </w:rPr>
      </w:pPr>
    </w:p>
    <w:p w14:paraId="50F6662E" w14:textId="77777777" w:rsidR="00C14135" w:rsidRPr="00725996" w:rsidRDefault="00C14135" w:rsidP="008C4282">
      <w:pPr>
        <w:widowControl w:val="0"/>
        <w:spacing w:after="160" w:line="360" w:lineRule="auto"/>
        <w:jc w:val="right"/>
        <w:rPr>
          <w:rFonts w:ascii="GHEA Grapalat" w:hAnsi="GHEA Grapalat"/>
          <w:i/>
        </w:rPr>
      </w:pPr>
    </w:p>
    <w:p w14:paraId="1D449560" w14:textId="20E01E48" w:rsidR="008C4282" w:rsidRPr="00FB642A" w:rsidRDefault="008C4282" w:rsidP="008C4282">
      <w:pPr>
        <w:widowControl w:val="0"/>
        <w:spacing w:after="160" w:line="360" w:lineRule="auto"/>
        <w:jc w:val="right"/>
        <w:rPr>
          <w:rFonts w:ascii="GHEA Grapalat" w:hAnsi="GHEA Grapalat"/>
          <w:i/>
        </w:rPr>
      </w:pPr>
      <w:r w:rsidRPr="00AD29CE">
        <w:rPr>
          <w:rFonts w:ascii="GHEA Grapalat" w:hAnsi="GHEA Grapalat"/>
          <w:i/>
        </w:rPr>
        <w:t>Приложение № 1</w:t>
      </w:r>
      <w:r w:rsidRPr="00FB642A">
        <w:rPr>
          <w:rFonts w:ascii="GHEA Grapalat" w:hAnsi="GHEA Grapalat"/>
          <w:i/>
        </w:rPr>
        <w:t>.1</w:t>
      </w:r>
    </w:p>
    <w:p w14:paraId="6B233E3E" w14:textId="1D910A6F" w:rsidR="008C4282" w:rsidRDefault="008C4282" w:rsidP="008C4282">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00D76EB9" w:rsidRPr="00D76EB9">
        <w:rPr>
          <w:rFonts w:ascii="GHEA Grapalat" w:hAnsi="GHEA Grapalat"/>
          <w:b/>
          <w:color w:val="000000" w:themeColor="text1"/>
          <w:sz w:val="22"/>
          <w:szCs w:val="22"/>
          <w:lang w:val="hy-AM"/>
        </w:rPr>
        <w:t xml:space="preserve"> </w:t>
      </w:r>
      <w:r w:rsidR="00D06631">
        <w:rPr>
          <w:rFonts w:ascii="GHEA Grapalat" w:hAnsi="GHEA Grapalat"/>
          <w:b/>
          <w:color w:val="000000" w:themeColor="text1"/>
          <w:sz w:val="22"/>
          <w:szCs w:val="22"/>
          <w:lang w:val="hy-AM"/>
        </w:rPr>
        <w:t>ԵՔ-ԳՀԾՁԲ-25/149</w:t>
      </w:r>
      <w:r w:rsidR="00D76EB9">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53F762F4" w14:textId="7F41E304" w:rsidR="008C4282" w:rsidRDefault="008C4282" w:rsidP="002246B8">
      <w:pPr>
        <w:pStyle w:val="BodyTextIndent3"/>
        <w:widowControl w:val="0"/>
        <w:spacing w:line="240" w:lineRule="auto"/>
        <w:jc w:val="right"/>
        <w:rPr>
          <w:rFonts w:ascii="GHEA Grapalat" w:hAnsi="GHEA Grapalat"/>
          <w:i/>
          <w:lang w:val="hy-AM"/>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00882810">
        <w:rPr>
          <w:rFonts w:ascii="GHEA Grapalat" w:hAnsi="GHEA Grapalat"/>
          <w:i/>
        </w:rPr>
        <w:t>2025</w:t>
      </w:r>
      <w:r w:rsidR="00882810">
        <w:rPr>
          <w:rFonts w:ascii="GHEA Grapalat" w:hAnsi="GHEA Grapalat"/>
          <w:i/>
          <w:lang w:val="hy-AM"/>
        </w:rPr>
        <w:t xml:space="preserve"> </w:t>
      </w:r>
      <w:r w:rsidRPr="00AD29CE">
        <w:rPr>
          <w:rFonts w:ascii="GHEA Grapalat" w:hAnsi="GHEA Grapalat"/>
          <w:i/>
        </w:rPr>
        <w:t>г.</w:t>
      </w:r>
    </w:p>
    <w:p w14:paraId="5EDDE649" w14:textId="77777777" w:rsidR="002246B8" w:rsidRPr="002246B8" w:rsidRDefault="002246B8" w:rsidP="002246B8">
      <w:pPr>
        <w:pStyle w:val="BodyTextIndent3"/>
        <w:widowControl w:val="0"/>
        <w:spacing w:line="240" w:lineRule="auto"/>
        <w:jc w:val="right"/>
        <w:rPr>
          <w:rFonts w:ascii="GHEA Grapalat" w:hAnsi="GHEA Grapalat"/>
          <w:i/>
          <w:lang w:val="hy-AM"/>
        </w:rPr>
      </w:pPr>
    </w:p>
    <w:p w14:paraId="17CD7ABD" w14:textId="082C4BEB" w:rsidR="00B2591E" w:rsidRDefault="00B2591E" w:rsidP="00B2591E">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6D93B641"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67007C0B"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18A38FCF" w14:textId="77777777" w:rsidR="002246B8" w:rsidRPr="004E57C7" w:rsidRDefault="002246B8" w:rsidP="002246B8">
      <w:pPr>
        <w:rPr>
          <w:rFonts w:ascii="GHEA Grapalat" w:hAnsi="GHEA Grapalat"/>
          <w:sz w:val="16"/>
          <w:szCs w:val="16"/>
          <w:lang w:val="hy-AM"/>
        </w:rPr>
      </w:pPr>
    </w:p>
    <w:p w14:paraId="55D0BB8F" w14:textId="77777777" w:rsidR="002246B8" w:rsidRPr="004E57C7" w:rsidRDefault="002246B8" w:rsidP="002246B8">
      <w:pPr>
        <w:rPr>
          <w:rFonts w:ascii="GHEA Grapalat" w:hAnsi="GHEA Grapalat"/>
          <w:sz w:val="16"/>
          <w:szCs w:val="16"/>
          <w:lang w:val="hy-AM"/>
        </w:rPr>
      </w:pPr>
    </w:p>
    <w:p w14:paraId="43B8421A" w14:textId="77777777" w:rsidR="002246B8" w:rsidRPr="004E57C7" w:rsidRDefault="002246B8" w:rsidP="002246B8">
      <w:pPr>
        <w:rPr>
          <w:rFonts w:ascii="GHEA Grapalat" w:hAnsi="GHEA Grapalat"/>
          <w:sz w:val="16"/>
          <w:szCs w:val="16"/>
          <w:lang w:val="hy-AM"/>
        </w:rPr>
      </w:pPr>
    </w:p>
    <w:p w14:paraId="0ECCC188" w14:textId="77777777" w:rsidR="002246B8" w:rsidRPr="004E57C7" w:rsidRDefault="002246B8" w:rsidP="002246B8">
      <w:pPr>
        <w:rPr>
          <w:rFonts w:ascii="GHEA Grapalat" w:hAnsi="GHEA Grapalat"/>
          <w:sz w:val="16"/>
          <w:szCs w:val="16"/>
          <w:lang w:val="hy-AM"/>
        </w:rPr>
      </w:pPr>
    </w:p>
    <w:p w14:paraId="602928F7" w14:textId="77777777" w:rsidR="002246B8" w:rsidRPr="004E57C7" w:rsidRDefault="002246B8" w:rsidP="002246B8">
      <w:pPr>
        <w:tabs>
          <w:tab w:val="left" w:pos="1215"/>
        </w:tabs>
        <w:rPr>
          <w:rFonts w:ascii="GHEA Grapalat" w:hAnsi="GHEA Grapalat"/>
          <w:sz w:val="16"/>
          <w:szCs w:val="16"/>
          <w:lang w:val="pt-BR"/>
        </w:rPr>
      </w:pPr>
    </w:p>
    <w:p w14:paraId="26156C2A" w14:textId="77777777" w:rsidR="002246B8" w:rsidRPr="004E57C7" w:rsidRDefault="002246B8" w:rsidP="002246B8">
      <w:pPr>
        <w:tabs>
          <w:tab w:val="left" w:pos="1215"/>
        </w:tabs>
        <w:rPr>
          <w:rFonts w:ascii="GHEA Grapalat" w:hAnsi="GHEA Grapalat"/>
          <w:sz w:val="16"/>
          <w:szCs w:val="16"/>
          <w:lang w:val="pt-BR"/>
        </w:rPr>
      </w:pPr>
    </w:p>
    <w:p w14:paraId="1EE35855" w14:textId="77777777" w:rsidR="002246B8" w:rsidRPr="004E57C7" w:rsidRDefault="002246B8" w:rsidP="002246B8">
      <w:pPr>
        <w:rPr>
          <w:rFonts w:ascii="GHEA Grapalat" w:hAnsi="GHEA Grapalat"/>
          <w:sz w:val="22"/>
          <w:szCs w:val="22"/>
        </w:rPr>
      </w:pPr>
    </w:p>
    <w:p w14:paraId="12C07CE3" w14:textId="77777777" w:rsidR="002246B8" w:rsidRPr="004E57C7" w:rsidRDefault="002246B8" w:rsidP="002246B8">
      <w:pPr>
        <w:rPr>
          <w:rFonts w:ascii="GHEA Grapalat" w:hAnsi="GHEA Grapalat"/>
          <w:sz w:val="22"/>
          <w:szCs w:val="22"/>
        </w:rPr>
      </w:pPr>
    </w:p>
    <w:p w14:paraId="7D83D94B" w14:textId="77777777" w:rsidR="002246B8" w:rsidRPr="004E57C7" w:rsidRDefault="002246B8" w:rsidP="002246B8">
      <w:pPr>
        <w:rPr>
          <w:rFonts w:ascii="GHEA Grapalat" w:hAnsi="GHEA Grapalat"/>
          <w:sz w:val="22"/>
          <w:szCs w:val="22"/>
        </w:rPr>
      </w:pPr>
    </w:p>
    <w:p w14:paraId="4634015D" w14:textId="77777777" w:rsidR="002246B8" w:rsidRPr="004E57C7" w:rsidRDefault="002246B8" w:rsidP="002246B8">
      <w:pPr>
        <w:rPr>
          <w:rFonts w:ascii="GHEA Grapalat" w:hAnsi="GHEA Grapalat"/>
          <w:sz w:val="22"/>
          <w:szCs w:val="22"/>
        </w:rPr>
      </w:pPr>
    </w:p>
    <w:p w14:paraId="54253502" w14:textId="77777777" w:rsidR="002246B8" w:rsidRPr="004E57C7" w:rsidRDefault="002246B8" w:rsidP="002246B8">
      <w:pPr>
        <w:rPr>
          <w:rFonts w:ascii="GHEA Grapalat" w:hAnsi="GHEA Grapalat"/>
          <w:sz w:val="22"/>
          <w:szCs w:val="22"/>
        </w:rPr>
      </w:pPr>
    </w:p>
    <w:p w14:paraId="326F80F8" w14:textId="77777777" w:rsidR="002246B8" w:rsidRPr="004E57C7" w:rsidRDefault="002246B8" w:rsidP="002246B8">
      <w:pPr>
        <w:rPr>
          <w:rFonts w:ascii="GHEA Grapalat" w:hAnsi="GHEA Grapalat"/>
          <w:sz w:val="22"/>
          <w:szCs w:val="22"/>
        </w:rPr>
      </w:pPr>
    </w:p>
    <w:p w14:paraId="7AB36B81" w14:textId="77777777" w:rsidR="002246B8" w:rsidRPr="004E57C7" w:rsidRDefault="002246B8" w:rsidP="002246B8">
      <w:pPr>
        <w:rPr>
          <w:rFonts w:ascii="GHEA Grapalat" w:hAnsi="GHEA Grapalat"/>
          <w:sz w:val="22"/>
          <w:szCs w:val="22"/>
        </w:rPr>
      </w:pPr>
    </w:p>
    <w:p w14:paraId="503023A8" w14:textId="77777777" w:rsidR="002246B8" w:rsidRPr="004E57C7" w:rsidRDefault="002246B8" w:rsidP="002246B8">
      <w:pPr>
        <w:rPr>
          <w:rFonts w:ascii="GHEA Grapalat" w:hAnsi="GHEA Grapalat"/>
          <w:sz w:val="22"/>
          <w:szCs w:val="22"/>
        </w:rPr>
      </w:pPr>
    </w:p>
    <w:p w14:paraId="61D4BE2B" w14:textId="77777777" w:rsidR="002246B8" w:rsidRPr="004E57C7" w:rsidRDefault="002246B8" w:rsidP="002246B8">
      <w:pPr>
        <w:rPr>
          <w:rFonts w:ascii="GHEA Grapalat" w:hAnsi="GHEA Grapalat"/>
          <w:sz w:val="22"/>
          <w:szCs w:val="22"/>
        </w:rPr>
      </w:pPr>
    </w:p>
    <w:p w14:paraId="3990652B" w14:textId="77777777" w:rsidR="002246B8" w:rsidRPr="004E57C7" w:rsidRDefault="002246B8" w:rsidP="002246B8">
      <w:pPr>
        <w:rPr>
          <w:rFonts w:ascii="GHEA Grapalat" w:hAnsi="GHEA Grapalat"/>
          <w:sz w:val="22"/>
          <w:szCs w:val="22"/>
        </w:rPr>
      </w:pPr>
    </w:p>
    <w:p w14:paraId="7385EB86" w14:textId="77777777" w:rsidR="002246B8" w:rsidRPr="004E57C7" w:rsidRDefault="002246B8" w:rsidP="002246B8">
      <w:pPr>
        <w:rPr>
          <w:rFonts w:ascii="GHEA Grapalat" w:hAnsi="GHEA Grapalat"/>
          <w:sz w:val="22"/>
          <w:szCs w:val="22"/>
        </w:rPr>
      </w:pPr>
    </w:p>
    <w:p w14:paraId="73A969C4" w14:textId="77777777" w:rsidR="002246B8" w:rsidRPr="004E57C7" w:rsidRDefault="002246B8" w:rsidP="002246B8">
      <w:pPr>
        <w:rPr>
          <w:rFonts w:ascii="GHEA Grapalat" w:hAnsi="GHEA Grapalat"/>
          <w:sz w:val="22"/>
          <w:szCs w:val="22"/>
        </w:rPr>
      </w:pPr>
    </w:p>
    <w:p w14:paraId="454B683B" w14:textId="77777777" w:rsidR="002246B8" w:rsidRPr="004E57C7" w:rsidRDefault="002246B8" w:rsidP="002246B8">
      <w:pPr>
        <w:rPr>
          <w:rFonts w:ascii="GHEA Grapalat" w:hAnsi="GHEA Grapalat"/>
          <w:sz w:val="22"/>
          <w:szCs w:val="22"/>
        </w:rPr>
      </w:pPr>
    </w:p>
    <w:p w14:paraId="78EA8C27" w14:textId="77777777" w:rsidR="002246B8" w:rsidRPr="004E57C7" w:rsidRDefault="002246B8" w:rsidP="002246B8">
      <w:pPr>
        <w:rPr>
          <w:rFonts w:ascii="GHEA Grapalat" w:hAnsi="GHEA Grapalat"/>
          <w:sz w:val="22"/>
          <w:szCs w:val="22"/>
        </w:rPr>
      </w:pPr>
    </w:p>
    <w:p w14:paraId="590FA383" w14:textId="77777777" w:rsidR="002246B8" w:rsidRPr="004E57C7" w:rsidRDefault="002246B8" w:rsidP="002246B8">
      <w:pPr>
        <w:rPr>
          <w:rFonts w:ascii="GHEA Grapalat" w:hAnsi="GHEA Grapalat"/>
          <w:sz w:val="22"/>
          <w:szCs w:val="22"/>
        </w:rPr>
      </w:pPr>
    </w:p>
    <w:p w14:paraId="4800AF6E" w14:textId="77777777" w:rsidR="002246B8" w:rsidRPr="004E57C7" w:rsidRDefault="002246B8" w:rsidP="002246B8">
      <w:pPr>
        <w:rPr>
          <w:rFonts w:ascii="GHEA Grapalat" w:hAnsi="GHEA Grapalat"/>
          <w:sz w:val="22"/>
          <w:szCs w:val="22"/>
        </w:rPr>
      </w:pPr>
    </w:p>
    <w:p w14:paraId="5D56FCCE" w14:textId="77777777" w:rsidR="002246B8" w:rsidRPr="004E57C7" w:rsidRDefault="002246B8" w:rsidP="002246B8">
      <w:pPr>
        <w:rPr>
          <w:rFonts w:ascii="GHEA Grapalat" w:hAnsi="GHEA Grapalat"/>
          <w:sz w:val="22"/>
          <w:szCs w:val="22"/>
        </w:rPr>
      </w:pPr>
    </w:p>
    <w:p w14:paraId="6D2D4F9D" w14:textId="77777777" w:rsidR="002246B8" w:rsidRPr="004E57C7" w:rsidRDefault="002246B8" w:rsidP="002246B8">
      <w:pPr>
        <w:rPr>
          <w:rFonts w:ascii="GHEA Grapalat" w:hAnsi="GHEA Grapalat"/>
          <w:sz w:val="22"/>
          <w:szCs w:val="22"/>
        </w:rPr>
      </w:pPr>
    </w:p>
    <w:p w14:paraId="7E541FA2" w14:textId="77777777" w:rsidR="002246B8" w:rsidRPr="004E57C7" w:rsidRDefault="002246B8" w:rsidP="002246B8">
      <w:pPr>
        <w:rPr>
          <w:rFonts w:ascii="GHEA Grapalat" w:hAnsi="GHEA Grapalat"/>
          <w:sz w:val="22"/>
          <w:szCs w:val="22"/>
        </w:rPr>
      </w:pPr>
    </w:p>
    <w:p w14:paraId="7C4E95BD" w14:textId="77777777" w:rsidR="002246B8" w:rsidRPr="004E57C7" w:rsidRDefault="002246B8" w:rsidP="002246B8">
      <w:pPr>
        <w:rPr>
          <w:rFonts w:ascii="GHEA Grapalat" w:hAnsi="GHEA Grapalat"/>
          <w:sz w:val="22"/>
          <w:szCs w:val="22"/>
        </w:rPr>
      </w:pPr>
    </w:p>
    <w:p w14:paraId="6DD378A8" w14:textId="77777777" w:rsidR="002246B8" w:rsidRDefault="002246B8" w:rsidP="002246B8">
      <w:pPr>
        <w:rPr>
          <w:rFonts w:ascii="GHEA Grapalat" w:hAnsi="GHEA Grapalat"/>
          <w:sz w:val="22"/>
          <w:szCs w:val="22"/>
        </w:rPr>
      </w:pPr>
    </w:p>
    <w:p w14:paraId="64C8AEC1" w14:textId="77777777" w:rsidR="002246B8" w:rsidRPr="004E57C7" w:rsidRDefault="002246B8" w:rsidP="002246B8">
      <w:pPr>
        <w:rPr>
          <w:rFonts w:ascii="GHEA Grapalat" w:hAnsi="GHEA Grapalat"/>
          <w:sz w:val="22"/>
          <w:szCs w:val="22"/>
        </w:rPr>
      </w:pPr>
    </w:p>
    <w:p w14:paraId="01E50758" w14:textId="77777777" w:rsidR="002246B8" w:rsidRDefault="002246B8" w:rsidP="002246B8">
      <w:pPr>
        <w:rPr>
          <w:rFonts w:ascii="GHEA Grapalat" w:hAnsi="GHEA Grapalat"/>
          <w:sz w:val="22"/>
          <w:szCs w:val="22"/>
        </w:rPr>
      </w:pPr>
    </w:p>
    <w:p w14:paraId="4A577DA8" w14:textId="77777777" w:rsidR="002246B8" w:rsidRDefault="002246B8" w:rsidP="002246B8">
      <w:pPr>
        <w:rPr>
          <w:rFonts w:ascii="GHEA Grapalat" w:hAnsi="GHEA Grapalat"/>
          <w:sz w:val="22"/>
          <w:szCs w:val="22"/>
        </w:rPr>
      </w:pPr>
    </w:p>
    <w:p w14:paraId="197C62D6" w14:textId="77777777" w:rsidR="002246B8" w:rsidRDefault="002246B8" w:rsidP="002246B8">
      <w:pPr>
        <w:rPr>
          <w:rFonts w:ascii="GHEA Grapalat" w:hAnsi="GHEA Grapalat"/>
          <w:sz w:val="22"/>
          <w:szCs w:val="22"/>
        </w:rPr>
      </w:pPr>
    </w:p>
    <w:p w14:paraId="53E87D30" w14:textId="77777777" w:rsidR="002246B8" w:rsidRDefault="002246B8" w:rsidP="002246B8">
      <w:pPr>
        <w:rPr>
          <w:rFonts w:ascii="GHEA Grapalat" w:hAnsi="GHEA Grapalat"/>
          <w:sz w:val="22"/>
          <w:szCs w:val="22"/>
        </w:rPr>
      </w:pPr>
    </w:p>
    <w:p w14:paraId="1917854A" w14:textId="77777777" w:rsidR="002246B8" w:rsidRDefault="002246B8" w:rsidP="002246B8">
      <w:pPr>
        <w:rPr>
          <w:rFonts w:ascii="GHEA Grapalat" w:hAnsi="GHEA Grapalat"/>
          <w:sz w:val="22"/>
          <w:szCs w:val="22"/>
        </w:rPr>
      </w:pPr>
    </w:p>
    <w:p w14:paraId="468028CD" w14:textId="77777777" w:rsidR="002246B8" w:rsidRDefault="002246B8" w:rsidP="002246B8">
      <w:pPr>
        <w:rPr>
          <w:rFonts w:ascii="GHEA Grapalat" w:hAnsi="GHEA Grapalat"/>
          <w:sz w:val="22"/>
          <w:szCs w:val="22"/>
        </w:rPr>
      </w:pPr>
    </w:p>
    <w:p w14:paraId="3CEB6BE0" w14:textId="77777777" w:rsidR="00535E78" w:rsidRDefault="00535E78" w:rsidP="002246B8">
      <w:pPr>
        <w:rPr>
          <w:rFonts w:ascii="GHEA Grapalat" w:hAnsi="GHEA Grapalat"/>
          <w:sz w:val="22"/>
          <w:szCs w:val="22"/>
        </w:rPr>
      </w:pPr>
    </w:p>
    <w:p w14:paraId="56C9903B" w14:textId="77777777" w:rsidR="00535E78" w:rsidRDefault="00535E78" w:rsidP="002246B8">
      <w:pPr>
        <w:rPr>
          <w:rFonts w:ascii="GHEA Grapalat" w:hAnsi="GHEA Grapalat"/>
          <w:sz w:val="22"/>
          <w:szCs w:val="22"/>
        </w:rPr>
      </w:pPr>
    </w:p>
    <w:p w14:paraId="0CB418E9" w14:textId="77777777" w:rsidR="00535E78" w:rsidRDefault="00535E78" w:rsidP="002246B8">
      <w:pPr>
        <w:rPr>
          <w:rFonts w:ascii="GHEA Grapalat" w:hAnsi="GHEA Grapalat"/>
          <w:sz w:val="22"/>
          <w:szCs w:val="22"/>
        </w:rPr>
      </w:pPr>
    </w:p>
    <w:p w14:paraId="61C5EDE4" w14:textId="77777777" w:rsidR="00535E78" w:rsidRDefault="00535E78" w:rsidP="002246B8">
      <w:pPr>
        <w:rPr>
          <w:rFonts w:ascii="GHEA Grapalat" w:hAnsi="GHEA Grapalat"/>
          <w:sz w:val="22"/>
          <w:szCs w:val="22"/>
        </w:rPr>
      </w:pPr>
    </w:p>
    <w:p w14:paraId="315A8AF2" w14:textId="77777777" w:rsidR="00535E78" w:rsidRDefault="00535E78" w:rsidP="002246B8">
      <w:pPr>
        <w:rPr>
          <w:rFonts w:ascii="GHEA Grapalat" w:hAnsi="GHEA Grapalat"/>
          <w:sz w:val="22"/>
          <w:szCs w:val="22"/>
        </w:rPr>
      </w:pPr>
    </w:p>
    <w:p w14:paraId="4FEC5E77" w14:textId="77777777" w:rsidR="00535E78" w:rsidRDefault="00535E78" w:rsidP="002246B8">
      <w:pPr>
        <w:rPr>
          <w:rFonts w:ascii="GHEA Grapalat" w:hAnsi="GHEA Grapalat"/>
          <w:sz w:val="22"/>
          <w:szCs w:val="22"/>
        </w:rPr>
      </w:pPr>
    </w:p>
    <w:p w14:paraId="6775A1D9" w14:textId="77777777" w:rsidR="00535E78" w:rsidRPr="002E57EC" w:rsidRDefault="00535E78" w:rsidP="002246B8">
      <w:pPr>
        <w:rPr>
          <w:rFonts w:ascii="GHEA Grapalat" w:hAnsi="GHEA Grapalat"/>
          <w:sz w:val="22"/>
          <w:szCs w:val="22"/>
        </w:rPr>
      </w:pPr>
    </w:p>
    <w:p w14:paraId="66BF30B1" w14:textId="77777777" w:rsidR="002246B8" w:rsidRPr="002246B8" w:rsidRDefault="002246B8" w:rsidP="00B2591E">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1565CF1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06631">
        <w:rPr>
          <w:rFonts w:ascii="GHEA Grapalat" w:hAnsi="GHEA Grapalat"/>
          <w:b/>
          <w:color w:val="000000" w:themeColor="text1"/>
          <w:lang w:val="hy-AM"/>
        </w:rPr>
        <w:t>ԵՔ-ԳՀԾՁԲ-25/149</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C14135">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C14135" w:rsidRPr="00003FAD" w14:paraId="4030A6CB" w14:textId="77777777" w:rsidTr="00C14135">
        <w:trPr>
          <w:trHeight w:val="363"/>
          <w:jc w:val="center"/>
        </w:trPr>
        <w:tc>
          <w:tcPr>
            <w:tcW w:w="1998" w:type="dxa"/>
            <w:vAlign w:val="center"/>
          </w:tcPr>
          <w:p w14:paraId="58584ECD" w14:textId="3C8C4A0E" w:rsidR="00C14135" w:rsidRPr="008C4282" w:rsidRDefault="00C14135" w:rsidP="00C14135">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7709C5E1" w:rsidR="00C14135" w:rsidRPr="00535E78" w:rsidRDefault="00C14135" w:rsidP="00C14135">
            <w:pPr>
              <w:widowControl w:val="0"/>
              <w:spacing w:after="120"/>
              <w:jc w:val="center"/>
              <w:rPr>
                <w:rFonts w:ascii="GHEA Grapalat" w:hAnsi="GHEA Grapalat"/>
                <w:color w:val="000000" w:themeColor="text1"/>
                <w:sz w:val="16"/>
              </w:rPr>
            </w:pPr>
            <w:r>
              <w:rPr>
                <w:rStyle w:val="ng-binding"/>
                <w:rFonts w:ascii="Helvetica" w:hAnsi="Helvetica" w:cs="Helvetica"/>
                <w:color w:val="403931"/>
                <w:sz w:val="21"/>
                <w:szCs w:val="21"/>
              </w:rPr>
              <w:t>50111130/1</w:t>
            </w:r>
            <w:r w:rsidR="00535E78">
              <w:rPr>
                <w:rStyle w:val="ng-binding"/>
                <w:rFonts w:ascii="Helvetica" w:hAnsi="Helvetica" w:cs="Helvetica"/>
                <w:color w:val="403931"/>
                <w:sz w:val="21"/>
                <w:szCs w:val="21"/>
              </w:rPr>
              <w:t>8</w:t>
            </w:r>
          </w:p>
        </w:tc>
        <w:tc>
          <w:tcPr>
            <w:tcW w:w="1800" w:type="dxa"/>
          </w:tcPr>
          <w:p w14:paraId="330587EB" w14:textId="4F5C887B" w:rsidR="00C14135" w:rsidRPr="008C4282" w:rsidRDefault="00C14135" w:rsidP="00C14135">
            <w:pPr>
              <w:widowControl w:val="0"/>
              <w:spacing w:after="120"/>
              <w:jc w:val="center"/>
              <w:rPr>
                <w:rFonts w:ascii="GHEA Grapalat" w:hAnsi="GHEA Grapalat"/>
                <w:color w:val="000000" w:themeColor="text1"/>
                <w:sz w:val="18"/>
                <w:szCs w:val="18"/>
              </w:rPr>
            </w:pPr>
            <w:r w:rsidRPr="008C4282">
              <w:rPr>
                <w:rFonts w:ascii="GHEA Grapalat" w:hAnsi="GHEA Grapalat"/>
                <w:color w:val="000000" w:themeColor="text1"/>
                <w:sz w:val="18"/>
                <w:szCs w:val="18"/>
              </w:rPr>
              <w:t>''ТЕХНИЧЕСКОЕ ОБСЛУЖИВАНИЕ ТРАНСПОРТНЫХ СРЕДСТВ</w:t>
            </w:r>
          </w:p>
        </w:tc>
        <w:tc>
          <w:tcPr>
            <w:tcW w:w="630" w:type="dxa"/>
            <w:vAlign w:val="center"/>
          </w:tcPr>
          <w:p w14:paraId="763C190F"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7A9A5AB8"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vAlign w:val="center"/>
          </w:tcPr>
          <w:p w14:paraId="0E9731DE" w14:textId="77777777"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5960D036" w14:textId="61C65403"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72209B27" w14:textId="6B52C7C2" w:rsidR="00C14135" w:rsidRPr="00003FAD" w:rsidRDefault="00C14135" w:rsidP="00C14135">
            <w:pPr>
              <w:widowControl w:val="0"/>
              <w:spacing w:after="120"/>
              <w:jc w:val="center"/>
              <w:rPr>
                <w:rFonts w:ascii="GHEA Grapalat" w:hAnsi="GHEA Grapalat"/>
                <w:color w:val="000000" w:themeColor="text1"/>
                <w:sz w:val="16"/>
              </w:rPr>
            </w:pPr>
          </w:p>
        </w:tc>
        <w:tc>
          <w:tcPr>
            <w:tcW w:w="360" w:type="dxa"/>
            <w:textDirection w:val="btLr"/>
          </w:tcPr>
          <w:p w14:paraId="67ED2AD1" w14:textId="1C693A3D"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907350" w14:textId="5B425FFC"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0A4804F" w14:textId="69ED9A39" w:rsidR="00C14135" w:rsidRPr="00003FAD" w:rsidRDefault="00C14135" w:rsidP="00C14135">
            <w:pPr>
              <w:widowControl w:val="0"/>
              <w:spacing w:after="120"/>
              <w:jc w:val="center"/>
              <w:rPr>
                <w:rFonts w:ascii="GHEA Grapalat" w:hAnsi="GHEA Grapalat"/>
                <w:color w:val="000000" w:themeColor="text1"/>
                <w:sz w:val="16"/>
              </w:rPr>
            </w:pPr>
          </w:p>
        </w:tc>
        <w:tc>
          <w:tcPr>
            <w:tcW w:w="630" w:type="dxa"/>
            <w:textDirection w:val="btLr"/>
          </w:tcPr>
          <w:p w14:paraId="11DB0BAD" w14:textId="26CEE32A" w:rsidR="00C14135" w:rsidRPr="00003FAD" w:rsidRDefault="00C14135" w:rsidP="00C14135">
            <w:pPr>
              <w:widowControl w:val="0"/>
              <w:spacing w:after="120"/>
              <w:jc w:val="center"/>
              <w:rPr>
                <w:rFonts w:ascii="GHEA Grapalat" w:hAnsi="GHEA Grapalat"/>
                <w:color w:val="000000" w:themeColor="text1"/>
                <w:sz w:val="16"/>
              </w:rPr>
            </w:pPr>
          </w:p>
        </w:tc>
        <w:tc>
          <w:tcPr>
            <w:tcW w:w="450" w:type="dxa"/>
            <w:textDirection w:val="btLr"/>
          </w:tcPr>
          <w:p w14:paraId="1B5BAF6F" w14:textId="075A57D6" w:rsidR="00C14135" w:rsidRPr="00003FAD" w:rsidRDefault="00C14135" w:rsidP="00C14135">
            <w:pPr>
              <w:widowControl w:val="0"/>
              <w:spacing w:after="120"/>
              <w:jc w:val="center"/>
              <w:rPr>
                <w:rFonts w:ascii="GHEA Grapalat" w:hAnsi="GHEA Grapalat"/>
                <w:color w:val="000000" w:themeColor="text1"/>
                <w:sz w:val="16"/>
              </w:rPr>
            </w:pPr>
            <w:r>
              <w:rPr>
                <w:rFonts w:ascii="GHEA Grapalat" w:hAnsi="GHEA Grapalat"/>
                <w:sz w:val="20"/>
                <w:lang w:val="pt-BR"/>
              </w:rPr>
              <w:t>100</w:t>
            </w:r>
            <w:r w:rsidRPr="00EB6D1D">
              <w:rPr>
                <w:rFonts w:ascii="GHEA Grapalat" w:hAnsi="GHEA Grapalat"/>
                <w:sz w:val="20"/>
                <w:lang w:val="pt-BR"/>
              </w:rPr>
              <w:t>%</w:t>
            </w:r>
          </w:p>
        </w:tc>
        <w:tc>
          <w:tcPr>
            <w:tcW w:w="450" w:type="dxa"/>
            <w:textDirection w:val="btLr"/>
          </w:tcPr>
          <w:p w14:paraId="27660905" w14:textId="2FE86A8F"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450" w:type="dxa"/>
            <w:textDirection w:val="btLr"/>
          </w:tcPr>
          <w:p w14:paraId="1074DA8A" w14:textId="024CC42C"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359" w:type="dxa"/>
            <w:textDirection w:val="btLr"/>
          </w:tcPr>
          <w:p w14:paraId="6DF08BD0" w14:textId="560E85C1" w:rsidR="00C14135" w:rsidRPr="00003FAD" w:rsidRDefault="00C14135" w:rsidP="00C14135">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3DC92F5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06631">
        <w:rPr>
          <w:rFonts w:ascii="GHEA Grapalat" w:hAnsi="GHEA Grapalat"/>
          <w:b/>
          <w:color w:val="000000" w:themeColor="text1"/>
          <w:sz w:val="22"/>
          <w:szCs w:val="22"/>
          <w:lang w:val="hy-AM"/>
        </w:rPr>
        <w:t>ԵՔ-ԳՀԾՁԲ-25/149</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0525E86D"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06631">
        <w:rPr>
          <w:rFonts w:ascii="GHEA Grapalat" w:hAnsi="GHEA Grapalat"/>
          <w:b/>
          <w:color w:val="000000" w:themeColor="text1"/>
          <w:sz w:val="22"/>
          <w:szCs w:val="22"/>
          <w:lang w:val="hy-AM"/>
        </w:rPr>
        <w:t>ԵՔ-ԳՀԾՁԲ-25/149</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D5162" w14:textId="77777777" w:rsidR="00C67FDE" w:rsidRDefault="00C67FDE">
      <w:r>
        <w:separator/>
      </w:r>
    </w:p>
  </w:endnote>
  <w:endnote w:type="continuationSeparator" w:id="0">
    <w:p w14:paraId="52FAFA83" w14:textId="77777777" w:rsidR="00C67FDE" w:rsidRDefault="00C6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B65BC" w14:textId="77777777" w:rsidR="00C67FDE" w:rsidRDefault="00C67FDE">
      <w:r>
        <w:separator/>
      </w:r>
    </w:p>
  </w:footnote>
  <w:footnote w:type="continuationSeparator" w:id="0">
    <w:p w14:paraId="2B7A195B" w14:textId="77777777" w:rsidR="00C67FDE" w:rsidRDefault="00C67FDE">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485D5F9A" w14:textId="77777777" w:rsidR="0068510A" w:rsidRPr="008842CE" w:rsidRDefault="0068510A" w:rsidP="0068510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1296339" w14:textId="77777777" w:rsidR="0068510A" w:rsidRPr="000811C1" w:rsidRDefault="0068510A" w:rsidP="0068510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446059C7" w14:textId="77777777" w:rsidR="00830D76" w:rsidRPr="00124BE9" w:rsidRDefault="00830D76" w:rsidP="00830D76">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0"/>
  </w:num>
  <w:num w:numId="2" w16cid:durableId="2128042859">
    <w:abstractNumId w:val="14"/>
  </w:num>
  <w:num w:numId="3" w16cid:durableId="1428579617">
    <w:abstractNumId w:val="28"/>
  </w:num>
  <w:num w:numId="4" w16cid:durableId="1298604260">
    <w:abstractNumId w:val="21"/>
  </w:num>
  <w:num w:numId="5" w16cid:durableId="1567646177">
    <w:abstractNumId w:val="34"/>
  </w:num>
  <w:num w:numId="6" w16cid:durableId="1349524882">
    <w:abstractNumId w:val="30"/>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4"/>
  </w:num>
  <w:num w:numId="10" w16cid:durableId="1811288597">
    <w:abstractNumId w:val="7"/>
  </w:num>
  <w:num w:numId="11" w16cid:durableId="581529777">
    <w:abstractNumId w:val="10"/>
  </w:num>
  <w:num w:numId="12" w16cid:durableId="894899526">
    <w:abstractNumId w:val="41"/>
  </w:num>
  <w:num w:numId="13" w16cid:durableId="1972249620">
    <w:abstractNumId w:val="37"/>
  </w:num>
  <w:num w:numId="14" w16cid:durableId="2129621796">
    <w:abstractNumId w:val="17"/>
  </w:num>
  <w:num w:numId="15" w16cid:durableId="843664480">
    <w:abstractNumId w:val="39"/>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1"/>
  </w:num>
  <w:num w:numId="23" w16cid:durableId="1298300558">
    <w:abstractNumId w:val="9"/>
  </w:num>
  <w:num w:numId="24" w16cid:durableId="676688734">
    <w:abstractNumId w:val="27"/>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6"/>
  </w:num>
  <w:num w:numId="31" w16cid:durableId="185487216">
    <w:abstractNumId w:val="33"/>
  </w:num>
  <w:num w:numId="32" w16cid:durableId="1117748611">
    <w:abstractNumId w:val="32"/>
  </w:num>
  <w:num w:numId="33" w16cid:durableId="1028943160">
    <w:abstractNumId w:val="40"/>
  </w:num>
  <w:num w:numId="34" w16cid:durableId="779832878">
    <w:abstractNumId w:val="35"/>
  </w:num>
  <w:num w:numId="35" w16cid:durableId="1657369461">
    <w:abstractNumId w:val="2"/>
  </w:num>
  <w:num w:numId="36" w16cid:durableId="1098864782">
    <w:abstractNumId w:val="15"/>
  </w:num>
  <w:num w:numId="37" w16cid:durableId="103817440">
    <w:abstractNumId w:val="38"/>
  </w:num>
  <w:num w:numId="38" w16cid:durableId="1573808472">
    <w:abstractNumId w:val="13"/>
  </w:num>
  <w:num w:numId="39" w16cid:durableId="1733427411">
    <w:abstractNumId w:val="23"/>
  </w:num>
  <w:num w:numId="40" w16cid:durableId="1179077506">
    <w:abstractNumId w:val="25"/>
  </w:num>
  <w:num w:numId="41" w16cid:durableId="546382782">
    <w:abstractNumId w:val="19"/>
  </w:num>
  <w:num w:numId="42" w16cid:durableId="474564424">
    <w:abstractNumId w:val="11"/>
  </w:num>
  <w:num w:numId="43" w16cid:durableId="1316453186">
    <w:abstractNumId w:val="6"/>
  </w:num>
  <w:num w:numId="44" w16cid:durableId="1934509500">
    <w:abstractNumId w:val="29"/>
  </w:num>
  <w:num w:numId="45" w16cid:durableId="1915123084">
    <w:abstractNumId w:val="18"/>
  </w:num>
  <w:num w:numId="46" w16cid:durableId="242296832">
    <w:abstractNumId w:val="26"/>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D2D"/>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5E78"/>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10A"/>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3E71"/>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0D76"/>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67FDE"/>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631"/>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4E22AA"/>
  </w:style>
  <w:style w:type="character" w:customStyle="1" w:styleId="ng-binding">
    <w:name w:val="ng-binding"/>
    <w:basedOn w:val="DefaultParagraphFont"/>
    <w:rsid w:val="0088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2991</TotalTime>
  <Pages>86</Pages>
  <Words>20232</Words>
  <Characters>115327</Characters>
  <Application>Microsoft Office Word</Application>
  <DocSecurity>0</DocSecurity>
  <Lines>961</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135289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1812</cp:revision>
  <cp:lastPrinted>2018-02-16T07:12:00Z</cp:lastPrinted>
  <dcterms:created xsi:type="dcterms:W3CDTF">2019-10-28T07:04:00Z</dcterms:created>
  <dcterms:modified xsi:type="dcterms:W3CDTF">2025-09-26T07:42:00Z</dcterms:modified>
</cp:coreProperties>
</file>