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15F47776"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D723C8">
        <w:rPr>
          <w:rFonts w:ascii="GHEA Grapalat" w:hAnsi="GHEA Grapalat"/>
          <w:i w:val="0"/>
          <w:color w:val="000000" w:themeColor="text1"/>
          <w:sz w:val="22"/>
          <w:szCs w:val="22"/>
          <w:lang w:val="hy-AM"/>
        </w:rPr>
        <w:t>16</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D723C8">
        <w:rPr>
          <w:rFonts w:ascii="GHEA Grapalat" w:hAnsi="GHEA Grapalat"/>
          <w:i w:val="0"/>
          <w:color w:val="000000" w:themeColor="text1"/>
          <w:sz w:val="22"/>
          <w:szCs w:val="22"/>
        </w:rPr>
        <w:t>окрября</w:t>
      </w:r>
      <w:r w:rsidRPr="00003FAD">
        <w:rPr>
          <w:rFonts w:ascii="GHEA Grapalat" w:hAnsi="GHEA Grapalat"/>
          <w:i w:val="0"/>
          <w:color w:val="000000" w:themeColor="text1"/>
          <w:sz w:val="22"/>
          <w:szCs w:val="22"/>
        </w:rPr>
        <w:t xml:space="preserve"> </w:t>
      </w:r>
      <w:r w:rsidR="008625DC">
        <w:rPr>
          <w:rFonts w:ascii="GHEA Grapalat" w:hAnsi="GHEA Grapalat"/>
          <w:i w:val="0"/>
          <w:color w:val="000000" w:themeColor="text1"/>
          <w:sz w:val="22"/>
          <w:szCs w:val="22"/>
        </w:rPr>
        <w:t>2025</w:t>
      </w:r>
      <w:r w:rsidRPr="00003FAD">
        <w:rPr>
          <w:rFonts w:ascii="GHEA Grapalat" w:hAnsi="GHEA Grapalat"/>
          <w:i w:val="0"/>
          <w:color w:val="000000" w:themeColor="text1"/>
          <w:sz w:val="22"/>
          <w:szCs w:val="22"/>
        </w:rPr>
        <w:t xml:space="preserve"> года</w:t>
      </w:r>
    </w:p>
    <w:p w14:paraId="050B0B01" w14:textId="006980A7"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D723C8">
        <w:rPr>
          <w:rFonts w:ascii="GHEA Grapalat" w:hAnsi="GHEA Grapalat"/>
          <w:b/>
          <w:iCs/>
          <w:lang w:val="hy-AM"/>
        </w:rPr>
        <w:t>ԵՔ-ԳՀԾՁԲ-25/154</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57895A0C"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CE724E" w:rsidRPr="00CE724E">
        <w:rPr>
          <w:rFonts w:ascii="GHEA Grapalat" w:eastAsia="MS Mincho" w:hAnsi="GHEA Grapalat"/>
          <w:b/>
          <w:bCs/>
          <w:lang w:eastAsia="ja-JP"/>
        </w:rPr>
        <w:t>услуг</w:t>
      </w:r>
      <w:r w:rsidR="00CE724E">
        <w:rPr>
          <w:rFonts w:ascii="GHEA Grapalat" w:eastAsia="MS Mincho" w:hAnsi="GHEA Grapalat"/>
          <w:b/>
          <w:bCs/>
          <w:lang w:val="hy-AM" w:eastAsia="ja-JP"/>
        </w:rPr>
        <w:t xml:space="preserve"> </w:t>
      </w:r>
      <w:r w:rsidR="00CE724E" w:rsidRPr="00CE724E">
        <w:rPr>
          <w:rFonts w:ascii="GHEA Grapalat" w:eastAsia="MS Mincho" w:hAnsi="GHEA Grapalat"/>
          <w:b/>
          <w:bCs/>
          <w:lang w:eastAsia="ja-JP"/>
        </w:rPr>
        <w:t>по созданию информационных и анимационных видеороликов</w:t>
      </w:r>
      <w:r w:rsidRPr="00003FAD">
        <w:rPr>
          <w:rFonts w:ascii="GHEA Grapalat" w:hAnsi="GHEA Grapalat"/>
          <w:color w:val="000000" w:themeColor="text1"/>
          <w:sz w:val="22"/>
          <w:szCs w:val="22"/>
        </w:rPr>
        <w:t xml:space="preserve"> (далее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6A27C45D"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Pr="009461CA">
        <w:rPr>
          <w:rFonts w:ascii="GHEA Grapalat" w:hAnsi="GHEA Grapalat"/>
          <w:b/>
          <w:i w:val="0"/>
          <w:color w:val="FF0000"/>
          <w:sz w:val="22"/>
          <w:szCs w:val="22"/>
        </w:rPr>
        <w:t>1</w:t>
      </w:r>
      <w:r w:rsidR="000211B5" w:rsidRPr="009461CA">
        <w:rPr>
          <w:rFonts w:ascii="GHEA Grapalat" w:hAnsi="GHEA Grapalat"/>
          <w:b/>
          <w:i w:val="0"/>
          <w:color w:val="FF0000"/>
          <w:sz w:val="22"/>
          <w:szCs w:val="22"/>
          <w:lang w:val="hy-AM"/>
        </w:rPr>
        <w:t>0</w:t>
      </w:r>
      <w:r w:rsidRPr="009461CA">
        <w:rPr>
          <w:rFonts w:ascii="GHEA Grapalat" w:hAnsi="GHEA Grapalat"/>
          <w:b/>
          <w:i w:val="0"/>
          <w:color w:val="FF0000"/>
          <w:sz w:val="22"/>
          <w:szCs w:val="22"/>
        </w:rPr>
        <w:t>:</w:t>
      </w:r>
      <w:r w:rsidR="00D723C8">
        <w:rPr>
          <w:rFonts w:ascii="GHEA Grapalat" w:hAnsi="GHEA Grapalat"/>
          <w:b/>
          <w:i w:val="0"/>
          <w:color w:val="FF0000"/>
          <w:sz w:val="22"/>
          <w:szCs w:val="22"/>
        </w:rPr>
        <w:t>3</w:t>
      </w:r>
      <w:r w:rsidRPr="009461CA">
        <w:rPr>
          <w:rFonts w:ascii="GHEA Grapalat" w:hAnsi="GHEA Grapalat"/>
          <w:b/>
          <w:i w:val="0"/>
          <w:color w:val="FF0000"/>
          <w:sz w:val="22"/>
          <w:szCs w:val="22"/>
        </w:rPr>
        <w:t xml:space="preserve">0 часов, </w:t>
      </w:r>
      <w:r w:rsidR="00D723C8">
        <w:rPr>
          <w:rFonts w:ascii="GHEA Grapalat" w:hAnsi="GHEA Grapalat"/>
          <w:b/>
          <w:i w:val="0"/>
          <w:color w:val="FF0000"/>
          <w:sz w:val="22"/>
          <w:szCs w:val="22"/>
        </w:rPr>
        <w:t>24</w:t>
      </w:r>
      <w:r w:rsidR="00D723C8" w:rsidRPr="00D723C8">
        <w:rPr>
          <w:rFonts w:ascii="GHEA Grapalat" w:hAnsi="GHEA Grapalat"/>
          <w:b/>
          <w:i w:val="0"/>
          <w:color w:val="FF0000"/>
          <w:sz w:val="22"/>
          <w:szCs w:val="22"/>
        </w:rPr>
        <w:t>.10.</w:t>
      </w:r>
      <w:r w:rsidR="008625DC">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2104194B"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Pr="009461CA">
        <w:rPr>
          <w:rFonts w:ascii="GHEA Grapalat" w:hAnsi="GHEA Grapalat"/>
          <w:b/>
          <w:i w:val="0"/>
          <w:color w:val="FF0000"/>
          <w:sz w:val="22"/>
          <w:szCs w:val="22"/>
        </w:rPr>
        <w:t>1</w:t>
      </w:r>
      <w:r w:rsidR="000211B5" w:rsidRPr="009461CA">
        <w:rPr>
          <w:rFonts w:ascii="GHEA Grapalat" w:hAnsi="GHEA Grapalat"/>
          <w:b/>
          <w:i w:val="0"/>
          <w:color w:val="FF0000"/>
          <w:sz w:val="22"/>
          <w:szCs w:val="22"/>
          <w:lang w:val="hy-AM"/>
        </w:rPr>
        <w:t>0</w:t>
      </w:r>
      <w:r w:rsidRPr="009461CA">
        <w:rPr>
          <w:rFonts w:ascii="GHEA Grapalat" w:hAnsi="GHEA Grapalat"/>
          <w:b/>
          <w:i w:val="0"/>
          <w:color w:val="FF0000"/>
          <w:sz w:val="22"/>
          <w:szCs w:val="22"/>
        </w:rPr>
        <w:t>:</w:t>
      </w:r>
      <w:r w:rsidR="00D723C8" w:rsidRPr="00D723C8">
        <w:rPr>
          <w:rFonts w:ascii="GHEA Grapalat" w:hAnsi="GHEA Grapalat"/>
          <w:b/>
          <w:i w:val="0"/>
          <w:color w:val="FF0000"/>
          <w:sz w:val="22"/>
          <w:szCs w:val="22"/>
        </w:rPr>
        <w:t>3</w:t>
      </w:r>
      <w:r w:rsidRPr="009461CA">
        <w:rPr>
          <w:rFonts w:ascii="GHEA Grapalat" w:hAnsi="GHEA Grapalat"/>
          <w:b/>
          <w:i w:val="0"/>
          <w:color w:val="FF0000"/>
          <w:sz w:val="22"/>
          <w:szCs w:val="22"/>
        </w:rPr>
        <w:t xml:space="preserve">0 часов, </w:t>
      </w:r>
      <w:r w:rsidR="00D723C8">
        <w:rPr>
          <w:rFonts w:ascii="GHEA Grapalat" w:hAnsi="GHEA Grapalat"/>
          <w:b/>
          <w:i w:val="0"/>
          <w:color w:val="FF0000"/>
          <w:sz w:val="22"/>
          <w:szCs w:val="22"/>
        </w:rPr>
        <w:t>24</w:t>
      </w:r>
      <w:r w:rsidR="00D723C8" w:rsidRPr="00D723C8">
        <w:rPr>
          <w:rFonts w:ascii="GHEA Grapalat" w:hAnsi="GHEA Grapalat"/>
          <w:b/>
          <w:i w:val="0"/>
          <w:color w:val="FF0000"/>
          <w:sz w:val="22"/>
          <w:szCs w:val="22"/>
        </w:rPr>
        <w:t>.10.</w:t>
      </w:r>
      <w:r w:rsidR="00D723C8">
        <w:rPr>
          <w:rFonts w:ascii="GHEA Grapalat" w:hAnsi="GHEA Grapalat"/>
          <w:b/>
          <w:i w:val="0"/>
          <w:color w:val="FF0000"/>
          <w:sz w:val="22"/>
          <w:szCs w:val="22"/>
        </w:rPr>
        <w:t>2025</w:t>
      </w:r>
      <w:r w:rsidR="00D723C8" w:rsidRPr="009461CA">
        <w:rPr>
          <w:rFonts w:ascii="GHEA Grapalat" w:hAnsi="GHEA Grapalat"/>
          <w:b/>
          <w:i w:val="0"/>
          <w:color w:val="FF0000"/>
          <w:sz w:val="22"/>
          <w:szCs w:val="22"/>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lastRenderedPageBreak/>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52AA2CED"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CE724E" w:rsidRPr="00CE724E">
        <w:rPr>
          <w:rFonts w:ascii="GHEA Grapalat" w:hAnsi="GHEA Grapalat"/>
          <w:b/>
          <w:color w:val="000000" w:themeColor="text1"/>
          <w:sz w:val="20"/>
          <w:szCs w:val="20"/>
        </w:rPr>
        <w:t>УСЛУГ ПО СОЗДАНИЮ ИНФОРМАЦИОННЫХ И АНИМАЦИОННЫХ ВИДЕОРОЛИКОВ</w:t>
      </w:r>
      <w:r w:rsidR="00CE724E" w:rsidRPr="00003FAD">
        <w:rPr>
          <w:rFonts w:ascii="GHEA Grapalat" w:hAnsi="GHEA Grapalat"/>
          <w:b/>
          <w:color w:val="000000" w:themeColor="text1"/>
          <w:sz w:val="20"/>
          <w:szCs w:val="20"/>
        </w:rPr>
        <w:t xml:space="preserve"> </w:t>
      </w:r>
      <w:r w:rsidR="00CE724E" w:rsidRPr="00CE724E">
        <w:rPr>
          <w:rFonts w:ascii="GHEA Grapalat" w:hAnsi="GHEA Grapalat"/>
          <w:b/>
          <w:color w:val="000000" w:themeColor="text1"/>
          <w:sz w:val="20"/>
          <w:szCs w:val="20"/>
        </w:rPr>
        <w:t xml:space="preserve"> </w:t>
      </w:r>
      <w:r w:rsidR="00CE724E">
        <w:rPr>
          <w:rFonts w:ascii="GHEA Grapalat" w:hAnsi="GHEA Grapalat"/>
          <w:b/>
          <w:color w:val="000000" w:themeColor="text1"/>
          <w:sz w:val="20"/>
          <w:szCs w:val="20"/>
        </w:rPr>
        <w:t xml:space="preserve">ДЛЯ </w:t>
      </w:r>
      <w:r w:rsidRPr="00003FAD">
        <w:rPr>
          <w:rFonts w:ascii="GHEA Grapalat" w:hAnsi="GHEA Grapalat"/>
          <w:b/>
          <w:color w:val="000000" w:themeColor="text1"/>
          <w:sz w:val="20"/>
          <w:szCs w:val="20"/>
        </w:rPr>
        <w:t xml:space="preserve">НУЖД </w:t>
      </w:r>
      <w:r w:rsidR="00005607" w:rsidRPr="00CE724E">
        <w:rPr>
          <w:rFonts w:ascii="GHEA Grapalat" w:hAnsi="GHEA Grapalat"/>
          <w:b/>
          <w:color w:val="000000" w:themeColor="text1"/>
          <w:sz w:val="20"/>
          <w:szCs w:val="20"/>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3C3EE326"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CE724E" w:rsidRPr="00CE724E">
        <w:rPr>
          <w:rFonts w:ascii="GHEA Grapalat" w:eastAsia="MS Mincho" w:hAnsi="GHEA Grapalat"/>
          <w:b/>
          <w:bCs/>
          <w:lang w:eastAsia="ja-JP"/>
        </w:rPr>
        <w:t>УСЛУГ</w:t>
      </w:r>
      <w:r w:rsidR="00CE724E">
        <w:rPr>
          <w:rFonts w:ascii="GHEA Grapalat" w:eastAsia="MS Mincho" w:hAnsi="GHEA Grapalat"/>
          <w:b/>
          <w:bCs/>
          <w:lang w:val="hy-AM" w:eastAsia="ja-JP"/>
        </w:rPr>
        <w:t xml:space="preserve"> </w:t>
      </w:r>
      <w:r w:rsidR="00CE724E" w:rsidRPr="00CE724E">
        <w:rPr>
          <w:rFonts w:ascii="GHEA Grapalat" w:eastAsia="MS Mincho" w:hAnsi="GHEA Grapalat"/>
          <w:b/>
          <w:bCs/>
          <w:lang w:eastAsia="ja-JP"/>
        </w:rPr>
        <w:t>ПО СОЗДАНИЮ ИНФОРМАЦИОННЫХ И АНИМАЦИОННЫХ ВИДЕОРОЛИКОВ</w:t>
      </w:r>
      <w:r w:rsidR="00CE724E" w:rsidRPr="00003FAD">
        <w:rPr>
          <w:rFonts w:ascii="GHEA Grapalat" w:hAnsi="GHEA Grapalat"/>
          <w:b/>
          <w:color w:val="000000" w:themeColor="text1"/>
          <w:sz w:val="22"/>
          <w:szCs w:val="22"/>
        </w:rPr>
        <w:t xml:space="preserve"> </w:t>
      </w:r>
      <w:r w:rsidRPr="00003FAD">
        <w:rPr>
          <w:rFonts w:ascii="GHEA Grapalat" w:hAnsi="GHEA Grapalat"/>
          <w:b/>
          <w:color w:val="000000" w:themeColor="text1"/>
          <w:sz w:val="22"/>
          <w:szCs w:val="22"/>
        </w:rPr>
        <w:t>ДЛЯ 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3347D2F5"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CE724E">
        <w:rPr>
          <w:rFonts w:ascii="GHEA Grapalat" w:hAnsi="GHEA Grapalat"/>
          <w:b/>
          <w:iCs/>
          <w:lang w:val="hy-AM"/>
        </w:rPr>
        <w:t>ԵՔ-ԳՀԾՁԲ-25/</w:t>
      </w:r>
      <w:r w:rsidR="00D723C8">
        <w:rPr>
          <w:rFonts w:ascii="GHEA Grapalat" w:hAnsi="GHEA Grapalat"/>
          <w:b/>
          <w:iCs/>
          <w:lang w:val="hy-AM"/>
        </w:rPr>
        <w:t>154</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4AC68F90"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CE724E" w:rsidRPr="00CE724E">
        <w:rPr>
          <w:rFonts w:ascii="GHEA Grapalat" w:eastAsia="MS Mincho" w:hAnsi="GHEA Grapalat"/>
          <w:b/>
          <w:bCs/>
          <w:lang w:eastAsia="ja-JP"/>
        </w:rPr>
        <w:t>услуг</w:t>
      </w:r>
      <w:r w:rsidR="00CE724E">
        <w:rPr>
          <w:rFonts w:ascii="GHEA Grapalat" w:eastAsia="MS Mincho" w:hAnsi="GHEA Grapalat"/>
          <w:b/>
          <w:bCs/>
          <w:lang w:val="hy-AM" w:eastAsia="ja-JP"/>
        </w:rPr>
        <w:t xml:space="preserve"> </w:t>
      </w:r>
      <w:r w:rsidR="00CE724E" w:rsidRPr="00CE724E">
        <w:rPr>
          <w:rFonts w:ascii="GHEA Grapalat" w:eastAsia="MS Mincho" w:hAnsi="GHEA Grapalat"/>
          <w:b/>
          <w:bCs/>
          <w:lang w:eastAsia="ja-JP"/>
        </w:rPr>
        <w:t>по созданию информационных и анимационных видеороликов</w:t>
      </w:r>
      <w:r w:rsidR="00CE724E"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9461CA">
        <w:rPr>
          <w:rFonts w:ascii="GHEA Grapalat" w:hAnsi="GHEA Grapalat"/>
          <w:color w:val="000000" w:themeColor="text1"/>
          <w:lang w:val="hy-AM"/>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8638B2" w:rsidRPr="00003FAD" w14:paraId="5BC2D2CA" w14:textId="77777777" w:rsidTr="00F47E60">
        <w:trPr>
          <w:jc w:val="center"/>
        </w:trPr>
        <w:tc>
          <w:tcPr>
            <w:tcW w:w="2422" w:type="dxa"/>
            <w:vAlign w:val="center"/>
          </w:tcPr>
          <w:p w14:paraId="612FF811" w14:textId="77777777" w:rsidR="008638B2" w:rsidRPr="00A83B50" w:rsidRDefault="008638B2" w:rsidP="008638B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8638B2" w:rsidRPr="00003FAD" w:rsidRDefault="008638B2" w:rsidP="008638B2">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6BC850AF" w:rsidR="008638B2" w:rsidRPr="008625DC" w:rsidRDefault="00CE724E" w:rsidP="008638B2">
            <w:pPr>
              <w:pStyle w:val="BodyTextIndent2"/>
              <w:widowControl w:val="0"/>
              <w:spacing w:after="120" w:line="240" w:lineRule="auto"/>
              <w:ind w:firstLine="0"/>
              <w:jc w:val="center"/>
              <w:rPr>
                <w:rFonts w:ascii="GHEA Grapalat" w:hAnsi="GHEA Grapalat"/>
                <w:color w:val="000000" w:themeColor="text1"/>
                <w:sz w:val="24"/>
                <w:szCs w:val="24"/>
                <w:lang w:val="en-US"/>
              </w:rPr>
            </w:pPr>
            <w:r>
              <w:rPr>
                <w:rFonts w:ascii="GHEA Grapalat" w:hAnsi="GHEA Grapalat"/>
              </w:rPr>
              <w:t>1750000</w:t>
            </w:r>
          </w:p>
        </w:tc>
        <w:tc>
          <w:tcPr>
            <w:tcW w:w="4112" w:type="dxa"/>
          </w:tcPr>
          <w:p w14:paraId="27C21596" w14:textId="0B3BDF0C" w:rsidR="008638B2" w:rsidRPr="00C12854" w:rsidRDefault="00CE724E" w:rsidP="008638B2">
            <w:pPr>
              <w:pStyle w:val="BodyTextIndent2"/>
              <w:widowControl w:val="0"/>
              <w:spacing w:after="120" w:line="240" w:lineRule="auto"/>
              <w:ind w:firstLine="0"/>
              <w:rPr>
                <w:rFonts w:ascii="GHEA Grapalat" w:hAnsi="GHEA Grapalat"/>
                <w:b/>
                <w:color w:val="000000" w:themeColor="text1"/>
                <w:spacing w:val="6"/>
                <w:sz w:val="22"/>
                <w:szCs w:val="22"/>
              </w:rPr>
            </w:pPr>
            <w:r w:rsidRPr="00CE724E">
              <w:rPr>
                <w:rFonts w:ascii="GHEA Grapalat" w:eastAsia="MS Mincho" w:hAnsi="GHEA Grapalat"/>
                <w:b/>
                <w:bCs/>
                <w:lang w:eastAsia="ja-JP"/>
              </w:rPr>
              <w:t>услуг</w:t>
            </w:r>
            <w:r>
              <w:rPr>
                <w:rFonts w:ascii="GHEA Grapalat" w:eastAsia="MS Mincho" w:hAnsi="GHEA Grapalat"/>
                <w:b/>
                <w:bCs/>
                <w:lang w:eastAsia="ja-JP"/>
              </w:rPr>
              <w:t>и</w:t>
            </w:r>
            <w:r>
              <w:rPr>
                <w:rFonts w:ascii="GHEA Grapalat" w:eastAsia="MS Mincho" w:hAnsi="GHEA Grapalat"/>
                <w:b/>
                <w:bCs/>
                <w:lang w:val="hy-AM" w:eastAsia="ja-JP"/>
              </w:rPr>
              <w:t xml:space="preserve"> </w:t>
            </w:r>
            <w:r w:rsidRPr="00CE724E">
              <w:rPr>
                <w:rFonts w:ascii="GHEA Grapalat" w:eastAsia="MS Mincho" w:hAnsi="GHEA Grapalat"/>
                <w:b/>
                <w:bCs/>
                <w:lang w:eastAsia="ja-JP"/>
              </w:rPr>
              <w:t>по созданию информационных и анимационных видеороликов</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0"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2D9F54A" w14:textId="77777777"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20.06.2025</w:t>
      </w:r>
      <w:r w:rsidRPr="00B741F9">
        <w:rPr>
          <w:rFonts w:ascii="GHEA Grapalat" w:hAnsi="GHEA Grapalat"/>
        </w:rPr>
        <w:t xml:space="preserve">г., на основании обязательств  o неучастии в процедурах, на дату подачи заявки включены в список, </w:t>
      </w:r>
      <w:r w:rsidRPr="00B741F9">
        <w:rPr>
          <w:rFonts w:ascii="GHEA Grapalat" w:hAnsi="GHEA Grapalat"/>
        </w:rPr>
        <w:lastRenderedPageBreak/>
        <w:t>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1"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rsidP="00C51269">
      <w:pPr>
        <w:pStyle w:val="ListParagraph"/>
        <w:widowControl w:val="0"/>
        <w:numPr>
          <w:ilvl w:val="0"/>
          <w:numId w:val="32"/>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rsidP="00C51269">
      <w:pPr>
        <w:pStyle w:val="ListParagraph"/>
        <w:widowControl w:val="0"/>
        <w:numPr>
          <w:ilvl w:val="0"/>
          <w:numId w:val="32"/>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77777777"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20.06.2025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Pr="00B741F9">
        <w:rPr>
          <w:rFonts w:ascii="GHEA Grapalat" w:hAnsi="GHEA Grapalat"/>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участником, распоряжающимся более чем десятью процентами акций 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lastRenderedPageBreak/>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2" w:author="Vardan" w:date="2022-05-29T21:57:00Z"/>
          <w:rFonts w:ascii="GHEA Grapalat" w:hAnsi="GHEA Grapalat"/>
        </w:rPr>
      </w:pPr>
      <w:r w:rsidRPr="00B741F9">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3" w:name="_Hlk187925270"/>
      <w:r w:rsidRPr="00B741F9">
        <w:rPr>
          <w:rFonts w:ascii="GHEA Grapalat" w:hAnsi="GHEA Grapalat"/>
        </w:rPr>
        <w:t>2.4.</w:t>
      </w:r>
      <w:r w:rsidRPr="00B741F9">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2.5.</w:t>
      </w:r>
      <w:r w:rsidRPr="00B741F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w:t>
      </w:r>
      <w:r w:rsidRPr="00B741F9">
        <w:rPr>
          <w:rFonts w:ascii="GHEA Grapalat" w:hAnsi="GHEA Grapalat"/>
          <w:sz w:val="24"/>
          <w:szCs w:val="24"/>
        </w:rPr>
        <w:lastRenderedPageBreak/>
        <w:t xml:space="preserve">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 xml:space="preserve">по электронной почте </w:t>
      </w:r>
      <w:r w:rsidR="00F9791A" w:rsidRPr="00003FAD">
        <w:rPr>
          <w:rFonts w:ascii="GHEA Grapalat" w:hAnsi="GHEA Grapalat"/>
          <w:color w:val="000000" w:themeColor="text1"/>
          <w:lang w:val="hy-AM"/>
        </w:rPr>
        <w:lastRenderedPageBreak/>
        <w:t>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03D4AF62"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D723C8">
        <w:rPr>
          <w:rFonts w:ascii="GHEA Grapalat" w:hAnsi="GHEA Grapalat"/>
          <w:b/>
          <w:color w:val="FF0000"/>
          <w:sz w:val="24"/>
          <w:szCs w:val="24"/>
        </w:rPr>
        <w:t>10:30</w:t>
      </w:r>
      <w:r w:rsidR="00F47E60" w:rsidRPr="009461CA">
        <w:rPr>
          <w:rFonts w:ascii="GHEA Grapalat" w:hAnsi="GHEA Grapalat"/>
          <w:b/>
          <w:color w:val="FF0000"/>
          <w:sz w:val="24"/>
          <w:szCs w:val="24"/>
        </w:rPr>
        <w:t xml:space="preserve"> часов, </w:t>
      </w:r>
      <w:r w:rsidR="00D723C8" w:rsidRPr="00D723C8">
        <w:rPr>
          <w:rFonts w:ascii="GHEA Grapalat" w:hAnsi="GHEA Grapalat"/>
          <w:b/>
          <w:i/>
          <w:color w:val="FF0000"/>
          <w:sz w:val="22"/>
          <w:szCs w:val="22"/>
        </w:rPr>
        <w:t>24.10.</w:t>
      </w:r>
      <w:r w:rsidR="008625DC">
        <w:rPr>
          <w:rFonts w:ascii="GHEA Grapalat" w:hAnsi="GHEA Grapalat"/>
          <w:b/>
          <w:color w:val="FF0000"/>
          <w:sz w:val="24"/>
          <w:szCs w:val="24"/>
        </w:rPr>
        <w:t>2025</w:t>
      </w:r>
      <w:r w:rsidR="00F47E60" w:rsidRPr="009461CA">
        <w:rPr>
          <w:rFonts w:ascii="GHEA Grapalat" w:hAnsi="GHEA Grapalat"/>
          <w:color w:val="FF0000"/>
          <w:sz w:val="24"/>
          <w:szCs w:val="24"/>
        </w:rPr>
        <w:t xml:space="preserve">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w:t>
      </w:r>
      <w:r w:rsidRPr="00003FAD">
        <w:rPr>
          <w:rFonts w:ascii="GHEA Grapalat" w:hAnsi="GHEA Grapalat"/>
          <w:color w:val="000000" w:themeColor="text1"/>
        </w:rPr>
        <w:lastRenderedPageBreak/>
        <w:t xml:space="preserve">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w:t>
      </w:r>
      <w:r w:rsidRPr="00003FAD">
        <w:rPr>
          <w:rFonts w:ascii="GHEA Grapalat" w:hAnsi="GHEA Grapalat"/>
          <w:color w:val="000000" w:themeColor="text1"/>
          <w:sz w:val="24"/>
          <w:szCs w:val="24"/>
        </w:rPr>
        <w:lastRenderedPageBreak/>
        <w:t>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Согласно статье 31 Закона участник до указанного в пункте 4.2 части 1 настоящего Приглашения окончательного срока подачи заявок может изменить </w:t>
      </w:r>
      <w:r w:rsidRPr="00003FAD">
        <w:rPr>
          <w:rFonts w:ascii="GHEA Grapalat" w:hAnsi="GHEA Grapalat"/>
          <w:i w:val="0"/>
          <w:color w:val="000000" w:themeColor="text1"/>
          <w:sz w:val="24"/>
          <w:szCs w:val="24"/>
        </w:rPr>
        <w:lastRenderedPageBreak/>
        <w:t>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5C0D059C"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D723C8">
        <w:rPr>
          <w:rFonts w:ascii="GHEA Grapalat" w:hAnsi="GHEA Grapalat"/>
          <w:b/>
          <w:color w:val="FF0000"/>
          <w:sz w:val="24"/>
          <w:szCs w:val="24"/>
        </w:rPr>
        <w:t>10:30</w:t>
      </w:r>
      <w:r w:rsidR="00A649CC" w:rsidRPr="009461CA">
        <w:rPr>
          <w:rFonts w:ascii="GHEA Grapalat" w:hAnsi="GHEA Grapalat"/>
          <w:b/>
          <w:color w:val="FF0000"/>
          <w:sz w:val="24"/>
          <w:szCs w:val="24"/>
        </w:rPr>
        <w:t xml:space="preserve"> часов, </w:t>
      </w:r>
      <w:r w:rsidR="00D723C8" w:rsidRPr="00D723C8">
        <w:rPr>
          <w:rFonts w:ascii="GHEA Grapalat" w:hAnsi="GHEA Grapalat"/>
          <w:b/>
          <w:i/>
          <w:color w:val="FF0000"/>
          <w:sz w:val="22"/>
          <w:szCs w:val="22"/>
        </w:rPr>
        <w:t>24.10.</w:t>
      </w:r>
      <w:r w:rsidR="008625DC">
        <w:rPr>
          <w:rFonts w:ascii="GHEA Grapalat" w:hAnsi="GHEA Grapalat"/>
          <w:color w:val="000000" w:themeColor="text1"/>
          <w:sz w:val="24"/>
          <w:szCs w:val="24"/>
        </w:rPr>
        <w:t>2025</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xml:space="preserve">, председатель комиссии автоматическим способом создает протокол об оценке заявок, который утверждается в системе членами комиссии </w:t>
      </w:r>
      <w:r w:rsidRPr="00003FAD">
        <w:rPr>
          <w:rFonts w:ascii="GHEA Grapalat" w:hAnsi="GHEA Grapalat"/>
          <w:color w:val="000000" w:themeColor="text1"/>
          <w:sz w:val="24"/>
          <w:szCs w:val="24"/>
        </w:rPr>
        <w:lastRenderedPageBreak/>
        <w:t>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w:t>
      </w:r>
      <w:r w:rsidRPr="00003FAD">
        <w:rPr>
          <w:rFonts w:ascii="GHEA Grapalat" w:hAnsi="GHEA Grapalat"/>
          <w:color w:val="000000" w:themeColor="text1"/>
          <w:sz w:val="24"/>
          <w:szCs w:val="24"/>
        </w:rPr>
        <w:lastRenderedPageBreak/>
        <w:t>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8.11.</w:t>
      </w:r>
      <w:r w:rsidRPr="00B741F9">
        <w:rPr>
          <w:rFonts w:ascii="GHEA Grapalat" w:hAnsi="GHEA Grapalat"/>
          <w:sz w:val="24"/>
          <w:szCs w:val="24"/>
        </w:rPr>
        <w:tab/>
        <w:t xml:space="preserve">Член или секретарь комиссии не может участвовать в работе </w:t>
      </w:r>
      <w:r w:rsidRPr="00B741F9">
        <w:rPr>
          <w:rFonts w:ascii="GHEA Grapalat" w:hAnsi="GHEA Grapalat"/>
          <w:sz w:val="24"/>
          <w:szCs w:val="24"/>
        </w:rPr>
        <w:lastRenderedPageBreak/>
        <w:t>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B741F9">
        <w:rPr>
          <w:rFonts w:ascii="GHEA Grapalat" w:hAnsi="GHEA Grapalat"/>
        </w:rPr>
        <w:lastRenderedPageBreak/>
        <w:t>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7777777"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Pr="00B741F9">
        <w:rPr>
          <w:rFonts w:ascii="GHEA Grapalat" w:hAnsi="GHEA Grapalat"/>
          <w:sz w:val="24"/>
          <w:szCs w:val="24"/>
        </w:rPr>
        <w:lastRenderedPageBreak/>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w:t>
      </w:r>
      <w:r w:rsidRPr="00B741F9">
        <w:rPr>
          <w:rFonts w:ascii="GHEA Grapalat" w:hAnsi="GHEA Grapalat"/>
          <w:sz w:val="24"/>
          <w:szCs w:val="24"/>
        </w:rPr>
        <w:lastRenderedPageBreak/>
        <w:t>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6"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rsidP="00A52308">
      <w:pPr>
        <w:pStyle w:val="BodyTextIndent2"/>
        <w:widowControl w:val="0"/>
        <w:numPr>
          <w:ilvl w:val="0"/>
          <w:numId w:val="31"/>
        </w:numPr>
        <w:spacing w:after="160" w:line="240" w:lineRule="auto"/>
        <w:rPr>
          <w:rFonts w:ascii="GHEA Grapalat" w:hAnsi="GHEA Grapalat"/>
          <w:i/>
          <w:sz w:val="24"/>
          <w:szCs w:val="24"/>
        </w:rPr>
      </w:pPr>
      <w:r w:rsidRPr="00B741F9">
        <w:rPr>
          <w:rFonts w:ascii="GHEA Grapalat" w:hAnsi="GHEA Grapalat"/>
          <w:sz w:val="24"/>
          <w:szCs w:val="24"/>
        </w:rPr>
        <w:t>не применим, если заявку подал только один участник, с которым заключается договор;</w:t>
      </w:r>
    </w:p>
    <w:p w14:paraId="23C2F376" w14:textId="77777777" w:rsidR="00A52308" w:rsidRPr="00B741F9" w:rsidRDefault="00A52308" w:rsidP="00A52308">
      <w:pPr>
        <w:pStyle w:val="norm"/>
        <w:widowControl w:val="0"/>
        <w:numPr>
          <w:ilvl w:val="0"/>
          <w:numId w:val="31"/>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w:t>
      </w:r>
      <w:r w:rsidRPr="00003FAD">
        <w:rPr>
          <w:rFonts w:ascii="GHEA Grapalat" w:hAnsi="GHEA Grapalat"/>
          <w:color w:val="000000" w:themeColor="text1"/>
        </w:rPr>
        <w:lastRenderedPageBreak/>
        <w:t xml:space="preserve">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w:t>
      </w:r>
      <w:r w:rsidR="004C0E39" w:rsidRPr="00003FAD">
        <w:rPr>
          <w:rFonts w:ascii="GHEA Grapalat" w:hAnsi="GHEA Grapalat"/>
          <w:color w:val="000000" w:themeColor="text1"/>
        </w:rPr>
        <w:lastRenderedPageBreak/>
        <w:t xml:space="preserve">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lastRenderedPageBreak/>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lastRenderedPageBreak/>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lastRenderedPageBreak/>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49D7B6AC"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D723C8">
        <w:rPr>
          <w:rFonts w:ascii="GHEA Grapalat" w:hAnsi="GHEA Grapalat"/>
          <w:b/>
          <w:color w:val="000000" w:themeColor="text1"/>
          <w:sz w:val="22"/>
          <w:szCs w:val="22"/>
          <w:lang w:val="hy-AM"/>
        </w:rPr>
        <w:t>ԵՔ-ԳՀԾՁԲ-25/154</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39F663D1"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D723C8">
        <w:rPr>
          <w:rFonts w:ascii="GHEA Grapalat" w:hAnsi="GHEA Grapalat"/>
          <w:b/>
          <w:color w:val="000000" w:themeColor="text1"/>
          <w:sz w:val="22"/>
          <w:szCs w:val="22"/>
          <w:lang w:val="hy-AM"/>
        </w:rPr>
        <w:t>ԵՔ-ԳՀԾՁԲ-25/154</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lastRenderedPageBreak/>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4D2E6161"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723C8">
        <w:rPr>
          <w:rFonts w:ascii="GHEA Grapalat" w:hAnsi="GHEA Grapalat"/>
          <w:b/>
          <w:color w:val="000000" w:themeColor="text1"/>
          <w:sz w:val="22"/>
          <w:szCs w:val="22"/>
          <w:lang w:val="hy-AM"/>
        </w:rPr>
        <w:t>ԵՔ-ԳՀԾՁԲ-25/154</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38E48626"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723C8">
        <w:rPr>
          <w:rFonts w:ascii="GHEA Grapalat" w:hAnsi="GHEA Grapalat"/>
          <w:b/>
          <w:color w:val="000000" w:themeColor="text1"/>
          <w:sz w:val="22"/>
          <w:szCs w:val="22"/>
          <w:lang w:val="hy-AM"/>
        </w:rPr>
        <w:t>ԵՔ-ԳՀԾՁԲ-25/154</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0B9A9ABE"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D723C8">
        <w:rPr>
          <w:rFonts w:ascii="GHEA Grapalat" w:hAnsi="GHEA Grapalat"/>
          <w:b/>
          <w:color w:val="000000" w:themeColor="text1"/>
          <w:sz w:val="22"/>
          <w:szCs w:val="22"/>
          <w:lang w:val="hy-AM"/>
        </w:rPr>
        <w:t>ԵՔ-ԳՀԾՁԲ-25/154</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03FAD">
        <w:rPr>
          <w:rFonts w:ascii="GHEA Grapalat" w:hAnsi="GHEA Grapalat"/>
          <w:color w:val="000000" w:themeColor="text1"/>
        </w:rPr>
        <w:lastRenderedPageBreak/>
        <w:t>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lang w:val="hy-AM"/>
        </w:rPr>
        <w:lastRenderedPageBreak/>
        <w:t xml:space="preserve">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03FAD">
        <w:rPr>
          <w:rFonts w:ascii="GHEA Grapalat" w:hAnsi="GHEA Grapalat"/>
          <w:color w:val="000000" w:themeColor="text1"/>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39E5FADD"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D723C8">
        <w:rPr>
          <w:rFonts w:ascii="GHEA Grapalat" w:hAnsi="GHEA Grapalat"/>
          <w:b/>
          <w:color w:val="000000" w:themeColor="text1"/>
          <w:lang w:val="hy-AM"/>
        </w:rPr>
        <w:t>ԵՔ-ԳՀԾՁԲ-25/154</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2A1EEE3B"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D723C8">
        <w:rPr>
          <w:rFonts w:ascii="GHEA Grapalat" w:hAnsi="GHEA Grapalat"/>
          <w:b/>
          <w:color w:val="000000" w:themeColor="text1"/>
          <w:lang w:val="hy-AM"/>
        </w:rPr>
        <w:t>ԵՔ-ԳՀԾՁԲ-25/154</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187843"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187843" w:rsidRPr="00187843" w:rsidRDefault="00187843" w:rsidP="00187843">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187843" w:rsidRPr="00187843" w:rsidRDefault="00187843" w:rsidP="00187843">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00C7F301" w:rsidR="00187843" w:rsidRPr="009A3A1B" w:rsidRDefault="00CE724E" w:rsidP="00187843">
            <w:pPr>
              <w:widowControl w:val="0"/>
              <w:rPr>
                <w:rFonts w:ascii="GHEA Grapalat" w:hAnsi="GHEA Grapalat"/>
                <w:color w:val="000000" w:themeColor="text1"/>
                <w:sz w:val="16"/>
                <w:szCs w:val="16"/>
              </w:rPr>
            </w:pPr>
            <w:r w:rsidRPr="00CE724E">
              <w:rPr>
                <w:rFonts w:ascii="GHEA Grapalat" w:hAnsi="GHEA Grapalat"/>
                <w:b/>
                <w:color w:val="000000" w:themeColor="text1"/>
                <w:sz w:val="20"/>
                <w:szCs w:val="20"/>
              </w:rPr>
              <w:t>услуги по созданию информационных и анимационных видеороликов</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187843" w:rsidRPr="00003FAD" w:rsidRDefault="00187843" w:rsidP="00187843">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187843" w:rsidRPr="00003FAD" w:rsidRDefault="00187843" w:rsidP="00187843">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187843" w:rsidRPr="00003FAD" w:rsidRDefault="00187843" w:rsidP="00187843">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3D8E35BB"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D723C8">
        <w:rPr>
          <w:rFonts w:ascii="GHEA Grapalat" w:hAnsi="GHEA Grapalat"/>
          <w:b/>
          <w:color w:val="000000" w:themeColor="text1"/>
          <w:lang w:val="hy-AM"/>
        </w:rPr>
        <w:t>ԵՔ-ԳՀԾՁԲ-25/154</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64371C82"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D723C8">
        <w:rPr>
          <w:rFonts w:ascii="GHEA Grapalat" w:hAnsi="GHEA Grapalat"/>
          <w:b/>
          <w:color w:val="000000" w:themeColor="text1"/>
          <w:lang w:val="hy-AM"/>
        </w:rPr>
        <w:t>ԵՔ-ԳՀԾՁԲ-25/154</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w:t>
      </w:r>
      <w:r w:rsidRPr="00003FAD">
        <w:rPr>
          <w:rFonts w:ascii="GHEA Grapalat" w:hAnsi="GHEA Grapalat"/>
          <w:color w:val="000000" w:themeColor="text1"/>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092BAF03"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D723C8">
        <w:rPr>
          <w:rFonts w:ascii="GHEA Grapalat" w:hAnsi="GHEA Grapalat"/>
          <w:b/>
          <w:color w:val="000000" w:themeColor="text1"/>
          <w:lang w:val="hy-AM"/>
        </w:rPr>
        <w:t>ԵՔ-ԳՀԾՁԲ-25/154</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64973DAB"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D723C8">
        <w:rPr>
          <w:rFonts w:ascii="GHEA Grapalat" w:hAnsi="GHEA Grapalat"/>
          <w:b/>
          <w:color w:val="000000" w:themeColor="text1"/>
          <w:sz w:val="22"/>
          <w:szCs w:val="22"/>
          <w:lang w:val="hy-AM"/>
        </w:rPr>
        <w:t>ԵՔ-ԳՀԾՁԲ-25/154</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56E066E5"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D723C8">
        <w:rPr>
          <w:rFonts w:ascii="GHEA Grapalat" w:hAnsi="GHEA Grapalat"/>
          <w:b/>
          <w:color w:val="000000" w:themeColor="text1"/>
          <w:lang w:val="hy-AM"/>
        </w:rPr>
        <w:t>ԵՔ-ԳՀԾՁԲ-25/154</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0CA67973"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''ТЕХНИЧЕСКОЕ ОБСЛУЖИВАНИ</w:t>
      </w:r>
      <w:r w:rsidR="008C4282">
        <w:rPr>
          <w:rFonts w:ascii="GHEA Grapalat" w:hAnsi="GHEA Grapalat"/>
          <w:color w:val="000000" w:themeColor="text1"/>
        </w:rPr>
        <w:t>Е</w:t>
      </w:r>
      <w:r w:rsidRPr="00003FAD">
        <w:rPr>
          <w:rFonts w:ascii="GHEA Grapalat" w:hAnsi="GHEA Grapalat"/>
          <w:color w:val="000000" w:themeColor="text1"/>
        </w:rPr>
        <w:t xml:space="preserve"> ТРАНСПОРТНЫХ СРЕДСТВ''</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7AAE4FEF"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D723C8">
        <w:rPr>
          <w:rFonts w:ascii="GHEA Grapalat" w:hAnsi="GHEA Grapalat"/>
          <w:b/>
          <w:color w:val="000000" w:themeColor="text1"/>
          <w:sz w:val="22"/>
          <w:szCs w:val="22"/>
          <w:lang w:val="hy-AM"/>
        </w:rPr>
        <w:t>ԵՔ-ԳՀԾՁԲ-25/154</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33DF3EA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625DC">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4A4ADECE"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CE724E" w:rsidRPr="00CE724E">
        <w:rPr>
          <w:rFonts w:ascii="GHEA Grapalat" w:eastAsia="MS Mincho" w:hAnsi="GHEA Grapalat"/>
          <w:b/>
          <w:bCs/>
          <w:lang w:eastAsia="ja-JP"/>
        </w:rPr>
        <w:t>услуг</w:t>
      </w:r>
      <w:r w:rsidR="00CE724E">
        <w:rPr>
          <w:rFonts w:ascii="GHEA Grapalat" w:eastAsia="MS Mincho" w:hAnsi="GHEA Grapalat"/>
          <w:b/>
          <w:bCs/>
          <w:lang w:val="hy-AM" w:eastAsia="ja-JP"/>
        </w:rPr>
        <w:t xml:space="preserve"> </w:t>
      </w:r>
      <w:r w:rsidR="00CE724E" w:rsidRPr="00CE724E">
        <w:rPr>
          <w:rFonts w:ascii="GHEA Grapalat" w:eastAsia="MS Mincho" w:hAnsi="GHEA Grapalat"/>
          <w:b/>
          <w:bCs/>
          <w:lang w:eastAsia="ja-JP"/>
        </w:rPr>
        <w:t>по созданию информационных и анимационных видеороликов</w:t>
      </w:r>
      <w:r w:rsidR="00CE724E"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w:t>
      </w:r>
      <w:r w:rsidRPr="00003FAD">
        <w:rPr>
          <w:rFonts w:ascii="GHEA Grapalat" w:hAnsi="GHEA Grapalat"/>
          <w:color w:val="000000" w:themeColor="text1"/>
        </w:rPr>
        <w:lastRenderedPageBreak/>
        <w:t xml:space="preserve">характеристике-графику закупки, указанной в Приложении № 1и Приложением № 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xml:space="preserve">, указанного в пункте 4.2 договора — также предусмотренную пунктом 5.5 </w:t>
      </w:r>
      <w:r w:rsidRPr="00003FAD">
        <w:rPr>
          <w:rFonts w:ascii="GHEA Grapalat" w:hAnsi="GHEA Grapalat"/>
          <w:color w:val="000000" w:themeColor="text1"/>
        </w:rPr>
        <w:lastRenderedPageBreak/>
        <w:t>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2FA894B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0A72B1">
        <w:rPr>
          <w:rFonts w:ascii="GHEA Grapalat" w:hAnsi="GHEA Grapalat"/>
          <w:color w:val="000000" w:themeColor="text1"/>
        </w:rPr>
        <w:t>1</w:t>
      </w:r>
      <w:r w:rsidR="001D0305">
        <w:rPr>
          <w:rFonts w:ascii="GHEA Grapalat" w:hAnsi="GHEA Grapalat"/>
          <w:color w:val="000000" w:themeColor="text1"/>
        </w:rPr>
        <w:t>5</w:t>
      </w:r>
      <w:r w:rsidRPr="00003FAD">
        <w:rPr>
          <w:rFonts w:ascii="GHEA Grapalat" w:hAnsi="GHEA Grapalat"/>
          <w:color w:val="000000" w:themeColor="text1"/>
        </w:rPr>
        <w:t xml:space="preserve"> рабочих дней с рабочего дня, следующего за днем </w:t>
      </w:r>
      <w:r w:rsidRPr="00003FAD">
        <w:rPr>
          <w:rFonts w:ascii="GHEA Grapalat" w:hAnsi="GHEA Grapalat"/>
          <w:color w:val="000000" w:themeColor="text1"/>
        </w:rPr>
        <w:lastRenderedPageBreak/>
        <w:t xml:space="preserve">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w:t>
      </w:r>
      <w:r w:rsidRPr="00003FAD">
        <w:rPr>
          <w:rFonts w:ascii="GHEA Grapalat" w:hAnsi="GHEA Grapalat"/>
          <w:color w:val="000000" w:themeColor="text1"/>
        </w:rPr>
        <w:lastRenderedPageBreak/>
        <w:t xml:space="preserve">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4AD9870B"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E724E">
        <w:rPr>
          <w:rFonts w:ascii="GHEA Grapalat" w:hAnsi="GHEA Grapalat"/>
          <w:color w:val="000000" w:themeColor="text1"/>
        </w:rPr>
        <w:t>0</w:t>
      </w:r>
      <w:r w:rsidRPr="00003FAD">
        <w:rPr>
          <w:rFonts w:ascii="GHEA Grapalat" w:hAnsi="GHEA Grapalat"/>
          <w:color w:val="000000" w:themeColor="text1"/>
        </w:rPr>
        <w:t>5 (ноль целых пя</w:t>
      </w:r>
      <w:r w:rsidR="00CE724E">
        <w:rPr>
          <w:rFonts w:ascii="GHEA Grapalat" w:hAnsi="GHEA Grapalat"/>
          <w:color w:val="000000" w:themeColor="text1"/>
        </w:rPr>
        <w:t>т</w:t>
      </w:r>
      <w:r w:rsidR="00C909C5">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 xml:space="preserve">Предусмотренные пунктами 5.2 и 5.3 договора штраф и пеня </w:t>
      </w:r>
      <w:r w:rsidRPr="00003FAD">
        <w:rPr>
          <w:rFonts w:ascii="GHEA Grapalat" w:hAnsi="GHEA Grapalat"/>
          <w:color w:val="000000" w:themeColor="text1"/>
        </w:rPr>
        <w:lastRenderedPageBreak/>
        <w:t>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 xml:space="preserve">Договор вступает в силу с момента его подписания сторонами и действует </w:t>
      </w:r>
      <w:r w:rsidRPr="00003FAD">
        <w:rPr>
          <w:rFonts w:ascii="GHEA Grapalat" w:hAnsi="GHEA Grapalat"/>
          <w:color w:val="000000" w:themeColor="text1"/>
          <w:spacing w:val="-6"/>
        </w:rPr>
        <w:lastRenderedPageBreak/>
        <w:t>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w:t>
      </w:r>
      <w:r w:rsidRPr="00003FAD">
        <w:rPr>
          <w:rFonts w:ascii="GHEA Grapalat" w:hAnsi="GHEA Grapalat"/>
          <w:color w:val="000000" w:themeColor="text1"/>
        </w:rPr>
        <w:lastRenderedPageBreak/>
        <w:t>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20.06.2025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 xml:space="preserve">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w:t>
      </w:r>
      <w:r w:rsidRPr="00003FAD">
        <w:rPr>
          <w:rFonts w:ascii="GHEA Grapalat" w:hAnsi="GHEA Grapalat"/>
          <w:color w:val="000000" w:themeColor="text1"/>
        </w:rPr>
        <w:lastRenderedPageBreak/>
        <w:t>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w:t>
      </w:r>
      <w:r w:rsidR="00076092" w:rsidRPr="00003FAD">
        <w:rPr>
          <w:rFonts w:ascii="GHEA Grapalat" w:hAnsi="GHEA Grapalat"/>
          <w:color w:val="000000" w:themeColor="text1"/>
        </w:rPr>
        <w:lastRenderedPageBreak/>
        <w:t xml:space="preserve">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Pr="000C58D3" w:rsidRDefault="0041572A" w:rsidP="0041572A">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lastRenderedPageBreak/>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2B897A20"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723C8">
        <w:rPr>
          <w:rFonts w:ascii="GHEA Grapalat" w:hAnsi="GHEA Grapalat"/>
          <w:b/>
          <w:color w:val="000000" w:themeColor="text1"/>
          <w:sz w:val="22"/>
          <w:szCs w:val="22"/>
          <w:lang w:val="hy-AM"/>
        </w:rPr>
        <w:t>ԵՔ-ԳՀԾՁԲ-25/154</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03A6B088"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820"/>
        <w:gridCol w:w="1078"/>
        <w:gridCol w:w="1052"/>
        <w:gridCol w:w="1006"/>
        <w:gridCol w:w="1567"/>
        <w:gridCol w:w="1553"/>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C909C5">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84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1017"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088"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C909C5">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84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17"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01"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87"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C909C5" w:rsidRPr="00003FAD" w14:paraId="1446E2C5" w14:textId="77777777" w:rsidTr="00C909C5">
        <w:trPr>
          <w:trHeight w:val="277"/>
          <w:jc w:val="center"/>
        </w:trPr>
        <w:tc>
          <w:tcPr>
            <w:tcW w:w="508" w:type="dxa"/>
            <w:vAlign w:val="center"/>
          </w:tcPr>
          <w:p w14:paraId="3C9E8543" w14:textId="77777777" w:rsidR="00C909C5" w:rsidRPr="00A83B50" w:rsidRDefault="00C909C5" w:rsidP="00C909C5">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C909C5" w:rsidRPr="00003FAD" w:rsidRDefault="00C909C5" w:rsidP="00C909C5">
            <w:pPr>
              <w:widowControl w:val="0"/>
              <w:spacing w:after="120"/>
              <w:jc w:val="center"/>
              <w:rPr>
                <w:rFonts w:ascii="GHEA Grapalat" w:hAnsi="GHEA Grapalat"/>
                <w:color w:val="000000" w:themeColor="text1"/>
                <w:sz w:val="20"/>
              </w:rPr>
            </w:pPr>
          </w:p>
        </w:tc>
        <w:tc>
          <w:tcPr>
            <w:tcW w:w="1683" w:type="dxa"/>
            <w:vAlign w:val="center"/>
          </w:tcPr>
          <w:p w14:paraId="3B85EE68" w14:textId="159ED865" w:rsidR="00C909C5" w:rsidRPr="00D400EE" w:rsidRDefault="00CE724E" w:rsidP="00C909C5">
            <w:pPr>
              <w:widowControl w:val="0"/>
              <w:spacing w:after="120"/>
              <w:jc w:val="center"/>
              <w:rPr>
                <w:rFonts w:ascii="GHEA Grapalat" w:hAnsi="GHEA Grapalat"/>
                <w:color w:val="000000" w:themeColor="text1"/>
                <w:sz w:val="20"/>
              </w:rPr>
            </w:pPr>
            <w:r w:rsidRPr="0095625F">
              <w:t>92111160/1</w:t>
            </w:r>
          </w:p>
        </w:tc>
        <w:tc>
          <w:tcPr>
            <w:tcW w:w="2841" w:type="dxa"/>
          </w:tcPr>
          <w:p w14:paraId="288602D5" w14:textId="77777777" w:rsidR="00D723C8" w:rsidRPr="00313486" w:rsidRDefault="00D723C8" w:rsidP="00D723C8">
            <w:pPr>
              <w:jc w:val="both"/>
            </w:pPr>
            <w:r w:rsidRPr="00313486">
              <w:rPr>
                <w:b/>
                <w:bCs/>
              </w:rPr>
              <w:t>Описание программы</w:t>
            </w:r>
            <w:r w:rsidRPr="00313486">
              <w:rPr>
                <w:b/>
                <w:bCs/>
              </w:rPr>
              <w:br/>
            </w:r>
            <w:r w:rsidRPr="00313486">
              <w:t>Услуги по подготовке видеоролика и анимационного видеоролика с целью содействия реализации права ребёнка на жизнь в семье, увеличения числа приёмных семей (в том числе специализированных и краткосрочных), а также повышения уровня информированности.</w:t>
            </w:r>
          </w:p>
          <w:p w14:paraId="38276D50" w14:textId="77777777" w:rsidR="00D723C8" w:rsidRDefault="00D723C8" w:rsidP="00D723C8">
            <w:pPr>
              <w:jc w:val="both"/>
              <w:rPr>
                <w:b/>
                <w:bCs/>
              </w:rPr>
            </w:pPr>
            <w:r w:rsidRPr="00313486">
              <w:rPr>
                <w:b/>
                <w:bCs/>
              </w:rPr>
              <w:t>Цель оказания услуги</w:t>
            </w:r>
          </w:p>
          <w:p w14:paraId="5B996EED" w14:textId="77777777" w:rsidR="00D723C8" w:rsidRPr="00313486" w:rsidRDefault="00D723C8" w:rsidP="00D723C8">
            <w:pPr>
              <w:jc w:val="both"/>
            </w:pPr>
            <w:r w:rsidRPr="00313486">
              <w:t xml:space="preserve">Необходимо создать как видеоролик, так и </w:t>
            </w:r>
            <w:r w:rsidRPr="00313486">
              <w:lastRenderedPageBreak/>
              <w:t>анимационный видеоролик, задачей которых является привлечение внимания общественности к данной сфере и мотивация граждан становиться приёмными родителями, способствуя увеличению числа приёмных семей, реализации права ребёнка на жизнь в семье и повышению общественной осведомлённости.</w:t>
            </w:r>
          </w:p>
          <w:p w14:paraId="28416446" w14:textId="77777777" w:rsidR="00D723C8" w:rsidRDefault="00D723C8" w:rsidP="00D723C8">
            <w:pPr>
              <w:jc w:val="both"/>
              <w:rPr>
                <w:b/>
                <w:bCs/>
              </w:rPr>
            </w:pPr>
            <w:r w:rsidRPr="00313486">
              <w:rPr>
                <w:b/>
                <w:bCs/>
              </w:rPr>
              <w:t>Требуемые результаты</w:t>
            </w:r>
          </w:p>
          <w:p w14:paraId="6FB093AA" w14:textId="77777777" w:rsidR="00D723C8" w:rsidRPr="00313486" w:rsidRDefault="00D723C8" w:rsidP="00D723C8">
            <w:pPr>
              <w:jc w:val="both"/>
            </w:pPr>
            <w:r w:rsidRPr="00313486">
              <w:t>В результате оказания услуги должно быть создано:</w:t>
            </w:r>
            <w:r w:rsidRPr="00313486">
              <w:br/>
              <w:t>• Видеоролик и анимационный видеоролик</w:t>
            </w:r>
            <w:r w:rsidRPr="00313486">
              <w:br/>
              <w:t>• Продолжительность: соответственно не менее 1,5 минуты и 1 минуты</w:t>
            </w:r>
            <w:r w:rsidRPr="00313486">
              <w:br/>
              <w:t>• Содержание: информационное</w:t>
            </w:r>
            <w:r w:rsidRPr="00313486">
              <w:br/>
              <w:t>• Звуковое оформление: закадровый голос (voice-over), музыкальное сопровождение, естественные звуки</w:t>
            </w:r>
            <w:r w:rsidRPr="00313486">
              <w:br/>
              <w:t>• Визуальные решения: визуальные эффекты, кадры из реальной среды</w:t>
            </w:r>
            <w:r w:rsidRPr="00313486">
              <w:br/>
              <w:t>• Комплексный сценарий (storyboarding) и план съёмок</w:t>
            </w:r>
            <w:r w:rsidRPr="00313486">
              <w:br/>
              <w:t>• Видеоролик должен отразить преимущества семьи, внутрисемейные отношения, вызывая положительные эмоции, деликатно показывая важность альтернативной опеки, а также, с учётом культурных особенностей, мотивировать к становлению приёмным родителем.</w:t>
            </w:r>
            <w:r w:rsidRPr="00313486">
              <w:br/>
              <w:t xml:space="preserve">• Анимационный видеоролик должен содержать информацию </w:t>
            </w:r>
            <w:r w:rsidRPr="00313486">
              <w:lastRenderedPageBreak/>
              <w:t>об институте приёмной опеки — цели, виды приёмной опеки, текущая ситуация, статистический анализ количества семей, социальные гарантии, предоставляемые приёмным родителям, кадры из приёмных семей и др.</w:t>
            </w:r>
            <w:r w:rsidRPr="00313486">
              <w:br/>
              <w:t>• Редактирование и постпродакшн видеороликов (цветокоррекция и обработка звука, субтитры, логотипы)</w:t>
            </w:r>
            <w:r w:rsidRPr="00313486">
              <w:br/>
              <w:t>• Анимационный видеоролик: 3D-анимация с 2D-элементами — согласовывается с заказчиком</w:t>
            </w:r>
            <w:r w:rsidRPr="00313486">
              <w:br/>
              <w:t>• Языковые версии: армянский</w:t>
            </w:r>
          </w:p>
          <w:p w14:paraId="641DD079" w14:textId="77777777" w:rsidR="00D723C8" w:rsidRPr="00313486" w:rsidRDefault="00D723C8" w:rsidP="00D723C8">
            <w:pPr>
              <w:numPr>
                <w:ilvl w:val="0"/>
                <w:numId w:val="54"/>
              </w:numPr>
              <w:spacing w:line="276" w:lineRule="auto"/>
              <w:ind w:left="0"/>
              <w:jc w:val="both"/>
            </w:pPr>
            <w:r w:rsidRPr="00313486">
              <w:rPr>
                <w:b/>
                <w:bCs/>
              </w:rPr>
              <w:t>Требуемые технические характеристики</w:t>
            </w:r>
          </w:p>
          <w:p w14:paraId="66D3AB90" w14:textId="77777777" w:rsidR="00D723C8" w:rsidRDefault="00D723C8" w:rsidP="00D723C8">
            <w:pPr>
              <w:numPr>
                <w:ilvl w:val="0"/>
                <w:numId w:val="54"/>
              </w:numPr>
              <w:spacing w:line="276" w:lineRule="auto"/>
              <w:ind w:left="0"/>
              <w:jc w:val="both"/>
            </w:pPr>
            <w:r w:rsidRPr="00313486">
              <w:rPr>
                <w:b/>
                <w:bCs/>
              </w:rPr>
              <w:br/>
            </w:r>
            <w:r w:rsidRPr="00313486">
              <w:t>• Форматы видео: Full HD (1920x1080) или 4K (3840x2160)</w:t>
            </w:r>
          </w:p>
          <w:p w14:paraId="6169ABF2" w14:textId="77777777" w:rsidR="00D723C8" w:rsidRDefault="00D723C8" w:rsidP="00D723C8">
            <w:pPr>
              <w:numPr>
                <w:ilvl w:val="0"/>
                <w:numId w:val="54"/>
              </w:numPr>
              <w:spacing w:line="276" w:lineRule="auto"/>
              <w:ind w:left="0"/>
              <w:jc w:val="both"/>
            </w:pPr>
            <w:r w:rsidRPr="00313486">
              <w:t>• Форматы видеороликов: MP4, MOV или другие соответствующие</w:t>
            </w:r>
          </w:p>
          <w:p w14:paraId="2DF64DB0" w14:textId="77777777" w:rsidR="00D723C8" w:rsidRPr="00313486" w:rsidRDefault="00D723C8" w:rsidP="00D723C8">
            <w:pPr>
              <w:numPr>
                <w:ilvl w:val="0"/>
                <w:numId w:val="54"/>
              </w:numPr>
              <w:spacing w:line="276" w:lineRule="auto"/>
              <w:ind w:left="0"/>
              <w:jc w:val="both"/>
            </w:pPr>
            <w:r w:rsidRPr="00313486">
              <w:t>• Качество звука: WAV, MP3 (с качеством не менее 320 kbps)</w:t>
            </w:r>
          </w:p>
          <w:p w14:paraId="5D0F2C8E" w14:textId="77777777" w:rsidR="00D723C8" w:rsidRPr="00313486" w:rsidRDefault="00D723C8" w:rsidP="00D723C8">
            <w:pPr>
              <w:numPr>
                <w:ilvl w:val="0"/>
                <w:numId w:val="54"/>
              </w:numPr>
              <w:spacing w:line="276" w:lineRule="auto"/>
              <w:ind w:left="0"/>
              <w:jc w:val="both"/>
            </w:pPr>
            <w:r w:rsidRPr="00313486">
              <w:rPr>
                <w:b/>
                <w:bCs/>
              </w:rPr>
              <w:t>Сроки оказания услуги</w:t>
            </w:r>
          </w:p>
          <w:p w14:paraId="2A2D38B3" w14:textId="77777777" w:rsidR="00D723C8" w:rsidRPr="00313486" w:rsidRDefault="00D723C8" w:rsidP="00D723C8">
            <w:pPr>
              <w:numPr>
                <w:ilvl w:val="0"/>
                <w:numId w:val="54"/>
              </w:numPr>
              <w:spacing w:line="276" w:lineRule="auto"/>
              <w:ind w:left="0"/>
              <w:jc w:val="both"/>
            </w:pPr>
            <w:r w:rsidRPr="00313486">
              <w:t xml:space="preserve">• Предварительный сценарий должен быть представлен победившей организацией в течение 6 дней, съёмки и производство видеоролика и анимационного видеоролика — в течение 10 дней, постпродакшн и окончательная сдача — в </w:t>
            </w:r>
            <w:r w:rsidRPr="00313486">
              <w:lastRenderedPageBreak/>
              <w:t>течение 15 дней.</w:t>
            </w:r>
          </w:p>
          <w:p w14:paraId="23E50132" w14:textId="77777777" w:rsidR="00D723C8" w:rsidRPr="00313486" w:rsidRDefault="00D723C8" w:rsidP="00D723C8">
            <w:pPr>
              <w:numPr>
                <w:ilvl w:val="0"/>
                <w:numId w:val="54"/>
              </w:numPr>
              <w:spacing w:line="276" w:lineRule="auto"/>
              <w:ind w:left="0"/>
              <w:jc w:val="both"/>
            </w:pPr>
            <w:r w:rsidRPr="00313486">
              <w:rPr>
                <w:b/>
                <w:bCs/>
              </w:rPr>
              <w:t>Квалификация и техническая оснащённость поставщика</w:t>
            </w:r>
          </w:p>
          <w:p w14:paraId="236BB0A9" w14:textId="77777777" w:rsidR="00D723C8" w:rsidRDefault="00D723C8" w:rsidP="00D723C8">
            <w:pPr>
              <w:numPr>
                <w:ilvl w:val="0"/>
                <w:numId w:val="54"/>
              </w:numPr>
              <w:spacing w:line="276" w:lineRule="auto"/>
              <w:ind w:left="0"/>
              <w:jc w:val="both"/>
            </w:pPr>
            <w:r w:rsidRPr="00313486">
              <w:t>• Опыт работы в сфере производства видеоконтента не менее 5 лет</w:t>
            </w:r>
            <w:r w:rsidRPr="00313486">
              <w:br/>
              <w:t>• Портфолио ранее подготовленных видеороликов на социальные/ информационные темы</w:t>
            </w:r>
          </w:p>
          <w:p w14:paraId="75650088" w14:textId="77777777" w:rsidR="00D723C8" w:rsidRPr="00313486" w:rsidRDefault="00D723C8" w:rsidP="00D723C8">
            <w:pPr>
              <w:numPr>
                <w:ilvl w:val="0"/>
                <w:numId w:val="54"/>
              </w:numPr>
              <w:spacing w:line="276" w:lineRule="auto"/>
              <w:ind w:left="0"/>
              <w:jc w:val="both"/>
            </w:pPr>
            <w:r w:rsidRPr="00313486">
              <w:t>• Профессиональные технические возможности (камеры, освещение, звуковое оборудование, монтажные программы)</w:t>
            </w:r>
          </w:p>
          <w:p w14:paraId="3ED26A00" w14:textId="77777777" w:rsidR="00D723C8" w:rsidRPr="00313486" w:rsidRDefault="00D723C8" w:rsidP="00D723C8">
            <w:pPr>
              <w:numPr>
                <w:ilvl w:val="0"/>
                <w:numId w:val="54"/>
              </w:numPr>
              <w:spacing w:line="276" w:lineRule="auto"/>
              <w:ind w:left="0"/>
              <w:jc w:val="both"/>
            </w:pPr>
            <w:r w:rsidRPr="00313486">
              <w:rPr>
                <w:b/>
                <w:bCs/>
              </w:rPr>
              <w:t>Методология реализации</w:t>
            </w:r>
          </w:p>
          <w:p w14:paraId="293960F0" w14:textId="77777777" w:rsidR="00D723C8" w:rsidRPr="00313486" w:rsidRDefault="00D723C8" w:rsidP="00D723C8">
            <w:pPr>
              <w:numPr>
                <w:ilvl w:val="0"/>
                <w:numId w:val="54"/>
              </w:numPr>
              <w:spacing w:line="276" w:lineRule="auto"/>
              <w:ind w:left="0"/>
              <w:jc w:val="both"/>
            </w:pPr>
            <w:r w:rsidRPr="00313486">
              <w:t>Поставщик должен представить предложение по:</w:t>
            </w:r>
            <w:r w:rsidRPr="00313486">
              <w:br/>
              <w:t>• Разработке идей и сценарных решений</w:t>
            </w:r>
            <w:r w:rsidRPr="00313486">
              <w:br/>
              <w:t>• Выбору локаций съёмок</w:t>
            </w:r>
            <w:r w:rsidRPr="00313486">
              <w:br/>
              <w:t>• Методам вовлечения целевой аудитории</w:t>
            </w:r>
          </w:p>
          <w:p w14:paraId="19488FFC" w14:textId="77777777" w:rsidR="00D723C8" w:rsidRPr="00313486" w:rsidRDefault="00D723C8" w:rsidP="00D723C8">
            <w:pPr>
              <w:jc w:val="both"/>
              <w:rPr>
                <w:b/>
                <w:bCs/>
              </w:rPr>
            </w:pPr>
            <w:r w:rsidRPr="00313486">
              <w:rPr>
                <w:b/>
                <w:bCs/>
              </w:rPr>
              <w:t>На каждом этапе необходимо проводить обсуждения с заказчиком для рассмотрения и утверждения представленных предложений.</w:t>
            </w:r>
          </w:p>
          <w:p w14:paraId="0FC88440" w14:textId="77777777" w:rsidR="00D723C8" w:rsidRDefault="00D723C8" w:rsidP="00D723C8">
            <w:pPr>
              <w:jc w:val="both"/>
              <w:rPr>
                <w:b/>
                <w:bCs/>
              </w:rPr>
            </w:pPr>
            <w:r w:rsidRPr="00313486">
              <w:rPr>
                <w:b/>
                <w:bCs/>
              </w:rPr>
              <w:t>По завершении оказания услуги победившая организация должна представить содержательный отчёт.</w:t>
            </w:r>
          </w:p>
          <w:p w14:paraId="1C17E4A6" w14:textId="034927BC" w:rsidR="00C909C5" w:rsidRPr="00003FAD" w:rsidRDefault="00C909C5" w:rsidP="00CE724E">
            <w:pPr>
              <w:widowControl w:val="0"/>
              <w:spacing w:after="120"/>
              <w:jc w:val="center"/>
              <w:rPr>
                <w:rFonts w:ascii="GHEA Grapalat" w:hAnsi="GHEA Grapalat"/>
                <w:color w:val="000000" w:themeColor="text1"/>
                <w:sz w:val="20"/>
              </w:rPr>
            </w:pPr>
          </w:p>
        </w:tc>
        <w:tc>
          <w:tcPr>
            <w:tcW w:w="1078" w:type="dxa"/>
            <w:vAlign w:val="center"/>
          </w:tcPr>
          <w:p w14:paraId="5BAB781D" w14:textId="52740E6C" w:rsidR="00C909C5" w:rsidRPr="00003FAD" w:rsidRDefault="00C909C5" w:rsidP="00C909C5">
            <w:pPr>
              <w:widowControl w:val="0"/>
              <w:spacing w:after="120"/>
              <w:jc w:val="center"/>
              <w:rPr>
                <w:rFonts w:ascii="GHEA Grapalat" w:hAnsi="GHEA Grapalat"/>
                <w:color w:val="000000" w:themeColor="text1"/>
                <w:sz w:val="20"/>
              </w:rPr>
            </w:pPr>
            <w:r w:rsidRPr="00A253A3">
              <w:rPr>
                <w:rFonts w:ascii="GHEA Grapalat" w:hAnsi="GHEA Grapalat"/>
                <w:sz w:val="20"/>
                <w:szCs w:val="20"/>
              </w:rPr>
              <w:lastRenderedPageBreak/>
              <w:t>драм</w:t>
            </w:r>
          </w:p>
        </w:tc>
        <w:tc>
          <w:tcPr>
            <w:tcW w:w="1052" w:type="dxa"/>
            <w:vAlign w:val="center"/>
          </w:tcPr>
          <w:p w14:paraId="5C2BD922" w14:textId="57C19BF6" w:rsidR="00C909C5" w:rsidRPr="00003FAD" w:rsidRDefault="00C909C5" w:rsidP="00C909C5">
            <w:pPr>
              <w:widowControl w:val="0"/>
              <w:spacing w:after="120"/>
              <w:jc w:val="center"/>
              <w:rPr>
                <w:rFonts w:ascii="GHEA Grapalat" w:hAnsi="GHEA Grapalat"/>
                <w:color w:val="000000" w:themeColor="text1"/>
                <w:sz w:val="20"/>
              </w:rPr>
            </w:pPr>
          </w:p>
        </w:tc>
        <w:tc>
          <w:tcPr>
            <w:tcW w:w="1017" w:type="dxa"/>
            <w:vAlign w:val="center"/>
          </w:tcPr>
          <w:p w14:paraId="1935DD13" w14:textId="075B40FF" w:rsidR="00C909C5" w:rsidRPr="00003FAD" w:rsidRDefault="00C909C5" w:rsidP="00C909C5">
            <w:pPr>
              <w:widowControl w:val="0"/>
              <w:spacing w:after="120"/>
              <w:jc w:val="center"/>
              <w:rPr>
                <w:rFonts w:ascii="GHEA Grapalat" w:hAnsi="GHEA Grapalat"/>
                <w:color w:val="000000" w:themeColor="text1"/>
                <w:sz w:val="20"/>
              </w:rPr>
            </w:pPr>
            <w:r>
              <w:rPr>
                <w:rFonts w:ascii="GHEA Grapalat" w:hAnsi="GHEA Grapalat"/>
                <w:sz w:val="20"/>
                <w:szCs w:val="20"/>
              </w:rPr>
              <w:t>1</w:t>
            </w:r>
          </w:p>
        </w:tc>
        <w:tc>
          <w:tcPr>
            <w:tcW w:w="1601" w:type="dxa"/>
            <w:vAlign w:val="center"/>
          </w:tcPr>
          <w:p w14:paraId="426ECEB6" w14:textId="0609B3FF" w:rsidR="00C909C5" w:rsidRPr="00003FAD" w:rsidRDefault="00C909C5" w:rsidP="00C909C5">
            <w:pPr>
              <w:widowControl w:val="0"/>
              <w:spacing w:after="120"/>
              <w:jc w:val="center"/>
              <w:rPr>
                <w:rFonts w:ascii="GHEA Grapalat" w:hAnsi="GHEA Grapalat"/>
                <w:color w:val="000000" w:themeColor="text1"/>
                <w:sz w:val="20"/>
              </w:rPr>
            </w:pPr>
            <w:r w:rsidRPr="00D4799D">
              <w:rPr>
                <w:rFonts w:ascii="GHEA Grapalat" w:hAnsi="GHEA Grapalat"/>
                <w:sz w:val="18"/>
                <w:szCs w:val="18"/>
              </w:rPr>
              <w:t xml:space="preserve">г. Ереван, </w:t>
            </w:r>
          </w:p>
        </w:tc>
        <w:tc>
          <w:tcPr>
            <w:tcW w:w="1487" w:type="dxa"/>
            <w:vAlign w:val="center"/>
          </w:tcPr>
          <w:p w14:paraId="2FFCE76C" w14:textId="5A4AF939" w:rsidR="00C909C5" w:rsidRPr="00003FAD" w:rsidRDefault="00CE724E" w:rsidP="00C909C5">
            <w:pPr>
              <w:widowControl w:val="0"/>
              <w:spacing w:after="120"/>
              <w:jc w:val="center"/>
              <w:rPr>
                <w:rFonts w:ascii="GHEA Grapalat" w:hAnsi="GHEA Grapalat"/>
                <w:color w:val="000000" w:themeColor="text1"/>
                <w:sz w:val="20"/>
              </w:rPr>
            </w:pPr>
            <w:r w:rsidRPr="0095625F">
              <w:t xml:space="preserve">Через 20 календарных дней после вступления договора в силу, по требованию заказчика, </w:t>
            </w:r>
            <w:r>
              <w:t>до</w:t>
            </w:r>
            <w:r w:rsidRPr="0095625F">
              <w:t xml:space="preserve"> </w:t>
            </w:r>
            <w:r w:rsidR="00F47FC8" w:rsidRPr="00F47FC8">
              <w:t>20</w:t>
            </w:r>
            <w:r w:rsidRPr="0095625F">
              <w:t>.</w:t>
            </w:r>
            <w:r w:rsidR="00F47FC8" w:rsidRPr="00F47FC8">
              <w:t>12</w:t>
            </w:r>
            <w:r w:rsidRPr="0095625F">
              <w:t>.2025 г.</w:t>
            </w: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p w14:paraId="191A444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F3FC4B8"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A623ECB"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375B409"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6DF8657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B37008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0FF00C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1448E4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636DA4D5"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DEFCFFA" w14:textId="77777777" w:rsidR="00EF3E35" w:rsidRPr="00EF3E35" w:rsidRDefault="00EF3E35" w:rsidP="00375205">
      <w:pPr>
        <w:widowControl w:val="0"/>
        <w:spacing w:after="160" w:line="360" w:lineRule="auto"/>
        <w:ind w:firstLine="567"/>
        <w:jc w:val="right"/>
        <w:rPr>
          <w:rFonts w:ascii="GHEA Grapalat" w:hAnsi="GHEA Grapalat"/>
          <w:i/>
          <w:color w:val="000000" w:themeColor="text1"/>
        </w:rPr>
      </w:pPr>
    </w:p>
    <w:p w14:paraId="4571A054"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02A24C7E"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FB55937"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60D93729"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57FC0BC"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10228D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6051D5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DFDBA02"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001AAA5D" w14:textId="77777777" w:rsidR="00B2591E" w:rsidRPr="008C4282" w:rsidRDefault="00B2591E" w:rsidP="009461CA">
      <w:pPr>
        <w:widowControl w:val="0"/>
        <w:spacing w:after="160" w:line="360" w:lineRule="auto"/>
        <w:rPr>
          <w:rFonts w:ascii="GHEA Grapalat" w:hAnsi="GHEA Grapalat"/>
          <w:i/>
          <w:color w:val="000000" w:themeColor="text1"/>
          <w:lang w:val="hy-AM"/>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3EC1332D"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23C8">
        <w:rPr>
          <w:rFonts w:ascii="GHEA Grapalat" w:hAnsi="GHEA Grapalat"/>
          <w:b/>
          <w:color w:val="000000" w:themeColor="text1"/>
          <w:lang w:val="hy-AM"/>
        </w:rPr>
        <w:t>ԵՔ-ԳՀԾՁԲ-25/154</w:t>
      </w:r>
      <w:r w:rsidRPr="00003FAD">
        <w:rPr>
          <w:rFonts w:ascii="GHEA Grapalat" w:hAnsi="GHEA Grapalat"/>
          <w:color w:val="000000" w:themeColor="text1"/>
          <w:sz w:val="24"/>
          <w:szCs w:val="24"/>
          <w:lang w:val="af-ZA"/>
        </w:rPr>
        <w:t>»</w:t>
      </w:r>
    </w:p>
    <w:p w14:paraId="21F43F61" w14:textId="1CEFA44B"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481046D2"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25</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D400EE" w:rsidRPr="00003FAD" w14:paraId="4030A6CB" w14:textId="77777777" w:rsidTr="00D400EE">
        <w:trPr>
          <w:cantSplit/>
          <w:trHeight w:val="1134"/>
          <w:jc w:val="center"/>
        </w:trPr>
        <w:tc>
          <w:tcPr>
            <w:tcW w:w="1998" w:type="dxa"/>
            <w:vAlign w:val="center"/>
          </w:tcPr>
          <w:p w14:paraId="58584ECD" w14:textId="3C8C4A0E" w:rsidR="00D400EE" w:rsidRPr="008C4282" w:rsidRDefault="00D400EE" w:rsidP="00D400EE">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4ED3EBAF" w14:textId="56171BBB" w:rsidR="00D400EE" w:rsidRPr="00477F81" w:rsidRDefault="006A0B55" w:rsidP="00D400EE">
            <w:pPr>
              <w:widowControl w:val="0"/>
              <w:spacing w:after="120"/>
              <w:jc w:val="center"/>
              <w:rPr>
                <w:rFonts w:ascii="GHEA Grapalat" w:hAnsi="GHEA Grapalat"/>
                <w:color w:val="000000" w:themeColor="text1"/>
                <w:sz w:val="16"/>
              </w:rPr>
            </w:pPr>
            <w:r w:rsidRPr="0095625F">
              <w:t>92111160/1</w:t>
            </w:r>
          </w:p>
        </w:tc>
        <w:tc>
          <w:tcPr>
            <w:tcW w:w="1800" w:type="dxa"/>
          </w:tcPr>
          <w:p w14:paraId="330587EB" w14:textId="373C2DE8" w:rsidR="00D400EE" w:rsidRPr="00477F81" w:rsidRDefault="006A0B55" w:rsidP="00D400EE">
            <w:pPr>
              <w:widowControl w:val="0"/>
              <w:spacing w:after="120"/>
              <w:jc w:val="center"/>
              <w:rPr>
                <w:rFonts w:ascii="GHEA Grapalat" w:hAnsi="GHEA Grapalat"/>
                <w:color w:val="000000" w:themeColor="text1"/>
                <w:sz w:val="20"/>
                <w:szCs w:val="20"/>
                <w:lang w:val="hy-AM"/>
              </w:rPr>
            </w:pPr>
            <w:r w:rsidRPr="006A0B55">
              <w:rPr>
                <w:rFonts w:ascii="GHEA Grapalat" w:hAnsi="GHEA Grapalat"/>
                <w:b/>
                <w:color w:val="000000" w:themeColor="text1"/>
                <w:spacing w:val="6"/>
                <w:sz w:val="20"/>
                <w:szCs w:val="20"/>
              </w:rPr>
              <w:t>услуги по созданию информационных и анимационных видеороликов</w:t>
            </w:r>
          </w:p>
        </w:tc>
        <w:tc>
          <w:tcPr>
            <w:tcW w:w="630" w:type="dxa"/>
            <w:vAlign w:val="center"/>
          </w:tcPr>
          <w:p w14:paraId="763C190F"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7A9A5AB8"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0E9731DE"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5960D036"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72209B27"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360" w:type="dxa"/>
            <w:textDirection w:val="btLr"/>
            <w:vAlign w:val="center"/>
          </w:tcPr>
          <w:p w14:paraId="67ED2AD1" w14:textId="46534807" w:rsidR="00D400EE" w:rsidRPr="00003FAD" w:rsidRDefault="00497251" w:rsidP="00D400EE">
            <w:pPr>
              <w:widowControl w:val="0"/>
              <w:spacing w:after="120"/>
              <w:ind w:left="113" w:right="113"/>
              <w:jc w:val="center"/>
              <w:rPr>
                <w:rFonts w:ascii="GHEA Grapalat" w:hAnsi="GHEA Grapalat"/>
                <w:color w:val="000000" w:themeColor="text1"/>
                <w:sz w:val="16"/>
              </w:rPr>
            </w:pPr>
            <w:r>
              <w:rPr>
                <w:rFonts w:ascii="GHEA Grapalat" w:hAnsi="GHEA Grapalat"/>
                <w:color w:val="000000" w:themeColor="text1"/>
                <w:sz w:val="16"/>
              </w:rPr>
              <w:t>43</w:t>
            </w:r>
            <w:r w:rsidR="00D400EE">
              <w:rPr>
                <w:rFonts w:ascii="GHEA Grapalat" w:hAnsi="GHEA Grapalat"/>
                <w:color w:val="000000" w:themeColor="text1"/>
                <w:sz w:val="16"/>
              </w:rPr>
              <w:t>%</w:t>
            </w:r>
          </w:p>
        </w:tc>
        <w:tc>
          <w:tcPr>
            <w:tcW w:w="450" w:type="dxa"/>
            <w:textDirection w:val="btLr"/>
          </w:tcPr>
          <w:p w14:paraId="10907350" w14:textId="291958D6"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10A4804F" w14:textId="4C71DC3D"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630" w:type="dxa"/>
            <w:textDirection w:val="btLr"/>
          </w:tcPr>
          <w:p w14:paraId="11DB0BAD" w14:textId="471AE979"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1B5BAF6F" w14:textId="6E7BB493"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27660905" w14:textId="1ACB61A4"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1074DA8A" w14:textId="076D9C56"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359" w:type="dxa"/>
            <w:textDirection w:val="btLr"/>
          </w:tcPr>
          <w:p w14:paraId="6DF08BD0" w14:textId="131334DC"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4E9EABAB"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723C8">
        <w:rPr>
          <w:rFonts w:ascii="GHEA Grapalat" w:hAnsi="GHEA Grapalat"/>
          <w:b/>
          <w:color w:val="000000" w:themeColor="text1"/>
          <w:sz w:val="22"/>
          <w:szCs w:val="22"/>
          <w:lang w:val="hy-AM"/>
        </w:rPr>
        <w:t>ԵՔ-ԳՀԾՁԲ-25/154</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031DA335"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2572DED2"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723C8">
        <w:rPr>
          <w:rFonts w:ascii="GHEA Grapalat" w:hAnsi="GHEA Grapalat"/>
          <w:b/>
          <w:color w:val="000000" w:themeColor="text1"/>
          <w:sz w:val="22"/>
          <w:szCs w:val="22"/>
          <w:lang w:val="hy-AM"/>
        </w:rPr>
        <w:t>ԵՔ-ԳՀԾՁԲ-25/154</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729C669B"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6303D777"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D723C8">
        <w:rPr>
          <w:rFonts w:ascii="GHEA Grapalat" w:hAnsi="GHEA Grapalat"/>
          <w:b/>
          <w:color w:val="000000" w:themeColor="text1"/>
          <w:sz w:val="22"/>
          <w:szCs w:val="22"/>
          <w:lang w:val="hy-AM"/>
        </w:rPr>
        <w:t>ԵՔ-ԳՀԾՁԲ-25/154</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77777777"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Pr>
          <w:rFonts w:ascii="GHEA Grapalat" w:hAnsi="GHEA Grapalat"/>
          <w:i/>
          <w:color w:val="000000" w:themeColor="text1"/>
        </w:rPr>
        <w:t>2025</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кодом </w:t>
      </w:r>
      <w:r w:rsidRPr="000C58D3">
        <w:rPr>
          <w:rFonts w:ascii="GHEA Grapalat" w:hAnsi="GHEA Grapalat"/>
          <w:i/>
          <w:lang w:val="es-ES"/>
        </w:rPr>
        <w:t xml:space="preserve"> </w:t>
      </w:r>
      <w:r w:rsidRPr="000C58D3">
        <w:rPr>
          <w:rFonts w:ascii="GHEA Grapalat" w:hAnsi="GHEA Grapalat"/>
          <w:i/>
          <w:lang w:val="af-ZA"/>
        </w:rPr>
        <w:t>___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20  </w:t>
      </w:r>
      <w:r w:rsidRPr="000C58D3">
        <w:rPr>
          <w:rFonts w:ascii="GHEA Grapalat" w:hAnsi="GHEA Grapalat"/>
          <w:i/>
        </w:rPr>
        <w:t xml:space="preserve">года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84E7E" w14:textId="77777777" w:rsidR="00662513" w:rsidRDefault="00662513">
      <w:r>
        <w:separator/>
      </w:r>
    </w:p>
  </w:endnote>
  <w:endnote w:type="continuationSeparator" w:id="0">
    <w:p w14:paraId="721CBB81" w14:textId="77777777" w:rsidR="00662513" w:rsidRDefault="00662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5190D" w14:textId="77777777" w:rsidR="00662513" w:rsidRDefault="00662513">
      <w:r>
        <w:separator/>
      </w:r>
    </w:p>
  </w:footnote>
  <w:footnote w:type="continuationSeparator" w:id="0">
    <w:p w14:paraId="34C0F222" w14:textId="77777777" w:rsidR="00662513" w:rsidRDefault="00662513">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730939"/>
    <w:multiLevelType w:val="multilevel"/>
    <w:tmpl w:val="090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11"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3"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2FE52E80"/>
    <w:multiLevelType w:val="multilevel"/>
    <w:tmpl w:val="1B04B730"/>
    <w:numStyleLink w:val="RSBullets"/>
  </w:abstractNum>
  <w:abstractNum w:abstractNumId="28" w15:restartNumberingAfterBreak="0">
    <w:nsid w:val="30833ECE"/>
    <w:multiLevelType w:val="multilevel"/>
    <w:tmpl w:val="4B346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30"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3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3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3C3927DE"/>
    <w:multiLevelType w:val="multilevel"/>
    <w:tmpl w:val="6F1A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38" w15:restartNumberingAfterBreak="0">
    <w:nsid w:val="41ED6A6B"/>
    <w:multiLevelType w:val="multilevel"/>
    <w:tmpl w:val="99F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3A838D6"/>
    <w:multiLevelType w:val="multilevel"/>
    <w:tmpl w:val="667A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43"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4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46"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4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4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0" w15:restartNumberingAfterBreak="0">
    <w:nsid w:val="5A17681D"/>
    <w:multiLevelType w:val="multilevel"/>
    <w:tmpl w:val="D4D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5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5"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3BC62F2"/>
    <w:multiLevelType w:val="multilevel"/>
    <w:tmpl w:val="4AB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1"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4"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118835602">
    <w:abstractNumId w:val="49"/>
  </w:num>
  <w:num w:numId="2" w16cid:durableId="2128042859">
    <w:abstractNumId w:val="21"/>
  </w:num>
  <w:num w:numId="3" w16cid:durableId="1428579617">
    <w:abstractNumId w:val="45"/>
  </w:num>
  <w:num w:numId="4" w16cid:durableId="1298604260">
    <w:abstractNumId w:val="34"/>
  </w:num>
  <w:num w:numId="5" w16cid:durableId="1567646177">
    <w:abstractNumId w:val="56"/>
  </w:num>
  <w:num w:numId="6" w16cid:durableId="1349524882">
    <w:abstractNumId w:val="49"/>
    <w:lvlOverride w:ilvl="0">
      <w:startOverride w:val="1"/>
    </w:lvlOverride>
    <w:lvlOverride w:ilvl="1"/>
    <w:lvlOverride w:ilvl="2"/>
    <w:lvlOverride w:ilvl="3"/>
    <w:lvlOverride w:ilvl="4"/>
    <w:lvlOverride w:ilvl="5"/>
    <w:lvlOverride w:ilvl="6"/>
    <w:lvlOverride w:ilvl="7"/>
    <w:lvlOverride w:ilvl="8"/>
  </w:num>
  <w:num w:numId="7" w16cid:durableId="19672778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41"/>
  </w:num>
  <w:num w:numId="10" w16cid:durableId="1811288597">
    <w:abstractNumId w:val="13"/>
  </w:num>
  <w:num w:numId="11" w16cid:durableId="581529777">
    <w:abstractNumId w:val="17"/>
  </w:num>
  <w:num w:numId="12" w16cid:durableId="894899526">
    <w:abstractNumId w:val="66"/>
  </w:num>
  <w:num w:numId="13" w16cid:durableId="1972249620">
    <w:abstractNumId w:val="60"/>
  </w:num>
  <w:num w:numId="14" w16cid:durableId="2129621796">
    <w:abstractNumId w:val="26"/>
  </w:num>
  <w:num w:numId="15" w16cid:durableId="843664480">
    <w:abstractNumId w:val="63"/>
  </w:num>
  <w:num w:numId="16" w16cid:durableId="1398088984">
    <w:abstractNumId w:val="32"/>
  </w:num>
  <w:num w:numId="17" w16cid:durableId="234316771">
    <w:abstractNumId w:val="14"/>
  </w:num>
  <w:num w:numId="18" w16cid:durableId="1663850623">
    <w:abstractNumId w:val="1"/>
  </w:num>
  <w:num w:numId="19" w16cid:durableId="1690832117">
    <w:abstractNumId w:val="36"/>
  </w:num>
  <w:num w:numId="20" w16cid:durableId="1014498368">
    <w:abstractNumId w:val="36"/>
  </w:num>
  <w:num w:numId="21" w16cid:durableId="67569649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51"/>
  </w:num>
  <w:num w:numId="23" w16cid:durableId="1298300558">
    <w:abstractNumId w:val="16"/>
  </w:num>
  <w:num w:numId="24" w16cid:durableId="676688734">
    <w:abstractNumId w:val="44"/>
  </w:num>
  <w:num w:numId="25" w16cid:durableId="2006086944">
    <w:abstractNumId w:val="24"/>
  </w:num>
  <w:num w:numId="26" w16cid:durableId="412820631">
    <w:abstractNumId w:val="8"/>
  </w:num>
  <w:num w:numId="27" w16cid:durableId="2066560455">
    <w:abstractNumId w:val="7"/>
  </w:num>
  <w:num w:numId="28" w16cid:durableId="2047410290">
    <w:abstractNumId w:val="0"/>
  </w:num>
  <w:num w:numId="29" w16cid:durableId="644359137">
    <w:abstractNumId w:val="19"/>
  </w:num>
  <w:num w:numId="30" w16cid:durableId="1335184973">
    <w:abstractNumId w:val="59"/>
  </w:num>
  <w:num w:numId="31" w16cid:durableId="185487216">
    <w:abstractNumId w:val="53"/>
  </w:num>
  <w:num w:numId="32" w16cid:durableId="1117748611">
    <w:abstractNumId w:val="52"/>
  </w:num>
  <w:num w:numId="33" w16cid:durableId="1028943160">
    <w:abstractNumId w:val="64"/>
  </w:num>
  <w:num w:numId="34" w16cid:durableId="779832878">
    <w:abstractNumId w:val="57"/>
  </w:num>
  <w:num w:numId="35" w16cid:durableId="1657369461">
    <w:abstractNumId w:val="2"/>
  </w:num>
  <w:num w:numId="36" w16cid:durableId="1098864782">
    <w:abstractNumId w:val="23"/>
  </w:num>
  <w:num w:numId="37" w16cid:durableId="103817440">
    <w:abstractNumId w:val="61"/>
  </w:num>
  <w:num w:numId="38" w16cid:durableId="1573808472">
    <w:abstractNumId w:val="20"/>
  </w:num>
  <w:num w:numId="39" w16cid:durableId="1733427411">
    <w:abstractNumId w:val="37"/>
  </w:num>
  <w:num w:numId="40" w16cid:durableId="1179077506">
    <w:abstractNumId w:val="42"/>
  </w:num>
  <w:num w:numId="41" w16cid:durableId="546382782">
    <w:abstractNumId w:val="30"/>
  </w:num>
  <w:num w:numId="42" w16cid:durableId="474564424">
    <w:abstractNumId w:val="18"/>
  </w:num>
  <w:num w:numId="43" w16cid:durableId="1316453186">
    <w:abstractNumId w:val="10"/>
  </w:num>
  <w:num w:numId="44" w16cid:durableId="1934509500">
    <w:abstractNumId w:val="47"/>
  </w:num>
  <w:num w:numId="45" w16cid:durableId="1915123084">
    <w:abstractNumId w:val="27"/>
  </w:num>
  <w:num w:numId="46" w16cid:durableId="242296832">
    <w:abstractNumId w:val="43"/>
  </w:num>
  <w:num w:numId="47" w16cid:durableId="9092702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547810">
    <w:abstractNumId w:val="35"/>
  </w:num>
  <w:num w:numId="49" w16cid:durableId="350960511">
    <w:abstractNumId w:val="39"/>
  </w:num>
  <w:num w:numId="50" w16cid:durableId="1656641535">
    <w:abstractNumId w:val="38"/>
  </w:num>
  <w:num w:numId="51" w16cid:durableId="1394885338">
    <w:abstractNumId w:val="5"/>
  </w:num>
  <w:num w:numId="52" w16cid:durableId="431586154">
    <w:abstractNumId w:val="50"/>
  </w:num>
  <w:num w:numId="53" w16cid:durableId="1873423739">
    <w:abstractNumId w:val="58"/>
  </w:num>
  <w:num w:numId="54" w16cid:durableId="94637039">
    <w:abstractNumId w:val="28"/>
  </w:num>
  <w:num w:numId="55" w16cid:durableId="130439591">
    <w:abstractNumId w:val="4"/>
  </w:num>
  <w:num w:numId="56" w16cid:durableId="1141657091">
    <w:abstractNumId w:val="11"/>
  </w:num>
  <w:num w:numId="57" w16cid:durableId="510536659">
    <w:abstractNumId w:val="9"/>
  </w:num>
  <w:num w:numId="58" w16cid:durableId="1739932918">
    <w:abstractNumId w:val="67"/>
  </w:num>
  <w:num w:numId="59" w16cid:durableId="202600681">
    <w:abstractNumId w:val="65"/>
  </w:num>
  <w:num w:numId="60" w16cid:durableId="920605103">
    <w:abstractNumId w:val="54"/>
  </w:num>
  <w:num w:numId="61" w16cid:durableId="476148632">
    <w:abstractNumId w:val="3"/>
  </w:num>
  <w:num w:numId="62" w16cid:durableId="957447502">
    <w:abstractNumId w:val="31"/>
  </w:num>
  <w:num w:numId="63" w16cid:durableId="1282763067">
    <w:abstractNumId w:val="40"/>
  </w:num>
  <w:num w:numId="64" w16cid:durableId="311641194">
    <w:abstractNumId w:val="48"/>
  </w:num>
  <w:num w:numId="65" w16cid:durableId="1513302455">
    <w:abstractNumId w:val="25"/>
  </w:num>
  <w:num w:numId="66" w16cid:durableId="649870280">
    <w:abstractNumId w:val="29"/>
  </w:num>
  <w:num w:numId="67" w16cid:durableId="1819566551">
    <w:abstractNumId w:val="46"/>
  </w:num>
  <w:num w:numId="68" w16cid:durableId="1838114908">
    <w:abstractNumId w:val="22"/>
  </w:num>
  <w:num w:numId="69" w16cid:durableId="1624995276">
    <w:abstractNumId w:val="55"/>
  </w:num>
  <w:num w:numId="70" w16cid:durableId="285507571">
    <w:abstractNumId w:val="33"/>
  </w:num>
  <w:num w:numId="71" w16cid:durableId="1139884430">
    <w:abstractNumId w:val="15"/>
  </w:num>
  <w:num w:numId="72" w16cid:durableId="1520198090">
    <w:abstractNumId w:val="12"/>
  </w:num>
  <w:num w:numId="73" w16cid:durableId="89793837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374419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928840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88676389">
    <w:abstractNumId w:val="6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3025</TotalTime>
  <Pages>88</Pages>
  <Words>20363</Words>
  <Characters>116073</Characters>
  <Application>Microsoft Office Word</Application>
  <DocSecurity>0</DocSecurity>
  <Lines>967</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136164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1814</cp:revision>
  <cp:lastPrinted>2018-02-16T07:12:00Z</cp:lastPrinted>
  <dcterms:created xsi:type="dcterms:W3CDTF">2019-10-28T07:04:00Z</dcterms:created>
  <dcterms:modified xsi:type="dcterms:W3CDTF">2025-10-16T08:56:00Z</dcterms:modified>
</cp:coreProperties>
</file>