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573EAA99" w:rsidR="00096865" w:rsidRPr="005939DE" w:rsidRDefault="00096865" w:rsidP="00F566BF">
      <w:pPr>
        <w:pStyle w:val="BodyText"/>
        <w:ind w:right="-7" w:firstLine="567"/>
        <w:jc w:val="right"/>
        <w:rPr>
          <w:rFonts w:ascii="GHEA Grapalat" w:hAnsi="GHEA Grapalat" w:cs="Sylfaen"/>
          <w:i/>
          <w:sz w:val="18"/>
        </w:rPr>
      </w:pPr>
    </w:p>
    <w:p w14:paraId="3BFF386F" w14:textId="77777777" w:rsidR="001B2024" w:rsidRPr="00F566BF" w:rsidRDefault="001B2024" w:rsidP="001B202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924C03B" w14:textId="2F828070" w:rsidR="001B2024" w:rsidRPr="00F566BF" w:rsidRDefault="00B912E9" w:rsidP="001B2024">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1B2024">
        <w:rPr>
          <w:rFonts w:ascii="GHEA Grapalat" w:hAnsi="GHEA Grapalat"/>
          <w:i w:val="0"/>
          <w:lang w:val="af-ZA"/>
        </w:rPr>
        <w:t>Ի</w:t>
      </w:r>
      <w:r w:rsidR="001B2024">
        <w:rPr>
          <w:rFonts w:ascii="GHEA Grapalat" w:hAnsi="GHEA Grapalat"/>
          <w:i w:val="0"/>
          <w:lang w:val="hy-AM"/>
        </w:rPr>
        <w:t xml:space="preserve"> </w:t>
      </w:r>
      <w:r w:rsidR="001B2024" w:rsidRPr="00F566BF">
        <w:rPr>
          <w:rFonts w:ascii="GHEA Grapalat" w:hAnsi="GHEA Grapalat"/>
          <w:i w:val="0"/>
          <w:lang w:val="af-ZA"/>
        </w:rPr>
        <w:t>ՄԱՍԻՆ</w:t>
      </w:r>
    </w:p>
    <w:p w14:paraId="21EF8355" w14:textId="77777777" w:rsidR="001B2024" w:rsidRPr="0054757D" w:rsidRDefault="001B2024" w:rsidP="001B202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7C8E1CEE" w14:textId="356D045A" w:rsidR="001B2024" w:rsidRPr="00154C7E" w:rsidRDefault="00D30C9A" w:rsidP="001B2024">
      <w:pPr>
        <w:pStyle w:val="BodyTextIndent"/>
        <w:spacing w:line="240" w:lineRule="auto"/>
        <w:jc w:val="center"/>
        <w:rPr>
          <w:rFonts w:ascii="GHEA Grapalat" w:hAnsi="GHEA Grapalat"/>
          <w:i w:val="0"/>
          <w:lang w:val="af-ZA"/>
        </w:rPr>
      </w:pPr>
      <w:r w:rsidRPr="00154C7E">
        <w:rPr>
          <w:rFonts w:ascii="GHEA Grapalat" w:hAnsi="GHEA Grapalat"/>
          <w:i w:val="0"/>
          <w:lang w:val="af-ZA"/>
        </w:rPr>
        <w:t xml:space="preserve">2024 թվականի </w:t>
      </w:r>
      <w:r w:rsidR="006D07E7" w:rsidRPr="00154C7E">
        <w:rPr>
          <w:rFonts w:ascii="GHEA Grapalat" w:hAnsi="GHEA Grapalat"/>
          <w:i w:val="0"/>
          <w:lang w:val="af-ZA"/>
        </w:rPr>
        <w:t>հոկտեմբեր</w:t>
      </w:r>
      <w:r w:rsidR="00996FD0" w:rsidRPr="00154C7E">
        <w:rPr>
          <w:rFonts w:ascii="GHEA Grapalat" w:hAnsi="GHEA Grapalat"/>
          <w:i w:val="0"/>
          <w:lang w:val="af-ZA"/>
        </w:rPr>
        <w:t xml:space="preserve">ի </w:t>
      </w:r>
      <w:r w:rsidR="006D07E7" w:rsidRPr="00154C7E">
        <w:rPr>
          <w:rFonts w:ascii="GHEA Grapalat" w:hAnsi="GHEA Grapalat"/>
          <w:i w:val="0"/>
          <w:lang w:val="af-ZA"/>
        </w:rPr>
        <w:t>23</w:t>
      </w:r>
      <w:r w:rsidR="001B2024" w:rsidRPr="00154C7E">
        <w:rPr>
          <w:rFonts w:ascii="GHEA Grapalat" w:hAnsi="GHEA Grapalat"/>
          <w:i w:val="0"/>
          <w:lang w:val="af-ZA"/>
        </w:rPr>
        <w:t xml:space="preserve">-ի «2» որոշմամբ </w:t>
      </w:r>
    </w:p>
    <w:p w14:paraId="72F8DA7B" w14:textId="77777777" w:rsidR="001B2024" w:rsidRPr="00154C7E" w:rsidRDefault="001B2024" w:rsidP="001B2024">
      <w:pPr>
        <w:pStyle w:val="BodyTextIndent"/>
        <w:spacing w:line="240" w:lineRule="auto"/>
        <w:jc w:val="center"/>
        <w:rPr>
          <w:rFonts w:ascii="GHEA Grapalat" w:hAnsi="GHEA Grapalat"/>
          <w:i w:val="0"/>
          <w:lang w:val="af-ZA"/>
        </w:rPr>
      </w:pPr>
    </w:p>
    <w:p w14:paraId="4FE2A2FC" w14:textId="5EB6678C" w:rsidR="001B2024" w:rsidRPr="00154C7E" w:rsidRDefault="001B2024" w:rsidP="001B2024">
      <w:pPr>
        <w:pStyle w:val="BodyTextIndent"/>
        <w:spacing w:line="240" w:lineRule="auto"/>
        <w:jc w:val="center"/>
        <w:rPr>
          <w:rFonts w:ascii="GHEA Grapalat" w:hAnsi="GHEA Grapalat"/>
          <w:b/>
          <w:i w:val="0"/>
          <w:lang w:val="hy-AM"/>
        </w:rPr>
      </w:pPr>
      <w:r w:rsidRPr="00154C7E">
        <w:rPr>
          <w:rFonts w:ascii="GHEA Grapalat" w:hAnsi="GHEA Grapalat"/>
          <w:i w:val="0"/>
          <w:lang w:val="af-ZA"/>
        </w:rPr>
        <w:t xml:space="preserve">Ընթացակարգի ծածկագիրը` </w:t>
      </w:r>
      <w:r w:rsidR="00B912E9" w:rsidRPr="00154C7E">
        <w:rPr>
          <w:rFonts w:ascii="GHEA Grapalat" w:hAnsi="GHEA Grapalat"/>
          <w:b/>
          <w:i w:val="0"/>
          <w:lang w:val="af-ZA"/>
        </w:rPr>
        <w:t>ԵՔ-ՀԲՄԽԾՁԲ-</w:t>
      </w:r>
      <w:r w:rsidR="00996FD0" w:rsidRPr="00154C7E">
        <w:rPr>
          <w:rFonts w:ascii="GHEA Grapalat" w:hAnsi="GHEA Grapalat"/>
          <w:b/>
          <w:i w:val="0"/>
          <w:lang w:val="af-ZA"/>
        </w:rPr>
        <w:t>24/1</w:t>
      </w:r>
      <w:r w:rsidR="00E72651" w:rsidRPr="00154C7E">
        <w:rPr>
          <w:rFonts w:ascii="GHEA Grapalat" w:hAnsi="GHEA Grapalat"/>
          <w:b/>
          <w:i w:val="0"/>
          <w:lang w:val="af-ZA"/>
        </w:rPr>
        <w:t>39</w:t>
      </w:r>
    </w:p>
    <w:p w14:paraId="44937297" w14:textId="77777777" w:rsidR="001B2024" w:rsidRPr="00154C7E" w:rsidRDefault="001B2024" w:rsidP="001B2024">
      <w:pPr>
        <w:pStyle w:val="BodyTextIndent"/>
        <w:spacing w:line="240" w:lineRule="auto"/>
        <w:rPr>
          <w:rFonts w:ascii="GHEA Grapalat" w:hAnsi="GHEA Grapalat"/>
          <w:b/>
          <w:i w:val="0"/>
          <w:lang w:val="af-ZA"/>
        </w:rPr>
      </w:pPr>
    </w:p>
    <w:p w14:paraId="7D03E799" w14:textId="77777777" w:rsidR="001B2024" w:rsidRPr="00154C7E" w:rsidRDefault="001B2024" w:rsidP="001B2024">
      <w:pPr>
        <w:pStyle w:val="BodyTextIndent"/>
        <w:spacing w:line="240" w:lineRule="auto"/>
        <w:jc w:val="center"/>
        <w:rPr>
          <w:rFonts w:ascii="GHEA Grapalat" w:hAnsi="GHEA Grapalat"/>
          <w:i w:val="0"/>
          <w:lang w:val="hy-AM"/>
        </w:rPr>
      </w:pPr>
    </w:p>
    <w:p w14:paraId="45904C72" w14:textId="77777777" w:rsidR="0091042F" w:rsidRPr="00154C7E" w:rsidRDefault="0091042F" w:rsidP="00EF3662">
      <w:pPr>
        <w:pStyle w:val="BodyTextIndent"/>
        <w:spacing w:line="240" w:lineRule="auto"/>
        <w:rPr>
          <w:rFonts w:ascii="GHEA Grapalat" w:hAnsi="GHEA Grapalat"/>
          <w:i w:val="0"/>
          <w:lang w:val="hy-AM"/>
        </w:rPr>
      </w:pPr>
    </w:p>
    <w:p w14:paraId="761EC8D3" w14:textId="509FB2B1" w:rsidR="001B2024" w:rsidRPr="00154C7E" w:rsidRDefault="001B2024" w:rsidP="001B2024">
      <w:pPr>
        <w:pStyle w:val="BodyTextIndent"/>
        <w:spacing w:line="240" w:lineRule="auto"/>
        <w:ind w:firstLine="708"/>
        <w:rPr>
          <w:rFonts w:ascii="GHEA Grapalat" w:hAnsi="GHEA Grapalat"/>
          <w:i w:val="0"/>
          <w:lang w:val="af-ZA"/>
        </w:rPr>
      </w:pPr>
      <w:r w:rsidRPr="00154C7E">
        <w:rPr>
          <w:rFonts w:ascii="GHEA Grapalat" w:hAnsi="GHEA Grapalat" w:cs="Sylfaen"/>
          <w:i w:val="0"/>
          <w:lang w:val="af-ZA"/>
        </w:rPr>
        <w:t>Պատվիրատուն</w:t>
      </w:r>
      <w:r w:rsidRPr="00154C7E">
        <w:rPr>
          <w:rFonts w:ascii="GHEA Grapalat" w:hAnsi="GHEA Grapalat"/>
          <w:i w:val="0"/>
          <w:lang w:val="af-ZA"/>
        </w:rPr>
        <w:t xml:space="preserve">` </w:t>
      </w:r>
      <w:r w:rsidRPr="00154C7E">
        <w:rPr>
          <w:rFonts w:ascii="GHEA Grapalat" w:hAnsi="GHEA Grapalat" w:cs="Sylfaen"/>
          <w:i w:val="0"/>
          <w:lang w:val="hy-AM"/>
        </w:rPr>
        <w:t>Երևանի</w:t>
      </w:r>
      <w:r w:rsidRPr="00154C7E">
        <w:rPr>
          <w:rFonts w:ascii="GHEA Grapalat" w:hAnsi="GHEA Grapalat"/>
          <w:i w:val="0"/>
          <w:lang w:val="hy-AM"/>
        </w:rPr>
        <w:t xml:space="preserve"> </w:t>
      </w:r>
      <w:r w:rsidRPr="00154C7E">
        <w:rPr>
          <w:rFonts w:ascii="GHEA Grapalat" w:hAnsi="GHEA Grapalat" w:cs="Sylfaen"/>
          <w:i w:val="0"/>
          <w:lang w:val="hy-AM"/>
        </w:rPr>
        <w:t>քաղաքապետարանը</w:t>
      </w:r>
      <w:r w:rsidRPr="00154C7E">
        <w:rPr>
          <w:rFonts w:ascii="GHEA Grapalat" w:hAnsi="GHEA Grapalat"/>
          <w:i w:val="0"/>
          <w:lang w:val="af-ZA"/>
        </w:rPr>
        <w:t xml:space="preserve">, </w:t>
      </w:r>
      <w:r w:rsidRPr="00154C7E">
        <w:rPr>
          <w:rFonts w:ascii="GHEA Grapalat" w:hAnsi="GHEA Grapalat" w:cs="Sylfaen"/>
          <w:i w:val="0"/>
          <w:lang w:val="af-ZA"/>
        </w:rPr>
        <w:t>որը</w:t>
      </w:r>
      <w:r w:rsidRPr="00154C7E">
        <w:rPr>
          <w:rFonts w:ascii="GHEA Grapalat" w:hAnsi="GHEA Grapalat"/>
          <w:i w:val="0"/>
          <w:lang w:val="af-ZA"/>
        </w:rPr>
        <w:t xml:space="preserve"> </w:t>
      </w:r>
      <w:r w:rsidRPr="00154C7E">
        <w:rPr>
          <w:rFonts w:ascii="GHEA Grapalat" w:hAnsi="GHEA Grapalat" w:cs="Sylfaen"/>
          <w:i w:val="0"/>
          <w:lang w:val="af-ZA"/>
        </w:rPr>
        <w:t>գտնվում</w:t>
      </w:r>
      <w:r w:rsidRPr="00154C7E">
        <w:rPr>
          <w:rFonts w:ascii="GHEA Grapalat" w:hAnsi="GHEA Grapalat"/>
          <w:i w:val="0"/>
          <w:lang w:val="af-ZA"/>
        </w:rPr>
        <w:t xml:space="preserve"> </w:t>
      </w:r>
      <w:r w:rsidRPr="00154C7E">
        <w:rPr>
          <w:rFonts w:ascii="GHEA Grapalat" w:hAnsi="GHEA Grapalat" w:cs="Sylfaen"/>
          <w:i w:val="0"/>
          <w:lang w:val="af-ZA"/>
        </w:rPr>
        <w:t>է</w:t>
      </w:r>
      <w:r w:rsidRPr="00154C7E">
        <w:rPr>
          <w:rFonts w:ascii="GHEA Grapalat" w:hAnsi="GHEA Grapalat"/>
          <w:i w:val="0"/>
          <w:lang w:val="hy-AM"/>
        </w:rPr>
        <w:t xml:space="preserve"> </w:t>
      </w:r>
      <w:r w:rsidRPr="00154C7E">
        <w:rPr>
          <w:rFonts w:ascii="GHEA Grapalat" w:hAnsi="GHEA Grapalat" w:cs="Sylfaen"/>
          <w:i w:val="0"/>
          <w:lang w:val="hy-AM"/>
        </w:rPr>
        <w:t>ք</w:t>
      </w:r>
      <w:r w:rsidRPr="00154C7E">
        <w:rPr>
          <w:rFonts w:ascii="GHEA Grapalat" w:hAnsi="GHEA Grapalat"/>
          <w:i w:val="0"/>
          <w:lang w:val="hy-AM"/>
        </w:rPr>
        <w:t xml:space="preserve">. </w:t>
      </w:r>
      <w:r w:rsidRPr="00154C7E">
        <w:rPr>
          <w:rFonts w:ascii="GHEA Grapalat" w:hAnsi="GHEA Grapalat" w:cs="Sylfaen"/>
          <w:i w:val="0"/>
          <w:lang w:val="hy-AM"/>
        </w:rPr>
        <w:t>Երևան</w:t>
      </w:r>
      <w:r w:rsidRPr="00154C7E">
        <w:rPr>
          <w:rFonts w:ascii="GHEA Grapalat" w:hAnsi="GHEA Grapalat"/>
          <w:i w:val="0"/>
          <w:lang w:val="hy-AM"/>
        </w:rPr>
        <w:t xml:space="preserve">, </w:t>
      </w:r>
      <w:r w:rsidRPr="00154C7E">
        <w:rPr>
          <w:rFonts w:ascii="GHEA Grapalat" w:hAnsi="GHEA Grapalat" w:cs="Sylfaen"/>
          <w:i w:val="0"/>
          <w:lang w:val="hy-AM"/>
        </w:rPr>
        <w:t>Արգիշտիի</w:t>
      </w:r>
      <w:r w:rsidRPr="00154C7E">
        <w:rPr>
          <w:rFonts w:ascii="GHEA Grapalat" w:hAnsi="GHEA Grapalat"/>
          <w:i w:val="0"/>
          <w:lang w:val="hy-AM"/>
        </w:rPr>
        <w:t xml:space="preserve"> 1</w:t>
      </w:r>
      <w:r w:rsidRPr="00154C7E">
        <w:rPr>
          <w:rFonts w:ascii="GHEA Grapalat" w:hAnsi="GHEA Grapalat"/>
          <w:i w:val="0"/>
          <w:lang w:val="af-ZA"/>
        </w:rPr>
        <w:t xml:space="preserve"> </w:t>
      </w:r>
      <w:r w:rsidRPr="00154C7E">
        <w:rPr>
          <w:rFonts w:ascii="GHEA Grapalat" w:hAnsi="GHEA Grapalat" w:cs="Sylfaen"/>
          <w:i w:val="0"/>
          <w:lang w:val="af-ZA"/>
        </w:rPr>
        <w:t>հասցեում</w:t>
      </w:r>
      <w:r w:rsidRPr="00154C7E">
        <w:rPr>
          <w:rFonts w:ascii="GHEA Grapalat" w:hAnsi="GHEA Grapalat"/>
          <w:i w:val="0"/>
          <w:lang w:val="af-ZA"/>
        </w:rPr>
        <w:t>,</w:t>
      </w:r>
      <w:r w:rsidRPr="00154C7E">
        <w:rPr>
          <w:rFonts w:ascii="GHEA Grapalat" w:hAnsi="GHEA Grapalat"/>
          <w:i w:val="0"/>
          <w:sz w:val="16"/>
          <w:szCs w:val="16"/>
          <w:lang w:val="af-ZA"/>
        </w:rPr>
        <w:t xml:space="preserve">    </w:t>
      </w:r>
      <w:r w:rsidRPr="00154C7E">
        <w:rPr>
          <w:rFonts w:ascii="GHEA Grapalat" w:hAnsi="GHEA Grapalat" w:cs="Sylfaen"/>
          <w:i w:val="0"/>
          <w:lang w:val="af-ZA"/>
        </w:rPr>
        <w:t>հայտարարում</w:t>
      </w:r>
      <w:r w:rsidRPr="00154C7E">
        <w:rPr>
          <w:rFonts w:ascii="GHEA Grapalat" w:hAnsi="GHEA Grapalat"/>
          <w:i w:val="0"/>
          <w:lang w:val="af-ZA"/>
        </w:rPr>
        <w:t xml:space="preserve"> </w:t>
      </w:r>
      <w:r w:rsidRPr="00154C7E">
        <w:rPr>
          <w:rFonts w:ascii="GHEA Grapalat" w:hAnsi="GHEA Grapalat" w:cs="Sylfaen"/>
          <w:i w:val="0"/>
          <w:lang w:val="af-ZA"/>
        </w:rPr>
        <w:t>է</w:t>
      </w:r>
      <w:r w:rsidRPr="00154C7E">
        <w:rPr>
          <w:rFonts w:ascii="GHEA Grapalat" w:hAnsi="GHEA Grapalat"/>
          <w:i w:val="0"/>
          <w:lang w:val="hy-AM"/>
        </w:rPr>
        <w:t xml:space="preserve"> </w:t>
      </w:r>
      <w:r w:rsidR="00B912E9" w:rsidRPr="00154C7E">
        <w:rPr>
          <w:rFonts w:ascii="GHEA Grapalat" w:hAnsi="GHEA Grapalat"/>
          <w:i w:val="0"/>
          <w:lang w:val="hy-AM"/>
        </w:rPr>
        <w:t>հրատապ բաց մրցույթ</w:t>
      </w:r>
      <w:r w:rsidRPr="00154C7E">
        <w:rPr>
          <w:rFonts w:ascii="GHEA Grapalat" w:hAnsi="GHEA Grapalat"/>
          <w:i w:val="0"/>
          <w:lang w:val="af-ZA"/>
        </w:rPr>
        <w:t xml:space="preserve">, </w:t>
      </w:r>
      <w:r w:rsidRPr="00154C7E">
        <w:rPr>
          <w:rFonts w:ascii="GHEA Grapalat" w:hAnsi="GHEA Grapalat" w:cs="Sylfaen"/>
          <w:i w:val="0"/>
          <w:lang w:val="af-ZA"/>
        </w:rPr>
        <w:t>որն</w:t>
      </w:r>
      <w:r w:rsidRPr="00154C7E">
        <w:rPr>
          <w:rFonts w:ascii="GHEA Grapalat" w:hAnsi="GHEA Grapalat"/>
          <w:i w:val="0"/>
          <w:lang w:val="af-ZA"/>
        </w:rPr>
        <w:t xml:space="preserve"> </w:t>
      </w:r>
      <w:r w:rsidRPr="00154C7E">
        <w:rPr>
          <w:rFonts w:ascii="GHEA Grapalat" w:hAnsi="GHEA Grapalat" w:cs="Sylfaen"/>
          <w:i w:val="0"/>
          <w:lang w:val="af-ZA"/>
        </w:rPr>
        <w:t>իրականացվում</w:t>
      </w:r>
      <w:r w:rsidRPr="00154C7E">
        <w:rPr>
          <w:rFonts w:ascii="GHEA Grapalat" w:hAnsi="GHEA Grapalat"/>
          <w:i w:val="0"/>
          <w:lang w:val="af-ZA"/>
        </w:rPr>
        <w:t xml:space="preserve"> </w:t>
      </w:r>
      <w:r w:rsidRPr="00154C7E">
        <w:rPr>
          <w:rFonts w:ascii="GHEA Grapalat" w:hAnsi="GHEA Grapalat" w:cs="Sylfaen"/>
          <w:i w:val="0"/>
          <w:lang w:val="af-ZA"/>
        </w:rPr>
        <w:t>է</w:t>
      </w:r>
      <w:r w:rsidRPr="00154C7E">
        <w:rPr>
          <w:rFonts w:ascii="GHEA Grapalat" w:hAnsi="GHEA Grapalat"/>
          <w:i w:val="0"/>
          <w:lang w:val="af-ZA"/>
        </w:rPr>
        <w:t xml:space="preserve"> </w:t>
      </w:r>
      <w:r w:rsidRPr="00154C7E">
        <w:rPr>
          <w:rFonts w:ascii="GHEA Grapalat" w:hAnsi="GHEA Grapalat" w:cs="Sylfaen"/>
          <w:i w:val="0"/>
          <w:lang w:val="af-ZA"/>
        </w:rPr>
        <w:t>մեկ</w:t>
      </w:r>
      <w:r w:rsidRPr="00154C7E">
        <w:rPr>
          <w:rFonts w:ascii="GHEA Grapalat" w:hAnsi="GHEA Grapalat"/>
          <w:i w:val="0"/>
          <w:lang w:val="af-ZA"/>
        </w:rPr>
        <w:t xml:space="preserve"> </w:t>
      </w:r>
      <w:r w:rsidRPr="00154C7E">
        <w:rPr>
          <w:rFonts w:ascii="GHEA Grapalat" w:hAnsi="GHEA Grapalat" w:cs="Sylfaen"/>
          <w:i w:val="0"/>
          <w:lang w:val="af-ZA"/>
        </w:rPr>
        <w:t>փուլով</w:t>
      </w:r>
      <w:r w:rsidRPr="00154C7E">
        <w:rPr>
          <w:rFonts w:ascii="GHEA Grapalat" w:hAnsi="GHEA Grapalat"/>
          <w:i w:val="0"/>
          <w:lang w:val="af-ZA"/>
        </w:rPr>
        <w:t xml:space="preserve">` </w:t>
      </w:r>
      <w:r w:rsidRPr="00154C7E">
        <w:rPr>
          <w:rFonts w:ascii="GHEA Grapalat" w:hAnsi="GHEA Grapalat" w:cs="Sylfaen"/>
          <w:i w:val="0"/>
          <w:lang w:val="af-ZA"/>
        </w:rPr>
        <w:t>էլեկտրոնային</w:t>
      </w:r>
      <w:r w:rsidRPr="00154C7E">
        <w:rPr>
          <w:rFonts w:ascii="GHEA Grapalat" w:hAnsi="GHEA Grapalat"/>
          <w:i w:val="0"/>
          <w:lang w:val="af-ZA"/>
        </w:rPr>
        <w:t xml:space="preserve"> </w:t>
      </w:r>
      <w:r w:rsidRPr="00154C7E">
        <w:rPr>
          <w:rFonts w:ascii="GHEA Grapalat" w:hAnsi="GHEA Grapalat" w:cs="Sylfaen"/>
          <w:i w:val="0"/>
          <w:lang w:val="af-ZA"/>
        </w:rPr>
        <w:t>գնումների</w:t>
      </w:r>
      <w:r w:rsidRPr="00154C7E">
        <w:rPr>
          <w:rFonts w:ascii="GHEA Grapalat" w:hAnsi="GHEA Grapalat"/>
          <w:i w:val="0"/>
          <w:lang w:val="af-ZA"/>
        </w:rPr>
        <w:t xml:space="preserve"> </w:t>
      </w:r>
      <w:r w:rsidRPr="00154C7E">
        <w:rPr>
          <w:rFonts w:ascii="GHEA Grapalat" w:hAnsi="GHEA Grapalat"/>
          <w:i w:val="0"/>
          <w:lang w:val="af-ZA" w:eastAsia="ru-RU"/>
        </w:rPr>
        <w:t>Armeps (</w:t>
      </w:r>
      <w:r w:rsidRPr="00154C7E">
        <w:fldChar w:fldCharType="begin"/>
      </w:r>
      <w:r w:rsidRPr="00154C7E">
        <w:rPr>
          <w:lang w:val="hy-AM"/>
        </w:rPr>
        <w:instrText>HYPERLINK "http://www.armeps.am"</w:instrText>
      </w:r>
      <w:r w:rsidRPr="00154C7E">
        <w:fldChar w:fldCharType="separate"/>
      </w:r>
      <w:r w:rsidRPr="00154C7E">
        <w:rPr>
          <w:rFonts w:ascii="GHEA Grapalat" w:hAnsi="GHEA Grapalat"/>
          <w:i w:val="0"/>
          <w:lang w:val="af-ZA" w:eastAsia="ru-RU"/>
        </w:rPr>
        <w:t>www.armeps.am</w:t>
      </w:r>
      <w:r w:rsidRPr="00154C7E">
        <w:rPr>
          <w:rFonts w:ascii="GHEA Grapalat" w:hAnsi="GHEA Grapalat"/>
          <w:i w:val="0"/>
          <w:lang w:val="af-ZA" w:eastAsia="ru-RU"/>
        </w:rPr>
        <w:fldChar w:fldCharType="end"/>
      </w:r>
      <w:r w:rsidRPr="00154C7E">
        <w:rPr>
          <w:rFonts w:ascii="GHEA Grapalat" w:hAnsi="GHEA Grapalat"/>
          <w:i w:val="0"/>
          <w:lang w:val="af-ZA" w:eastAsia="ru-RU"/>
        </w:rPr>
        <w:t xml:space="preserve">) </w:t>
      </w:r>
      <w:r w:rsidRPr="00154C7E">
        <w:rPr>
          <w:rFonts w:ascii="GHEA Grapalat" w:hAnsi="GHEA Grapalat" w:cs="Sylfaen"/>
          <w:i w:val="0"/>
          <w:lang w:val="af-ZA"/>
        </w:rPr>
        <w:t>համակարգի</w:t>
      </w:r>
      <w:r w:rsidRPr="00154C7E">
        <w:rPr>
          <w:rFonts w:ascii="GHEA Grapalat" w:hAnsi="GHEA Grapalat"/>
          <w:i w:val="0"/>
          <w:lang w:val="af-ZA"/>
        </w:rPr>
        <w:t xml:space="preserve"> </w:t>
      </w:r>
      <w:r w:rsidRPr="00154C7E">
        <w:rPr>
          <w:rFonts w:ascii="GHEA Grapalat" w:hAnsi="GHEA Grapalat" w:cs="Sylfaen"/>
          <w:i w:val="0"/>
          <w:lang w:val="af-ZA"/>
        </w:rPr>
        <w:t>միջոցով</w:t>
      </w:r>
      <w:r w:rsidRPr="00154C7E">
        <w:rPr>
          <w:rFonts w:ascii="GHEA Grapalat" w:hAnsi="GHEA Grapalat"/>
          <w:i w:val="0"/>
          <w:lang w:val="af-ZA"/>
        </w:rPr>
        <w:t>:</w:t>
      </w:r>
    </w:p>
    <w:p w14:paraId="5BE6FA8D" w14:textId="7362A0A7" w:rsidR="00311076" w:rsidRPr="00154C7E" w:rsidRDefault="001B2024" w:rsidP="00EF3662">
      <w:pPr>
        <w:pStyle w:val="BodyTextIndent"/>
        <w:spacing w:line="240" w:lineRule="auto"/>
        <w:ind w:firstLine="0"/>
        <w:rPr>
          <w:rFonts w:ascii="GHEA Grapalat" w:hAnsi="GHEA Grapalat"/>
          <w:i w:val="0"/>
          <w:sz w:val="16"/>
          <w:szCs w:val="16"/>
          <w:lang w:val="af-ZA"/>
        </w:rPr>
      </w:pPr>
      <w:r w:rsidRPr="00154C7E">
        <w:rPr>
          <w:rFonts w:ascii="GHEA Grapalat" w:hAnsi="GHEA Grapalat"/>
          <w:i w:val="0"/>
          <w:lang w:val="af-ZA"/>
        </w:rPr>
        <w:tab/>
      </w:r>
      <w:bookmarkStart w:id="0" w:name="_Hlk23167417"/>
      <w:r w:rsidRPr="00154C7E">
        <w:rPr>
          <w:rFonts w:ascii="GHEA Grapalat" w:hAnsi="GHEA Grapalat" w:cs="Sylfaen"/>
          <w:i w:val="0"/>
          <w:lang w:val="af-ZA"/>
        </w:rPr>
        <w:t>Սույն</w:t>
      </w:r>
      <w:r w:rsidRPr="00154C7E">
        <w:rPr>
          <w:rFonts w:ascii="GHEA Grapalat" w:hAnsi="GHEA Grapalat"/>
          <w:i w:val="0"/>
          <w:lang w:val="af-ZA"/>
        </w:rPr>
        <w:t xml:space="preserve"> </w:t>
      </w:r>
      <w:r w:rsidRPr="00154C7E">
        <w:rPr>
          <w:rFonts w:ascii="GHEA Grapalat" w:hAnsi="GHEA Grapalat" w:cs="Sylfaen"/>
          <w:b/>
          <w:i w:val="0"/>
          <w:szCs w:val="24"/>
          <w:lang w:val="hy-AM"/>
        </w:rPr>
        <w:t>ընթացակարգի</w:t>
      </w:r>
      <w:bookmarkEnd w:id="0"/>
      <w:r w:rsidRPr="00154C7E">
        <w:rPr>
          <w:rFonts w:ascii="GHEA Grapalat" w:hAnsi="GHEA Grapalat" w:cs="Sylfaen"/>
          <w:b/>
          <w:i w:val="0"/>
          <w:szCs w:val="24"/>
          <w:lang w:val="hy-AM"/>
        </w:rPr>
        <w:t xml:space="preserve"> արդյունքում ընտրված մասնակցին սահմանված կարգով կառաջարկվի կնքել   </w:t>
      </w:r>
      <w:r w:rsidR="00355D66" w:rsidRPr="00154C7E">
        <w:rPr>
          <w:rFonts w:ascii="GHEA Grapalat" w:hAnsi="GHEA Grapalat" w:cs="Sylfaen"/>
          <w:b/>
          <w:i w:val="0"/>
          <w:szCs w:val="24"/>
          <w:lang w:val="hy-AM"/>
        </w:rPr>
        <w:t xml:space="preserve"> </w:t>
      </w:r>
      <w:r w:rsidR="00986F84" w:rsidRPr="00154C7E">
        <w:rPr>
          <w:rFonts w:ascii="GHEA Grapalat" w:hAnsi="GHEA Grapalat" w:cs="Sylfaen"/>
          <w:b/>
          <w:i w:val="0"/>
          <w:szCs w:val="24"/>
          <w:lang w:val="hy-AM"/>
        </w:rPr>
        <w:t xml:space="preserve">Երևան քաղաքի </w:t>
      </w:r>
      <w:r w:rsidR="00E72651" w:rsidRPr="00154C7E">
        <w:rPr>
          <w:rFonts w:ascii="GHEA Grapalat" w:hAnsi="GHEA Grapalat" w:cs="Sylfaen"/>
          <w:b/>
          <w:i w:val="0"/>
          <w:szCs w:val="24"/>
          <w:lang w:val="hy-AM"/>
        </w:rPr>
        <w:t xml:space="preserve">Նորք-Մարաշ վարչական շրջանի մայթերի սալիկապատման աշխատանքների որակի տեխնիկական հսկողության խորհրդատվական ծառայությունների </w:t>
      </w:r>
      <w:r w:rsidRPr="00154C7E">
        <w:rPr>
          <w:rFonts w:ascii="GHEA Grapalat" w:hAnsi="GHEA Grapalat" w:cs="Sylfaen"/>
          <w:b/>
          <w:i w:val="0"/>
          <w:szCs w:val="24"/>
          <w:lang w:val="hy-AM"/>
        </w:rPr>
        <w:t>մատուցման</w:t>
      </w:r>
      <w:r w:rsidRPr="00154C7E">
        <w:rPr>
          <w:rFonts w:ascii="GHEA Grapalat" w:hAnsi="GHEA Grapalat"/>
          <w:b/>
          <w:i w:val="0"/>
          <w:lang w:val="af-ZA"/>
        </w:rPr>
        <w:t xml:space="preserve"> </w:t>
      </w:r>
      <w:r w:rsidRPr="00154C7E">
        <w:rPr>
          <w:rFonts w:ascii="GHEA Grapalat" w:hAnsi="GHEA Grapalat" w:cs="Sylfaen"/>
          <w:i w:val="0"/>
          <w:lang w:val="af-ZA"/>
        </w:rPr>
        <w:t>պայմանագիր</w:t>
      </w:r>
      <w:r w:rsidRPr="00154C7E">
        <w:rPr>
          <w:rFonts w:ascii="GHEA Grapalat" w:hAnsi="GHEA Grapalat"/>
          <w:i w:val="0"/>
          <w:lang w:val="af-ZA"/>
        </w:rPr>
        <w:t xml:space="preserve"> (</w:t>
      </w:r>
      <w:r w:rsidRPr="00154C7E">
        <w:rPr>
          <w:rFonts w:ascii="GHEA Grapalat" w:hAnsi="GHEA Grapalat" w:cs="Sylfaen"/>
          <w:i w:val="0"/>
          <w:lang w:val="af-ZA"/>
        </w:rPr>
        <w:t>այսուհետ</w:t>
      </w:r>
      <w:r w:rsidRPr="00154C7E">
        <w:rPr>
          <w:rFonts w:ascii="GHEA Grapalat" w:hAnsi="GHEA Grapalat"/>
          <w:i w:val="0"/>
          <w:lang w:val="af-ZA"/>
        </w:rPr>
        <w:t xml:space="preserve">` </w:t>
      </w:r>
      <w:r w:rsidRPr="00154C7E">
        <w:rPr>
          <w:rFonts w:ascii="GHEA Grapalat" w:hAnsi="GHEA Grapalat" w:cs="Sylfaen"/>
          <w:i w:val="0"/>
          <w:lang w:val="af-ZA"/>
        </w:rPr>
        <w:t>պայմանագիր</w:t>
      </w:r>
      <w:r w:rsidRPr="00154C7E">
        <w:rPr>
          <w:rFonts w:ascii="GHEA Grapalat" w:hAnsi="GHEA Grapalat"/>
          <w:i w:val="0"/>
          <w:lang w:val="af-ZA"/>
        </w:rPr>
        <w:t>)</w:t>
      </w:r>
      <w:r w:rsidRPr="00154C7E">
        <w:rPr>
          <w:rFonts w:ascii="GHEA Grapalat" w:hAnsi="GHEA Grapalat" w:cs="Tahoma"/>
          <w:i w:val="0"/>
          <w:lang w:val="af-ZA"/>
        </w:rPr>
        <w:t>։</w:t>
      </w:r>
      <w:r w:rsidRPr="00154C7E">
        <w:rPr>
          <w:rFonts w:ascii="GHEA Grapalat" w:hAnsi="GHEA Grapalat"/>
          <w:i w:val="0"/>
          <w:lang w:val="af-ZA"/>
        </w:rPr>
        <w:t xml:space="preserve"> </w:t>
      </w:r>
      <w:r w:rsidRPr="00154C7E">
        <w:rPr>
          <w:rFonts w:ascii="GHEA Grapalat" w:hAnsi="GHEA Grapalat"/>
          <w:i w:val="0"/>
          <w:sz w:val="16"/>
          <w:szCs w:val="16"/>
          <w:lang w:val="af-ZA"/>
        </w:rPr>
        <w:t xml:space="preserve">                            </w:t>
      </w:r>
      <w:r w:rsidR="00642EFE" w:rsidRPr="00154C7E">
        <w:rPr>
          <w:rFonts w:ascii="GHEA Grapalat" w:hAnsi="GHEA Grapalat"/>
          <w:i w:val="0"/>
          <w:sz w:val="16"/>
          <w:szCs w:val="16"/>
          <w:lang w:val="af-ZA"/>
        </w:rPr>
        <w:t xml:space="preserve">       </w:t>
      </w:r>
      <w:r w:rsidR="00691009" w:rsidRPr="00154C7E">
        <w:rPr>
          <w:rFonts w:ascii="GHEA Grapalat" w:hAnsi="GHEA Grapalat"/>
          <w:i w:val="0"/>
          <w:sz w:val="16"/>
          <w:szCs w:val="16"/>
          <w:lang w:val="af-ZA"/>
        </w:rPr>
        <w:t xml:space="preserve">      </w:t>
      </w:r>
      <w:r w:rsidR="009F18D0" w:rsidRPr="00154C7E">
        <w:rPr>
          <w:rFonts w:ascii="GHEA Grapalat" w:hAnsi="GHEA Grapalat"/>
          <w:i w:val="0"/>
          <w:sz w:val="16"/>
          <w:szCs w:val="16"/>
          <w:lang w:val="af-ZA"/>
        </w:rPr>
        <w:t xml:space="preserve">   </w:t>
      </w:r>
      <w:r w:rsidR="00691009" w:rsidRPr="00154C7E">
        <w:rPr>
          <w:rFonts w:ascii="GHEA Grapalat" w:hAnsi="GHEA Grapalat"/>
          <w:i w:val="0"/>
          <w:sz w:val="16"/>
          <w:szCs w:val="16"/>
          <w:lang w:val="af-ZA"/>
        </w:rPr>
        <w:t xml:space="preserve"> </w:t>
      </w:r>
    </w:p>
    <w:p w14:paraId="4726D65A" w14:textId="77777777" w:rsidR="00357D48" w:rsidRPr="00154C7E" w:rsidRDefault="00A20B69" w:rsidP="00EF3662">
      <w:pPr>
        <w:pStyle w:val="BodyTextIndent"/>
        <w:spacing w:line="240" w:lineRule="auto"/>
        <w:ind w:firstLine="0"/>
        <w:rPr>
          <w:rFonts w:ascii="GHEA Grapalat" w:hAnsi="GHEA Grapalat"/>
          <w:i w:val="0"/>
          <w:lang w:val="af-ZA"/>
        </w:rPr>
      </w:pPr>
      <w:r w:rsidRPr="00154C7E">
        <w:rPr>
          <w:rFonts w:ascii="GHEA Grapalat" w:hAnsi="GHEA Grapalat"/>
          <w:i w:val="0"/>
          <w:lang w:val="af-ZA"/>
        </w:rPr>
        <w:tab/>
      </w:r>
      <w:r w:rsidR="00A76C15" w:rsidRPr="00154C7E">
        <w:rPr>
          <w:rFonts w:ascii="GHEA Grapalat" w:hAnsi="GHEA Grapalat"/>
          <w:i w:val="0"/>
          <w:lang w:val="af-ZA"/>
        </w:rPr>
        <w:t>«</w:t>
      </w:r>
      <w:r w:rsidR="00357D48" w:rsidRPr="00154C7E">
        <w:rPr>
          <w:rFonts w:ascii="GHEA Grapalat" w:hAnsi="GHEA Grapalat"/>
          <w:i w:val="0"/>
          <w:lang w:val="af-ZA"/>
        </w:rPr>
        <w:t>Գնումների մասին</w:t>
      </w:r>
      <w:r w:rsidR="00A76C15" w:rsidRPr="00154C7E">
        <w:rPr>
          <w:rFonts w:ascii="GHEA Grapalat" w:hAnsi="GHEA Grapalat"/>
          <w:i w:val="0"/>
          <w:lang w:val="af-ZA"/>
        </w:rPr>
        <w:t>»</w:t>
      </w:r>
      <w:r w:rsidR="00A96293" w:rsidRPr="00154C7E">
        <w:rPr>
          <w:rFonts w:ascii="GHEA Grapalat" w:hAnsi="GHEA Grapalat"/>
          <w:i w:val="0"/>
          <w:lang w:val="af-ZA"/>
        </w:rPr>
        <w:t xml:space="preserve"> </w:t>
      </w:r>
      <w:r w:rsidR="00357D48" w:rsidRPr="00154C7E">
        <w:rPr>
          <w:rFonts w:ascii="GHEA Grapalat" w:hAnsi="GHEA Grapalat"/>
          <w:i w:val="0"/>
          <w:lang w:val="af-ZA"/>
        </w:rPr>
        <w:t xml:space="preserve">ՀՀ օրենքի </w:t>
      </w:r>
      <w:r w:rsidR="00955E87" w:rsidRPr="00154C7E">
        <w:rPr>
          <w:rFonts w:ascii="GHEA Grapalat" w:hAnsi="GHEA Grapalat"/>
          <w:i w:val="0"/>
          <w:lang w:val="af-ZA"/>
        </w:rPr>
        <w:t>7</w:t>
      </w:r>
      <w:r w:rsidR="00357D48" w:rsidRPr="00154C7E">
        <w:rPr>
          <w:rFonts w:ascii="GHEA Grapalat" w:hAnsi="GHEA Grapalat"/>
          <w:i w:val="0"/>
          <w:lang w:val="af-ZA"/>
        </w:rPr>
        <w:t xml:space="preserve">-րդ հոդվածի համաձայն` </w:t>
      </w:r>
      <w:r w:rsidR="00DB4CC7" w:rsidRPr="00154C7E">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54C7E">
        <w:rPr>
          <w:rFonts w:ascii="GHEA Grapalat" w:hAnsi="GHEA Grapalat"/>
          <w:i w:val="0"/>
          <w:lang w:val="af-ZA"/>
        </w:rPr>
        <w:t xml:space="preserve">սույն </w:t>
      </w:r>
      <w:r w:rsidR="00496E18" w:rsidRPr="00154C7E">
        <w:rPr>
          <w:rFonts w:ascii="GHEA Grapalat" w:hAnsi="GHEA Grapalat"/>
          <w:i w:val="0"/>
          <w:lang w:val="af-ZA"/>
        </w:rPr>
        <w:t xml:space="preserve">ընթացակարգին </w:t>
      </w:r>
      <w:r w:rsidR="00DB4CC7" w:rsidRPr="00154C7E">
        <w:rPr>
          <w:rFonts w:ascii="GHEA Grapalat" w:hAnsi="GHEA Grapalat"/>
          <w:i w:val="0"/>
          <w:lang w:val="af-ZA"/>
        </w:rPr>
        <w:t>մասնակցելու հավասար իրավունք:</w:t>
      </w:r>
    </w:p>
    <w:p w14:paraId="37FA2073" w14:textId="77777777" w:rsidR="00A20B69" w:rsidRPr="00154C7E" w:rsidRDefault="00496E18" w:rsidP="00EF3662">
      <w:pPr>
        <w:ind w:firstLine="720"/>
        <w:jc w:val="both"/>
        <w:rPr>
          <w:rFonts w:ascii="GHEA Grapalat" w:hAnsi="GHEA Grapalat"/>
          <w:sz w:val="20"/>
          <w:szCs w:val="20"/>
          <w:lang w:val="af-ZA"/>
        </w:rPr>
      </w:pPr>
      <w:r w:rsidRPr="00154C7E">
        <w:rPr>
          <w:rFonts w:ascii="GHEA Grapalat" w:hAnsi="GHEA Grapalat"/>
          <w:sz w:val="20"/>
          <w:szCs w:val="20"/>
          <w:lang w:val="af-ZA"/>
        </w:rPr>
        <w:t xml:space="preserve">Սույն ընթացակարգին </w:t>
      </w:r>
      <w:r w:rsidR="00357D48" w:rsidRPr="00154C7E">
        <w:rPr>
          <w:rFonts w:ascii="GHEA Grapalat" w:hAnsi="GHEA Grapalat"/>
          <w:sz w:val="20"/>
          <w:szCs w:val="20"/>
          <w:lang w:val="af-ZA"/>
        </w:rPr>
        <w:t>մասնակցելու իրավունք</w:t>
      </w:r>
      <w:r w:rsidR="00124461" w:rsidRPr="00154C7E">
        <w:rPr>
          <w:rFonts w:ascii="GHEA Grapalat" w:hAnsi="GHEA Grapalat"/>
          <w:sz w:val="20"/>
          <w:szCs w:val="20"/>
          <w:lang w:val="af-ZA"/>
        </w:rPr>
        <w:t xml:space="preserve"> </w:t>
      </w:r>
      <w:r w:rsidR="003C3660" w:rsidRPr="00154C7E">
        <w:rPr>
          <w:rFonts w:ascii="GHEA Grapalat" w:hAnsi="GHEA Grapalat"/>
          <w:sz w:val="20"/>
          <w:szCs w:val="20"/>
          <w:lang w:val="af-ZA"/>
        </w:rPr>
        <w:t xml:space="preserve">չունեցող </w:t>
      </w:r>
      <w:r w:rsidR="006E7947" w:rsidRPr="00154C7E">
        <w:rPr>
          <w:rFonts w:ascii="GHEA Grapalat" w:hAnsi="GHEA Grapalat"/>
          <w:sz w:val="20"/>
          <w:szCs w:val="20"/>
          <w:lang w:val="af-ZA"/>
        </w:rPr>
        <w:t xml:space="preserve">անձանց, ինչպես </w:t>
      </w:r>
      <w:r w:rsidR="00A20B69" w:rsidRPr="00154C7E">
        <w:rPr>
          <w:rFonts w:ascii="GHEA Grapalat" w:hAnsi="GHEA Grapalat"/>
          <w:sz w:val="20"/>
          <w:szCs w:val="20"/>
          <w:lang w:val="af-ZA"/>
        </w:rPr>
        <w:t xml:space="preserve">նաև մասնակիցներին ներկայացվող </w:t>
      </w:r>
      <w:r w:rsidR="000C39F8" w:rsidRPr="00154C7E">
        <w:rPr>
          <w:rFonts w:ascii="GHEA Grapalat" w:hAnsi="GHEA Grapalat"/>
          <w:sz w:val="20"/>
          <w:szCs w:val="20"/>
          <w:lang w:val="af-ZA"/>
        </w:rPr>
        <w:t xml:space="preserve">պայմանները </w:t>
      </w:r>
      <w:r w:rsidR="00A20B69" w:rsidRPr="00154C7E">
        <w:rPr>
          <w:rFonts w:ascii="GHEA Grapalat" w:hAnsi="GHEA Grapalat"/>
          <w:sz w:val="20"/>
          <w:szCs w:val="20"/>
          <w:lang w:val="af-ZA"/>
        </w:rPr>
        <w:t>սահմանված են սույն ընթացակարգի հրավերով:</w:t>
      </w:r>
    </w:p>
    <w:p w14:paraId="11BBA8E2" w14:textId="505BF230" w:rsidR="00357D48" w:rsidRPr="00154C7E" w:rsidRDefault="00882B3F" w:rsidP="00EF3662">
      <w:pPr>
        <w:pStyle w:val="BodyTextIndent"/>
        <w:spacing w:line="240" w:lineRule="auto"/>
        <w:rPr>
          <w:rFonts w:ascii="GHEA Grapalat" w:hAnsi="GHEA Grapalat"/>
          <w:i w:val="0"/>
          <w:lang w:val="af-ZA"/>
        </w:rPr>
      </w:pPr>
      <w:r w:rsidRPr="00154C7E">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նախապատվություն տալու սկզբունքով։</w:t>
      </w:r>
    </w:p>
    <w:p w14:paraId="336B7A84" w14:textId="77777777" w:rsidR="0067579A" w:rsidRPr="00154C7E" w:rsidRDefault="00357D48" w:rsidP="00EF3662">
      <w:pPr>
        <w:pStyle w:val="BodyTextIndent"/>
        <w:spacing w:line="240" w:lineRule="auto"/>
        <w:rPr>
          <w:rFonts w:ascii="GHEA Grapalat" w:hAnsi="GHEA Grapalat"/>
          <w:i w:val="0"/>
          <w:lang w:val="af-ZA"/>
        </w:rPr>
      </w:pPr>
      <w:r w:rsidRPr="00154C7E">
        <w:rPr>
          <w:rFonts w:ascii="GHEA Grapalat" w:hAnsi="GHEA Grapalat"/>
          <w:i w:val="0"/>
          <w:lang w:val="af-ZA"/>
        </w:rPr>
        <w:t xml:space="preserve">Էլեկտրոնային ձևով հրավեր տրամադրելու պահանջի դեպքում պատվիրատուն </w:t>
      </w:r>
      <w:r w:rsidR="00E222A7" w:rsidRPr="00154C7E">
        <w:rPr>
          <w:rFonts w:ascii="GHEA Grapalat" w:hAnsi="GHEA Grapalat"/>
          <w:i w:val="0"/>
          <w:lang w:val="af-ZA"/>
        </w:rPr>
        <w:t xml:space="preserve">անվճար </w:t>
      </w:r>
      <w:r w:rsidRPr="00154C7E">
        <w:rPr>
          <w:rFonts w:ascii="GHEA Grapalat" w:hAnsi="GHEA Grapalat"/>
          <w:i w:val="0"/>
          <w:lang w:val="af-ZA"/>
        </w:rPr>
        <w:t>ապահովում է հրավերի` էլեկտրոնային ձևով տրամադրումը դիմում</w:t>
      </w:r>
      <w:r w:rsidR="0006311D" w:rsidRPr="00154C7E">
        <w:rPr>
          <w:rFonts w:ascii="GHEA Grapalat" w:hAnsi="GHEA Grapalat"/>
          <w:i w:val="0"/>
          <w:lang w:val="af-ZA"/>
        </w:rPr>
        <w:t>ը</w:t>
      </w:r>
      <w:r w:rsidRPr="00154C7E">
        <w:rPr>
          <w:rFonts w:ascii="GHEA Grapalat" w:hAnsi="GHEA Grapalat"/>
          <w:i w:val="0"/>
          <w:lang w:val="af-ZA"/>
        </w:rPr>
        <w:t xml:space="preserve"> ստանալու օրվան հաջորդող աշխատանքային օրվա ընթացքում</w:t>
      </w:r>
      <w:r w:rsidR="004D5671" w:rsidRPr="00154C7E">
        <w:rPr>
          <w:rFonts w:ascii="GHEA Grapalat" w:hAnsi="GHEA Grapalat"/>
          <w:i w:val="0"/>
          <w:lang w:val="af-ZA"/>
        </w:rPr>
        <w:t>։</w:t>
      </w:r>
      <w:r w:rsidRPr="00154C7E">
        <w:rPr>
          <w:rFonts w:ascii="GHEA Grapalat" w:hAnsi="GHEA Grapalat"/>
          <w:i w:val="0"/>
          <w:lang w:val="af-ZA"/>
        </w:rPr>
        <w:t xml:space="preserve"> </w:t>
      </w:r>
    </w:p>
    <w:p w14:paraId="21A67460" w14:textId="1CCE5C1C" w:rsidR="001B2024" w:rsidRPr="00154C7E" w:rsidRDefault="001B2024" w:rsidP="001B2024">
      <w:pPr>
        <w:pStyle w:val="BodyTextIndent"/>
        <w:spacing w:line="240" w:lineRule="auto"/>
        <w:rPr>
          <w:rFonts w:ascii="GHEA Grapalat" w:hAnsi="GHEA Grapalat"/>
          <w:i w:val="0"/>
          <w:lang w:val="af-ZA"/>
        </w:rPr>
      </w:pPr>
      <w:r w:rsidRPr="00154C7E">
        <w:rPr>
          <w:rFonts w:ascii="GHEA Grapalat" w:hAnsi="GHEA Grapalat"/>
          <w:i w:val="0"/>
          <w:lang w:val="af-ZA"/>
        </w:rPr>
        <w:t>Սույն ընթացակարգին մասնակցության հայտերն անհրաժեշտ է ներկայացնել</w:t>
      </w:r>
      <w:r w:rsidRPr="00154C7E">
        <w:rPr>
          <w:rFonts w:ascii="GHEA Grapalat" w:hAnsi="GHEA Grapalat"/>
          <w:i w:val="0"/>
          <w:lang w:val="af-ZA" w:eastAsia="ru-RU"/>
        </w:rPr>
        <w:t xml:space="preserve"> էլեկտրոնային ձևով` էլեկտրոնային գնումների Armeps (</w:t>
      </w:r>
      <w:r w:rsidRPr="00154C7E">
        <w:fldChar w:fldCharType="begin"/>
      </w:r>
      <w:r w:rsidRPr="00154C7E">
        <w:rPr>
          <w:lang w:val="af-ZA"/>
        </w:rPr>
        <w:instrText>HYPERLINK "http://www.armeps.am"</w:instrText>
      </w:r>
      <w:r w:rsidRPr="00154C7E">
        <w:fldChar w:fldCharType="separate"/>
      </w:r>
      <w:r w:rsidRPr="00154C7E">
        <w:rPr>
          <w:rFonts w:ascii="GHEA Grapalat" w:hAnsi="GHEA Grapalat"/>
          <w:i w:val="0"/>
          <w:lang w:val="af-ZA" w:eastAsia="ru-RU"/>
        </w:rPr>
        <w:t>www.armeps.am</w:t>
      </w:r>
      <w:r w:rsidRPr="00154C7E">
        <w:rPr>
          <w:rFonts w:ascii="GHEA Grapalat" w:hAnsi="GHEA Grapalat"/>
          <w:i w:val="0"/>
          <w:lang w:val="af-ZA" w:eastAsia="ru-RU"/>
        </w:rPr>
        <w:fldChar w:fldCharType="end"/>
      </w:r>
      <w:r w:rsidRPr="00154C7E">
        <w:rPr>
          <w:rFonts w:ascii="GHEA Grapalat" w:hAnsi="GHEA Grapalat"/>
          <w:i w:val="0"/>
          <w:lang w:val="af-ZA" w:eastAsia="ru-RU"/>
        </w:rPr>
        <w:t>) համակարգի  միջոցով</w:t>
      </w:r>
      <w:r w:rsidRPr="00154C7E">
        <w:rPr>
          <w:rFonts w:ascii="GHEA Grapalat" w:hAnsi="GHEA Grapalat"/>
          <w:i w:val="0"/>
          <w:lang w:val="af-ZA"/>
        </w:rPr>
        <w:t xml:space="preserve"> </w:t>
      </w:r>
      <w:r w:rsidRPr="00154C7E">
        <w:rPr>
          <w:rFonts w:ascii="GHEA Grapalat" w:hAnsi="GHEA Grapalat" w:cs="Sylfaen"/>
          <w:i w:val="0"/>
          <w:lang w:val="af-ZA"/>
        </w:rPr>
        <w:t>մինչև</w:t>
      </w:r>
      <w:r w:rsidRPr="00154C7E">
        <w:rPr>
          <w:rFonts w:ascii="GHEA Grapalat" w:hAnsi="GHEA Grapalat"/>
          <w:i w:val="0"/>
          <w:lang w:val="af-ZA"/>
        </w:rPr>
        <w:t xml:space="preserve"> </w:t>
      </w:r>
      <w:r w:rsidR="00D30C9A" w:rsidRPr="00154C7E">
        <w:rPr>
          <w:rFonts w:ascii="GHEA Grapalat" w:hAnsi="GHEA Grapalat"/>
          <w:b/>
          <w:i w:val="0"/>
          <w:lang w:val="hy-AM"/>
        </w:rPr>
        <w:t xml:space="preserve">2024 թվականի </w:t>
      </w:r>
      <w:r w:rsidR="006D07E7" w:rsidRPr="00154C7E">
        <w:rPr>
          <w:rFonts w:ascii="GHEA Grapalat" w:hAnsi="GHEA Grapalat"/>
          <w:b/>
          <w:i w:val="0"/>
          <w:lang w:val="hy-AM"/>
        </w:rPr>
        <w:t>նոյեմբերի</w:t>
      </w:r>
      <w:r w:rsidR="00996FD0" w:rsidRPr="00154C7E">
        <w:rPr>
          <w:rFonts w:ascii="GHEA Grapalat" w:hAnsi="GHEA Grapalat"/>
          <w:b/>
          <w:i w:val="0"/>
          <w:lang w:val="hy-AM"/>
        </w:rPr>
        <w:t xml:space="preserve"> </w:t>
      </w:r>
      <w:r w:rsidR="006D07E7" w:rsidRPr="00154C7E">
        <w:rPr>
          <w:rFonts w:ascii="GHEA Grapalat" w:hAnsi="GHEA Grapalat"/>
          <w:b/>
          <w:i w:val="0"/>
          <w:lang w:val="hy-AM"/>
        </w:rPr>
        <w:t>04</w:t>
      </w:r>
      <w:r w:rsidRPr="00154C7E">
        <w:rPr>
          <w:rFonts w:ascii="GHEA Grapalat" w:hAnsi="GHEA Grapalat"/>
          <w:b/>
          <w:i w:val="0"/>
          <w:lang w:val="hy-AM"/>
        </w:rPr>
        <w:t>-ը</w:t>
      </w:r>
      <w:r w:rsidRPr="00154C7E">
        <w:rPr>
          <w:rFonts w:ascii="GHEA Grapalat" w:hAnsi="GHEA Grapalat"/>
          <w:b/>
          <w:i w:val="0"/>
          <w:lang w:val="af-ZA"/>
        </w:rPr>
        <w:t xml:space="preserve">, </w:t>
      </w:r>
      <w:proofErr w:type="spellStart"/>
      <w:r w:rsidR="004C5EFF" w:rsidRPr="00154C7E">
        <w:rPr>
          <w:rFonts w:ascii="GHEA Grapalat" w:hAnsi="GHEA Grapalat" w:cs="Sylfaen"/>
          <w:b/>
          <w:i w:val="0"/>
          <w:lang w:val="en-US"/>
        </w:rPr>
        <w:t>ժամը</w:t>
      </w:r>
      <w:proofErr w:type="spellEnd"/>
      <w:r w:rsidR="004C5EFF" w:rsidRPr="00154C7E">
        <w:rPr>
          <w:rFonts w:ascii="GHEA Grapalat" w:hAnsi="GHEA Grapalat" w:cs="Sylfaen"/>
          <w:b/>
          <w:i w:val="0"/>
          <w:lang w:val="af-ZA"/>
        </w:rPr>
        <w:t xml:space="preserve"> </w:t>
      </w:r>
      <w:r w:rsidR="001457C1" w:rsidRPr="00154C7E">
        <w:rPr>
          <w:rFonts w:ascii="GHEA Grapalat" w:hAnsi="GHEA Grapalat" w:cs="Sylfaen"/>
          <w:b/>
          <w:i w:val="0"/>
          <w:lang w:val="af-ZA"/>
        </w:rPr>
        <w:t>10:00</w:t>
      </w:r>
      <w:r w:rsidRPr="00154C7E">
        <w:rPr>
          <w:rFonts w:ascii="GHEA Grapalat" w:hAnsi="GHEA Grapalat"/>
          <w:b/>
          <w:i w:val="0"/>
          <w:lang w:val="af-ZA"/>
        </w:rPr>
        <w:t>-</w:t>
      </w:r>
      <w:r w:rsidRPr="00154C7E">
        <w:rPr>
          <w:rFonts w:ascii="GHEA Grapalat" w:hAnsi="GHEA Grapalat" w:cs="Sylfaen"/>
          <w:b/>
          <w:i w:val="0"/>
          <w:lang w:val="af-ZA"/>
        </w:rPr>
        <w:t>ը</w:t>
      </w:r>
      <w:r w:rsidRPr="00154C7E">
        <w:rPr>
          <w:rFonts w:ascii="GHEA Grapalat" w:hAnsi="GHEA Grapalat"/>
          <w:i w:val="0"/>
          <w:lang w:val="af-ZA"/>
        </w:rPr>
        <w:t xml:space="preserve">: Հայտերը, հայերենից բացի, կարող են ներկայացվել նաև անգլերեն կամ ռուսերեն: </w:t>
      </w:r>
    </w:p>
    <w:p w14:paraId="09CB4AEA" w14:textId="49A4D528" w:rsidR="001B2024" w:rsidRPr="00154C7E" w:rsidRDefault="001B2024" w:rsidP="001B2024">
      <w:pPr>
        <w:pStyle w:val="BodyTextIndent"/>
        <w:spacing w:line="240" w:lineRule="auto"/>
        <w:ind w:firstLine="708"/>
        <w:rPr>
          <w:rFonts w:ascii="GHEA Grapalat" w:hAnsi="GHEA Grapalat"/>
          <w:i w:val="0"/>
          <w:lang w:val="af-ZA"/>
        </w:rPr>
      </w:pPr>
      <w:r w:rsidRPr="00154C7E">
        <w:rPr>
          <w:rFonts w:ascii="GHEA Grapalat" w:hAnsi="GHEA Grapalat"/>
          <w:i w:val="0"/>
          <w:lang w:val="af-ZA"/>
        </w:rPr>
        <w:t>Հայտերի բացումը տեղի կունենա էլեկտրոնային ձևով`</w:t>
      </w:r>
      <w:r w:rsidRPr="00154C7E">
        <w:rPr>
          <w:rFonts w:ascii="GHEA Grapalat" w:hAnsi="GHEA Grapalat"/>
          <w:i w:val="0"/>
          <w:lang w:val="af-ZA" w:eastAsia="ru-RU"/>
        </w:rPr>
        <w:t xml:space="preserve"> էլեկտրոնային գնումների Armeps համակարգի</w:t>
      </w:r>
      <w:r w:rsidRPr="00154C7E">
        <w:rPr>
          <w:rFonts w:ascii="GHEA Grapalat" w:hAnsi="GHEA Grapalat"/>
          <w:i w:val="0"/>
          <w:lang w:val="af-ZA"/>
        </w:rPr>
        <w:t xml:space="preserve"> միջոցով,  </w:t>
      </w:r>
      <w:r w:rsidR="00D30C9A" w:rsidRPr="00154C7E">
        <w:rPr>
          <w:rFonts w:ascii="GHEA Grapalat" w:hAnsi="GHEA Grapalat"/>
          <w:b/>
          <w:i w:val="0"/>
          <w:lang w:val="hy-AM"/>
        </w:rPr>
        <w:t xml:space="preserve">2024 թվականի </w:t>
      </w:r>
      <w:r w:rsidR="006D07E7" w:rsidRPr="00154C7E">
        <w:rPr>
          <w:rFonts w:ascii="GHEA Grapalat" w:hAnsi="GHEA Grapalat"/>
          <w:b/>
          <w:i w:val="0"/>
          <w:lang w:val="hy-AM"/>
        </w:rPr>
        <w:t>նոյեմբերի 04</w:t>
      </w:r>
      <w:r w:rsidRPr="00154C7E">
        <w:rPr>
          <w:rFonts w:ascii="GHEA Grapalat" w:hAnsi="GHEA Grapalat"/>
          <w:b/>
          <w:i w:val="0"/>
          <w:lang w:val="hy-AM"/>
        </w:rPr>
        <w:t>-ին</w:t>
      </w:r>
      <w:r w:rsidRPr="00154C7E">
        <w:rPr>
          <w:rFonts w:ascii="GHEA Grapalat" w:hAnsi="GHEA Grapalat"/>
          <w:b/>
          <w:i w:val="0"/>
          <w:lang w:val="af-ZA"/>
        </w:rPr>
        <w:t xml:space="preserve">, </w:t>
      </w:r>
      <w:proofErr w:type="spellStart"/>
      <w:r w:rsidR="004C5EFF" w:rsidRPr="00154C7E">
        <w:rPr>
          <w:rFonts w:ascii="GHEA Grapalat" w:hAnsi="GHEA Grapalat" w:cs="Sylfaen"/>
          <w:b/>
          <w:i w:val="0"/>
          <w:lang w:val="en-US"/>
        </w:rPr>
        <w:t>ժամը</w:t>
      </w:r>
      <w:proofErr w:type="spellEnd"/>
      <w:r w:rsidR="004C5EFF" w:rsidRPr="00154C7E">
        <w:rPr>
          <w:rFonts w:ascii="GHEA Grapalat" w:hAnsi="GHEA Grapalat" w:cs="Sylfaen"/>
          <w:b/>
          <w:i w:val="0"/>
          <w:lang w:val="af-ZA"/>
        </w:rPr>
        <w:t xml:space="preserve"> </w:t>
      </w:r>
      <w:r w:rsidR="001457C1" w:rsidRPr="00154C7E">
        <w:rPr>
          <w:rFonts w:ascii="GHEA Grapalat" w:hAnsi="GHEA Grapalat" w:cs="Sylfaen"/>
          <w:b/>
          <w:i w:val="0"/>
          <w:lang w:val="af-ZA"/>
        </w:rPr>
        <w:t>10:00</w:t>
      </w:r>
      <w:r w:rsidRPr="00154C7E">
        <w:rPr>
          <w:rFonts w:ascii="GHEA Grapalat" w:hAnsi="GHEA Grapalat"/>
          <w:i w:val="0"/>
          <w:lang w:val="af-ZA"/>
        </w:rPr>
        <w:t>-</w:t>
      </w:r>
      <w:r w:rsidRPr="00154C7E">
        <w:rPr>
          <w:rFonts w:ascii="GHEA Grapalat" w:hAnsi="GHEA Grapalat"/>
          <w:b/>
          <w:i w:val="0"/>
          <w:lang w:val="af-ZA"/>
        </w:rPr>
        <w:t>ին։</w:t>
      </w:r>
      <w:r w:rsidRPr="00154C7E">
        <w:rPr>
          <w:rFonts w:ascii="GHEA Grapalat" w:hAnsi="GHEA Grapalat"/>
          <w:i w:val="0"/>
          <w:lang w:val="af-ZA"/>
        </w:rPr>
        <w:t xml:space="preserve"> </w:t>
      </w:r>
    </w:p>
    <w:p w14:paraId="5705A3C9" w14:textId="77777777" w:rsidR="001B2024" w:rsidRPr="00154C7E" w:rsidRDefault="001B2024" w:rsidP="001B2024">
      <w:pPr>
        <w:pStyle w:val="BodyTextIndent"/>
        <w:spacing w:line="240" w:lineRule="auto"/>
        <w:rPr>
          <w:rFonts w:ascii="GHEA Grapalat" w:hAnsi="GHEA Grapalat"/>
          <w:i w:val="0"/>
          <w:lang w:val="hy-AM"/>
        </w:rPr>
      </w:pPr>
      <w:r w:rsidRPr="00154C7E">
        <w:rPr>
          <w:rFonts w:ascii="GHEA Grapalat" w:hAnsi="GHEA Grapalat"/>
          <w:i w:val="0"/>
          <w:lang w:val="af-ZA"/>
        </w:rPr>
        <w:t>Սույն ընթացակարգի վերաբերյալ բողոք</w:t>
      </w:r>
      <w:r w:rsidRPr="00154C7E">
        <w:rPr>
          <w:rFonts w:ascii="GHEA Grapalat" w:hAnsi="GHEA Grapalat"/>
          <w:i w:val="0"/>
          <w:lang w:val="hy-AM"/>
        </w:rPr>
        <w:t xml:space="preserve">արկումն իրականացվում է </w:t>
      </w:r>
      <w:r w:rsidRPr="00154C7E">
        <w:rPr>
          <w:rFonts w:ascii="GHEA Grapalat" w:hAnsi="GHEA Grapalat"/>
          <w:i w:val="0"/>
          <w:sz w:val="16"/>
          <w:szCs w:val="16"/>
          <w:lang w:val="af-ZA"/>
        </w:rPr>
        <w:t xml:space="preserve"> </w:t>
      </w:r>
      <w:r w:rsidRPr="00154C7E">
        <w:rPr>
          <w:rFonts w:ascii="GHEA Grapalat" w:hAnsi="GHEA Grapalat"/>
          <w:i w:val="0"/>
          <w:lang w:val="af-ZA"/>
        </w:rPr>
        <w:t>«</w:t>
      </w:r>
      <w:r w:rsidRPr="00154C7E">
        <w:rPr>
          <w:rFonts w:ascii="GHEA Grapalat" w:hAnsi="GHEA Grapalat"/>
          <w:i w:val="0"/>
          <w:lang w:val="hy-AM"/>
        </w:rPr>
        <w:t>Գնումների</w:t>
      </w:r>
      <w:r w:rsidRPr="00154C7E">
        <w:rPr>
          <w:rFonts w:ascii="GHEA Grapalat" w:hAnsi="GHEA Grapalat"/>
          <w:i w:val="0"/>
          <w:lang w:val="af-ZA"/>
        </w:rPr>
        <w:t xml:space="preserve"> </w:t>
      </w:r>
      <w:r w:rsidRPr="00154C7E">
        <w:rPr>
          <w:rFonts w:ascii="GHEA Grapalat" w:hAnsi="GHEA Grapalat"/>
          <w:i w:val="0"/>
          <w:lang w:val="hy-AM"/>
        </w:rPr>
        <w:t>մասին</w:t>
      </w:r>
      <w:r w:rsidRPr="00154C7E">
        <w:rPr>
          <w:rFonts w:ascii="GHEA Grapalat" w:hAnsi="GHEA Grapalat"/>
          <w:i w:val="0"/>
          <w:lang w:val="af-ZA"/>
        </w:rPr>
        <w:t>»</w:t>
      </w:r>
      <w:r w:rsidRPr="00154C7E">
        <w:rPr>
          <w:rFonts w:ascii="GHEA Grapalat" w:hAnsi="GHEA Grapalat"/>
          <w:i w:val="0"/>
          <w:lang w:val="hy-AM"/>
        </w:rPr>
        <w:t xml:space="preserve"> ՀՀ</w:t>
      </w:r>
      <w:r w:rsidRPr="00154C7E">
        <w:rPr>
          <w:rFonts w:ascii="GHEA Grapalat" w:hAnsi="GHEA Grapalat"/>
          <w:i w:val="0"/>
          <w:lang w:val="af-ZA"/>
        </w:rPr>
        <w:t xml:space="preserve"> </w:t>
      </w:r>
      <w:r w:rsidRPr="00154C7E">
        <w:rPr>
          <w:rFonts w:ascii="GHEA Grapalat" w:hAnsi="GHEA Grapalat"/>
          <w:i w:val="0"/>
          <w:lang w:val="hy-AM"/>
        </w:rPr>
        <w:t>օրենքով</w:t>
      </w:r>
      <w:r w:rsidRPr="00154C7E">
        <w:rPr>
          <w:rFonts w:ascii="GHEA Grapalat" w:hAnsi="GHEA Grapalat"/>
          <w:i w:val="0"/>
          <w:lang w:val="af-ZA"/>
        </w:rPr>
        <w:t xml:space="preserve"> </w:t>
      </w:r>
      <w:r w:rsidRPr="00154C7E">
        <w:rPr>
          <w:rFonts w:ascii="GHEA Grapalat" w:hAnsi="GHEA Grapalat"/>
          <w:i w:val="0"/>
          <w:lang w:val="hy-AM"/>
        </w:rPr>
        <w:t>և</w:t>
      </w:r>
      <w:r w:rsidRPr="00154C7E">
        <w:rPr>
          <w:rFonts w:ascii="GHEA Grapalat" w:hAnsi="GHEA Grapalat"/>
          <w:i w:val="0"/>
          <w:lang w:val="af-ZA"/>
        </w:rPr>
        <w:t xml:space="preserve"> </w:t>
      </w:r>
      <w:r w:rsidRPr="00154C7E">
        <w:rPr>
          <w:rFonts w:ascii="GHEA Grapalat" w:hAnsi="GHEA Grapalat"/>
          <w:i w:val="0"/>
          <w:lang w:val="hy-AM"/>
        </w:rPr>
        <w:t>ՀՀ քաղաքացիական դատավարության օրենսգրքով սահմանված կարգով։</w:t>
      </w:r>
    </w:p>
    <w:p w14:paraId="0E693961" w14:textId="77777777" w:rsidR="001B2024" w:rsidRPr="009E1D1C" w:rsidRDefault="001B2024" w:rsidP="001B2024">
      <w:pPr>
        <w:pStyle w:val="BodyTextIndent"/>
        <w:spacing w:line="240" w:lineRule="auto"/>
        <w:rPr>
          <w:rFonts w:ascii="GHEA Grapalat" w:hAnsi="GHEA Grapalat"/>
          <w:i w:val="0"/>
          <w:lang w:val="hy-AM"/>
        </w:rPr>
      </w:pPr>
    </w:p>
    <w:p w14:paraId="75CAEC2B" w14:textId="78667AF5" w:rsidR="001B2024" w:rsidRPr="00DB72BC" w:rsidRDefault="001B2024" w:rsidP="001B202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E72651">
        <w:rPr>
          <w:rFonts w:ascii="GHEA Grapalat" w:hAnsi="GHEA Grapalat" w:cs="Sylfaen"/>
          <w:i w:val="0"/>
          <w:lang w:val="hy-AM"/>
        </w:rPr>
        <w:t>Դ</w:t>
      </w:r>
      <w:r>
        <w:rPr>
          <w:rFonts w:ascii="GHEA Grapalat" w:hAnsi="GHEA Grapalat" w:cs="Sylfaen"/>
          <w:i w:val="0"/>
          <w:lang w:val="hy-AM"/>
        </w:rPr>
        <w:t>. Գրիգորյանին:</w:t>
      </w:r>
    </w:p>
    <w:p w14:paraId="04D314BA" w14:textId="77777777" w:rsidR="001B2024" w:rsidRPr="00F566BF" w:rsidRDefault="001B2024" w:rsidP="001B202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0CED4A6" w14:textId="2FCB34D4" w:rsidR="001B2024" w:rsidRPr="00315F42" w:rsidRDefault="001B2024" w:rsidP="001B202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996FD0">
        <w:rPr>
          <w:rFonts w:ascii="GHEA Grapalat" w:hAnsi="GHEA Grapalat"/>
          <w:i w:val="0"/>
          <w:lang w:val="hy-AM"/>
        </w:rPr>
        <w:t>2</w:t>
      </w:r>
      <w:r w:rsidR="00444A5A">
        <w:rPr>
          <w:rFonts w:ascii="GHEA Grapalat" w:hAnsi="GHEA Grapalat"/>
          <w:i w:val="0"/>
          <w:lang w:val="hy-AM"/>
        </w:rPr>
        <w:t>16</w:t>
      </w:r>
      <w:r w:rsidRPr="00315F42">
        <w:rPr>
          <w:rFonts w:ascii="GHEA Grapalat" w:hAnsi="GHEA Grapalat" w:cs="Tahoma"/>
          <w:i w:val="0"/>
          <w:lang w:val="af-ZA"/>
        </w:rPr>
        <w:t>։</w:t>
      </w:r>
    </w:p>
    <w:p w14:paraId="09C0BD2C" w14:textId="68C561F3" w:rsidR="001B2024" w:rsidRPr="00315F42" w:rsidRDefault="001B2024" w:rsidP="001B202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Pr>
          <w:rFonts w:ascii="GHEA Grapalat" w:hAnsi="GHEA Grapalat"/>
          <w:lang w:val="hy-AM"/>
        </w:rPr>
        <w:t>grigoryan</w:t>
      </w:r>
      <w:r w:rsidR="00E72651">
        <w:rPr>
          <w:rFonts w:ascii="GHEA Grapalat" w:hAnsi="GHEA Grapalat"/>
          <w:lang w:val="hy-AM"/>
        </w:rPr>
        <w:t>.</w:t>
      </w:r>
      <w:r w:rsidR="00E72651" w:rsidRPr="00897BCC">
        <w:rPr>
          <w:rFonts w:ascii="GHEA Grapalat" w:hAnsi="GHEA Grapalat"/>
          <w:lang w:val="hy-AM"/>
        </w:rPr>
        <w:t>diana</w:t>
      </w:r>
      <w:r>
        <w:rPr>
          <w:rFonts w:ascii="GHEA Grapalat" w:hAnsi="GHEA Grapalat"/>
          <w:lang w:val="hy-AM"/>
        </w:rPr>
        <w:t>@yerevan.am</w:t>
      </w:r>
    </w:p>
    <w:p w14:paraId="422604CB" w14:textId="77777777" w:rsidR="001B2024" w:rsidRPr="004F0586" w:rsidRDefault="001B2024" w:rsidP="001B202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72651">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8087D88" w14:textId="77777777" w:rsidR="001B2024" w:rsidRPr="00F566BF" w:rsidRDefault="001B2024" w:rsidP="001B2024">
      <w:pPr>
        <w:pStyle w:val="BodyText"/>
        <w:ind w:right="-7" w:firstLine="567"/>
        <w:jc w:val="right"/>
        <w:rPr>
          <w:rFonts w:ascii="GHEA Grapalat" w:hAnsi="GHEA Grapalat" w:cs="Sylfaen"/>
          <w:i/>
          <w:sz w:val="22"/>
          <w:lang w:val="af-ZA"/>
        </w:rPr>
      </w:pPr>
    </w:p>
    <w:p w14:paraId="08C4A5BF" w14:textId="77777777" w:rsidR="001B2024" w:rsidRPr="00671AFC" w:rsidRDefault="001B2024" w:rsidP="001B2024">
      <w:pPr>
        <w:pStyle w:val="BodyText"/>
        <w:spacing w:after="0"/>
        <w:ind w:firstLine="567"/>
        <w:jc w:val="right"/>
        <w:rPr>
          <w:rFonts w:ascii="GHEA Grapalat" w:hAnsi="GHEA Grapalat" w:cs="Times Armenian"/>
          <w:sz w:val="20"/>
          <w:szCs w:val="20"/>
          <w:lang w:val="hy-AM"/>
        </w:rPr>
      </w:pPr>
      <w:r w:rsidRPr="00671AFC">
        <w:rPr>
          <w:rFonts w:ascii="GHEA Grapalat" w:hAnsi="GHEA Grapalat" w:cs="Sylfaen"/>
          <w:sz w:val="20"/>
          <w:szCs w:val="20"/>
          <w:lang w:val="hy-AM"/>
        </w:rPr>
        <w:lastRenderedPageBreak/>
        <w:t>Հաստատված</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է</w:t>
      </w:r>
    </w:p>
    <w:p w14:paraId="7B1753F8" w14:textId="726467CF" w:rsidR="001B2024" w:rsidRPr="00E72651" w:rsidRDefault="00E72651" w:rsidP="00E72651">
      <w:pPr>
        <w:pStyle w:val="BodyTextIndent"/>
        <w:spacing w:line="240" w:lineRule="auto"/>
        <w:jc w:val="center"/>
        <w:rPr>
          <w:rFonts w:ascii="GHEA Grapalat" w:hAnsi="GHEA Grapalat"/>
          <w:b/>
          <w:i w:val="0"/>
          <w:lang w:val="hy-AM"/>
        </w:rPr>
      </w:pPr>
      <w:r>
        <w:rPr>
          <w:rFonts w:ascii="GHEA Grapalat" w:hAnsi="GHEA Grapalat" w:cs="Times Armenian"/>
          <w:lang w:val="hy-AM"/>
        </w:rPr>
        <w:t xml:space="preserve">                                                                                                     </w:t>
      </w:r>
      <w:r w:rsidR="001B2024" w:rsidRPr="00671AFC">
        <w:rPr>
          <w:rFonts w:ascii="GHEA Grapalat" w:hAnsi="GHEA Grapalat" w:cs="Times Armenian"/>
          <w:lang w:val="hy-AM"/>
        </w:rPr>
        <w:t>«</w:t>
      </w:r>
      <w:r>
        <w:rPr>
          <w:rFonts w:ascii="GHEA Grapalat" w:hAnsi="GHEA Grapalat"/>
          <w:b/>
          <w:i w:val="0"/>
          <w:lang w:val="af-ZA"/>
        </w:rPr>
        <w:t>ԵՔ-ՀԲՄԽԾՁԲ-24/139</w:t>
      </w:r>
      <w:r w:rsidR="001B2024" w:rsidRPr="00671AFC">
        <w:rPr>
          <w:rFonts w:ascii="GHEA Grapalat" w:hAnsi="GHEA Grapalat" w:cs="Times Armenian"/>
          <w:lang w:val="hy-AM"/>
        </w:rPr>
        <w:t xml:space="preserve">» </w:t>
      </w:r>
      <w:r w:rsidR="001B2024" w:rsidRPr="00671AFC">
        <w:rPr>
          <w:rFonts w:ascii="GHEA Grapalat" w:hAnsi="GHEA Grapalat" w:cs="Sylfaen"/>
          <w:lang w:val="hy-AM"/>
        </w:rPr>
        <w:t>ծածկագրով</w:t>
      </w:r>
      <w:r w:rsidR="001B2024" w:rsidRPr="00671AFC">
        <w:rPr>
          <w:rFonts w:ascii="GHEA Grapalat" w:hAnsi="GHEA Grapalat" w:cs="Times Armenian"/>
          <w:lang w:val="hy-AM"/>
        </w:rPr>
        <w:t xml:space="preserve"> </w:t>
      </w:r>
    </w:p>
    <w:p w14:paraId="48FD4B27" w14:textId="525E7965" w:rsidR="001B2024" w:rsidRPr="00671AFC" w:rsidRDefault="00B912E9" w:rsidP="001B2024">
      <w:pPr>
        <w:pStyle w:val="BodyText"/>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հրատապ բաց մրցույթ</w:t>
      </w:r>
      <w:r w:rsidR="001B2024" w:rsidRPr="00671AFC">
        <w:rPr>
          <w:rFonts w:ascii="GHEA Grapalat" w:hAnsi="GHEA Grapalat" w:cs="Sylfaen"/>
          <w:sz w:val="20"/>
          <w:szCs w:val="20"/>
          <w:lang w:val="hy-AM"/>
        </w:rPr>
        <w:t>ի գնահատող</w:t>
      </w:r>
      <w:r w:rsidR="001B2024" w:rsidRPr="00671AFC">
        <w:rPr>
          <w:rFonts w:ascii="GHEA Grapalat" w:hAnsi="GHEA Grapalat" w:cs="Times Armenian"/>
          <w:sz w:val="20"/>
          <w:szCs w:val="20"/>
          <w:lang w:val="hy-AM"/>
        </w:rPr>
        <w:t xml:space="preserve"> </w:t>
      </w:r>
      <w:r w:rsidR="001B2024" w:rsidRPr="00671AFC">
        <w:rPr>
          <w:rFonts w:ascii="GHEA Grapalat" w:hAnsi="GHEA Grapalat" w:cs="Sylfaen"/>
          <w:sz w:val="20"/>
          <w:szCs w:val="20"/>
          <w:lang w:val="hy-AM"/>
        </w:rPr>
        <w:t>հանձնաժողովի</w:t>
      </w:r>
    </w:p>
    <w:p w14:paraId="3838ECF6" w14:textId="23C81895" w:rsidR="001B2024" w:rsidRPr="001326FA" w:rsidRDefault="001B2024" w:rsidP="001B2024">
      <w:pPr>
        <w:pStyle w:val="BodyText"/>
        <w:ind w:right="-7" w:firstLine="567"/>
        <w:jc w:val="right"/>
        <w:rPr>
          <w:rFonts w:ascii="GHEA Grapalat" w:hAnsi="GHEA Grapalat" w:cs="Times Armenian"/>
          <w:i/>
          <w:lang w:val="af-ZA"/>
        </w:rPr>
      </w:pPr>
      <w:r w:rsidRPr="001326FA">
        <w:rPr>
          <w:rFonts w:ascii="GHEA Grapalat" w:hAnsi="GHEA Grapalat" w:cs="Times Armenian"/>
          <w:sz w:val="20"/>
          <w:szCs w:val="20"/>
          <w:lang w:val="hy-AM"/>
        </w:rPr>
        <w:t xml:space="preserve">                  </w:t>
      </w:r>
      <w:r w:rsidR="00D30C9A" w:rsidRPr="001326FA">
        <w:rPr>
          <w:rFonts w:ascii="GHEA Grapalat" w:hAnsi="GHEA Grapalat" w:cs="Times Armenian"/>
          <w:sz w:val="20"/>
          <w:szCs w:val="20"/>
          <w:lang w:val="hy-AM"/>
        </w:rPr>
        <w:t xml:space="preserve">                            2024</w:t>
      </w:r>
      <w:r w:rsidRPr="001326FA">
        <w:rPr>
          <w:rFonts w:ascii="GHEA Grapalat" w:hAnsi="GHEA Grapalat" w:cs="Times Armenian"/>
          <w:sz w:val="20"/>
          <w:szCs w:val="20"/>
          <w:lang w:val="hy-AM"/>
        </w:rPr>
        <w:t xml:space="preserve"> </w:t>
      </w:r>
      <w:r w:rsidRPr="001326FA">
        <w:rPr>
          <w:rFonts w:ascii="GHEA Grapalat" w:hAnsi="GHEA Grapalat" w:cs="Sylfaen"/>
          <w:sz w:val="20"/>
          <w:szCs w:val="20"/>
          <w:lang w:val="hy-AM"/>
        </w:rPr>
        <w:t xml:space="preserve">թ. </w:t>
      </w:r>
      <w:r w:rsidR="00154C7E" w:rsidRPr="001326FA">
        <w:rPr>
          <w:rFonts w:ascii="GHEA Grapalat" w:hAnsi="GHEA Grapalat" w:cs="Sylfaen"/>
          <w:sz w:val="20"/>
          <w:szCs w:val="20"/>
          <w:lang w:val="hy-AM"/>
        </w:rPr>
        <w:t>հոկտեմբերի</w:t>
      </w:r>
      <w:r w:rsidR="00996FD0" w:rsidRPr="001326FA">
        <w:rPr>
          <w:rFonts w:ascii="GHEA Grapalat" w:hAnsi="GHEA Grapalat" w:cs="Sylfaen"/>
          <w:sz w:val="20"/>
          <w:szCs w:val="20"/>
          <w:lang w:val="hy-AM"/>
        </w:rPr>
        <w:t xml:space="preserve"> </w:t>
      </w:r>
      <w:r w:rsidR="00154C7E" w:rsidRPr="001326FA">
        <w:rPr>
          <w:rFonts w:ascii="GHEA Grapalat" w:hAnsi="GHEA Grapalat" w:cs="Sylfaen"/>
          <w:sz w:val="20"/>
          <w:szCs w:val="20"/>
          <w:lang w:val="hy-AM"/>
        </w:rPr>
        <w:t>23</w:t>
      </w:r>
      <w:r w:rsidRPr="001326FA">
        <w:rPr>
          <w:rFonts w:ascii="GHEA Grapalat" w:hAnsi="GHEA Grapalat" w:cs="Sylfaen"/>
          <w:sz w:val="20"/>
          <w:szCs w:val="20"/>
          <w:lang w:val="hy-AM"/>
        </w:rPr>
        <w:t>-ի N</w:t>
      </w:r>
      <w:r w:rsidRPr="001326FA">
        <w:rPr>
          <w:rFonts w:ascii="GHEA Grapalat" w:hAnsi="GHEA Grapalat" w:cs="Times Armenian"/>
          <w:sz w:val="20"/>
          <w:szCs w:val="20"/>
          <w:lang w:val="hy-AM"/>
        </w:rPr>
        <w:t xml:space="preserve"> 3 </w:t>
      </w:r>
      <w:r w:rsidRPr="001326FA">
        <w:rPr>
          <w:rFonts w:ascii="GHEA Grapalat" w:hAnsi="GHEA Grapalat" w:cs="Sylfaen"/>
          <w:sz w:val="20"/>
          <w:szCs w:val="20"/>
          <w:lang w:val="hy-AM"/>
        </w:rPr>
        <w:t>որոշմամբ</w:t>
      </w:r>
    </w:p>
    <w:p w14:paraId="7AE77261" w14:textId="77777777" w:rsidR="001B2024" w:rsidRPr="00C94903" w:rsidRDefault="001B2024" w:rsidP="001B2024">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1C1BEB5A" w14:textId="77777777" w:rsidR="001B2024" w:rsidRPr="00F566BF" w:rsidRDefault="001B2024" w:rsidP="001B2024">
      <w:pPr>
        <w:pStyle w:val="BodyText"/>
        <w:ind w:right="-7" w:firstLine="567"/>
        <w:jc w:val="right"/>
        <w:rPr>
          <w:rFonts w:ascii="GHEA Grapalat" w:hAnsi="GHEA Grapalat" w:cs="Sylfaen"/>
          <w:i/>
          <w:sz w:val="22"/>
          <w:lang w:val="af-ZA"/>
        </w:rPr>
      </w:pPr>
    </w:p>
    <w:p w14:paraId="762095C3" w14:textId="77777777" w:rsidR="001B2024" w:rsidRPr="00F566BF" w:rsidRDefault="001B2024" w:rsidP="001B2024">
      <w:pPr>
        <w:pStyle w:val="BodyText"/>
        <w:ind w:right="-7" w:firstLine="567"/>
        <w:jc w:val="center"/>
        <w:rPr>
          <w:rFonts w:ascii="GHEA Grapalat" w:hAnsi="GHEA Grapalat"/>
          <w:lang w:val="af-ZA"/>
        </w:rPr>
      </w:pPr>
    </w:p>
    <w:p w14:paraId="5B1E5146" w14:textId="77777777" w:rsidR="001B2024" w:rsidRPr="00F566BF" w:rsidRDefault="001B2024" w:rsidP="001B2024">
      <w:pPr>
        <w:pStyle w:val="BodyText"/>
        <w:ind w:right="-7" w:firstLine="567"/>
        <w:jc w:val="center"/>
        <w:rPr>
          <w:rFonts w:ascii="GHEA Grapalat" w:hAnsi="GHEA Grapalat"/>
          <w:lang w:val="af-ZA"/>
        </w:rPr>
      </w:pPr>
    </w:p>
    <w:p w14:paraId="3520D8F3" w14:textId="77777777" w:rsidR="001B2024" w:rsidRPr="00315F42" w:rsidRDefault="001B2024" w:rsidP="001B2024">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4E35D5E3" w14:textId="77777777" w:rsidR="00096865" w:rsidRPr="001B2024" w:rsidRDefault="00096865" w:rsidP="00EF3662">
      <w:pPr>
        <w:pStyle w:val="BodyText"/>
        <w:ind w:right="-7" w:firstLine="567"/>
        <w:jc w:val="center"/>
        <w:rPr>
          <w:rFonts w:ascii="GHEA Grapalat" w:hAnsi="GHEA Grapalat"/>
          <w:lang w:val="hy-AM"/>
        </w:rPr>
      </w:pPr>
    </w:p>
    <w:p w14:paraId="025B4F58" w14:textId="77777777" w:rsidR="00096865" w:rsidRPr="001326FA" w:rsidRDefault="00096865" w:rsidP="00EF3662">
      <w:pPr>
        <w:pStyle w:val="BodyText"/>
        <w:ind w:right="-7" w:firstLine="567"/>
        <w:jc w:val="center"/>
        <w:rPr>
          <w:rFonts w:ascii="GHEA Grapalat" w:hAnsi="GHEA Grapalat"/>
          <w:lang w:val="af-ZA"/>
        </w:rPr>
      </w:pPr>
    </w:p>
    <w:p w14:paraId="03FF8956" w14:textId="77777777" w:rsidR="00CE0D95" w:rsidRPr="00F566BF" w:rsidRDefault="00CE0D95" w:rsidP="00EF3662">
      <w:pPr>
        <w:pStyle w:val="BodyText"/>
        <w:ind w:right="-7" w:firstLine="567"/>
        <w:jc w:val="center"/>
        <w:rPr>
          <w:rFonts w:ascii="GHEA Grapalat" w:hAnsi="GHEA Grapalat"/>
          <w:lang w:val="af-ZA"/>
        </w:rPr>
      </w:pPr>
    </w:p>
    <w:p w14:paraId="7D445BB8" w14:textId="77777777" w:rsidR="00096865" w:rsidRPr="00F566BF" w:rsidRDefault="00096865" w:rsidP="00EF3662">
      <w:pPr>
        <w:pStyle w:val="BodyText"/>
        <w:ind w:right="-7" w:firstLine="567"/>
        <w:jc w:val="center"/>
        <w:rPr>
          <w:rFonts w:ascii="GHEA Grapalat" w:hAnsi="GHEA Grapalat"/>
          <w:lang w:val="af-ZA"/>
        </w:rPr>
      </w:pPr>
    </w:p>
    <w:p w14:paraId="427F8A82" w14:textId="77777777" w:rsidR="00096865" w:rsidRPr="00F566BF" w:rsidRDefault="00096865" w:rsidP="00EF366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31F184B4" w14:textId="77777777" w:rsidR="00096865" w:rsidRPr="00F566BF" w:rsidRDefault="00096865" w:rsidP="00EF3662">
      <w:pPr>
        <w:pStyle w:val="BodyText"/>
        <w:ind w:right="-7" w:firstLine="567"/>
        <w:jc w:val="center"/>
        <w:rPr>
          <w:rFonts w:ascii="GHEA Grapalat" w:hAnsi="GHEA Grapalat" w:cs="Sylfaen"/>
          <w:lang w:val="af-ZA"/>
        </w:rPr>
      </w:pPr>
    </w:p>
    <w:p w14:paraId="197CC150" w14:textId="77777777" w:rsidR="00096865" w:rsidRPr="00F566BF" w:rsidRDefault="00096865" w:rsidP="00EF3662">
      <w:pPr>
        <w:pStyle w:val="BodyText"/>
        <w:ind w:right="-7" w:firstLine="567"/>
        <w:jc w:val="center"/>
        <w:rPr>
          <w:rFonts w:ascii="GHEA Grapalat" w:hAnsi="GHEA Grapalat" w:cs="Sylfaen"/>
          <w:lang w:val="af-ZA"/>
        </w:rPr>
      </w:pPr>
    </w:p>
    <w:p w14:paraId="42EF3610" w14:textId="6E08DF79" w:rsidR="001B2024" w:rsidRPr="00F566BF" w:rsidRDefault="001B2024" w:rsidP="001B2024">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00E866F3" w:rsidRPr="000B54D5">
        <w:rPr>
          <w:rFonts w:ascii="GHEA Grapalat" w:hAnsi="GHEA Grapalat" w:cs="Sylfaen"/>
          <w:lang w:val="af-ZA"/>
        </w:rPr>
        <w:t xml:space="preserve">` </w:t>
      </w:r>
      <w:r w:rsidR="00986F84" w:rsidRPr="00986F84">
        <w:rPr>
          <w:rFonts w:ascii="GHEA Grapalat" w:hAnsi="GHEA Grapalat" w:cs="Sylfaen"/>
          <w:lang w:val="hy-AM"/>
        </w:rPr>
        <w:t>ԵՐ</w:t>
      </w:r>
      <w:r w:rsidR="00986F84">
        <w:rPr>
          <w:rFonts w:ascii="GHEA Grapalat" w:hAnsi="GHEA Grapalat" w:cs="Sylfaen"/>
          <w:lang w:val="hy-AM"/>
        </w:rPr>
        <w:t>ԵՎ</w:t>
      </w:r>
      <w:r w:rsidR="00986F84" w:rsidRPr="00986F84">
        <w:rPr>
          <w:rFonts w:ascii="GHEA Grapalat" w:hAnsi="GHEA Grapalat" w:cs="Sylfaen"/>
          <w:lang w:val="hy-AM"/>
        </w:rPr>
        <w:t xml:space="preserve">ԱՆ ՔԱՂԱՔԻ </w:t>
      </w:r>
      <w:r w:rsidR="00897BCC" w:rsidRPr="00007078">
        <w:rPr>
          <w:rFonts w:ascii="GHEA Grapalat" w:hAnsi="GHEA Grapalat" w:cs="Sylfaen"/>
          <w:lang w:val="hy-AM"/>
        </w:rPr>
        <w:t>ՆՈՐՔ</w:t>
      </w:r>
      <w:r w:rsidR="00897BCC" w:rsidRPr="00007078">
        <w:rPr>
          <w:rFonts w:ascii="GHEA Grapalat" w:hAnsi="GHEA Grapalat" w:cs="Sylfaen"/>
          <w:lang w:val="de-DE"/>
        </w:rPr>
        <w:t>-</w:t>
      </w:r>
      <w:r w:rsidR="00897BCC" w:rsidRPr="00007078">
        <w:rPr>
          <w:rFonts w:ascii="GHEA Grapalat" w:hAnsi="GHEA Grapalat" w:cs="Sylfaen"/>
          <w:lang w:val="hy-AM"/>
        </w:rPr>
        <w:t>ՄԱՐԱՇ</w:t>
      </w:r>
      <w:r w:rsidR="00897BCC" w:rsidRPr="00007078">
        <w:rPr>
          <w:rFonts w:ascii="GHEA Grapalat" w:hAnsi="GHEA Grapalat" w:cs="Sylfaen"/>
          <w:lang w:val="de-DE"/>
        </w:rPr>
        <w:t xml:space="preserve"> ՎԱՐՉԱԿԱՆ ՇՐՋԱՆԻ</w:t>
      </w:r>
      <w:r w:rsidR="00897BCC">
        <w:rPr>
          <w:rFonts w:ascii="GHEA Grapalat" w:hAnsi="GHEA Grapalat" w:cs="Sylfaen"/>
          <w:lang w:val="de-DE"/>
        </w:rPr>
        <w:t xml:space="preserve"> </w:t>
      </w:r>
      <w:r w:rsidR="00897BCC" w:rsidRPr="007542F7">
        <w:rPr>
          <w:rFonts w:ascii="GHEA Grapalat" w:hAnsi="GHEA Grapalat" w:cs="Sylfaen"/>
          <w:lang w:val="de-DE"/>
        </w:rPr>
        <w:t xml:space="preserve">ՄԱՅԹԵՐԻ </w:t>
      </w:r>
      <w:r w:rsidR="00897BCC">
        <w:rPr>
          <w:rFonts w:ascii="GHEA Grapalat" w:hAnsi="GHEA Grapalat" w:cs="Sylfaen"/>
          <w:lang w:val="de-DE"/>
        </w:rPr>
        <w:t>ՍԱԼԻԿԱՊԱՏՄԱՆ ԱՇԽԱՏԱՆՔՆԵՐ</w:t>
      </w:r>
      <w:r w:rsidR="00897BCC" w:rsidRPr="00007078">
        <w:rPr>
          <w:rFonts w:ascii="GHEA Grapalat" w:hAnsi="GHEA Grapalat"/>
          <w:lang w:val="hy-AM"/>
        </w:rPr>
        <w:t xml:space="preserve">Ի </w:t>
      </w:r>
      <w:r w:rsidR="00897BCC" w:rsidRPr="00511323">
        <w:rPr>
          <w:rFonts w:ascii="GHEA Grapalat" w:hAnsi="GHEA Grapalat" w:cs="Sylfaen"/>
          <w:lang w:val="hy-AM"/>
        </w:rPr>
        <w:t xml:space="preserve">ՈՐԱԿԻ </w:t>
      </w:r>
      <w:r w:rsidR="00897BCC" w:rsidRPr="00511323">
        <w:rPr>
          <w:rFonts w:ascii="GHEA Grapalat" w:hAnsi="GHEA Grapalat" w:cs="Sylfaen"/>
          <w:lang w:val="de-DE"/>
        </w:rPr>
        <w:t>ՏԵԽՆԻԿԱԿԱՆ ՀՍԿՈՂՈՒԹՅԱՆ</w:t>
      </w:r>
      <w:r w:rsidR="00897BCC" w:rsidRPr="00511323">
        <w:rPr>
          <w:rFonts w:ascii="GHEA Grapalat" w:hAnsi="GHEA Grapalat" w:cs="Sylfaen"/>
          <w:lang w:val="hy-AM"/>
        </w:rPr>
        <w:t xml:space="preserve"> ԽՈՐՀՐԴԱՏՎԱԿԱՆ</w:t>
      </w:r>
      <w:r w:rsidR="00897BCC" w:rsidRPr="00511323">
        <w:rPr>
          <w:rFonts w:ascii="GHEA Grapalat" w:hAnsi="GHEA Grapalat" w:cs="Sylfaen"/>
          <w:lang w:val="de-DE"/>
        </w:rPr>
        <w:t xml:space="preserve"> ԾԱՌԱՅՈՒԹՅՈՒՆՆԵՐ</w:t>
      </w:r>
      <w:r w:rsidR="00897BCC" w:rsidRPr="00511323">
        <w:rPr>
          <w:rFonts w:ascii="GHEA Grapalat" w:hAnsi="GHEA Grapalat" w:cs="Sylfaen"/>
          <w:lang w:val="hy-AM"/>
        </w:rPr>
        <w:t>Ի</w:t>
      </w:r>
      <w:r w:rsidR="00897BCC" w:rsidRPr="00511323">
        <w:rPr>
          <w:rFonts w:ascii="GHEA Grapalat" w:hAnsi="GHEA Grapalat" w:cs="Sylfaen"/>
          <w:lang w:val="de-DE"/>
        </w:rPr>
        <w:t xml:space="preserve"> </w:t>
      </w:r>
      <w:r w:rsidR="00897BCC" w:rsidRPr="00F566BF">
        <w:rPr>
          <w:rFonts w:ascii="GHEA Grapalat" w:hAnsi="GHEA Grapalat" w:cs="Sylfaen"/>
        </w:rPr>
        <w:t>ՁԵՌՔԲԵՐՄԱՆ</w:t>
      </w:r>
      <w:r w:rsidR="00897BCC" w:rsidRPr="000B54D5">
        <w:rPr>
          <w:rFonts w:ascii="GHEA Grapalat" w:hAnsi="GHEA Grapalat" w:cs="Sylfaen"/>
          <w:lang w:val="af-ZA"/>
        </w:rPr>
        <w:t xml:space="preserve"> </w:t>
      </w:r>
      <w:r w:rsidR="00897BCC" w:rsidRPr="00F566BF">
        <w:rPr>
          <w:rFonts w:ascii="GHEA Grapalat" w:hAnsi="GHEA Grapalat" w:cs="Sylfaen"/>
        </w:rPr>
        <w:t>ՆՊԱՏԱԿՈՎ</w:t>
      </w:r>
      <w:r w:rsidR="00897BCC" w:rsidRPr="000B54D5">
        <w:rPr>
          <w:rFonts w:ascii="GHEA Grapalat" w:hAnsi="GHEA Grapalat" w:cs="Sylfaen"/>
          <w:lang w:val="af-ZA"/>
        </w:rPr>
        <w:t xml:space="preserve">  </w:t>
      </w:r>
      <w:r w:rsidR="00897BCC" w:rsidRPr="00F566BF">
        <w:rPr>
          <w:rFonts w:ascii="GHEA Grapalat" w:hAnsi="GHEA Grapalat" w:cs="Sylfaen"/>
        </w:rPr>
        <w:t>ՀԱՅՏԱՐԱՐՎԱԾ</w:t>
      </w:r>
      <w:r w:rsidR="00897BCC" w:rsidRPr="000B54D5">
        <w:rPr>
          <w:rFonts w:ascii="GHEA Grapalat" w:hAnsi="GHEA Grapalat" w:cs="Sylfaen"/>
          <w:lang w:val="af-ZA"/>
        </w:rPr>
        <w:t xml:space="preserve">  </w:t>
      </w:r>
      <w:r w:rsidR="00897BCC" w:rsidRPr="000B54D5">
        <w:rPr>
          <w:rFonts w:ascii="GHEA Grapalat" w:hAnsi="GHEA Grapalat" w:cs="Sylfaen"/>
        </w:rPr>
        <w:t>ՀՐԱՏ</w:t>
      </w:r>
      <w:r w:rsidR="00897BCC">
        <w:rPr>
          <w:rFonts w:ascii="GHEA Grapalat" w:hAnsi="GHEA Grapalat" w:cs="Times Armenian"/>
          <w:lang w:val="hy-AM"/>
        </w:rPr>
        <w:t>ԱՊ ԲԱՑ ՄՐՑՈՒՅԹ</w:t>
      </w:r>
      <w:r w:rsidR="00897BCC" w:rsidRPr="00F566BF">
        <w:rPr>
          <w:rFonts w:ascii="GHEA Grapalat" w:hAnsi="GHEA Grapalat" w:cs="Sylfaen"/>
        </w:rPr>
        <w:t>Ի</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996FD0">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1326FA">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4E9C1706" w14:textId="77777777" w:rsidR="001B2024" w:rsidRPr="001A1A1A" w:rsidRDefault="001B2024" w:rsidP="001B2024">
      <w:pPr>
        <w:ind w:firstLine="567"/>
        <w:jc w:val="center"/>
        <w:rPr>
          <w:rFonts w:ascii="GHEA Grapalat" w:hAnsi="GHEA Grapalat"/>
          <w:b/>
          <w:sz w:val="20"/>
          <w:szCs w:val="20"/>
          <w:lang w:val="af-ZA"/>
        </w:rPr>
      </w:pPr>
      <w:proofErr w:type="spellStart"/>
      <w:r w:rsidRPr="001A1A1A">
        <w:rPr>
          <w:rFonts w:ascii="GHEA Grapalat" w:hAnsi="GHEA Grapalat" w:cs="Sylfaen"/>
          <w:b/>
          <w:sz w:val="20"/>
          <w:szCs w:val="20"/>
        </w:rPr>
        <w:t>ԲՈՎԱՆԴԱԿՈւԹՅՈւՆ</w:t>
      </w:r>
      <w:proofErr w:type="spellEnd"/>
    </w:p>
    <w:p w14:paraId="552C0ECE" w14:textId="77777777" w:rsidR="001B2024" w:rsidRPr="004E51DB" w:rsidRDefault="001B2024" w:rsidP="001B2024">
      <w:pPr>
        <w:ind w:firstLine="567"/>
        <w:jc w:val="center"/>
        <w:rPr>
          <w:rFonts w:ascii="GHEA Grapalat" w:hAnsi="GHEA Grapalat"/>
          <w:b/>
          <w:sz w:val="20"/>
          <w:szCs w:val="20"/>
          <w:lang w:val="af-ZA"/>
        </w:rPr>
      </w:pPr>
    </w:p>
    <w:p w14:paraId="504E089F" w14:textId="49C84F26" w:rsidR="001B2024" w:rsidRPr="00291777" w:rsidRDefault="001B2024" w:rsidP="001B2024">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00CA0F36" w:rsidRPr="00667E58">
        <w:rPr>
          <w:rFonts w:ascii="GHEA Grapalat" w:hAnsi="GHEA Grapalat"/>
          <w:b/>
          <w:sz w:val="20"/>
          <w:szCs w:val="20"/>
          <w:lang w:val="af-ZA"/>
        </w:rPr>
        <w:t xml:space="preserve">` </w:t>
      </w:r>
      <w:r w:rsidR="00986F84">
        <w:rPr>
          <w:rFonts w:ascii="GHEA Grapalat" w:hAnsi="GHEA Grapalat"/>
          <w:b/>
          <w:sz w:val="20"/>
          <w:szCs w:val="20"/>
          <w:lang w:val="af-ZA"/>
        </w:rPr>
        <w:t>ԵՐԵՎ</w:t>
      </w:r>
      <w:r w:rsidR="00986F84" w:rsidRPr="00986F84">
        <w:rPr>
          <w:rFonts w:ascii="GHEA Grapalat" w:hAnsi="GHEA Grapalat"/>
          <w:b/>
          <w:sz w:val="20"/>
          <w:szCs w:val="20"/>
          <w:lang w:val="af-ZA"/>
        </w:rPr>
        <w:t xml:space="preserve">ԱՆ </w:t>
      </w:r>
      <w:r w:rsidR="00986F84" w:rsidRPr="001457C1">
        <w:rPr>
          <w:rFonts w:ascii="GHEA Grapalat" w:hAnsi="GHEA Grapalat"/>
          <w:b/>
          <w:sz w:val="20"/>
          <w:szCs w:val="20"/>
          <w:lang w:val="af-ZA"/>
        </w:rPr>
        <w:t xml:space="preserve">ՔԱՂԱՔԻ </w:t>
      </w:r>
      <w:r w:rsidR="004E51DB" w:rsidRPr="004E51DB">
        <w:rPr>
          <w:rFonts w:ascii="GHEA Grapalat" w:hAnsi="GHEA Grapalat"/>
          <w:b/>
          <w:sz w:val="20"/>
          <w:szCs w:val="20"/>
          <w:lang w:val="af-ZA"/>
        </w:rPr>
        <w:t>ՆՈՐՔ-ՄԱՐԱՇ ՎԱՐՉԱԿԱՆ ՇՐՋԱՆԻ ՄԱՅԹԵՐԻ ՍԱԼԻԿԱՊԱՏՄԱՆ ԱՇԽԱՏԱՆՔՆԵՐԻ ՈՐԱԿԻ ՏԵԽՆԻԿԱԿԱՆ ՀՍԿՈՂՈՒԹՅԱՆ ԽՈՐՀՐԴԱՏՎԱԿԱՆ ԾԱՌԱՅՈՒԹՅՈՒՆՆԵՐԻ</w:t>
      </w:r>
      <w:r w:rsidR="004E51DB" w:rsidRPr="00511323">
        <w:rPr>
          <w:rFonts w:ascii="GHEA Grapalat" w:hAnsi="GHEA Grapalat" w:cs="Sylfaen"/>
          <w:lang w:val="de-DE"/>
        </w:rPr>
        <w:t xml:space="preserve"> </w:t>
      </w:r>
      <w:r w:rsidR="004E51DB" w:rsidRPr="001A1A1A">
        <w:rPr>
          <w:rFonts w:ascii="GHEA Grapalat" w:hAnsi="GHEA Grapalat"/>
          <w:b/>
          <w:sz w:val="20"/>
          <w:szCs w:val="20"/>
          <w:lang w:val="af-ZA"/>
        </w:rPr>
        <w:t xml:space="preserve">ՁԵՌՔԲԵՐՄԱՆ ՆՊԱՏԱԿՈՎ ՀԱՅՏԱՐԱՐՎԱԾ </w:t>
      </w:r>
      <w:r w:rsidR="004E51DB" w:rsidRPr="00291777">
        <w:rPr>
          <w:rFonts w:ascii="GHEA Grapalat" w:hAnsi="GHEA Grapalat"/>
          <w:b/>
          <w:sz w:val="20"/>
          <w:szCs w:val="20"/>
          <w:lang w:val="af-ZA"/>
        </w:rPr>
        <w:t xml:space="preserve"> </w:t>
      </w:r>
      <w:r w:rsidR="000B54D5">
        <w:rPr>
          <w:rFonts w:ascii="GHEA Grapalat" w:hAnsi="GHEA Grapalat"/>
          <w:b/>
          <w:sz w:val="20"/>
          <w:szCs w:val="20"/>
          <w:lang w:val="af-ZA"/>
        </w:rPr>
        <w:t>ՀՐԱՏԱՊ ԲԱՑ ՄՐՑՈՒՅԹ</w:t>
      </w:r>
      <w:r w:rsidR="000B54D5"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E26BDBE"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B912E9">
        <w:rPr>
          <w:rFonts w:ascii="GHEA Grapalat" w:hAnsi="GHEA Grapalat" w:cs="Sylfaen"/>
          <w:b/>
          <w:sz w:val="20"/>
        </w:rPr>
        <w:t>ՀՐԱՏԱՊ</w:t>
      </w:r>
      <w:r w:rsidR="00B912E9" w:rsidRPr="00B912E9">
        <w:rPr>
          <w:rFonts w:ascii="GHEA Grapalat" w:hAnsi="GHEA Grapalat" w:cs="Sylfaen"/>
          <w:b/>
          <w:sz w:val="20"/>
          <w:lang w:val="af-ZA"/>
        </w:rPr>
        <w:t xml:space="preserve"> </w:t>
      </w:r>
      <w:r w:rsidR="00B912E9">
        <w:rPr>
          <w:rFonts w:ascii="GHEA Grapalat" w:hAnsi="GHEA Grapalat" w:cs="Sylfaen"/>
          <w:b/>
          <w:sz w:val="20"/>
        </w:rPr>
        <w:t>ԲԱՑ</w:t>
      </w:r>
      <w:r w:rsidR="00B912E9" w:rsidRPr="00B912E9">
        <w:rPr>
          <w:rFonts w:ascii="GHEA Grapalat" w:hAnsi="GHEA Grapalat" w:cs="Sylfaen"/>
          <w:b/>
          <w:sz w:val="20"/>
          <w:lang w:val="af-ZA"/>
        </w:rPr>
        <w:t xml:space="preserve"> </w:t>
      </w:r>
      <w:proofErr w:type="gramStart"/>
      <w:r w:rsidR="00B912E9">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0725C13"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B912E9">
        <w:rPr>
          <w:rFonts w:ascii="GHEA Grapalat" w:hAnsi="GHEA Grapalat"/>
          <w:b/>
          <w:sz w:val="20"/>
          <w:lang w:val="af-ZA"/>
        </w:rPr>
        <w:t>ԵՔ-ՀԲՄԽԾՁԲ-</w:t>
      </w:r>
      <w:r w:rsidR="00996FD0">
        <w:rPr>
          <w:rFonts w:ascii="GHEA Grapalat" w:hAnsi="GHEA Grapalat"/>
          <w:b/>
          <w:sz w:val="20"/>
          <w:lang w:val="af-ZA"/>
        </w:rPr>
        <w:t>24/1</w:t>
      </w:r>
      <w:r w:rsidR="004E51DB">
        <w:rPr>
          <w:rFonts w:ascii="GHEA Grapalat" w:hAnsi="GHEA Grapalat"/>
          <w:b/>
          <w:sz w:val="20"/>
          <w:lang w:val="af-ZA"/>
        </w:rPr>
        <w:t>39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B912E9">
        <w:rPr>
          <w:rFonts w:ascii="GHEA Grapalat" w:hAnsi="GHEA Grapalat" w:cs="Sylfaen"/>
          <w:sz w:val="20"/>
        </w:rPr>
        <w:t>հրատապ</w:t>
      </w:r>
      <w:proofErr w:type="spellEnd"/>
      <w:r w:rsidR="00B912E9" w:rsidRPr="00B912E9">
        <w:rPr>
          <w:rFonts w:ascii="GHEA Grapalat" w:hAnsi="GHEA Grapalat" w:cs="Sylfaen"/>
          <w:sz w:val="20"/>
          <w:lang w:val="af-ZA"/>
        </w:rPr>
        <w:t xml:space="preserve"> </w:t>
      </w:r>
      <w:proofErr w:type="spellStart"/>
      <w:r w:rsidR="00B912E9">
        <w:rPr>
          <w:rFonts w:ascii="GHEA Grapalat" w:hAnsi="GHEA Grapalat" w:cs="Sylfaen"/>
          <w:sz w:val="20"/>
        </w:rPr>
        <w:t>բաց</w:t>
      </w:r>
      <w:proofErr w:type="spellEnd"/>
      <w:r w:rsidR="00B912E9" w:rsidRPr="00B912E9">
        <w:rPr>
          <w:rFonts w:ascii="GHEA Grapalat" w:hAnsi="GHEA Grapalat" w:cs="Sylfaen"/>
          <w:sz w:val="20"/>
          <w:lang w:val="af-ZA"/>
        </w:rPr>
        <w:t xml:space="preserve"> </w:t>
      </w:r>
      <w:proofErr w:type="spellStart"/>
      <w:r w:rsidR="00B912E9">
        <w:rPr>
          <w:rFonts w:ascii="GHEA Grapalat" w:hAnsi="GHEA Grapalat" w:cs="Sylfae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8A3AA8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1B2024" w:rsidRPr="00B8411D">
        <w:rPr>
          <w:rFonts w:ascii="GHEA Grapalat" w:hAnsi="GHEA Grapalat"/>
          <w:b/>
          <w:sz w:val="20"/>
          <w:lang w:val="hy-AM"/>
        </w:rPr>
        <w:t>Երևանի քաղաքապետարանի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0AC218F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1B2024" w:rsidRPr="001D2340">
        <w:rPr>
          <w:rFonts w:ascii="GHEA Grapalat" w:hAnsi="GHEA Grapalat" w:cs="Sylfaen"/>
          <w:b/>
        </w:rPr>
        <w:t>grigoryan</w:t>
      </w:r>
      <w:r w:rsidR="004E51DB">
        <w:rPr>
          <w:rFonts w:ascii="GHEA Grapalat" w:hAnsi="GHEA Grapalat" w:cs="Sylfaen"/>
          <w:b/>
        </w:rPr>
        <w:t>.diana</w:t>
      </w:r>
      <w:r w:rsidR="001B2024" w:rsidRPr="001D2340">
        <w:rPr>
          <w:rFonts w:ascii="GHEA Grapalat" w:hAnsi="GHEA Grapalat" w:cs="Sylfaen"/>
          <w:b/>
        </w:rPr>
        <w:t>@yerevan.am</w:t>
      </w:r>
      <w:r w:rsidR="001B2024">
        <w:rPr>
          <w:rFonts w:ascii="GHEA Grapalat" w:hAnsi="GHEA Grapalat"/>
          <w:sz w:val="16"/>
          <w:szCs w:val="16"/>
          <w:lang w:val="hy-AM"/>
        </w:rPr>
        <w:t>:</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7E6B5F94" w14:textId="77777777" w:rsidR="001B2024" w:rsidRPr="00F566BF" w:rsidRDefault="001B2024" w:rsidP="001B2024">
      <w:pPr>
        <w:ind w:left="360"/>
        <w:jc w:val="center"/>
        <w:rPr>
          <w:rFonts w:ascii="GHEA Grapalat" w:hAnsi="GHEA Grapalat" w:cs="Sylfaen"/>
          <w:b/>
          <w:sz w:val="20"/>
        </w:rPr>
      </w:pPr>
    </w:p>
    <w:p w14:paraId="783EB097" w14:textId="4C025502" w:rsidR="001B2024" w:rsidRPr="009D286E" w:rsidRDefault="001B2024" w:rsidP="001B2024">
      <w:pPr>
        <w:pStyle w:val="Heading3"/>
        <w:spacing w:line="240" w:lineRule="auto"/>
        <w:ind w:firstLine="567"/>
        <w:jc w:val="both"/>
        <w:rPr>
          <w:rFonts w:ascii="GHEA Grapalat" w:hAnsi="GHEA Grapalat" w:cs="Sylfaen"/>
          <w:i w:val="0"/>
          <w:lang w:val="hy-AM"/>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proofErr w:type="gram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Pr="004F0586">
        <w:rPr>
          <w:rFonts w:ascii="GHEA Grapalat" w:hAnsi="GHEA Grapalat" w:cs="Sylfaen"/>
          <w:i w:val="0"/>
          <w:lang w:val="hy-AM"/>
        </w:rPr>
        <w:t>Երևանի</w:t>
      </w:r>
      <w:proofErr w:type="gramEnd"/>
      <w:r w:rsidRPr="004F0586">
        <w:rPr>
          <w:rFonts w:ascii="GHEA Grapalat" w:hAnsi="GHEA Grapalat" w:cs="Sylfaen"/>
          <w:i w:val="0"/>
          <w:lang w:val="hy-AM"/>
        </w:rPr>
        <w:t xml:space="preserve"> քաղաքապետարանի</w:t>
      </w:r>
      <w:r w:rsidRPr="004F0586">
        <w:rPr>
          <w:rFonts w:ascii="GHEA Grapalat" w:hAnsi="GHEA Grapalat" w:cs="Sylfaen"/>
          <w:i w:val="0"/>
        </w:rPr>
        <w:t xml:space="preserve"> </w:t>
      </w:r>
      <w:proofErr w:type="spellStart"/>
      <w:r w:rsidRPr="004F0586">
        <w:rPr>
          <w:rFonts w:ascii="GHEA Grapalat" w:hAnsi="GHEA Grapalat" w:cs="Sylfaen"/>
          <w:i w:val="0"/>
        </w:rPr>
        <w:t>կարիքների</w:t>
      </w:r>
      <w:proofErr w:type="spellEnd"/>
      <w:r w:rsidRPr="004F0586">
        <w:rPr>
          <w:rFonts w:ascii="GHEA Grapalat" w:hAnsi="GHEA Grapalat" w:cs="Times Armenian"/>
          <w:i w:val="0"/>
          <w:lang w:val="af-ZA"/>
        </w:rPr>
        <w:t xml:space="preserve"> </w:t>
      </w:r>
      <w:proofErr w:type="spellStart"/>
      <w:r w:rsidRPr="004F0586">
        <w:rPr>
          <w:rFonts w:ascii="GHEA Grapalat" w:hAnsi="GHEA Grapalat" w:cs="Sylfaen"/>
          <w:i w:val="0"/>
        </w:rPr>
        <w:t>համար</w:t>
      </w:r>
      <w:proofErr w:type="spellEnd"/>
      <w:r w:rsidRPr="00F566BF">
        <w:rPr>
          <w:rFonts w:ascii="GHEA Grapalat" w:hAnsi="GHEA Grapalat" w:cs="Times Armenian"/>
          <w:i w:val="0"/>
          <w:lang w:val="af-ZA"/>
        </w:rPr>
        <w:t xml:space="preserve">` </w:t>
      </w:r>
      <w:r w:rsidR="00986F84" w:rsidRPr="00986F84">
        <w:rPr>
          <w:rFonts w:ascii="GHEA Grapalat" w:hAnsi="GHEA Grapalat" w:cs="Sylfaen"/>
          <w:b/>
          <w:i w:val="0"/>
          <w:szCs w:val="24"/>
          <w:lang w:val="hy-AM"/>
        </w:rPr>
        <w:t xml:space="preserve">Երևան քաղաքի </w:t>
      </w:r>
      <w:r w:rsidR="00142897" w:rsidRPr="00142897">
        <w:rPr>
          <w:rFonts w:ascii="GHEA Grapalat" w:hAnsi="GHEA Grapalat" w:cs="Sylfaen"/>
          <w:b/>
          <w:i w:val="0"/>
          <w:szCs w:val="24"/>
          <w:lang w:val="hy-AM"/>
        </w:rPr>
        <w:t>Նորք-Մարաշ վարչական շրջանի մայթերի սալիկապատման աշխատանքների որակի տեխնիկական հսկողության խորհրդատվական ծառայությունների</w:t>
      </w:r>
      <w:r w:rsidR="00142897" w:rsidRPr="00511323">
        <w:rPr>
          <w:rFonts w:ascii="GHEA Grapalat" w:hAnsi="GHEA Grapalat" w:cs="Sylfaen"/>
          <w:lang w:val="de-DE"/>
        </w:rPr>
        <w:t xml:space="preserve">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009D286E">
        <w:rPr>
          <w:rFonts w:ascii="GHEA Grapalat" w:hAnsi="GHEA Grapalat"/>
          <w:i w:val="0"/>
          <w:lang w:val="hy-AM"/>
        </w:rPr>
        <w:t xml:space="preserve">, որոնք խմբավորված են </w:t>
      </w:r>
      <w:r w:rsidR="00142897">
        <w:rPr>
          <w:rFonts w:ascii="GHEA Grapalat" w:hAnsi="GHEA Grapalat"/>
          <w:i w:val="0"/>
          <w:lang w:val="hy-AM"/>
        </w:rPr>
        <w:t>1</w:t>
      </w:r>
      <w:r w:rsidR="00BE6B4A">
        <w:rPr>
          <w:rFonts w:ascii="GHEA Grapalat" w:hAnsi="GHEA Grapalat"/>
          <w:i w:val="0"/>
          <w:lang w:val="hy-AM"/>
        </w:rPr>
        <w:t>«</w:t>
      </w:r>
      <w:r w:rsidR="00142897">
        <w:rPr>
          <w:rFonts w:ascii="GHEA Grapalat" w:hAnsi="GHEA Grapalat"/>
          <w:i w:val="0"/>
          <w:lang w:val="hy-AM"/>
        </w:rPr>
        <w:t>մեկ</w:t>
      </w:r>
      <w:r w:rsidR="000D6AAF">
        <w:rPr>
          <w:rFonts w:ascii="GHEA Grapalat" w:hAnsi="GHEA Grapalat"/>
          <w:i w:val="0"/>
          <w:lang w:val="hy-AM"/>
        </w:rPr>
        <w:t>» չափաբաժ</w:t>
      </w:r>
      <w:r w:rsidR="00996FD0">
        <w:rPr>
          <w:rFonts w:ascii="GHEA Grapalat" w:hAnsi="GHEA Grapalat"/>
          <w:i w:val="0"/>
          <w:lang w:val="hy-AM"/>
        </w:rPr>
        <w:t>ի</w:t>
      </w:r>
      <w:r w:rsidR="00BE6B4A">
        <w:rPr>
          <w:rFonts w:ascii="GHEA Grapalat" w:hAnsi="GHEA Grapalat"/>
          <w:i w:val="0"/>
          <w:lang w:val="hy-AM"/>
        </w:rPr>
        <w:t>ն</w:t>
      </w:r>
      <w:r w:rsidR="00996FD0">
        <w:rPr>
          <w:rFonts w:ascii="GHEA Grapalat" w:hAnsi="GHEA Grapalat"/>
          <w:i w:val="0"/>
          <w:lang w:val="hy-AM"/>
        </w:rPr>
        <w:t>ներ</w:t>
      </w:r>
      <w:r w:rsidR="009D286E">
        <w:rPr>
          <w:rFonts w:ascii="GHEA Grapalat" w:hAnsi="GHEA Grapalat"/>
          <w:i w:val="0"/>
          <w:lang w:val="hy-AM"/>
        </w:rPr>
        <w:t>ում</w:t>
      </w:r>
    </w:p>
    <w:p w14:paraId="18098C91" w14:textId="77777777" w:rsidR="001B2024" w:rsidRPr="001B2024" w:rsidRDefault="001B2024" w:rsidP="001B2024">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F566BF" w14:paraId="2B686B67" w14:textId="77777777" w:rsidTr="001B2024">
        <w:trPr>
          <w:trHeight w:val="353"/>
        </w:trPr>
        <w:tc>
          <w:tcPr>
            <w:tcW w:w="3544" w:type="dxa"/>
            <w:gridSpan w:val="2"/>
            <w:vAlign w:val="center"/>
          </w:tcPr>
          <w:p w14:paraId="09F82B20"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Չափաբաժինների համարները</w:t>
            </w:r>
          </w:p>
        </w:tc>
        <w:tc>
          <w:tcPr>
            <w:tcW w:w="6806" w:type="dxa"/>
            <w:vMerge w:val="restart"/>
            <w:vAlign w:val="center"/>
          </w:tcPr>
          <w:p w14:paraId="109B285E"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Չափաբաժնի անվանումը</w:t>
            </w:r>
          </w:p>
        </w:tc>
      </w:tr>
      <w:tr w:rsidR="001B2024" w:rsidRPr="00F566BF" w14:paraId="7577B941" w14:textId="77777777" w:rsidTr="001B2024">
        <w:trPr>
          <w:trHeight w:val="141"/>
        </w:trPr>
        <w:tc>
          <w:tcPr>
            <w:tcW w:w="1687" w:type="dxa"/>
            <w:vAlign w:val="center"/>
          </w:tcPr>
          <w:p w14:paraId="5FED0C4F" w14:textId="77777777" w:rsidR="001B2024" w:rsidRPr="005F2806" w:rsidRDefault="001B2024" w:rsidP="001B2024">
            <w:pPr>
              <w:pStyle w:val="BodyTextIndent2"/>
              <w:spacing w:line="240" w:lineRule="auto"/>
              <w:jc w:val="center"/>
              <w:rPr>
                <w:rFonts w:ascii="GHEA Grapalat" w:hAnsi="GHEA Grapalat"/>
                <w:b/>
                <w:bCs/>
                <w:i/>
                <w:iCs/>
              </w:rPr>
            </w:pPr>
            <w:r w:rsidRPr="005F2806">
              <w:rPr>
                <w:rFonts w:ascii="GHEA Grapalat" w:hAnsi="GHEA Grapalat"/>
                <w:b/>
                <w:bCs/>
                <w:i/>
                <w:iCs/>
              </w:rPr>
              <w:t>համարները</w:t>
            </w:r>
          </w:p>
        </w:tc>
        <w:tc>
          <w:tcPr>
            <w:tcW w:w="1857" w:type="dxa"/>
            <w:vAlign w:val="center"/>
          </w:tcPr>
          <w:p w14:paraId="23FE0DE4" w14:textId="77777777" w:rsidR="001B2024" w:rsidRPr="005F2806" w:rsidRDefault="001B2024" w:rsidP="001B2024">
            <w:pPr>
              <w:pStyle w:val="BodyTextIndent2"/>
              <w:spacing w:line="240" w:lineRule="auto"/>
              <w:ind w:firstLine="0"/>
              <w:rPr>
                <w:rFonts w:ascii="GHEA Grapalat" w:hAnsi="GHEA Grapalat"/>
                <w:b/>
                <w:bCs/>
                <w:i/>
                <w:iCs/>
              </w:rPr>
            </w:pPr>
            <w:r w:rsidRPr="005F2806">
              <w:rPr>
                <w:rFonts w:ascii="GHEA Grapalat" w:hAnsi="GHEA Grapalat"/>
                <w:b/>
                <w:bCs/>
                <w:i/>
                <w:iCs/>
                <w:lang w:val="hy-AM"/>
              </w:rPr>
              <w:t>գնման</w:t>
            </w:r>
            <w:r w:rsidRPr="005F2806">
              <w:rPr>
                <w:rFonts w:ascii="GHEA Grapalat" w:hAnsi="GHEA Grapalat"/>
                <w:b/>
                <w:bCs/>
                <w:i/>
                <w:iCs/>
                <w:lang w:val="en-US"/>
              </w:rPr>
              <w:t xml:space="preserve"> </w:t>
            </w:r>
            <w:r w:rsidRPr="005F2806">
              <w:rPr>
                <w:rFonts w:ascii="GHEA Grapalat" w:hAnsi="GHEA Grapalat"/>
                <w:b/>
                <w:bCs/>
                <w:i/>
                <w:iCs/>
                <w:lang w:val="hy-AM"/>
              </w:rPr>
              <w:t xml:space="preserve"> գինը  ՀՀ դրամ</w:t>
            </w:r>
          </w:p>
        </w:tc>
        <w:tc>
          <w:tcPr>
            <w:tcW w:w="6806" w:type="dxa"/>
            <w:vMerge/>
            <w:vAlign w:val="center"/>
          </w:tcPr>
          <w:p w14:paraId="6467997A" w14:textId="77777777" w:rsidR="001B2024" w:rsidRPr="005F2806" w:rsidRDefault="001B2024" w:rsidP="001B2024">
            <w:pPr>
              <w:pStyle w:val="BodyTextIndent2"/>
              <w:spacing w:line="240" w:lineRule="auto"/>
              <w:ind w:firstLine="0"/>
              <w:jc w:val="center"/>
              <w:rPr>
                <w:rFonts w:ascii="GHEA Grapalat" w:hAnsi="GHEA Grapalat"/>
                <w:b/>
                <w:bCs/>
                <w:i/>
                <w:iCs/>
              </w:rPr>
            </w:pPr>
          </w:p>
        </w:tc>
      </w:tr>
      <w:tr w:rsidR="00996FD0" w:rsidRPr="001326FA" w14:paraId="70B6533B" w14:textId="77777777" w:rsidTr="000D6AAF">
        <w:trPr>
          <w:trHeight w:val="222"/>
        </w:trPr>
        <w:tc>
          <w:tcPr>
            <w:tcW w:w="1687" w:type="dxa"/>
            <w:vAlign w:val="center"/>
          </w:tcPr>
          <w:p w14:paraId="49A2B80C" w14:textId="63C6CD3E" w:rsidR="00996FD0" w:rsidRPr="005F2806" w:rsidRDefault="00B2371D" w:rsidP="00996FD0">
            <w:pPr>
              <w:pStyle w:val="BodyTextIndent2"/>
              <w:spacing w:line="240" w:lineRule="auto"/>
              <w:ind w:firstLine="0"/>
              <w:jc w:val="center"/>
              <w:rPr>
                <w:rFonts w:ascii="GHEA Grapalat" w:hAnsi="GHEA Grapalat"/>
              </w:rPr>
            </w:pPr>
            <w:r>
              <w:rPr>
                <w:rFonts w:ascii="GHEA Grapalat" w:hAnsi="GHEA Grapalat"/>
              </w:rPr>
              <w:t>1</w:t>
            </w:r>
          </w:p>
        </w:tc>
        <w:tc>
          <w:tcPr>
            <w:tcW w:w="1857" w:type="dxa"/>
            <w:vAlign w:val="center"/>
          </w:tcPr>
          <w:p w14:paraId="1ADA7942" w14:textId="76965498" w:rsidR="00996FD0" w:rsidRPr="00BC055F" w:rsidRDefault="00142897" w:rsidP="00996FD0">
            <w:pPr>
              <w:jc w:val="center"/>
              <w:rPr>
                <w:rFonts w:ascii="GHEA Grapalat" w:eastAsia="Calibri" w:hAnsi="GHEA Grapalat" w:cs="Calibri"/>
                <w:color w:val="000000" w:themeColor="text1"/>
                <w:sz w:val="18"/>
              </w:rPr>
            </w:pPr>
            <w:r>
              <w:rPr>
                <w:rFonts w:ascii="GHEA Grapalat" w:eastAsia="Calibri" w:hAnsi="GHEA Grapalat" w:cs="Calibri"/>
                <w:color w:val="000000" w:themeColor="text1"/>
                <w:sz w:val="18"/>
              </w:rPr>
              <w:t>95000</w:t>
            </w:r>
          </w:p>
          <w:p w14:paraId="027B7D4E" w14:textId="77777777" w:rsidR="00996FD0" w:rsidRDefault="00996FD0" w:rsidP="00996FD0">
            <w:pPr>
              <w:jc w:val="center"/>
              <w:rPr>
                <w:rFonts w:ascii="GHEA Grapalat" w:eastAsia="Calibri" w:hAnsi="GHEA Grapalat" w:cs="Calibri"/>
                <w:sz w:val="18"/>
                <w:lang w:val="hy-AM"/>
              </w:rPr>
            </w:pPr>
          </w:p>
        </w:tc>
        <w:tc>
          <w:tcPr>
            <w:tcW w:w="6806" w:type="dxa"/>
          </w:tcPr>
          <w:p w14:paraId="5682BDC0" w14:textId="2D0F7BDA" w:rsidR="00996FD0" w:rsidRPr="00B2371D" w:rsidRDefault="00B2371D" w:rsidP="00996FD0">
            <w:pPr>
              <w:pStyle w:val="BodyTextIndent2"/>
              <w:spacing w:line="240" w:lineRule="auto"/>
              <w:ind w:firstLine="15"/>
              <w:rPr>
                <w:rFonts w:ascii="GHEA Grapalat" w:hAnsi="GHEA Grapalat" w:cs="Sylfaen"/>
                <w:szCs w:val="24"/>
                <w:lang w:val="hy-AM"/>
              </w:rPr>
            </w:pPr>
            <w:r w:rsidRPr="00BE6B4A">
              <w:rPr>
                <w:rFonts w:ascii="GHEA Grapalat" w:hAnsi="GHEA Grapalat" w:cs="Sylfaen"/>
                <w:szCs w:val="24"/>
                <w:lang w:val="hy-AM"/>
              </w:rPr>
              <w:t xml:space="preserve">Երևան քաղաքի </w:t>
            </w:r>
            <w:r w:rsidR="00142897" w:rsidRPr="00007078">
              <w:rPr>
                <w:rFonts w:ascii="GHEA Grapalat" w:hAnsi="GHEA Grapalat" w:cs="Sylfaen"/>
                <w:lang w:val="hy-AM"/>
              </w:rPr>
              <w:t>Նորք</w:t>
            </w:r>
            <w:r w:rsidR="00142897" w:rsidRPr="00007078">
              <w:rPr>
                <w:rFonts w:ascii="GHEA Grapalat" w:hAnsi="GHEA Grapalat" w:cs="Sylfaen"/>
                <w:lang w:val="de-DE"/>
              </w:rPr>
              <w:t>-</w:t>
            </w:r>
            <w:r w:rsidR="00142897" w:rsidRPr="00007078">
              <w:rPr>
                <w:rFonts w:ascii="GHEA Grapalat" w:hAnsi="GHEA Grapalat" w:cs="Sylfaen"/>
                <w:lang w:val="hy-AM"/>
              </w:rPr>
              <w:t>Մարաշ</w:t>
            </w:r>
            <w:r w:rsidR="00142897" w:rsidRPr="00007078">
              <w:rPr>
                <w:rFonts w:ascii="GHEA Grapalat" w:hAnsi="GHEA Grapalat" w:cs="Sylfaen"/>
                <w:lang w:val="de-DE"/>
              </w:rPr>
              <w:t xml:space="preserve"> վարչական շրջանի</w:t>
            </w:r>
            <w:r w:rsidR="00142897">
              <w:rPr>
                <w:rFonts w:ascii="GHEA Grapalat" w:hAnsi="GHEA Grapalat" w:cs="Sylfaen"/>
                <w:lang w:val="de-DE"/>
              </w:rPr>
              <w:t xml:space="preserve"> </w:t>
            </w:r>
            <w:r w:rsidR="00142897" w:rsidRPr="007542F7">
              <w:rPr>
                <w:rFonts w:ascii="GHEA Grapalat" w:hAnsi="GHEA Grapalat" w:cs="Sylfaen"/>
                <w:lang w:val="de-DE"/>
              </w:rPr>
              <w:t xml:space="preserve">մայթերի </w:t>
            </w:r>
            <w:r w:rsidR="00142897">
              <w:rPr>
                <w:rFonts w:ascii="GHEA Grapalat" w:hAnsi="GHEA Grapalat" w:cs="Sylfaen"/>
                <w:lang w:val="de-DE"/>
              </w:rPr>
              <w:t>սալիկապատման աշխատանքներ</w:t>
            </w:r>
            <w:r w:rsidR="00142897" w:rsidRPr="00007078">
              <w:rPr>
                <w:rFonts w:ascii="GHEA Grapalat" w:hAnsi="GHEA Grapalat"/>
                <w:lang w:val="hy-AM"/>
              </w:rPr>
              <w:t xml:space="preserve">ի </w:t>
            </w:r>
            <w:r w:rsidR="00142897" w:rsidRPr="00511323">
              <w:rPr>
                <w:rFonts w:ascii="GHEA Grapalat" w:hAnsi="GHEA Grapalat" w:cs="Sylfaen"/>
                <w:lang w:val="hy-AM"/>
              </w:rPr>
              <w:t xml:space="preserve">որակի </w:t>
            </w:r>
            <w:r w:rsidR="00142897" w:rsidRPr="00511323">
              <w:rPr>
                <w:rFonts w:ascii="GHEA Grapalat" w:hAnsi="GHEA Grapalat" w:cs="Sylfaen"/>
                <w:lang w:val="de-DE"/>
              </w:rPr>
              <w:t>տեխնիկական հսկողության</w:t>
            </w:r>
            <w:r w:rsidR="00142897" w:rsidRPr="00511323">
              <w:rPr>
                <w:rFonts w:ascii="GHEA Grapalat" w:hAnsi="GHEA Grapalat" w:cs="Sylfaen"/>
                <w:lang w:val="hy-AM"/>
              </w:rPr>
              <w:t xml:space="preserve"> խորհրդատվական</w:t>
            </w:r>
            <w:r w:rsidR="00142897" w:rsidRPr="00511323">
              <w:rPr>
                <w:rFonts w:ascii="GHEA Grapalat" w:hAnsi="GHEA Grapalat" w:cs="Sylfaen"/>
                <w:lang w:val="de-DE"/>
              </w:rPr>
              <w:t xml:space="preserve">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lastRenderedPageBreak/>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7105A90" w14:textId="77777777" w:rsidR="003C3BFB" w:rsidRPr="00F46294" w:rsidRDefault="003C3BFB" w:rsidP="003C3BFB">
      <w:pPr>
        <w:ind w:firstLine="375"/>
        <w:jc w:val="both"/>
        <w:rPr>
          <w:rFonts w:ascii="GHEA Grapalat" w:hAnsi="GHEA Grapalat"/>
          <w:b/>
          <w:color w:val="000000"/>
          <w:sz w:val="20"/>
          <w:szCs w:val="20"/>
          <w:lang w:val="hy-AM"/>
        </w:rPr>
      </w:pPr>
      <w:r w:rsidRPr="00F46294">
        <w:rPr>
          <w:rFonts w:ascii="GHEA Grapalat" w:hAnsi="GHEA Grapalat"/>
          <w:b/>
          <w:color w:val="000000"/>
          <w:sz w:val="20"/>
          <w:szCs w:val="20"/>
          <w:lang w:val="hy-AM"/>
        </w:rPr>
        <w:t xml:space="preserve">2.4 </w:t>
      </w:r>
      <w:r>
        <w:rPr>
          <w:rFonts w:ascii="GHEA Grapalat" w:hAnsi="GHEA Grapalat"/>
          <w:b/>
          <w:color w:val="000000"/>
          <w:sz w:val="20"/>
          <w:szCs w:val="20"/>
          <w:lang w:val="hy-AM"/>
        </w:rPr>
        <w:t>Ոչ գնային պայմանների</w:t>
      </w:r>
      <w:r w:rsidRPr="00377AC3">
        <w:rPr>
          <w:rFonts w:ascii="GHEA Grapalat" w:hAnsi="GHEA Grapalat"/>
          <w:b/>
          <w:color w:val="000000"/>
          <w:sz w:val="20"/>
          <w:szCs w:val="20"/>
          <w:lang w:val="hy-AM"/>
        </w:rPr>
        <w:t xml:space="preserve"> գնահատ</w:t>
      </w:r>
      <w:r w:rsidRPr="00F46294">
        <w:rPr>
          <w:rFonts w:ascii="GHEA Grapalat" w:hAnsi="GHEA Grapalat"/>
          <w:b/>
          <w:color w:val="000000"/>
          <w:sz w:val="20"/>
          <w:szCs w:val="20"/>
          <w:lang w:val="hy-AM"/>
        </w:rPr>
        <w:t>ման</w:t>
      </w:r>
      <w:r w:rsidRPr="00377AC3">
        <w:rPr>
          <w:rFonts w:ascii="GHEA Grapalat" w:hAnsi="GHEA Grapalat"/>
          <w:b/>
          <w:color w:val="000000"/>
          <w:sz w:val="20"/>
          <w:szCs w:val="20"/>
          <w:lang w:val="hy-AM"/>
        </w:rPr>
        <w:t xml:space="preserve"> </w:t>
      </w:r>
      <w:r w:rsidRPr="00F46294">
        <w:rPr>
          <w:rFonts w:ascii="GHEA Grapalat" w:hAnsi="GHEA Grapalat"/>
          <w:b/>
          <w:color w:val="000000"/>
          <w:sz w:val="20"/>
          <w:szCs w:val="20"/>
          <w:lang w:val="hy-AM"/>
        </w:rPr>
        <w:t>չափանիշները</w:t>
      </w:r>
      <w:r w:rsidRPr="00377AC3">
        <w:rPr>
          <w:rFonts w:ascii="GHEA Grapalat" w:hAnsi="GHEA Grapalat"/>
          <w:b/>
          <w:color w:val="000000"/>
          <w:sz w:val="20"/>
          <w:szCs w:val="20"/>
          <w:lang w:val="hy-AM"/>
        </w:rPr>
        <w:t>`</w:t>
      </w:r>
    </w:p>
    <w:p w14:paraId="496F401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Pr>
          <w:rFonts w:ascii="GHEA Grapalat" w:hAnsi="GHEA Grapalat"/>
          <w:color w:val="000000"/>
          <w:sz w:val="20"/>
          <w:szCs w:val="20"/>
          <w:lang w:val="hy-AM"/>
        </w:rPr>
        <w:t xml:space="preserve"> </w:t>
      </w:r>
      <w:r w:rsidRPr="00F46294">
        <w:rPr>
          <w:rFonts w:ascii="GHEA Grapalat" w:hAnsi="GHEA Grapalat"/>
          <w:color w:val="000000"/>
          <w:sz w:val="20"/>
          <w:szCs w:val="20"/>
          <w:lang w:val="hy-AM"/>
        </w:rPr>
        <w:t xml:space="preserve"> </w:t>
      </w:r>
      <w:r w:rsidRPr="00F46294">
        <w:rPr>
          <w:rFonts w:ascii="GHEA Grapalat" w:hAnsi="GHEA Grapalat"/>
          <w:color w:val="000000"/>
          <w:sz w:val="20"/>
          <w:szCs w:val="20"/>
          <w:lang w:val="af-ZA"/>
        </w:rPr>
        <w:t>«</w:t>
      </w:r>
      <w:r w:rsidRPr="00F46294">
        <w:rPr>
          <w:rFonts w:ascii="GHEA Grapalat" w:hAnsi="GHEA Grapalat"/>
          <w:color w:val="000000"/>
          <w:sz w:val="20"/>
          <w:szCs w:val="20"/>
          <w:lang w:val="hy-AM"/>
        </w:rPr>
        <w:t>Մասնագիտական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փորձառություն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չափանիշի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մասով</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հրավերի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պահանջներին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առավելագույնս</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համապատասխանող</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մասնակցի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40</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միավոր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համեմատությամբ</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են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մնացած</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բոլոր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մասնակիցների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որակավորումները</w:t>
      </w:r>
      <w:r w:rsidRPr="00F46294">
        <w:rPr>
          <w:rFonts w:ascii="GHEA Grapalat" w:hAnsi="GHEA Grapalat"/>
          <w:color w:val="000000"/>
          <w:sz w:val="20"/>
          <w:szCs w:val="20"/>
          <w:lang w:val="af-ZA"/>
        </w:rPr>
        <w:t>,</w:t>
      </w:r>
    </w:p>
    <w:p w14:paraId="4BF9D2D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af-ZA"/>
        </w:rPr>
        <w:t>«</w:t>
      </w:r>
      <w:proofErr w:type="spellStart"/>
      <w:r w:rsidRPr="00F46294">
        <w:rPr>
          <w:rFonts w:ascii="GHEA Grapalat" w:hAnsi="GHEA Grapalat"/>
          <w:color w:val="000000"/>
          <w:sz w:val="20"/>
          <w:szCs w:val="20"/>
        </w:rPr>
        <w:t>Մասնագիտական</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փորձառություն</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չափանիշը</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գնահատվում</w:t>
      </w:r>
      <w:proofErr w:type="spellEnd"/>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է</w:t>
      </w:r>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հետևյալ</w:t>
      </w:r>
      <w:proofErr w:type="spellEnd"/>
      <w:r w:rsidRPr="00F46294">
        <w:rPr>
          <w:rFonts w:ascii="GHEA Grapalat" w:hAnsi="GHEA Grapalat"/>
          <w:color w:val="000000"/>
          <w:sz w:val="20"/>
          <w:szCs w:val="20"/>
          <w:lang w:val="af-ZA"/>
        </w:rPr>
        <w:t xml:space="preserve"> </w:t>
      </w:r>
      <w:proofErr w:type="spellStart"/>
      <w:r w:rsidRPr="00F46294">
        <w:rPr>
          <w:rFonts w:ascii="GHEA Grapalat" w:hAnsi="GHEA Grapalat"/>
          <w:color w:val="000000"/>
          <w:sz w:val="20"/>
          <w:szCs w:val="20"/>
        </w:rPr>
        <w:t>կարգով</w:t>
      </w:r>
      <w:proofErr w:type="spellEnd"/>
      <w:r w:rsidRPr="00F46294">
        <w:rPr>
          <w:rFonts w:ascii="GHEA Grapalat" w:hAnsi="GHEA Grapalat"/>
          <w:color w:val="000000"/>
          <w:sz w:val="20"/>
          <w:szCs w:val="20"/>
          <w:lang w:val="af-ZA"/>
        </w:rPr>
        <w:t>.</w:t>
      </w:r>
    </w:p>
    <w:p w14:paraId="4A19ABCA" w14:textId="77777777" w:rsidR="003C3BFB" w:rsidRPr="00B65AFB" w:rsidRDefault="003C3BFB" w:rsidP="003C3BFB">
      <w:pPr>
        <w:ind w:firstLine="567"/>
        <w:jc w:val="both"/>
        <w:rPr>
          <w:rFonts w:ascii="GHEA Grapalat" w:hAnsi="GHEA Grapalat" w:cs="Sylfaen"/>
          <w:sz w:val="20"/>
          <w:szCs w:val="20"/>
          <w:lang w:val="hy-AM"/>
        </w:rPr>
      </w:pPr>
      <w:r w:rsidRPr="00B65AFB">
        <w:rPr>
          <w:rFonts w:ascii="GHEA Grapalat" w:hAnsi="GHEA Grapalat" w:cs="Arial Armenian"/>
          <w:sz w:val="20"/>
          <w:szCs w:val="20"/>
          <w:lang w:val="hy-AM"/>
        </w:rPr>
        <w:t xml:space="preserve">Ա. Մասնակիցը պետք է </w:t>
      </w:r>
      <w:r w:rsidRPr="00B65AFB">
        <w:rPr>
          <w:rFonts w:ascii="GHEA Grapalat" w:hAnsi="GHEA Grapalat" w:cs="Sylfaen"/>
          <w:sz w:val="20"/>
          <w:szCs w:val="20"/>
          <w:lang w:val="hy-AM"/>
        </w:rPr>
        <w:t>հայտը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ներկայացնելու</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և</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նախորդող</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երեք</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ընթացքում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պատշաճ</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ձևով</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իրականացրած լինի նմանատիպ առնվազն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մեկ</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Նախկինում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կատարված</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պայմանագրերը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է</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նմանատիպ</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եթե</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B65AFB">
        <w:rPr>
          <w:rFonts w:ascii="GHEA Grapalat" w:hAnsi="GHEA Grapalat" w:cs="Sylfaen"/>
          <w:sz w:val="20"/>
          <w:szCs w:val="20"/>
          <w:lang w:val="hy-AM"/>
        </w:rPr>
        <w:softHyphen/>
        <w:t>ցա</w:t>
      </w:r>
      <w:r w:rsidRPr="00B65AFB">
        <w:rPr>
          <w:rFonts w:ascii="GHEA Grapalat" w:hAnsi="GHEA Grapalat" w:cs="Sylfaen"/>
          <w:sz w:val="20"/>
          <w:szCs w:val="20"/>
          <w:lang w:val="hy-AM"/>
        </w:rPr>
        <w:softHyphen/>
        <w:t xml:space="preserve">կարգի շրջանակում մասնակցի ներկայացրած գնային առաջարկից: </w:t>
      </w:r>
      <w:r w:rsidRPr="00B65AFB">
        <w:rPr>
          <w:rFonts w:ascii="GHEA Grapalat" w:hAnsi="GHEA Grapalat" w:cs="Sylfaen"/>
          <w:sz w:val="20"/>
          <w:szCs w:val="20"/>
          <w:lang w:val="hy-AM"/>
        </w:rPr>
        <w:lastRenderedPageBreak/>
        <w:t>Ընդ որում առնվազն մեկ պայմանագրի շրջանակում մատուցված ծառայության ծավալը գումարային արտահայ</w:t>
      </w:r>
      <w:r w:rsidRPr="00B65AFB">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F46294" w:rsidRDefault="003C3BFB" w:rsidP="003C3BFB">
      <w:pPr>
        <w:ind w:firstLine="567"/>
        <w:jc w:val="both"/>
        <w:rPr>
          <w:rFonts w:ascii="GHEA Grapalat" w:hAnsi="GHEA Grapalat" w:cs="Arial Armenian"/>
          <w:b/>
          <w:sz w:val="20"/>
          <w:szCs w:val="20"/>
          <w:lang w:val="hy-AM"/>
        </w:rPr>
      </w:pPr>
      <w:r w:rsidRPr="00F46294">
        <w:rPr>
          <w:rFonts w:ascii="GHEA Grapalat" w:hAnsi="GHEA Grapalat" w:cs="Sylfaen"/>
          <w:sz w:val="20"/>
          <w:szCs w:val="20"/>
          <w:lang w:val="hy-AM"/>
        </w:rPr>
        <w:t>Սույն ընթացակարգի իմաստով ն</w:t>
      </w:r>
      <w:r w:rsidRPr="00F46294">
        <w:rPr>
          <w:rFonts w:ascii="GHEA Grapalat" w:hAnsi="GHEA Grapalat" w:cs="Arial Armenian"/>
          <w:sz w:val="20"/>
          <w:szCs w:val="20"/>
          <w:lang w:val="hy-AM" w:eastAsia="ru-RU"/>
        </w:rPr>
        <w:t xml:space="preserve">մանատիպ են </w:t>
      </w:r>
      <w:r w:rsidRPr="003C3BFB">
        <w:rPr>
          <w:rFonts w:ascii="GHEA Grapalat" w:hAnsi="GHEA Grapalat" w:cs="Arial Armenian"/>
          <w:sz w:val="20"/>
          <w:szCs w:val="20"/>
          <w:lang w:val="hy-AM" w:eastAsia="ru-RU"/>
        </w:rPr>
        <w:t>համարվում</w:t>
      </w:r>
      <w:r w:rsidRPr="00F46294">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w:t>
      </w:r>
      <w:r>
        <w:rPr>
          <w:rFonts w:ascii="GHEA Grapalat" w:hAnsi="GHEA Grapalat" w:cs="Arial Armenian"/>
          <w:b/>
          <w:sz w:val="20"/>
          <w:szCs w:val="20"/>
          <w:lang w:val="hy-AM" w:eastAsia="ru-RU"/>
        </w:rPr>
        <w:t xml:space="preserve"> </w:t>
      </w:r>
      <w:r>
        <w:rPr>
          <w:rFonts w:ascii="GHEA Grapalat" w:hAnsi="GHEA Grapalat" w:cs="Arial Armenian"/>
          <w:b/>
          <w:sz w:val="20"/>
          <w:szCs w:val="20"/>
          <w:lang w:val="hy-AM"/>
        </w:rPr>
        <w:t>մատուցված լինելը</w:t>
      </w:r>
      <w:r w:rsidRPr="00F46294">
        <w:rPr>
          <w:rFonts w:ascii="GHEA Grapalat" w:hAnsi="GHEA Grapalat" w:cs="Arial Armenian"/>
          <w:b/>
          <w:sz w:val="20"/>
          <w:szCs w:val="20"/>
          <w:lang w:val="hy-AM" w:eastAsia="ru-RU"/>
        </w:rPr>
        <w:t>։</w:t>
      </w:r>
      <w:r>
        <w:rPr>
          <w:rFonts w:ascii="GHEA Grapalat" w:hAnsi="GHEA Grapalat" w:cs="Arial Armenian"/>
          <w:b/>
          <w:sz w:val="20"/>
          <w:szCs w:val="20"/>
          <w:lang w:val="hy-AM" w:eastAsia="ru-RU"/>
        </w:rPr>
        <w:t xml:space="preserve"> </w:t>
      </w:r>
    </w:p>
    <w:p w14:paraId="154FF2EF" w14:textId="77777777" w:rsidR="003C3BFB"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Pr>
          <w:rFonts w:ascii="GHEA Grapalat" w:hAnsi="GHEA Grapalat" w:cs="Arial Armenian"/>
          <w:sz w:val="20"/>
          <w:szCs w:val="20"/>
          <w:lang w:val="hy-AM"/>
        </w:rPr>
        <w:t>բ.</w:t>
      </w:r>
      <w:r w:rsidRPr="007E0972">
        <w:rPr>
          <w:rFonts w:ascii="GHEA Grapalat" w:hAnsi="GHEA Grapalat" w:cs="Arial Armenian"/>
          <w:sz w:val="20"/>
          <w:szCs w:val="20"/>
          <w:lang w:val="hy-AM"/>
        </w:rPr>
        <w:t xml:space="preserve"> </w:t>
      </w:r>
      <w:r w:rsidRPr="00A71C95">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F46294" w:rsidRDefault="003C3BFB" w:rsidP="003C3BFB">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գ</w:t>
      </w:r>
      <w:r w:rsidRPr="00F46294">
        <w:rPr>
          <w:rFonts w:ascii="GHEA Grapalat" w:hAnsi="GHEA Grapalat"/>
          <w:color w:val="000000"/>
          <w:sz w:val="20"/>
          <w:szCs w:val="20"/>
          <w:lang w:val="hy-AM"/>
        </w:rPr>
        <w:t>.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hy-AM"/>
        </w:rPr>
        <w:t>«Աշխատանքային ռեսուրսներ» չափանիշը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հետևյալ</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կարգով</w:t>
      </w:r>
      <w:r w:rsidRPr="00F46294">
        <w:rPr>
          <w:rFonts w:ascii="GHEA Grapalat" w:hAnsi="GHEA Grapalat"/>
          <w:color w:val="000000"/>
          <w:sz w:val="20"/>
          <w:szCs w:val="20"/>
          <w:lang w:val="af-ZA"/>
        </w:rPr>
        <w:t>.</w:t>
      </w:r>
    </w:p>
    <w:p w14:paraId="60A45B00" w14:textId="77777777" w:rsidR="003C3BFB" w:rsidRDefault="003C3BFB" w:rsidP="003C3BFB">
      <w:pPr>
        <w:ind w:firstLine="567"/>
        <w:jc w:val="both"/>
        <w:rPr>
          <w:rFonts w:ascii="GHEA Grapalat" w:hAnsi="GHEA Grapalat" w:cs="Sylfaen"/>
          <w:sz w:val="20"/>
          <w:szCs w:val="20"/>
          <w:lang w:val="hy-AM"/>
        </w:rPr>
      </w:pPr>
      <w:r w:rsidRPr="00F46294">
        <w:rPr>
          <w:rFonts w:ascii="GHEA Grapalat" w:hAnsi="GHEA Grapalat" w:cs="Sylfaen"/>
          <w:sz w:val="20"/>
          <w:szCs w:val="20"/>
          <w:lang w:val="hy-AM"/>
        </w:rPr>
        <w:t>Ա</w:t>
      </w:r>
      <w:r w:rsidRPr="00F46294">
        <w:rPr>
          <w:rFonts w:ascii="GHEA Grapalat" w:hAnsi="GHEA Grapalat" w:cs="Sylfaen"/>
          <w:sz w:val="20"/>
          <w:szCs w:val="20"/>
          <w:lang w:val="af-ZA"/>
        </w:rPr>
        <w:t>)</w:t>
      </w:r>
      <w:r w:rsidRPr="00F46294">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F97884" w14:paraId="51A4E138" w14:textId="77777777" w:rsidTr="00C339E6">
        <w:trPr>
          <w:trHeight w:val="267"/>
        </w:trPr>
        <w:tc>
          <w:tcPr>
            <w:tcW w:w="1530" w:type="dxa"/>
            <w:vAlign w:val="center"/>
          </w:tcPr>
          <w:p w14:paraId="1C43F7C1" w14:textId="77777777" w:rsidR="003C3BFB" w:rsidRPr="00F97884" w:rsidRDefault="003C3BFB" w:rsidP="00C339E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Չափաբաժնի համար</w:t>
            </w:r>
            <w:r w:rsidRPr="00F97884">
              <w:rPr>
                <w:rFonts w:ascii="GHEA Grapalat" w:hAnsi="GHEA Grapalat"/>
                <w:b/>
                <w:bCs/>
                <w:i/>
                <w:iCs/>
                <w:sz w:val="14"/>
                <w:szCs w:val="14"/>
              </w:rPr>
              <w:t>ը</w:t>
            </w:r>
          </w:p>
        </w:tc>
        <w:tc>
          <w:tcPr>
            <w:tcW w:w="8640" w:type="dxa"/>
            <w:vAlign w:val="center"/>
          </w:tcPr>
          <w:p w14:paraId="76846F0B" w14:textId="77777777" w:rsidR="003C3BFB" w:rsidRPr="00F97884" w:rsidRDefault="003C3BFB" w:rsidP="00C339E6">
            <w:pPr>
              <w:pStyle w:val="BodyTextIndent2"/>
              <w:spacing w:line="240" w:lineRule="auto"/>
              <w:ind w:firstLine="0"/>
              <w:jc w:val="center"/>
              <w:rPr>
                <w:rFonts w:ascii="GHEA Grapalat" w:hAnsi="GHEA Grapalat"/>
                <w:b/>
                <w:bCs/>
                <w:i/>
                <w:iCs/>
                <w:lang w:val="hy-AM"/>
              </w:rPr>
            </w:pPr>
            <w:r w:rsidRPr="00F97884">
              <w:rPr>
                <w:rFonts w:ascii="GHEA Grapalat" w:hAnsi="GHEA Grapalat"/>
                <w:b/>
                <w:bCs/>
                <w:i/>
                <w:iCs/>
                <w:sz w:val="14"/>
                <w:szCs w:val="14"/>
              </w:rPr>
              <w:t>Աշխատակազմի քանակ</w:t>
            </w:r>
          </w:p>
        </w:tc>
      </w:tr>
      <w:tr w:rsidR="003C3BFB" w:rsidRPr="001326FA" w14:paraId="69011A99" w14:textId="77777777" w:rsidTr="00C339E6">
        <w:trPr>
          <w:trHeight w:val="359"/>
        </w:trPr>
        <w:tc>
          <w:tcPr>
            <w:tcW w:w="1530" w:type="dxa"/>
            <w:vAlign w:val="center"/>
          </w:tcPr>
          <w:p w14:paraId="3D6114A9" w14:textId="2110AC6B" w:rsidR="003C3BFB" w:rsidRPr="00CA2E14" w:rsidRDefault="004A0A00" w:rsidP="000D6AAF">
            <w:pPr>
              <w:pStyle w:val="BodyTextIndent2"/>
              <w:spacing w:line="240" w:lineRule="auto"/>
              <w:ind w:firstLine="0"/>
              <w:jc w:val="center"/>
              <w:rPr>
                <w:rFonts w:ascii="GHEA Grapalat" w:hAnsi="GHEA Grapalat"/>
                <w:lang w:val="ru-RU"/>
              </w:rPr>
            </w:pPr>
            <w:r>
              <w:rPr>
                <w:rFonts w:ascii="GHEA Grapalat" w:hAnsi="GHEA Grapalat"/>
                <w:lang w:val="hy-AM"/>
              </w:rPr>
              <w:t>1</w:t>
            </w:r>
          </w:p>
        </w:tc>
        <w:tc>
          <w:tcPr>
            <w:tcW w:w="8640" w:type="dxa"/>
            <w:vAlign w:val="center"/>
          </w:tcPr>
          <w:p w14:paraId="50625FC6" w14:textId="0B604672" w:rsidR="003C3BFB" w:rsidRPr="00F97884" w:rsidRDefault="00323B47" w:rsidP="00D6225A">
            <w:pPr>
              <w:jc w:val="both"/>
              <w:rPr>
                <w:rFonts w:ascii="GHEA Grapalat" w:hAnsi="GHEA Grapalat" w:cs="Sylfaen"/>
                <w:sz w:val="18"/>
                <w:szCs w:val="18"/>
                <w:lang w:val="hy-AM"/>
              </w:rPr>
            </w:pPr>
            <w:r>
              <w:rPr>
                <w:rFonts w:ascii="GHEA Grapalat" w:hAnsi="GHEA Grapalat" w:cs="Sylfaen"/>
                <w:b/>
                <w:sz w:val="18"/>
                <w:szCs w:val="18"/>
                <w:lang w:val="hy-AM"/>
              </w:rPr>
              <w:t>առնվազն</w:t>
            </w:r>
            <w:r w:rsidR="003C3BFB">
              <w:rPr>
                <w:rFonts w:ascii="GHEA Grapalat" w:hAnsi="GHEA Grapalat" w:cs="Sylfaen"/>
                <w:b/>
                <w:sz w:val="18"/>
                <w:szCs w:val="18"/>
                <w:lang w:val="hy-AM"/>
              </w:rPr>
              <w:t xml:space="preserve"> </w:t>
            </w:r>
            <w:r w:rsidR="00D6225A">
              <w:rPr>
                <w:rFonts w:ascii="GHEA Grapalat" w:hAnsi="GHEA Grapalat" w:cs="Sylfaen"/>
                <w:b/>
                <w:sz w:val="18"/>
                <w:szCs w:val="18"/>
                <w:lang w:val="hy-AM"/>
              </w:rPr>
              <w:t>1</w:t>
            </w:r>
            <w:r w:rsidR="003C3BFB" w:rsidRPr="00F97884">
              <w:rPr>
                <w:rFonts w:ascii="GHEA Grapalat" w:hAnsi="GHEA Grapalat" w:cs="Sylfaen"/>
                <w:b/>
                <w:sz w:val="18"/>
                <w:szCs w:val="18"/>
                <w:lang w:val="hy-AM"/>
              </w:rPr>
              <w:t xml:space="preserve"> հոգուց</w:t>
            </w:r>
            <w:r w:rsidR="003C3BFB" w:rsidRPr="00F97884">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003C3BFB" w:rsidRPr="00F97884">
              <w:rPr>
                <w:rFonts w:ascii="GHEA Grapalat" w:hAnsi="GHEA Grapalat" w:cs="Sylfaen"/>
                <w:sz w:val="18"/>
                <w:szCs w:val="18"/>
                <w:lang w:val="af-ZA"/>
              </w:rPr>
              <w:t xml:space="preserve"> </w:t>
            </w:r>
          </w:p>
        </w:tc>
      </w:tr>
    </w:tbl>
    <w:p w14:paraId="615BF480" w14:textId="77777777" w:rsidR="003C3BFB" w:rsidRPr="00D557B4" w:rsidRDefault="003C3BFB" w:rsidP="003C3BFB">
      <w:pPr>
        <w:ind w:firstLine="567"/>
        <w:jc w:val="both"/>
        <w:rPr>
          <w:rFonts w:ascii="GHEA Grapalat" w:hAnsi="GHEA Grapalat" w:cs="Sylfaen"/>
          <w:sz w:val="20"/>
          <w:szCs w:val="20"/>
          <w:lang w:val="hy-AM"/>
        </w:rPr>
      </w:pPr>
    </w:p>
    <w:p w14:paraId="1FBFB2DC" w14:textId="77777777" w:rsidR="003C3BFB" w:rsidRPr="00F46294"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F46294" w:rsidRDefault="003C3BFB" w:rsidP="003C3BFB">
      <w:pPr>
        <w:ind w:firstLine="567"/>
        <w:jc w:val="both"/>
        <w:rPr>
          <w:rFonts w:ascii="GHEA Grapalat" w:hAnsi="GHEA Grapalat" w:cs="Arial Armenian"/>
          <w:sz w:val="20"/>
          <w:szCs w:val="20"/>
          <w:lang w:val="hy-AM" w:eastAsia="x-none"/>
        </w:rPr>
      </w:pPr>
      <w:r w:rsidRPr="00F46294">
        <w:rPr>
          <w:rFonts w:ascii="GHEA Grapalat" w:hAnsi="GHEA Grapalat" w:cs="Arial Armenian"/>
          <w:sz w:val="20"/>
          <w:szCs w:val="20"/>
          <w:lang w:val="hy-AM"/>
        </w:rPr>
        <w:t>բ</w:t>
      </w:r>
      <w:r w:rsidRPr="00F46294">
        <w:rPr>
          <w:rFonts w:ascii="GHEA Grapalat" w:hAnsi="GHEA Grapalat" w:cs="Arial Armenian"/>
          <w:sz w:val="20"/>
          <w:szCs w:val="20"/>
          <w:lang w:val="af-ZA"/>
        </w:rPr>
        <w:t>)</w:t>
      </w:r>
      <w:r w:rsidRPr="00F46294">
        <w:rPr>
          <w:rFonts w:ascii="GHEA Grapalat" w:hAnsi="GHEA Grapalat" w:cs="Arial Armenian"/>
          <w:sz w:val="20"/>
          <w:szCs w:val="20"/>
          <w:lang w:val="hy-AM"/>
        </w:rPr>
        <w:t xml:space="preserve"> մ</w:t>
      </w:r>
      <w:r w:rsidRPr="00F46294">
        <w:rPr>
          <w:rFonts w:ascii="GHEA Grapalat" w:hAnsi="GHEA Grapalat" w:cs="Arial Armenian"/>
          <w:sz w:val="20"/>
          <w:szCs w:val="20"/>
          <w:lang w:val="hy-AM" w:eastAsia="ru-RU"/>
        </w:rPr>
        <w:t xml:space="preserve">ասնակիցը </w:t>
      </w:r>
      <w:r w:rsidRPr="00F46294">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F46294" w14:paraId="7233D2F0" w14:textId="77777777" w:rsidTr="00C339E6">
        <w:tc>
          <w:tcPr>
            <w:tcW w:w="10031" w:type="dxa"/>
            <w:gridSpan w:val="5"/>
          </w:tcPr>
          <w:p w14:paraId="076614AD" w14:textId="77777777" w:rsidR="003C3BFB" w:rsidRPr="00F46294" w:rsidRDefault="003C3BFB" w:rsidP="00C339E6">
            <w:pPr>
              <w:ind w:firstLine="567"/>
              <w:jc w:val="center"/>
              <w:rPr>
                <w:rFonts w:ascii="GHEA Grapalat" w:hAnsi="GHEA Grapalat" w:cs="Arial"/>
                <w:sz w:val="20"/>
                <w:szCs w:val="20"/>
              </w:rPr>
            </w:pPr>
            <w:proofErr w:type="spellStart"/>
            <w:r w:rsidRPr="00F46294">
              <w:rPr>
                <w:rFonts w:ascii="GHEA Grapalat" w:hAnsi="GHEA Grapalat" w:cs="Sylfaen"/>
                <w:sz w:val="20"/>
                <w:szCs w:val="20"/>
              </w:rPr>
              <w:t>Հիմնական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աշխատակազմում</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ներառված</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մասնագետների</w:t>
            </w:r>
            <w:proofErr w:type="spellEnd"/>
          </w:p>
        </w:tc>
      </w:tr>
      <w:tr w:rsidR="003C3BFB" w:rsidRPr="00F46294" w14:paraId="606947F4" w14:textId="77777777" w:rsidTr="00C339E6">
        <w:tc>
          <w:tcPr>
            <w:tcW w:w="1728" w:type="dxa"/>
            <w:vMerge w:val="restart"/>
            <w:vAlign w:val="center"/>
          </w:tcPr>
          <w:p w14:paraId="493033D4"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անունը</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ազգանունը</w:t>
            </w:r>
            <w:proofErr w:type="spellEnd"/>
          </w:p>
        </w:tc>
        <w:tc>
          <w:tcPr>
            <w:tcW w:w="1782" w:type="dxa"/>
            <w:vMerge w:val="restart"/>
            <w:vAlign w:val="center"/>
          </w:tcPr>
          <w:p w14:paraId="5941228E"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որակավորումը</w:t>
            </w:r>
            <w:proofErr w:type="spellEnd"/>
          </w:p>
        </w:tc>
        <w:tc>
          <w:tcPr>
            <w:tcW w:w="4253" w:type="dxa"/>
            <w:gridSpan w:val="2"/>
          </w:tcPr>
          <w:p w14:paraId="32D799EC" w14:textId="77777777" w:rsidR="003C3BFB" w:rsidRPr="00F46294" w:rsidRDefault="003C3BFB" w:rsidP="00C339E6">
            <w:pPr>
              <w:ind w:firstLine="567"/>
              <w:jc w:val="both"/>
              <w:rPr>
                <w:rFonts w:ascii="GHEA Grapalat" w:hAnsi="GHEA Grapalat" w:cs="Arial"/>
                <w:sz w:val="20"/>
                <w:szCs w:val="20"/>
              </w:rPr>
            </w:pPr>
            <w:proofErr w:type="spellStart"/>
            <w:r w:rsidRPr="00F46294">
              <w:rPr>
                <w:rFonts w:ascii="GHEA Grapalat" w:hAnsi="GHEA Grapalat" w:cs="Sylfaen"/>
                <w:sz w:val="20"/>
                <w:szCs w:val="20"/>
              </w:rPr>
              <w:t>աշխատանքային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փորձը</w:t>
            </w:r>
            <w:proofErr w:type="spellEnd"/>
            <w:r w:rsidRPr="00F46294">
              <w:rPr>
                <w:rFonts w:ascii="GHEA Grapalat" w:hAnsi="GHEA Grapalat" w:cs="Arial"/>
                <w:sz w:val="20"/>
                <w:szCs w:val="20"/>
              </w:rPr>
              <w:t xml:space="preserve"> </w:t>
            </w:r>
          </w:p>
        </w:tc>
        <w:tc>
          <w:tcPr>
            <w:tcW w:w="2268" w:type="dxa"/>
            <w:vMerge w:val="restart"/>
          </w:tcPr>
          <w:p w14:paraId="1438C1A3"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գործատուի</w:t>
            </w:r>
            <w:proofErr w:type="spellEnd"/>
            <w:r w:rsidRPr="00F46294">
              <w:rPr>
                <w:rFonts w:ascii="GHEA Grapalat" w:hAnsi="GHEA Grapalat" w:cs="Sylfaen"/>
                <w:sz w:val="20"/>
                <w:szCs w:val="20"/>
              </w:rPr>
              <w:t xml:space="preserve"> </w:t>
            </w:r>
            <w:proofErr w:type="spellStart"/>
            <w:r w:rsidRPr="00F46294">
              <w:rPr>
                <w:rFonts w:ascii="GHEA Grapalat" w:hAnsi="GHEA Grapalat" w:cs="Sylfaen"/>
                <w:sz w:val="20"/>
                <w:szCs w:val="20"/>
              </w:rPr>
              <w:t>անվանումը</w:t>
            </w:r>
            <w:proofErr w:type="spellEnd"/>
          </w:p>
        </w:tc>
      </w:tr>
      <w:tr w:rsidR="003C3BFB" w:rsidRPr="00F46294" w14:paraId="0F49B3B2" w14:textId="77777777" w:rsidTr="00C339E6">
        <w:tc>
          <w:tcPr>
            <w:tcW w:w="1728" w:type="dxa"/>
            <w:vMerge/>
          </w:tcPr>
          <w:p w14:paraId="41FA4F41" w14:textId="77777777" w:rsidR="003C3BFB" w:rsidRPr="00F46294"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ժամանակահատվածը</w:t>
            </w:r>
            <w:proofErr w:type="spellEnd"/>
          </w:p>
        </w:tc>
        <w:tc>
          <w:tcPr>
            <w:tcW w:w="2693" w:type="dxa"/>
            <w:vAlign w:val="center"/>
          </w:tcPr>
          <w:p w14:paraId="60C524C1" w14:textId="77777777" w:rsidR="003C3BFB" w:rsidRPr="00F46294" w:rsidRDefault="003C3BFB" w:rsidP="00C339E6">
            <w:pPr>
              <w:jc w:val="center"/>
              <w:rPr>
                <w:rFonts w:ascii="GHEA Grapalat" w:hAnsi="GHEA Grapalat" w:cs="Arial"/>
                <w:sz w:val="20"/>
                <w:szCs w:val="20"/>
              </w:rPr>
            </w:pPr>
            <w:proofErr w:type="spellStart"/>
            <w:r w:rsidRPr="00F46294">
              <w:rPr>
                <w:rFonts w:ascii="GHEA Grapalat" w:hAnsi="GHEA Grapalat" w:cs="Sylfaen"/>
                <w:sz w:val="20"/>
                <w:szCs w:val="20"/>
              </w:rPr>
              <w:t>գործունեության</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ոլորտը</w:t>
            </w:r>
            <w:proofErr w:type="spellEnd"/>
            <w:r w:rsidRPr="00F46294">
              <w:rPr>
                <w:rFonts w:ascii="GHEA Grapalat" w:hAnsi="GHEA Grapalat" w:cs="Arial"/>
                <w:sz w:val="20"/>
                <w:szCs w:val="20"/>
              </w:rPr>
              <w:t xml:space="preserve"> </w:t>
            </w:r>
            <w:r w:rsidRPr="00F46294">
              <w:rPr>
                <w:rFonts w:ascii="GHEA Grapalat" w:hAnsi="GHEA Grapalat" w:cs="Sylfaen"/>
                <w:sz w:val="20"/>
                <w:szCs w:val="20"/>
              </w:rPr>
              <w:t>և</w:t>
            </w:r>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կատարած</w:t>
            </w:r>
            <w:proofErr w:type="spellEnd"/>
            <w:r w:rsidRPr="00F46294">
              <w:rPr>
                <w:rFonts w:ascii="GHEA Grapalat" w:hAnsi="GHEA Grapalat" w:cs="Arial"/>
                <w:sz w:val="20"/>
                <w:szCs w:val="20"/>
              </w:rPr>
              <w:t xml:space="preserve"> </w:t>
            </w:r>
            <w:proofErr w:type="spellStart"/>
            <w:r w:rsidRPr="00F46294">
              <w:rPr>
                <w:rFonts w:ascii="GHEA Grapalat" w:hAnsi="GHEA Grapalat" w:cs="Sylfaen"/>
                <w:sz w:val="20"/>
                <w:szCs w:val="20"/>
              </w:rPr>
              <w:t>աշխատանքը</w:t>
            </w:r>
            <w:proofErr w:type="spellEnd"/>
          </w:p>
        </w:tc>
        <w:tc>
          <w:tcPr>
            <w:tcW w:w="2268" w:type="dxa"/>
            <w:vMerge/>
          </w:tcPr>
          <w:p w14:paraId="061FDC0E"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2864457" w14:textId="77777777" w:rsidTr="00C339E6">
        <w:tc>
          <w:tcPr>
            <w:tcW w:w="1728" w:type="dxa"/>
          </w:tcPr>
          <w:p w14:paraId="197F6665"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4787E30B"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560" w:type="dxa"/>
          </w:tcPr>
          <w:p w14:paraId="431DF93C"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3</w:t>
            </w:r>
          </w:p>
        </w:tc>
        <w:tc>
          <w:tcPr>
            <w:tcW w:w="2693" w:type="dxa"/>
          </w:tcPr>
          <w:p w14:paraId="6FEF3D4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4</w:t>
            </w:r>
          </w:p>
        </w:tc>
        <w:tc>
          <w:tcPr>
            <w:tcW w:w="2268" w:type="dxa"/>
          </w:tcPr>
          <w:p w14:paraId="480E956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5</w:t>
            </w:r>
          </w:p>
        </w:tc>
      </w:tr>
      <w:tr w:rsidR="003C3BFB" w:rsidRPr="00F46294" w14:paraId="168F3A8A" w14:textId="77777777" w:rsidTr="00C339E6">
        <w:tc>
          <w:tcPr>
            <w:tcW w:w="1728" w:type="dxa"/>
          </w:tcPr>
          <w:p w14:paraId="23F8B917"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17E16805"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E752F2F" w14:textId="77777777" w:rsidTr="00C339E6">
        <w:tc>
          <w:tcPr>
            <w:tcW w:w="1728" w:type="dxa"/>
          </w:tcPr>
          <w:p w14:paraId="0FC577CF"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782" w:type="dxa"/>
          </w:tcPr>
          <w:p w14:paraId="2591F21A"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C3C4E3C" w14:textId="77777777" w:rsidTr="00C339E6">
        <w:tc>
          <w:tcPr>
            <w:tcW w:w="1728" w:type="dxa"/>
          </w:tcPr>
          <w:p w14:paraId="70A01B20"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w:t>
            </w:r>
          </w:p>
        </w:tc>
        <w:tc>
          <w:tcPr>
            <w:tcW w:w="1782" w:type="dxa"/>
          </w:tcPr>
          <w:p w14:paraId="493DA0F9"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F46294" w:rsidRDefault="003C3BFB" w:rsidP="00C339E6">
            <w:pPr>
              <w:ind w:firstLine="567"/>
              <w:jc w:val="both"/>
              <w:rPr>
                <w:rFonts w:ascii="GHEA Grapalat" w:hAnsi="GHEA Grapalat" w:cs="Arial Armenian"/>
                <w:sz w:val="20"/>
                <w:szCs w:val="20"/>
              </w:rPr>
            </w:pPr>
          </w:p>
        </w:tc>
      </w:tr>
    </w:tbl>
    <w:p w14:paraId="3092411E" w14:textId="77777777" w:rsidR="003C3BFB" w:rsidRPr="00D557B4" w:rsidRDefault="003C3BFB" w:rsidP="003C3BFB">
      <w:pPr>
        <w:ind w:firstLine="567"/>
        <w:jc w:val="both"/>
        <w:rPr>
          <w:rFonts w:ascii="GHEA Grapalat" w:hAnsi="GHEA Grapalat" w:cs="Arial"/>
          <w:b/>
          <w:sz w:val="20"/>
          <w:szCs w:val="20"/>
        </w:rPr>
      </w:pPr>
      <w:proofErr w:type="spellStart"/>
      <w:r w:rsidRPr="00D557B4">
        <w:rPr>
          <w:rFonts w:ascii="GHEA Grapalat" w:hAnsi="GHEA Grapalat" w:cs="Sylfaen"/>
          <w:b/>
          <w:sz w:val="20"/>
          <w:szCs w:val="20"/>
        </w:rPr>
        <w:t>Ընդ</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որում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աշխատանքային</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ռեսուրսների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առկայությունը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հիմնավորելու</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համար</w:t>
      </w:r>
      <w:proofErr w:type="spellEnd"/>
      <w:r w:rsidRPr="00D557B4">
        <w:rPr>
          <w:rFonts w:ascii="GHEA Grapalat" w:hAnsi="GHEA Grapalat" w:cs="Arial"/>
          <w:b/>
          <w:sz w:val="20"/>
          <w:szCs w:val="20"/>
        </w:rPr>
        <w:t xml:space="preserve"> </w:t>
      </w:r>
      <w:proofErr w:type="spellStart"/>
      <w:r w:rsidRPr="00D557B4">
        <w:rPr>
          <w:rFonts w:ascii="GHEA Grapalat" w:hAnsi="GHEA Grapalat" w:cs="Arial"/>
          <w:b/>
          <w:sz w:val="20"/>
          <w:szCs w:val="20"/>
        </w:rPr>
        <w:t>Մ</w:t>
      </w:r>
      <w:r w:rsidRPr="00D557B4">
        <w:rPr>
          <w:rFonts w:ascii="GHEA Grapalat" w:hAnsi="GHEA Grapalat" w:cs="Sylfaen"/>
          <w:b/>
          <w:sz w:val="20"/>
          <w:szCs w:val="20"/>
        </w:rPr>
        <w:t>ասնակիցը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ներկայացնում</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է</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առաջադրված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աշխատակազմում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ներգրավված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w:t>
      </w:r>
      <w:r w:rsidRPr="00D557B4">
        <w:rPr>
          <w:rFonts w:ascii="GHEA Grapalat" w:hAnsi="GHEA Grapalat" w:cs="Arial"/>
          <w:b/>
          <w:sz w:val="20"/>
          <w:szCs w:val="20"/>
        </w:rPr>
        <w:softHyphen/>
      </w:r>
      <w:r w:rsidRPr="00D557B4">
        <w:rPr>
          <w:rFonts w:ascii="GHEA Grapalat" w:hAnsi="GHEA Grapalat" w:cs="Sylfaen"/>
          <w:b/>
          <w:sz w:val="20"/>
          <w:szCs w:val="20"/>
        </w:rPr>
        <w:t>նագետների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հաստատած</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գրավոր</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համաձայնությունները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իրականացվելիք</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աշխատանքներում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վերջիններիս</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ներգրավվելու</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մասին</w:t>
      </w:r>
      <w:proofErr w:type="spellEnd"/>
      <w:r>
        <w:rPr>
          <w:rFonts w:ascii="GHEA Grapalat" w:hAnsi="GHEA Grapalat" w:cs="Sylfaen"/>
          <w:b/>
          <w:sz w:val="20"/>
          <w:szCs w:val="20"/>
          <w:lang w:val="hy-AM"/>
        </w:rPr>
        <w:t xml:space="preserve"> /</w:t>
      </w:r>
      <w:r w:rsidRPr="00BF59BD">
        <w:rPr>
          <w:rFonts w:ascii="GHEA Grapalat" w:hAnsi="GHEA Grapalat" w:cs="Sylfaen"/>
          <w:b/>
          <w:color w:val="FF0000"/>
          <w:sz w:val="20"/>
          <w:szCs w:val="20"/>
          <w:lang w:val="hy-AM"/>
        </w:rPr>
        <w:t>ներկայացված համաձայնագրերում հստակ նշելով աշխատակցի մասնակցությունը տվյալ չափաբաժնին</w:t>
      </w:r>
      <w:proofErr w:type="gramStart"/>
      <w:r>
        <w:rPr>
          <w:rFonts w:ascii="GHEA Grapalat" w:hAnsi="GHEA Grapalat" w:cs="Sylfaen"/>
          <w:b/>
          <w:sz w:val="20"/>
          <w:szCs w:val="20"/>
          <w:lang w:val="hy-AM"/>
        </w:rPr>
        <w:t xml:space="preserve">/ </w:t>
      </w:r>
      <w:r w:rsidRPr="00D557B4">
        <w:rPr>
          <w:rFonts w:ascii="GHEA Grapalat" w:hAnsi="GHEA Grapalat" w:cs="Arial"/>
          <w:b/>
          <w:sz w:val="20"/>
          <w:szCs w:val="20"/>
        </w:rPr>
        <w:t>,</w:t>
      </w:r>
      <w:proofErr w:type="gram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ինչպես</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նաև</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մասնագետների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անձնագրերի</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որակավորումը</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հավաստող</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փաստաթղթերի</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դիպլոմ</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վկայագիր</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հավաստագիր</w:t>
      </w:r>
      <w:proofErr w:type="spellEnd"/>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այլն</w:t>
      </w:r>
      <w:proofErr w:type="spellEnd"/>
      <w:r w:rsidRPr="00D557B4">
        <w:rPr>
          <w:rFonts w:ascii="GHEA Grapalat" w:hAnsi="GHEA Grapalat" w:cs="Arial"/>
          <w:b/>
          <w:sz w:val="20"/>
          <w:szCs w:val="20"/>
        </w:rPr>
        <w:t xml:space="preserve">) </w:t>
      </w:r>
      <w:proofErr w:type="spellStart"/>
      <w:r w:rsidRPr="00D557B4">
        <w:rPr>
          <w:rFonts w:ascii="GHEA Grapalat" w:hAnsi="GHEA Grapalat" w:cs="Sylfaen"/>
          <w:b/>
          <w:sz w:val="20"/>
          <w:szCs w:val="20"/>
        </w:rPr>
        <w:t>պատճենները</w:t>
      </w:r>
      <w:proofErr w:type="spellEnd"/>
      <w:r w:rsidRPr="00D557B4">
        <w:rPr>
          <w:rFonts w:ascii="GHEA Grapalat" w:hAnsi="GHEA Grapalat" w:cs="Arial"/>
          <w:b/>
          <w:sz w:val="20"/>
          <w:szCs w:val="20"/>
        </w:rPr>
        <w:t>.</w:t>
      </w:r>
    </w:p>
    <w:p w14:paraId="75D8F655" w14:textId="77777777" w:rsidR="003C3BFB" w:rsidRPr="00F46294" w:rsidRDefault="003C3BFB" w:rsidP="003C3BFB">
      <w:pPr>
        <w:ind w:firstLine="567"/>
        <w:jc w:val="both"/>
        <w:rPr>
          <w:rFonts w:ascii="GHEA Grapalat" w:hAnsi="GHEA Grapalat" w:cs="Arial"/>
          <w:sz w:val="20"/>
          <w:szCs w:val="20"/>
        </w:rPr>
      </w:pPr>
      <w:r w:rsidRPr="00F46294">
        <w:rPr>
          <w:rFonts w:ascii="GHEA Grapalat" w:hAnsi="GHEA Grapalat"/>
          <w:color w:val="000000"/>
          <w:sz w:val="20"/>
          <w:szCs w:val="20"/>
          <w:lang w:val="hy-AM"/>
        </w:rPr>
        <w:t>Հ</w:t>
      </w:r>
      <w:proofErr w:type="spellStart"/>
      <w:r w:rsidRPr="00F46294">
        <w:rPr>
          <w:rFonts w:ascii="GHEA Grapalat" w:hAnsi="GHEA Grapalat"/>
          <w:color w:val="000000"/>
          <w:sz w:val="20"/>
          <w:szCs w:val="20"/>
        </w:rPr>
        <w:t>այտեր</w:t>
      </w:r>
      <w:proofErr w:type="spellEnd"/>
      <w:r w:rsidRPr="00F46294">
        <w:rPr>
          <w:rFonts w:ascii="GHEA Grapalat" w:hAnsi="GHEA Grapalat"/>
          <w:color w:val="000000"/>
          <w:sz w:val="20"/>
          <w:szCs w:val="20"/>
          <w:lang w:val="hy-AM"/>
        </w:rPr>
        <w:t>ի</w:t>
      </w:r>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գնահատ</w:t>
      </w:r>
      <w:proofErr w:type="spellEnd"/>
      <w:r w:rsidRPr="00F46294">
        <w:rPr>
          <w:rFonts w:ascii="GHEA Grapalat" w:hAnsi="GHEA Grapalat"/>
          <w:color w:val="000000"/>
          <w:sz w:val="20"/>
          <w:szCs w:val="20"/>
          <w:lang w:val="hy-AM"/>
        </w:rPr>
        <w:t>ման</w:t>
      </w:r>
      <w:r w:rsidRPr="00F46294">
        <w:rPr>
          <w:rFonts w:ascii="GHEA Grapalat" w:hAnsi="GHEA Grapalat"/>
          <w:color w:val="000000"/>
          <w:sz w:val="20"/>
          <w:szCs w:val="20"/>
        </w:rPr>
        <w:t xml:space="preserve"> </w:t>
      </w:r>
      <w:r w:rsidRPr="00F46294">
        <w:rPr>
          <w:rFonts w:ascii="GHEA Grapalat" w:hAnsi="GHEA Grapalat"/>
          <w:color w:val="000000"/>
          <w:sz w:val="20"/>
          <w:szCs w:val="20"/>
          <w:lang w:val="hy-AM"/>
        </w:rPr>
        <w:t>չափանիշները</w:t>
      </w:r>
      <w:r w:rsidRPr="00F46294">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F46294"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Գնահատման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չափանիշը</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Առավելագույն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միավորը</w:t>
            </w:r>
            <w:proofErr w:type="spellEnd"/>
          </w:p>
        </w:tc>
      </w:tr>
      <w:tr w:rsidR="003C3BFB" w:rsidRPr="00F46294"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r w:rsidRPr="00F46294">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2</w:t>
            </w:r>
          </w:p>
        </w:tc>
      </w:tr>
      <w:tr w:rsidR="003C3BFB" w:rsidRPr="00F46294"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Մասնագիտական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փորձառություն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40</w:t>
            </w:r>
          </w:p>
        </w:tc>
      </w:tr>
      <w:tr w:rsidR="003C3BFB" w:rsidRPr="00F46294"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proofErr w:type="spellStart"/>
            <w:r w:rsidRPr="00F46294">
              <w:rPr>
                <w:rFonts w:ascii="GHEA Grapalat" w:hAnsi="GHEA Grapalat"/>
                <w:color w:val="000000"/>
                <w:sz w:val="20"/>
                <w:szCs w:val="20"/>
              </w:rPr>
              <w:t>Աշխատանքային</w:t>
            </w:r>
            <w:proofErr w:type="spellEnd"/>
            <w:r w:rsidRPr="00F46294">
              <w:rPr>
                <w:rFonts w:ascii="GHEA Grapalat" w:hAnsi="GHEA Grapalat"/>
                <w:color w:val="000000"/>
                <w:sz w:val="20"/>
                <w:szCs w:val="20"/>
              </w:rPr>
              <w:t xml:space="preserve"> </w:t>
            </w:r>
            <w:proofErr w:type="spellStart"/>
            <w:r w:rsidRPr="00F46294">
              <w:rPr>
                <w:rFonts w:ascii="GHEA Grapalat" w:hAnsi="GHEA Grapalat"/>
                <w:color w:val="000000"/>
                <w:sz w:val="20"/>
                <w:szCs w:val="20"/>
              </w:rPr>
              <w:t>ռեսուրսներ</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F46294" w:rsidRDefault="003C3BFB" w:rsidP="00C339E6">
            <w:pPr>
              <w:spacing w:before="100" w:beforeAutospacing="1" w:after="100" w:afterAutospacing="1"/>
              <w:jc w:val="center"/>
              <w:rPr>
                <w:rFonts w:ascii="GHEA Grapalat" w:hAnsi="GHEA Grapalat"/>
                <w:color w:val="000000"/>
                <w:sz w:val="20"/>
                <w:szCs w:val="20"/>
                <w:lang w:val="hy-AM"/>
              </w:rPr>
            </w:pPr>
            <w:r w:rsidRPr="00F46294">
              <w:rPr>
                <w:rFonts w:ascii="GHEA Grapalat" w:hAnsi="GHEA Grapalat"/>
                <w:color w:val="000000"/>
                <w:sz w:val="20"/>
                <w:szCs w:val="20"/>
                <w:lang w:val="hy-AM"/>
              </w:rPr>
              <w:t>30</w:t>
            </w:r>
          </w:p>
        </w:tc>
      </w:tr>
      <w:tr w:rsidR="003C3BFB" w:rsidRPr="00F46294"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F46294" w:rsidRDefault="003C3BFB" w:rsidP="00C339E6">
            <w:pPr>
              <w:spacing w:before="100" w:beforeAutospacing="1" w:after="100" w:afterAutospacing="1"/>
              <w:jc w:val="center"/>
              <w:rPr>
                <w:rFonts w:ascii="GHEA Grapalat" w:hAnsi="GHEA Grapalat"/>
                <w:color w:val="000000"/>
                <w:sz w:val="20"/>
                <w:szCs w:val="20"/>
              </w:rPr>
            </w:pPr>
            <w:r w:rsidRPr="00F46294">
              <w:rPr>
                <w:rFonts w:ascii="GHEA Grapalat" w:hAnsi="GHEA Grapalat"/>
                <w:color w:val="000000"/>
                <w:sz w:val="20"/>
                <w:szCs w:val="20"/>
              </w:rPr>
              <w:t xml:space="preserve">Գնային </w:t>
            </w:r>
            <w:proofErr w:type="spellStart"/>
            <w:r w:rsidRPr="00F46294">
              <w:rPr>
                <w:rFonts w:ascii="GHEA Grapalat" w:hAnsi="GHEA Grapalat"/>
                <w:color w:val="000000"/>
                <w:sz w:val="20"/>
                <w:szCs w:val="20"/>
              </w:rPr>
              <w:t>պայման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1947B08A" w:rsidR="003C3BFB" w:rsidRPr="00323B47" w:rsidRDefault="00323B47" w:rsidP="00C339E6">
            <w:pPr>
              <w:spacing w:before="100" w:beforeAutospacing="1" w:after="100" w:afterAutospacing="1"/>
              <w:jc w:val="center"/>
              <w:rPr>
                <w:rFonts w:ascii="GHEA Grapalat" w:hAnsi="GHEA Grapalat"/>
                <w:color w:val="000000"/>
                <w:sz w:val="20"/>
                <w:szCs w:val="20"/>
                <w:lang w:val="hy-AM"/>
              </w:rPr>
            </w:pPr>
            <w:r>
              <w:rPr>
                <w:rFonts w:ascii="GHEA Grapalat" w:hAnsi="GHEA Grapalat"/>
                <w:i/>
                <w:iCs/>
                <w:color w:val="000000"/>
                <w:sz w:val="20"/>
                <w:szCs w:val="20"/>
                <w:lang w:val="hy-AM"/>
              </w:rPr>
              <w:t>100</w:t>
            </w:r>
          </w:p>
        </w:tc>
      </w:tr>
      <w:tr w:rsidR="003C3BFB" w:rsidRPr="00F46294"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F46294" w:rsidRDefault="003C3BFB" w:rsidP="00C339E6">
            <w:pPr>
              <w:spacing w:before="100" w:beforeAutospacing="1" w:after="100" w:afterAutospacing="1"/>
              <w:jc w:val="center"/>
              <w:rPr>
                <w:rFonts w:ascii="GHEA Grapalat" w:hAnsi="GHEA Grapalat"/>
                <w:b/>
                <w:i/>
                <w:iCs/>
                <w:color w:val="000000"/>
                <w:sz w:val="20"/>
                <w:szCs w:val="20"/>
                <w:lang w:val="hy-AM"/>
              </w:rPr>
            </w:pPr>
            <w:r w:rsidRPr="00F46294">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71C9C686" w:rsidR="003C3BFB" w:rsidRPr="00F46294" w:rsidRDefault="003C3BFB" w:rsidP="00323B47">
            <w:pPr>
              <w:spacing w:before="100" w:beforeAutospacing="1" w:after="100" w:afterAutospacing="1"/>
              <w:jc w:val="center"/>
              <w:rPr>
                <w:rFonts w:ascii="GHEA Grapalat" w:hAnsi="GHEA Grapalat"/>
                <w:i/>
                <w:iCs/>
                <w:color w:val="000000"/>
                <w:sz w:val="20"/>
                <w:szCs w:val="20"/>
                <w:lang w:val="hy-AM"/>
              </w:rPr>
            </w:pPr>
            <w:r w:rsidRPr="00F46294">
              <w:rPr>
                <w:rFonts w:ascii="GHEA Grapalat" w:hAnsi="GHEA Grapalat"/>
                <w:i/>
                <w:iCs/>
                <w:color w:val="000000"/>
                <w:sz w:val="20"/>
                <w:szCs w:val="20"/>
                <w:lang w:val="hy-AM"/>
              </w:rPr>
              <w:t>1</w:t>
            </w:r>
            <w:r w:rsidR="00323B47">
              <w:rPr>
                <w:rFonts w:ascii="GHEA Grapalat" w:hAnsi="GHEA Grapalat"/>
                <w:i/>
                <w:iCs/>
                <w:color w:val="000000"/>
                <w:sz w:val="20"/>
                <w:szCs w:val="20"/>
                <w:lang w:val="hy-AM"/>
              </w:rPr>
              <w:t>70</w:t>
            </w:r>
          </w:p>
        </w:tc>
      </w:tr>
    </w:tbl>
    <w:p w14:paraId="085DA020" w14:textId="77777777" w:rsidR="003C3BFB" w:rsidRPr="00F46294"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Default="003C3BFB" w:rsidP="003C3BFB">
      <w:pPr>
        <w:shd w:val="clear" w:color="auto" w:fill="FFFFFF"/>
        <w:ind w:firstLine="375"/>
        <w:jc w:val="both"/>
        <w:rPr>
          <w:rFonts w:ascii="GHEA Grapalat" w:hAnsi="GHEA Grapalat"/>
          <w:b/>
          <w:color w:val="000000"/>
          <w:sz w:val="20"/>
          <w:szCs w:val="20"/>
          <w:lang w:val="hy-AM"/>
        </w:rPr>
      </w:pPr>
      <w:r w:rsidRPr="00377AC3">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D17E01" w:rsidRDefault="003C3BFB" w:rsidP="003C3BFB">
      <w:pPr>
        <w:jc w:val="both"/>
        <w:rPr>
          <w:rFonts w:ascii="GHEA Grapalat" w:hAnsi="GHEA Grapalat"/>
          <w:b/>
          <w:color w:val="000000"/>
          <w:sz w:val="20"/>
          <w:szCs w:val="20"/>
          <w:lang w:val="hy-AM"/>
        </w:rPr>
      </w:pPr>
      <w:r w:rsidRPr="00D17E01">
        <w:rPr>
          <w:rFonts w:ascii="GHEA Grapalat" w:hAnsi="GHEA Grapalat"/>
          <w:b/>
          <w:color w:val="000000"/>
          <w:sz w:val="20"/>
          <w:szCs w:val="20"/>
          <w:lang w:val="hy-AM"/>
        </w:rPr>
        <w:lastRenderedPageBreak/>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 xml:space="preserve">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F46294">
        <w:rPr>
          <w:rFonts w:ascii="GHEA Grapalat" w:hAnsi="GHEA Grapalat"/>
          <w:color w:val="000000"/>
          <w:sz w:val="20"/>
          <w:szCs w:val="20"/>
          <w:lang w:val="hy-AM"/>
        </w:rPr>
        <w:t>Մ</w:t>
      </w:r>
      <w:r w:rsidRPr="00410C20">
        <w:rPr>
          <w:rFonts w:ascii="GHEA Grapalat" w:hAnsi="GHEA Grapalat"/>
          <w:color w:val="000000"/>
          <w:sz w:val="20"/>
          <w:szCs w:val="20"/>
          <w:lang w:val="hy-AM"/>
        </w:rPr>
        <w:t>ասնակիցների հայտերը գնահատվում են հետևյալ կարգով`</w:t>
      </w:r>
    </w:p>
    <w:p w14:paraId="0F5D620A" w14:textId="57198738"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323B47">
        <w:rPr>
          <w:rFonts w:ascii="GHEA Grapalat" w:hAnsi="GHEA Grapalat"/>
          <w:color w:val="000000"/>
          <w:sz w:val="20"/>
          <w:szCs w:val="20"/>
          <w:lang w:val="hy-AM"/>
        </w:rPr>
        <w:t>հարյուր</w:t>
      </w:r>
      <w:r w:rsidRPr="00410C20">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29AE45E6" w14:textId="38EBCAA2" w:rsidR="003C3BFB" w:rsidRPr="00410C20" w:rsidRDefault="003C3BFB" w:rsidP="003C3BFB">
      <w:pPr>
        <w:shd w:val="clear" w:color="auto" w:fill="FFFFFF"/>
        <w:ind w:left="750"/>
        <w:jc w:val="both"/>
        <w:rPr>
          <w:rFonts w:ascii="GHEA Grapalat" w:hAnsi="GHEA Grapalat"/>
          <w:color w:val="000000"/>
          <w:sz w:val="20"/>
          <w:szCs w:val="20"/>
          <w:lang w:val="hy-AM"/>
        </w:rPr>
      </w:pPr>
      <w:r w:rsidRPr="00410C20">
        <w:rPr>
          <w:rFonts w:ascii="GHEA Grapalat" w:hAnsi="GHEA Grapalat"/>
          <w:color w:val="000000"/>
          <w:sz w:val="20"/>
          <w:szCs w:val="20"/>
          <w:lang w:val="hy-AM"/>
        </w:rPr>
        <w:t xml:space="preserve">ԳՄ= ՆԳ X </w:t>
      </w:r>
      <w:r w:rsidR="00323B47">
        <w:rPr>
          <w:rFonts w:ascii="GHEA Grapalat" w:hAnsi="GHEA Grapalat"/>
          <w:color w:val="000000"/>
          <w:sz w:val="20"/>
          <w:szCs w:val="20"/>
          <w:lang w:val="hy-AM"/>
        </w:rPr>
        <w:t>100</w:t>
      </w:r>
      <w:r w:rsidRPr="00410C20">
        <w:rPr>
          <w:rFonts w:ascii="GHEA Grapalat" w:hAnsi="GHEA Grapalat"/>
          <w:color w:val="000000"/>
          <w:sz w:val="20"/>
          <w:szCs w:val="20"/>
          <w:lang w:val="hy-AM"/>
        </w:rPr>
        <w:t>/ԳԳ,</w:t>
      </w:r>
    </w:p>
    <w:p w14:paraId="1DBC4F8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5C432EF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որտեղ`</w:t>
      </w:r>
    </w:p>
    <w:p w14:paraId="186D22BB"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ԳՄ-ն գնային առաջարկին տրվող միավորն է,</w:t>
      </w:r>
    </w:p>
    <w:p w14:paraId="2DDA1C7A"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ՆԳ-ն նվազագույն գինն է,</w:t>
      </w:r>
    </w:p>
    <w:p w14:paraId="2383452C"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ԳԳ-ն գնահատվող մասնակցի առաջարկած գինն է,</w:t>
      </w:r>
    </w:p>
    <w:p w14:paraId="7E015C15"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68D33224" w14:textId="77777777" w:rsidR="003C3BFB" w:rsidRPr="00410C20" w:rsidRDefault="003C3BFB" w:rsidP="003C3BFB">
      <w:pPr>
        <w:shd w:val="clear" w:color="auto" w:fill="FFFFFF"/>
        <w:ind w:left="750"/>
        <w:jc w:val="both"/>
        <w:rPr>
          <w:rFonts w:ascii="GHEA Grapalat" w:hAnsi="GHEA Grapalat"/>
          <w:color w:val="000000"/>
          <w:sz w:val="20"/>
          <w:szCs w:val="20"/>
          <w:lang w:val="hy-AM"/>
        </w:rPr>
      </w:pPr>
      <w:r w:rsidRPr="00410C20">
        <w:rPr>
          <w:rFonts w:ascii="Arial" w:hAnsi="Arial" w:cs="Arial"/>
          <w:color w:val="000000"/>
          <w:sz w:val="20"/>
          <w:szCs w:val="20"/>
          <w:lang w:val="hy-AM"/>
        </w:rPr>
        <w:t> </w:t>
      </w:r>
      <w:r w:rsidRPr="00410C20">
        <w:rPr>
          <w:rFonts w:ascii="GHEA Grapalat" w:hAnsi="GHEA Grapalat" w:cs="Arial Unicode"/>
          <w:color w:val="000000"/>
          <w:sz w:val="20"/>
          <w:szCs w:val="20"/>
          <w:lang w:val="hy-AM"/>
        </w:rPr>
        <w:t>ՄԳ = (ԳՄ X 0.7) + (ՏԱ X 0.3),</w:t>
      </w:r>
    </w:p>
    <w:p w14:paraId="093788C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32867A15"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որտեղ`</w:t>
      </w:r>
    </w:p>
    <w:p w14:paraId="6C0637EA"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ՄԳ-ն մասնակցին տրվող գնահատականն է,</w:t>
      </w:r>
    </w:p>
    <w:p w14:paraId="459C065E"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ԳՄ-ն մասնակցի գնային առաջարկին տրված միավորն է,</w:t>
      </w:r>
    </w:p>
    <w:p w14:paraId="0DAD0F74"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F566BF" w:rsidRDefault="003C3BFB" w:rsidP="00EF3662">
      <w:pPr>
        <w:ind w:firstLine="284"/>
        <w:jc w:val="both"/>
        <w:rPr>
          <w:rFonts w:ascii="GHEA Grapalat" w:hAnsi="GHEA Grapalat"/>
          <w:color w:val="000000"/>
          <w:sz w:val="20"/>
          <w:szCs w:val="20"/>
          <w:lang w:val="hy-AM"/>
        </w:rPr>
      </w:pPr>
    </w:p>
    <w:p w14:paraId="7BD3D0A1" w14:textId="207D944E"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3C3BFB">
        <w:rPr>
          <w:rFonts w:ascii="GHEA Grapalat" w:hAnsi="GHEA Grapalat" w:cs="Arial Armenian"/>
          <w:sz w:val="20"/>
          <w:lang w:val="hy-AM"/>
        </w:rPr>
        <w:t>5</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3C3BFB">
        <w:rPr>
          <w:rFonts w:ascii="GHEA Grapalat" w:hAnsi="GHEA Grapalat" w:cs="Sylfaen"/>
          <w:sz w:val="20"/>
          <w:lang w:val="hy-AM"/>
        </w:rPr>
        <w:t>6</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67228865"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3C3BFB">
        <w:rPr>
          <w:rFonts w:ascii="GHEA Grapalat" w:hAnsi="GHEA Grapalat" w:cs="Sylfaen"/>
          <w:szCs w:val="24"/>
          <w:lang w:val="hy-AM"/>
        </w:rPr>
        <w:t>7</w:t>
      </w:r>
      <w:r w:rsidRPr="00F566BF">
        <w:rPr>
          <w:rFonts w:ascii="GHEA Grapalat" w:hAnsi="GHEA Grapalat" w:cs="Sylfaen"/>
          <w:szCs w:val="24"/>
        </w:rPr>
        <w:tab/>
      </w:r>
      <w:r w:rsidRPr="003C3BFB">
        <w:rPr>
          <w:rFonts w:ascii="GHEA Grapalat" w:hAnsi="GHEA Grapalat" w:cs="Sylfaen"/>
          <w:szCs w:val="24"/>
          <w:lang w:val="hy-AM"/>
        </w:rPr>
        <w:t>Մասնակիցները</w:t>
      </w:r>
      <w:r w:rsidRPr="00F566BF">
        <w:rPr>
          <w:rFonts w:ascii="GHEA Grapalat" w:hAnsi="GHEA Grapalat" w:cs="Sylfaen"/>
          <w:szCs w:val="24"/>
        </w:rPr>
        <w:t xml:space="preserve"> </w:t>
      </w:r>
      <w:r w:rsidRPr="003C3BFB">
        <w:rPr>
          <w:rFonts w:ascii="GHEA Grapalat" w:hAnsi="GHEA Grapalat" w:cs="Sylfaen"/>
          <w:szCs w:val="24"/>
          <w:lang w:val="hy-AM"/>
        </w:rPr>
        <w:t>կարող</w:t>
      </w:r>
      <w:r w:rsidRPr="00F566BF">
        <w:rPr>
          <w:rFonts w:ascii="GHEA Grapalat" w:hAnsi="GHEA Grapalat" w:cs="Sylfaen"/>
          <w:szCs w:val="24"/>
        </w:rPr>
        <w:t xml:space="preserve"> </w:t>
      </w:r>
      <w:r w:rsidRPr="003C3BFB">
        <w:rPr>
          <w:rFonts w:ascii="GHEA Grapalat" w:hAnsi="GHEA Grapalat" w:cs="Sylfaen"/>
          <w:szCs w:val="24"/>
          <w:lang w:val="hy-AM"/>
        </w:rPr>
        <w:t>են</w:t>
      </w:r>
      <w:r w:rsidRPr="00F566BF">
        <w:rPr>
          <w:rFonts w:ascii="GHEA Grapalat" w:hAnsi="GHEA Grapalat" w:cs="Sylfaen"/>
          <w:szCs w:val="24"/>
        </w:rPr>
        <w:t xml:space="preserve"> </w:t>
      </w:r>
      <w:r w:rsidRPr="003C3BFB">
        <w:rPr>
          <w:rFonts w:ascii="GHEA Grapalat" w:hAnsi="GHEA Grapalat" w:cs="Sylfaen"/>
          <w:szCs w:val="24"/>
          <w:lang w:val="hy-AM"/>
        </w:rPr>
        <w:t>սույն</w:t>
      </w:r>
      <w:r w:rsidRPr="00F566BF">
        <w:rPr>
          <w:rFonts w:ascii="GHEA Grapalat" w:hAnsi="GHEA Grapalat" w:cs="Sylfaen"/>
          <w:szCs w:val="24"/>
        </w:rPr>
        <w:t xml:space="preserve"> </w:t>
      </w:r>
      <w:r w:rsidRPr="003C3BFB">
        <w:rPr>
          <w:rFonts w:ascii="GHEA Grapalat" w:hAnsi="GHEA Grapalat" w:cs="Sylfaen"/>
          <w:szCs w:val="24"/>
          <w:lang w:val="hy-AM"/>
        </w:rPr>
        <w:t>ընթացակարգին</w:t>
      </w:r>
      <w:r w:rsidRPr="00F566BF">
        <w:rPr>
          <w:rFonts w:ascii="GHEA Grapalat" w:hAnsi="GHEA Grapalat" w:cs="Sylfaen"/>
          <w:szCs w:val="24"/>
        </w:rPr>
        <w:t xml:space="preserve"> </w:t>
      </w:r>
      <w:r w:rsidRPr="003C3BFB">
        <w:rPr>
          <w:rFonts w:ascii="GHEA Grapalat" w:hAnsi="GHEA Grapalat" w:cs="Sylfaen"/>
          <w:szCs w:val="24"/>
          <w:lang w:val="hy-AM"/>
        </w:rPr>
        <w:t>մասնակցել</w:t>
      </w:r>
      <w:r w:rsidRPr="00F566BF">
        <w:rPr>
          <w:rFonts w:ascii="GHEA Grapalat" w:hAnsi="GHEA Grapalat" w:cs="Sylfaen"/>
          <w:szCs w:val="24"/>
        </w:rPr>
        <w:t xml:space="preserve"> </w:t>
      </w:r>
      <w:r w:rsidRPr="003C3BFB">
        <w:rPr>
          <w:rFonts w:ascii="GHEA Grapalat" w:hAnsi="GHEA Grapalat" w:cs="Sylfaen"/>
          <w:szCs w:val="24"/>
          <w:lang w:val="hy-AM"/>
        </w:rPr>
        <w:t>համատեղ</w:t>
      </w:r>
      <w:r w:rsidRPr="00F566BF">
        <w:rPr>
          <w:rFonts w:ascii="GHEA Grapalat" w:hAnsi="GHEA Grapalat" w:cs="Sylfaen"/>
          <w:szCs w:val="24"/>
        </w:rPr>
        <w:t xml:space="preserve"> </w:t>
      </w:r>
      <w:r w:rsidRPr="003C3BFB">
        <w:rPr>
          <w:rFonts w:ascii="GHEA Grapalat" w:hAnsi="GHEA Grapalat" w:cs="Sylfaen"/>
          <w:szCs w:val="24"/>
          <w:lang w:val="hy-AM"/>
        </w:rPr>
        <w:t>գործունեության</w:t>
      </w:r>
      <w:r w:rsidRPr="00F566BF">
        <w:rPr>
          <w:rFonts w:ascii="GHEA Grapalat" w:hAnsi="GHEA Grapalat" w:cs="Sylfaen"/>
          <w:szCs w:val="24"/>
        </w:rPr>
        <w:t xml:space="preserve"> </w:t>
      </w:r>
      <w:r w:rsidRPr="003C3BFB">
        <w:rPr>
          <w:rFonts w:ascii="GHEA Grapalat" w:hAnsi="GHEA Grapalat" w:cs="Sylfaen"/>
          <w:szCs w:val="24"/>
          <w:lang w:val="hy-AM"/>
        </w:rPr>
        <w:t>կարգով</w:t>
      </w:r>
      <w:r w:rsidRPr="00F566BF">
        <w:rPr>
          <w:rFonts w:ascii="GHEA Grapalat" w:hAnsi="GHEA Grapalat" w:cs="Sylfaen"/>
          <w:szCs w:val="24"/>
        </w:rPr>
        <w:t xml:space="preserve"> (</w:t>
      </w:r>
      <w:r w:rsidRPr="003C3BFB">
        <w:rPr>
          <w:rFonts w:ascii="GHEA Grapalat" w:hAnsi="GHEA Grapalat" w:cs="Sylfaen"/>
          <w:szCs w:val="24"/>
          <w:lang w:val="hy-AM"/>
        </w:rPr>
        <w:t>կոնսորցիումով</w:t>
      </w:r>
      <w:r w:rsidRPr="00F566BF">
        <w:rPr>
          <w:rFonts w:ascii="GHEA Grapalat" w:hAnsi="GHEA Grapalat" w:cs="Sylfaen"/>
          <w:szCs w:val="24"/>
        </w:rPr>
        <w:t>)</w:t>
      </w:r>
      <w:r w:rsidRPr="003C3BFB">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77777777" w:rsidR="00096865" w:rsidRPr="00F566BF"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 xml:space="preserve">3.  </w:t>
      </w:r>
      <w:proofErr w:type="gramStart"/>
      <w:r w:rsidR="002B32D6" w:rsidRPr="00F566BF">
        <w:rPr>
          <w:rFonts w:ascii="GHEA Grapalat" w:hAnsi="GHEA Grapalat" w:cs="Sylfaen"/>
          <w:b/>
          <w:sz w:val="20"/>
        </w:rPr>
        <w:t>ՀՐԱՎԵՐԻ</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ՊԱՐԶԱԲԱՆՈՒՄԸ</w:t>
      </w:r>
      <w:proofErr w:type="gramEnd"/>
      <w:r w:rsidR="002B32D6" w:rsidRPr="00F566BF">
        <w:rPr>
          <w:rFonts w:ascii="GHEA Grapalat" w:hAnsi="GHEA Grapalat" w:cs="Arial"/>
          <w:b/>
          <w:sz w:val="20"/>
          <w:lang w:val="af-ZA"/>
        </w:rPr>
        <w:t xml:space="preserve">  </w:t>
      </w:r>
      <w:r w:rsidR="002B32D6" w:rsidRPr="00F566BF">
        <w:rPr>
          <w:rFonts w:ascii="GHEA Grapalat" w:hAnsi="GHEA Grapalat" w:cs="Arial"/>
          <w:b/>
          <w:sz w:val="20"/>
        </w:rPr>
        <w:t>ԵՎ</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ՀՐԱՎԵՐՈՒՄ</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ՓՈՓՈԽՈՒԹՅՈՒՆ</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ԿԱՏԱՐԵԼՈՒ</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ԿԱՐԳԸ</w:t>
      </w:r>
      <w:r w:rsidR="002B32D6"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proofErr w:type="spellStart"/>
      <w:r w:rsidRPr="00F566BF">
        <w:rPr>
          <w:rFonts w:ascii="GHEA Grapalat" w:hAnsi="GHEA Grapalat" w:cs="Sylfaen"/>
          <w:sz w:val="20"/>
        </w:rPr>
        <w:t>Օրենքի</w:t>
      </w:r>
      <w:proofErr w:type="spellEnd"/>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proofErr w:type="spellStart"/>
      <w:r w:rsidRPr="00F566BF">
        <w:rPr>
          <w:rFonts w:ascii="GHEA Grapalat" w:hAnsi="GHEA Grapalat" w:cs="Sylfaen"/>
          <w:sz w:val="20"/>
        </w:rPr>
        <w:t>րդ</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համաձայն</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00AE4008" w:rsidRPr="00F566BF">
        <w:rPr>
          <w:rFonts w:ascii="GHEA Grapalat" w:hAnsi="GHEA Grapalat" w:cs="Sylfaen"/>
          <w:sz w:val="20"/>
        </w:rPr>
        <w:t>պ</w:t>
      </w:r>
      <w:r w:rsidRPr="00F566BF">
        <w:rPr>
          <w:rFonts w:ascii="GHEA Grapalat" w:hAnsi="GHEA Grapalat" w:cs="Sylfaen"/>
          <w:sz w:val="20"/>
        </w:rPr>
        <w:t>ատվիրատուից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պահանջել</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p>
    <w:p w14:paraId="04F3B1FF" w14:textId="77777777" w:rsidR="00096865" w:rsidRPr="00F566BF" w:rsidRDefault="00096865" w:rsidP="00EF3662">
      <w:pPr>
        <w:autoSpaceDE w:val="0"/>
        <w:autoSpaceDN w:val="0"/>
        <w:adjustRightInd w:val="0"/>
        <w:ind w:firstLine="567"/>
        <w:jc w:val="both"/>
        <w:rPr>
          <w:rFonts w:ascii="GHEA Grapalat" w:hAnsi="GHEA Grapalat"/>
          <w:sz w:val="20"/>
          <w:lang w:val="af-ZA"/>
        </w:rPr>
      </w:pPr>
      <w:proofErr w:type="spellStart"/>
      <w:r w:rsidRPr="00F566BF">
        <w:rPr>
          <w:rFonts w:ascii="GHEA Grapalat" w:hAnsi="GHEA Grapalat" w:cs="Sylfaen"/>
          <w:sz w:val="20"/>
        </w:rPr>
        <w:t>Մասնակիցն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լրանալուց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հինգ</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w:t>
      </w:r>
      <w:proofErr w:type="spellEnd"/>
      <w:r w:rsidR="002B5F87" w:rsidRPr="00F566BF">
        <w:rPr>
          <w:rFonts w:ascii="GHEA Grapalat" w:hAnsi="GHEA Grapalat" w:cs="Sylfaen"/>
          <w:sz w:val="20"/>
          <w:lang w:val="af-ZA"/>
        </w:rPr>
        <w:t xml:space="preserve"> </w:t>
      </w:r>
      <w:proofErr w:type="spellStart"/>
      <w:r w:rsidRPr="00F566BF">
        <w:rPr>
          <w:rFonts w:ascii="GHEA Grapalat" w:hAnsi="GHEA Grapalat" w:cs="Sylfaen"/>
          <w:sz w:val="20"/>
        </w:rPr>
        <w:t>առաջ</w:t>
      </w:r>
      <w:proofErr w:type="spellEnd"/>
      <w:r w:rsidRPr="00F566BF">
        <w:rPr>
          <w:rFonts w:ascii="GHEA Grapalat" w:hAnsi="GHEA Grapalat" w:cs="Arial"/>
          <w:sz w:val="20"/>
          <w:lang w:val="af-ZA"/>
        </w:rPr>
        <w:t xml:space="preserve"> </w:t>
      </w:r>
      <w:proofErr w:type="spellStart"/>
      <w:r w:rsidR="00965B76" w:rsidRPr="00F566BF">
        <w:rPr>
          <w:rFonts w:ascii="GHEA Grapalat" w:hAnsi="GHEA Grapalat" w:cs="Arial"/>
          <w:sz w:val="20"/>
        </w:rPr>
        <w:t>համակարգի</w:t>
      </w:r>
      <w:proofErr w:type="spellEnd"/>
      <w:r w:rsidR="00965B76" w:rsidRPr="00F566BF">
        <w:rPr>
          <w:rFonts w:ascii="GHEA Grapalat" w:hAnsi="GHEA Grapalat" w:cs="Arial"/>
          <w:sz w:val="20"/>
          <w:lang w:val="af-ZA"/>
        </w:rPr>
        <w:t xml:space="preserve"> </w:t>
      </w:r>
      <w:proofErr w:type="spellStart"/>
      <w:r w:rsidR="00965B76" w:rsidRPr="00F566BF">
        <w:rPr>
          <w:rFonts w:ascii="GHEA Grapalat" w:hAnsi="GHEA Grapalat" w:cs="Arial"/>
          <w:sz w:val="20"/>
        </w:rPr>
        <w:t>միջոցով</w:t>
      </w:r>
      <w:proofErr w:type="spellEnd"/>
      <w:r w:rsidR="00965B76" w:rsidRPr="00F566BF">
        <w:rPr>
          <w:rFonts w:ascii="GHEA Grapalat" w:hAnsi="GHEA Grapalat" w:cs="Arial"/>
          <w:sz w:val="20"/>
          <w:lang w:val="af-ZA"/>
        </w:rPr>
        <w:t xml:space="preserve"> </w:t>
      </w:r>
      <w:proofErr w:type="spellStart"/>
      <w:r w:rsidR="000946A3" w:rsidRPr="00F566BF">
        <w:rPr>
          <w:rFonts w:ascii="GHEA Grapalat" w:hAnsi="GHEA Grapalat" w:cs="Sylfaen"/>
          <w:sz w:val="20"/>
        </w:rPr>
        <w:t>հանձնաժողովից</w:t>
      </w:r>
      <w:proofErr w:type="spellEnd"/>
      <w:r w:rsidR="000946A3"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r w:rsidRPr="00F566BF">
        <w:rPr>
          <w:rFonts w:ascii="GHEA Grapalat" w:hAnsi="GHEA Grapalat"/>
          <w:sz w:val="20"/>
          <w:lang w:val="af-ZA"/>
        </w:rPr>
        <w:t xml:space="preserve"> </w:t>
      </w:r>
      <w:proofErr w:type="spellStart"/>
      <w:r w:rsidR="000946A3" w:rsidRPr="00F566BF">
        <w:rPr>
          <w:rFonts w:ascii="GHEA Grapalat" w:hAnsi="GHEA Grapalat"/>
          <w:sz w:val="20"/>
        </w:rPr>
        <w:t>Հանձնաժողովը</w:t>
      </w:r>
      <w:proofErr w:type="spellEnd"/>
      <w:r w:rsidR="000946A3" w:rsidRPr="00F566BF">
        <w:rPr>
          <w:rFonts w:ascii="GHEA Grapalat" w:hAnsi="GHEA Grapalat"/>
          <w:sz w:val="20"/>
          <w:lang w:val="af-ZA"/>
        </w:rPr>
        <w:t xml:space="preserve"> </w:t>
      </w:r>
      <w:proofErr w:type="spellStart"/>
      <w:r w:rsidR="000946A3" w:rsidRPr="00F566BF">
        <w:rPr>
          <w:rFonts w:ascii="GHEA Grapalat" w:hAnsi="GHEA Grapalat" w:cs="Sylfaen"/>
          <w:sz w:val="20"/>
        </w:rPr>
        <w:t>հարցումը</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946A3" w:rsidRPr="00F566BF">
        <w:rPr>
          <w:rFonts w:ascii="GHEA Grapalat" w:hAnsi="GHEA Grapalat" w:cs="Arial"/>
          <w:sz w:val="20"/>
        </w:rPr>
        <w:t>մ</w:t>
      </w:r>
      <w:r w:rsidR="000946A3" w:rsidRPr="00F566BF">
        <w:rPr>
          <w:rFonts w:ascii="GHEA Grapalat" w:hAnsi="GHEA Grapalat" w:cs="Sylfaen"/>
          <w:sz w:val="20"/>
        </w:rPr>
        <w:t>ասնակցին</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տրամադրում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համակարգի</w:t>
      </w:r>
      <w:proofErr w:type="spellEnd"/>
      <w:r w:rsidR="00926875"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միջոցով</w:t>
      </w:r>
      <w:proofErr w:type="spellEnd"/>
      <w:r w:rsidR="00926875" w:rsidRPr="00F566BF">
        <w:rPr>
          <w:rFonts w:ascii="GHEA Grapalat" w:hAnsi="GHEA Grapalat" w:cs="Sylfaen"/>
          <w:sz w:val="20"/>
          <w:lang w:val="af-ZA"/>
        </w:rPr>
        <w:t xml:space="preserve">` </w:t>
      </w:r>
      <w:proofErr w:type="spellStart"/>
      <w:r w:rsidRPr="00F566BF">
        <w:rPr>
          <w:rFonts w:ascii="GHEA Grapalat" w:hAnsi="GHEA Grapalat" w:cs="Sylfaen"/>
          <w:sz w:val="20"/>
        </w:rPr>
        <w:t>հարցում</w:t>
      </w:r>
      <w:r w:rsidR="000946A3" w:rsidRPr="00F566BF">
        <w:rPr>
          <w:rFonts w:ascii="GHEA Grapalat" w:hAnsi="GHEA Grapalat" w:cs="Sylfaen"/>
          <w:sz w:val="20"/>
        </w:rPr>
        <w:t>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ստանալու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եր</w:t>
      </w:r>
      <w:r w:rsidR="00A93710" w:rsidRPr="00F566BF">
        <w:rPr>
          <w:rFonts w:ascii="GHEA Grapalat" w:hAnsi="GHEA Grapalat" w:cs="Sylfaen"/>
          <w:sz w:val="20"/>
        </w:rPr>
        <w:t>կու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proofErr w:type="spellStart"/>
      <w:r w:rsidRPr="00F566BF">
        <w:rPr>
          <w:rFonts w:ascii="GHEA Grapalat" w:hAnsi="GHEA Grapalat" w:cs="Sylfaen"/>
          <w:sz w:val="20"/>
        </w:rPr>
        <w:t>Հարցման</w:t>
      </w:r>
      <w:proofErr w:type="spellEnd"/>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պարզաբանումների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բովանդակության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հայտարարությունը</w:t>
      </w:r>
      <w:proofErr w:type="spellEnd"/>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պարզաբանումը</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տրամադրելու</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օրը</w:t>
      </w:r>
      <w:proofErr w:type="spellEnd"/>
      <w:r w:rsidR="00781688" w:rsidRPr="00F566BF">
        <w:rPr>
          <w:rFonts w:ascii="GHEA Grapalat" w:hAnsi="GHEA Grapalat" w:cs="Arial"/>
          <w:sz w:val="20"/>
          <w:lang w:val="af-ZA"/>
        </w:rPr>
        <w:t xml:space="preserve"> </w:t>
      </w:r>
      <w:proofErr w:type="spellStart"/>
      <w:r w:rsidRPr="00F566BF">
        <w:rPr>
          <w:rFonts w:ascii="GHEA Grapalat" w:hAnsi="GHEA Grapalat" w:cs="Sylfaen"/>
          <w:sz w:val="20"/>
        </w:rPr>
        <w:t>հրապարակվում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համակարգում</w:t>
      </w:r>
      <w:proofErr w:type="spellEnd"/>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proofErr w:type="spellStart"/>
      <w:r w:rsidR="00757A3F" w:rsidRPr="00F566BF">
        <w:rPr>
          <w:rFonts w:ascii="GHEA Grapalat" w:hAnsi="GHEA Grapalat" w:cs="Sylfaen"/>
          <w:sz w:val="20"/>
        </w:rPr>
        <w:t>գործող</w:t>
      </w:r>
      <w:proofErr w:type="spellEnd"/>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Գնումների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բաժնի</w:t>
      </w:r>
      <w:proofErr w:type="spellEnd"/>
      <w:r w:rsidR="00051B7F"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Հրավերների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պարզաբանումների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վերաբերյալ</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ենթաբա</w:t>
      </w:r>
      <w:r w:rsidR="009A73D5" w:rsidRPr="00F566BF">
        <w:rPr>
          <w:rFonts w:ascii="GHEA Grapalat" w:hAnsi="GHEA Grapalat" w:cs="Sylfaen"/>
          <w:sz w:val="20"/>
        </w:rPr>
        <w:t>բաժնում</w:t>
      </w:r>
      <w:proofErr w:type="spellEnd"/>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proofErr w:type="spellStart"/>
      <w:r w:rsidRPr="00F566BF">
        <w:rPr>
          <w:rFonts w:ascii="GHEA Grapalat" w:hAnsi="GHEA Grapalat" w:cs="Sylfaen"/>
          <w:sz w:val="20"/>
        </w:rPr>
        <w:t>առանց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նշելու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հարցումը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ասնակցի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տվյալները</w:t>
      </w:r>
      <w:proofErr w:type="spellEnd"/>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proofErr w:type="spellStart"/>
      <w:r w:rsidRPr="00F566BF">
        <w:rPr>
          <w:rFonts w:ascii="GHEA Grapalat" w:hAnsi="GHEA Grapalat" w:cs="Sylfaen"/>
          <w:sz w:val="20"/>
        </w:rPr>
        <w:t>բաժն</w:t>
      </w:r>
      <w:proofErr w:type="spellEnd"/>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proofErr w:type="spellStart"/>
      <w:r w:rsidR="009A73D5" w:rsidRPr="00F566BF">
        <w:rPr>
          <w:rFonts w:ascii="GHEA Grapalat" w:hAnsi="GHEA Grapalat" w:cs="Arial Unicode"/>
          <w:sz w:val="20"/>
        </w:rPr>
        <w:t>սույն</w:t>
      </w:r>
      <w:proofErr w:type="spellEnd"/>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proofErr w:type="spellStart"/>
      <w:r w:rsidR="00A4729F" w:rsidRPr="00F566BF">
        <w:rPr>
          <w:rFonts w:ascii="GHEA Grapalat" w:hAnsi="GHEA Grapalat"/>
          <w:sz w:val="20"/>
          <w:szCs w:val="20"/>
        </w:rPr>
        <w:t>Ընդ</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որում</w:t>
      </w:r>
      <w:proofErr w:type="spellEnd"/>
      <w:r w:rsidR="00A4729F" w:rsidRPr="00F566BF">
        <w:rPr>
          <w:rFonts w:ascii="GHEA Grapalat" w:hAnsi="GHEA Grapalat"/>
          <w:sz w:val="20"/>
          <w:szCs w:val="20"/>
          <w:lang w:val="af-ZA"/>
        </w:rPr>
        <w:t xml:space="preserve">, </w:t>
      </w:r>
      <w:proofErr w:type="spellStart"/>
      <w:r w:rsidR="00051B7F" w:rsidRPr="00F566BF">
        <w:rPr>
          <w:rFonts w:ascii="GHEA Grapalat" w:hAnsi="GHEA Grapalat"/>
          <w:sz w:val="20"/>
          <w:szCs w:val="20"/>
        </w:rPr>
        <w:t>մ</w:t>
      </w:r>
      <w:r w:rsidR="00A4729F" w:rsidRPr="00F566BF">
        <w:rPr>
          <w:rFonts w:ascii="GHEA Grapalat" w:hAnsi="GHEA Grapalat"/>
          <w:sz w:val="20"/>
          <w:szCs w:val="20"/>
        </w:rPr>
        <w:t>ասնակիցը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գրավոր</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ծանուցվում</w:t>
      </w:r>
      <w:proofErr w:type="spellEnd"/>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պարզաբանում</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չտրամադրելու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հիմքերի</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մասին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հարցումը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ստանալու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հաջորդող</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երկու</w:t>
      </w:r>
      <w:proofErr w:type="spellEnd"/>
      <w:r w:rsidR="00A4729F" w:rsidRPr="00F566BF">
        <w:rPr>
          <w:rFonts w:ascii="GHEA Grapalat" w:hAnsi="GHEA Grapalat" w:cs="Sylfaen"/>
          <w:sz w:val="20"/>
          <w:szCs w:val="20"/>
          <w:lang w:val="af-ZA"/>
        </w:rPr>
        <w:t xml:space="preserve"> </w:t>
      </w:r>
      <w:proofErr w:type="spellStart"/>
      <w:r w:rsidR="00A4729F" w:rsidRPr="00F566BF">
        <w:rPr>
          <w:rFonts w:ascii="GHEA Grapalat" w:hAnsi="GHEA Grapalat" w:cs="Sylfaen"/>
          <w:sz w:val="20"/>
          <w:szCs w:val="20"/>
        </w:rPr>
        <w:t>օրացուցային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ընթացքում</w:t>
      </w:r>
      <w:proofErr w:type="spellEnd"/>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proofErr w:type="spellStart"/>
      <w:r w:rsidR="00781688" w:rsidRPr="00F566BF">
        <w:rPr>
          <w:rFonts w:ascii="GHEA Grapalat" w:hAnsi="GHEA Grapalat" w:cs="Arial Unicode"/>
          <w:sz w:val="20"/>
        </w:rPr>
        <w:t>համակարգում</w:t>
      </w:r>
      <w:proofErr w:type="spellEnd"/>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32D7704C"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համակարգում և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7777777"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FootnoteReference"/>
          <w:rFonts w:ascii="GHEA Grapalat" w:hAnsi="GHEA Grapalat" w:cs="Sylfaen"/>
          <w:color w:val="FFFFFF"/>
        </w:rPr>
        <w:footnoteReference w:id="1"/>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15DDBCE8"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B912E9">
        <w:rPr>
          <w:rFonts w:ascii="GHEA Grapalat" w:hAnsi="GHEA Grapalat" w:cs="Sylfaen"/>
          <w:szCs w:val="24"/>
          <w:lang w:val="hy-AM"/>
        </w:rPr>
        <w:t>հրատապ բաց մրցույթ</w:t>
      </w:r>
      <w:r w:rsidR="00AE26C8"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0D1D47E" w14:textId="48344F7C" w:rsidR="003C3BFB" w:rsidRPr="00F566BF" w:rsidRDefault="003C3BFB" w:rsidP="003C3BFB">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Pr>
          <w:rFonts w:ascii="GHEA Grapalat" w:hAnsi="GHEA Grapalat" w:cs="Sylfaen"/>
          <w:szCs w:val="24"/>
          <w:lang w:val="hy-AM"/>
        </w:rPr>
        <w:t xml:space="preserve">մինչև </w:t>
      </w:r>
      <w:r w:rsidR="00D30C9A">
        <w:rPr>
          <w:rFonts w:ascii="GHEA Grapalat" w:hAnsi="GHEA Grapalat" w:cs="Sylfaen"/>
          <w:b/>
          <w:szCs w:val="24"/>
          <w:lang w:val="hy-AM"/>
        </w:rPr>
        <w:t xml:space="preserve">2024 թվականի </w:t>
      </w:r>
      <w:r w:rsidR="00154C7E" w:rsidRPr="00E72651">
        <w:rPr>
          <w:rFonts w:ascii="GHEA Grapalat" w:hAnsi="GHEA Grapalat"/>
          <w:b/>
          <w:color w:val="FF0000"/>
          <w:lang w:val="hy-AM"/>
        </w:rPr>
        <w:t xml:space="preserve"> </w:t>
      </w:r>
      <w:r w:rsidR="00154C7E" w:rsidRPr="00154C7E">
        <w:rPr>
          <w:rFonts w:ascii="GHEA Grapalat" w:hAnsi="GHEA Grapalat" w:cs="Sylfaen"/>
          <w:b/>
          <w:szCs w:val="24"/>
          <w:lang w:val="hy-AM"/>
        </w:rPr>
        <w:t>նոյեմբերի 04</w:t>
      </w:r>
      <w:r w:rsidRPr="00C94903">
        <w:rPr>
          <w:rFonts w:ascii="GHEA Grapalat" w:hAnsi="GHEA Grapalat" w:cs="Sylfaen"/>
          <w:b/>
          <w:szCs w:val="24"/>
          <w:lang w:val="hy-AM"/>
        </w:rPr>
        <w:t>-ը</w:t>
      </w:r>
      <w:r>
        <w:rPr>
          <w:rFonts w:ascii="GHEA Grapalat" w:hAnsi="GHEA Grapalat" w:cs="Sylfaen"/>
          <w:b/>
          <w:szCs w:val="24"/>
          <w:lang w:val="hy-AM"/>
        </w:rPr>
        <w:t>,</w:t>
      </w:r>
      <w:r w:rsidRPr="00C94903">
        <w:rPr>
          <w:rFonts w:ascii="GHEA Grapalat" w:hAnsi="GHEA Grapalat" w:cs="Sylfaen"/>
          <w:b/>
          <w:szCs w:val="24"/>
          <w:lang w:val="hy-AM"/>
        </w:rPr>
        <w:t xml:space="preserve"> </w:t>
      </w:r>
      <w:r w:rsidR="004C5EFF">
        <w:rPr>
          <w:rFonts w:ascii="GHEA Grapalat" w:hAnsi="GHEA Grapalat" w:cs="Sylfaen"/>
          <w:b/>
          <w:szCs w:val="24"/>
          <w:lang w:val="hy-AM"/>
        </w:rPr>
        <w:t xml:space="preserve">ժամը </w:t>
      </w:r>
      <w:r w:rsidR="001457C1" w:rsidRPr="001457C1">
        <w:rPr>
          <w:rFonts w:ascii="GHEA Grapalat" w:hAnsi="GHEA Grapalat" w:cs="Sylfaen"/>
          <w:b/>
          <w:szCs w:val="24"/>
          <w:lang w:val="hy-AM"/>
        </w:rPr>
        <w:t>10:00</w:t>
      </w:r>
      <w:r w:rsidRPr="001457C1">
        <w:rPr>
          <w:rFonts w:ascii="GHEA Grapalat" w:hAnsi="GHEA Grapalat" w:cs="Sylfaen"/>
          <w:b/>
          <w:szCs w:val="24"/>
          <w:lang w:val="hy-AM"/>
        </w:rPr>
        <w:t>-</w:t>
      </w:r>
      <w:r w:rsidRPr="00064790">
        <w:rPr>
          <w:rFonts w:ascii="GHEA Grapalat" w:hAnsi="GHEA Grapalat" w:cs="Sylfaen"/>
          <w:b/>
          <w:szCs w:val="24"/>
          <w:lang w:val="hy-AM"/>
        </w:rPr>
        <w:t>ը</w:t>
      </w:r>
      <w:r>
        <w:rPr>
          <w:rFonts w:ascii="GHEA Grapalat" w:hAnsi="GHEA Grapalat" w:cs="Sylfaen"/>
          <w:szCs w:val="24"/>
          <w:lang w:val="hy-AM"/>
        </w:rPr>
        <w:t xml:space="preserve">։ </w:t>
      </w:r>
      <w:r w:rsidRPr="00671AFC">
        <w:rPr>
          <w:rFonts w:ascii="GHEA Grapalat" w:hAnsi="GHEA Grapalat" w:cs="Sylfaen"/>
          <w:szCs w:val="24"/>
          <w:lang w:val="hy-AM"/>
        </w:rPr>
        <w:t>Հայտերը ներկայացնելու</w:t>
      </w:r>
      <w:r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E3A6AFC" w14:textId="77777777" w:rsidR="00323B47" w:rsidRPr="00E74DFB" w:rsidRDefault="00323B47" w:rsidP="00323B47">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5C7FAEDF" w:rsidR="000845F6" w:rsidRPr="00F566BF" w:rsidRDefault="00E326DD" w:rsidP="00882B3F">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lastRenderedPageBreak/>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58F40C4F" w14:textId="37CF6C66" w:rsidR="001C46A5" w:rsidRPr="00BD62B1" w:rsidRDefault="00FD2748" w:rsidP="001C46A5">
      <w:pPr>
        <w:pStyle w:val="BodyTextIndent2"/>
        <w:spacing w:line="240" w:lineRule="auto"/>
        <w:ind w:firstLine="567"/>
        <w:rPr>
          <w:rFonts w:ascii="GHEA Grapalat" w:hAnsi="GHEA Grapalat" w:cs="Tahoma"/>
          <w:b/>
        </w:rPr>
      </w:pPr>
      <w:r w:rsidRPr="00F566BF">
        <w:rPr>
          <w:rFonts w:ascii="GHEA Grapalat" w:hAnsi="GHEA Grapalat"/>
        </w:rPr>
        <w:t>8</w:t>
      </w:r>
      <w:r w:rsidR="00096865" w:rsidRPr="00F566BF">
        <w:rPr>
          <w:rFonts w:ascii="GHEA Grapalat" w:hAnsi="GHEA Grapalat"/>
        </w:rPr>
        <w:t xml:space="preserve">.1 </w:t>
      </w:r>
      <w:r w:rsidR="001C46A5" w:rsidRPr="00F566BF">
        <w:rPr>
          <w:rFonts w:ascii="GHEA Grapalat" w:hAnsi="GHEA Grapalat" w:cs="Sylfaen"/>
          <w:lang w:val="ru-RU"/>
        </w:rPr>
        <w:t>Հայտերի</w:t>
      </w:r>
      <w:r w:rsidR="001C46A5" w:rsidRPr="00F566BF">
        <w:rPr>
          <w:rFonts w:ascii="GHEA Grapalat" w:hAnsi="GHEA Grapalat" w:cs="Sylfaen"/>
        </w:rPr>
        <w:t xml:space="preserve"> </w:t>
      </w:r>
      <w:r w:rsidR="001C46A5" w:rsidRPr="00F566BF">
        <w:rPr>
          <w:rFonts w:ascii="GHEA Grapalat" w:hAnsi="GHEA Grapalat" w:cs="Sylfaen"/>
          <w:lang w:val="ru-RU"/>
        </w:rPr>
        <w:t>բացումը</w:t>
      </w:r>
      <w:r w:rsidR="001C46A5" w:rsidRPr="00F566BF">
        <w:rPr>
          <w:rFonts w:ascii="GHEA Grapalat" w:hAnsi="GHEA Grapalat" w:cs="Sylfaen"/>
        </w:rPr>
        <w:t xml:space="preserve"> </w:t>
      </w:r>
      <w:r w:rsidR="001C46A5" w:rsidRPr="00F566BF">
        <w:rPr>
          <w:rFonts w:ascii="GHEA Grapalat" w:hAnsi="GHEA Grapalat" w:cs="Sylfaen"/>
          <w:lang w:val="ru-RU"/>
        </w:rPr>
        <w:t>կկատարվի</w:t>
      </w:r>
      <w:r w:rsidR="001C46A5" w:rsidRPr="00F566BF">
        <w:rPr>
          <w:rFonts w:ascii="GHEA Grapalat" w:hAnsi="GHEA Grapalat" w:cs="Sylfaen"/>
        </w:rPr>
        <w:t xml:space="preserve"> </w:t>
      </w:r>
      <w:proofErr w:type="spellStart"/>
      <w:r w:rsidR="001C46A5" w:rsidRPr="00F566BF">
        <w:rPr>
          <w:rFonts w:ascii="GHEA Grapalat" w:hAnsi="GHEA Grapalat" w:cs="Sylfaen"/>
          <w:szCs w:val="24"/>
          <w:lang w:val="en-US"/>
        </w:rPr>
        <w:t>համակարգի</w:t>
      </w:r>
      <w:proofErr w:type="spellEnd"/>
      <w:r w:rsidR="001C46A5" w:rsidRPr="00F566BF">
        <w:rPr>
          <w:rFonts w:ascii="GHEA Grapalat" w:hAnsi="GHEA Grapalat" w:cs="Sylfaen"/>
          <w:szCs w:val="24"/>
        </w:rPr>
        <w:t xml:space="preserve"> </w:t>
      </w:r>
      <w:proofErr w:type="spellStart"/>
      <w:r w:rsidR="001C46A5" w:rsidRPr="00F566BF">
        <w:rPr>
          <w:rFonts w:ascii="GHEA Grapalat" w:hAnsi="GHEA Grapalat" w:cs="Sylfaen"/>
          <w:szCs w:val="24"/>
          <w:lang w:val="en-US"/>
        </w:rPr>
        <w:t>միջոցով</w:t>
      </w:r>
      <w:proofErr w:type="spellEnd"/>
      <w:r w:rsidR="001C46A5" w:rsidRPr="00064790">
        <w:rPr>
          <w:rFonts w:ascii="GHEA Grapalat" w:hAnsi="GHEA Grapalat" w:cs="Sylfaen"/>
          <w:szCs w:val="24"/>
        </w:rPr>
        <w:t xml:space="preserve">`  </w:t>
      </w:r>
      <w:r w:rsidR="00D30C9A">
        <w:rPr>
          <w:rFonts w:ascii="GHEA Grapalat" w:hAnsi="GHEA Grapalat" w:cs="Sylfaen"/>
          <w:b/>
          <w:szCs w:val="24"/>
          <w:lang w:val="hy-AM"/>
        </w:rPr>
        <w:t xml:space="preserve">2024 թվականի </w:t>
      </w:r>
      <w:r w:rsidR="00154C7E" w:rsidRPr="00154C7E">
        <w:rPr>
          <w:rFonts w:ascii="GHEA Grapalat" w:hAnsi="GHEA Grapalat" w:cs="Sylfaen"/>
          <w:b/>
          <w:szCs w:val="24"/>
          <w:lang w:val="hy-AM"/>
        </w:rPr>
        <w:t>նոյեմբերի 04</w:t>
      </w:r>
      <w:r w:rsidR="001C46A5" w:rsidRPr="00BD62B1">
        <w:rPr>
          <w:rFonts w:ascii="GHEA Grapalat" w:hAnsi="GHEA Grapalat" w:cs="Sylfaen"/>
          <w:b/>
          <w:szCs w:val="24"/>
          <w:lang w:val="hy-AM"/>
        </w:rPr>
        <w:t xml:space="preserve">-ին, ժամը </w:t>
      </w:r>
      <w:r w:rsidR="001C46A5" w:rsidRPr="00BD62B1">
        <w:rPr>
          <w:rFonts w:ascii="GHEA Grapalat" w:hAnsi="GHEA Grapalat" w:cs="Sylfaen"/>
          <w:b/>
          <w:szCs w:val="24"/>
          <w:lang w:val="hy-AM"/>
        </w:rPr>
        <w:br/>
      </w:r>
      <w:r w:rsidR="001457C1" w:rsidRPr="00BD62B1">
        <w:rPr>
          <w:rFonts w:ascii="GHEA Grapalat" w:hAnsi="GHEA Grapalat" w:cs="Sylfaen"/>
          <w:b/>
          <w:szCs w:val="24"/>
          <w:lang w:val="hy-AM"/>
        </w:rPr>
        <w:t>10:00</w:t>
      </w:r>
      <w:r w:rsidR="001C46A5" w:rsidRPr="00BD62B1">
        <w:rPr>
          <w:rFonts w:ascii="GHEA Grapalat" w:hAnsi="GHEA Grapalat" w:cs="Sylfaen"/>
          <w:b/>
          <w:szCs w:val="24"/>
          <w:lang w:val="hy-AM"/>
        </w:rPr>
        <w:t>-</w:t>
      </w:r>
      <w:r w:rsidR="001C46A5" w:rsidRPr="00BD62B1">
        <w:rPr>
          <w:rFonts w:ascii="GHEA Grapalat" w:hAnsi="GHEA Grapalat" w:cs="Sylfaen"/>
          <w:b/>
          <w:szCs w:val="24"/>
          <w:lang w:val="en-US"/>
        </w:rPr>
        <w:t>ի</w:t>
      </w:r>
      <w:r w:rsidR="001C46A5" w:rsidRPr="00BD62B1">
        <w:rPr>
          <w:rFonts w:ascii="GHEA Grapalat" w:hAnsi="GHEA Grapalat" w:cs="Sylfaen"/>
          <w:b/>
          <w:szCs w:val="24"/>
          <w:lang w:val="ru-RU"/>
        </w:rPr>
        <w:t>ն։</w:t>
      </w:r>
      <w:r w:rsidR="001C46A5" w:rsidRPr="00BD62B1">
        <w:rPr>
          <w:rFonts w:ascii="GHEA Grapalat" w:hAnsi="GHEA Grapalat" w:cs="Sylfaen"/>
          <w:b/>
          <w:szCs w:val="24"/>
        </w:rPr>
        <w:t xml:space="preserve"> </w:t>
      </w:r>
    </w:p>
    <w:p w14:paraId="17D10D05" w14:textId="6CCA3BD3" w:rsidR="00096865" w:rsidRPr="00F566BF" w:rsidRDefault="00096865" w:rsidP="00EF3662">
      <w:pPr>
        <w:pStyle w:val="BodyTextIndent2"/>
        <w:spacing w:line="240" w:lineRule="auto"/>
        <w:ind w:firstLine="567"/>
        <w:rPr>
          <w:rFonts w:ascii="GHEA Grapalat" w:hAnsi="GHEA Grapalat" w:cs="Tahoma"/>
        </w:rPr>
      </w:pP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0DC4DC17" w14:textId="77777777" w:rsidR="00400E4B" w:rsidRDefault="00400E4B" w:rsidP="00400E4B">
      <w:pPr>
        <w:pStyle w:val="BodyTextIndent2"/>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proofErr w:type="spellStart"/>
      <w:r>
        <w:rPr>
          <w:rFonts w:ascii="GHEA Grapalat" w:hAnsi="GHEA Grapalat" w:cs="Sylfaen"/>
          <w:lang w:val="en-US"/>
        </w:rPr>
        <w:t>հիմք</w:t>
      </w:r>
      <w:proofErr w:type="spellEnd"/>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proofErr w:type="spellStart"/>
      <w:r>
        <w:rPr>
          <w:rFonts w:ascii="GHEA Grapalat" w:hAnsi="GHEA Grapalat" w:cs="Sylfaen"/>
          <w:lang w:val="en-US"/>
        </w:rPr>
        <w:t>ընդունում</w:t>
      </w:r>
      <w:proofErr w:type="spellEnd"/>
      <w:r>
        <w:rPr>
          <w:rFonts w:ascii="GHEA Grapalat" w:hAnsi="GHEA Grapalat" w:cs="Sylfaen"/>
        </w:rPr>
        <w:t xml:space="preserve"> հ</w:t>
      </w:r>
      <w:proofErr w:type="spellStart"/>
      <w:r>
        <w:rPr>
          <w:rFonts w:ascii="GHEA Grapalat" w:hAnsi="GHEA Grapalat" w:cs="Sylfaen"/>
          <w:lang w:val="en-US"/>
        </w:rPr>
        <w:t>ամակարգում</w:t>
      </w:r>
      <w:proofErr w:type="spellEnd"/>
      <w:r>
        <w:rPr>
          <w:rFonts w:ascii="GHEA Grapalat" w:hAnsi="GHEA Grapalat" w:cs="Sylfaen"/>
        </w:rPr>
        <w:t xml:space="preserve"> </w:t>
      </w:r>
      <w:proofErr w:type="spellStart"/>
      <w:r>
        <w:rPr>
          <w:rFonts w:ascii="GHEA Grapalat" w:hAnsi="GHEA Grapalat" w:cs="Sylfaen"/>
          <w:lang w:val="en-US"/>
        </w:rPr>
        <w:t>կցված</w:t>
      </w:r>
      <w:proofErr w:type="spellEnd"/>
      <w:r>
        <w:rPr>
          <w:rFonts w:ascii="GHEA Grapalat" w:hAnsi="GHEA Grapalat" w:cs="Sylfaen"/>
        </w:rPr>
        <w:t xml:space="preserve">` </w:t>
      </w:r>
      <w:proofErr w:type="spellStart"/>
      <w:r>
        <w:rPr>
          <w:rFonts w:ascii="GHEA Grapalat" w:hAnsi="GHEA Grapalat" w:cs="Sylfaen"/>
          <w:lang w:val="en-US"/>
        </w:rPr>
        <w:t>մասնակցի</w:t>
      </w:r>
      <w:proofErr w:type="spellEnd"/>
      <w:r>
        <w:rPr>
          <w:rFonts w:ascii="GHEA Grapalat" w:hAnsi="GHEA Grapalat" w:cs="Sylfaen"/>
        </w:rPr>
        <w:t xml:space="preserve"> </w:t>
      </w:r>
      <w:proofErr w:type="spellStart"/>
      <w:r>
        <w:rPr>
          <w:rFonts w:ascii="GHEA Grapalat" w:hAnsi="GHEA Grapalat" w:cs="Sylfaen"/>
          <w:lang w:val="en-US"/>
        </w:rPr>
        <w:t>կողմից</w:t>
      </w:r>
      <w:proofErr w:type="spellEnd"/>
      <w:r>
        <w:rPr>
          <w:rFonts w:ascii="GHEA Grapalat" w:hAnsi="GHEA Grapalat" w:cs="Sylfaen"/>
        </w:rPr>
        <w:t xml:space="preserve"> </w:t>
      </w:r>
      <w:proofErr w:type="spellStart"/>
      <w:r>
        <w:rPr>
          <w:rFonts w:ascii="GHEA Grapalat" w:hAnsi="GHEA Grapalat" w:cs="Sylfaen"/>
          <w:lang w:val="en-US"/>
        </w:rPr>
        <w:t>հաստատված</w:t>
      </w:r>
      <w:proofErr w:type="spellEnd"/>
      <w:r>
        <w:rPr>
          <w:rFonts w:ascii="GHEA Grapalat" w:hAnsi="GHEA Grapalat" w:cs="Sylfaen"/>
        </w:rPr>
        <w:t xml:space="preserve"> </w:t>
      </w:r>
      <w:proofErr w:type="spellStart"/>
      <w:r>
        <w:rPr>
          <w:rFonts w:ascii="GHEA Grapalat" w:hAnsi="GHEA Grapalat" w:cs="Sylfaen"/>
          <w:lang w:val="en-US"/>
        </w:rPr>
        <w:t>գնային</w:t>
      </w:r>
      <w:proofErr w:type="spellEnd"/>
      <w:r>
        <w:rPr>
          <w:rFonts w:ascii="GHEA Grapalat" w:hAnsi="GHEA Grapalat" w:cs="Sylfaen"/>
        </w:rPr>
        <w:t xml:space="preserve"> </w:t>
      </w:r>
      <w:proofErr w:type="spellStart"/>
      <w:r>
        <w:rPr>
          <w:rFonts w:ascii="GHEA Grapalat" w:hAnsi="GHEA Grapalat" w:cs="Sylfaen"/>
          <w:lang w:val="en-US"/>
        </w:rPr>
        <w:t>առաջարկը</w:t>
      </w:r>
      <w:proofErr w:type="spellEnd"/>
      <w:r>
        <w:rPr>
          <w:rFonts w:ascii="GHEA Grapalat" w:hAnsi="GHEA Grapalat" w:cs="Sylfaen"/>
          <w:lang w:val="hy-AM"/>
        </w:rPr>
        <w:t>:</w:t>
      </w:r>
    </w:p>
    <w:p w14:paraId="220E8CD3" w14:textId="77777777" w:rsidR="00400E4B" w:rsidRPr="00396CA9" w:rsidRDefault="00400E4B" w:rsidP="00400E4B">
      <w:pPr>
        <w:pStyle w:val="BodyTextIndent2"/>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400E4B">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w:t>
      </w:r>
      <w:r w:rsidR="00973FB1" w:rsidRPr="00400E4B">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400E4B">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8827BBC" w14:textId="77777777" w:rsidR="00C36096" w:rsidRPr="00D94074"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0D1AB9E" w14:textId="77777777" w:rsidR="00C36096" w:rsidRPr="00D94074"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66B1C1CF" w14:textId="77777777" w:rsidR="00C36096" w:rsidRPr="00F566BF" w:rsidRDefault="00C36096" w:rsidP="00C36096">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4C65143D" w14:textId="77777777" w:rsidR="00C36096" w:rsidRPr="00F566BF" w:rsidRDefault="00C36096" w:rsidP="00C36096">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6"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5CC65388" w14:textId="77777777" w:rsidR="00C36096" w:rsidRPr="00F566BF" w:rsidRDefault="00C36096" w:rsidP="00C36096">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3F7F6D69" w14:textId="77777777" w:rsidR="00C36096" w:rsidRPr="00F566BF" w:rsidRDefault="00C36096" w:rsidP="00C36096">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1695294B" w14:textId="77777777" w:rsidR="00C36096" w:rsidRPr="00915006" w:rsidRDefault="00C36096" w:rsidP="00C3609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35DD50B" w14:textId="77777777" w:rsidR="00C36096" w:rsidRPr="00F566BF" w:rsidRDefault="00C36096" w:rsidP="00C3609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71C30D0A" w14:textId="77777777" w:rsidR="00C36096" w:rsidRDefault="00C36096" w:rsidP="00C36096">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2D8372F" w14:textId="77777777" w:rsidR="00C36096" w:rsidRPr="0008536B"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BC9FE56" w14:textId="77777777" w:rsidR="00C36096" w:rsidRDefault="00C36096" w:rsidP="00C36096">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2F2EF12D" w14:textId="77777777" w:rsidR="00C36096" w:rsidRPr="0008536B" w:rsidRDefault="00C36096" w:rsidP="00C36096">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36E70D36" w14:textId="77777777" w:rsidR="00C36096" w:rsidRPr="0008536B" w:rsidRDefault="00C36096" w:rsidP="00C36096">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58F29D7E" w14:textId="77777777" w:rsidR="00C36096" w:rsidRPr="0008536B" w:rsidRDefault="00C36096" w:rsidP="00C36096">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E90D28C" w14:textId="77777777" w:rsidR="00C36096" w:rsidRPr="0008536B" w:rsidRDefault="00C36096" w:rsidP="00C36096">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4EA34A7" w14:textId="77777777" w:rsidR="00C36096" w:rsidRDefault="00C36096" w:rsidP="00C36096">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7F2C4CE" w14:textId="77777777" w:rsidR="00C36096" w:rsidRPr="009E1D1C" w:rsidRDefault="00C36096" w:rsidP="00C36096">
      <w:pPr>
        <w:pStyle w:val="ListParagraph"/>
        <w:shd w:val="clear" w:color="auto" w:fill="FFFFFF"/>
        <w:ind w:left="375"/>
        <w:jc w:val="both"/>
        <w:rPr>
          <w:rFonts w:ascii="GHEA Grapalat" w:hAnsi="GHEA Grapalat" w:cs="Sylfaen"/>
          <w:sz w:val="20"/>
          <w:lang w:val="af-ZA"/>
        </w:rPr>
      </w:pPr>
    </w:p>
    <w:p w14:paraId="67750061" w14:textId="77777777" w:rsidR="00C36096" w:rsidRPr="00F566BF" w:rsidRDefault="00C36096" w:rsidP="00C36096">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0E9C7883" w14:textId="77777777" w:rsidR="00C36096" w:rsidRPr="00F566BF" w:rsidRDefault="00C36096" w:rsidP="00C36096">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3C7E2F4"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65A684E" w14:textId="77777777" w:rsidR="00C36096" w:rsidRPr="00F566BF" w:rsidRDefault="00C36096" w:rsidP="00C36096">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56064FC" w14:textId="77777777" w:rsidR="00C36096" w:rsidRPr="00F566BF" w:rsidRDefault="00C36096" w:rsidP="00C36096">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E0ED98F"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0ABD1DC4"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42BA160" w14:textId="77777777" w:rsidR="00C36096" w:rsidRPr="00F566BF" w:rsidRDefault="00C36096" w:rsidP="00C36096">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w:t>
      </w:r>
      <w:r>
        <w:rPr>
          <w:rFonts w:ascii="GHEA Grapalat" w:hAnsi="GHEA Grapalat" w:cs="Sylfaen"/>
        </w:rPr>
        <w:t>ի</w:t>
      </w:r>
      <w:r>
        <w:rPr>
          <w:rFonts w:ascii="GHEA Grapalat" w:hAnsi="GHEA Grapalat" w:cs="Sylfaen"/>
          <w:lang w:val="hy-AM"/>
        </w:rPr>
        <w:t>:</w:t>
      </w:r>
      <w:r>
        <w:rPr>
          <w:rStyle w:val="FootnoteReference"/>
          <w:rFonts w:ascii="GHEA Grapalat" w:hAnsi="GHEA Grapalat" w:cs="Sylfaen"/>
          <w:lang w:val="hy-AM"/>
        </w:rPr>
        <w:footnoteReference w:id="3"/>
      </w:r>
      <w:r w:rsidRPr="00954C1B">
        <w:rPr>
          <w:rFonts w:ascii="GHEA Grapalat" w:hAnsi="GHEA Grapalat" w:cs="Tahoma"/>
          <w:lang w:val="hy-AM"/>
        </w:rPr>
        <w:t xml:space="preserve"> </w:t>
      </w:r>
    </w:p>
    <w:p w14:paraId="68DAAA0D" w14:textId="77777777" w:rsidR="00C36096" w:rsidRPr="00F566BF" w:rsidRDefault="00C36096" w:rsidP="00C36096">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27BAAE2F"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3FB90569"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81159CC"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0CAEB9FC" w14:textId="77777777" w:rsidR="00C36096" w:rsidRPr="00F566BF" w:rsidRDefault="00C36096" w:rsidP="00C36096">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2621A7FA" w14:textId="77777777" w:rsidR="00C36096" w:rsidRPr="00F566BF" w:rsidRDefault="00C36096" w:rsidP="00C36096">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435FAD5" w14:textId="77777777" w:rsidR="00C36096" w:rsidRPr="00F566BF" w:rsidRDefault="00C36096" w:rsidP="00C36096">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55E4B57D" w14:textId="77777777" w:rsidR="00C36096" w:rsidRPr="00F566BF" w:rsidRDefault="00C36096" w:rsidP="00C36096">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135CD8" w14:textId="77777777" w:rsidR="00C36096" w:rsidRPr="00F566BF" w:rsidRDefault="00C36096" w:rsidP="00C3609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7BDD9B8A" w14:textId="1919F52B" w:rsidR="00C36096" w:rsidRDefault="00C36096" w:rsidP="00C360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154C7E">
        <w:rPr>
          <w:rFonts w:ascii="GHEA Grapalat" w:hAnsi="GHEA Grapalat" w:cs="Sylfaen"/>
          <w:lang w:val="es-ES"/>
        </w:rPr>
        <w:t>10</w:t>
      </w:r>
      <w:proofErr w:type="gramEnd"/>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7FA4EB80" w14:textId="77777777" w:rsidR="00C36096" w:rsidRDefault="00C36096" w:rsidP="00C360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4EB7CC4" w14:textId="77777777" w:rsidR="00C36096" w:rsidRPr="00BA41C0" w:rsidRDefault="00C36096" w:rsidP="00C360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1E615E" w14:textId="77777777" w:rsidR="00C36096" w:rsidRPr="004B72E3" w:rsidRDefault="00C36096" w:rsidP="00C36096">
      <w:pPr>
        <w:pStyle w:val="BodyTextIndent2"/>
        <w:spacing w:line="240" w:lineRule="auto"/>
        <w:ind w:firstLine="0"/>
        <w:rPr>
          <w:rFonts w:ascii="GHEA Grapalat" w:hAnsi="GHEA Grapalat"/>
          <w:i/>
          <w:lang w:val="hy-AM"/>
        </w:rPr>
      </w:pPr>
    </w:p>
    <w:p w14:paraId="6D8A17DB" w14:textId="77777777" w:rsidR="00C36096" w:rsidRPr="003B135C" w:rsidRDefault="00C36096" w:rsidP="00C360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6AE9082B" w14:textId="2EA8B05C" w:rsidR="004E2F96" w:rsidRPr="003B135C" w:rsidRDefault="004E2F96" w:rsidP="004E2F96">
      <w:pPr>
        <w:pStyle w:val="BodyTextIndent2"/>
        <w:spacing w:line="240" w:lineRule="auto"/>
        <w:ind w:firstLine="567"/>
        <w:rPr>
          <w:rFonts w:ascii="GHEA Grapalat" w:hAnsi="GHEA Grapalat" w:cs="Sylfaen"/>
          <w:szCs w:val="24"/>
          <w:lang w:val="es-ES"/>
        </w:rPr>
      </w:pP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 xml:space="preserve">կնքվելիք պայմանագրի </w:t>
      </w:r>
      <w:r w:rsidR="004E2F96" w:rsidRPr="00BA41C0">
        <w:rPr>
          <w:rFonts w:ascii="GHEA Grapalat" w:hAnsi="GHEA Grapalat" w:cs="Sylfaen"/>
          <w:sz w:val="20"/>
          <w:lang w:val="hy-AM"/>
        </w:rPr>
        <w:lastRenderedPageBreak/>
        <w:t>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36260FDF" w:rsidR="00096865" w:rsidRPr="00400E4B" w:rsidRDefault="00030D40" w:rsidP="00EF3662">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400E4B">
        <w:rPr>
          <w:rFonts w:ascii="GHEA Grapalat" w:hAnsi="GHEA Grapalat" w:cs="Sylfaen"/>
          <w:sz w:val="20"/>
          <w:lang w:val="hy-AM"/>
        </w:rPr>
        <w:t>այմանագրի</w:t>
      </w:r>
      <w:r w:rsidR="00DB3B2E" w:rsidRPr="0058362C">
        <w:rPr>
          <w:rFonts w:ascii="GHEA Grapalat" w:hAnsi="GHEA Grapalat" w:cs="Sylfaen"/>
          <w:sz w:val="20"/>
          <w:lang w:val="hy-AM"/>
        </w:rPr>
        <w:t xml:space="preserve"> </w:t>
      </w:r>
      <w:r w:rsidR="00DB3B2E" w:rsidRPr="00400E4B">
        <w:rPr>
          <w:rFonts w:ascii="GHEA Grapalat" w:hAnsi="GHEA Grapalat" w:cs="Sylfaen"/>
          <w:sz w:val="20"/>
          <w:lang w:val="hy-AM"/>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ներկայացնելու</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պահանջի</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հիման</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վրա</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այն</w:t>
      </w:r>
      <w:r w:rsidR="00DB3B2E" w:rsidRPr="008F7A2B">
        <w:rPr>
          <w:rFonts w:ascii="GHEA Grapalat" w:hAnsi="GHEA Grapalat" w:cs="Sylfaen"/>
          <w:sz w:val="20"/>
          <w:lang w:val="af-ZA"/>
        </w:rPr>
        <w:t xml:space="preserve"> </w:t>
      </w:r>
      <w:r w:rsidR="00DB3B2E" w:rsidRPr="00400E4B">
        <w:rPr>
          <w:rFonts w:ascii="GHEA Grapalat" w:hAnsi="GHEA Grapalat" w:cs="Sylfaen"/>
          <w:sz w:val="20"/>
          <w:lang w:val="hy-AM"/>
        </w:rPr>
        <w:t>ստանալու</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400E4B">
        <w:rPr>
          <w:rFonts w:ascii="GHEA Grapalat" w:hAnsi="GHEA Grapalat" w:cs="Sylfaen"/>
          <w:sz w:val="20"/>
          <w:lang w:val="hy-AM"/>
        </w:rPr>
        <w:t>օրվա</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ընթացքում</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մասնակիցը</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պարտավոր</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400E4B">
        <w:rPr>
          <w:rFonts w:ascii="GHEA Grapalat" w:hAnsi="GHEA Grapalat" w:cs="Sylfaen"/>
          <w:sz w:val="20"/>
          <w:lang w:val="hy-AM"/>
        </w:rPr>
        <w:t>պայմանագրի</w:t>
      </w:r>
      <w:r w:rsidR="00DB3B2E" w:rsidRPr="00A3101A">
        <w:rPr>
          <w:rFonts w:ascii="GHEA Grapalat" w:hAnsi="GHEA Grapalat" w:cs="Sylfaen"/>
          <w:sz w:val="20"/>
          <w:lang w:val="hy-AM"/>
        </w:rPr>
        <w:t xml:space="preserve"> </w:t>
      </w:r>
      <w:r w:rsidR="00DB3B2E" w:rsidRPr="00400E4B">
        <w:rPr>
          <w:rFonts w:ascii="GHEA Grapalat" w:hAnsi="GHEA Grapalat" w:cs="Sylfaen"/>
          <w:sz w:val="20"/>
          <w:lang w:val="hy-AM"/>
        </w:rPr>
        <w:t>ապահովում</w:t>
      </w:r>
      <w:r w:rsidR="00DB3B2E" w:rsidRPr="00A3101A">
        <w:rPr>
          <w:rFonts w:ascii="GHEA Grapalat" w:hAnsi="GHEA Grapalat" w:cs="Sylfaen"/>
          <w:sz w:val="20"/>
          <w:lang w:val="hy-AM"/>
        </w:rPr>
        <w:t>ներ</w:t>
      </w:r>
      <w:r w:rsidR="00DB3B2E" w:rsidRPr="00400E4B">
        <w:rPr>
          <w:rFonts w:ascii="GHEA Grapalat" w:hAnsi="GHEA Grapalat" w:cs="Sylfaen"/>
          <w:sz w:val="20"/>
          <w:lang w:val="hy-AM"/>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պայմանագրի </w:t>
      </w:r>
      <w:r w:rsidR="00DB3B2E" w:rsidRPr="00A3101A">
        <w:rPr>
          <w:rFonts w:ascii="GHEA Grapalat" w:hAnsi="GHEA Grapalat" w:cs="Sylfaen"/>
          <w:sz w:val="20"/>
          <w:lang w:val="af-ZA"/>
        </w:rPr>
        <w:t>(</w:t>
      </w:r>
      <w:r w:rsidR="00DB3B2E" w:rsidRPr="00A3101A">
        <w:rPr>
          <w:rFonts w:ascii="GHEA Grapalat" w:hAnsi="GHEA Grapalat" w:cs="Sylfaen"/>
          <w:sz w:val="20"/>
          <w:lang w:val="hy-AM"/>
        </w:rPr>
        <w:t>կանխավճարի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 ապահովումները:</w:t>
      </w:r>
      <w:r w:rsidR="00A3101A" w:rsidRPr="009E1D1C">
        <w:rPr>
          <w:rFonts w:ascii="GHEA Grapalat" w:hAnsi="GHEA Grapalat" w:cs="Sylfaen"/>
          <w:sz w:val="20"/>
          <w:vertAlign w:val="superscript"/>
          <w:lang w:val="hy-AM"/>
        </w:rPr>
        <w:t>11.1</w:t>
      </w:r>
    </w:p>
    <w:p w14:paraId="5ED70851" w14:textId="71BF74A1" w:rsidR="00882697"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400E4B">
        <w:rPr>
          <w:rFonts w:ascii="GHEA Grapalat" w:hAnsi="GHEA Grapalat" w:cs="Sylfaen"/>
          <w:sz w:val="20"/>
          <w:lang w:val="hy-AM"/>
        </w:rPr>
        <w:t>Որակավորման</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ապահովման</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չափը</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հավասար</w:t>
      </w:r>
      <w:r w:rsidR="0074145B" w:rsidRPr="00F566BF">
        <w:rPr>
          <w:rFonts w:ascii="GHEA Grapalat" w:hAnsi="GHEA Grapalat" w:cs="Sylfaen"/>
          <w:sz w:val="20"/>
          <w:lang w:val="af-ZA"/>
        </w:rPr>
        <w:t xml:space="preserve"> </w:t>
      </w:r>
      <w:r w:rsidR="0074145B" w:rsidRPr="00400E4B">
        <w:rPr>
          <w:rFonts w:ascii="GHEA Grapalat" w:hAnsi="GHEA Grapalat" w:cs="Sylfaen"/>
          <w:sz w:val="20"/>
          <w:lang w:val="hy-AM"/>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A6282">
        <w:rPr>
          <w:rFonts w:ascii="GHEA Grapalat" w:hAnsi="GHEA Grapalat" w:cs="Sylfaen"/>
          <w:b/>
          <w:sz w:val="20"/>
          <w:lang w:val="hy-AM"/>
        </w:rPr>
        <w:t>գնման գնի</w:t>
      </w:r>
      <w:r w:rsidR="00DB3B2E" w:rsidRPr="009A6282" w:rsidDel="00DB3B2E">
        <w:rPr>
          <w:rFonts w:ascii="GHEA Grapalat" w:hAnsi="GHEA Grapalat" w:cs="Sylfaen"/>
          <w:b/>
          <w:sz w:val="20"/>
          <w:lang w:val="af-ZA"/>
        </w:rPr>
        <w:t xml:space="preserve"> </w:t>
      </w:r>
      <w:r w:rsidR="009A6282" w:rsidRPr="009A6282">
        <w:rPr>
          <w:rFonts w:ascii="GHEA Grapalat" w:hAnsi="GHEA Grapalat" w:cs="Sylfaen"/>
          <w:b/>
          <w:sz w:val="20"/>
          <w:lang w:val="hy-AM"/>
        </w:rPr>
        <w:t>15 /</w:t>
      </w:r>
      <w:r w:rsidR="00615D8F" w:rsidRPr="009A6282">
        <w:rPr>
          <w:rFonts w:ascii="GHEA Grapalat" w:hAnsi="GHEA Grapalat" w:cs="Sylfaen"/>
          <w:b/>
          <w:sz w:val="20"/>
          <w:lang w:val="hy-AM"/>
        </w:rPr>
        <w:t>տասնհինգ</w:t>
      </w:r>
      <w:r w:rsidR="009A6282" w:rsidRPr="009A6282">
        <w:rPr>
          <w:rFonts w:ascii="GHEA Grapalat" w:hAnsi="GHEA Grapalat" w:cs="Sylfaen"/>
          <w:b/>
          <w:sz w:val="20"/>
          <w:lang w:val="hy-AM"/>
        </w:rPr>
        <w:t>/</w:t>
      </w:r>
      <w:r w:rsidR="00615D8F" w:rsidRPr="009A6282">
        <w:rPr>
          <w:rFonts w:ascii="GHEA Grapalat" w:hAnsi="GHEA Grapalat" w:cs="Sylfaen"/>
          <w:b/>
          <w:sz w:val="20"/>
          <w:lang w:val="hy-AM"/>
        </w:rPr>
        <w:t xml:space="preserve">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400E4B" w:rsidRPr="00812911">
        <w:rPr>
          <w:rFonts w:ascii="GHEA Grapalat" w:hAnsi="GHEA Grapalat" w:cs="Sylfaen"/>
          <w:b/>
          <w:sz w:val="20"/>
        </w:rPr>
        <w:t>Որակավորման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ապահովումը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ներկայացվում</w:t>
      </w:r>
      <w:proofErr w:type="spellEnd"/>
      <w:r w:rsidR="00400E4B" w:rsidRPr="00812911">
        <w:rPr>
          <w:rFonts w:ascii="GHEA Grapalat" w:hAnsi="GHEA Grapalat" w:cs="Sylfaen"/>
          <w:b/>
          <w:sz w:val="20"/>
          <w:lang w:val="hy-AM"/>
        </w:rPr>
        <w:t xml:space="preserve"> է</w:t>
      </w:r>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կանխիկ</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փողի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կամ</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բանկերի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կողմից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տրամադրված</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երաշխիքների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ձևով</w:t>
      </w:r>
      <w:proofErr w:type="spellEnd"/>
      <w:r w:rsidR="00400E4B" w:rsidRPr="00812911">
        <w:rPr>
          <w:rFonts w:ascii="GHEA Grapalat" w:hAnsi="GHEA Grapalat" w:cs="Sylfaen"/>
          <w:b/>
          <w:sz w:val="20"/>
          <w:lang w:val="af-ZA"/>
        </w:rPr>
        <w:t xml:space="preserve">: Ընդ որում  </w:t>
      </w:r>
      <w:proofErr w:type="spellStart"/>
      <w:r w:rsidR="00400E4B" w:rsidRPr="00812911">
        <w:rPr>
          <w:rFonts w:ascii="GHEA Grapalat" w:hAnsi="GHEA Grapalat" w:cs="Sylfaen"/>
          <w:b/>
          <w:sz w:val="20"/>
        </w:rPr>
        <w:t>ապահովումը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պետք</w:t>
      </w:r>
      <w:proofErr w:type="spellEnd"/>
      <w:r w:rsidR="00400E4B" w:rsidRPr="00812911">
        <w:rPr>
          <w:rFonts w:ascii="GHEA Grapalat" w:hAnsi="GHEA Grapalat" w:cs="Sylfaen"/>
          <w:b/>
          <w:sz w:val="20"/>
          <w:lang w:val="af-ZA"/>
        </w:rPr>
        <w:t xml:space="preserve"> </w:t>
      </w:r>
      <w:r w:rsidR="00400E4B" w:rsidRPr="00812911">
        <w:rPr>
          <w:rFonts w:ascii="GHEA Grapalat" w:hAnsi="GHEA Grapalat" w:cs="Sylfaen"/>
          <w:b/>
          <w:sz w:val="20"/>
        </w:rPr>
        <w:t>է</w:t>
      </w:r>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վավեր</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լինի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առնվազն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մինչև</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պայմանագրի</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կատարման</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արդյունքը</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պատվիրատուից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կողմից</w:t>
      </w:r>
      <w:proofErr w:type="spellEnd"/>
      <w:r w:rsidR="00400E4B" w:rsidRPr="00812911">
        <w:rPr>
          <w:rFonts w:ascii="GHEA Grapalat" w:hAnsi="GHEA Grapalat" w:cs="Sylfaen"/>
          <w:b/>
          <w:sz w:val="20"/>
          <w:lang w:val="af-ZA"/>
        </w:rPr>
        <w:t xml:space="preserve"> </w:t>
      </w:r>
      <w:proofErr w:type="spellStart"/>
      <w:r w:rsidR="00400E4B" w:rsidRPr="00812911">
        <w:rPr>
          <w:rFonts w:ascii="GHEA Grapalat" w:hAnsi="GHEA Grapalat" w:cs="Sylfaen"/>
          <w:b/>
          <w:sz w:val="20"/>
        </w:rPr>
        <w:t>ամբողջական</w:t>
      </w:r>
      <w:proofErr w:type="spellEnd"/>
      <w:r w:rsidR="00400E4B" w:rsidRPr="00812911">
        <w:rPr>
          <w:rFonts w:ascii="GHEA Grapalat" w:hAnsi="GHEA Grapalat" w:cs="Sylfaen"/>
          <w:b/>
          <w:sz w:val="20"/>
          <w:lang w:val="af-ZA"/>
        </w:rPr>
        <w:t xml:space="preserve"> </w:t>
      </w:r>
      <w:r w:rsidR="00400E4B" w:rsidRPr="00812911">
        <w:rPr>
          <w:rFonts w:ascii="GHEA Grapalat" w:hAnsi="GHEA Grapalat" w:cs="Arial"/>
          <w:b/>
          <w:sz w:val="20"/>
          <w:lang w:val="hy-AM"/>
        </w:rPr>
        <w:t>ընդունվելու օրվան հաջորդող 90-րդ աշխատանքային օրը ներառյա</w:t>
      </w:r>
      <w:r w:rsidR="00400E4B" w:rsidRPr="00812911">
        <w:rPr>
          <w:rFonts w:ascii="GHEA Grapalat" w:hAnsi="GHEA Grapalat" w:cs="Arial"/>
          <w:b/>
          <w:sz w:val="20"/>
          <w:lang w:val="af-ZA"/>
        </w:rPr>
        <w:t>լ</w:t>
      </w:r>
      <w:r w:rsidR="00615D8F">
        <w:rPr>
          <w:rStyle w:val="FootnoteReference"/>
          <w:rFonts w:ascii="GHEA Grapalat" w:hAnsi="GHEA Grapalat" w:cs="Arial"/>
          <w:sz w:val="20"/>
        </w:rPr>
        <w:footnoteReference w:id="4"/>
      </w:r>
      <w:r w:rsidR="0009584D" w:rsidRPr="00915006">
        <w:rPr>
          <w:rFonts w:ascii="GHEA Grapalat" w:hAnsi="GHEA Grapalat" w:cs="Arial"/>
          <w:sz w:val="20"/>
          <w:vertAlign w:val="superscript"/>
          <w:lang w:val="hy-AM"/>
        </w:rPr>
        <w:t>.1</w:t>
      </w:r>
      <w:r w:rsidR="00615D8F" w:rsidRPr="007F147C">
        <w:rPr>
          <w:rFonts w:ascii="GHEA Grapalat" w:hAnsi="GHEA Grapalat" w:cs="Arial"/>
          <w:sz w:val="20"/>
          <w:lang w:val="af-ZA"/>
        </w:rPr>
        <w:t>:</w:t>
      </w:r>
      <w:r w:rsidR="00E453AC" w:rsidRPr="00F37649">
        <w:rPr>
          <w:rFonts w:ascii="GHEA Grapalat" w:hAnsi="GHEA Grapalat" w:cs="Arial"/>
          <w:sz w:val="20"/>
          <w:lang w:val="hy-AM"/>
        </w:rPr>
        <w:t xml:space="preserve"> </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 xml:space="preserve">ներկայացված </w:t>
      </w:r>
      <w:r w:rsidR="00DB3B2E" w:rsidRPr="00BA41C0">
        <w:rPr>
          <w:rFonts w:ascii="GHEA Grapalat" w:hAnsi="GHEA Grapalat" w:cs="Sylfaen"/>
          <w:sz w:val="20"/>
          <w:lang w:val="hy-AM"/>
        </w:rPr>
        <w:lastRenderedPageBreak/>
        <w:t>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0DCF84C0" w14:textId="77777777" w:rsidR="00400E4B" w:rsidRPr="00912E0D"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4C5181">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4C5181">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4C5181">
        <w:rPr>
          <w:rFonts w:ascii="GHEA Grapalat" w:hAnsi="GHEA Grapalat" w:cs="Arial"/>
          <w:sz w:val="20"/>
          <w:lang w:val="hy-AM"/>
        </w:rPr>
        <w:t>:</w:t>
      </w:r>
    </w:p>
    <w:p w14:paraId="08415F98" w14:textId="5DBE413F" w:rsidR="00921327" w:rsidRPr="00E47255"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r w:rsidR="00921327" w:rsidRPr="00E47255">
        <w:rPr>
          <w:rFonts w:ascii="GHEA Grapalat" w:hAnsi="GHEA Grapalat" w:cs="Arial"/>
          <w:sz w:val="20"/>
          <w:lang w:val="hy-AM"/>
        </w:rPr>
        <w:t xml:space="preserve"> </w:t>
      </w:r>
    </w:p>
    <w:p w14:paraId="6044A5E8" w14:textId="6D248221" w:rsidR="00FC2F66" w:rsidRDefault="00DB3B2E" w:rsidP="00921327">
      <w:pPr>
        <w:ind w:firstLine="567"/>
        <w:jc w:val="both"/>
        <w:rPr>
          <w:rFonts w:ascii="GHEA Grapalat" w:hAnsi="GHEA Grapalat" w:cs="Arial"/>
          <w:sz w:val="20"/>
          <w:vertAlign w:val="superscript"/>
          <w:lang w:val="af-ZA"/>
        </w:rPr>
      </w:pPr>
      <w:r>
        <w:rPr>
          <w:rFonts w:ascii="GHEA Grapalat" w:hAnsi="GHEA Grapalat" w:cs="Arial"/>
          <w:sz w:val="20"/>
          <w:lang w:val="hy-AM"/>
        </w:rPr>
        <w:t>Բանկային ե</w:t>
      </w:r>
      <w:r w:rsidR="00921327" w:rsidRPr="00E47255">
        <w:rPr>
          <w:rFonts w:ascii="GHEA Grapalat" w:hAnsi="GHEA Grapalat" w:cs="Arial"/>
          <w:sz w:val="20"/>
          <w:lang w:val="hy-AM"/>
        </w:rPr>
        <w:t>րաշխիքի ձևով որակավորման ապահովումը ընտրված մասնակիցը ներկայացնում</w:t>
      </w:r>
      <w:r w:rsidR="00921327" w:rsidRPr="00FB3A2F">
        <w:rPr>
          <w:rFonts w:ascii="GHEA Grapalat" w:hAnsi="GHEA Grapalat" w:cs="Arial"/>
          <w:sz w:val="20"/>
          <w:lang w:val="hy-AM"/>
        </w:rPr>
        <w:t xml:space="preserve"> է </w:t>
      </w:r>
      <w:r w:rsidR="00921327" w:rsidRPr="00307237">
        <w:rPr>
          <w:rFonts w:ascii="GHEA Grapalat" w:hAnsi="GHEA Grapalat" w:cs="Arial"/>
          <w:sz w:val="20"/>
          <w:lang w:val="hy-AM"/>
        </w:rPr>
        <w:t>հավելված 4-ի համաձայն:</w:t>
      </w:r>
      <w:r w:rsidR="00B43EE5">
        <w:rPr>
          <w:rFonts w:ascii="GHEA Grapalat" w:hAnsi="GHEA Grapalat" w:cs="Arial"/>
          <w:sz w:val="20"/>
          <w:vertAlign w:val="superscript"/>
          <w:lang w:val="af-ZA"/>
        </w:rPr>
        <w:t>12</w:t>
      </w:r>
    </w:p>
    <w:p w14:paraId="5C6392E7" w14:textId="75F35B7B" w:rsidR="00501A05" w:rsidRPr="00F566BF" w:rsidRDefault="00ED01B4" w:rsidP="00F71502">
      <w:pPr>
        <w:jc w:val="both"/>
        <w:rPr>
          <w:rFonts w:ascii="GHEA Grapalat" w:hAnsi="GHEA Grapalat" w:cs="Arial"/>
          <w:sz w:val="20"/>
          <w:lang w:val="hy-AM"/>
        </w:rPr>
      </w:pPr>
      <w:r w:rsidRPr="000F51AB">
        <w:rPr>
          <w:rStyle w:val="FootnoteReference"/>
          <w:rFonts w:ascii="GHEA Grapalat" w:hAnsi="GHEA Grapalat" w:cs="Arial"/>
          <w:color w:val="FFFFFF"/>
          <w:sz w:val="20"/>
        </w:rPr>
        <w:footnoteReference w:id="5"/>
      </w:r>
      <w:r w:rsidR="00501A05"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33B708EB" w:rsidR="00281740" w:rsidRPr="00755F9C" w:rsidRDefault="00281740" w:rsidP="00281740">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00DB3B2E" w:rsidRPr="009A6282">
        <w:rPr>
          <w:rFonts w:ascii="GHEA Grapalat" w:hAnsi="GHEA Grapalat" w:cs="Sylfaen"/>
          <w:b/>
          <w:bCs/>
          <w:sz w:val="20"/>
          <w:lang w:val="hy-AM"/>
        </w:rPr>
        <w:t>գնման</w:t>
      </w:r>
      <w:r w:rsidR="00400E4B" w:rsidRPr="009A6282">
        <w:rPr>
          <w:rFonts w:ascii="GHEA Grapalat" w:hAnsi="GHEA Grapalat" w:cs="Sylfaen"/>
          <w:b/>
          <w:bCs/>
          <w:sz w:val="20"/>
          <w:lang w:val="hy-AM"/>
        </w:rPr>
        <w:t xml:space="preserve"> </w:t>
      </w:r>
      <w:r w:rsidRPr="009A6282">
        <w:rPr>
          <w:rFonts w:ascii="GHEA Grapalat" w:hAnsi="GHEA Grapalat" w:cs="Sylfaen"/>
          <w:b/>
          <w:bCs/>
          <w:sz w:val="20"/>
          <w:lang w:val="hy-AM"/>
        </w:rPr>
        <w:t>գնի</w:t>
      </w:r>
      <w:r w:rsidRPr="009A6282">
        <w:rPr>
          <w:rFonts w:ascii="GHEA Grapalat" w:hAnsi="GHEA Grapalat" w:cs="Sylfaen"/>
          <w:b/>
          <w:bCs/>
          <w:sz w:val="20"/>
          <w:lang w:val="af-ZA"/>
        </w:rPr>
        <w:t xml:space="preserve"> 10 </w:t>
      </w:r>
      <w:r w:rsidR="009A6282" w:rsidRPr="009A6282">
        <w:rPr>
          <w:rFonts w:ascii="GHEA Grapalat" w:hAnsi="GHEA Grapalat" w:cs="Sylfaen"/>
          <w:b/>
          <w:bCs/>
          <w:sz w:val="20"/>
          <w:lang w:val="hy-AM"/>
        </w:rPr>
        <w:t>/</w:t>
      </w:r>
      <w:r w:rsidR="009A6282">
        <w:rPr>
          <w:rFonts w:ascii="GHEA Grapalat" w:hAnsi="GHEA Grapalat" w:cs="Sylfaen"/>
          <w:b/>
          <w:bCs/>
          <w:sz w:val="20"/>
          <w:lang w:val="hy-AM"/>
        </w:rPr>
        <w:t>տաս/</w:t>
      </w:r>
      <w:r w:rsidRPr="009A6282">
        <w:rPr>
          <w:rFonts w:ascii="GHEA Grapalat" w:hAnsi="GHEA Grapalat" w:cs="Sylfaen"/>
          <w:b/>
          <w:bCs/>
          <w:sz w:val="20"/>
          <w:lang w:val="af-ZA"/>
        </w:rPr>
        <w:t xml:space="preserve"> </w:t>
      </w:r>
      <w:r w:rsidRPr="009A6282">
        <w:rPr>
          <w:rFonts w:ascii="GHEA Grapalat" w:hAnsi="GHEA Grapalat" w:cs="Sylfaen"/>
          <w:b/>
          <w:bCs/>
          <w:sz w:val="20"/>
          <w:lang w:val="hy-AM"/>
        </w:rPr>
        <w:t>տոկոսը</w:t>
      </w:r>
      <w:r w:rsidRPr="00F566BF">
        <w:rPr>
          <w:rFonts w:ascii="GHEA Grapalat" w:hAnsi="GHEA Grapalat" w:cs="Sylfaen"/>
          <w:sz w:val="20"/>
          <w:lang w:val="hy-AM"/>
        </w:rPr>
        <w:t>:</w:t>
      </w:r>
      <w:r w:rsidR="00501A05" w:rsidRPr="00F566BF">
        <w:rPr>
          <w:rFonts w:ascii="GHEA Grapalat" w:hAnsi="GHEA Grapalat" w:cs="Sylfaen"/>
          <w:sz w:val="20"/>
          <w:lang w:val="hy-AM"/>
        </w:rPr>
        <w:t xml:space="preserve"> </w:t>
      </w:r>
      <w:r w:rsidR="00DB3B2E">
        <w:rPr>
          <w:rFonts w:ascii="GHEA Grapalat" w:hAnsi="GHEA Grapalat" w:cs="Sylfaen"/>
          <w:sz w:val="20"/>
          <w:lang w:val="hy-AM"/>
        </w:rPr>
        <w:t xml:space="preserve">Եթե պայմանագրի նախագծով նախատեսված </w:t>
      </w:r>
      <w:r w:rsidR="008F7A2B">
        <w:rPr>
          <w:rFonts w:ascii="GHEA Grapalat" w:hAnsi="GHEA Grapalat" w:cs="Sylfaen"/>
          <w:sz w:val="20"/>
          <w:lang w:val="hy-AM"/>
        </w:rPr>
        <w:t>ծառայությունների</w:t>
      </w:r>
      <w:r w:rsidR="00DB3B2E">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w:t>
      </w:r>
      <w:r w:rsidR="00DB3B2E" w:rsidRPr="007F147C">
        <w:rPr>
          <w:rFonts w:ascii="GHEA Grapalat" w:hAnsi="GHEA Grapalat" w:cs="Sylfaen"/>
          <w:sz w:val="20"/>
          <w:lang w:val="hy-AM"/>
        </w:rPr>
        <w:t xml:space="preserve"> </w:t>
      </w:r>
      <w:r w:rsidR="00501A05" w:rsidRPr="00F566BF">
        <w:rPr>
          <w:rFonts w:ascii="GHEA Grapalat" w:hAnsi="GHEA Grapalat" w:cs="Sylfaen"/>
          <w:sz w:val="20"/>
          <w:lang w:val="hy-AM"/>
        </w:rPr>
        <w:t xml:space="preserve">Պայմանագրի ապահովումը ներկայացվում է բանկային երախիքի </w:t>
      </w:r>
      <w:r w:rsidR="007862B1" w:rsidRPr="002D4DC4">
        <w:rPr>
          <w:rFonts w:ascii="GHEA Grapalat" w:hAnsi="GHEA Grapalat" w:cs="Sylfaen"/>
          <w:sz w:val="20"/>
          <w:lang w:val="hy-AM"/>
        </w:rPr>
        <w:t xml:space="preserve">(հավելված 5) </w:t>
      </w:r>
      <w:r w:rsidR="00501A05" w:rsidRPr="00F566BF">
        <w:rPr>
          <w:rFonts w:ascii="GHEA Grapalat" w:hAnsi="GHEA Grapalat" w:cs="Sylfaen"/>
          <w:sz w:val="20"/>
          <w:lang w:val="hy-AM"/>
        </w:rPr>
        <w:t xml:space="preserve">կամ </w:t>
      </w:r>
      <w:r w:rsidR="00443197" w:rsidRPr="00F566BF">
        <w:rPr>
          <w:rFonts w:ascii="GHEA Grapalat" w:hAnsi="GHEA Grapalat" w:cs="Sylfaen"/>
          <w:sz w:val="20"/>
          <w:lang w:val="hy-AM"/>
        </w:rPr>
        <w:t>կան</w:t>
      </w:r>
      <w:r w:rsidR="00443197" w:rsidRPr="002D4DC4">
        <w:rPr>
          <w:rFonts w:ascii="GHEA Grapalat" w:hAnsi="GHEA Grapalat" w:cs="Sylfaen"/>
          <w:sz w:val="20"/>
          <w:lang w:val="hy-AM"/>
        </w:rPr>
        <w:t>խ</w:t>
      </w:r>
      <w:r w:rsidR="00443197" w:rsidRPr="00F566BF">
        <w:rPr>
          <w:rFonts w:ascii="GHEA Grapalat" w:hAnsi="GHEA Grapalat" w:cs="Sylfaen"/>
          <w:sz w:val="20"/>
          <w:lang w:val="hy-AM"/>
        </w:rPr>
        <w:t>ի</w:t>
      </w:r>
      <w:r w:rsidR="00443197" w:rsidRPr="00CB6DA8">
        <w:rPr>
          <w:rFonts w:ascii="GHEA Grapalat" w:hAnsi="GHEA Grapalat" w:cs="Sylfaen"/>
          <w:sz w:val="20"/>
          <w:lang w:val="hy-AM"/>
        </w:rPr>
        <w:t xml:space="preserve">կ </w:t>
      </w:r>
      <w:r w:rsidR="00501A05" w:rsidRPr="00F566BF">
        <w:rPr>
          <w:rFonts w:ascii="GHEA Grapalat" w:hAnsi="GHEA Grapalat" w:cs="Sylfaen"/>
          <w:sz w:val="20"/>
          <w:lang w:val="hy-AM"/>
        </w:rPr>
        <w:t>փողի ձևով:</w:t>
      </w:r>
      <w:r w:rsidR="00755F9C" w:rsidRPr="00CB6DA8">
        <w:rPr>
          <w:rFonts w:ascii="GHEA Grapalat" w:hAnsi="GHEA Grapalat" w:cs="Sylfaen"/>
          <w:sz w:val="20"/>
          <w:vertAlign w:val="superscript"/>
          <w:lang w:val="hy-AM"/>
        </w:rPr>
        <w:t>13</w:t>
      </w:r>
    </w:p>
    <w:p w14:paraId="0220C01E" w14:textId="77777777" w:rsidR="00DB3B2E" w:rsidRPr="009E1D1C" w:rsidRDefault="00F562EA" w:rsidP="00400E4B">
      <w:pPr>
        <w:shd w:val="clear" w:color="auto" w:fill="FFFFFF"/>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9030CA"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886648C" w14:textId="77777777" w:rsidR="00C36096" w:rsidRPr="003D47ED"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6CC4625" w14:textId="77777777" w:rsidR="00C36096" w:rsidRPr="003D47ED" w:rsidRDefault="00C36096" w:rsidP="00C3609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lastRenderedPageBreak/>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55ABD9E0" w14:textId="77777777" w:rsidR="00C36096" w:rsidRPr="003D47ED" w:rsidRDefault="00C36096" w:rsidP="00C3609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3CD23773" w14:textId="77777777" w:rsidR="00C36096" w:rsidRPr="003D47ED" w:rsidRDefault="00C36096" w:rsidP="00C3609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7A5FEC8" w14:textId="77777777" w:rsidR="00C36096" w:rsidRPr="007C7FCA" w:rsidRDefault="00C36096" w:rsidP="00C36096">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1A40467" w14:textId="4E6374D8"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6609B1B" w:rsidR="00096865" w:rsidRPr="00400E4B"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400E4B" w:rsidRPr="008B3857">
        <w:rPr>
          <w:rFonts w:ascii="GHEA Grapalat" w:hAnsi="GHEA Grapalat" w:cs="Sylfaen"/>
          <w:b/>
          <w:sz w:val="20"/>
          <w:lang w:val="ru-RU"/>
        </w:rPr>
        <w:t>համայնքի</w:t>
      </w:r>
      <w:r w:rsidR="00400E4B" w:rsidRPr="008B3857">
        <w:rPr>
          <w:rFonts w:ascii="GHEA Grapalat" w:hAnsi="GHEA Grapalat" w:cs="Sylfaen"/>
          <w:b/>
          <w:sz w:val="20"/>
          <w:lang w:val="af-ZA"/>
        </w:rPr>
        <w:t xml:space="preserve"> </w:t>
      </w:r>
      <w:r w:rsidR="00400E4B" w:rsidRPr="008B3857">
        <w:rPr>
          <w:rFonts w:ascii="GHEA Grapalat" w:hAnsi="GHEA Grapalat" w:cs="Sylfaen"/>
          <w:b/>
          <w:sz w:val="20"/>
          <w:lang w:val="ru-RU"/>
        </w:rPr>
        <w:t>ավագանու</w:t>
      </w:r>
      <w:r w:rsidR="00400E4B" w:rsidRPr="008B3857">
        <w:rPr>
          <w:rFonts w:ascii="GHEA Grapalat" w:hAnsi="GHEA Grapalat" w:cs="Sylfaen"/>
          <w:sz w:val="20"/>
          <w:lang w:val="af-ZA"/>
        </w:rPr>
        <w:t xml:space="preserve">  </w:t>
      </w:r>
      <w:proofErr w:type="spellStart"/>
      <w:r w:rsidR="00A10D1E" w:rsidRPr="00F566BF">
        <w:rPr>
          <w:rFonts w:ascii="GHEA Grapalat" w:hAnsi="GHEA Grapalat" w:cs="Sylfaen"/>
          <w:sz w:val="20"/>
        </w:rPr>
        <w:t>որոշման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հիման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վրա</w:t>
      </w:r>
      <w:proofErr w:type="spellEnd"/>
      <w:r w:rsidR="00400E4B">
        <w:rPr>
          <w:rFonts w:ascii="GHEA Grapalat" w:hAnsi="GHEA Grapalat" w:cs="Sylfaen"/>
          <w:sz w:val="20"/>
          <w:lang w:val="hy-AM"/>
        </w:rPr>
        <w:t>.</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6FF81682" w:rsidR="00096865" w:rsidRPr="00F566BF" w:rsidRDefault="00EF44E2"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ՀՐԱՏԱՊ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21556B83" w14:textId="77777777" w:rsidR="00323B47" w:rsidRPr="00B83A57" w:rsidRDefault="00323B47" w:rsidP="00323B47">
      <w:pPr>
        <w:ind w:left="360" w:firstLine="207"/>
        <w:jc w:val="both"/>
        <w:rPr>
          <w:rFonts w:ascii="GHEA Grapalat" w:hAnsi="GHEA Grapalat" w:cs="Sylfaen"/>
          <w:b/>
          <w:sz w:val="20"/>
          <w:lang w:val="hy-AM"/>
        </w:rPr>
      </w:pPr>
      <w:r w:rsidRPr="00F566BF">
        <w:rPr>
          <w:rFonts w:ascii="GHEA Grapalat" w:hAnsi="GHEA Grapalat" w:cs="Sylfaen"/>
          <w:sz w:val="20"/>
          <w:lang w:val="es-ES"/>
        </w:rPr>
        <w:t xml:space="preserve">2.1 </w:t>
      </w:r>
      <w:r w:rsidRPr="00940C7B">
        <w:rPr>
          <w:rFonts w:ascii="GHEA Grapalat" w:hAnsi="GHEA Grapalat" w:cs="Sylfaen"/>
          <w:b/>
          <w:sz w:val="20"/>
          <w:lang w:val="ru-RU"/>
        </w:rPr>
        <w:t>ընթացակարգին</w:t>
      </w:r>
      <w:r w:rsidRPr="00940C7B">
        <w:rPr>
          <w:rFonts w:ascii="GHEA Grapalat" w:hAnsi="GHEA Grapalat" w:cs="Sylfaen"/>
          <w:b/>
          <w:sz w:val="20"/>
          <w:lang w:val="af-ZA"/>
        </w:rPr>
        <w:t xml:space="preserve"> </w:t>
      </w:r>
      <w:r w:rsidRPr="00940C7B">
        <w:rPr>
          <w:rFonts w:ascii="GHEA Grapalat" w:hAnsi="GHEA Grapalat" w:cs="Sylfaen"/>
          <w:b/>
          <w:sz w:val="20"/>
          <w:lang w:val="ru-RU"/>
        </w:rPr>
        <w:t>մասնակցելու</w:t>
      </w:r>
      <w:r w:rsidRPr="00940C7B">
        <w:rPr>
          <w:rFonts w:ascii="GHEA Grapalat" w:hAnsi="GHEA Grapalat" w:cs="Sylfaen"/>
          <w:b/>
          <w:sz w:val="20"/>
          <w:lang w:val="af-ZA"/>
        </w:rPr>
        <w:t xml:space="preserve"> </w:t>
      </w:r>
      <w:r w:rsidRPr="00940C7B">
        <w:rPr>
          <w:rFonts w:ascii="GHEA Grapalat" w:hAnsi="GHEA Grapalat" w:cs="Sylfaen"/>
          <w:b/>
          <w:sz w:val="20"/>
          <w:lang w:val="ru-RU"/>
        </w:rPr>
        <w:t>դիմում</w:t>
      </w:r>
      <w:r w:rsidRPr="00940C7B">
        <w:rPr>
          <w:rFonts w:ascii="GHEA Grapalat" w:hAnsi="GHEA Grapalat" w:cs="Sylfaen"/>
          <w:b/>
          <w:sz w:val="20"/>
          <w:lang w:val="es-ES"/>
        </w:rPr>
        <w:t>-</w:t>
      </w:r>
      <w:r w:rsidRPr="00357D59">
        <w:rPr>
          <w:rFonts w:ascii="GHEA Grapalat" w:hAnsi="GHEA Grapalat" w:cs="Sylfaen"/>
          <w:b/>
          <w:sz w:val="20"/>
          <w:lang w:val="ru-RU"/>
        </w:rPr>
        <w:t>հայտարարություն</w:t>
      </w:r>
      <w:r w:rsidRPr="00357D59">
        <w:rPr>
          <w:rFonts w:ascii="GHEA Grapalat" w:hAnsi="GHEA Grapalat" w:cs="Sylfaen"/>
          <w:b/>
          <w:sz w:val="20"/>
          <w:lang w:val="es-ES"/>
        </w:rPr>
        <w:t xml:space="preserve">` </w:t>
      </w:r>
      <w:r w:rsidRPr="00357D59">
        <w:rPr>
          <w:rFonts w:ascii="GHEA Grapalat" w:hAnsi="GHEA Grapalat" w:cs="Sylfaen"/>
          <w:b/>
          <w:sz w:val="20"/>
          <w:lang w:val="ru-RU"/>
        </w:rPr>
        <w:t>համաձայն</w:t>
      </w:r>
      <w:r w:rsidRPr="00357D59">
        <w:rPr>
          <w:rFonts w:ascii="GHEA Grapalat" w:hAnsi="GHEA Grapalat" w:cs="Sylfaen"/>
          <w:b/>
          <w:sz w:val="20"/>
          <w:lang w:val="es-ES"/>
        </w:rPr>
        <w:t xml:space="preserve"> </w:t>
      </w:r>
      <w:r w:rsidRPr="00357D59">
        <w:rPr>
          <w:rFonts w:ascii="GHEA Grapalat" w:hAnsi="GHEA Grapalat" w:cs="Sylfaen"/>
          <w:b/>
          <w:sz w:val="20"/>
          <w:lang w:val="ru-RU"/>
        </w:rPr>
        <w:t>հ</w:t>
      </w:r>
      <w:r w:rsidRPr="00940C7B">
        <w:rPr>
          <w:rFonts w:ascii="GHEA Grapalat" w:hAnsi="GHEA Grapalat" w:cs="Sylfaen"/>
          <w:b/>
          <w:sz w:val="20"/>
          <w:lang w:val="ru-RU"/>
        </w:rPr>
        <w:t>ավելված</w:t>
      </w:r>
      <w:r w:rsidRPr="00357D59">
        <w:rPr>
          <w:rFonts w:ascii="GHEA Grapalat" w:hAnsi="GHEA Grapalat" w:cs="Sylfaen"/>
          <w:b/>
          <w:sz w:val="20"/>
          <w:lang w:val="es-ES"/>
        </w:rPr>
        <w:t xml:space="preserve"> N 1-</w:t>
      </w:r>
      <w:r w:rsidRPr="00357D59">
        <w:rPr>
          <w:rFonts w:ascii="GHEA Grapalat" w:hAnsi="GHEA Grapalat" w:cs="Sylfaen"/>
          <w:b/>
          <w:sz w:val="20"/>
          <w:lang w:val="ru-RU"/>
        </w:rPr>
        <w:t>ի</w:t>
      </w:r>
      <w:r w:rsidRPr="00357D59">
        <w:rPr>
          <w:rFonts w:ascii="GHEA Grapalat" w:hAnsi="GHEA Grapalat" w:cs="Sylfaen"/>
          <w:b/>
          <w:sz w:val="20"/>
          <w:lang w:val="es-ES"/>
        </w:rPr>
        <w:t xml:space="preserve">` </w:t>
      </w:r>
      <w:r w:rsidRPr="00357D59">
        <w:rPr>
          <w:rFonts w:ascii="GHEA Grapalat" w:hAnsi="GHEA Grapalat" w:cs="Sylfaen"/>
          <w:b/>
          <w:sz w:val="20"/>
          <w:lang w:val="ru-RU"/>
        </w:rPr>
        <w:t>Եթե</w:t>
      </w:r>
      <w:r w:rsidRPr="00357D59">
        <w:rPr>
          <w:rFonts w:ascii="GHEA Grapalat" w:hAnsi="GHEA Grapalat" w:cs="Sylfaen"/>
          <w:b/>
          <w:sz w:val="20"/>
          <w:lang w:val="es-ES"/>
        </w:rPr>
        <w:t xml:space="preserve"> </w:t>
      </w:r>
      <w:r w:rsidRPr="00357D59">
        <w:rPr>
          <w:rFonts w:ascii="GHEA Grapalat" w:hAnsi="GHEA Grapalat" w:cs="Sylfaen"/>
          <w:b/>
          <w:sz w:val="20"/>
          <w:lang w:val="ru-RU"/>
        </w:rPr>
        <w:t>մասնակիցը</w:t>
      </w:r>
      <w:r w:rsidRPr="00357D59">
        <w:rPr>
          <w:rFonts w:ascii="GHEA Grapalat" w:hAnsi="GHEA Grapalat" w:cs="Sylfaen"/>
          <w:b/>
          <w:sz w:val="20"/>
          <w:lang w:val="es-ES"/>
        </w:rPr>
        <w:t xml:space="preserve"> </w:t>
      </w:r>
      <w:r w:rsidRPr="00357D59">
        <w:rPr>
          <w:rFonts w:ascii="GHEA Grapalat" w:hAnsi="GHEA Grapalat" w:cs="Sylfaen"/>
          <w:b/>
          <w:sz w:val="20"/>
          <w:lang w:val="ru-RU"/>
        </w:rPr>
        <w:t>չի</w:t>
      </w:r>
      <w:r w:rsidRPr="00357D59">
        <w:rPr>
          <w:rFonts w:ascii="GHEA Grapalat" w:hAnsi="GHEA Grapalat" w:cs="Sylfaen"/>
          <w:b/>
          <w:sz w:val="20"/>
          <w:lang w:val="es-ES"/>
        </w:rPr>
        <w:t xml:space="preserve"> </w:t>
      </w:r>
      <w:r w:rsidRPr="00357D59">
        <w:rPr>
          <w:rFonts w:ascii="GHEA Grapalat" w:hAnsi="GHEA Grapalat" w:cs="Sylfaen"/>
          <w:b/>
          <w:sz w:val="20"/>
          <w:lang w:val="ru-RU"/>
        </w:rPr>
        <w:t>հանդիսանում</w:t>
      </w:r>
      <w:r w:rsidRPr="00357D59">
        <w:rPr>
          <w:rFonts w:ascii="GHEA Grapalat" w:hAnsi="GHEA Grapalat" w:cs="Sylfaen"/>
          <w:b/>
          <w:sz w:val="20"/>
          <w:lang w:val="es-ES"/>
        </w:rPr>
        <w:t xml:space="preserve"> </w:t>
      </w:r>
      <w:r w:rsidRPr="00357D59">
        <w:rPr>
          <w:rFonts w:ascii="GHEA Grapalat" w:hAnsi="GHEA Grapalat" w:cs="Sylfaen"/>
          <w:b/>
          <w:sz w:val="20"/>
          <w:lang w:val="ru-RU"/>
        </w:rPr>
        <w:t>ՀՀ</w:t>
      </w:r>
      <w:r w:rsidRPr="00357D59">
        <w:rPr>
          <w:rFonts w:ascii="GHEA Grapalat" w:hAnsi="GHEA Grapalat" w:cs="Sylfaen"/>
          <w:b/>
          <w:sz w:val="20"/>
          <w:lang w:val="es-ES"/>
        </w:rPr>
        <w:t xml:space="preserve"> </w:t>
      </w:r>
      <w:r w:rsidRPr="00357D59">
        <w:rPr>
          <w:rFonts w:ascii="GHEA Grapalat" w:hAnsi="GHEA Grapalat" w:cs="Sylfaen"/>
          <w:b/>
          <w:sz w:val="20"/>
          <w:lang w:val="ru-RU"/>
        </w:rPr>
        <w:t>ռեզիդենտ</w:t>
      </w:r>
      <w:r w:rsidRPr="00357D59">
        <w:rPr>
          <w:rFonts w:ascii="GHEA Grapalat" w:hAnsi="GHEA Grapalat" w:cs="Sylfaen"/>
          <w:b/>
          <w:sz w:val="20"/>
          <w:lang w:val="es-ES"/>
        </w:rPr>
        <w:t xml:space="preserve"> </w:t>
      </w:r>
      <w:r w:rsidRPr="00357D59">
        <w:rPr>
          <w:rFonts w:ascii="GHEA Grapalat" w:hAnsi="GHEA Grapalat" w:cs="Sylfaen"/>
          <w:b/>
          <w:sz w:val="20"/>
          <w:lang w:val="ru-RU"/>
        </w:rPr>
        <w:t>իրական</w:t>
      </w:r>
      <w:r w:rsidRPr="00357D59">
        <w:rPr>
          <w:rFonts w:ascii="GHEA Grapalat" w:hAnsi="GHEA Grapalat" w:cs="Sylfaen"/>
          <w:b/>
          <w:sz w:val="20"/>
          <w:lang w:val="es-ES"/>
        </w:rPr>
        <w:t xml:space="preserve"> </w:t>
      </w:r>
      <w:r w:rsidRPr="00357D59">
        <w:rPr>
          <w:rFonts w:ascii="GHEA Grapalat" w:hAnsi="GHEA Grapalat" w:cs="Sylfaen"/>
          <w:b/>
          <w:sz w:val="20"/>
          <w:lang w:val="ru-RU"/>
        </w:rPr>
        <w:t>շահառուների</w:t>
      </w:r>
      <w:r w:rsidRPr="00357D59">
        <w:rPr>
          <w:rFonts w:ascii="GHEA Grapalat" w:hAnsi="GHEA Grapalat" w:cs="Sylfaen"/>
          <w:b/>
          <w:sz w:val="20"/>
          <w:lang w:val="es-ES"/>
        </w:rPr>
        <w:t xml:space="preserve"> </w:t>
      </w:r>
      <w:r w:rsidRPr="00357D59">
        <w:rPr>
          <w:rFonts w:ascii="GHEA Grapalat" w:hAnsi="GHEA Grapalat" w:cs="Sylfaen"/>
          <w:b/>
          <w:sz w:val="20"/>
          <w:lang w:val="ru-RU"/>
        </w:rPr>
        <w:t>վերաբերյալ</w:t>
      </w:r>
      <w:r w:rsidRPr="00357D59">
        <w:rPr>
          <w:rFonts w:ascii="GHEA Grapalat" w:hAnsi="GHEA Grapalat" w:cs="Sylfaen"/>
          <w:b/>
          <w:sz w:val="20"/>
          <w:lang w:val="es-ES"/>
        </w:rPr>
        <w:t xml:space="preserve"> </w:t>
      </w:r>
      <w:proofErr w:type="gramStart"/>
      <w:r w:rsidRPr="00357D59">
        <w:rPr>
          <w:rFonts w:ascii="GHEA Grapalat" w:hAnsi="GHEA Grapalat" w:cs="Sylfaen"/>
          <w:b/>
          <w:sz w:val="20"/>
          <w:lang w:val="ru-RU"/>
        </w:rPr>
        <w:t>հայտարարագիր</w:t>
      </w:r>
      <w:r w:rsidRPr="00357D59">
        <w:rPr>
          <w:rFonts w:ascii="GHEA Grapalat" w:hAnsi="GHEA Grapalat" w:cs="Sylfaen"/>
          <w:b/>
          <w:sz w:val="20"/>
          <w:lang w:val="es-ES"/>
        </w:rPr>
        <w:t xml:space="preserve">  (</w:t>
      </w:r>
      <w:proofErr w:type="gramEnd"/>
      <w:r w:rsidRPr="00357D59">
        <w:rPr>
          <w:rFonts w:ascii="GHEA Grapalat" w:hAnsi="GHEA Grapalat" w:cs="Sylfaen"/>
          <w:b/>
          <w:sz w:val="20"/>
          <w:lang w:val="ru-RU"/>
        </w:rPr>
        <w:t>Հավելված</w:t>
      </w:r>
      <w:r w:rsidRPr="00357D59">
        <w:rPr>
          <w:rFonts w:ascii="GHEA Grapalat" w:hAnsi="GHEA Grapalat" w:cs="Sylfaen"/>
          <w:b/>
          <w:sz w:val="20"/>
          <w:lang w:val="es-ES"/>
        </w:rPr>
        <w:t xml:space="preserve"> 1.2) </w:t>
      </w:r>
      <w:r w:rsidRPr="00357D59">
        <w:rPr>
          <w:rFonts w:ascii="GHEA Grapalat" w:hAnsi="GHEA Grapalat" w:cs="Sylfaen"/>
          <w:b/>
          <w:sz w:val="20"/>
          <w:lang w:val="ru-RU"/>
        </w:rPr>
        <w:t>ըստ</w:t>
      </w:r>
      <w:r w:rsidRPr="00357D59">
        <w:rPr>
          <w:rFonts w:ascii="GHEA Grapalat" w:hAnsi="GHEA Grapalat" w:cs="Sylfaen"/>
          <w:b/>
          <w:sz w:val="20"/>
          <w:lang w:val="es-ES"/>
        </w:rPr>
        <w:t xml:space="preserve"> </w:t>
      </w:r>
      <w:r w:rsidRPr="00357D59">
        <w:rPr>
          <w:rFonts w:ascii="GHEA Grapalat" w:hAnsi="GHEA Grapalat" w:cs="Sylfaen"/>
          <w:b/>
          <w:sz w:val="20"/>
          <w:lang w:val="ru-RU"/>
        </w:rPr>
        <w:t>անհրաժեշտության</w:t>
      </w:r>
      <w:r w:rsidRPr="00357D59">
        <w:rPr>
          <w:rFonts w:ascii="GHEA Grapalat" w:hAnsi="GHEA Grapalat" w:cs="Sylfaen"/>
          <w:b/>
          <w:sz w:val="20"/>
          <w:lang w:val="es-ES"/>
        </w:rPr>
        <w:t xml:space="preserve"> (zip </w:t>
      </w:r>
      <w:r w:rsidRPr="00357D59">
        <w:rPr>
          <w:rFonts w:ascii="GHEA Grapalat" w:hAnsi="GHEA Grapalat" w:cs="Sylfaen"/>
          <w:b/>
          <w:sz w:val="20"/>
          <w:lang w:val="ru-RU"/>
        </w:rPr>
        <w:t>ֆայլ</w:t>
      </w:r>
      <w:r w:rsidRPr="00357D59">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պայմանագրի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պատճենը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և</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դրա</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կողմ</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հանդիսացող</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անձի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տվյալները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եթե</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պայմանագիրն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իրականացվելու</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է</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միջոցով</w:t>
      </w:r>
      <w:r w:rsidR="00EF4630" w:rsidRPr="00F566BF">
        <w:rPr>
          <w:rFonts w:ascii="GHEA Grapalat" w:hAnsi="GHEA Grapalat" w:cs="Sylfaen"/>
          <w:sz w:val="20"/>
          <w:szCs w:val="24"/>
          <w:lang w:val="af-ZA" w:eastAsia="en-US"/>
        </w:rPr>
        <w:t>.</w:t>
      </w:r>
    </w:p>
    <w:p w14:paraId="400EFB2F" w14:textId="77777777"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00AD12B1">
        <w:rPr>
          <w:rStyle w:val="FootnoteReference"/>
          <w:rFonts w:ascii="GHEA Grapalat" w:hAnsi="GHEA Grapalat" w:cs="Sylfaen"/>
          <w:sz w:val="20"/>
          <w:szCs w:val="24"/>
          <w:lang w:val="af-ZA" w:eastAsia="en-US"/>
        </w:rPr>
        <w:footnoteReference w:customMarkFollows="1" w:id="6"/>
        <w:t>15</w:t>
      </w:r>
    </w:p>
    <w:p w14:paraId="0F1A6D02" w14:textId="77777777" w:rsidR="00B83A57" w:rsidRPr="005134D8" w:rsidRDefault="00B83A57" w:rsidP="00B83A57">
      <w:pPr>
        <w:ind w:firstLine="567"/>
        <w:jc w:val="both"/>
        <w:rPr>
          <w:rFonts w:ascii="GHEA Grapalat" w:hAnsi="GHEA Grapalat" w:cs="Sylfaen"/>
          <w:b/>
          <w:sz w:val="20"/>
          <w:lang w:val="hy-AM"/>
        </w:rPr>
      </w:pPr>
      <w:r w:rsidRPr="005134D8">
        <w:rPr>
          <w:rFonts w:ascii="GHEA Grapalat" w:hAnsi="GHEA Grapalat" w:cs="Sylfaen"/>
          <w:b/>
          <w:sz w:val="20"/>
          <w:lang w:val="af-ZA"/>
        </w:rPr>
        <w:t xml:space="preserve">2.4 </w:t>
      </w:r>
      <w:r w:rsidRPr="005134D8">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5134D8" w:rsidRDefault="00B83A57" w:rsidP="00B83A57">
      <w:pPr>
        <w:ind w:firstLine="567"/>
        <w:jc w:val="both"/>
        <w:rPr>
          <w:rFonts w:ascii="GHEA Grapalat" w:hAnsi="GHEA Grapalat"/>
          <w:b/>
          <w:sz w:val="20"/>
          <w:vertAlign w:val="superscript"/>
          <w:lang w:val="hy-AM"/>
        </w:rPr>
      </w:pPr>
      <w:r w:rsidRPr="005134D8">
        <w:rPr>
          <w:rFonts w:ascii="GHEA Grapalat" w:hAnsi="GHEA Grapalat" w:cs="Sylfaen"/>
          <w:b/>
          <w:sz w:val="20"/>
          <w:lang w:val="hy-AM"/>
        </w:rPr>
        <w:t>2.5 աշխատանքային ռեսուրսներ՝ հավելված 3</w:t>
      </w:r>
    </w:p>
    <w:p w14:paraId="06FD368B" w14:textId="77777777" w:rsidR="002C4DBF" w:rsidRPr="00F566BF" w:rsidRDefault="00505AD4" w:rsidP="00EF3662">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w:t>
      </w:r>
      <w:r w:rsidR="002C4DBF" w:rsidRPr="00F566BF">
        <w:rPr>
          <w:rFonts w:ascii="GHEA Grapalat" w:hAnsi="GHEA Grapalat"/>
          <w:b/>
          <w:sz w:val="20"/>
          <w:szCs w:val="20"/>
          <w:lang w:val="es-ES"/>
        </w:rPr>
        <w:t xml:space="preserve">) </w:t>
      </w:r>
      <w:r w:rsidR="00FF3F8F" w:rsidRPr="00F566BF">
        <w:rPr>
          <w:rFonts w:ascii="GHEA Grapalat" w:hAnsi="GHEA Grapalat"/>
          <w:b/>
          <w:sz w:val="20"/>
          <w:szCs w:val="20"/>
          <w:lang w:val="es-ES"/>
        </w:rPr>
        <w:t>«</w:t>
      </w:r>
      <w:proofErr w:type="spellStart"/>
      <w:r w:rsidR="002C4DBF" w:rsidRPr="00F566BF">
        <w:rPr>
          <w:rFonts w:ascii="GHEA Grapalat" w:hAnsi="GHEA Grapalat"/>
          <w:b/>
          <w:sz w:val="20"/>
          <w:szCs w:val="20"/>
          <w:lang w:val="es-ES"/>
        </w:rPr>
        <w:t>Ֆինանսական</w:t>
      </w:r>
      <w:proofErr w:type="spellEnd"/>
      <w:r w:rsidR="00FF3F8F" w:rsidRPr="00F566BF">
        <w:rPr>
          <w:rFonts w:ascii="GHEA Grapalat" w:hAnsi="GHEA Grapalat"/>
          <w:b/>
          <w:sz w:val="20"/>
          <w:szCs w:val="20"/>
          <w:lang w:val="es-ES"/>
        </w:rPr>
        <w:t xml:space="preserve"> </w:t>
      </w:r>
      <w:proofErr w:type="spellStart"/>
      <w:r w:rsidR="00FF3F8F" w:rsidRPr="00F566BF">
        <w:rPr>
          <w:rFonts w:ascii="GHEA Grapalat" w:hAnsi="GHEA Grapalat"/>
          <w:b/>
          <w:sz w:val="20"/>
          <w:szCs w:val="20"/>
          <w:lang w:val="es-ES"/>
        </w:rPr>
        <w:t>չափորոշիչ</w:t>
      </w:r>
      <w:proofErr w:type="spellEnd"/>
      <w:r w:rsidR="00FF3F8F" w:rsidRPr="00F566BF">
        <w:rPr>
          <w:rFonts w:ascii="GHEA Grapalat" w:hAnsi="GHEA Grapalat"/>
          <w:b/>
          <w:sz w:val="20"/>
          <w:szCs w:val="20"/>
          <w:lang w:val="es-ES"/>
        </w:rPr>
        <w:t>»</w:t>
      </w:r>
      <w:r w:rsidR="00FF3F8F" w:rsidRPr="00F566BF">
        <w:rPr>
          <w:rFonts w:ascii="GHEA Grapalat" w:hAnsi="GHEA Grapalat" w:cs="Sylfaen"/>
          <w:sz w:val="20"/>
          <w:lang w:val="es-ES"/>
        </w:rPr>
        <w:t>.</w:t>
      </w:r>
    </w:p>
    <w:p w14:paraId="3B22296B" w14:textId="5D193722" w:rsidR="002E11D1"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2.</w:t>
      </w:r>
      <w:r w:rsidR="00B83A57">
        <w:rPr>
          <w:rFonts w:ascii="GHEA Grapalat" w:hAnsi="GHEA Grapalat" w:cs="Sylfaen"/>
          <w:sz w:val="20"/>
          <w:lang w:val="hy-AM"/>
        </w:rPr>
        <w:t>6</w:t>
      </w:r>
      <w:r w:rsidR="00B56A92">
        <w:rPr>
          <w:rFonts w:ascii="GHEA Grapalat" w:hAnsi="GHEA Grapalat" w:cs="Sylfaen"/>
          <w:sz w:val="20"/>
          <w:lang w:val="af-ZA"/>
        </w:rPr>
        <w:t xml:space="preserve"> </w:t>
      </w:r>
      <w:r w:rsidR="00E67BA7" w:rsidRPr="00F566BF">
        <w:rPr>
          <w:rFonts w:ascii="GHEA Grapalat" w:hAnsi="GHEA Grapalat" w:cs="Sylfaen"/>
          <w:sz w:val="20"/>
          <w:lang w:val="hy-AM"/>
        </w:rPr>
        <w:t>գնային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առաջարկ</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համաձայն</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հավելված</w:t>
      </w:r>
      <w:r w:rsidR="00294FFF" w:rsidRPr="00F566BF">
        <w:rPr>
          <w:rFonts w:ascii="GHEA Grapalat" w:hAnsi="GHEA Grapalat" w:cs="Sylfaen"/>
          <w:sz w:val="20"/>
          <w:lang w:val="af-ZA"/>
        </w:rPr>
        <w:t xml:space="preserve"> N </w:t>
      </w:r>
      <w:r w:rsidR="004D557A" w:rsidRPr="00F566BF">
        <w:rPr>
          <w:rFonts w:ascii="GHEA Grapalat" w:hAnsi="GHEA Grapalat" w:cs="Sylfaen"/>
          <w:sz w:val="20"/>
          <w:lang w:val="af-ZA"/>
        </w:rPr>
        <w:t>2</w:t>
      </w:r>
      <w:r w:rsidR="00294FFF" w:rsidRPr="00F566BF">
        <w:rPr>
          <w:rFonts w:ascii="GHEA Grapalat" w:hAnsi="GHEA Grapalat" w:cs="Sylfaen"/>
          <w:sz w:val="20"/>
          <w:lang w:val="af-ZA"/>
        </w:rPr>
        <w:t>-</w:t>
      </w:r>
      <w:r w:rsidR="00294FFF" w:rsidRPr="00F566BF">
        <w:rPr>
          <w:rFonts w:ascii="GHEA Grapalat" w:hAnsi="GHEA Grapalat" w:cs="Sylfaen"/>
          <w:sz w:val="20"/>
          <w:lang w:val="hy-AM"/>
        </w:rPr>
        <w:t>ի</w:t>
      </w:r>
      <w:r w:rsidR="00294FFF" w:rsidRPr="00F566BF">
        <w:rPr>
          <w:rFonts w:ascii="GHEA Grapalat" w:hAnsi="GHEA Grapalat" w:cs="Sylfaen"/>
          <w:sz w:val="20"/>
          <w:lang w:val="af-ZA"/>
        </w:rPr>
        <w:t>: Գնային առաջարկը</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ներկայացվում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է</w:t>
      </w:r>
      <w:r w:rsidR="00E67BA7" w:rsidRPr="00F566BF">
        <w:rPr>
          <w:rFonts w:ascii="GHEA Grapalat" w:hAnsi="GHEA Grapalat" w:cs="Sylfaen"/>
          <w:sz w:val="20"/>
          <w:lang w:val="af-ZA"/>
        </w:rPr>
        <w:t xml:space="preserve"> </w:t>
      </w:r>
      <w:r w:rsidR="00C72A00" w:rsidRPr="00CB6DA8">
        <w:rPr>
          <w:rFonts w:ascii="GHEA Grapalat" w:hAnsi="GHEA Grapalat" w:cs="Sylfaen"/>
          <w:sz w:val="20"/>
          <w:lang w:val="hy-AM"/>
        </w:rPr>
        <w:t xml:space="preserve">արժեք (ինքնարժեքի և կանխատեսվող շահույթի հանրագումարը) </w:t>
      </w:r>
      <w:r w:rsidR="00E67BA7" w:rsidRPr="00F566BF">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ավելացված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արժեքի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հարկ</w:t>
      </w:r>
      <w:r w:rsidR="00E67BA7" w:rsidRPr="00F566BF" w:rsidDel="001A1F55">
        <w:rPr>
          <w:rFonts w:ascii="GHEA Grapalat" w:hAnsi="GHEA Grapalat" w:cs="Sylfaen"/>
          <w:sz w:val="20"/>
          <w:lang w:val="af-ZA"/>
        </w:rPr>
        <w:t xml:space="preserve"> </w:t>
      </w:r>
      <w:r w:rsidR="00E67BA7" w:rsidRPr="00F566BF">
        <w:rPr>
          <w:rFonts w:ascii="GHEA Grapalat" w:hAnsi="GHEA Grapalat" w:cs="Sylfaen"/>
          <w:sz w:val="20"/>
          <w:lang w:val="hy-AM"/>
        </w:rPr>
        <w:t>ընդհանրական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բաղադրիչներից</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բաղկացած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հաշվարկի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ձևով։</w:t>
      </w:r>
      <w:r w:rsidR="00E67BA7" w:rsidRPr="00F566BF">
        <w:rPr>
          <w:rFonts w:ascii="GHEA Grapalat" w:hAnsi="GHEA Grapalat" w:cs="Sylfaen"/>
          <w:sz w:val="20"/>
          <w:lang w:val="af-ZA"/>
        </w:rPr>
        <w:t xml:space="preserve"> </w:t>
      </w:r>
      <w:r w:rsidR="00C72A00" w:rsidRPr="00B83A57">
        <w:rPr>
          <w:rFonts w:ascii="GHEA Grapalat" w:hAnsi="GHEA Grapalat" w:cs="Sylfaen"/>
          <w:sz w:val="20"/>
          <w:lang w:val="hy-AM"/>
        </w:rPr>
        <w:t>Ա</w:t>
      </w:r>
      <w:r w:rsidR="00C72A00" w:rsidRPr="00F566BF">
        <w:rPr>
          <w:rFonts w:ascii="GHEA Grapalat" w:hAnsi="GHEA Grapalat" w:cs="Sylfaen"/>
          <w:sz w:val="20"/>
          <w:lang w:val="hy-AM"/>
        </w:rPr>
        <w:t>րժեքի</w:t>
      </w:r>
      <w:r w:rsidR="00C72A00" w:rsidRPr="00F566BF">
        <w:rPr>
          <w:rFonts w:ascii="GHEA Grapalat" w:hAnsi="GHEA Grapalat" w:cs="Sylfaen"/>
          <w:sz w:val="20"/>
          <w:lang w:val="af-ZA"/>
        </w:rPr>
        <w:t xml:space="preserve"> </w:t>
      </w:r>
      <w:r w:rsidR="00E67BA7" w:rsidRPr="00B83A57">
        <w:rPr>
          <w:rFonts w:ascii="GHEA Grapalat" w:hAnsi="GHEA Grapalat" w:cs="Sylfaen"/>
          <w:sz w:val="20"/>
          <w:lang w:val="hy-AM"/>
        </w:rPr>
        <w:t>բաղադրիչների</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հաշվարկ</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բացվածք</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կամ</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այլ</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մանրամասներ</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չեն</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պահանջվում</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B83A57">
        <w:rPr>
          <w:rFonts w:ascii="GHEA Grapalat" w:hAnsi="GHEA Grapalat" w:cs="Sylfaen"/>
          <w:sz w:val="20"/>
          <w:lang w:val="hy-AM"/>
        </w:rPr>
        <w:t>ներկայացվում</w:t>
      </w:r>
      <w:r w:rsidR="00AD2FAF" w:rsidRPr="00CB6DA8">
        <w:rPr>
          <w:rFonts w:ascii="GHEA Grapalat" w:hAnsi="GHEA Grapalat" w:cs="Sylfaen"/>
          <w:sz w:val="20"/>
          <w:lang w:val="af-ZA"/>
        </w:rPr>
        <w:t>:</w:t>
      </w:r>
    </w:p>
    <w:p w14:paraId="289BCD2E" w14:textId="31AA366C" w:rsidR="00A67EAC" w:rsidRPr="00F566BF" w:rsidRDefault="00B83A57" w:rsidP="00EF3662">
      <w:pPr>
        <w:ind w:firstLine="567"/>
        <w:jc w:val="both"/>
        <w:rPr>
          <w:rFonts w:ascii="GHEA Grapalat" w:hAnsi="GHEA Grapalat" w:cs="Sylfaen"/>
          <w:sz w:val="20"/>
          <w:lang w:val="af-ZA"/>
        </w:rPr>
      </w:pPr>
      <w:r>
        <w:rPr>
          <w:rFonts w:ascii="GHEA Grapalat" w:hAnsi="GHEA Grapalat" w:cs="Sylfaen"/>
          <w:sz w:val="20"/>
          <w:lang w:val="hy-AM"/>
        </w:rPr>
        <w:t>2.7</w:t>
      </w:r>
      <w:r w:rsidR="00A67EAC" w:rsidRPr="00F566BF">
        <w:rPr>
          <w:rFonts w:ascii="GHEA Grapalat" w:hAnsi="GHEA Grapalat" w:cs="Sylfaen"/>
          <w:sz w:val="20"/>
          <w:lang w:val="af-ZA"/>
        </w:rPr>
        <w:t xml:space="preserve"> </w:t>
      </w:r>
      <w:r w:rsidR="003946B4" w:rsidRPr="00F566BF">
        <w:rPr>
          <w:rFonts w:ascii="GHEA Grapalat" w:hAnsi="GHEA Grapalat" w:cs="Sylfaen"/>
          <w:sz w:val="20"/>
          <w:lang w:val="af-ZA"/>
        </w:rPr>
        <w:t xml:space="preserve">Սույն </w:t>
      </w:r>
      <w:r w:rsidR="003946B4" w:rsidRPr="00B83A57">
        <w:rPr>
          <w:rFonts w:ascii="GHEA Grapalat" w:hAnsi="GHEA Grapalat" w:cs="Sylfaen"/>
          <w:sz w:val="20"/>
          <w:lang w:val="hy-AM"/>
        </w:rPr>
        <w:t>հրավերով</w:t>
      </w:r>
      <w:r w:rsidR="003946B4" w:rsidRPr="00F566BF">
        <w:rPr>
          <w:rFonts w:ascii="GHEA Grapalat" w:hAnsi="GHEA Grapalat" w:cs="Sylfaen"/>
          <w:sz w:val="20"/>
          <w:lang w:val="es-ES"/>
        </w:rPr>
        <w:t xml:space="preserve"> </w:t>
      </w:r>
      <w:r w:rsidR="003946B4" w:rsidRPr="00B83A57">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B83A57">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E7E920F" w:rsidR="00A67EAC" w:rsidRPr="00F566BF" w:rsidRDefault="00B83A57" w:rsidP="00EF3662">
      <w:pPr>
        <w:ind w:firstLine="567"/>
        <w:jc w:val="both"/>
        <w:rPr>
          <w:rFonts w:ascii="GHEA Grapalat" w:hAnsi="GHEA Grapalat" w:cs="Sylfaen"/>
          <w:sz w:val="20"/>
          <w:lang w:val="af-ZA"/>
        </w:rPr>
      </w:pPr>
      <w:r>
        <w:rPr>
          <w:rFonts w:ascii="GHEA Grapalat" w:hAnsi="GHEA Grapalat" w:cs="Sylfaen"/>
          <w:sz w:val="20"/>
          <w:lang w:val="hy-AM"/>
        </w:rPr>
        <w:t>2.8</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59C28779"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B83A57" w:rsidRPr="00B83A57">
        <w:rPr>
          <w:rFonts w:ascii="GHEA Grapalat" w:hAnsi="GHEA Grapalat" w:cs="Sylfaen"/>
          <w:b/>
          <w:lang w:val="es-ES"/>
        </w:rPr>
        <w:t xml:space="preserve"> </w:t>
      </w:r>
      <w:r w:rsidR="00C76EEC">
        <w:rPr>
          <w:rFonts w:ascii="GHEA Grapalat" w:hAnsi="GHEA Grapalat"/>
          <w:b/>
          <w:lang w:val="af-ZA"/>
        </w:rPr>
        <w:t>ԵՔ-ՀԲՄԽԾՁԲ-24/139</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2AC2D1F8" w:rsidR="00B2572B" w:rsidRPr="00F566BF" w:rsidRDefault="00B912E9"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2572B"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67BCA8" w:rsidR="00B2572B" w:rsidRPr="00F566BF" w:rsidRDefault="00B912E9"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2572B" w:rsidRPr="00F566BF">
        <w:rPr>
          <w:rFonts w:ascii="GHEA Grapalat" w:hAnsi="GHEA Grapalat" w:cs="Sylfaen"/>
          <w:color w:val="auto"/>
          <w:sz w:val="24"/>
          <w:szCs w:val="24"/>
          <w:lang w:val="es-ES"/>
        </w:rPr>
        <w:t>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13927BE"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C76EEC">
        <w:rPr>
          <w:rFonts w:ascii="GHEA Grapalat" w:hAnsi="GHEA Grapalat"/>
          <w:b/>
          <w:lang w:val="af-ZA"/>
        </w:rPr>
        <w:t>ԵՔ-ՀԲՄԽԾՁԲ-24/139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1B2C862B" w:rsidR="00B2572B" w:rsidRPr="00F566BF" w:rsidRDefault="00B912E9"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2572B" w:rsidRPr="00F566BF">
        <w:rPr>
          <w:rFonts w:ascii="GHEA Grapalat" w:hAnsi="GHEA Grapalat" w:cs="Sylfaen"/>
          <w:sz w:val="20"/>
          <w:szCs w:val="20"/>
          <w:lang w:val="es-ES"/>
        </w:rPr>
        <w:t>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15225275"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proofErr w:type="gramStart"/>
      <w:r w:rsidRPr="00F71502">
        <w:rPr>
          <w:rFonts w:ascii="GHEA Grapalat" w:hAnsi="GHEA Grapalat" w:cs="Arial"/>
          <w:sz w:val="20"/>
          <w:szCs w:val="20"/>
          <w:lang w:val="es-ES"/>
        </w:rPr>
        <w:t>«</w:t>
      </w:r>
      <w:r w:rsidR="00C76EEC" w:rsidRPr="00C76EEC">
        <w:rPr>
          <w:rFonts w:ascii="GHEA Grapalat" w:hAnsi="GHEA Grapalat"/>
          <w:b/>
          <w:lang w:val="af-ZA"/>
        </w:rPr>
        <w:t xml:space="preserve"> </w:t>
      </w:r>
      <w:r w:rsidR="00C76EEC">
        <w:rPr>
          <w:rFonts w:ascii="GHEA Grapalat" w:hAnsi="GHEA Grapalat"/>
          <w:b/>
          <w:lang w:val="af-ZA"/>
        </w:rPr>
        <w:t>ԵՔ</w:t>
      </w:r>
      <w:proofErr w:type="gramEnd"/>
      <w:r w:rsidR="00C76EEC">
        <w:rPr>
          <w:rFonts w:ascii="GHEA Grapalat" w:hAnsi="GHEA Grapalat"/>
          <w:b/>
          <w:lang w:val="af-ZA"/>
        </w:rPr>
        <w:t>-ՀԲՄԽԾՁԲ-24/139</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հրատապ</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բաց</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մրցույթ</w:t>
      </w:r>
      <w:r w:rsidRPr="00F71502">
        <w:rPr>
          <w:rFonts w:ascii="GHEA Grapalat" w:hAnsi="GHEA Grapalat" w:cs="Arial"/>
          <w:sz w:val="20"/>
          <w:szCs w:val="20"/>
          <w:lang w:val="es-ES"/>
        </w:rPr>
        <w:t>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34315732"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C76EEC" w:rsidRPr="00C76EEC">
        <w:rPr>
          <w:rFonts w:ascii="GHEA Grapalat" w:hAnsi="GHEA Grapalat"/>
          <w:b/>
          <w:lang w:val="af-ZA"/>
        </w:rPr>
        <w:t xml:space="preserve"> </w:t>
      </w:r>
      <w:r w:rsidR="00C76EEC">
        <w:rPr>
          <w:rFonts w:ascii="GHEA Grapalat" w:hAnsi="GHEA Grapalat"/>
          <w:b/>
          <w:lang w:val="af-ZA"/>
        </w:rPr>
        <w:t>ԵՔ-ՀԲՄԽԾՁԲ-24/139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հրատապ</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բաց</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մրցույթ</w:t>
      </w:r>
      <w:r w:rsidR="006C3873" w:rsidRPr="00F71502">
        <w:rPr>
          <w:rFonts w:ascii="GHEA Grapalat" w:hAnsi="GHEA Grapalat" w:cs="Arial"/>
          <w:sz w:val="20"/>
          <w:szCs w:val="20"/>
          <w:lang w:val="es-ES"/>
        </w:rPr>
        <w:t>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lastRenderedPageBreak/>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FootnoteReference"/>
          <w:rFonts w:ascii="GHEA Grapalat" w:hAnsi="GHEA Grapalat" w:cs="Arial"/>
          <w:color w:val="FFFFFF"/>
          <w:sz w:val="20"/>
          <w:lang w:val="hy-AM"/>
        </w:rPr>
        <w:footnoteReference w:id="7"/>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BodyTextIndent3"/>
        <w:spacing w:line="240" w:lineRule="auto"/>
        <w:jc w:val="right"/>
        <w:rPr>
          <w:rFonts w:ascii="GHEA Grapalat" w:hAnsi="GHEA Grapalat"/>
          <w:b/>
          <w:lang w:val="hy-AM"/>
        </w:rPr>
      </w:pPr>
    </w:p>
    <w:p w14:paraId="6EDA1EF1" w14:textId="77777777" w:rsidR="00B2572B" w:rsidRPr="00F566BF" w:rsidRDefault="00B2572B" w:rsidP="00EF3662">
      <w:pPr>
        <w:pStyle w:val="BodyTextIndent3"/>
        <w:spacing w:line="240" w:lineRule="auto"/>
        <w:jc w:val="right"/>
        <w:rPr>
          <w:rFonts w:ascii="GHEA Grapalat" w:hAnsi="GHEA Grapalat"/>
          <w:b/>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43406FA9"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6EEC">
        <w:rPr>
          <w:rFonts w:ascii="GHEA Grapalat" w:hAnsi="GHEA Grapalat"/>
          <w:b/>
          <w:lang w:val="af-ZA"/>
        </w:rPr>
        <w:t>ԵՔ-ՀԲՄԽԾՁԲ-24/139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500FE848" w:rsidR="00161442" w:rsidRDefault="00B912E9"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02460D13" w14:textId="41C22FAB"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51AB955A"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24FDBD92" w:rsidR="00CE11B7" w:rsidRPr="00FD1EE4" w:rsidRDefault="00CE11B7" w:rsidP="00CE11B7">
      <w:pPr>
        <w:rPr>
          <w:rFonts w:ascii="GHEA Grapalat" w:eastAsia="GHEA Grapalat" w:hAnsi="GHEA Grapalat" w:cs="GHEA Grapalat"/>
          <w:b/>
        </w:rPr>
      </w:pP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612723B1"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15E0E751" w14:textId="77777777" w:rsidR="00323B47" w:rsidRPr="00821851" w:rsidRDefault="00323B47" w:rsidP="00323B47">
      <w:pPr>
        <w:pStyle w:val="BodyTextIndent3"/>
        <w:spacing w:line="240" w:lineRule="auto"/>
        <w:ind w:left="360" w:firstLine="0"/>
        <w:rPr>
          <w:rFonts w:ascii="GHEA Grapalat" w:hAnsi="GHEA Grapalat" w:cs="Sylfaen"/>
          <w:i/>
          <w:sz w:val="16"/>
          <w:szCs w:val="16"/>
          <w:lang w:val="hy-AM" w:eastAsia="ru-RU"/>
        </w:rPr>
      </w:pPr>
    </w:p>
    <w:p w14:paraId="7016C7E5" w14:textId="77777777" w:rsidR="00323B47" w:rsidRPr="00821851" w:rsidRDefault="00323B47" w:rsidP="00323B4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34FF823F" w14:textId="77777777" w:rsidR="00323B47" w:rsidRPr="00334EFB" w:rsidRDefault="00323B47" w:rsidP="00323B4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49346DA6" w14:textId="77777777" w:rsidR="00323B47" w:rsidRPr="00F566BF" w:rsidRDefault="00323B47" w:rsidP="00323B47">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4692B0FD" w14:textId="0E724B19" w:rsidR="00CE11B7" w:rsidRPr="00F566BF" w:rsidRDefault="00CE11B7" w:rsidP="00CE11B7">
      <w:pPr>
        <w:pStyle w:val="BodyTextIndent3"/>
        <w:spacing w:line="240" w:lineRule="auto"/>
        <w:jc w:val="right"/>
        <w:rPr>
          <w:rFonts w:ascii="GHEA Grapalat" w:hAnsi="GHEA Grapalat" w:cs="Arial"/>
          <w:b/>
          <w:lang w:val="hy-AM"/>
        </w:rPr>
      </w:pP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CF54BDB"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6EEC">
        <w:rPr>
          <w:rFonts w:ascii="GHEA Grapalat" w:hAnsi="GHEA Grapalat"/>
          <w:b/>
          <w:lang w:val="af-ZA"/>
        </w:rPr>
        <w:t>ԵՔ-ՀԲՄԽԾՁԲ-24/139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8A93CD6" w:rsidR="00B2572B" w:rsidRPr="00F566BF" w:rsidRDefault="00B912E9"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2572B" w:rsidRPr="00F566BF">
        <w:rPr>
          <w:rFonts w:ascii="GHEA Grapalat" w:hAnsi="GHEA Grapalat" w:cs="Arial"/>
          <w:b/>
          <w:lang w:val="hy-AM"/>
        </w:rPr>
        <w:t xml:space="preserve">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1D8AAE43"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proofErr w:type="gramStart"/>
      <w:r>
        <w:rPr>
          <w:rFonts w:ascii="GHEA Grapalat" w:hAnsi="GHEA Grapalat" w:cs="Arial"/>
          <w:sz w:val="20"/>
          <w:szCs w:val="20"/>
          <w:lang w:val="es-ES"/>
        </w:rPr>
        <w:t>«</w:t>
      </w:r>
      <w:r w:rsidR="00C76EEC" w:rsidRPr="00C76EEC">
        <w:rPr>
          <w:rFonts w:ascii="GHEA Grapalat" w:hAnsi="GHEA Grapalat"/>
          <w:b/>
          <w:lang w:val="af-ZA"/>
        </w:rPr>
        <w:t xml:space="preserve"> </w:t>
      </w:r>
      <w:r w:rsidR="00C76EEC">
        <w:rPr>
          <w:rFonts w:ascii="GHEA Grapalat" w:hAnsi="GHEA Grapalat"/>
          <w:b/>
          <w:lang w:val="af-ZA"/>
        </w:rPr>
        <w:t>ԵՔ</w:t>
      </w:r>
      <w:proofErr w:type="gramEnd"/>
      <w:r w:rsidR="00C76EEC">
        <w:rPr>
          <w:rFonts w:ascii="GHEA Grapalat" w:hAnsi="GHEA Grapalat"/>
          <w:b/>
          <w:lang w:val="af-ZA"/>
        </w:rPr>
        <w:t>-ՀԲՄԽԾՁԲ-24/139</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հրատապ</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բաց</w:t>
      </w:r>
      <w:proofErr w:type="spellEnd"/>
      <w:r w:rsidR="00B912E9">
        <w:rPr>
          <w:rFonts w:ascii="GHEA Grapalat" w:hAnsi="GHEA Grapalat" w:cs="Arial"/>
          <w:sz w:val="20"/>
          <w:szCs w:val="20"/>
          <w:lang w:val="es-ES"/>
        </w:rPr>
        <w:t xml:space="preserve"> </w:t>
      </w:r>
      <w:proofErr w:type="spellStart"/>
      <w:r w:rsidR="00B912E9">
        <w:rPr>
          <w:rFonts w:ascii="GHEA Grapalat" w:hAnsi="GHEA Grapalat" w:cs="Arial"/>
          <w:sz w:val="20"/>
          <w:szCs w:val="20"/>
          <w:lang w:val="es-ES"/>
        </w:rPr>
        <w:t>մրցույթ</w:t>
      </w:r>
      <w:r w:rsidR="00B2572B" w:rsidRPr="00F566BF">
        <w:rPr>
          <w:rFonts w:ascii="GHEA Grapalat" w:hAnsi="GHEA Grapalat" w:cs="Arial"/>
          <w:sz w:val="20"/>
          <w:szCs w:val="20"/>
          <w:lang w:val="es-ES"/>
        </w:rPr>
        <w:t>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1326FA"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818B3" w:rsidRPr="001326FA" w14:paraId="72447677" w14:textId="77777777" w:rsidTr="000D6AA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8818B3" w:rsidRPr="00F566BF" w:rsidRDefault="008818B3" w:rsidP="008818B3">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tcPr>
          <w:p w14:paraId="1FD3D72C" w14:textId="01765EEC" w:rsidR="008818B3" w:rsidRPr="008818B3" w:rsidRDefault="003B471E" w:rsidP="008818B3">
            <w:pPr>
              <w:rPr>
                <w:rFonts w:ascii="GHEA Grapalat" w:hAnsi="GHEA Grapalat"/>
                <w:sz w:val="20"/>
                <w:szCs w:val="20"/>
                <w:lang w:val="es-ES"/>
              </w:rPr>
            </w:pPr>
            <w:r w:rsidRPr="003B471E">
              <w:rPr>
                <w:rFonts w:ascii="GHEA Grapalat" w:hAnsi="GHEA Grapalat" w:cs="Sylfaen"/>
                <w:sz w:val="20"/>
                <w:szCs w:val="20"/>
                <w:lang w:val="hy-AM"/>
              </w:rPr>
              <w:t>Երևան քաղաքի Նորք-Մարաշ վարչական շրջանի մայթերի սալիկապատման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8818B3" w:rsidRPr="00F566BF" w:rsidRDefault="008818B3" w:rsidP="008818B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8818B3" w:rsidRPr="00F566BF" w:rsidRDefault="008818B3" w:rsidP="008818B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8818B3" w:rsidRPr="00F566BF" w:rsidRDefault="008818B3" w:rsidP="008818B3">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B83A57">
        <w:rPr>
          <w:rFonts w:ascii="GHEA Grapalat" w:hAnsi="GHEA Grapalat"/>
          <w:sz w:val="20"/>
          <w:lang w:val="hy-AM"/>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882B3F">
        <w:rPr>
          <w:rFonts w:ascii="GHEA Grapalat" w:hAnsi="GHEA Grapalat"/>
          <w:sz w:val="20"/>
          <w:lang w:val="hy-AM"/>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104B210B"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FootnoteReference"/>
          <w:rFonts w:ascii="GHEA Grapalat" w:hAnsi="GHEA Grapalat"/>
          <w:color w:val="FFFFFF"/>
          <w:sz w:val="20"/>
          <w:lang w:val="hy-AM"/>
        </w:rPr>
        <w:footnoteReference w:id="8"/>
      </w:r>
      <w:r w:rsidRPr="00F566BF">
        <w:rPr>
          <w:rFonts w:ascii="GHEA Grapalat" w:hAnsi="GHEA Grapalat"/>
          <w:sz w:val="20"/>
          <w:lang w:val="hy-AM"/>
        </w:rPr>
        <w:tab/>
      </w:r>
      <w:r w:rsidRPr="00F566BF">
        <w:rPr>
          <w:rFonts w:ascii="GHEA Grapalat" w:hAnsi="GHEA Grapalat"/>
          <w:sz w:val="20"/>
          <w:lang w:val="hy-AM"/>
        </w:rPr>
        <w:tab/>
        <w:t xml:space="preserve"> </w:t>
      </w:r>
    </w:p>
    <w:p w14:paraId="2D3F629D" w14:textId="77777777" w:rsidR="00B2572B" w:rsidRPr="00F566BF" w:rsidRDefault="00B2572B" w:rsidP="00EF3662">
      <w:pPr>
        <w:jc w:val="right"/>
        <w:rPr>
          <w:rFonts w:ascii="GHEA Grapalat" w:hAnsi="GHEA Grapalat"/>
          <w:sz w:val="20"/>
          <w:lang w:val="hy-AM"/>
        </w:rPr>
      </w:pP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A9D14DA" w14:textId="77777777" w:rsidR="00CE6AFF" w:rsidRPr="00835627" w:rsidRDefault="00CE6AFF" w:rsidP="00CE6AFF">
      <w:pPr>
        <w:pStyle w:val="BodyTextIndent3"/>
        <w:spacing w:line="240" w:lineRule="auto"/>
        <w:jc w:val="right"/>
        <w:rPr>
          <w:rFonts w:ascii="GHEA Grapalat" w:hAnsi="GHEA Grapalat" w:cs="Arial"/>
          <w:b/>
          <w:lang w:val="hy-AM"/>
        </w:rPr>
      </w:pPr>
      <w:r w:rsidRPr="007C2AEA">
        <w:rPr>
          <w:rFonts w:ascii="GHEA Grapalat" w:hAnsi="GHEA Grapalat" w:cs="Sylfaen"/>
          <w:b/>
          <w:lang w:val="hy-AM"/>
        </w:rPr>
        <w:lastRenderedPageBreak/>
        <w:t>Հավելված</w:t>
      </w:r>
      <w:r w:rsidRPr="007C2AEA">
        <w:rPr>
          <w:rFonts w:ascii="GHEA Grapalat" w:hAnsi="GHEA Grapalat" w:cs="Arial"/>
          <w:b/>
          <w:lang w:val="hy-AM"/>
        </w:rPr>
        <w:t xml:space="preserve"> </w:t>
      </w:r>
      <w:r w:rsidRPr="00835627">
        <w:rPr>
          <w:rFonts w:ascii="GHEA Grapalat" w:hAnsi="GHEA Grapalat" w:cs="Arial"/>
          <w:b/>
          <w:lang w:val="hy-AM"/>
        </w:rPr>
        <w:t>3</w:t>
      </w:r>
    </w:p>
    <w:p w14:paraId="4735A093" w14:textId="3981E2D7" w:rsidR="00CE6AFF" w:rsidRPr="00C434DE" w:rsidRDefault="00CE6AFF" w:rsidP="00CE6AFF">
      <w:pPr>
        <w:pStyle w:val="BodyTextIndent3"/>
        <w:spacing w:line="240" w:lineRule="auto"/>
        <w:jc w:val="right"/>
        <w:rPr>
          <w:rFonts w:ascii="GHEA Grapalat" w:hAnsi="GHEA Grapalat" w:cs="Sylfaen"/>
          <w:b/>
          <w:lang w:val="hy-AM"/>
        </w:rPr>
      </w:pPr>
      <w:r w:rsidRPr="00C434DE">
        <w:rPr>
          <w:rFonts w:ascii="GHEA Grapalat" w:hAnsi="GHEA Grapalat" w:cs="Sylfaen"/>
          <w:b/>
          <w:lang w:val="hy-AM"/>
        </w:rPr>
        <w:t>«</w:t>
      </w:r>
      <w:r w:rsidR="00C76EEC">
        <w:rPr>
          <w:rFonts w:ascii="GHEA Grapalat" w:hAnsi="GHEA Grapalat"/>
          <w:b/>
          <w:lang w:val="af-ZA"/>
        </w:rPr>
        <w:t>ԵՔ-ՀԲՄԽԾՁԲ-24/139</w:t>
      </w:r>
      <w:r w:rsidRPr="00C434DE">
        <w:rPr>
          <w:rFonts w:ascii="GHEA Grapalat" w:hAnsi="GHEA Grapalat" w:cs="Sylfaen"/>
          <w:b/>
          <w:lang w:val="hy-AM"/>
        </w:rPr>
        <w:t xml:space="preserve">» </w:t>
      </w:r>
      <w:r w:rsidRPr="00F566BF">
        <w:rPr>
          <w:rFonts w:ascii="GHEA Grapalat" w:hAnsi="GHEA Grapalat" w:cs="Sylfaen"/>
          <w:b/>
          <w:lang w:val="hy-AM"/>
        </w:rPr>
        <w:t>ծածկագրով</w:t>
      </w:r>
    </w:p>
    <w:p w14:paraId="6F5DF5C6" w14:textId="336BBF5F" w:rsidR="00CE6AFF" w:rsidRPr="00F566BF" w:rsidRDefault="00B912E9" w:rsidP="00CE6AFF">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CE6AFF">
        <w:rPr>
          <w:rFonts w:ascii="GHEA Grapalat" w:hAnsi="GHEA Grapalat" w:cs="Sylfaen"/>
          <w:b/>
          <w:lang w:val="hy-AM"/>
        </w:rPr>
        <w:t xml:space="preserve">ի </w:t>
      </w:r>
      <w:r w:rsidR="00CE6AFF" w:rsidRPr="00F566BF">
        <w:rPr>
          <w:rFonts w:ascii="GHEA Grapalat" w:hAnsi="GHEA Grapalat" w:cs="Sylfaen"/>
          <w:b/>
          <w:lang w:val="hy-AM"/>
        </w:rPr>
        <w:t>հրավերի</w:t>
      </w:r>
    </w:p>
    <w:p w14:paraId="02AAACFC" w14:textId="77777777" w:rsidR="00CE6AFF" w:rsidRPr="007C2AEA" w:rsidRDefault="00CE6AFF" w:rsidP="00CE6AFF">
      <w:pPr>
        <w:pStyle w:val="BodyTextIndent3"/>
        <w:jc w:val="right"/>
        <w:rPr>
          <w:rFonts w:ascii="GHEA Grapalat" w:hAnsi="GHEA Grapalat"/>
          <w:b/>
          <w:lang w:val="hy-AM"/>
        </w:rPr>
      </w:pPr>
    </w:p>
    <w:p w14:paraId="68BB035B" w14:textId="77777777" w:rsidR="00CE6AFF" w:rsidRPr="007C2AEA" w:rsidRDefault="00CE6AFF" w:rsidP="00CE6AFF">
      <w:pPr>
        <w:ind w:left="-66"/>
        <w:jc w:val="right"/>
        <w:rPr>
          <w:rFonts w:ascii="GHEA Grapalat" w:hAnsi="GHEA Grapalat"/>
          <w:sz w:val="20"/>
          <w:lang w:val="hy-AM"/>
        </w:rPr>
      </w:pPr>
    </w:p>
    <w:p w14:paraId="697CA2A9" w14:textId="77777777" w:rsidR="00CE6AFF" w:rsidRPr="007C2AEA" w:rsidRDefault="00CE6AFF" w:rsidP="00CE6AFF">
      <w:pPr>
        <w:ind w:left="-66"/>
        <w:jc w:val="center"/>
        <w:rPr>
          <w:rFonts w:ascii="GHEA Grapalat" w:hAnsi="GHEA Grapalat" w:cs="Sylfaen"/>
          <w:b/>
          <w:lang w:val="hy-AM"/>
        </w:rPr>
      </w:pPr>
      <w:r w:rsidRPr="007C2AEA">
        <w:rPr>
          <w:rFonts w:ascii="GHEA Grapalat" w:hAnsi="GHEA Grapalat" w:cs="Sylfaen"/>
          <w:b/>
          <w:lang w:val="hy-AM"/>
        </w:rPr>
        <w:t>Տ Ե Ղ Ե Կ Ա Ն Ք</w:t>
      </w:r>
    </w:p>
    <w:p w14:paraId="6D790DC0" w14:textId="77777777" w:rsidR="00CE6AFF" w:rsidRPr="007C2AEA" w:rsidRDefault="00CE6AFF" w:rsidP="00CE6AFF">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7C2AEA" w14:paraId="6C976148" w14:textId="77777777" w:rsidTr="00C339E6">
        <w:trPr>
          <w:cantSplit/>
        </w:trPr>
        <w:tc>
          <w:tcPr>
            <w:tcW w:w="377" w:type="dxa"/>
            <w:vMerge w:val="restart"/>
            <w:vAlign w:val="center"/>
          </w:tcPr>
          <w:p w14:paraId="58116F37" w14:textId="77777777" w:rsidR="00CE6AFF" w:rsidRPr="007C2AEA" w:rsidRDefault="00CE6AFF" w:rsidP="00C339E6">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14:paraId="2FE4838C" w14:textId="77777777" w:rsidR="00CE6AFF" w:rsidRPr="007C2AEA" w:rsidRDefault="00CE6AFF" w:rsidP="00C339E6">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CE6AFF" w:rsidRPr="007C2AEA" w14:paraId="18797EA1" w14:textId="77777777" w:rsidTr="00C339E6">
        <w:trPr>
          <w:cantSplit/>
          <w:trHeight w:val="1073"/>
        </w:trPr>
        <w:tc>
          <w:tcPr>
            <w:tcW w:w="377" w:type="dxa"/>
            <w:vMerge/>
            <w:vAlign w:val="center"/>
          </w:tcPr>
          <w:p w14:paraId="067BF5AE" w14:textId="77777777" w:rsidR="00CE6AFF" w:rsidRPr="007C2AEA"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7C2AEA" w:rsidRDefault="00CE6AFF" w:rsidP="00C339E6">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14:paraId="1F6281C9"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Որակավորումը</w:t>
            </w:r>
            <w:proofErr w:type="spellEnd"/>
          </w:p>
        </w:tc>
        <w:tc>
          <w:tcPr>
            <w:tcW w:w="3512" w:type="dxa"/>
            <w:gridSpan w:val="2"/>
            <w:vAlign w:val="center"/>
          </w:tcPr>
          <w:p w14:paraId="2119BA70"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Աշխատանքային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փորձը</w:t>
            </w:r>
            <w:proofErr w:type="spellEnd"/>
          </w:p>
        </w:tc>
        <w:tc>
          <w:tcPr>
            <w:tcW w:w="1710" w:type="dxa"/>
            <w:vMerge w:val="restart"/>
            <w:vAlign w:val="center"/>
          </w:tcPr>
          <w:p w14:paraId="731219ED" w14:textId="77777777" w:rsidR="00CE6AFF" w:rsidRPr="007C2AEA" w:rsidRDefault="00CE6AFF" w:rsidP="00C339E6">
            <w:pPr>
              <w:jc w:val="center"/>
              <w:rPr>
                <w:rFonts w:ascii="GHEA Grapalat" w:hAnsi="GHEA Grapalat" w:cs="Arial"/>
                <w:sz w:val="20"/>
              </w:rPr>
            </w:pPr>
            <w:proofErr w:type="spellStart"/>
            <w:r w:rsidRPr="007C2AEA">
              <w:rPr>
                <w:rFonts w:ascii="GHEA Grapalat" w:hAnsi="GHEA Grapalat" w:cs="Sylfaen"/>
                <w:sz w:val="20"/>
              </w:rPr>
              <w:t>Գործատուի</w:t>
            </w:r>
            <w:proofErr w:type="spellEnd"/>
            <w:r w:rsidRPr="007C2AEA">
              <w:rPr>
                <w:rFonts w:ascii="GHEA Grapalat" w:hAnsi="GHEA Grapalat" w:cs="Sylfaen"/>
                <w:sz w:val="20"/>
              </w:rPr>
              <w:t xml:space="preserve"> </w:t>
            </w:r>
            <w:proofErr w:type="spellStart"/>
            <w:r w:rsidRPr="007C2AEA">
              <w:rPr>
                <w:rFonts w:ascii="GHEA Grapalat" w:hAnsi="GHEA Grapalat" w:cs="Sylfaen"/>
                <w:sz w:val="20"/>
              </w:rPr>
              <w:t>անվանումը</w:t>
            </w:r>
            <w:proofErr w:type="spellEnd"/>
          </w:p>
        </w:tc>
      </w:tr>
      <w:tr w:rsidR="00CE6AFF" w:rsidRPr="007C2AEA" w14:paraId="7700CB40" w14:textId="77777777" w:rsidTr="00C339E6">
        <w:trPr>
          <w:cantSplit/>
          <w:trHeight w:val="299"/>
        </w:trPr>
        <w:tc>
          <w:tcPr>
            <w:tcW w:w="377" w:type="dxa"/>
            <w:vMerge/>
            <w:vAlign w:val="center"/>
          </w:tcPr>
          <w:p w14:paraId="07FB9EC3" w14:textId="77777777" w:rsidR="00CE6AFF" w:rsidRPr="007C2AEA"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7C2AEA"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7C2AEA"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7C2AEA" w:rsidDel="00B57526" w:rsidRDefault="00CE6AFF" w:rsidP="00C339E6">
            <w:pPr>
              <w:jc w:val="center"/>
              <w:rPr>
                <w:rFonts w:ascii="GHEA Grapalat" w:hAnsi="GHEA Grapalat"/>
                <w:sz w:val="20"/>
              </w:rPr>
            </w:pPr>
            <w:proofErr w:type="spellStart"/>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roofErr w:type="spellEnd"/>
          </w:p>
        </w:tc>
        <w:tc>
          <w:tcPr>
            <w:tcW w:w="2070" w:type="dxa"/>
            <w:vAlign w:val="center"/>
          </w:tcPr>
          <w:p w14:paraId="6A4539F7" w14:textId="77777777" w:rsidR="00CE6AFF" w:rsidRPr="007C2AEA" w:rsidDel="00B57526" w:rsidRDefault="00CE6AFF" w:rsidP="00C339E6">
            <w:pPr>
              <w:jc w:val="center"/>
              <w:rPr>
                <w:rFonts w:ascii="GHEA Grapalat" w:hAnsi="GHEA Grapalat"/>
                <w:sz w:val="20"/>
              </w:rPr>
            </w:pPr>
            <w:proofErr w:type="spellStart"/>
            <w:r w:rsidRPr="007C2AEA">
              <w:rPr>
                <w:rFonts w:ascii="GHEA Grapalat" w:hAnsi="GHEA Grapalat" w:cs="Sylfaen"/>
                <w:sz w:val="20"/>
              </w:rPr>
              <w:t>Գործունեության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ոլորտը</w:t>
            </w:r>
            <w:proofErr w:type="spellEnd"/>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proofErr w:type="spellStart"/>
            <w:r w:rsidRPr="007C2AEA">
              <w:rPr>
                <w:rFonts w:ascii="GHEA Grapalat" w:hAnsi="GHEA Grapalat" w:cs="Sylfaen"/>
                <w:sz w:val="20"/>
              </w:rPr>
              <w:t>կատարած</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աշխատանքը</w:t>
            </w:r>
            <w:proofErr w:type="spellEnd"/>
          </w:p>
        </w:tc>
        <w:tc>
          <w:tcPr>
            <w:tcW w:w="1710" w:type="dxa"/>
            <w:vMerge/>
            <w:vAlign w:val="center"/>
          </w:tcPr>
          <w:p w14:paraId="7CCD9CAE" w14:textId="77777777" w:rsidR="00CE6AFF" w:rsidRPr="007C2AEA" w:rsidRDefault="00CE6AFF" w:rsidP="00C339E6">
            <w:pPr>
              <w:jc w:val="center"/>
              <w:rPr>
                <w:rFonts w:ascii="GHEA Grapalat" w:hAnsi="GHEA Grapalat"/>
                <w:sz w:val="20"/>
                <w:lang w:val="hy-AM"/>
              </w:rPr>
            </w:pPr>
          </w:p>
        </w:tc>
      </w:tr>
      <w:tr w:rsidR="00CE6AFF" w:rsidRPr="007C2AEA" w14:paraId="24DA2B62" w14:textId="77777777" w:rsidTr="00C339E6">
        <w:trPr>
          <w:cantSplit/>
        </w:trPr>
        <w:tc>
          <w:tcPr>
            <w:tcW w:w="377" w:type="dxa"/>
            <w:shd w:val="clear" w:color="auto" w:fill="D9D9D9"/>
          </w:tcPr>
          <w:p w14:paraId="748242D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14:paraId="444A53C5" w14:textId="77777777" w:rsidR="00CE6AFF" w:rsidRPr="007C2AEA" w:rsidRDefault="00CE6AFF" w:rsidP="00C339E6">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14:paraId="727C928B" w14:textId="77777777" w:rsidR="00CE6AFF" w:rsidRPr="007C2AEA" w:rsidRDefault="00CE6AFF" w:rsidP="00C339E6">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14:paraId="300EC08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14:paraId="40FBDED1" w14:textId="77777777" w:rsidR="00CE6AFF" w:rsidRPr="007C2AEA" w:rsidRDefault="00CE6AFF" w:rsidP="00C339E6">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14:paraId="199FDC7B" w14:textId="77777777" w:rsidR="00CE6AFF" w:rsidRPr="007C2AEA" w:rsidRDefault="00CE6AFF" w:rsidP="00C339E6">
            <w:pPr>
              <w:jc w:val="center"/>
              <w:rPr>
                <w:rFonts w:ascii="GHEA Grapalat" w:hAnsi="GHEA Grapalat"/>
                <w:i/>
                <w:sz w:val="18"/>
              </w:rPr>
            </w:pPr>
            <w:r w:rsidRPr="007C2AEA">
              <w:rPr>
                <w:rFonts w:ascii="GHEA Grapalat" w:hAnsi="GHEA Grapalat"/>
                <w:i/>
                <w:sz w:val="18"/>
              </w:rPr>
              <w:t>6</w:t>
            </w:r>
          </w:p>
        </w:tc>
      </w:tr>
      <w:tr w:rsidR="00CE6AFF" w:rsidRPr="007C2AEA" w14:paraId="29936DDB" w14:textId="77777777" w:rsidTr="00C339E6">
        <w:trPr>
          <w:cantSplit/>
        </w:trPr>
        <w:tc>
          <w:tcPr>
            <w:tcW w:w="377" w:type="dxa"/>
          </w:tcPr>
          <w:p w14:paraId="60BF1A21" w14:textId="77777777" w:rsidR="00CE6AFF" w:rsidRPr="007C2AEA" w:rsidRDefault="00CE6AFF" w:rsidP="00C339E6">
            <w:pPr>
              <w:jc w:val="center"/>
              <w:rPr>
                <w:rFonts w:ascii="GHEA Grapalat" w:hAnsi="GHEA Grapalat"/>
                <w:sz w:val="20"/>
              </w:rPr>
            </w:pPr>
            <w:r w:rsidRPr="007C2AEA">
              <w:rPr>
                <w:rFonts w:ascii="GHEA Grapalat" w:hAnsi="GHEA Grapalat"/>
                <w:sz w:val="20"/>
              </w:rPr>
              <w:t>1.</w:t>
            </w:r>
          </w:p>
        </w:tc>
        <w:tc>
          <w:tcPr>
            <w:tcW w:w="2881" w:type="dxa"/>
          </w:tcPr>
          <w:p w14:paraId="1E5A416D" w14:textId="77777777" w:rsidR="00CE6AFF" w:rsidRPr="007C2AEA" w:rsidRDefault="00CE6AFF" w:rsidP="00C339E6">
            <w:pPr>
              <w:jc w:val="center"/>
              <w:rPr>
                <w:rFonts w:ascii="GHEA Grapalat" w:hAnsi="GHEA Grapalat"/>
                <w:sz w:val="20"/>
                <w:lang w:val="hy-AM"/>
              </w:rPr>
            </w:pPr>
          </w:p>
        </w:tc>
        <w:tc>
          <w:tcPr>
            <w:tcW w:w="1708" w:type="dxa"/>
          </w:tcPr>
          <w:p w14:paraId="078CB97C" w14:textId="77777777" w:rsidR="00CE6AFF" w:rsidRPr="007C2AEA" w:rsidRDefault="00CE6AFF" w:rsidP="00C339E6">
            <w:pPr>
              <w:jc w:val="center"/>
              <w:rPr>
                <w:rFonts w:ascii="GHEA Grapalat" w:hAnsi="GHEA Grapalat"/>
                <w:sz w:val="20"/>
                <w:lang w:val="hy-AM"/>
              </w:rPr>
            </w:pPr>
          </w:p>
        </w:tc>
        <w:tc>
          <w:tcPr>
            <w:tcW w:w="1442" w:type="dxa"/>
          </w:tcPr>
          <w:p w14:paraId="3CB47714" w14:textId="77777777" w:rsidR="00CE6AFF" w:rsidRPr="007C2AEA" w:rsidRDefault="00CE6AFF" w:rsidP="00C339E6">
            <w:pPr>
              <w:jc w:val="center"/>
              <w:rPr>
                <w:rFonts w:ascii="GHEA Grapalat" w:hAnsi="GHEA Grapalat"/>
                <w:sz w:val="20"/>
                <w:lang w:val="hy-AM"/>
              </w:rPr>
            </w:pPr>
          </w:p>
        </w:tc>
        <w:tc>
          <w:tcPr>
            <w:tcW w:w="2070" w:type="dxa"/>
          </w:tcPr>
          <w:p w14:paraId="72491A79" w14:textId="77777777" w:rsidR="00CE6AFF" w:rsidRPr="007C2AEA" w:rsidRDefault="00CE6AFF" w:rsidP="00C339E6">
            <w:pPr>
              <w:jc w:val="center"/>
              <w:rPr>
                <w:rFonts w:ascii="GHEA Grapalat" w:hAnsi="GHEA Grapalat"/>
                <w:sz w:val="20"/>
                <w:lang w:val="hy-AM"/>
              </w:rPr>
            </w:pPr>
          </w:p>
        </w:tc>
        <w:tc>
          <w:tcPr>
            <w:tcW w:w="1710" w:type="dxa"/>
          </w:tcPr>
          <w:p w14:paraId="7989767C" w14:textId="77777777" w:rsidR="00CE6AFF" w:rsidRPr="007C2AEA" w:rsidRDefault="00CE6AFF" w:rsidP="00C339E6">
            <w:pPr>
              <w:jc w:val="center"/>
              <w:rPr>
                <w:rFonts w:ascii="GHEA Grapalat" w:hAnsi="GHEA Grapalat"/>
                <w:sz w:val="20"/>
                <w:lang w:val="hy-AM"/>
              </w:rPr>
            </w:pPr>
          </w:p>
        </w:tc>
      </w:tr>
      <w:tr w:rsidR="00CE6AFF" w:rsidRPr="007C2AEA" w14:paraId="02457F5A" w14:textId="77777777" w:rsidTr="00C339E6">
        <w:trPr>
          <w:cantSplit/>
        </w:trPr>
        <w:tc>
          <w:tcPr>
            <w:tcW w:w="377" w:type="dxa"/>
          </w:tcPr>
          <w:p w14:paraId="17EA3950" w14:textId="77777777" w:rsidR="00CE6AFF" w:rsidRPr="007C2AEA" w:rsidRDefault="00CE6AFF" w:rsidP="00C339E6">
            <w:pPr>
              <w:jc w:val="center"/>
              <w:rPr>
                <w:rFonts w:ascii="GHEA Grapalat" w:hAnsi="GHEA Grapalat"/>
                <w:sz w:val="20"/>
              </w:rPr>
            </w:pPr>
            <w:r w:rsidRPr="007C2AEA">
              <w:rPr>
                <w:rFonts w:ascii="GHEA Grapalat" w:hAnsi="GHEA Grapalat"/>
                <w:sz w:val="20"/>
              </w:rPr>
              <w:t>2.</w:t>
            </w:r>
          </w:p>
        </w:tc>
        <w:tc>
          <w:tcPr>
            <w:tcW w:w="2881" w:type="dxa"/>
          </w:tcPr>
          <w:p w14:paraId="0FA561DF" w14:textId="77777777" w:rsidR="00CE6AFF" w:rsidRPr="007C2AEA" w:rsidRDefault="00CE6AFF" w:rsidP="00C339E6">
            <w:pPr>
              <w:jc w:val="center"/>
              <w:rPr>
                <w:rFonts w:ascii="GHEA Grapalat" w:hAnsi="GHEA Grapalat"/>
                <w:sz w:val="20"/>
                <w:lang w:val="hy-AM"/>
              </w:rPr>
            </w:pPr>
          </w:p>
        </w:tc>
        <w:tc>
          <w:tcPr>
            <w:tcW w:w="1708" w:type="dxa"/>
          </w:tcPr>
          <w:p w14:paraId="56A85724" w14:textId="77777777" w:rsidR="00CE6AFF" w:rsidRPr="007C2AEA" w:rsidRDefault="00CE6AFF" w:rsidP="00C339E6">
            <w:pPr>
              <w:jc w:val="center"/>
              <w:rPr>
                <w:rFonts w:ascii="GHEA Grapalat" w:hAnsi="GHEA Grapalat"/>
                <w:sz w:val="20"/>
                <w:lang w:val="hy-AM"/>
              </w:rPr>
            </w:pPr>
          </w:p>
        </w:tc>
        <w:tc>
          <w:tcPr>
            <w:tcW w:w="1442" w:type="dxa"/>
          </w:tcPr>
          <w:p w14:paraId="1323E396" w14:textId="77777777" w:rsidR="00CE6AFF" w:rsidRPr="007C2AEA" w:rsidRDefault="00CE6AFF" w:rsidP="00C339E6">
            <w:pPr>
              <w:jc w:val="center"/>
              <w:rPr>
                <w:rFonts w:ascii="GHEA Grapalat" w:hAnsi="GHEA Grapalat"/>
                <w:sz w:val="20"/>
                <w:lang w:val="hy-AM"/>
              </w:rPr>
            </w:pPr>
          </w:p>
        </w:tc>
        <w:tc>
          <w:tcPr>
            <w:tcW w:w="2070" w:type="dxa"/>
          </w:tcPr>
          <w:p w14:paraId="62DEAD5C" w14:textId="77777777" w:rsidR="00CE6AFF" w:rsidRPr="007C2AEA" w:rsidRDefault="00CE6AFF" w:rsidP="00C339E6">
            <w:pPr>
              <w:jc w:val="center"/>
              <w:rPr>
                <w:rFonts w:ascii="GHEA Grapalat" w:hAnsi="GHEA Grapalat"/>
                <w:sz w:val="20"/>
                <w:lang w:val="hy-AM"/>
              </w:rPr>
            </w:pPr>
          </w:p>
        </w:tc>
        <w:tc>
          <w:tcPr>
            <w:tcW w:w="1710" w:type="dxa"/>
          </w:tcPr>
          <w:p w14:paraId="13AD8149" w14:textId="77777777" w:rsidR="00CE6AFF" w:rsidRPr="007C2AEA" w:rsidRDefault="00CE6AFF" w:rsidP="00C339E6">
            <w:pPr>
              <w:jc w:val="center"/>
              <w:rPr>
                <w:rFonts w:ascii="GHEA Grapalat" w:hAnsi="GHEA Grapalat"/>
                <w:sz w:val="20"/>
                <w:lang w:val="hy-AM"/>
              </w:rPr>
            </w:pPr>
          </w:p>
        </w:tc>
      </w:tr>
      <w:tr w:rsidR="00CE6AFF" w:rsidRPr="007C2AEA" w14:paraId="527EBD3E" w14:textId="77777777" w:rsidTr="00C339E6">
        <w:trPr>
          <w:cantSplit/>
        </w:trPr>
        <w:tc>
          <w:tcPr>
            <w:tcW w:w="377" w:type="dxa"/>
          </w:tcPr>
          <w:p w14:paraId="3F334B27" w14:textId="77777777" w:rsidR="00CE6AFF" w:rsidRPr="007C2AEA" w:rsidRDefault="00CE6AFF" w:rsidP="00C339E6">
            <w:pPr>
              <w:jc w:val="center"/>
              <w:rPr>
                <w:rFonts w:ascii="GHEA Grapalat" w:hAnsi="GHEA Grapalat"/>
                <w:sz w:val="20"/>
              </w:rPr>
            </w:pPr>
            <w:r w:rsidRPr="007C2AEA">
              <w:rPr>
                <w:rFonts w:ascii="GHEA Grapalat" w:hAnsi="GHEA Grapalat"/>
                <w:sz w:val="20"/>
              </w:rPr>
              <w:t>3.</w:t>
            </w:r>
          </w:p>
        </w:tc>
        <w:tc>
          <w:tcPr>
            <w:tcW w:w="2881" w:type="dxa"/>
          </w:tcPr>
          <w:p w14:paraId="2DD6FE7F" w14:textId="77777777" w:rsidR="00CE6AFF" w:rsidRPr="007C2AEA" w:rsidRDefault="00CE6AFF" w:rsidP="00C339E6">
            <w:pPr>
              <w:jc w:val="center"/>
              <w:rPr>
                <w:rFonts w:ascii="GHEA Grapalat" w:hAnsi="GHEA Grapalat"/>
                <w:sz w:val="20"/>
                <w:lang w:val="hy-AM"/>
              </w:rPr>
            </w:pPr>
          </w:p>
        </w:tc>
        <w:tc>
          <w:tcPr>
            <w:tcW w:w="1708" w:type="dxa"/>
          </w:tcPr>
          <w:p w14:paraId="2BEE2B20" w14:textId="77777777" w:rsidR="00CE6AFF" w:rsidRPr="007C2AEA" w:rsidRDefault="00CE6AFF" w:rsidP="00C339E6">
            <w:pPr>
              <w:jc w:val="center"/>
              <w:rPr>
                <w:rFonts w:ascii="GHEA Grapalat" w:hAnsi="GHEA Grapalat"/>
                <w:sz w:val="20"/>
                <w:lang w:val="hy-AM"/>
              </w:rPr>
            </w:pPr>
          </w:p>
        </w:tc>
        <w:tc>
          <w:tcPr>
            <w:tcW w:w="1442" w:type="dxa"/>
          </w:tcPr>
          <w:p w14:paraId="6AF92E0F" w14:textId="77777777" w:rsidR="00CE6AFF" w:rsidRPr="007C2AEA" w:rsidRDefault="00CE6AFF" w:rsidP="00C339E6">
            <w:pPr>
              <w:jc w:val="center"/>
              <w:rPr>
                <w:rFonts w:ascii="GHEA Grapalat" w:hAnsi="GHEA Grapalat"/>
                <w:sz w:val="20"/>
                <w:lang w:val="hy-AM"/>
              </w:rPr>
            </w:pPr>
          </w:p>
        </w:tc>
        <w:tc>
          <w:tcPr>
            <w:tcW w:w="2070" w:type="dxa"/>
          </w:tcPr>
          <w:p w14:paraId="7468E191" w14:textId="77777777" w:rsidR="00CE6AFF" w:rsidRPr="007C2AEA" w:rsidRDefault="00CE6AFF" w:rsidP="00C339E6">
            <w:pPr>
              <w:jc w:val="center"/>
              <w:rPr>
                <w:rFonts w:ascii="GHEA Grapalat" w:hAnsi="GHEA Grapalat"/>
                <w:sz w:val="20"/>
                <w:lang w:val="hy-AM"/>
              </w:rPr>
            </w:pPr>
          </w:p>
        </w:tc>
        <w:tc>
          <w:tcPr>
            <w:tcW w:w="1710" w:type="dxa"/>
          </w:tcPr>
          <w:p w14:paraId="76A27C12" w14:textId="77777777" w:rsidR="00CE6AFF" w:rsidRPr="007C2AEA" w:rsidRDefault="00CE6AFF" w:rsidP="00C339E6">
            <w:pPr>
              <w:jc w:val="center"/>
              <w:rPr>
                <w:rFonts w:ascii="GHEA Grapalat" w:hAnsi="GHEA Grapalat"/>
                <w:sz w:val="20"/>
                <w:lang w:val="hy-AM"/>
              </w:rPr>
            </w:pPr>
          </w:p>
        </w:tc>
      </w:tr>
      <w:tr w:rsidR="00CE6AFF" w:rsidRPr="007C2AEA" w14:paraId="2610928F" w14:textId="77777777" w:rsidTr="00C339E6">
        <w:trPr>
          <w:cantSplit/>
        </w:trPr>
        <w:tc>
          <w:tcPr>
            <w:tcW w:w="377" w:type="dxa"/>
          </w:tcPr>
          <w:p w14:paraId="632ED35B" w14:textId="77777777" w:rsidR="00CE6AFF" w:rsidRPr="007C2AEA" w:rsidRDefault="00CE6AFF" w:rsidP="00C339E6">
            <w:pPr>
              <w:jc w:val="center"/>
              <w:rPr>
                <w:rFonts w:ascii="GHEA Grapalat" w:hAnsi="GHEA Grapalat"/>
                <w:sz w:val="20"/>
              </w:rPr>
            </w:pPr>
            <w:r w:rsidRPr="007C2AEA">
              <w:rPr>
                <w:rFonts w:ascii="GHEA Grapalat" w:hAnsi="GHEA Grapalat"/>
                <w:sz w:val="20"/>
              </w:rPr>
              <w:t>...</w:t>
            </w:r>
          </w:p>
        </w:tc>
        <w:tc>
          <w:tcPr>
            <w:tcW w:w="2881" w:type="dxa"/>
          </w:tcPr>
          <w:p w14:paraId="166F301D" w14:textId="77777777" w:rsidR="00CE6AFF" w:rsidRPr="007C2AEA" w:rsidRDefault="00CE6AFF" w:rsidP="00C339E6">
            <w:pPr>
              <w:jc w:val="center"/>
              <w:rPr>
                <w:rFonts w:ascii="GHEA Grapalat" w:hAnsi="GHEA Grapalat"/>
                <w:sz w:val="20"/>
                <w:lang w:val="hy-AM"/>
              </w:rPr>
            </w:pPr>
          </w:p>
        </w:tc>
        <w:tc>
          <w:tcPr>
            <w:tcW w:w="1708" w:type="dxa"/>
          </w:tcPr>
          <w:p w14:paraId="42958B26" w14:textId="77777777" w:rsidR="00CE6AFF" w:rsidRPr="007C2AEA" w:rsidRDefault="00CE6AFF" w:rsidP="00C339E6">
            <w:pPr>
              <w:jc w:val="center"/>
              <w:rPr>
                <w:rFonts w:ascii="GHEA Grapalat" w:hAnsi="GHEA Grapalat"/>
                <w:sz w:val="20"/>
                <w:lang w:val="hy-AM"/>
              </w:rPr>
            </w:pPr>
          </w:p>
        </w:tc>
        <w:tc>
          <w:tcPr>
            <w:tcW w:w="1442" w:type="dxa"/>
          </w:tcPr>
          <w:p w14:paraId="7E07F6A2" w14:textId="77777777" w:rsidR="00CE6AFF" w:rsidRPr="007C2AEA" w:rsidRDefault="00CE6AFF" w:rsidP="00C339E6">
            <w:pPr>
              <w:jc w:val="center"/>
              <w:rPr>
                <w:rFonts w:ascii="GHEA Grapalat" w:hAnsi="GHEA Grapalat"/>
                <w:sz w:val="20"/>
                <w:lang w:val="hy-AM"/>
              </w:rPr>
            </w:pPr>
          </w:p>
        </w:tc>
        <w:tc>
          <w:tcPr>
            <w:tcW w:w="2070" w:type="dxa"/>
          </w:tcPr>
          <w:p w14:paraId="128DB025" w14:textId="77777777" w:rsidR="00CE6AFF" w:rsidRPr="007C2AEA" w:rsidRDefault="00CE6AFF" w:rsidP="00C339E6">
            <w:pPr>
              <w:jc w:val="center"/>
              <w:rPr>
                <w:rFonts w:ascii="GHEA Grapalat" w:hAnsi="GHEA Grapalat"/>
                <w:sz w:val="20"/>
                <w:lang w:val="hy-AM"/>
              </w:rPr>
            </w:pPr>
          </w:p>
        </w:tc>
        <w:tc>
          <w:tcPr>
            <w:tcW w:w="1710" w:type="dxa"/>
          </w:tcPr>
          <w:p w14:paraId="60AB48B1" w14:textId="77777777" w:rsidR="00CE6AFF" w:rsidRPr="007C2AEA" w:rsidRDefault="00CE6AFF" w:rsidP="00C339E6">
            <w:pPr>
              <w:jc w:val="center"/>
              <w:rPr>
                <w:rFonts w:ascii="GHEA Grapalat" w:hAnsi="GHEA Grapalat"/>
                <w:sz w:val="20"/>
                <w:lang w:val="hy-AM"/>
              </w:rPr>
            </w:pPr>
          </w:p>
        </w:tc>
      </w:tr>
      <w:tr w:rsidR="00CE6AFF" w:rsidRPr="007C2AEA" w14:paraId="2AD158AC" w14:textId="77777777" w:rsidTr="00C339E6">
        <w:trPr>
          <w:cantSplit/>
        </w:trPr>
        <w:tc>
          <w:tcPr>
            <w:tcW w:w="377" w:type="dxa"/>
          </w:tcPr>
          <w:p w14:paraId="64D32CC6" w14:textId="77777777" w:rsidR="00CE6AFF" w:rsidRPr="007C2AEA" w:rsidRDefault="00CE6AFF" w:rsidP="00C339E6">
            <w:pPr>
              <w:jc w:val="center"/>
              <w:rPr>
                <w:rFonts w:ascii="GHEA Grapalat" w:hAnsi="GHEA Grapalat"/>
                <w:sz w:val="20"/>
              </w:rPr>
            </w:pPr>
            <w:r w:rsidRPr="007C2AEA">
              <w:rPr>
                <w:rFonts w:ascii="GHEA Grapalat" w:hAnsi="GHEA Grapalat"/>
                <w:sz w:val="20"/>
              </w:rPr>
              <w:t>...</w:t>
            </w:r>
          </w:p>
        </w:tc>
        <w:tc>
          <w:tcPr>
            <w:tcW w:w="2881" w:type="dxa"/>
          </w:tcPr>
          <w:p w14:paraId="146983F2" w14:textId="77777777" w:rsidR="00CE6AFF" w:rsidRPr="007C2AEA" w:rsidRDefault="00CE6AFF" w:rsidP="00C339E6">
            <w:pPr>
              <w:jc w:val="center"/>
              <w:rPr>
                <w:rFonts w:ascii="GHEA Grapalat" w:hAnsi="GHEA Grapalat"/>
                <w:sz w:val="20"/>
                <w:lang w:val="hy-AM"/>
              </w:rPr>
            </w:pPr>
          </w:p>
        </w:tc>
        <w:tc>
          <w:tcPr>
            <w:tcW w:w="1708" w:type="dxa"/>
          </w:tcPr>
          <w:p w14:paraId="2EF7907D" w14:textId="77777777" w:rsidR="00CE6AFF" w:rsidRPr="007C2AEA" w:rsidRDefault="00CE6AFF" w:rsidP="00C339E6">
            <w:pPr>
              <w:jc w:val="center"/>
              <w:rPr>
                <w:rFonts w:ascii="GHEA Grapalat" w:hAnsi="GHEA Grapalat"/>
                <w:sz w:val="20"/>
                <w:lang w:val="hy-AM"/>
              </w:rPr>
            </w:pPr>
          </w:p>
        </w:tc>
        <w:tc>
          <w:tcPr>
            <w:tcW w:w="1442" w:type="dxa"/>
          </w:tcPr>
          <w:p w14:paraId="6A6EE060" w14:textId="77777777" w:rsidR="00CE6AFF" w:rsidRPr="007C2AEA" w:rsidRDefault="00CE6AFF" w:rsidP="00C339E6">
            <w:pPr>
              <w:jc w:val="center"/>
              <w:rPr>
                <w:rFonts w:ascii="GHEA Grapalat" w:hAnsi="GHEA Grapalat"/>
                <w:sz w:val="20"/>
                <w:lang w:val="hy-AM"/>
              </w:rPr>
            </w:pPr>
          </w:p>
        </w:tc>
        <w:tc>
          <w:tcPr>
            <w:tcW w:w="2070" w:type="dxa"/>
          </w:tcPr>
          <w:p w14:paraId="3AA2C254" w14:textId="77777777" w:rsidR="00CE6AFF" w:rsidRPr="007C2AEA" w:rsidRDefault="00CE6AFF" w:rsidP="00C339E6">
            <w:pPr>
              <w:jc w:val="center"/>
              <w:rPr>
                <w:rFonts w:ascii="GHEA Grapalat" w:hAnsi="GHEA Grapalat"/>
                <w:sz w:val="20"/>
                <w:lang w:val="hy-AM"/>
              </w:rPr>
            </w:pPr>
          </w:p>
        </w:tc>
        <w:tc>
          <w:tcPr>
            <w:tcW w:w="1710" w:type="dxa"/>
          </w:tcPr>
          <w:p w14:paraId="1105E93C" w14:textId="77777777" w:rsidR="00CE6AFF" w:rsidRPr="007C2AEA" w:rsidRDefault="00CE6AFF" w:rsidP="00C339E6">
            <w:pPr>
              <w:jc w:val="center"/>
              <w:rPr>
                <w:rFonts w:ascii="GHEA Grapalat" w:hAnsi="GHEA Grapalat"/>
                <w:sz w:val="20"/>
                <w:lang w:val="hy-AM"/>
              </w:rPr>
            </w:pPr>
          </w:p>
        </w:tc>
      </w:tr>
    </w:tbl>
    <w:p w14:paraId="3C4388F7" w14:textId="77777777" w:rsidR="00CE6AFF" w:rsidRPr="007C2AEA" w:rsidRDefault="00CE6AFF" w:rsidP="00CE6AFF">
      <w:pPr>
        <w:tabs>
          <w:tab w:val="left" w:pos="1134"/>
        </w:tabs>
        <w:ind w:firstLine="720"/>
        <w:jc w:val="both"/>
        <w:rPr>
          <w:rFonts w:ascii="GHEA Grapalat" w:hAnsi="GHEA Grapalat"/>
          <w:sz w:val="20"/>
        </w:rPr>
      </w:pPr>
    </w:p>
    <w:p w14:paraId="05EA3457" w14:textId="77777777" w:rsidR="00CE6AFF" w:rsidRPr="007C2AEA" w:rsidRDefault="00CE6AFF" w:rsidP="00CE6AFF">
      <w:pPr>
        <w:tabs>
          <w:tab w:val="left" w:pos="1134"/>
        </w:tabs>
        <w:ind w:firstLine="720"/>
        <w:jc w:val="both"/>
        <w:rPr>
          <w:rFonts w:ascii="GHEA Grapalat" w:hAnsi="GHEA Grapalat"/>
          <w:sz w:val="20"/>
        </w:rPr>
      </w:pPr>
    </w:p>
    <w:p w14:paraId="04E6A176" w14:textId="77777777" w:rsidR="00CE6AFF" w:rsidRPr="007C2AEA" w:rsidRDefault="00CE6AFF" w:rsidP="00CE6AFF">
      <w:pPr>
        <w:tabs>
          <w:tab w:val="left" w:pos="1134"/>
        </w:tabs>
        <w:ind w:firstLine="720"/>
        <w:jc w:val="both"/>
        <w:rPr>
          <w:rFonts w:ascii="GHEA Grapalat" w:hAnsi="GHEA Grapalat"/>
          <w:i/>
          <w:sz w:val="18"/>
          <w:lang w:val="es-ES"/>
        </w:rPr>
      </w:pPr>
    </w:p>
    <w:p w14:paraId="1ECCD3A8" w14:textId="0556C01A" w:rsidR="00CE6AFF" w:rsidRPr="00F566BF" w:rsidRDefault="00CE6AFF" w:rsidP="00CE6AFF">
      <w:pPr>
        <w:pStyle w:val="BodyTextIndent3"/>
        <w:spacing w:line="240" w:lineRule="auto"/>
        <w:jc w:val="left"/>
        <w:rPr>
          <w:rFonts w:ascii="GHEA Grapalat" w:hAnsi="GHEA Grapalat"/>
          <w:i/>
          <w:lang w:val="es-ES" w:eastAsia="ru-RU"/>
        </w:rPr>
      </w:pPr>
      <w:r w:rsidRPr="00DC1FFA">
        <w:rPr>
          <w:rFonts w:ascii="GHEA Grapalat" w:hAnsi="GHEA Grapalat" w:cs="Sylfaen"/>
          <w:lang w:val="hy-AM"/>
        </w:rPr>
        <w:t>«</w:t>
      </w:r>
      <w:r w:rsidR="00C76EEC">
        <w:rPr>
          <w:rFonts w:ascii="GHEA Grapalat" w:hAnsi="GHEA Grapalat"/>
          <w:b/>
          <w:lang w:val="af-ZA"/>
        </w:rPr>
        <w:t>ԵՔ-ՀԲՄԽԾՁԲ-24/139</w:t>
      </w:r>
      <w:r w:rsidRPr="00DC1FFA">
        <w:rPr>
          <w:rFonts w:ascii="GHEA Grapalat" w:hAnsi="GHEA Grapalat" w:cs="Sylfaen"/>
          <w:lang w:val="hy-AM"/>
        </w:rPr>
        <w:t>»</w:t>
      </w:r>
      <w:r w:rsidRPr="00DC1FFA">
        <w:rPr>
          <w:rFonts w:ascii="GHEA Grapalat" w:hAnsi="GHEA Grapalat" w:cs="Sylfaen"/>
          <w:b/>
          <w:lang w:val="hy-AM"/>
        </w:rPr>
        <w:t xml:space="preserve"> </w:t>
      </w:r>
      <w:r w:rsidRPr="00DC1FFA">
        <w:rPr>
          <w:rFonts w:ascii="GHEA Grapalat" w:hAnsi="GHEA Grapalat" w:cs="Sylfaen"/>
          <w:sz w:val="22"/>
          <w:lang w:val="hy-AM"/>
        </w:rPr>
        <w:t>ծածկագրով</w:t>
      </w:r>
      <w:r>
        <w:rPr>
          <w:rFonts w:ascii="GHEA Grapalat" w:hAnsi="GHEA Grapalat" w:cs="Sylfaen"/>
          <w:sz w:val="22"/>
          <w:lang w:val="hy-AM"/>
        </w:rPr>
        <w:t xml:space="preserve"> </w:t>
      </w:r>
      <w:r w:rsidRPr="00DC1FFA">
        <w:rPr>
          <w:rFonts w:ascii="GHEA Grapalat" w:hAnsi="GHEA Grapalat" w:cs="Sylfaen"/>
          <w:sz w:val="22"/>
          <w:lang w:val="hy-AM"/>
        </w:rPr>
        <w:t>ընթացակարգի</w:t>
      </w:r>
      <w:r w:rsidRPr="00DC1FFA">
        <w:rPr>
          <w:rFonts w:ascii="GHEA Grapalat" w:hAnsi="GHEA Grapalat" w:cs="Arial"/>
          <w:sz w:val="22"/>
          <w:lang w:val="hy-AM"/>
        </w:rPr>
        <w:t xml:space="preserve"> շրջանակներում </w:t>
      </w:r>
      <w:r w:rsidRPr="00DC1FFA">
        <w:rPr>
          <w:rFonts w:ascii="GHEA Grapalat" w:hAnsi="GHEA Grapalat" w:cs="Arial"/>
          <w:sz w:val="22"/>
        </w:rPr>
        <w:t>կ</w:t>
      </w:r>
      <w:r w:rsidRPr="00DC1FFA">
        <w:rPr>
          <w:rFonts w:ascii="GHEA Grapalat" w:hAnsi="GHEA Grapalat" w:cs="Sylfaen"/>
          <w:sz w:val="22"/>
          <w:lang w:val="hy-AM"/>
        </w:rPr>
        <w:t>ից</w:t>
      </w:r>
      <w:r w:rsidRPr="00DC1FFA">
        <w:rPr>
          <w:rFonts w:ascii="GHEA Grapalat" w:hAnsi="GHEA Grapalat" w:cs="Arial"/>
          <w:sz w:val="22"/>
          <w:lang w:val="hy-AM"/>
        </w:rPr>
        <w:t xml:space="preserve"> </w:t>
      </w:r>
      <w:r w:rsidRPr="00DC1FFA">
        <w:rPr>
          <w:rFonts w:ascii="GHEA Grapalat" w:hAnsi="GHEA Grapalat" w:cs="Sylfaen"/>
          <w:sz w:val="22"/>
          <w:lang w:val="hy-AM"/>
        </w:rPr>
        <w:t>ներկայացնում</w:t>
      </w:r>
      <w:r w:rsidRPr="00DC1FFA">
        <w:rPr>
          <w:rFonts w:ascii="GHEA Grapalat" w:hAnsi="GHEA Grapalat" w:cs="Arial"/>
          <w:sz w:val="22"/>
          <w:lang w:val="hy-AM"/>
        </w:rPr>
        <w:t xml:space="preserve"> </w:t>
      </w:r>
      <w:r w:rsidRPr="00DC1FFA">
        <w:rPr>
          <w:rFonts w:ascii="GHEA Grapalat" w:hAnsi="GHEA Grapalat" w:cs="Sylfaen"/>
          <w:sz w:val="22"/>
          <w:lang w:val="hy-AM"/>
        </w:rPr>
        <w:t>ենք</w:t>
      </w:r>
      <w:r w:rsidRPr="00DC1FFA">
        <w:rPr>
          <w:rFonts w:ascii="GHEA Grapalat" w:hAnsi="GHEA Grapalat"/>
          <w:sz w:val="18"/>
          <w:lang w:val="hy-AM"/>
        </w:rPr>
        <w:t xml:space="preserve"> </w:t>
      </w:r>
      <w:r>
        <w:rPr>
          <w:rFonts w:ascii="GHEA Grapalat" w:hAnsi="GHEA Grapalat"/>
          <w:sz w:val="18"/>
          <w:lang w:val="hy-AM"/>
        </w:rPr>
        <w:t>՝</w:t>
      </w:r>
    </w:p>
    <w:p w14:paraId="32E098D1" w14:textId="77777777" w:rsidR="00CE6AFF" w:rsidRPr="007C2AEA" w:rsidRDefault="00CE6AFF" w:rsidP="00CE6AFF">
      <w:pPr>
        <w:tabs>
          <w:tab w:val="left" w:pos="1134"/>
        </w:tabs>
        <w:ind w:firstLine="720"/>
        <w:jc w:val="both"/>
        <w:rPr>
          <w:rFonts w:ascii="GHEA Grapalat" w:hAnsi="GHEA Grapalat"/>
          <w:i/>
          <w:sz w:val="20"/>
          <w:lang w:val="es-ES"/>
        </w:rPr>
      </w:pPr>
      <w:r w:rsidRPr="007C2AEA">
        <w:rPr>
          <w:rFonts w:ascii="GHEA Grapalat" w:hAnsi="GHEA Grapalat"/>
          <w:sz w:val="20"/>
          <w:u w:val="single"/>
          <w:lang w:val="hy-AM"/>
        </w:rPr>
        <w:tab/>
      </w:r>
      <w:r w:rsidRPr="007C2AEA">
        <w:rPr>
          <w:rFonts w:ascii="GHEA Grapalat" w:hAnsi="GHEA Grapalat"/>
          <w:sz w:val="20"/>
          <w:u w:val="single"/>
          <w:lang w:val="hy-AM"/>
        </w:rPr>
        <w:tab/>
      </w:r>
      <w:r>
        <w:rPr>
          <w:rFonts w:ascii="GHEA Grapalat" w:hAnsi="GHEA Grapalat"/>
          <w:sz w:val="20"/>
          <w:u w:val="single"/>
          <w:lang w:val="hy-AM"/>
        </w:rPr>
        <w:t xml:space="preserve">                                         </w:t>
      </w:r>
      <w:r w:rsidRPr="007C2AEA">
        <w:rPr>
          <w:rFonts w:ascii="GHEA Grapalat" w:hAnsi="GHEA Grapalat"/>
          <w:sz w:val="20"/>
          <w:u w:val="single"/>
          <w:lang w:val="hy-AM"/>
        </w:rPr>
        <w:t xml:space="preserve"> </w:t>
      </w:r>
      <w:r w:rsidRPr="007C2AEA">
        <w:rPr>
          <w:rFonts w:ascii="GHEA Grapalat" w:hAnsi="GHEA Grapalat"/>
          <w:sz w:val="20"/>
          <w:u w:val="single"/>
          <w:lang w:val="hy-AM"/>
        </w:rPr>
        <w:tab/>
      </w:r>
    </w:p>
    <w:p w14:paraId="6D535A06" w14:textId="77777777" w:rsidR="00CE6AFF" w:rsidRPr="007C2AEA" w:rsidRDefault="00CE6AFF" w:rsidP="00CE6AFF">
      <w:pPr>
        <w:ind w:left="-66"/>
        <w:jc w:val="both"/>
        <w:rPr>
          <w:rFonts w:ascii="GHEA Grapalat" w:hAnsi="GHEA Grapalat"/>
          <w:sz w:val="20"/>
          <w:lang w:val="es-ES"/>
        </w:rPr>
      </w:pPr>
      <w:r w:rsidRPr="007C2AEA">
        <w:rPr>
          <w:rFonts w:ascii="GHEA Grapalat" w:hAnsi="GHEA Grapalat"/>
          <w:i/>
          <w:sz w:val="18"/>
          <w:lang w:val="es-ES"/>
        </w:rPr>
        <w:t>(</w:t>
      </w:r>
      <w:proofErr w:type="spellStart"/>
      <w:r w:rsidRPr="007C2AEA">
        <w:rPr>
          <w:rFonts w:ascii="GHEA Grapalat" w:hAnsi="GHEA Grapalat" w:cs="Sylfaen"/>
          <w:i/>
          <w:sz w:val="18"/>
          <w:lang w:val="es-ES"/>
        </w:rPr>
        <w:t>հիմնական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աշխատակազմում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հաստատած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գրավոր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համաձայնությունները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իրականացվելիք</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աշխատանքներում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վերջիններիս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ներգրավվելու</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մասին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ինչպես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նաև</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անձնագրերի</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որակավորումը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հավաստող</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փաստաթղթերի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դիպլոմ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վկայագիր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հավաստագիր</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այլն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պատճենները</w:t>
      </w:r>
      <w:proofErr w:type="spellEnd"/>
      <w:r w:rsidRPr="007C2AEA">
        <w:rPr>
          <w:rFonts w:ascii="GHEA Grapalat" w:hAnsi="GHEA Grapalat" w:cs="Tahoma"/>
          <w:i/>
          <w:sz w:val="18"/>
          <w:lang w:val="es-ES"/>
        </w:rPr>
        <w:t>։</w:t>
      </w:r>
      <w:r w:rsidRPr="007C2AEA">
        <w:rPr>
          <w:rFonts w:ascii="GHEA Grapalat" w:hAnsi="GHEA Grapalat"/>
          <w:i/>
          <w:sz w:val="18"/>
          <w:lang w:val="es-ES"/>
        </w:rPr>
        <w:t>)</w:t>
      </w:r>
    </w:p>
    <w:p w14:paraId="201D5316" w14:textId="77777777" w:rsidR="00CE6AFF" w:rsidRDefault="00CE6AFF" w:rsidP="001557AE">
      <w:pPr>
        <w:pStyle w:val="BodyTextIndent3"/>
        <w:spacing w:line="240" w:lineRule="auto"/>
        <w:jc w:val="right"/>
        <w:rPr>
          <w:rFonts w:ascii="GHEA Grapalat" w:hAnsi="GHEA Grapalat" w:cs="Sylfaen"/>
          <w:b/>
          <w:lang w:val="hy-AM"/>
        </w:rPr>
      </w:pPr>
    </w:p>
    <w:p w14:paraId="20093E86" w14:textId="77777777" w:rsidR="00CE6AFF" w:rsidRDefault="00CE6AFF" w:rsidP="001557AE">
      <w:pPr>
        <w:pStyle w:val="BodyTextIndent3"/>
        <w:spacing w:line="240" w:lineRule="auto"/>
        <w:jc w:val="right"/>
        <w:rPr>
          <w:rFonts w:ascii="GHEA Grapalat" w:hAnsi="GHEA Grapalat" w:cs="Sylfaen"/>
          <w:b/>
          <w:lang w:val="hy-AM"/>
        </w:rPr>
      </w:pPr>
    </w:p>
    <w:p w14:paraId="1DB051C1" w14:textId="77777777" w:rsidR="00CE6AFF" w:rsidRDefault="00CE6AFF" w:rsidP="001557AE">
      <w:pPr>
        <w:pStyle w:val="BodyTextIndent3"/>
        <w:spacing w:line="240" w:lineRule="auto"/>
        <w:jc w:val="right"/>
        <w:rPr>
          <w:rFonts w:ascii="GHEA Grapalat" w:hAnsi="GHEA Grapalat" w:cs="Sylfaen"/>
          <w:b/>
          <w:lang w:val="hy-AM"/>
        </w:rPr>
      </w:pPr>
    </w:p>
    <w:p w14:paraId="103D2000" w14:textId="77777777" w:rsidR="00CE6AFF" w:rsidRDefault="00CE6AFF" w:rsidP="001557AE">
      <w:pPr>
        <w:pStyle w:val="BodyTextIndent3"/>
        <w:spacing w:line="240" w:lineRule="auto"/>
        <w:jc w:val="right"/>
        <w:rPr>
          <w:rFonts w:ascii="GHEA Grapalat" w:hAnsi="GHEA Grapalat" w:cs="Sylfaen"/>
          <w:b/>
          <w:lang w:val="hy-AM"/>
        </w:rPr>
      </w:pPr>
    </w:p>
    <w:p w14:paraId="14014D09" w14:textId="77777777" w:rsidR="00CE6AFF" w:rsidRDefault="00CE6AFF" w:rsidP="001557AE">
      <w:pPr>
        <w:pStyle w:val="BodyTextIndent3"/>
        <w:spacing w:line="240" w:lineRule="auto"/>
        <w:jc w:val="right"/>
        <w:rPr>
          <w:rFonts w:ascii="GHEA Grapalat" w:hAnsi="GHEA Grapalat" w:cs="Sylfaen"/>
          <w:b/>
          <w:lang w:val="hy-AM"/>
        </w:rPr>
      </w:pPr>
    </w:p>
    <w:p w14:paraId="10F50C1E" w14:textId="77777777" w:rsidR="00CE6AFF" w:rsidRDefault="00CE6AFF" w:rsidP="001557AE">
      <w:pPr>
        <w:pStyle w:val="BodyTextIndent3"/>
        <w:spacing w:line="240" w:lineRule="auto"/>
        <w:jc w:val="right"/>
        <w:rPr>
          <w:rFonts w:ascii="GHEA Grapalat" w:hAnsi="GHEA Grapalat" w:cs="Sylfaen"/>
          <w:b/>
          <w:lang w:val="hy-AM"/>
        </w:rPr>
      </w:pPr>
    </w:p>
    <w:p w14:paraId="23DE9711" w14:textId="77777777" w:rsidR="00CE6AFF" w:rsidRDefault="00CE6AFF" w:rsidP="001557AE">
      <w:pPr>
        <w:pStyle w:val="BodyTextIndent3"/>
        <w:spacing w:line="240" w:lineRule="auto"/>
        <w:jc w:val="right"/>
        <w:rPr>
          <w:rFonts w:ascii="GHEA Grapalat" w:hAnsi="GHEA Grapalat" w:cs="Sylfaen"/>
          <w:b/>
          <w:lang w:val="hy-AM"/>
        </w:rPr>
      </w:pPr>
    </w:p>
    <w:p w14:paraId="2D563B8C" w14:textId="77777777" w:rsidR="00CE6AFF" w:rsidRDefault="00CE6AFF" w:rsidP="001557AE">
      <w:pPr>
        <w:pStyle w:val="BodyTextIndent3"/>
        <w:spacing w:line="240" w:lineRule="auto"/>
        <w:jc w:val="right"/>
        <w:rPr>
          <w:rFonts w:ascii="GHEA Grapalat" w:hAnsi="GHEA Grapalat" w:cs="Sylfaen"/>
          <w:b/>
          <w:lang w:val="hy-AM"/>
        </w:rPr>
      </w:pPr>
    </w:p>
    <w:p w14:paraId="60373190" w14:textId="77777777" w:rsidR="00CE6AFF" w:rsidRDefault="00CE6AFF" w:rsidP="001557AE">
      <w:pPr>
        <w:pStyle w:val="BodyTextIndent3"/>
        <w:spacing w:line="240" w:lineRule="auto"/>
        <w:jc w:val="right"/>
        <w:rPr>
          <w:rFonts w:ascii="GHEA Grapalat" w:hAnsi="GHEA Grapalat" w:cs="Sylfaen"/>
          <w:b/>
          <w:lang w:val="hy-AM"/>
        </w:rPr>
      </w:pPr>
    </w:p>
    <w:p w14:paraId="40755AFF" w14:textId="77777777" w:rsidR="00CE6AFF" w:rsidRDefault="00CE6AFF" w:rsidP="001557AE">
      <w:pPr>
        <w:pStyle w:val="BodyTextIndent3"/>
        <w:spacing w:line="240" w:lineRule="auto"/>
        <w:jc w:val="right"/>
        <w:rPr>
          <w:rFonts w:ascii="GHEA Grapalat" w:hAnsi="GHEA Grapalat" w:cs="Sylfaen"/>
          <w:b/>
          <w:lang w:val="hy-AM"/>
        </w:rPr>
      </w:pPr>
    </w:p>
    <w:p w14:paraId="7130C1E0" w14:textId="77777777" w:rsidR="00CE6AFF" w:rsidRDefault="00CE6AFF" w:rsidP="001557AE">
      <w:pPr>
        <w:pStyle w:val="BodyTextIndent3"/>
        <w:spacing w:line="240" w:lineRule="auto"/>
        <w:jc w:val="right"/>
        <w:rPr>
          <w:rFonts w:ascii="GHEA Grapalat" w:hAnsi="GHEA Grapalat" w:cs="Sylfaen"/>
          <w:b/>
          <w:lang w:val="hy-AM"/>
        </w:rPr>
      </w:pPr>
    </w:p>
    <w:p w14:paraId="768A9506" w14:textId="77777777" w:rsidR="00CE6AFF" w:rsidRDefault="00CE6AFF" w:rsidP="001557AE">
      <w:pPr>
        <w:pStyle w:val="BodyTextIndent3"/>
        <w:spacing w:line="240" w:lineRule="auto"/>
        <w:jc w:val="right"/>
        <w:rPr>
          <w:rFonts w:ascii="GHEA Grapalat" w:hAnsi="GHEA Grapalat" w:cs="Sylfaen"/>
          <w:b/>
          <w:lang w:val="hy-AM"/>
        </w:rPr>
      </w:pPr>
    </w:p>
    <w:p w14:paraId="3D8401B0" w14:textId="77777777" w:rsidR="00CE6AFF" w:rsidRDefault="00CE6AFF" w:rsidP="001557AE">
      <w:pPr>
        <w:pStyle w:val="BodyTextIndent3"/>
        <w:spacing w:line="240" w:lineRule="auto"/>
        <w:jc w:val="right"/>
        <w:rPr>
          <w:rFonts w:ascii="GHEA Grapalat" w:hAnsi="GHEA Grapalat" w:cs="Sylfaen"/>
          <w:b/>
          <w:lang w:val="hy-AM"/>
        </w:rPr>
      </w:pPr>
    </w:p>
    <w:p w14:paraId="0C41962E" w14:textId="77777777" w:rsidR="00CE6AFF" w:rsidRDefault="00CE6AFF" w:rsidP="001557AE">
      <w:pPr>
        <w:pStyle w:val="BodyTextIndent3"/>
        <w:spacing w:line="240" w:lineRule="auto"/>
        <w:jc w:val="right"/>
        <w:rPr>
          <w:rFonts w:ascii="GHEA Grapalat" w:hAnsi="GHEA Grapalat" w:cs="Sylfaen"/>
          <w:b/>
          <w:lang w:val="hy-AM"/>
        </w:rPr>
      </w:pPr>
    </w:p>
    <w:p w14:paraId="4B2B2300" w14:textId="77777777" w:rsidR="00CE6AFF" w:rsidRDefault="00CE6AFF" w:rsidP="001557AE">
      <w:pPr>
        <w:pStyle w:val="BodyTextIndent3"/>
        <w:spacing w:line="240" w:lineRule="auto"/>
        <w:jc w:val="right"/>
        <w:rPr>
          <w:rFonts w:ascii="GHEA Grapalat" w:hAnsi="GHEA Grapalat" w:cs="Sylfaen"/>
          <w:b/>
          <w:lang w:val="hy-AM"/>
        </w:rPr>
      </w:pPr>
    </w:p>
    <w:p w14:paraId="50EA8AFE" w14:textId="77777777" w:rsidR="00CE6AFF" w:rsidRDefault="00CE6AFF" w:rsidP="001557AE">
      <w:pPr>
        <w:pStyle w:val="BodyTextIndent3"/>
        <w:spacing w:line="240" w:lineRule="auto"/>
        <w:jc w:val="right"/>
        <w:rPr>
          <w:rFonts w:ascii="GHEA Grapalat" w:hAnsi="GHEA Grapalat" w:cs="Sylfaen"/>
          <w:b/>
          <w:lang w:val="hy-AM"/>
        </w:rPr>
      </w:pPr>
    </w:p>
    <w:p w14:paraId="50E323DD" w14:textId="77777777" w:rsidR="00CE6AFF" w:rsidRDefault="00CE6AFF" w:rsidP="001557AE">
      <w:pPr>
        <w:pStyle w:val="BodyTextIndent3"/>
        <w:spacing w:line="240" w:lineRule="auto"/>
        <w:jc w:val="right"/>
        <w:rPr>
          <w:rFonts w:ascii="GHEA Grapalat" w:hAnsi="GHEA Grapalat" w:cs="Sylfaen"/>
          <w:b/>
          <w:lang w:val="hy-AM"/>
        </w:rPr>
      </w:pPr>
    </w:p>
    <w:p w14:paraId="34E3BD36" w14:textId="77777777" w:rsidR="00CE6AFF" w:rsidRDefault="00CE6AFF" w:rsidP="001557AE">
      <w:pPr>
        <w:pStyle w:val="BodyTextIndent3"/>
        <w:spacing w:line="240" w:lineRule="auto"/>
        <w:jc w:val="right"/>
        <w:rPr>
          <w:rFonts w:ascii="GHEA Grapalat" w:hAnsi="GHEA Grapalat" w:cs="Sylfaen"/>
          <w:b/>
          <w:lang w:val="hy-AM"/>
        </w:rPr>
      </w:pPr>
    </w:p>
    <w:p w14:paraId="1FDE97FC" w14:textId="77777777" w:rsidR="00CE6AFF" w:rsidRDefault="00CE6AFF" w:rsidP="001557AE">
      <w:pPr>
        <w:pStyle w:val="BodyTextIndent3"/>
        <w:spacing w:line="240" w:lineRule="auto"/>
        <w:jc w:val="right"/>
        <w:rPr>
          <w:rFonts w:ascii="GHEA Grapalat" w:hAnsi="GHEA Grapalat" w:cs="Sylfaen"/>
          <w:b/>
          <w:lang w:val="hy-AM"/>
        </w:rPr>
      </w:pPr>
    </w:p>
    <w:p w14:paraId="39797072" w14:textId="77777777" w:rsidR="00CE6AFF" w:rsidRDefault="00CE6AFF" w:rsidP="001557AE">
      <w:pPr>
        <w:pStyle w:val="BodyTextIndent3"/>
        <w:spacing w:line="240" w:lineRule="auto"/>
        <w:jc w:val="right"/>
        <w:rPr>
          <w:rFonts w:ascii="GHEA Grapalat" w:hAnsi="GHEA Grapalat" w:cs="Sylfaen"/>
          <w:b/>
          <w:lang w:val="hy-AM"/>
        </w:rPr>
      </w:pPr>
    </w:p>
    <w:p w14:paraId="02DB8D59" w14:textId="77777777" w:rsidR="00CE6AFF" w:rsidRDefault="00CE6AFF" w:rsidP="001557AE">
      <w:pPr>
        <w:pStyle w:val="BodyTextIndent3"/>
        <w:spacing w:line="240" w:lineRule="auto"/>
        <w:jc w:val="right"/>
        <w:rPr>
          <w:rFonts w:ascii="GHEA Grapalat" w:hAnsi="GHEA Grapalat" w:cs="Sylfaen"/>
          <w:b/>
          <w:lang w:val="hy-AM"/>
        </w:rPr>
      </w:pPr>
    </w:p>
    <w:p w14:paraId="3BCA5132" w14:textId="77777777" w:rsidR="00CE6AFF" w:rsidRDefault="00CE6AFF" w:rsidP="001557AE">
      <w:pPr>
        <w:pStyle w:val="BodyTextIndent3"/>
        <w:spacing w:line="240" w:lineRule="auto"/>
        <w:jc w:val="right"/>
        <w:rPr>
          <w:rFonts w:ascii="GHEA Grapalat" w:hAnsi="GHEA Grapalat" w:cs="Sylfaen"/>
          <w:b/>
          <w:lang w:val="hy-AM"/>
        </w:rPr>
      </w:pPr>
    </w:p>
    <w:p w14:paraId="309384EF" w14:textId="77777777" w:rsidR="009C370D" w:rsidRPr="002D4DC4" w:rsidRDefault="00EE223A" w:rsidP="009C370D">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sidR="009C370D" w:rsidRPr="00F566BF">
        <w:rPr>
          <w:rFonts w:ascii="GHEA Grapalat" w:hAnsi="GHEA Grapalat" w:cs="Sylfaen"/>
          <w:b/>
          <w:lang w:val="hy-AM"/>
        </w:rPr>
        <w:lastRenderedPageBreak/>
        <w:t>Հավելված</w:t>
      </w:r>
      <w:r w:rsidR="009C370D" w:rsidRPr="00F566BF">
        <w:rPr>
          <w:rFonts w:ascii="GHEA Grapalat" w:hAnsi="GHEA Grapalat" w:cs="Arial"/>
          <w:b/>
          <w:lang w:val="hy-AM"/>
        </w:rPr>
        <w:t xml:space="preserve"> </w:t>
      </w:r>
      <w:r w:rsidR="009C370D" w:rsidRPr="002D4DC4">
        <w:rPr>
          <w:rFonts w:ascii="GHEA Grapalat" w:hAnsi="GHEA Grapalat" w:cs="Arial"/>
          <w:b/>
          <w:lang w:val="hy-AM"/>
        </w:rPr>
        <w:t>4</w:t>
      </w:r>
    </w:p>
    <w:p w14:paraId="265F8D22" w14:textId="63482B8B" w:rsidR="009C370D" w:rsidRPr="00F566BF" w:rsidRDefault="009C370D" w:rsidP="009C370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6EEC">
        <w:rPr>
          <w:rFonts w:ascii="GHEA Grapalat" w:hAnsi="GHEA Grapalat"/>
          <w:b/>
          <w:lang w:val="af-ZA"/>
        </w:rPr>
        <w:t>ԵՔ-ՀԲՄԽԾՁԲ-24/139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AB60FB1" w14:textId="65FF414C" w:rsidR="009C370D" w:rsidRPr="00F566BF" w:rsidRDefault="00B912E9" w:rsidP="009C370D">
      <w:pPr>
        <w:pStyle w:val="BodyTextIndent3"/>
        <w:spacing w:line="240" w:lineRule="auto"/>
        <w:jc w:val="right"/>
        <w:rPr>
          <w:rFonts w:ascii="GHEA Grapalat" w:hAnsi="GHEA Grapalat"/>
          <w:szCs w:val="24"/>
          <w:lang w:val="hy-AM"/>
        </w:rPr>
      </w:pPr>
      <w:r>
        <w:rPr>
          <w:rFonts w:ascii="GHEA Grapalat" w:hAnsi="GHEA Grapalat" w:cs="Sylfaen"/>
          <w:b/>
          <w:lang w:val="hy-AM"/>
        </w:rPr>
        <w:t>հրատապ բաց մրցույթ</w:t>
      </w:r>
      <w:r w:rsidR="009C370D" w:rsidRPr="00F566BF">
        <w:rPr>
          <w:rFonts w:ascii="GHEA Grapalat" w:hAnsi="GHEA Grapalat" w:cs="Arial"/>
          <w:b/>
          <w:lang w:val="hy-AM"/>
        </w:rPr>
        <w:t xml:space="preserve">ի </w:t>
      </w:r>
      <w:r w:rsidR="009C370D" w:rsidRPr="00F566BF">
        <w:rPr>
          <w:rFonts w:ascii="GHEA Grapalat" w:hAnsi="GHEA Grapalat" w:cs="Sylfaen"/>
          <w:b/>
          <w:lang w:val="hy-AM"/>
        </w:rPr>
        <w:t>հրավերի</w:t>
      </w:r>
    </w:p>
    <w:p w14:paraId="7584D7EF"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045CD57A" w14:textId="77777777" w:rsidR="007A5E2D" w:rsidRPr="002D4DC4"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7876614A"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DFAD6A2"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7B08F790" w14:textId="77777777" w:rsidR="00091EBC" w:rsidRPr="00F566BF"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20E530A" w14:textId="77777777"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գնման ընթացակարգի</w:t>
      </w:r>
      <w:r w:rsidR="00F27778" w:rsidRPr="002D4DC4">
        <w:rPr>
          <w:rStyle w:val="Strong"/>
          <w:rFonts w:ascii="GHEA Grapalat" w:hAnsi="GHEA Grapalat"/>
          <w:b w:val="0"/>
          <w:bCs w:val="0"/>
          <w:sz w:val="20"/>
          <w:szCs w:val="20"/>
          <w:lang w:val="hy-AM"/>
        </w:rPr>
        <w:t xml:space="preserve"> արդյունքում</w:t>
      </w:r>
      <w:r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14:paraId="1A9466B3" w14:textId="77777777" w:rsidR="00F27778" w:rsidRPr="00F566BF" w:rsidRDefault="00F27778" w:rsidP="00091EBC">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4A34A01E" w14:textId="2C1EF125" w:rsidR="00F27778"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 xml:space="preserve">ցիպալ) </w:t>
      </w:r>
      <w:r w:rsidR="00F27778" w:rsidRPr="002D4DC4">
        <w:rPr>
          <w:rStyle w:val="Strong"/>
          <w:rFonts w:ascii="GHEA Grapalat" w:hAnsi="GHEA Grapalat"/>
          <w:b w:val="0"/>
          <w:bCs w:val="0"/>
          <w:sz w:val="20"/>
          <w:szCs w:val="20"/>
          <w:lang w:val="hy-AM"/>
        </w:rPr>
        <w:t xml:space="preserve">կողմից կնքվելիք </w:t>
      </w:r>
      <w:r w:rsidR="007A5E2D" w:rsidRPr="002D4DC4">
        <w:rPr>
          <w:rStyle w:val="Strong"/>
          <w:rFonts w:ascii="GHEA Grapalat" w:hAnsi="GHEA Grapalat"/>
          <w:b w:val="0"/>
          <w:bCs w:val="0"/>
          <w:sz w:val="20"/>
          <w:szCs w:val="20"/>
          <w:lang w:val="hy-AM"/>
        </w:rPr>
        <w:t>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t xml:space="preserve">           </w:t>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u w:val="single"/>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r>
      <w:r w:rsidR="00F27778" w:rsidRPr="002D4DC4">
        <w:rPr>
          <w:rStyle w:val="Strong"/>
          <w:rFonts w:ascii="GHEA Grapalat" w:hAnsi="GHEA Grapalat"/>
          <w:b w:val="0"/>
          <w:bCs w:val="0"/>
          <w:sz w:val="20"/>
          <w:szCs w:val="20"/>
          <w:lang w:val="hy-AM"/>
        </w:rPr>
        <w:tab/>
        <w:t xml:space="preserve">  </w:t>
      </w:r>
      <w:r w:rsidR="00F27778"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00F27778" w:rsidRPr="002D4DC4">
        <w:rPr>
          <w:rStyle w:val="Strong"/>
          <w:rFonts w:ascii="GHEA Grapalat" w:hAnsi="GHEA Grapalat"/>
          <w:b w:val="0"/>
          <w:bCs w:val="0"/>
          <w:sz w:val="20"/>
          <w:szCs w:val="20"/>
          <w:lang w:val="hy-AM"/>
        </w:rPr>
        <w:tab/>
        <w:t xml:space="preserve">            </w:t>
      </w:r>
      <w:r w:rsidR="00E23921"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5FEF767D" w14:textId="77777777" w:rsidR="00091EBC" w:rsidRPr="002D4DC4"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w:t>
      </w:r>
      <w:r w:rsidR="00091EBC"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2D4DC4">
        <w:rPr>
          <w:rStyle w:val="Strong"/>
          <w:rFonts w:ascii="GHEA Grapalat" w:hAnsi="GHEA Grapalat"/>
          <w:b w:val="0"/>
          <w:bCs w:val="0"/>
          <w:sz w:val="20"/>
          <w:szCs w:val="20"/>
          <w:lang w:val="hy-AM"/>
        </w:rPr>
        <w:t xml:space="preserve">ման ապահովում </w:t>
      </w:r>
      <w:r w:rsidR="00091EBC" w:rsidRPr="002D4DC4">
        <w:rPr>
          <w:rStyle w:val="Strong"/>
          <w:rFonts w:ascii="GHEA Grapalat" w:hAnsi="GHEA Grapalat"/>
          <w:b w:val="0"/>
          <w:bCs w:val="0"/>
          <w:sz w:val="20"/>
          <w:szCs w:val="20"/>
          <w:lang w:val="hy-AM"/>
        </w:rPr>
        <w:t>(այսուհետ՝ երաշխավորված պարտավորություններ</w:t>
      </w:r>
      <w:r w:rsidR="007A5E2D" w:rsidRPr="002D4DC4">
        <w:rPr>
          <w:rStyle w:val="Strong"/>
          <w:rFonts w:ascii="GHEA Grapalat" w:hAnsi="GHEA Grapalat"/>
          <w:b w:val="0"/>
          <w:bCs w:val="0"/>
          <w:sz w:val="20"/>
          <w:szCs w:val="20"/>
          <w:lang w:val="hy-AM"/>
        </w:rPr>
        <w:t>)</w:t>
      </w:r>
      <w:r w:rsidR="00091EBC" w:rsidRPr="002D4DC4">
        <w:rPr>
          <w:rStyle w:val="Strong"/>
          <w:rFonts w:ascii="GHEA Grapalat" w:hAnsi="GHEA Grapalat"/>
          <w:b w:val="0"/>
          <w:bCs w:val="0"/>
          <w:sz w:val="20"/>
          <w:szCs w:val="20"/>
          <w:lang w:val="hy-AM"/>
        </w:rPr>
        <w:t xml:space="preserve">: </w:t>
      </w:r>
    </w:p>
    <w:p w14:paraId="00A18037"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4EC0798C" w14:textId="77777777" w:rsidR="00091EBC" w:rsidRPr="002D4DC4"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2D4DC4">
        <w:rPr>
          <w:rStyle w:val="Strong"/>
          <w:rFonts w:ascii="GHEA Grapalat" w:hAnsi="GHEA Grapalat"/>
          <w:b w:val="0"/>
          <w:bCs w:val="0"/>
          <w:sz w:val="20"/>
          <w:szCs w:val="20"/>
          <w:lang w:val="hy-AM"/>
        </w:rPr>
        <w:t xml:space="preserve">    </w:t>
      </w:r>
      <w:r w:rsidR="00091EBC" w:rsidRPr="002D4DC4">
        <w:rPr>
          <w:rFonts w:ascii="GHEA Grapalat" w:hAnsi="GHEA Grapalat" w:cs="Sylfaen"/>
          <w:vertAlign w:val="superscript"/>
          <w:lang w:val="hy-AM"/>
        </w:rPr>
        <w:t>երաշխիքը տվող բանկի</w:t>
      </w:r>
      <w:r w:rsidR="007B5E8C">
        <w:rPr>
          <w:rFonts w:ascii="GHEA Grapalat" w:hAnsi="GHEA Grapalat" w:cs="Sylfaen"/>
          <w:vertAlign w:val="superscript"/>
          <w:lang w:val="hy-AM"/>
        </w:rPr>
        <w:t xml:space="preserve"> </w:t>
      </w:r>
      <w:r w:rsidR="00091EBC" w:rsidRPr="00F566BF">
        <w:rPr>
          <w:rFonts w:ascii="GHEA Grapalat" w:hAnsi="GHEA Grapalat" w:cs="Sylfaen"/>
          <w:vertAlign w:val="superscript"/>
          <w:lang w:val="hy-AM"/>
        </w:rPr>
        <w:t>անվանումը</w:t>
      </w:r>
    </w:p>
    <w:p w14:paraId="4903D936" w14:textId="77777777" w:rsidR="00091EBC"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ab/>
      </w:r>
      <w:r w:rsidR="00286298" w:rsidRPr="002D4DC4">
        <w:rPr>
          <w:rStyle w:val="Strong"/>
          <w:rFonts w:ascii="GHEA Grapalat" w:hAnsi="GHEA Grapalat"/>
          <w:b w:val="0"/>
          <w:bCs w:val="0"/>
          <w:sz w:val="20"/>
          <w:szCs w:val="20"/>
          <w:u w:val="single"/>
          <w:lang w:val="hy-AM"/>
        </w:rPr>
        <w:tab/>
      </w:r>
      <w:r w:rsidR="006E4901" w:rsidRPr="002D4DC4">
        <w:rPr>
          <w:rStyle w:val="Strong"/>
          <w:rFonts w:ascii="GHEA Grapalat" w:hAnsi="GHEA Grapalat"/>
          <w:b w:val="0"/>
          <w:bCs w:val="0"/>
          <w:sz w:val="20"/>
          <w:szCs w:val="20"/>
          <w:u w:val="single"/>
          <w:lang w:val="hy-AM"/>
        </w:rPr>
        <w:t xml:space="preserve">  </w:t>
      </w:r>
    </w:p>
    <w:p w14:paraId="33B0BA65"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w:t>
      </w:r>
      <w:r w:rsidR="006E4901"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գումարը թվերով և տառերով</w:t>
      </w:r>
    </w:p>
    <w:p w14:paraId="1DEB7D00" w14:textId="78FF1DEC" w:rsidR="006E4901" w:rsidRPr="002D4DC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514342" w:rsidRPr="00036B4C">
        <w:rPr>
          <w:rFonts w:ascii="GHEA Grapalat" w:hAnsi="GHEA Grapalat" w:cs="Arial"/>
          <w:b/>
          <w:sz w:val="20"/>
          <w:szCs w:val="20"/>
          <w:lang w:val="hy-AM"/>
        </w:rPr>
        <w:t>900015211429</w:t>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հաշվեհամարին </w:t>
      </w:r>
      <w:r w:rsidR="006E4901" w:rsidRPr="002D4DC4">
        <w:rPr>
          <w:rStyle w:val="Strong"/>
          <w:rFonts w:ascii="GHEA Grapalat" w:hAnsi="GHEA Grapalat"/>
          <w:b w:val="0"/>
          <w:bCs w:val="0"/>
          <w:sz w:val="20"/>
          <w:szCs w:val="20"/>
          <w:lang w:val="hy-AM"/>
        </w:rPr>
        <w:t>փոխանցման միջոցով:</w:t>
      </w:r>
    </w:p>
    <w:p w14:paraId="6E272756" w14:textId="77777777" w:rsidR="006E4901" w:rsidRPr="002D4DC4"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14:paraId="6F1D133D" w14:textId="77777777"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977F4E2" w14:textId="77777777" w:rsidR="00091EBC" w:rsidRPr="002D4DC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555662EA" w:rsidR="00DB01B8" w:rsidRPr="00842CF6"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 Երաշխիքը գործում է </w:t>
      </w:r>
      <w:r w:rsidR="00C36096">
        <w:rPr>
          <w:rFonts w:ascii="GHEA Grapalat" w:hAnsi="GHEA Grapalat"/>
          <w:color w:val="000000"/>
          <w:sz w:val="20"/>
          <w:szCs w:val="20"/>
          <w:lang w:val="hy-AM"/>
        </w:rPr>
        <w:t>թողարկման պահից և ուժի մեջ է</w:t>
      </w:r>
      <w:r w:rsidR="00C36096" w:rsidRPr="00842CF6">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բենեֆիցիարի և պրինցիպալի միջև 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365AEA91"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8E5897A"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8D7EE20" w14:textId="33FAF2D3"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001F059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w:t>
      </w:r>
    </w:p>
    <w:p w14:paraId="0ED7358B" w14:textId="77777777" w:rsidR="001F0598" w:rsidRDefault="00DB01B8" w:rsidP="00DB01B8">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712DC8F8" w14:textId="43D09543" w:rsidR="00DB01B8" w:rsidRPr="00915006" w:rsidRDefault="0039188E" w:rsidP="00DB01B8">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p>
    <w:p w14:paraId="2B2033A6" w14:textId="6EAE369F" w:rsidR="00C36096" w:rsidRPr="003750DF"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w:t>
      </w:r>
      <w:r w:rsidR="00C36096" w:rsidRPr="00842CF6">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36096">
        <w:rPr>
          <w:rFonts w:ascii="GHEA Grapalat" w:hAnsi="GHEA Grapalat"/>
          <w:color w:val="000000"/>
          <w:sz w:val="20"/>
          <w:szCs w:val="20"/>
          <w:lang w:val="hy-AM"/>
        </w:rPr>
        <w:t>՝</w:t>
      </w:r>
      <w:r w:rsidR="00C36096" w:rsidRPr="008242F8">
        <w:rPr>
          <w:rFonts w:ascii="GHEA Grapalat" w:hAnsi="GHEA Grapalat"/>
          <w:color w:val="000000"/>
          <w:sz w:val="20"/>
          <w:szCs w:val="20"/>
          <w:lang w:val="hy-AM"/>
        </w:rPr>
        <w:t xml:space="preserve">  </w:t>
      </w:r>
      <w:r w:rsidR="00BD62B1" w:rsidRPr="00BD62B1">
        <w:rPr>
          <w:rFonts w:ascii="GHEA Grapalat" w:hAnsi="GHEA Grapalat"/>
          <w:color w:val="000000"/>
          <w:sz w:val="20"/>
          <w:szCs w:val="20"/>
          <w:lang w:val="hy-AM"/>
        </w:rPr>
        <w:t>grigo</w:t>
      </w:r>
      <w:r w:rsidR="004A4AC5" w:rsidRPr="004A4AC5">
        <w:rPr>
          <w:rFonts w:ascii="GHEA Grapalat" w:hAnsi="GHEA Grapalat"/>
          <w:color w:val="000000"/>
          <w:sz w:val="20"/>
          <w:szCs w:val="20"/>
          <w:lang w:val="hy-AM"/>
        </w:rPr>
        <w:t>r</w:t>
      </w:r>
      <w:r w:rsidR="00BD62B1" w:rsidRPr="00BD62B1">
        <w:rPr>
          <w:rFonts w:ascii="GHEA Grapalat" w:hAnsi="GHEA Grapalat"/>
          <w:color w:val="000000"/>
          <w:sz w:val="20"/>
          <w:szCs w:val="20"/>
          <w:lang w:val="hy-AM"/>
        </w:rPr>
        <w:t>yan</w:t>
      </w:r>
      <w:r w:rsidR="00CF244D">
        <w:rPr>
          <w:rFonts w:ascii="GHEA Grapalat" w:hAnsi="GHEA Grapalat"/>
          <w:color w:val="000000"/>
          <w:sz w:val="20"/>
          <w:szCs w:val="20"/>
          <w:lang w:val="hy-AM"/>
        </w:rPr>
        <w:t>.diana</w:t>
      </w:r>
      <w:r w:rsidR="00BD62B1" w:rsidRPr="00BD62B1">
        <w:rPr>
          <w:rFonts w:ascii="GHEA Grapalat" w:hAnsi="GHEA Grapalat"/>
          <w:color w:val="000000"/>
          <w:sz w:val="20"/>
          <w:szCs w:val="20"/>
          <w:lang w:val="hy-AM"/>
        </w:rPr>
        <w:t>@yerevan.am</w:t>
      </w:r>
      <w:r w:rsidR="00C36096" w:rsidRPr="008242F8">
        <w:rPr>
          <w:rFonts w:ascii="GHEA Grapalat" w:hAnsi="GHEA Grapalat"/>
          <w:color w:val="000000"/>
          <w:sz w:val="20"/>
          <w:szCs w:val="20"/>
          <w:lang w:val="hy-AM"/>
        </w:rPr>
        <w:t xml:space="preserve">--------------------------------      </w:t>
      </w:r>
    </w:p>
    <w:p w14:paraId="0D6A33F6" w14:textId="77777777" w:rsidR="00C36096" w:rsidRPr="003750DF" w:rsidRDefault="00C36096" w:rsidP="00C36096">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3E5810E0" w14:textId="77777777" w:rsidR="00C36096" w:rsidRPr="00842CF6" w:rsidRDefault="00C36096" w:rsidP="00C36096">
      <w:pPr>
        <w:pStyle w:val="ListParagraph"/>
        <w:tabs>
          <w:tab w:val="left" w:pos="0"/>
        </w:tabs>
        <w:ind w:left="0"/>
        <w:mirrorIndents/>
        <w:jc w:val="both"/>
        <w:rPr>
          <w:rFonts w:ascii="GHEA Grapalat" w:hAnsi="GHEA Grapalat"/>
          <w:color w:val="000000"/>
          <w:sz w:val="20"/>
          <w:szCs w:val="20"/>
          <w:lang w:val="hy-AM"/>
        </w:rPr>
      </w:pPr>
    </w:p>
    <w:p w14:paraId="538C372B" w14:textId="77777777" w:rsidR="00C36096" w:rsidRPr="00842CF6" w:rsidRDefault="00C36096" w:rsidP="00C3609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0483CA22" w14:textId="6F01978F" w:rsidR="00DB01B8" w:rsidRPr="00842CF6" w:rsidRDefault="00DB01B8" w:rsidP="00DB01B8">
      <w:pPr>
        <w:pStyle w:val="ListParagraph"/>
        <w:tabs>
          <w:tab w:val="left" w:pos="0"/>
        </w:tabs>
        <w:ind w:left="0"/>
        <w:mirrorIndents/>
        <w:jc w:val="both"/>
        <w:rPr>
          <w:rFonts w:ascii="GHEA Grapalat" w:hAnsi="GHEA Grapalat"/>
          <w:color w:val="000000"/>
          <w:sz w:val="20"/>
          <w:szCs w:val="20"/>
          <w:lang w:val="hy-AM"/>
        </w:rPr>
      </w:pPr>
    </w:p>
    <w:p w14:paraId="4EEE2D87" w14:textId="77777777" w:rsidR="00F07C37" w:rsidRPr="002D4DC4"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2D4DC4"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1</w:t>
      </w:r>
      <w:r w:rsidR="00091EBC" w:rsidRPr="002D4DC4">
        <w:rPr>
          <w:rFonts w:ascii="GHEA Grapalat" w:hAnsi="GHEA Grapalat"/>
          <w:color w:val="000000"/>
          <w:sz w:val="20"/>
          <w:szCs w:val="20"/>
          <w:lang w:val="hy-AM"/>
        </w:rPr>
        <w:t xml:space="preserve">) </w:t>
      </w:r>
      <w:r w:rsidR="007A5E2D"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24041A"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2D4DC4"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0024041A" w:rsidRPr="002D4DC4">
        <w:rPr>
          <w:rFonts w:ascii="GHEA Grapalat" w:hAnsi="GHEA Grapalat" w:cs="Sylfaen"/>
          <w:vertAlign w:val="superscript"/>
          <w:lang w:val="hy-AM"/>
        </w:rPr>
        <w:t xml:space="preserve">       </w:t>
      </w: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4F34A74D" w14:textId="77777777" w:rsidR="00091EBC" w:rsidRPr="002D4DC4"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r w:rsidR="00091EBC" w:rsidRPr="002D4DC4">
        <w:rPr>
          <w:rFonts w:ascii="GHEA Grapalat" w:hAnsi="GHEA Grapalat"/>
          <w:color w:val="000000"/>
          <w:sz w:val="20"/>
          <w:szCs w:val="20"/>
          <w:lang w:val="hy-AM"/>
        </w:rPr>
        <w:t>.</w:t>
      </w:r>
    </w:p>
    <w:p w14:paraId="320306A5" w14:textId="77777777" w:rsidR="007B3D9D" w:rsidRPr="002D4DC4"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2</w:t>
      </w:r>
      <w:r w:rsidR="00091EBC" w:rsidRPr="002D4DC4">
        <w:rPr>
          <w:rFonts w:ascii="GHEA Grapalat" w:hAnsi="GHEA Grapalat"/>
          <w:color w:val="000000"/>
          <w:sz w:val="20"/>
          <w:szCs w:val="20"/>
          <w:lang w:val="hy-AM"/>
        </w:rPr>
        <w:t xml:space="preserve">) </w:t>
      </w:r>
      <w:r w:rsidRPr="002D4DC4">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996FD0">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sidR="007B5E8C">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9571AC">
        <w:rPr>
          <w:rFonts w:ascii="GHEA Grapalat" w:hAnsi="GHEA Grapalat"/>
          <w:color w:val="000000"/>
          <w:sz w:val="20"/>
          <w:szCs w:val="20"/>
          <w:lang w:val="hy-AM"/>
        </w:rPr>
        <w:t>:</w:t>
      </w:r>
    </w:p>
    <w:p w14:paraId="3922C155"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2D4DC4"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8</w:t>
      </w:r>
      <w:r w:rsidR="00091EBC" w:rsidRPr="002D4DC4">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4D634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2D4DC4"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846E52"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 xml:space="preserve">մարմնի ղեկավար </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4C2006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1196E88F" w14:textId="77777777" w:rsidR="00F07C37" w:rsidRPr="00846E52"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656467B3" w14:textId="77777777" w:rsidR="00F07C37" w:rsidRPr="002D4DC4" w:rsidRDefault="00F07C37" w:rsidP="0043537C">
      <w:pPr>
        <w:jc w:val="both"/>
        <w:rPr>
          <w:rFonts w:ascii="GHEA Grapalat" w:hAnsi="GHEA Grapalat" w:cs="Sylfaen"/>
          <w:i/>
          <w:sz w:val="16"/>
          <w:szCs w:val="16"/>
          <w:lang w:val="hy-AM"/>
        </w:rPr>
      </w:pPr>
      <w:r w:rsidRPr="002D4DC4">
        <w:rPr>
          <w:rFonts w:ascii="GHEA Grapalat" w:hAnsi="GHEA Grapalat" w:cs="Sylfaen"/>
          <w:i/>
          <w:sz w:val="16"/>
          <w:szCs w:val="16"/>
          <w:lang w:val="hy-AM"/>
        </w:rPr>
        <w:t xml:space="preserve">* </w:t>
      </w:r>
    </w:p>
    <w:p w14:paraId="420ACAE3" w14:textId="49DEA756" w:rsidR="00631658" w:rsidRPr="00A90B77" w:rsidRDefault="00AF6C6F" w:rsidP="00734E6F">
      <w:pPr>
        <w:pStyle w:val="BodyTextIndent3"/>
        <w:spacing w:line="240" w:lineRule="auto"/>
        <w:jc w:val="right"/>
        <w:rPr>
          <w:rFonts w:ascii="GHEA Grapalat" w:hAnsi="GHEA Grapalat" w:cs="Sylfaen"/>
          <w:i/>
          <w:lang w:val="hy-AM"/>
        </w:rPr>
      </w:pPr>
      <w:r>
        <w:rPr>
          <w:rFonts w:ascii="GHEA Grapalat" w:hAnsi="GHEA Grapalat" w:cs="Sylfaen"/>
          <w:b/>
          <w:lang w:val="hy-AM"/>
        </w:rPr>
        <w:br w:type="page"/>
      </w:r>
    </w:p>
    <w:p w14:paraId="3C6FE8F4" w14:textId="7DC663C5" w:rsidR="00091EBC" w:rsidRPr="002D4DC4" w:rsidRDefault="00091EBC" w:rsidP="00E87CE7">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32A3AA9F"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6EEC">
        <w:rPr>
          <w:rFonts w:ascii="GHEA Grapalat" w:hAnsi="GHEA Grapalat"/>
          <w:b/>
          <w:lang w:val="af-ZA"/>
        </w:rPr>
        <w:t>ԵՔ-ՀԲՄԽԾՁԲ-24/139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371F93D4" w:rsidR="00091EBC" w:rsidRPr="00F566BF" w:rsidRDefault="00B912E9"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1EBC"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2F93773F"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C339E6" w:rsidRPr="00036B4C">
        <w:rPr>
          <w:rFonts w:ascii="GHEA Grapalat" w:hAnsi="GHEA Grapalat" w:cs="Arial"/>
          <w:b/>
          <w:sz w:val="20"/>
          <w:szCs w:val="20"/>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685D95B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Երաշխիքը գործում է</w:t>
      </w:r>
      <w:r w:rsidR="00C36096" w:rsidRPr="00C36096">
        <w:rPr>
          <w:rFonts w:ascii="GHEA Grapalat" w:hAnsi="GHEA Grapalat"/>
          <w:color w:val="000000"/>
          <w:sz w:val="20"/>
          <w:szCs w:val="20"/>
          <w:lang w:val="hy-AM"/>
        </w:rPr>
        <w:t xml:space="preserve"> </w:t>
      </w:r>
      <w:r w:rsidR="00C36096">
        <w:rPr>
          <w:rFonts w:ascii="GHEA Grapalat" w:hAnsi="GHEA Grapalat"/>
          <w:color w:val="000000"/>
          <w:sz w:val="20"/>
          <w:szCs w:val="20"/>
          <w:lang w:val="hy-AM"/>
        </w:rPr>
        <w:t>թողարկման պահից և ուժի մեջ է</w:t>
      </w:r>
      <w:r w:rsidR="00DB01B8" w:rsidRPr="00842CF6">
        <w:rPr>
          <w:rFonts w:ascii="GHEA Grapalat" w:hAnsi="GHEA Grapalat"/>
          <w:color w:val="000000"/>
          <w:sz w:val="20"/>
          <w:szCs w:val="20"/>
          <w:lang w:val="hy-AM"/>
        </w:rPr>
        <w:t xml:space="preserve"> բենեֆիցիարի և պրիցիպալի միջև կնքվելիքN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4D54FF5" w14:textId="699B9762" w:rsidR="00C36096" w:rsidRPr="003750DF"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00991E56"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00991E56"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r w:rsidRPr="00842CF6">
        <w:rPr>
          <w:rFonts w:ascii="GHEA Grapalat" w:hAnsi="GHEA Grapalat"/>
          <w:color w:val="000000"/>
          <w:sz w:val="20"/>
          <w:szCs w:val="20"/>
          <w:lang w:val="hy-AM"/>
        </w:rPr>
        <w:t xml:space="preserve">օրվան հաջորդող իննսուներորդ աշխատանքային օրը ներառյալ: </w:t>
      </w:r>
      <w:r w:rsidR="00C36096" w:rsidRPr="00842CF6">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36096">
        <w:rPr>
          <w:rFonts w:ascii="GHEA Grapalat" w:hAnsi="GHEA Grapalat"/>
          <w:color w:val="000000"/>
          <w:sz w:val="20"/>
          <w:szCs w:val="20"/>
          <w:lang w:val="hy-AM"/>
        </w:rPr>
        <w:t>՝</w:t>
      </w:r>
      <w:r w:rsidR="00C36096" w:rsidRPr="008242F8">
        <w:rPr>
          <w:rFonts w:ascii="GHEA Grapalat" w:hAnsi="GHEA Grapalat"/>
          <w:color w:val="000000"/>
          <w:sz w:val="20"/>
          <w:szCs w:val="20"/>
          <w:lang w:val="hy-AM"/>
        </w:rPr>
        <w:t xml:space="preserve">  </w:t>
      </w:r>
      <w:r w:rsidR="00BD62B1" w:rsidRPr="00BD62B1">
        <w:rPr>
          <w:rFonts w:ascii="GHEA Grapalat" w:hAnsi="GHEA Grapalat"/>
          <w:color w:val="000000"/>
          <w:sz w:val="20"/>
          <w:szCs w:val="20"/>
          <w:lang w:val="hy-AM"/>
        </w:rPr>
        <w:t>grigo</w:t>
      </w:r>
      <w:r w:rsidR="004A4AC5">
        <w:rPr>
          <w:rFonts w:ascii="GHEA Grapalat" w:hAnsi="GHEA Grapalat"/>
          <w:color w:val="000000"/>
          <w:sz w:val="20"/>
          <w:szCs w:val="20"/>
          <w:lang w:val="hy-AM"/>
        </w:rPr>
        <w:t>r</w:t>
      </w:r>
      <w:r w:rsidR="00BD62B1" w:rsidRPr="00BD62B1">
        <w:rPr>
          <w:rFonts w:ascii="GHEA Grapalat" w:hAnsi="GHEA Grapalat"/>
          <w:color w:val="000000"/>
          <w:sz w:val="20"/>
          <w:szCs w:val="20"/>
          <w:lang w:val="hy-AM"/>
        </w:rPr>
        <w:t>yan</w:t>
      </w:r>
      <w:r w:rsidR="00ED1566">
        <w:rPr>
          <w:rFonts w:ascii="GHEA Grapalat" w:hAnsi="GHEA Grapalat"/>
          <w:color w:val="000000"/>
          <w:sz w:val="20"/>
          <w:szCs w:val="20"/>
          <w:lang w:val="hy-AM"/>
        </w:rPr>
        <w:t>.diana</w:t>
      </w:r>
      <w:r w:rsidR="00BD62B1" w:rsidRPr="00BD62B1">
        <w:rPr>
          <w:rFonts w:ascii="GHEA Grapalat" w:hAnsi="GHEA Grapalat"/>
          <w:color w:val="000000"/>
          <w:sz w:val="20"/>
          <w:szCs w:val="20"/>
          <w:lang w:val="hy-AM"/>
        </w:rPr>
        <w:t>@yerevan.am</w:t>
      </w:r>
      <w:r w:rsidR="00BD62B1" w:rsidRPr="008242F8">
        <w:rPr>
          <w:rFonts w:ascii="GHEA Grapalat" w:hAnsi="GHEA Grapalat"/>
          <w:color w:val="000000"/>
          <w:sz w:val="20"/>
          <w:szCs w:val="20"/>
          <w:lang w:val="hy-AM"/>
        </w:rPr>
        <w:t xml:space="preserve"> </w:t>
      </w:r>
      <w:r w:rsidR="00C36096" w:rsidRPr="008242F8">
        <w:rPr>
          <w:rFonts w:ascii="GHEA Grapalat" w:hAnsi="GHEA Grapalat"/>
          <w:color w:val="000000"/>
          <w:sz w:val="20"/>
          <w:szCs w:val="20"/>
          <w:lang w:val="hy-AM"/>
        </w:rPr>
        <w:t xml:space="preserve">-----------------------------      </w:t>
      </w:r>
    </w:p>
    <w:p w14:paraId="366970BA" w14:textId="77777777" w:rsidR="00C36096" w:rsidRPr="003750DF" w:rsidRDefault="00C36096" w:rsidP="00C36096">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280CDB8" w14:textId="77777777" w:rsidR="00C36096" w:rsidRPr="00842CF6" w:rsidRDefault="00C36096" w:rsidP="00C3609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68A68B4" w14:textId="452D45A3" w:rsidR="00091EBC" w:rsidRPr="002D4DC4" w:rsidRDefault="00091EBC" w:rsidP="00C36096">
      <w:pPr>
        <w:pStyle w:val="ListParagraph"/>
        <w:tabs>
          <w:tab w:val="left" w:pos="0"/>
        </w:tabs>
        <w:ind w:left="0"/>
        <w:mirrorIndents/>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996FD0">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0C1FB1CC" w14:textId="77777777" w:rsidR="00631658" w:rsidRPr="00F566BF" w:rsidRDefault="00631658" w:rsidP="00631658">
      <w:pPr>
        <w:jc w:val="right"/>
        <w:rPr>
          <w:rFonts w:ascii="GHEA Grapalat" w:hAnsi="GHEA Grapalat" w:cs="GHEA Grapalat"/>
          <w:i/>
          <w:sz w:val="18"/>
          <w:szCs w:val="18"/>
          <w:lang w:val="hy-AM"/>
        </w:rPr>
      </w:pPr>
    </w:p>
    <w:p w14:paraId="16B9FB53" w14:textId="05992C7D" w:rsidR="002B0E49" w:rsidRDefault="00334B2F" w:rsidP="00E87CE7">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2D4DC4" w:rsidRDefault="002B0E49"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lastRenderedPageBreak/>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51DD2A05"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C76EEC">
        <w:rPr>
          <w:rFonts w:ascii="GHEA Grapalat" w:hAnsi="GHEA Grapalat"/>
          <w:b/>
          <w:lang w:val="af-ZA"/>
        </w:rPr>
        <w:t>ԵՔ-ՀԲՄԽԾՁԲ-24/139</w:t>
      </w:r>
      <w:r w:rsidRPr="00F566BF">
        <w:rPr>
          <w:rFonts w:ascii="GHEA Grapalat" w:hAnsi="GHEA Grapalat" w:cs="Sylfaen"/>
          <w:b/>
          <w:lang w:val="hy-AM"/>
        </w:rPr>
        <w:t>»</w:t>
      </w:r>
      <w:r w:rsidR="00130202" w:rsidRPr="00F566BF">
        <w:rPr>
          <w:rFonts w:ascii="GHEA Grapalat" w:hAnsi="GHEA Grapalat" w:cs="Sylfaen"/>
          <w:b/>
          <w:lang w:val="hy-AM"/>
        </w:rPr>
        <w:t>*</w:t>
      </w:r>
      <w:r w:rsidRPr="00F566BF">
        <w:rPr>
          <w:rFonts w:ascii="GHEA Grapalat" w:hAnsi="GHEA Grapalat" w:cs="Sylfaen"/>
          <w:b/>
          <w:lang w:val="hy-AM"/>
        </w:rPr>
        <w:t xml:space="preserve">  ծածկագրով</w:t>
      </w:r>
    </w:p>
    <w:p w14:paraId="630CE518" w14:textId="4636CD3A" w:rsidR="00071D1C" w:rsidRPr="00F566BF" w:rsidRDefault="00B912E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F566BF">
        <w:rPr>
          <w:rFonts w:ascii="GHEA Grapalat" w:hAnsi="GHEA Grapalat" w:cs="Sylfaen"/>
          <w:b/>
          <w:lang w:val="hy-AM"/>
        </w:rPr>
        <w:t>ի 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3F3B4590"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17CB4277" w14:textId="77777777" w:rsidR="00811A9F" w:rsidRPr="00811A9F" w:rsidRDefault="00811A9F" w:rsidP="00811A9F">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5FE87901"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p>
    <w:p w14:paraId="5A901CBF" w14:textId="77777777"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14:paraId="125125E6" w14:textId="6D03DFC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r w:rsidR="00D40735">
        <w:rPr>
          <w:rFonts w:ascii="GHEA Grapalat" w:hAnsi="GHEA Grapalat" w:cs="Sylfaen"/>
          <w:sz w:val="20"/>
          <w:lang w:val="hy-AM"/>
        </w:rPr>
        <w:t>:</w:t>
      </w:r>
    </w:p>
    <w:p w14:paraId="4E2796EF" w14:textId="10592D66" w:rsidR="007678FA" w:rsidRPr="00D40735" w:rsidRDefault="007678FA" w:rsidP="007678FA">
      <w:pPr>
        <w:ind w:firstLine="720"/>
        <w:jc w:val="both"/>
        <w:rPr>
          <w:rFonts w:ascii="GHEA Grapalat" w:hAnsi="GHEA Grapalat"/>
          <w:sz w:val="20"/>
          <w:vertAlign w:val="superscript"/>
          <w:lang w:val="hy-AM"/>
        </w:rPr>
      </w:pPr>
      <w:r w:rsidRPr="00F566BF">
        <w:rPr>
          <w:rFonts w:ascii="GHEA Grapalat" w:hAnsi="GHEA Grapalat" w:cs="Sylfaen"/>
          <w:sz w:val="20"/>
          <w:lang w:val="hy-AM"/>
        </w:rPr>
        <w:t xml:space="preserve">1.2 </w:t>
      </w:r>
      <w:r w:rsidRPr="00F566BF">
        <w:rPr>
          <w:rFonts w:ascii="GHEA Grapalat" w:hAnsi="GHEA Grapalat"/>
          <w:sz w:val="20"/>
          <w:lang w:val="hy-AM"/>
        </w:rPr>
        <w:t>Ծառայությունը մատուցվում է</w:t>
      </w:r>
      <w:r w:rsidR="00F417C0">
        <w:rPr>
          <w:rFonts w:ascii="GHEA Grapalat" w:hAnsi="GHEA Grapalat"/>
          <w:sz w:val="20"/>
          <w:lang w:val="hy-AM"/>
        </w:rPr>
        <w:t xml:space="preserve"> </w:t>
      </w:r>
      <w:r w:rsidR="00F417C0" w:rsidRPr="00F417C0">
        <w:rPr>
          <w:rFonts w:ascii="GHEA Grapalat" w:hAnsi="GHEA Grapalat"/>
          <w:sz w:val="20"/>
          <w:lang w:val="hy-AM"/>
        </w:rPr>
        <w:t>քաղաքաշինական նորմատիվատեխնիկական և հաստատված նախագծանախահաշվային  փաստաթղթերին և</w:t>
      </w:r>
      <w:r w:rsidRPr="00F566BF">
        <w:rPr>
          <w:rFonts w:ascii="GHEA Grapalat" w:hAnsi="GHEA Grapalat"/>
          <w:sz w:val="20"/>
          <w:lang w:val="hy-AM"/>
        </w:rPr>
        <w:t xml:space="preserve">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r w:rsidR="0049343C" w:rsidRPr="00D40735">
        <w:rPr>
          <w:rFonts w:ascii="GHEA Grapalat" w:hAnsi="GHEA Grapalat"/>
          <w:sz w:val="20"/>
          <w:vertAlign w:val="superscript"/>
          <w:lang w:val="hy-AM"/>
        </w:rPr>
        <w:t>16.1</w:t>
      </w:r>
      <w:r w:rsidRPr="00D40735">
        <w:rPr>
          <w:rFonts w:ascii="GHEA Grapalat" w:hAnsi="GHEA Grapalat"/>
          <w:sz w:val="20"/>
          <w:vertAlign w:val="superscript"/>
          <w:lang w:val="hy-AM"/>
        </w:rPr>
        <w:t>։</w:t>
      </w:r>
    </w:p>
    <w:p w14:paraId="5FD6395F" w14:textId="77777777" w:rsidR="007678FA" w:rsidRPr="00F566BF" w:rsidRDefault="007678FA" w:rsidP="007678FA">
      <w:pPr>
        <w:ind w:firstLine="720"/>
        <w:jc w:val="both"/>
        <w:rPr>
          <w:rFonts w:ascii="GHEA Grapalat" w:hAnsi="GHEA Grapalat" w:cs="Sylfaen"/>
          <w:sz w:val="20"/>
          <w:lang w:val="hy-AM"/>
        </w:rPr>
      </w:pPr>
    </w:p>
    <w:p w14:paraId="3863D697"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14:paraId="692C39F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14:paraId="60B8B42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14:paraId="3B1CBA86" w14:textId="6C52D79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00E75B57" w:rsidRPr="00D40735">
        <w:rPr>
          <w:rFonts w:ascii="GHEA Grapalat" w:hAnsi="GHEA Grapalat" w:cs="Times Armenian"/>
          <w:sz w:val="20"/>
          <w:vertAlign w:val="superscript"/>
          <w:lang w:val="hy-AM"/>
        </w:rPr>
        <w:t>16.2</w:t>
      </w:r>
      <w:r w:rsidRPr="00D40735">
        <w:rPr>
          <w:rFonts w:ascii="GHEA Grapalat" w:hAnsi="GHEA Grapalat"/>
          <w:sz w:val="20"/>
          <w:vertAlign w:val="superscript"/>
          <w:lang w:val="hy-AM"/>
        </w:rPr>
        <w:t xml:space="preserve"> </w:t>
      </w:r>
    </w:p>
    <w:p w14:paraId="582C834A" w14:textId="77777777"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14:paraId="44BDDEEF" w14:textId="77777777" w:rsidR="007678FA" w:rsidRPr="00F566BF" w:rsidRDefault="007678FA" w:rsidP="007678FA">
      <w:pPr>
        <w:ind w:firstLine="720"/>
        <w:jc w:val="both"/>
        <w:rPr>
          <w:rFonts w:ascii="GHEA Grapalat" w:hAnsi="GHEA Grapalat" w:cs="Sylfaen"/>
          <w:sz w:val="20"/>
          <w:lang w:val="hy-AM"/>
        </w:rPr>
      </w:pP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w:t>
      </w:r>
      <w:r w:rsidR="003B7581">
        <w:rPr>
          <w:rFonts w:ascii="GHEA Grapalat" w:hAnsi="GHEA Grapalat" w:cs="Sylfaen"/>
          <w:sz w:val="20"/>
          <w:lang w:val="hy-AM"/>
        </w:rPr>
        <w:t xml:space="preserve"> կողմից մատուցված պատշաճ ծառայության դիմաց</w:t>
      </w:r>
      <w:r w:rsidRPr="00F566BF">
        <w:rPr>
          <w:rFonts w:ascii="GHEA Grapalat" w:hAnsi="GHEA Grapalat" w:cs="Sylfaen"/>
          <w:sz w:val="20"/>
          <w:lang w:val="hy-AM"/>
        </w:rPr>
        <w:t xml:space="preserve"> վճարման ենթակա գումարները, իսկ</w:t>
      </w:r>
      <w:r w:rsidR="006B3482" w:rsidRPr="00D40735">
        <w:rPr>
          <w:rFonts w:ascii="GHEA Grapalat" w:hAnsi="GHEA Grapalat" w:cs="Sylfaen"/>
          <w:sz w:val="20"/>
          <w:lang w:val="hy-AM"/>
        </w:rPr>
        <w:t xml:space="preserve"> </w:t>
      </w:r>
      <w:r w:rsidR="006B3482">
        <w:rPr>
          <w:rFonts w:ascii="GHEA Grapalat" w:hAnsi="GHEA Grapalat" w:cs="Sylfaen"/>
          <w:sz w:val="20"/>
          <w:lang w:val="hy-AM"/>
        </w:rPr>
        <w:t>վճարան</w:t>
      </w:r>
      <w:r w:rsidRPr="00F566BF">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14:paraId="3F8C8781" w14:textId="58B1A4DC"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2.3.1 Պատվիրատուից պահանջել վճարելու </w:t>
      </w:r>
      <w:r w:rsidR="00974713">
        <w:rPr>
          <w:rFonts w:ascii="GHEA Grapalat" w:hAnsi="GHEA Grapalat" w:cs="Sylfaen"/>
          <w:sz w:val="20"/>
          <w:lang w:val="hy-AM"/>
        </w:rPr>
        <w:t>պատշաճ մատուցված ծառայության դիմաց</w:t>
      </w:r>
      <w:r w:rsidR="00D40735">
        <w:rPr>
          <w:rFonts w:ascii="GHEA Grapalat" w:hAnsi="GHEA Grapalat" w:cs="Sylfaen"/>
          <w:sz w:val="20"/>
          <w:lang w:val="hy-AM"/>
        </w:rPr>
        <w:t xml:space="preserve"> </w:t>
      </w:r>
      <w:r w:rsidRPr="00F566B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Pr>
          <w:rFonts w:ascii="GHEA Grapalat" w:hAnsi="GHEA Grapalat" w:cs="Sylfaen"/>
          <w:sz w:val="20"/>
          <w:lang w:val="hy-AM"/>
        </w:rPr>
        <w:t xml:space="preserve">վճարման </w:t>
      </w:r>
      <w:r w:rsidRPr="00F566BF">
        <w:rPr>
          <w:rFonts w:ascii="GHEA Grapalat" w:hAnsi="GHEA Grapalat" w:cs="Sylfaen"/>
          <w:sz w:val="20"/>
          <w:lang w:val="hy-AM"/>
        </w:rPr>
        <w:t>ժամկետի խախտման դեպքում</w:t>
      </w:r>
      <w:r w:rsidR="00974713">
        <w:rPr>
          <w:rFonts w:ascii="GHEA Grapalat" w:hAnsi="GHEA Grapalat" w:cs="Sylfaen"/>
          <w:sz w:val="20"/>
          <w:lang w:val="hy-AM"/>
        </w:rPr>
        <w:t>՝</w:t>
      </w:r>
      <w:r w:rsidRPr="00F566BF">
        <w:rPr>
          <w:rFonts w:ascii="GHEA Grapalat" w:hAnsi="GHEA Grapalat" w:cs="Sylfaen"/>
          <w:sz w:val="20"/>
          <w:lang w:val="hy-AM"/>
        </w:rPr>
        <w:t xml:space="preserve"> նաև պայմանագրի 5.5 կետով նախատեսված տույժը։</w:t>
      </w:r>
    </w:p>
    <w:p w14:paraId="0D374685" w14:textId="77777777" w:rsidR="007678FA" w:rsidRPr="00F566BF" w:rsidRDefault="007678FA" w:rsidP="007678FA">
      <w:pPr>
        <w:ind w:firstLine="720"/>
        <w:jc w:val="both"/>
        <w:rPr>
          <w:rFonts w:ascii="GHEA Grapalat" w:hAnsi="GHEA Grapalat"/>
          <w:sz w:val="20"/>
          <w:lang w:val="hy-AM"/>
        </w:rPr>
      </w:pPr>
    </w:p>
    <w:p w14:paraId="361F7A82" w14:textId="77777777" w:rsidR="007678FA" w:rsidRPr="00F566BF" w:rsidRDefault="007678FA" w:rsidP="007678FA">
      <w:pPr>
        <w:ind w:firstLine="720"/>
        <w:jc w:val="both"/>
        <w:rPr>
          <w:rFonts w:ascii="GHEA Grapalat" w:hAnsi="GHEA Grapalat" w:cs="Sylfaen"/>
          <w:b/>
          <w:sz w:val="20"/>
          <w:lang w:val="hy-AM"/>
        </w:rPr>
      </w:pPr>
    </w:p>
    <w:p w14:paraId="70AB8EC9" w14:textId="77777777" w:rsidR="007678FA" w:rsidRPr="002D4DC4" w:rsidRDefault="007678FA" w:rsidP="007678FA">
      <w:pPr>
        <w:pStyle w:val="BodyTextIndent3"/>
        <w:spacing w:line="240" w:lineRule="auto"/>
        <w:ind w:firstLine="0"/>
        <w:rPr>
          <w:rFonts w:ascii="GHEA Grapalat" w:hAnsi="GHEA Grapalat" w:cs="Sylfaen"/>
          <w:i/>
          <w:sz w:val="16"/>
          <w:szCs w:val="16"/>
          <w:lang w:val="hy-AM" w:eastAsia="ru-RU"/>
        </w:rPr>
      </w:pPr>
      <w:r w:rsidRPr="00F566BF">
        <w:rPr>
          <w:rFonts w:ascii="GHEA Grapalat" w:hAnsi="GHEA Grapalat" w:cs="Sylfaen"/>
          <w:i/>
          <w:sz w:val="16"/>
          <w:szCs w:val="16"/>
          <w:lang w:val="hy-AM" w:eastAsia="ru-RU"/>
        </w:rPr>
        <w:t>*</w:t>
      </w:r>
      <w:r w:rsidRPr="002D4DC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F566BF">
        <w:rPr>
          <w:rFonts w:ascii="GHEA Grapalat" w:hAnsi="GHEA Grapalat"/>
          <w:i/>
          <w:sz w:val="16"/>
          <w:szCs w:val="16"/>
          <w:lang w:val="hy-AM"/>
        </w:rPr>
        <w:t>:</w:t>
      </w:r>
    </w:p>
    <w:p w14:paraId="4FD3A621" w14:textId="77777777" w:rsidR="00F417C0" w:rsidRPr="00F566BF" w:rsidRDefault="00F417C0" w:rsidP="00F417C0">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14:paraId="708341CB" w14:textId="465C13B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2.4.1 Պայմանագրի N 1 հավելվածով սահմանված պայմաններով ապահովել ծառայության</w:t>
      </w:r>
      <w:r w:rsidR="00974713">
        <w:rPr>
          <w:rFonts w:ascii="GHEA Grapalat" w:hAnsi="GHEA Grapalat" w:cs="Sylfaen"/>
          <w:sz w:val="20"/>
          <w:lang w:val="hy-AM"/>
        </w:rPr>
        <w:t xml:space="preserve"> պատշաճ</w:t>
      </w:r>
      <w:r w:rsidRPr="00F566BF">
        <w:rPr>
          <w:rFonts w:ascii="GHEA Grapalat" w:hAnsi="GHEA Grapalat" w:cs="Sylfaen"/>
          <w:sz w:val="20"/>
          <w:lang w:val="hy-AM"/>
        </w:rPr>
        <w:t xml:space="preserve"> մատուցումը` ղեկավարվելով գործող օրենսդրությամբ։</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1D5EFE2C"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F566BF" w:rsidRDefault="007678FA" w:rsidP="007678FA">
      <w:pPr>
        <w:ind w:firstLine="720"/>
        <w:jc w:val="both"/>
        <w:rPr>
          <w:rFonts w:ascii="GHEA Grapalat" w:hAnsi="GHEA Grapalat"/>
          <w:sz w:val="20"/>
          <w:lang w:val="hy-AM"/>
        </w:rPr>
      </w:pPr>
    </w:p>
    <w:p w14:paraId="2A6AE2DD" w14:textId="77777777"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14:paraId="618E0263" w14:textId="77777777" w:rsidR="00B50E19" w:rsidRPr="00F566BF" w:rsidRDefault="00B50E19" w:rsidP="007678FA">
      <w:pPr>
        <w:ind w:firstLine="720"/>
        <w:jc w:val="both"/>
        <w:rPr>
          <w:rFonts w:ascii="GHEA Grapalat" w:hAnsi="GHEA Grapalat" w:cs="Sylfaen"/>
          <w:b/>
          <w:sz w:val="20"/>
          <w:lang w:val="hy-AM"/>
        </w:rPr>
      </w:pPr>
    </w:p>
    <w:p w14:paraId="1FFE8275" w14:textId="1B60EA6B" w:rsidR="007678FA" w:rsidRDefault="007678FA" w:rsidP="007678FA">
      <w:pPr>
        <w:ind w:firstLine="720"/>
        <w:jc w:val="both"/>
        <w:rPr>
          <w:rFonts w:ascii="GHEA Grapalat" w:hAnsi="GHEA Grapalat"/>
          <w:sz w:val="20"/>
          <w:lang w:val="hy-AM"/>
        </w:rPr>
      </w:pPr>
      <w:r w:rsidRPr="00F566B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FE69FB">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w:t>
      </w:r>
      <w:r w:rsidR="00FE69FB">
        <w:rPr>
          <w:rFonts w:ascii="GHEA Grapalat" w:hAnsi="GHEA Grapalat"/>
          <w:sz w:val="20"/>
          <w:lang w:val="hy-AM"/>
        </w:rPr>
        <w:t>տշաճ կազմակերպմանը, կահավորմանը</w:t>
      </w:r>
      <w:r w:rsidR="00FE69FB" w:rsidRPr="00FE69FB">
        <w:rPr>
          <w:rFonts w:ascii="GHEA Grapalat" w:hAnsi="GHEA Grapalat"/>
          <w:sz w:val="20"/>
          <w:lang w:val="hy-AM"/>
        </w:rPr>
        <w:t>,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00FE69FB">
        <w:rPr>
          <w:rFonts w:ascii="GHEA Grapalat" w:hAnsi="GHEA Grapalat"/>
          <w:sz w:val="20"/>
          <w:lang w:val="hy-AM"/>
        </w:rPr>
        <w:t>:</w:t>
      </w:r>
      <w:r w:rsidRPr="00F566BF">
        <w:rPr>
          <w:rFonts w:ascii="GHEA Grapalat" w:hAnsi="GHEA Grapalat"/>
          <w:sz w:val="20"/>
          <w:lang w:val="hy-AM"/>
        </w:rPr>
        <w:t xml:space="preserve"> </w:t>
      </w:r>
    </w:p>
    <w:p w14:paraId="01DF8AF7" w14:textId="77777777"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886CFA0"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F566BF">
        <w:rPr>
          <w:rFonts w:ascii="GHEA Grapalat" w:hAnsi="GHEA Grapalat" w:cs="Sylfaen"/>
          <w:sz w:val="20"/>
          <w:szCs w:val="20"/>
          <w:u w:val="single"/>
          <w:lang w:val="hy-AM"/>
        </w:rPr>
        <w:t xml:space="preserve"> </w:t>
      </w:r>
      <w:r w:rsidRPr="000D6AAF">
        <w:rPr>
          <w:rFonts w:ascii="GHEA Grapalat" w:hAnsi="GHEA Grapalat" w:cs="Sylfaen"/>
          <w:b/>
          <w:sz w:val="20"/>
          <w:szCs w:val="20"/>
          <w:u w:val="single"/>
          <w:lang w:val="hy-AM"/>
        </w:rPr>
        <w:t xml:space="preserve"> </w:t>
      </w:r>
      <w:r w:rsidR="00BD62B1" w:rsidRPr="00BD62B1">
        <w:rPr>
          <w:rFonts w:ascii="GHEA Grapalat" w:hAnsi="GHEA Grapalat" w:cs="Sylfaen"/>
          <w:b/>
          <w:sz w:val="20"/>
          <w:szCs w:val="20"/>
          <w:u w:val="single"/>
          <w:lang w:val="hy-AM"/>
        </w:rPr>
        <w:t>20</w:t>
      </w:r>
      <w:r w:rsidRPr="00F566BF">
        <w:rPr>
          <w:rFonts w:ascii="GHEA Grapalat" w:hAnsi="GHEA Grapalat" w:cs="Sylfaen"/>
          <w:sz w:val="20"/>
          <w:szCs w:val="20"/>
          <w:u w:val="single"/>
          <w:lang w:val="hy-AM"/>
        </w:rPr>
        <w:t xml:space="preserve">   </w:t>
      </w:r>
      <w:r w:rsidRPr="00F566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566BF">
        <w:rPr>
          <w:rFonts w:ascii="GHEA Grapalat" w:hAnsi="GHEA Grapalat" w:cs="Sylfaen"/>
          <w:sz w:val="20"/>
          <w:szCs w:val="20"/>
          <w:lang w:val="hy-AM"/>
        </w:rPr>
        <w:t>էլեկտրոնային գնումների armeps համակարգի միջոցով</w:t>
      </w:r>
      <w:r w:rsidRPr="00F566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1879A53C" w14:textId="77777777" w:rsidR="007678FA" w:rsidRPr="00F566BF" w:rsidRDefault="007678FA" w:rsidP="007678FA">
      <w:pPr>
        <w:ind w:firstLine="720"/>
        <w:jc w:val="both"/>
        <w:rPr>
          <w:rFonts w:ascii="GHEA Grapalat" w:hAnsi="GHEA Grapalat" w:cs="Sylfaen"/>
          <w:b/>
          <w:sz w:val="20"/>
          <w:lang w:val="hy-AM"/>
        </w:rPr>
      </w:pPr>
    </w:p>
    <w:p w14:paraId="0DC4AC9E" w14:textId="269FF545" w:rsidR="00B50E19" w:rsidRDefault="00B50E19" w:rsidP="007678FA">
      <w:pPr>
        <w:ind w:firstLine="720"/>
        <w:jc w:val="both"/>
        <w:rPr>
          <w:rFonts w:ascii="GHEA Grapalat" w:hAnsi="GHEA Grapalat" w:cs="Sylfaen"/>
          <w:b/>
          <w:sz w:val="20"/>
          <w:lang w:val="hy-AM"/>
        </w:rPr>
      </w:pPr>
    </w:p>
    <w:p w14:paraId="4D1ED741" w14:textId="77777777" w:rsidR="00B50E19" w:rsidRDefault="00B50E19" w:rsidP="007678FA">
      <w:pPr>
        <w:ind w:firstLine="720"/>
        <w:jc w:val="both"/>
        <w:rPr>
          <w:rFonts w:ascii="GHEA Grapalat" w:hAnsi="GHEA Grapalat" w:cs="Sylfaen"/>
          <w:b/>
          <w:sz w:val="20"/>
          <w:lang w:val="hy-AM"/>
        </w:rPr>
      </w:pPr>
    </w:p>
    <w:p w14:paraId="3334B8BF"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lastRenderedPageBreak/>
        <w:t>4. ՊԱՅՄԱՆԱԳՐԻ ԳԻՆԸ</w:t>
      </w:r>
    </w:p>
    <w:p w14:paraId="08A052F4" w14:textId="77777777"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4.1. Սույն պայմանագրով Կատարողի մատուցման ենթակա ծառայության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FootnoteReference"/>
          <w:rFonts w:ascii="GHEA Grapalat" w:hAnsi="GHEA Grapalat" w:cs="Sylfaen"/>
          <w:color w:val="FFFFFF"/>
          <w:sz w:val="20"/>
          <w:lang w:val="hy-AM"/>
        </w:rPr>
        <w:t xml:space="preserve"> </w:t>
      </w:r>
      <w:r w:rsidR="000825DF">
        <w:rPr>
          <w:rStyle w:val="FootnoteReference"/>
          <w:rFonts w:ascii="GHEA Grapalat" w:hAnsi="GHEA Grapalat" w:cs="Sylfaen"/>
          <w:color w:val="FFFFFF"/>
          <w:sz w:val="20"/>
          <w:lang w:val="hy-AM"/>
        </w:rPr>
        <w:footnoteReference w:customMarkFollows="1" w:id="9"/>
        <w:t>17</w:t>
      </w:r>
      <w:r w:rsidRPr="00F566BF">
        <w:rPr>
          <w:rStyle w:val="FootnoteReference"/>
          <w:rFonts w:ascii="GHEA Grapalat" w:hAnsi="GHEA Grapalat" w:cs="Sylfaen"/>
          <w:color w:val="FFFFFF"/>
          <w:sz w:val="20"/>
          <w:lang w:val="hy-AM"/>
        </w:rPr>
        <w:footnoteReference w:id="10"/>
      </w:r>
    </w:p>
    <w:p w14:paraId="099B0CC5"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D4C8DDD"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w:t>
      </w:r>
      <w:r w:rsidR="00571A83">
        <w:rPr>
          <w:rFonts w:ascii="GHEA Grapalat" w:hAnsi="GHEA Grapalat"/>
          <w:sz w:val="20"/>
          <w:lang w:val="hy-AM"/>
        </w:rPr>
        <w:t xml:space="preserve"> պայմանագրի 3-րդ բաժնով նախատեսված կարգով ընդունելու դեպքում՝</w:t>
      </w:r>
      <w:r w:rsidRPr="00F566BF">
        <w:rPr>
          <w:rFonts w:ascii="GHEA Grapalat" w:hAnsi="GHEA Grapalat"/>
          <w:sz w:val="20"/>
          <w:lang w:val="hy-AM"/>
        </w:rPr>
        <w:t xml:space="preserve">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Pr>
          <w:rFonts w:ascii="GHEA Grapalat" w:hAnsi="GHEA Grapalat"/>
          <w:sz w:val="20"/>
          <w:lang w:val="hy-AM"/>
        </w:rPr>
        <w:t>ն</w:t>
      </w:r>
      <w:r w:rsidRPr="00F566BF">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417C0">
        <w:rPr>
          <w:rFonts w:ascii="GHEA Grapalat" w:hAnsi="GHEA Grapalat"/>
          <w:sz w:val="20"/>
          <w:lang w:val="hy-AM"/>
        </w:rPr>
        <w:t>25</w:t>
      </w:r>
      <w:r w:rsidRPr="00F566BF">
        <w:rPr>
          <w:rFonts w:ascii="GHEA Grapalat" w:hAnsi="GHEA Grapalat"/>
          <w:sz w:val="20"/>
          <w:lang w:val="hy-AM"/>
        </w:rPr>
        <w:t xml:space="preserve">-ը: </w:t>
      </w:r>
    </w:p>
    <w:p w14:paraId="0609C28D" w14:textId="77777777"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14:paraId="423FB461" w14:textId="77777777" w:rsidR="00F417C0" w:rsidRDefault="00F417C0" w:rsidP="0087619B">
      <w:pPr>
        <w:ind w:firstLine="709"/>
        <w:jc w:val="both"/>
        <w:rPr>
          <w:rFonts w:ascii="GHEA Grapalat" w:hAnsi="GHEA Grapalat"/>
          <w:sz w:val="20"/>
          <w:lang w:val="hy-AM"/>
        </w:rPr>
      </w:pPr>
    </w:p>
    <w:p w14:paraId="4F7B182D" w14:textId="3254ECDB" w:rsidR="007678FA" w:rsidRDefault="00323B47" w:rsidP="00323B47">
      <w:pPr>
        <w:ind w:left="360"/>
        <w:jc w:val="both"/>
        <w:rPr>
          <w:rFonts w:ascii="GHEA Grapalat" w:hAnsi="GHEA Grapalat" w:cs="Sylfaen"/>
          <w:b/>
          <w:sz w:val="20"/>
          <w:lang w:val="hy-AM"/>
        </w:rPr>
      </w:pPr>
      <w:r>
        <w:rPr>
          <w:rFonts w:ascii="GHEA Grapalat" w:hAnsi="GHEA Grapalat" w:cs="Sylfaen"/>
          <w:b/>
          <w:sz w:val="20"/>
          <w:lang w:val="hy-AM"/>
        </w:rPr>
        <w:t>5.</w:t>
      </w:r>
      <w:r w:rsidR="007678FA"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77777777" w:rsidR="007678FA"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5E43103"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72F70">
        <w:rPr>
          <w:rFonts w:ascii="GHEA Grapalat" w:hAnsi="GHEA Grapalat" w:cs="Sylfaen"/>
          <w:b/>
          <w:sz w:val="20"/>
          <w:lang w:val="hy-AM"/>
        </w:rPr>
        <w:t>3</w:t>
      </w:r>
      <w:r w:rsidR="00D30C9A">
        <w:rPr>
          <w:rFonts w:ascii="GHEA Grapalat" w:hAnsi="GHEA Grapalat" w:cs="Sylfaen"/>
          <w:b/>
          <w:sz w:val="20"/>
          <w:lang w:val="hy-AM"/>
        </w:rPr>
        <w:t>(</w:t>
      </w:r>
      <w:r w:rsidR="00E72F70">
        <w:rPr>
          <w:rFonts w:ascii="GHEA Grapalat" w:hAnsi="GHEA Grapalat" w:cs="Sylfaen"/>
          <w:b/>
          <w:sz w:val="20"/>
          <w:lang w:val="hy-AM"/>
        </w:rPr>
        <w:t>երեք</w:t>
      </w:r>
      <w:r w:rsidR="00F417C0" w:rsidRPr="004F0586">
        <w:rPr>
          <w:rFonts w:ascii="GHEA Grapalat" w:hAnsi="GHEA Grapalat" w:cs="Sylfaen"/>
          <w:b/>
          <w:sz w:val="20"/>
          <w:lang w:val="hy-AM"/>
        </w:rPr>
        <w:t>)</w:t>
      </w:r>
      <w:r w:rsidR="00F417C0" w:rsidRPr="004F0586">
        <w:rPr>
          <w:rFonts w:ascii="GHEA Grapalat" w:hAnsi="GHEA Grapalat" w:cs="Sylfaen"/>
          <w:sz w:val="20"/>
          <w:lang w:val="hy-AM"/>
        </w:rPr>
        <w:t xml:space="preserve"> </w:t>
      </w:r>
      <w:r w:rsidR="00F417C0" w:rsidRPr="00F566BF">
        <w:rPr>
          <w:rFonts w:ascii="GHEA Grapalat" w:hAnsi="GHEA Grapalat" w:cs="Sylfaen"/>
          <w:sz w:val="20"/>
          <w:lang w:val="hy-AM"/>
        </w:rPr>
        <w:t xml:space="preserve"> </w:t>
      </w:r>
      <w:r w:rsidRPr="00F566BF">
        <w:rPr>
          <w:rFonts w:ascii="GHEA Grapalat" w:hAnsi="GHEA Grapalat" w:cs="Sylfaen"/>
          <w:sz w:val="20"/>
          <w:lang w:val="hy-AM"/>
        </w:rPr>
        <w:t>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FootnoteReference"/>
          <w:rFonts w:ascii="GHEA Grapalat" w:hAnsi="GHEA Grapalat" w:cs="Sylfaen"/>
          <w:color w:val="FFFFFF"/>
          <w:sz w:val="20"/>
          <w:lang w:val="hy-AM"/>
        </w:rPr>
        <w:footnoteReference w:id="11"/>
      </w:r>
      <w:r w:rsidRPr="002D4DC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Default="007678FA" w:rsidP="007678FA">
      <w:pPr>
        <w:ind w:firstLine="709"/>
        <w:jc w:val="both"/>
        <w:rPr>
          <w:rFonts w:ascii="GHEA Grapalat" w:hAnsi="GHEA Grapalat"/>
          <w:sz w:val="20"/>
          <w:lang w:val="hy-AM"/>
        </w:rPr>
      </w:pPr>
      <w:r w:rsidRPr="002D4DC4">
        <w:rPr>
          <w:rFonts w:ascii="GHEA Grapalat" w:hAnsi="GHEA Grapalat"/>
          <w:sz w:val="20"/>
          <w:lang w:val="hy-AM"/>
        </w:rPr>
        <w:lastRenderedPageBreak/>
        <w:t xml:space="preserve"> </w:t>
      </w:r>
    </w:p>
    <w:p w14:paraId="36BDF28E" w14:textId="0CF279E1" w:rsidR="00AC12AD" w:rsidRPr="00F566BF"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 xml:space="preserve">օրվա համար գանձվում է տույժ` մատուցման ենթակա, սակայն չմատուցված ծառայության  գնի  </w:t>
      </w:r>
      <w:r w:rsidRPr="00617249">
        <w:rPr>
          <w:rFonts w:ascii="GHEA Grapalat" w:hAnsi="GHEA Grapalat" w:cs="Sylfaen"/>
          <w:b/>
          <w:sz w:val="20"/>
          <w:lang w:val="hy-AM"/>
        </w:rPr>
        <w:t>0,</w:t>
      </w:r>
      <w:r w:rsidR="00E72F70">
        <w:rPr>
          <w:rFonts w:ascii="GHEA Grapalat" w:hAnsi="GHEA Grapalat" w:cs="Sylfaen"/>
          <w:b/>
          <w:sz w:val="20"/>
          <w:lang w:val="hy-AM"/>
        </w:rPr>
        <w:t>18</w:t>
      </w:r>
      <w:r w:rsidRPr="00617249">
        <w:rPr>
          <w:rFonts w:ascii="GHEA Grapalat" w:hAnsi="GHEA Grapalat" w:cs="Sylfaen"/>
          <w:b/>
          <w:sz w:val="20"/>
          <w:lang w:val="hy-AM"/>
        </w:rPr>
        <w:t xml:space="preserve"> (զրո ամբողջ</w:t>
      </w:r>
      <w:r w:rsidR="0076765E">
        <w:rPr>
          <w:rFonts w:ascii="GHEA Grapalat" w:hAnsi="GHEA Grapalat" w:cs="Sylfaen"/>
          <w:b/>
          <w:sz w:val="20"/>
          <w:lang w:val="hy-AM"/>
        </w:rPr>
        <w:t xml:space="preserve"> </w:t>
      </w:r>
      <w:r w:rsidR="00E72F70">
        <w:rPr>
          <w:rFonts w:ascii="GHEA Grapalat" w:hAnsi="GHEA Grapalat" w:cs="Sylfaen"/>
          <w:b/>
          <w:sz w:val="20"/>
          <w:lang w:val="hy-AM"/>
        </w:rPr>
        <w:t>տասնութ</w:t>
      </w:r>
      <w:r w:rsidR="0076765E">
        <w:rPr>
          <w:rFonts w:ascii="GHEA Grapalat" w:hAnsi="GHEA Grapalat" w:cs="Sylfaen"/>
          <w:b/>
          <w:sz w:val="20"/>
          <w:lang w:val="hy-AM"/>
        </w:rPr>
        <w:t xml:space="preserve"> հարյուրերորդական</w:t>
      </w:r>
      <w:r w:rsidRPr="00617249">
        <w:rPr>
          <w:rFonts w:ascii="GHEA Grapalat" w:hAnsi="GHEA Grapalat" w:cs="Sylfaen"/>
          <w:b/>
          <w:sz w:val="20"/>
          <w:lang w:val="hy-AM"/>
        </w:rPr>
        <w:t>)</w:t>
      </w:r>
      <w:r w:rsidRPr="00F566BF">
        <w:rPr>
          <w:rFonts w:ascii="GHEA Grapalat" w:hAnsi="GHEA Grapalat" w:cs="Sylfaen"/>
          <w:sz w:val="20"/>
          <w:lang w:val="hy-AM"/>
        </w:rPr>
        <w:t xml:space="preserve"> տոկոսի չափով։</w:t>
      </w:r>
    </w:p>
    <w:p w14:paraId="300EF087" w14:textId="0075A9FB"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w:t>
      </w:r>
      <w:r w:rsidR="00E27862">
        <w:rPr>
          <w:rFonts w:ascii="GHEA Grapalat" w:hAnsi="GHEA Grapalat" w:cs="Sylfaen"/>
          <w:sz w:val="20"/>
          <w:lang w:val="hy-AM"/>
        </w:rPr>
        <w:t>,</w:t>
      </w:r>
      <w:r w:rsidR="00A05927">
        <w:rPr>
          <w:rFonts w:ascii="GHEA Grapalat" w:hAnsi="GHEA Grapalat" w:cs="Sylfaen"/>
          <w:sz w:val="20"/>
          <w:lang w:val="hy-AM"/>
        </w:rPr>
        <w:t xml:space="preserve"> </w:t>
      </w:r>
      <w:r w:rsidRPr="00F566BF">
        <w:rPr>
          <w:rFonts w:ascii="GHEA Grapalat" w:hAnsi="GHEA Grapalat" w:cs="Sylfaen"/>
          <w:sz w:val="20"/>
          <w:lang w:val="hy-AM"/>
        </w:rPr>
        <w:t>5.3</w:t>
      </w:r>
      <w:r w:rsidR="00E27862">
        <w:rPr>
          <w:rFonts w:ascii="GHEA Grapalat" w:hAnsi="GHEA Grapalat" w:cs="Sylfaen"/>
          <w:sz w:val="20"/>
          <w:lang w:val="hy-AM"/>
        </w:rPr>
        <w:t xml:space="preserve"> և 5.5.1</w:t>
      </w:r>
      <w:r w:rsidRPr="00F566BF">
        <w:rPr>
          <w:rFonts w:ascii="GHEA Grapalat" w:hAnsi="GHEA Grapalat" w:cs="Sylfaen"/>
          <w:sz w:val="20"/>
          <w:lang w:val="hy-AM"/>
        </w:rPr>
        <w:t xml:space="preserve"> </w:t>
      </w:r>
      <w:r w:rsidR="001B1D23">
        <w:rPr>
          <w:rFonts w:ascii="GHEA Grapalat" w:hAnsi="GHEA Grapalat" w:cs="Sylfaen"/>
          <w:sz w:val="20"/>
          <w:lang w:val="hy-AM"/>
        </w:rPr>
        <w:t xml:space="preserve"> </w:t>
      </w:r>
      <w:r w:rsidRPr="00F566B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E056BC" w:rsidRDefault="007678FA" w:rsidP="007678FA">
      <w:pPr>
        <w:ind w:firstLine="720"/>
        <w:jc w:val="both"/>
        <w:rPr>
          <w:rFonts w:ascii="GHEA Grapalat" w:hAnsi="GHEA Grapalat" w:cs="Sylfaen"/>
          <w:sz w:val="20"/>
          <w:szCs w:val="20"/>
          <w:vertAlign w:val="superscript"/>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 xml:space="preserve">օրվա համար հաշվարկվում է տույժ` վճարման ենթակա, սակայն </w:t>
      </w:r>
      <w:r w:rsidR="00475B16">
        <w:rPr>
          <w:rFonts w:ascii="GHEA Grapalat" w:hAnsi="GHEA Grapalat" w:cs="Sylfaen"/>
          <w:sz w:val="20"/>
          <w:lang w:val="hy-AM"/>
        </w:rPr>
        <w:t xml:space="preserve">սահմանված ժամկետում </w:t>
      </w:r>
      <w:r w:rsidRPr="00F566BF">
        <w:rPr>
          <w:rFonts w:ascii="GHEA Grapalat" w:hAnsi="GHEA Grapalat" w:cs="Sylfaen"/>
          <w:sz w:val="20"/>
          <w:lang w:val="hy-AM"/>
        </w:rPr>
        <w:t>չվճարված գումարի 0,05 (զրո ամբողջ հինգ հարյուրերորդական) տոկոսի չափով։</w:t>
      </w:r>
      <w:r w:rsidR="00E056BC">
        <w:rPr>
          <w:rFonts w:ascii="GHEA Grapalat" w:hAnsi="GHEA Grapalat" w:cs="Sylfaen"/>
          <w:sz w:val="20"/>
          <w:szCs w:val="20"/>
          <w:vertAlign w:val="superscript"/>
          <w:lang w:val="hy-AM"/>
        </w:rPr>
        <w:t>21</w:t>
      </w:r>
    </w:p>
    <w:p w14:paraId="38D66822" w14:textId="40F55B51" w:rsidR="00E27862" w:rsidRDefault="00E27862" w:rsidP="00E27862">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FE69FB" w:rsidRDefault="00E27862" w:rsidP="00E27862">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E27862"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E27862"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Default="00E27862" w:rsidP="00C339E6">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Default="00E27862" w:rsidP="00C339E6">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Pr>
          <w:rFonts w:ascii="GHEA Grapalat" w:hAnsi="GHEA Grapalat" w:cs="Sylfaen"/>
          <w:sz w:val="20"/>
          <w:lang w:val="hy-AM"/>
        </w:rPr>
        <w:t>ն ամբողջությամբ և պատշաճ՝ պայմանագրով սահմանված պահանջներին համապատասխան</w:t>
      </w:r>
      <w:r w:rsidRPr="00F566BF">
        <w:rPr>
          <w:rFonts w:ascii="GHEA Grapalat" w:hAnsi="GHEA Grapalat" w:cs="Sylfaen"/>
          <w:sz w:val="20"/>
          <w:lang w:val="hy-AM"/>
        </w:rPr>
        <w:t xml:space="preserve">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FootnoteReference"/>
          <w:rFonts w:ascii="GHEA Grapalat" w:hAnsi="GHEA Grapalat"/>
          <w:color w:val="FFFFFF"/>
          <w:sz w:val="20"/>
          <w:lang w:val="pt-BR"/>
        </w:rPr>
        <w:footnoteReference w:id="12"/>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FootnoteReference"/>
          <w:rFonts w:ascii="GHEA Grapalat" w:hAnsi="GHEA Grapalat"/>
          <w:color w:val="FFFFFF"/>
          <w:sz w:val="20"/>
          <w:lang w:val="pt-BR"/>
        </w:rPr>
        <w:footnoteReference w:id="13"/>
      </w:r>
    </w:p>
    <w:p w14:paraId="63D364B6" w14:textId="6FC613FD"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proofErr w:type="spellStart"/>
      <w:r w:rsidRPr="00F566BF">
        <w:rPr>
          <w:rFonts w:ascii="GHEA Grapalat" w:hAnsi="GHEA Grapalat" w:cs="Times Armenian"/>
          <w:sz w:val="20"/>
        </w:rPr>
        <w:t>մատուց</w:t>
      </w:r>
      <w:proofErr w:type="spellEnd"/>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proofErr w:type="spellStart"/>
      <w:r w:rsidRPr="00F566BF">
        <w:rPr>
          <w:rFonts w:ascii="GHEA Grapalat" w:hAnsi="GHEA Grapalat" w:cs="Times Armenian"/>
          <w:sz w:val="20"/>
        </w:rPr>
        <w:t>Կատարող</w:t>
      </w:r>
      <w:r w:rsidRPr="00F566BF">
        <w:rPr>
          <w:rFonts w:ascii="GHEA Grapalat" w:hAnsi="GHEA Grapalat" w:cs="Sylfaen"/>
          <w:sz w:val="20"/>
        </w:rPr>
        <w:t>ի</w:t>
      </w:r>
      <w:proofErr w:type="spellEnd"/>
      <w:r w:rsidRPr="00F566BF">
        <w:rPr>
          <w:rFonts w:ascii="GHEA Grapalat" w:hAnsi="GHEA Grapalat" w:cs="Times Armenian"/>
          <w:sz w:val="20"/>
          <w:lang w:val="hy-AM"/>
        </w:rPr>
        <w:t xml:space="preserve"> </w:t>
      </w:r>
      <w:r w:rsidR="00670CEB">
        <w:rPr>
          <w:rFonts w:ascii="GHEA Grapalat" w:hAnsi="GHEA Grapalat" w:cs="Times Armenian"/>
          <w:sz w:val="20"/>
          <w:lang w:val="hy-AM"/>
        </w:rPr>
        <w:t>գրավոր առաջարկի</w:t>
      </w:r>
      <w:r w:rsidR="00ED004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00670CEB">
        <w:rPr>
          <w:rFonts w:ascii="GHEA Grapalat" w:hAnsi="GHEA Grapalat" w:cs="Sylfaen"/>
          <w:sz w:val="20"/>
          <w:lang w:val="hy-AM"/>
        </w:rPr>
        <w:t>համար</w:t>
      </w:r>
      <w:r w:rsidRPr="00F566BF">
        <w:rPr>
          <w:rFonts w:ascii="GHEA Grapalat" w:hAnsi="GHEA Grapalat" w:cs="Times Armenian"/>
          <w:sz w:val="20"/>
          <w:lang w:val="hy-AM"/>
        </w:rPr>
        <w:t xml:space="preserve"> </w:t>
      </w:r>
      <w:proofErr w:type="spellStart"/>
      <w:r w:rsidRPr="00F566BF">
        <w:rPr>
          <w:rFonts w:ascii="GHEA Grapalat" w:hAnsi="GHEA Grapalat" w:cs="Times Armenian"/>
          <w:sz w:val="20"/>
        </w:rPr>
        <w:t>ծառայության</w:t>
      </w:r>
      <w:proofErr w:type="spellEnd"/>
      <w:r w:rsidRPr="00F566BF">
        <w:rPr>
          <w:rFonts w:ascii="GHEA Grapalat" w:hAnsi="GHEA Grapalat" w:cs="Times Armenian"/>
          <w:sz w:val="20"/>
          <w:lang w:val="hy-AM"/>
        </w:rPr>
        <w:t xml:space="preserve"> </w:t>
      </w:r>
      <w:r w:rsidR="00670CEB">
        <w:rPr>
          <w:rFonts w:ascii="GHEA Grapalat" w:hAnsi="GHEA Grapalat" w:cs="Sylfaen"/>
          <w:sz w:val="20"/>
          <w:lang w:val="hy-AM"/>
        </w:rPr>
        <w:t>մատուցման</w:t>
      </w:r>
      <w:r w:rsidR="00670CEB"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00670CEB">
        <w:rPr>
          <w:rFonts w:ascii="GHEA Grapalat" w:hAnsi="GHEA Grapalat" w:cs="Sylfaen"/>
          <w:sz w:val="20"/>
          <w:lang w:val="hy-AM"/>
        </w:rPr>
        <w:t xml:space="preserve"> չի վերացել</w:t>
      </w:r>
      <w:r w:rsidRPr="002D4DC4">
        <w:rPr>
          <w:rFonts w:ascii="GHEA Grapalat" w:hAnsi="GHEA Grapalat" w:cs="Sylfaen"/>
          <w:sz w:val="20"/>
          <w:lang w:val="pt-BR"/>
        </w:rPr>
        <w:t xml:space="preserve">, </w:t>
      </w:r>
      <w:proofErr w:type="spellStart"/>
      <w:r w:rsidRPr="00F566BF">
        <w:rPr>
          <w:rFonts w:ascii="GHEA Grapalat" w:hAnsi="GHEA Grapalat" w:cs="Sylfaen"/>
          <w:sz w:val="20"/>
        </w:rPr>
        <w:t>իսկ</w:t>
      </w:r>
      <w:proofErr w:type="spellEnd"/>
      <w:r w:rsidRPr="002D4DC4">
        <w:rPr>
          <w:rFonts w:ascii="GHEA Grapalat" w:hAnsi="GHEA Grapalat" w:cs="Sylfaen"/>
          <w:sz w:val="20"/>
          <w:lang w:val="pt-BR"/>
        </w:rPr>
        <w:t xml:space="preserve"> </w:t>
      </w:r>
      <w:proofErr w:type="spellStart"/>
      <w:r w:rsidRPr="00F566BF">
        <w:rPr>
          <w:rFonts w:ascii="GHEA Grapalat" w:hAnsi="GHEA Grapalat" w:cs="Sylfaen"/>
          <w:sz w:val="20"/>
        </w:rPr>
        <w:t>Կատարողի</w:t>
      </w:r>
      <w:proofErr w:type="spellEnd"/>
      <w:r w:rsidRPr="002D4DC4">
        <w:rPr>
          <w:rFonts w:ascii="GHEA Grapalat" w:hAnsi="GHEA Grapalat" w:cs="Sylfaen"/>
          <w:sz w:val="20"/>
          <w:lang w:val="pt-BR"/>
        </w:rPr>
        <w:t xml:space="preserve"> </w:t>
      </w:r>
      <w:r w:rsidR="00670CEB">
        <w:rPr>
          <w:rFonts w:ascii="GHEA Grapalat" w:hAnsi="GHEA Grapalat" w:cs="Sylfaen"/>
          <w:sz w:val="20"/>
          <w:lang w:val="hy-AM"/>
        </w:rPr>
        <w:t>գրավոր առաջարկը</w:t>
      </w:r>
      <w:r w:rsidR="00ED004F">
        <w:rPr>
          <w:rFonts w:ascii="GHEA Grapalat" w:hAnsi="GHEA Grapalat" w:cs="Sylfaen"/>
          <w:sz w:val="20"/>
          <w:lang w:val="hy-AM"/>
        </w:rPr>
        <w:t xml:space="preserve"> </w:t>
      </w:r>
      <w:proofErr w:type="spellStart"/>
      <w:r w:rsidRPr="00F566BF">
        <w:rPr>
          <w:rFonts w:ascii="GHEA Grapalat" w:hAnsi="GHEA Grapalat" w:cs="Sylfaen"/>
          <w:sz w:val="20"/>
        </w:rPr>
        <w:t>ներկայացվել</w:t>
      </w:r>
      <w:proofErr w:type="spellEnd"/>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proofErr w:type="spellStart"/>
      <w:r w:rsidRPr="00F566BF">
        <w:rPr>
          <w:rFonts w:ascii="GHEA Grapalat" w:hAnsi="GHEA Grapalat" w:cs="Sylfaen"/>
          <w:sz w:val="20"/>
        </w:rPr>
        <w:t>ոչ</w:t>
      </w:r>
      <w:proofErr w:type="spellEnd"/>
      <w:r w:rsidRPr="002D4DC4">
        <w:rPr>
          <w:rFonts w:ascii="GHEA Grapalat" w:hAnsi="GHEA Grapalat" w:cs="Sylfaen"/>
          <w:sz w:val="20"/>
          <w:lang w:val="pt-BR"/>
        </w:rPr>
        <w:t xml:space="preserve"> </w:t>
      </w:r>
      <w:proofErr w:type="spellStart"/>
      <w:r w:rsidRPr="00F566BF">
        <w:rPr>
          <w:rFonts w:ascii="GHEA Grapalat" w:hAnsi="GHEA Grapalat" w:cs="Sylfaen"/>
          <w:sz w:val="20"/>
        </w:rPr>
        <w:t>ուշ</w:t>
      </w:r>
      <w:proofErr w:type="spellEnd"/>
      <w:r w:rsidRPr="002D4DC4">
        <w:rPr>
          <w:rFonts w:ascii="GHEA Grapalat" w:hAnsi="GHEA Grapalat" w:cs="Sylfaen"/>
          <w:sz w:val="20"/>
          <w:lang w:val="pt-BR"/>
        </w:rPr>
        <w:t xml:space="preserve">, </w:t>
      </w:r>
      <w:proofErr w:type="spellStart"/>
      <w:r w:rsidRPr="00B57F55">
        <w:rPr>
          <w:rFonts w:ascii="GHEA Grapalat" w:hAnsi="GHEA Grapalat" w:cs="Sylfaen"/>
          <w:sz w:val="20"/>
        </w:rPr>
        <w:t>քան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պայմանագրով</w:t>
      </w:r>
      <w:proofErr w:type="spellEnd"/>
      <w:r w:rsidRPr="00B57F55">
        <w:rPr>
          <w:rFonts w:ascii="GHEA Grapalat" w:hAnsi="GHEA Grapalat" w:cs="Sylfaen"/>
          <w:sz w:val="20"/>
          <w:lang w:val="pt-BR"/>
        </w:rPr>
        <w:t xml:space="preserve"> </w:t>
      </w:r>
      <w:r w:rsidRPr="00B57F55">
        <w:rPr>
          <w:rFonts w:ascii="GHEA Grapalat" w:hAnsi="GHEA Grapalat" w:cs="Sylfaen"/>
          <w:sz w:val="20"/>
        </w:rPr>
        <w:t>ի</w:t>
      </w:r>
      <w:r w:rsidRPr="00B57F55">
        <w:rPr>
          <w:rFonts w:ascii="GHEA Grapalat" w:hAnsi="GHEA Grapalat" w:cs="Sylfaen"/>
          <w:sz w:val="20"/>
          <w:lang w:val="pt-BR"/>
        </w:rPr>
        <w:t xml:space="preserve"> </w:t>
      </w:r>
      <w:proofErr w:type="spellStart"/>
      <w:r w:rsidRPr="00B57F55">
        <w:rPr>
          <w:rFonts w:ascii="GHEA Grapalat" w:hAnsi="GHEA Grapalat" w:cs="Sylfaen"/>
          <w:sz w:val="20"/>
        </w:rPr>
        <w:t>սկզբանե</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ծառայությունների</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մատուցման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համար</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սահմանված</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ժամկետը</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լրանալուց</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առնվազն</w:t>
      </w:r>
      <w:proofErr w:type="spellEnd"/>
      <w:r w:rsidRPr="00B57F55">
        <w:rPr>
          <w:rFonts w:ascii="GHEA Grapalat" w:hAnsi="GHEA Grapalat" w:cs="Sylfaen"/>
          <w:sz w:val="20"/>
          <w:lang w:val="pt-BR"/>
        </w:rPr>
        <w:t xml:space="preserve"> </w:t>
      </w:r>
      <w:r w:rsidR="00E41E93" w:rsidRPr="00B57F55">
        <w:rPr>
          <w:rFonts w:ascii="GHEA Grapalat" w:hAnsi="GHEA Grapalat" w:cs="Sylfaen"/>
          <w:sz w:val="20"/>
          <w:lang w:val="pt-BR"/>
        </w:rPr>
        <w:t>7</w:t>
      </w:r>
      <w:r w:rsidR="00670CEB" w:rsidRPr="00B57F55">
        <w:rPr>
          <w:rFonts w:ascii="GHEA Grapalat" w:hAnsi="GHEA Grapalat" w:cs="Sylfaen"/>
          <w:sz w:val="20"/>
          <w:lang w:val="hy-AM"/>
        </w:rPr>
        <w:t xml:space="preserve"> </w:t>
      </w:r>
      <w:proofErr w:type="spellStart"/>
      <w:r w:rsidRPr="00B57F55">
        <w:rPr>
          <w:rFonts w:ascii="GHEA Grapalat" w:hAnsi="GHEA Grapalat" w:cs="Sylfaen"/>
          <w:sz w:val="20"/>
        </w:rPr>
        <w:t>օրացուցային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օր</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առաջ</w:t>
      </w:r>
      <w:proofErr w:type="spellEnd"/>
      <w:r w:rsidRPr="00B57F55">
        <w:rPr>
          <w:rFonts w:ascii="GHEA Grapalat" w:hAnsi="GHEA Grapalat" w:cs="Sylfaen"/>
          <w:sz w:val="20"/>
          <w:lang w:val="pt-BR"/>
        </w:rPr>
        <w:t>: Ընդ որում սույն կետով սահմանված դեպքում ծ</w:t>
      </w:r>
      <w:r w:rsidRPr="00B57F55">
        <w:rPr>
          <w:rFonts w:ascii="GHEA Grapalat" w:hAnsi="GHEA Grapalat" w:cs="Times Armenian"/>
          <w:sz w:val="20"/>
          <w:lang w:val="pt-BR"/>
        </w:rPr>
        <w:t>առայության</w:t>
      </w:r>
      <w:r w:rsidRPr="00B57F55">
        <w:rPr>
          <w:rFonts w:ascii="GHEA Grapalat" w:hAnsi="GHEA Grapalat" w:cs="Times Armenian"/>
          <w:sz w:val="20"/>
          <w:lang w:val="hy-AM"/>
        </w:rPr>
        <w:t xml:space="preserve"> </w:t>
      </w:r>
      <w:proofErr w:type="spellStart"/>
      <w:r w:rsidRPr="00B57F55">
        <w:rPr>
          <w:rFonts w:ascii="GHEA Grapalat" w:hAnsi="GHEA Grapalat" w:cs="Times Armenian"/>
          <w:sz w:val="20"/>
        </w:rPr>
        <w:t>մատուց</w:t>
      </w:r>
      <w:proofErr w:type="spellEnd"/>
      <w:r w:rsidRPr="00B57F55">
        <w:rPr>
          <w:rFonts w:ascii="GHEA Grapalat" w:hAnsi="GHEA Grapalat" w:cs="Sylfaen"/>
          <w:sz w:val="20"/>
          <w:lang w:val="hy-AM"/>
        </w:rPr>
        <w:t>ման</w:t>
      </w:r>
      <w:r w:rsidRPr="00B57F55">
        <w:rPr>
          <w:rFonts w:ascii="GHEA Grapalat" w:hAnsi="GHEA Grapalat" w:cs="Times Armenian"/>
          <w:sz w:val="20"/>
          <w:lang w:val="hy-AM"/>
        </w:rPr>
        <w:t xml:space="preserve"> </w:t>
      </w:r>
      <w:r w:rsidRPr="00B57F55">
        <w:rPr>
          <w:rFonts w:ascii="GHEA Grapalat" w:hAnsi="GHEA Grapalat" w:cs="Sylfaen"/>
          <w:sz w:val="20"/>
          <w:lang w:val="hy-AM"/>
        </w:rPr>
        <w:t>ժամկետը</w:t>
      </w:r>
      <w:r w:rsidRPr="00B57F55">
        <w:rPr>
          <w:rFonts w:ascii="GHEA Grapalat" w:hAnsi="GHEA Grapalat" w:cs="Times Armenian"/>
          <w:sz w:val="20"/>
          <w:lang w:val="hy-AM"/>
        </w:rPr>
        <w:t xml:space="preserve"> </w:t>
      </w:r>
      <w:r w:rsidRPr="00B57F55">
        <w:rPr>
          <w:rFonts w:ascii="GHEA Grapalat" w:hAnsi="GHEA Grapalat" w:cs="Sylfaen"/>
          <w:sz w:val="20"/>
          <w:lang w:val="hy-AM"/>
        </w:rPr>
        <w:t>կարող</w:t>
      </w:r>
      <w:r w:rsidRPr="00B57F55">
        <w:rPr>
          <w:rFonts w:ascii="GHEA Grapalat" w:hAnsi="GHEA Grapalat" w:cs="Times Armenian"/>
          <w:sz w:val="20"/>
          <w:lang w:val="hy-AM"/>
        </w:rPr>
        <w:t xml:space="preserve"> </w:t>
      </w:r>
      <w:r w:rsidRPr="00B57F55">
        <w:rPr>
          <w:rFonts w:ascii="GHEA Grapalat" w:hAnsi="GHEA Grapalat" w:cs="Sylfaen"/>
          <w:sz w:val="20"/>
          <w:lang w:val="hy-AM"/>
        </w:rPr>
        <w:t>է</w:t>
      </w:r>
      <w:r w:rsidRPr="00B57F55">
        <w:rPr>
          <w:rFonts w:ascii="GHEA Grapalat" w:hAnsi="GHEA Grapalat" w:cs="Times Armenian"/>
          <w:sz w:val="20"/>
          <w:lang w:val="hy-AM"/>
        </w:rPr>
        <w:t xml:space="preserve"> </w:t>
      </w:r>
      <w:r w:rsidRPr="00B57F55">
        <w:rPr>
          <w:rFonts w:ascii="GHEA Grapalat" w:hAnsi="GHEA Grapalat" w:cs="Sylfaen"/>
          <w:sz w:val="20"/>
          <w:lang w:val="hy-AM"/>
        </w:rPr>
        <w:t>երկարաձգվել</w:t>
      </w:r>
      <w:r w:rsidRPr="00B57F55">
        <w:rPr>
          <w:rFonts w:ascii="GHEA Grapalat" w:hAnsi="GHEA Grapalat" w:cs="Times Armenian"/>
          <w:sz w:val="20"/>
          <w:lang w:val="hy-AM"/>
        </w:rPr>
        <w:t xml:space="preserve"> </w:t>
      </w:r>
      <w:proofErr w:type="spellStart"/>
      <w:r w:rsidRPr="00B57F55">
        <w:rPr>
          <w:rFonts w:ascii="GHEA Grapalat" w:hAnsi="GHEA Grapalat" w:cs="Times Armenian"/>
          <w:sz w:val="20"/>
        </w:rPr>
        <w:t>մեկ</w:t>
      </w:r>
      <w:proofErr w:type="spellEnd"/>
      <w:r w:rsidRPr="00B57F55">
        <w:rPr>
          <w:rFonts w:ascii="GHEA Grapalat" w:hAnsi="GHEA Grapalat" w:cs="Times Armenian"/>
          <w:sz w:val="20"/>
          <w:lang w:val="pt-BR"/>
        </w:rPr>
        <w:t xml:space="preserve"> </w:t>
      </w:r>
      <w:proofErr w:type="spellStart"/>
      <w:r w:rsidRPr="00B57F55">
        <w:rPr>
          <w:rFonts w:ascii="GHEA Grapalat" w:hAnsi="GHEA Grapalat" w:cs="Times Armenian"/>
          <w:sz w:val="20"/>
        </w:rPr>
        <w:t>անգամ</w:t>
      </w:r>
      <w:proofErr w:type="spellEnd"/>
      <w:r w:rsidRPr="00B57F55">
        <w:rPr>
          <w:rFonts w:ascii="GHEA Grapalat" w:hAnsi="GHEA Grapalat" w:cs="Times Armenian"/>
          <w:sz w:val="20"/>
          <w:lang w:val="pt-BR"/>
        </w:rPr>
        <w:t xml:space="preserve"> </w:t>
      </w:r>
      <w:r w:rsidRPr="00B57F55">
        <w:rPr>
          <w:rFonts w:ascii="GHEA Grapalat" w:hAnsi="GHEA Grapalat" w:cs="Sylfaen"/>
          <w:sz w:val="20"/>
          <w:lang w:val="hy-AM"/>
        </w:rPr>
        <w:t>մինչև</w:t>
      </w:r>
      <w:r w:rsidRPr="00B57F55">
        <w:rPr>
          <w:rFonts w:ascii="GHEA Grapalat" w:hAnsi="GHEA Grapalat" w:cs="Sylfaen"/>
          <w:sz w:val="20"/>
          <w:lang w:val="pt-BR"/>
        </w:rPr>
        <w:t xml:space="preserve"> 30 </w:t>
      </w:r>
      <w:proofErr w:type="spellStart"/>
      <w:r w:rsidRPr="00B57F55">
        <w:rPr>
          <w:rFonts w:ascii="GHEA Grapalat" w:hAnsi="GHEA Grapalat" w:cs="Sylfaen"/>
          <w:sz w:val="20"/>
        </w:rPr>
        <w:t>օրացուցային</w:t>
      </w:r>
      <w:proofErr w:type="spellEnd"/>
      <w:r w:rsidRPr="00B57F55">
        <w:rPr>
          <w:rFonts w:ascii="GHEA Grapalat" w:hAnsi="GHEA Grapalat" w:cs="Sylfaen"/>
          <w:sz w:val="20"/>
          <w:lang w:val="pt-BR"/>
        </w:rPr>
        <w:t xml:space="preserve"> </w:t>
      </w:r>
      <w:proofErr w:type="spellStart"/>
      <w:r w:rsidRPr="00B57F55">
        <w:rPr>
          <w:rFonts w:ascii="GHEA Grapalat" w:hAnsi="GHEA Grapalat" w:cs="Sylfaen"/>
          <w:sz w:val="20"/>
        </w:rPr>
        <w:t>օրով</w:t>
      </w:r>
      <w:proofErr w:type="spellEnd"/>
      <w:r w:rsidRPr="00B57F55">
        <w:rPr>
          <w:rFonts w:ascii="GHEA Grapalat" w:hAnsi="GHEA Grapalat" w:cs="Sylfaen"/>
          <w:sz w:val="20"/>
          <w:lang w:val="pt-BR"/>
        </w:rPr>
        <w:t>, բայց ոչ ավել</w:t>
      </w:r>
      <w:r w:rsidR="00670CEB" w:rsidRPr="00B57F55">
        <w:rPr>
          <w:rFonts w:ascii="GHEA Grapalat" w:hAnsi="GHEA Grapalat" w:cs="Sylfaen"/>
          <w:sz w:val="20"/>
          <w:lang w:val="hy-AM"/>
        </w:rPr>
        <w:t>ի</w:t>
      </w:r>
      <w:r w:rsidRPr="00B57F55">
        <w:rPr>
          <w:rFonts w:ascii="GHEA Grapalat" w:hAnsi="GHEA Grapalat" w:cs="Sylfaen"/>
          <w:sz w:val="20"/>
          <w:lang w:val="pt-BR"/>
        </w:rPr>
        <w:t xml:space="preserve"> քան  պայմանագրով սահմանված ժամկետն է:</w:t>
      </w:r>
    </w:p>
    <w:p w14:paraId="3FCB97EC"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Pr>
          <w:rFonts w:ascii="GHEA Grapalat" w:hAnsi="GHEA Grapalat"/>
          <w:sz w:val="20"/>
          <w:lang w:val="hy-AM"/>
        </w:rPr>
        <w:t>շրջանակներից</w:t>
      </w:r>
      <w:r w:rsidR="00ED004F">
        <w:rPr>
          <w:rFonts w:ascii="GHEA Grapalat" w:hAnsi="GHEA Grapalat"/>
          <w:sz w:val="20"/>
          <w:lang w:val="hy-AM"/>
        </w:rPr>
        <w:t xml:space="preserve"> </w:t>
      </w:r>
      <w:r w:rsidRPr="00F566B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F566BF">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14:paraId="6FC96956" w14:textId="3F53E500"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00D13243">
        <w:rPr>
          <w:rFonts w:ascii="GHEA Grapalat" w:hAnsi="GHEA Grapalat" w:cs="Times Armenian"/>
          <w:sz w:val="20"/>
          <w:lang w:val="hy-AM"/>
        </w:rPr>
        <w:t>դատական կարգով</w:t>
      </w:r>
      <w:r w:rsidRPr="00F566BF">
        <w:rPr>
          <w:rFonts w:ascii="GHEA Grapalat" w:hAnsi="GHEA Grapalat"/>
          <w:sz w:val="20"/>
          <w:lang w:val="hy-AM"/>
        </w:rPr>
        <w:t>։</w:t>
      </w:r>
    </w:p>
    <w:p w14:paraId="1CDAEA1A"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14:paraId="1553A39E" w14:textId="77777777" w:rsidR="007678FA"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14:paraId="17970A7F" w14:textId="6729965D" w:rsidR="000D6AAF" w:rsidRPr="00F566BF" w:rsidRDefault="000D6AAF" w:rsidP="007678FA">
      <w:pPr>
        <w:ind w:firstLine="567"/>
        <w:jc w:val="both"/>
        <w:rPr>
          <w:rFonts w:ascii="GHEA Grapalat" w:hAnsi="GHEA Grapalat"/>
          <w:bCs/>
          <w:sz w:val="20"/>
          <w:lang w:val="hy-AM"/>
        </w:rPr>
      </w:pPr>
      <w:r>
        <w:rPr>
          <w:rFonts w:ascii="GHEA Grapalat" w:hAnsi="GHEA Grapalat"/>
          <w:sz w:val="20"/>
          <w:lang w:val="hy-AM"/>
        </w:rPr>
        <w:t xml:space="preserve">7.15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FE5332">
        <w:rPr>
          <w:rFonts w:ascii="GHEA Grapalat" w:hAnsi="GHEA Grapalat" w:cs="Sylfaen"/>
          <w:b/>
          <w:sz w:val="20"/>
          <w:lang w:val="hy-AM"/>
        </w:rPr>
        <w:t>Նորք</w:t>
      </w:r>
      <w:r w:rsidR="009C1548">
        <w:rPr>
          <w:rFonts w:ascii="GHEA Grapalat" w:hAnsi="GHEA Grapalat" w:cs="Sylfaen"/>
          <w:b/>
          <w:sz w:val="20"/>
          <w:lang w:val="hy-AM"/>
        </w:rPr>
        <w:t xml:space="preserve">-Մարաշ </w:t>
      </w:r>
      <w:r>
        <w:rPr>
          <w:rFonts w:ascii="GHEA Grapalat" w:hAnsi="GHEA Grapalat" w:cs="Sylfaen"/>
          <w:b/>
          <w:sz w:val="20"/>
          <w:lang w:val="hy-AM"/>
        </w:rPr>
        <w:t>վարչական շրջանի ղեկավարի աշխատակազմը:</w:t>
      </w:r>
    </w:p>
    <w:p w14:paraId="50EFF9BB" w14:textId="77777777" w:rsidR="007678FA" w:rsidRPr="00F566BF" w:rsidRDefault="007678FA" w:rsidP="007678FA">
      <w:pPr>
        <w:ind w:firstLine="567"/>
        <w:jc w:val="both"/>
        <w:rPr>
          <w:rFonts w:ascii="GHEA Grapalat" w:hAnsi="GHEA Grapalat"/>
          <w:sz w:val="20"/>
          <w:szCs w:val="20"/>
          <w:lang w:val="hy-AM" w:eastAsia="ru-RU"/>
        </w:rPr>
      </w:pPr>
      <w:r w:rsidRPr="00F566BF">
        <w:rPr>
          <w:rStyle w:val="FootnoteReference"/>
          <w:rFonts w:ascii="GHEA Grapalat" w:hAnsi="GHEA Grapalat"/>
          <w:color w:val="FFFFFF"/>
          <w:sz w:val="20"/>
          <w:szCs w:val="20"/>
          <w:lang w:val="hy-AM" w:eastAsia="ru-RU"/>
        </w:rPr>
        <w:footnoteReference w:id="14"/>
      </w:r>
    </w:p>
    <w:p w14:paraId="214C542D" w14:textId="77777777" w:rsidR="007678FA" w:rsidRPr="00F566B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F566BF" w:rsidRDefault="007678FA" w:rsidP="007678FA">
      <w:pPr>
        <w:rPr>
          <w:rFonts w:ascii="GHEA Grapalat" w:hAnsi="GHEA Grapalat"/>
          <w:sz w:val="20"/>
          <w:lang w:val="hy-AM"/>
        </w:rPr>
      </w:pP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7F7440B9" w14:textId="77777777"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t>Կ Ա Տ Ա Ր Ո Ղ</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3B98F09D" w14:textId="77777777"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14:paraId="75538D80" w14:textId="77777777" w:rsidR="007678FA" w:rsidRPr="00F566BF"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F566BF" w:rsidRDefault="007678FA" w:rsidP="007678FA">
      <w:pPr>
        <w:rPr>
          <w:rFonts w:ascii="GHEA Grapalat" w:hAnsi="GHEA Grapalat"/>
          <w:sz w:val="20"/>
          <w:szCs w:val="20"/>
          <w:lang w:val="hy-AM"/>
        </w:rPr>
      </w:pPr>
    </w:p>
    <w:p w14:paraId="742AEA3E" w14:textId="77777777" w:rsidR="000B7FDA" w:rsidRDefault="007678FA" w:rsidP="00274C6A">
      <w:pPr>
        <w:jc w:val="right"/>
        <w:rPr>
          <w:rFonts w:ascii="GHEA Grapalat" w:hAnsi="GHEA Grapalat"/>
          <w:i/>
          <w:sz w:val="18"/>
          <w:lang w:val="hy-AM"/>
        </w:rPr>
        <w:sectPr w:rsidR="000B7FDA" w:rsidSect="000B7FDA">
          <w:footnotePr>
            <w:pos w:val="beneathText"/>
          </w:footnotePr>
          <w:pgSz w:w="11906" w:h="16838" w:code="9"/>
          <w:pgMar w:top="533" w:right="850" w:bottom="720" w:left="662" w:header="562" w:footer="562" w:gutter="0"/>
          <w:cols w:space="720"/>
        </w:sectPr>
      </w:pPr>
      <w:r w:rsidRPr="00F566BF">
        <w:rPr>
          <w:rFonts w:ascii="GHEA Grapalat" w:hAnsi="GHEA Grapalat"/>
          <w:i/>
          <w:sz w:val="18"/>
          <w:lang w:val="hy-AM"/>
        </w:rPr>
        <w:br w:type="page"/>
      </w:r>
    </w:p>
    <w:p w14:paraId="53AF4031" w14:textId="3737D674"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053E698D" w14:textId="77777777"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6640038" w14:textId="15A640EF"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w:t>
      </w:r>
      <w:r w:rsidR="00142B6C">
        <w:rPr>
          <w:rFonts w:ascii="GHEA Grapalat" w:hAnsi="GHEA Grapalat"/>
          <w:b/>
          <w:lang w:val="af-ZA"/>
        </w:rPr>
        <w:t>ԵՔ-ՀԲՄԽԾՁԲ-24/139</w:t>
      </w:r>
      <w:r w:rsidRPr="00F566BF">
        <w:rPr>
          <w:rFonts w:ascii="GHEA Grapalat" w:hAnsi="GHEA Grapalat"/>
          <w:i/>
          <w:sz w:val="18"/>
          <w:lang w:val="hy-AM"/>
        </w:rPr>
        <w:t xml:space="preserve">    ծածկագրով պայմանագրի</w:t>
      </w:r>
    </w:p>
    <w:p w14:paraId="05692E74" w14:textId="77777777" w:rsidR="00274C6A" w:rsidRPr="00F566BF" w:rsidRDefault="00274C6A" w:rsidP="00274C6A">
      <w:pPr>
        <w:jc w:val="center"/>
        <w:rPr>
          <w:rFonts w:ascii="GHEA Grapalat" w:hAnsi="GHEA Grapalat"/>
          <w:sz w:val="18"/>
          <w:lang w:val="hy-AM"/>
        </w:rPr>
      </w:pPr>
    </w:p>
    <w:p w14:paraId="2F27BDE8" w14:textId="77777777" w:rsidR="00274C6A" w:rsidRPr="00F566BF" w:rsidRDefault="00274C6A" w:rsidP="00274C6A">
      <w:pPr>
        <w:jc w:val="center"/>
        <w:rPr>
          <w:rFonts w:ascii="GHEA Grapalat" w:hAnsi="GHEA Grapalat"/>
          <w:sz w:val="20"/>
          <w:lang w:val="hy-AM"/>
        </w:rPr>
      </w:pPr>
    </w:p>
    <w:p w14:paraId="22AD35BD" w14:textId="77777777" w:rsidR="00274C6A" w:rsidRDefault="00274C6A" w:rsidP="00274C6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207E0B68" w14:textId="1CB1386C" w:rsidR="00294BEB" w:rsidRPr="008E5F9B" w:rsidRDefault="00294BEB" w:rsidP="00274C6A">
      <w:pPr>
        <w:jc w:val="center"/>
        <w:rPr>
          <w:rFonts w:ascii="GHEA Grapalat" w:hAnsi="GHEA Grapalat"/>
          <w:b/>
          <w:sz w:val="20"/>
          <w:lang w:val="hy-AM"/>
        </w:rPr>
      </w:pPr>
      <w:r>
        <w:rPr>
          <w:rFonts w:ascii="GHEA Grapalat" w:hAnsi="GHEA Grapalat"/>
          <w:sz w:val="20"/>
          <w:lang w:val="hy-AM"/>
        </w:rPr>
        <w:t xml:space="preserve"> </w:t>
      </w:r>
    </w:p>
    <w:p w14:paraId="69F35FEF" w14:textId="77777777" w:rsidR="00274C6A" w:rsidRPr="00F566BF" w:rsidRDefault="00274C6A" w:rsidP="00274C6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080"/>
        <w:gridCol w:w="5850"/>
        <w:gridCol w:w="810"/>
        <w:gridCol w:w="1170"/>
        <w:gridCol w:w="990"/>
        <w:gridCol w:w="1980"/>
        <w:gridCol w:w="2790"/>
      </w:tblGrid>
      <w:tr w:rsidR="00274C6A" w:rsidRPr="002621BF" w14:paraId="78842829" w14:textId="77777777" w:rsidTr="00C339E6">
        <w:tc>
          <w:tcPr>
            <w:tcW w:w="15277" w:type="dxa"/>
            <w:gridSpan w:val="8"/>
          </w:tcPr>
          <w:p w14:paraId="38B45095"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Ծառայության</w:t>
            </w:r>
            <w:proofErr w:type="spellEnd"/>
          </w:p>
        </w:tc>
      </w:tr>
      <w:tr w:rsidR="00274C6A" w:rsidRPr="002621BF" w14:paraId="26EBDE3E" w14:textId="77777777" w:rsidTr="007F1CCD">
        <w:trPr>
          <w:trHeight w:val="219"/>
        </w:trPr>
        <w:tc>
          <w:tcPr>
            <w:tcW w:w="607" w:type="dxa"/>
            <w:vMerge w:val="restart"/>
            <w:vAlign w:val="center"/>
          </w:tcPr>
          <w:p w14:paraId="0105AA67"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հրավերով</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նախատեսված</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չափաբաժնի</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համարը</w:t>
            </w:r>
            <w:proofErr w:type="spellEnd"/>
          </w:p>
        </w:tc>
        <w:tc>
          <w:tcPr>
            <w:tcW w:w="1080" w:type="dxa"/>
            <w:vMerge w:val="restart"/>
            <w:vAlign w:val="center"/>
          </w:tcPr>
          <w:p w14:paraId="5166EE7C"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գնումների</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պլանով</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նախատեսված</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միջանցիկ</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ծածկագիրը</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ըստ</w:t>
            </w:r>
            <w:proofErr w:type="spellEnd"/>
            <w:r w:rsidRPr="002621BF">
              <w:rPr>
                <w:rFonts w:ascii="GHEA Grapalat" w:hAnsi="GHEA Grapalat"/>
                <w:sz w:val="18"/>
                <w:szCs w:val="18"/>
              </w:rPr>
              <w:t xml:space="preserve"> ԳՄԱ </w:t>
            </w:r>
            <w:proofErr w:type="spellStart"/>
            <w:r w:rsidRPr="002621BF">
              <w:rPr>
                <w:rFonts w:ascii="GHEA Grapalat" w:hAnsi="GHEA Grapalat"/>
                <w:sz w:val="18"/>
                <w:szCs w:val="18"/>
              </w:rPr>
              <w:t>դասակարգման</w:t>
            </w:r>
            <w:proofErr w:type="spellEnd"/>
            <w:r w:rsidRPr="002621BF">
              <w:rPr>
                <w:rFonts w:ascii="GHEA Grapalat" w:hAnsi="GHEA Grapalat"/>
                <w:sz w:val="18"/>
                <w:szCs w:val="18"/>
              </w:rPr>
              <w:t xml:space="preserve"> (CPV)</w:t>
            </w:r>
          </w:p>
        </w:tc>
        <w:tc>
          <w:tcPr>
            <w:tcW w:w="5850" w:type="dxa"/>
            <w:vMerge w:val="restart"/>
            <w:vAlign w:val="center"/>
          </w:tcPr>
          <w:p w14:paraId="74D7E64F"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տեխնիկական</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բնութագիրը</w:t>
            </w:r>
            <w:proofErr w:type="spellEnd"/>
          </w:p>
        </w:tc>
        <w:tc>
          <w:tcPr>
            <w:tcW w:w="810" w:type="dxa"/>
            <w:vMerge w:val="restart"/>
            <w:vAlign w:val="center"/>
          </w:tcPr>
          <w:p w14:paraId="19AB5325"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չափման</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միավորը</w:t>
            </w:r>
            <w:proofErr w:type="spellEnd"/>
          </w:p>
        </w:tc>
        <w:tc>
          <w:tcPr>
            <w:tcW w:w="1170" w:type="dxa"/>
            <w:vMerge w:val="restart"/>
            <w:vAlign w:val="center"/>
          </w:tcPr>
          <w:p w14:paraId="5CA18263"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ընդհանուր</w:t>
            </w:r>
            <w:proofErr w:type="spellEnd"/>
            <w:r w:rsidRPr="002621BF">
              <w:rPr>
                <w:rFonts w:ascii="GHEA Grapalat" w:hAnsi="GHEA Grapalat"/>
                <w:sz w:val="18"/>
                <w:szCs w:val="18"/>
              </w:rPr>
              <w:t xml:space="preserve"> </w:t>
            </w:r>
            <w:proofErr w:type="spellStart"/>
            <w:r w:rsidRPr="002621BF">
              <w:rPr>
                <w:rFonts w:ascii="GHEA Grapalat" w:hAnsi="GHEA Grapalat"/>
                <w:sz w:val="18"/>
                <w:szCs w:val="18"/>
              </w:rPr>
              <w:t>գինը</w:t>
            </w:r>
            <w:proofErr w:type="spellEnd"/>
            <w:r w:rsidRPr="002621BF">
              <w:rPr>
                <w:rFonts w:ascii="GHEA Grapalat" w:hAnsi="GHEA Grapalat"/>
                <w:sz w:val="18"/>
                <w:szCs w:val="18"/>
              </w:rPr>
              <w:t xml:space="preserve">/ՀՀ </w:t>
            </w:r>
            <w:proofErr w:type="spellStart"/>
            <w:r w:rsidRPr="002621BF">
              <w:rPr>
                <w:rFonts w:ascii="GHEA Grapalat" w:hAnsi="GHEA Grapalat"/>
                <w:sz w:val="18"/>
                <w:szCs w:val="18"/>
              </w:rPr>
              <w:t>դրամ</w:t>
            </w:r>
            <w:proofErr w:type="spellEnd"/>
          </w:p>
        </w:tc>
        <w:tc>
          <w:tcPr>
            <w:tcW w:w="990" w:type="dxa"/>
            <w:vMerge w:val="restart"/>
            <w:vAlign w:val="center"/>
          </w:tcPr>
          <w:p w14:paraId="3B1408E6"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ընդհանուր</w:t>
            </w:r>
            <w:proofErr w:type="spellEnd"/>
            <w:r w:rsidRPr="002621BF">
              <w:rPr>
                <w:rFonts w:ascii="GHEA Grapalat" w:hAnsi="GHEA Grapalat"/>
                <w:sz w:val="18"/>
                <w:szCs w:val="18"/>
              </w:rPr>
              <w:t xml:space="preserve"> քանակը</w:t>
            </w:r>
          </w:p>
        </w:tc>
        <w:tc>
          <w:tcPr>
            <w:tcW w:w="4770" w:type="dxa"/>
            <w:gridSpan w:val="2"/>
            <w:vAlign w:val="center"/>
          </w:tcPr>
          <w:p w14:paraId="0AA63FD7"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մատուցման</w:t>
            </w:r>
            <w:proofErr w:type="spellEnd"/>
          </w:p>
        </w:tc>
      </w:tr>
      <w:tr w:rsidR="00274C6A" w:rsidRPr="002621BF" w14:paraId="52106E92" w14:textId="77777777" w:rsidTr="007F1CCD">
        <w:trPr>
          <w:trHeight w:val="445"/>
        </w:trPr>
        <w:tc>
          <w:tcPr>
            <w:tcW w:w="607" w:type="dxa"/>
            <w:vMerge/>
            <w:vAlign w:val="center"/>
          </w:tcPr>
          <w:p w14:paraId="41B9C0C6" w14:textId="77777777" w:rsidR="00274C6A" w:rsidRPr="002621BF" w:rsidRDefault="00274C6A" w:rsidP="00C339E6">
            <w:pPr>
              <w:jc w:val="center"/>
              <w:rPr>
                <w:rFonts w:ascii="GHEA Grapalat" w:hAnsi="GHEA Grapalat"/>
                <w:sz w:val="18"/>
                <w:szCs w:val="18"/>
              </w:rPr>
            </w:pPr>
          </w:p>
        </w:tc>
        <w:tc>
          <w:tcPr>
            <w:tcW w:w="1080" w:type="dxa"/>
            <w:vMerge/>
            <w:vAlign w:val="center"/>
          </w:tcPr>
          <w:p w14:paraId="0E253404" w14:textId="77777777" w:rsidR="00274C6A" w:rsidRPr="002621BF" w:rsidRDefault="00274C6A" w:rsidP="00C339E6">
            <w:pPr>
              <w:jc w:val="center"/>
              <w:rPr>
                <w:rFonts w:ascii="GHEA Grapalat" w:hAnsi="GHEA Grapalat"/>
                <w:sz w:val="18"/>
                <w:szCs w:val="18"/>
              </w:rPr>
            </w:pPr>
          </w:p>
        </w:tc>
        <w:tc>
          <w:tcPr>
            <w:tcW w:w="5850" w:type="dxa"/>
            <w:vMerge/>
            <w:vAlign w:val="center"/>
          </w:tcPr>
          <w:p w14:paraId="444926E3" w14:textId="77777777" w:rsidR="00274C6A" w:rsidRPr="002621BF" w:rsidRDefault="00274C6A" w:rsidP="00C339E6">
            <w:pPr>
              <w:jc w:val="center"/>
              <w:rPr>
                <w:rFonts w:ascii="GHEA Grapalat" w:hAnsi="GHEA Grapalat"/>
                <w:sz w:val="18"/>
                <w:szCs w:val="18"/>
              </w:rPr>
            </w:pPr>
          </w:p>
        </w:tc>
        <w:tc>
          <w:tcPr>
            <w:tcW w:w="810" w:type="dxa"/>
            <w:vMerge/>
            <w:vAlign w:val="center"/>
          </w:tcPr>
          <w:p w14:paraId="4565BD76" w14:textId="77777777" w:rsidR="00274C6A" w:rsidRPr="002621BF" w:rsidRDefault="00274C6A" w:rsidP="00C339E6">
            <w:pPr>
              <w:jc w:val="center"/>
              <w:rPr>
                <w:rFonts w:ascii="GHEA Grapalat" w:hAnsi="GHEA Grapalat"/>
                <w:sz w:val="18"/>
                <w:szCs w:val="18"/>
              </w:rPr>
            </w:pPr>
          </w:p>
        </w:tc>
        <w:tc>
          <w:tcPr>
            <w:tcW w:w="1170" w:type="dxa"/>
            <w:vMerge/>
            <w:vAlign w:val="center"/>
          </w:tcPr>
          <w:p w14:paraId="6B224064" w14:textId="77777777" w:rsidR="00274C6A" w:rsidRPr="002621BF" w:rsidRDefault="00274C6A" w:rsidP="00C339E6">
            <w:pPr>
              <w:jc w:val="center"/>
              <w:rPr>
                <w:rFonts w:ascii="GHEA Grapalat" w:hAnsi="GHEA Grapalat"/>
                <w:sz w:val="18"/>
                <w:szCs w:val="18"/>
              </w:rPr>
            </w:pPr>
          </w:p>
        </w:tc>
        <w:tc>
          <w:tcPr>
            <w:tcW w:w="990" w:type="dxa"/>
            <w:vMerge/>
            <w:vAlign w:val="center"/>
          </w:tcPr>
          <w:p w14:paraId="1C0D2515" w14:textId="77777777" w:rsidR="00274C6A" w:rsidRPr="002621BF" w:rsidRDefault="00274C6A" w:rsidP="00C339E6">
            <w:pPr>
              <w:jc w:val="center"/>
              <w:rPr>
                <w:rFonts w:ascii="GHEA Grapalat" w:hAnsi="GHEA Grapalat"/>
                <w:sz w:val="18"/>
                <w:szCs w:val="18"/>
              </w:rPr>
            </w:pPr>
          </w:p>
        </w:tc>
        <w:tc>
          <w:tcPr>
            <w:tcW w:w="1980" w:type="dxa"/>
            <w:vAlign w:val="center"/>
          </w:tcPr>
          <w:p w14:paraId="3F5447B5"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հասցեն</w:t>
            </w:r>
            <w:proofErr w:type="spellEnd"/>
          </w:p>
        </w:tc>
        <w:tc>
          <w:tcPr>
            <w:tcW w:w="2790" w:type="dxa"/>
            <w:vAlign w:val="center"/>
          </w:tcPr>
          <w:p w14:paraId="1F4FC39F" w14:textId="77777777" w:rsidR="00274C6A" w:rsidRPr="002621BF" w:rsidRDefault="00274C6A" w:rsidP="00C339E6">
            <w:pPr>
              <w:jc w:val="center"/>
              <w:rPr>
                <w:rFonts w:ascii="GHEA Grapalat" w:hAnsi="GHEA Grapalat"/>
                <w:sz w:val="18"/>
                <w:szCs w:val="18"/>
              </w:rPr>
            </w:pPr>
            <w:proofErr w:type="spellStart"/>
            <w:r w:rsidRPr="002621BF">
              <w:rPr>
                <w:rFonts w:ascii="GHEA Grapalat" w:hAnsi="GHEA Grapalat"/>
                <w:sz w:val="18"/>
                <w:szCs w:val="18"/>
              </w:rPr>
              <w:t>Ժամկետը</w:t>
            </w:r>
            <w:proofErr w:type="spellEnd"/>
            <w:r w:rsidRPr="002621BF">
              <w:rPr>
                <w:rFonts w:ascii="GHEA Grapalat" w:hAnsi="GHEA Grapalat"/>
                <w:sz w:val="18"/>
                <w:szCs w:val="18"/>
              </w:rPr>
              <w:t>**</w:t>
            </w:r>
          </w:p>
        </w:tc>
      </w:tr>
      <w:tr w:rsidR="004A4AC5" w:rsidRPr="001326FA" w14:paraId="1FDFAD17" w14:textId="77777777" w:rsidTr="007F1CCD">
        <w:trPr>
          <w:trHeight w:val="1929"/>
        </w:trPr>
        <w:tc>
          <w:tcPr>
            <w:tcW w:w="607" w:type="dxa"/>
            <w:vAlign w:val="center"/>
          </w:tcPr>
          <w:p w14:paraId="42BABFEF" w14:textId="77777777" w:rsidR="004A4AC5" w:rsidRPr="002621BF" w:rsidRDefault="004A4AC5" w:rsidP="004A4AC5">
            <w:pPr>
              <w:jc w:val="center"/>
              <w:rPr>
                <w:rFonts w:ascii="GHEA Grapalat" w:hAnsi="GHEA Grapalat"/>
                <w:sz w:val="18"/>
                <w:szCs w:val="18"/>
                <w:lang w:val="hy-AM"/>
              </w:rPr>
            </w:pPr>
            <w:r w:rsidRPr="002621BF">
              <w:rPr>
                <w:rFonts w:ascii="GHEA Grapalat" w:hAnsi="GHEA Grapalat"/>
                <w:sz w:val="18"/>
                <w:szCs w:val="18"/>
                <w:lang w:val="hy-AM"/>
              </w:rPr>
              <w:t>1</w:t>
            </w:r>
          </w:p>
        </w:tc>
        <w:tc>
          <w:tcPr>
            <w:tcW w:w="1080" w:type="dxa"/>
            <w:vAlign w:val="center"/>
          </w:tcPr>
          <w:p w14:paraId="116206FF" w14:textId="00A5B41B" w:rsidR="004A4AC5" w:rsidRPr="00C83DEA" w:rsidRDefault="004A4AC5" w:rsidP="004A4AC5">
            <w:pPr>
              <w:jc w:val="center"/>
              <w:rPr>
                <w:rFonts w:ascii="GHEA Grapalat" w:hAnsi="GHEA Grapalat"/>
                <w:sz w:val="20"/>
                <w:szCs w:val="18"/>
                <w:lang w:val="hy-AM"/>
              </w:rPr>
            </w:pPr>
            <w:r w:rsidRPr="00BC055F">
              <w:rPr>
                <w:rFonts w:ascii="GHEA Grapalat" w:eastAsia="Calibri" w:hAnsi="GHEA Grapalat" w:cs="Calibri"/>
                <w:color w:val="000000" w:themeColor="text1"/>
                <w:sz w:val="18"/>
              </w:rPr>
              <w:t>71351540</w:t>
            </w:r>
            <w:r w:rsidRPr="00BC055F">
              <w:rPr>
                <w:rFonts w:ascii="GHEA Grapalat" w:eastAsia="Calibri" w:hAnsi="GHEA Grapalat" w:cs="Calibri"/>
                <w:color w:val="000000" w:themeColor="text1"/>
                <w:sz w:val="18"/>
                <w:lang w:val="hy-AM"/>
              </w:rPr>
              <w:t>/</w:t>
            </w:r>
            <w:r w:rsidR="005D6B56">
              <w:rPr>
                <w:rFonts w:ascii="GHEA Grapalat" w:eastAsia="Calibri" w:hAnsi="GHEA Grapalat" w:cs="Calibri"/>
                <w:color w:val="000000" w:themeColor="text1"/>
                <w:sz w:val="18"/>
              </w:rPr>
              <w:t>730</w:t>
            </w:r>
          </w:p>
        </w:tc>
        <w:tc>
          <w:tcPr>
            <w:tcW w:w="5850" w:type="dxa"/>
          </w:tcPr>
          <w:p w14:paraId="7DAE3A93"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Ծառայության մատուցման ընդհանուր պահանջների</w:t>
            </w:r>
          </w:p>
          <w:p w14:paraId="200A0946"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C127D40"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C5BCA48"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3. Տեխնիկական հսկողություն իրականացնողի հիմնական պարտականություններն են՝</w:t>
            </w:r>
          </w:p>
          <w:p w14:paraId="586BF150"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շինարարության սկզբից մինչև ավարտը ընկած ժամանակահատվածում պարբերաբար լուսանկարահանել շինարարության օբյեկտի վիճակը,</w:t>
            </w:r>
          </w:p>
          <w:p w14:paraId="40157D01"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lastRenderedPageBreak/>
              <w:t>• ապահովել կատարվող աշխատանքների համապատասխանությունը կապալի պայմանագրի պայմաններին, շինարարական նորմերին և կանոններին,</w:t>
            </w:r>
          </w:p>
          <w:p w14:paraId="13695B45"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BDF199E"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ստուգել և հաստատել աշխատանքային և կատարողական փաստաթղթերը՝ նախապատրաստված Կապալառուի կողմից,</w:t>
            </w:r>
          </w:p>
          <w:p w14:paraId="48E69B0A"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1D6A3E7"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06EE5E2C" w14:textId="7BF9F2A4"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7F1CCD">
              <w:rPr>
                <w:lang w:val="hy-AM"/>
              </w:rPr>
              <w:t xml:space="preserve"> </w:t>
            </w:r>
            <w:r w:rsidRPr="007F1CCD">
              <w:rPr>
                <w:rFonts w:ascii="GHEA Grapalat" w:hAnsi="GHEA Grapalat"/>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019F7F8D"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EECF539"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38883F8"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73B947D"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կատարել աշխատանքների ծավալների չափագրումներ և մասնակցել կատարողական փաստաթղթերի կազմմանը և հաստատմանը,</w:t>
            </w:r>
          </w:p>
          <w:p w14:paraId="73BC5F9E"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w:t>
            </w:r>
            <w:r w:rsidRPr="007F1CCD">
              <w:rPr>
                <w:rFonts w:ascii="GHEA Grapalat" w:hAnsi="GHEA Grapalat"/>
                <w:sz w:val="18"/>
                <w:szCs w:val="18"/>
                <w:lang w:val="hy-AM"/>
              </w:rPr>
              <w:lastRenderedPageBreak/>
              <w:t>աշխատանքների ակտերը, փորձարկման ակտերը, սերտիֆիկատները,</w:t>
            </w:r>
          </w:p>
          <w:p w14:paraId="1CAD12EE"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Պատվիրատուի ցուցումով չափագրել կատարման ենթակա աշխատանքները:</w:t>
            </w:r>
          </w:p>
          <w:p w14:paraId="36BC08E8"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66AE7AF4"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Հաշվետվության ներկայացման պահանջներ</w:t>
            </w:r>
          </w:p>
          <w:p w14:paraId="4EAFD834"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4B061C81"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48063FE" w14:textId="77777777" w:rsidR="007F1CCD"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8B32FF0" w14:textId="0C88ED08" w:rsidR="004A4AC5" w:rsidRPr="007F1CCD" w:rsidRDefault="007F1CCD" w:rsidP="007F1CCD">
            <w:pPr>
              <w:jc w:val="both"/>
              <w:rPr>
                <w:rFonts w:ascii="GHEA Grapalat" w:hAnsi="GHEA Grapalat"/>
                <w:sz w:val="18"/>
                <w:szCs w:val="18"/>
                <w:lang w:val="hy-AM"/>
              </w:rPr>
            </w:pPr>
            <w:r w:rsidRPr="007F1CCD">
              <w:rPr>
                <w:rFonts w:ascii="GHEA Grapalat" w:hAnsi="GHEA Grapalat"/>
                <w:sz w:val="18"/>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0D42F916" w14:textId="77777777" w:rsidR="004A4AC5" w:rsidRPr="002621BF" w:rsidRDefault="004A4AC5" w:rsidP="004A4AC5">
            <w:pPr>
              <w:jc w:val="center"/>
              <w:rPr>
                <w:rFonts w:ascii="GHEA Grapalat" w:hAnsi="GHEA Grapalat" w:cs="Calibri"/>
                <w:color w:val="000000"/>
                <w:sz w:val="18"/>
                <w:szCs w:val="18"/>
                <w:lang w:val="hy-AM"/>
              </w:rPr>
            </w:pPr>
          </w:p>
          <w:p w14:paraId="5D5A6DDF" w14:textId="77777777" w:rsidR="004A4AC5" w:rsidRPr="002621BF" w:rsidRDefault="004A4AC5" w:rsidP="004A4AC5">
            <w:pPr>
              <w:jc w:val="center"/>
              <w:rPr>
                <w:rFonts w:ascii="GHEA Grapalat" w:hAnsi="GHEA Grapalat" w:cs="Calibri"/>
                <w:color w:val="000000"/>
                <w:sz w:val="18"/>
                <w:szCs w:val="18"/>
                <w:lang w:val="hy-AM"/>
              </w:rPr>
            </w:pPr>
          </w:p>
          <w:p w14:paraId="7135FCA5" w14:textId="77777777" w:rsidR="004A4AC5" w:rsidRPr="002621BF" w:rsidRDefault="004A4AC5" w:rsidP="004A4AC5">
            <w:pPr>
              <w:jc w:val="center"/>
              <w:rPr>
                <w:rFonts w:ascii="GHEA Grapalat" w:hAnsi="GHEA Grapalat" w:cs="Calibri"/>
                <w:color w:val="000000"/>
                <w:sz w:val="18"/>
                <w:szCs w:val="18"/>
                <w:lang w:val="hy-AM"/>
              </w:rPr>
            </w:pPr>
            <w:r w:rsidRPr="002621BF">
              <w:rPr>
                <w:rFonts w:ascii="GHEA Grapalat" w:hAnsi="GHEA Grapalat" w:cs="Calibri"/>
                <w:color w:val="000000"/>
                <w:sz w:val="18"/>
                <w:szCs w:val="18"/>
                <w:lang w:val="hy-AM"/>
              </w:rPr>
              <w:t>դրամ</w:t>
            </w:r>
          </w:p>
          <w:p w14:paraId="3F2A30B7" w14:textId="77777777" w:rsidR="004A4AC5" w:rsidRPr="002621BF" w:rsidRDefault="004A4AC5" w:rsidP="004A4AC5">
            <w:pPr>
              <w:jc w:val="center"/>
              <w:rPr>
                <w:rFonts w:ascii="GHEA Grapalat" w:hAnsi="GHEA Grapalat"/>
                <w:sz w:val="18"/>
                <w:szCs w:val="18"/>
                <w:lang w:val="hy-AM"/>
              </w:rPr>
            </w:pPr>
          </w:p>
        </w:tc>
        <w:tc>
          <w:tcPr>
            <w:tcW w:w="1170" w:type="dxa"/>
            <w:vAlign w:val="center"/>
          </w:tcPr>
          <w:p w14:paraId="509BB02D" w14:textId="77777777" w:rsidR="004A4AC5" w:rsidRPr="002621BF" w:rsidRDefault="004A4AC5" w:rsidP="004A4AC5">
            <w:pPr>
              <w:jc w:val="center"/>
              <w:rPr>
                <w:rFonts w:ascii="GHEA Grapalat" w:hAnsi="GHEA Grapalat"/>
                <w:sz w:val="18"/>
                <w:szCs w:val="18"/>
                <w:lang w:val="hy-AM"/>
              </w:rPr>
            </w:pPr>
          </w:p>
          <w:p w14:paraId="7FC28410" w14:textId="77777777" w:rsidR="004A4AC5" w:rsidRPr="002621BF" w:rsidRDefault="004A4AC5" w:rsidP="004A4AC5">
            <w:pPr>
              <w:jc w:val="center"/>
              <w:rPr>
                <w:rFonts w:ascii="GHEA Grapalat" w:hAnsi="GHEA Grapalat"/>
                <w:sz w:val="18"/>
                <w:szCs w:val="18"/>
                <w:lang w:val="hy-AM"/>
              </w:rPr>
            </w:pPr>
          </w:p>
          <w:p w14:paraId="64515238" w14:textId="77777777" w:rsidR="004A4AC5" w:rsidRPr="002621BF" w:rsidRDefault="004A4AC5" w:rsidP="004A4AC5">
            <w:pPr>
              <w:jc w:val="center"/>
              <w:rPr>
                <w:rFonts w:ascii="GHEA Grapalat" w:hAnsi="GHEA Grapalat"/>
                <w:sz w:val="18"/>
                <w:szCs w:val="18"/>
                <w:lang w:val="hy-AM"/>
              </w:rPr>
            </w:pPr>
          </w:p>
          <w:p w14:paraId="1ECC2AA7" w14:textId="77777777" w:rsidR="004A4AC5" w:rsidRPr="002621BF" w:rsidRDefault="004A4AC5" w:rsidP="004A4AC5">
            <w:pPr>
              <w:jc w:val="center"/>
              <w:rPr>
                <w:rFonts w:ascii="GHEA Grapalat" w:hAnsi="GHEA Grapalat"/>
                <w:sz w:val="18"/>
                <w:szCs w:val="18"/>
                <w:lang w:val="hy-AM"/>
              </w:rPr>
            </w:pPr>
          </w:p>
          <w:p w14:paraId="198D0942" w14:textId="77777777" w:rsidR="004A4AC5" w:rsidRPr="002621BF" w:rsidRDefault="004A4AC5" w:rsidP="004A4AC5">
            <w:pPr>
              <w:jc w:val="center"/>
              <w:rPr>
                <w:rFonts w:ascii="GHEA Grapalat" w:hAnsi="GHEA Grapalat"/>
                <w:sz w:val="18"/>
                <w:szCs w:val="18"/>
                <w:lang w:val="hy-AM"/>
              </w:rPr>
            </w:pPr>
          </w:p>
          <w:p w14:paraId="52A8F27B" w14:textId="77777777" w:rsidR="004A4AC5" w:rsidRPr="002621BF" w:rsidRDefault="004A4AC5" w:rsidP="004A4AC5">
            <w:pPr>
              <w:jc w:val="center"/>
              <w:rPr>
                <w:rFonts w:ascii="GHEA Grapalat" w:hAnsi="GHEA Grapalat"/>
                <w:sz w:val="18"/>
                <w:szCs w:val="18"/>
                <w:lang w:val="hy-AM"/>
              </w:rPr>
            </w:pPr>
          </w:p>
          <w:p w14:paraId="366B39CB" w14:textId="77777777" w:rsidR="004A4AC5" w:rsidRPr="002621BF" w:rsidRDefault="004A4AC5" w:rsidP="004A4AC5">
            <w:pPr>
              <w:jc w:val="center"/>
              <w:rPr>
                <w:rFonts w:ascii="GHEA Grapalat" w:hAnsi="GHEA Grapalat"/>
                <w:sz w:val="18"/>
                <w:szCs w:val="18"/>
                <w:lang w:val="hy-AM"/>
              </w:rPr>
            </w:pPr>
          </w:p>
          <w:p w14:paraId="4A94E3CE" w14:textId="77777777" w:rsidR="004A4AC5" w:rsidRPr="002621BF" w:rsidRDefault="004A4AC5" w:rsidP="004A4AC5">
            <w:pPr>
              <w:jc w:val="center"/>
              <w:rPr>
                <w:rFonts w:ascii="GHEA Grapalat" w:hAnsi="GHEA Grapalat"/>
                <w:sz w:val="18"/>
                <w:szCs w:val="18"/>
                <w:lang w:val="hy-AM"/>
              </w:rPr>
            </w:pPr>
          </w:p>
          <w:p w14:paraId="4CF4457B" w14:textId="77777777" w:rsidR="004A4AC5" w:rsidRPr="002621BF" w:rsidRDefault="004A4AC5" w:rsidP="004A4AC5">
            <w:pPr>
              <w:jc w:val="center"/>
              <w:rPr>
                <w:rFonts w:ascii="GHEA Grapalat" w:hAnsi="GHEA Grapalat"/>
                <w:sz w:val="18"/>
                <w:szCs w:val="18"/>
                <w:lang w:val="hy-AM"/>
              </w:rPr>
            </w:pPr>
          </w:p>
          <w:p w14:paraId="521A4BE3" w14:textId="77777777" w:rsidR="004A4AC5" w:rsidRPr="002621BF" w:rsidRDefault="004A4AC5" w:rsidP="004A4AC5">
            <w:pPr>
              <w:jc w:val="center"/>
              <w:rPr>
                <w:rFonts w:ascii="GHEA Grapalat" w:hAnsi="GHEA Grapalat"/>
                <w:sz w:val="18"/>
                <w:szCs w:val="18"/>
                <w:lang w:val="hy-AM"/>
              </w:rPr>
            </w:pPr>
          </w:p>
        </w:tc>
        <w:tc>
          <w:tcPr>
            <w:tcW w:w="990" w:type="dxa"/>
            <w:vAlign w:val="center"/>
          </w:tcPr>
          <w:p w14:paraId="55DE12E3" w14:textId="77777777" w:rsidR="004A4AC5" w:rsidRPr="002621BF" w:rsidRDefault="004A4AC5" w:rsidP="004A4AC5">
            <w:pPr>
              <w:jc w:val="center"/>
              <w:rPr>
                <w:rFonts w:ascii="GHEA Grapalat" w:hAnsi="GHEA Grapalat"/>
                <w:sz w:val="18"/>
                <w:szCs w:val="18"/>
                <w:lang w:val="hy-AM"/>
              </w:rPr>
            </w:pPr>
          </w:p>
          <w:p w14:paraId="43877CFC" w14:textId="77777777" w:rsidR="004A4AC5" w:rsidRPr="002621BF" w:rsidRDefault="004A4AC5" w:rsidP="004A4AC5">
            <w:pPr>
              <w:jc w:val="center"/>
              <w:rPr>
                <w:rFonts w:ascii="GHEA Grapalat" w:hAnsi="GHEA Grapalat"/>
                <w:sz w:val="18"/>
                <w:szCs w:val="18"/>
                <w:lang w:val="hy-AM"/>
              </w:rPr>
            </w:pPr>
            <w:r w:rsidRPr="002621BF">
              <w:rPr>
                <w:rFonts w:ascii="GHEA Grapalat" w:hAnsi="GHEA Grapalat"/>
                <w:sz w:val="18"/>
                <w:szCs w:val="18"/>
                <w:lang w:val="hy-AM"/>
              </w:rPr>
              <w:t>1</w:t>
            </w:r>
          </w:p>
        </w:tc>
        <w:tc>
          <w:tcPr>
            <w:tcW w:w="1980" w:type="dxa"/>
            <w:vAlign w:val="center"/>
          </w:tcPr>
          <w:p w14:paraId="05E7389C" w14:textId="77777777" w:rsidR="003B471E" w:rsidRPr="003B471E" w:rsidRDefault="003B471E" w:rsidP="003B471E">
            <w:pPr>
              <w:jc w:val="center"/>
              <w:rPr>
                <w:rFonts w:ascii="GHEA Grapalat" w:hAnsi="GHEA Grapalat" w:cs="Calibri"/>
                <w:color w:val="000000"/>
                <w:sz w:val="20"/>
                <w:szCs w:val="20"/>
                <w:lang w:val="hy-AM"/>
              </w:rPr>
            </w:pPr>
            <w:r w:rsidRPr="003B471E">
              <w:rPr>
                <w:rFonts w:ascii="GHEA Grapalat" w:hAnsi="GHEA Grapalat" w:cs="Calibri"/>
                <w:color w:val="000000"/>
                <w:sz w:val="20"/>
                <w:szCs w:val="20"/>
                <w:lang w:val="hy-AM"/>
              </w:rPr>
              <w:t>Ք. Երևան, Նորք Մարաշ վարչական շրջան, Արմենակ Արմենակյան,                                                    Էդուարդ Իսաբեկյան,                 Սարգիս Բաղդասարյան,                            Գարեգին Հովսեփյան փողոցներ</w:t>
            </w:r>
          </w:p>
          <w:p w14:paraId="69BD1F69" w14:textId="13288096" w:rsidR="004A4AC5" w:rsidRPr="0076765E" w:rsidRDefault="004A4AC5" w:rsidP="004A4AC5">
            <w:pPr>
              <w:jc w:val="center"/>
              <w:rPr>
                <w:rFonts w:ascii="GHEA Grapalat" w:hAnsi="GHEA Grapalat" w:cs="Calibri"/>
                <w:color w:val="000000"/>
                <w:sz w:val="18"/>
                <w:szCs w:val="18"/>
                <w:lang w:val="hy-AM"/>
              </w:rPr>
            </w:pPr>
          </w:p>
        </w:tc>
        <w:tc>
          <w:tcPr>
            <w:tcW w:w="2790" w:type="dxa"/>
            <w:vAlign w:val="center"/>
          </w:tcPr>
          <w:p w14:paraId="7E39B84D" w14:textId="77777777" w:rsidR="003B471E" w:rsidRPr="003B471E" w:rsidRDefault="003B471E" w:rsidP="003B471E">
            <w:pPr>
              <w:jc w:val="center"/>
              <w:rPr>
                <w:rFonts w:ascii="GHEA Grapalat" w:hAnsi="GHEA Grapalat"/>
                <w:sz w:val="18"/>
                <w:szCs w:val="18"/>
                <w:lang w:val="hy-AM"/>
              </w:rPr>
            </w:pPr>
            <w:r w:rsidRPr="003B471E">
              <w:rPr>
                <w:rFonts w:ascii="GHEA Grapalat" w:hAnsi="GHEA Grapalat"/>
                <w:sz w:val="18"/>
                <w:szCs w:val="18"/>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p w14:paraId="0F4331F1" w14:textId="68FAC6BD" w:rsidR="004A4AC5" w:rsidRPr="00384285" w:rsidRDefault="004A4AC5" w:rsidP="004A4AC5">
            <w:pPr>
              <w:jc w:val="center"/>
              <w:rPr>
                <w:rFonts w:ascii="GHEA Grapalat" w:hAnsi="GHEA Grapalat" w:cs="Sylfaen"/>
                <w:sz w:val="18"/>
                <w:lang w:val="hy-AM"/>
              </w:rPr>
            </w:pPr>
          </w:p>
        </w:tc>
      </w:tr>
    </w:tbl>
    <w:p w14:paraId="3ED24537" w14:textId="044D187D" w:rsidR="007678FA" w:rsidRPr="00274C6A" w:rsidRDefault="007678FA" w:rsidP="00274C6A">
      <w:pPr>
        <w:jc w:val="right"/>
        <w:rPr>
          <w:rFonts w:ascii="GHEA Grapalat" w:hAnsi="GHEA Grapalat"/>
          <w:sz w:val="20"/>
          <w:lang w:val="hy-AM"/>
        </w:rPr>
      </w:pPr>
    </w:p>
    <w:p w14:paraId="736B3CCF" w14:textId="77777777" w:rsidR="00C36096" w:rsidRPr="00444A5A" w:rsidRDefault="00C36096" w:rsidP="00C36096">
      <w:pPr>
        <w:jc w:val="center"/>
        <w:rPr>
          <w:rFonts w:ascii="GHEA Grapalat" w:hAnsi="GHEA Grapalat"/>
          <w:sz w:val="20"/>
          <w:lang w:val="hy-AM"/>
        </w:rPr>
      </w:pPr>
    </w:p>
    <w:p w14:paraId="7408BBD2" w14:textId="77777777" w:rsidR="00C36096" w:rsidRPr="00DB7A9F" w:rsidRDefault="00C36096" w:rsidP="00C36096">
      <w:pPr>
        <w:jc w:val="both"/>
        <w:rPr>
          <w:rFonts w:ascii="GHEA Grapalat" w:hAnsi="GHEA Grapalat" w:cs="Sylfaen"/>
          <w:i/>
          <w:sz w:val="18"/>
          <w:szCs w:val="18"/>
          <w:lang w:val="pt-BR"/>
        </w:rPr>
      </w:pPr>
      <w:r w:rsidRPr="00444A5A">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21BC8508" w14:textId="77777777" w:rsidR="007678FA" w:rsidRPr="00C36096" w:rsidRDefault="007678FA" w:rsidP="007678FA">
      <w:pPr>
        <w:jc w:val="both"/>
        <w:rPr>
          <w:rFonts w:ascii="GHEA Grapalat" w:hAnsi="GHEA Grapalat"/>
          <w:sz w:val="20"/>
          <w:lang w:val="pt-BR"/>
        </w:rPr>
      </w:pPr>
    </w:p>
    <w:p w14:paraId="5848440B" w14:textId="77777777" w:rsidR="007678FA" w:rsidRPr="00882B3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294BEB" w:rsidRDefault="007678FA" w:rsidP="00E53C12">
            <w:pPr>
              <w:rPr>
                <w:rFonts w:ascii="GHEA Grapalat" w:hAnsi="GHEA Grapalat"/>
                <w:sz w:val="22"/>
                <w:szCs w:val="22"/>
                <w:lang w:val="hy-AM"/>
              </w:rPr>
            </w:pPr>
          </w:p>
          <w:p w14:paraId="6601D2C8" w14:textId="77777777" w:rsidR="007678FA" w:rsidRPr="00294BEB" w:rsidRDefault="007678FA" w:rsidP="00E53C12">
            <w:pPr>
              <w:rPr>
                <w:rFonts w:ascii="GHEA Grapalat" w:hAnsi="GHEA Grapalat"/>
                <w:sz w:val="22"/>
                <w:szCs w:val="22"/>
                <w:lang w:val="hy-AM"/>
              </w:rPr>
            </w:pPr>
          </w:p>
          <w:p w14:paraId="6F002111" w14:textId="77777777" w:rsidR="007678FA" w:rsidRPr="00294BEB" w:rsidRDefault="007678FA" w:rsidP="00E53C12">
            <w:pPr>
              <w:rPr>
                <w:rFonts w:ascii="GHEA Grapalat" w:hAnsi="GHEA Grapalat"/>
                <w:sz w:val="22"/>
                <w:szCs w:val="22"/>
                <w:lang w:val="hy-AM"/>
              </w:rPr>
            </w:pPr>
          </w:p>
          <w:p w14:paraId="73016BC7" w14:textId="77777777" w:rsidR="007678FA" w:rsidRPr="00294BEB" w:rsidRDefault="007678FA" w:rsidP="00E53C12">
            <w:pPr>
              <w:rPr>
                <w:rFonts w:ascii="GHEA Grapalat" w:hAnsi="GHEA Grapalat"/>
                <w:sz w:val="22"/>
                <w:szCs w:val="22"/>
                <w:lang w:val="hy-AM"/>
              </w:rPr>
            </w:pPr>
          </w:p>
          <w:p w14:paraId="1890B2FF" w14:textId="77777777" w:rsidR="007678FA" w:rsidRPr="00294BEB" w:rsidRDefault="007678FA" w:rsidP="00E53C12">
            <w:pPr>
              <w:rPr>
                <w:rFonts w:ascii="GHEA Grapalat" w:hAnsi="GHEA Grapalat"/>
                <w:lang w:val="hy-AM"/>
              </w:rPr>
            </w:pPr>
          </w:p>
          <w:p w14:paraId="022FA44D" w14:textId="77777777" w:rsidR="007678FA" w:rsidRPr="00294BEB" w:rsidRDefault="007678FA" w:rsidP="00E53C12">
            <w:pPr>
              <w:jc w:val="center"/>
              <w:rPr>
                <w:rFonts w:ascii="GHEA Grapalat" w:hAnsi="GHEA Grapalat"/>
                <w:lang w:val="hy-AM"/>
              </w:rPr>
            </w:pPr>
            <w:r w:rsidRPr="00294BEB">
              <w:rPr>
                <w:rFonts w:ascii="GHEA Grapalat" w:hAnsi="GHEA Grapalat"/>
                <w:lang w:val="hy-AM"/>
              </w:rPr>
              <w:t>---------------------------------</w:t>
            </w:r>
          </w:p>
          <w:p w14:paraId="78BED245" w14:textId="77777777" w:rsidR="007678FA" w:rsidRPr="00294BEB" w:rsidRDefault="007678FA" w:rsidP="00E53C12">
            <w:pPr>
              <w:jc w:val="center"/>
              <w:rPr>
                <w:rFonts w:ascii="GHEA Grapalat" w:hAnsi="GHEA Grapalat"/>
                <w:sz w:val="18"/>
                <w:szCs w:val="18"/>
                <w:lang w:val="hy-AM"/>
              </w:rPr>
            </w:pPr>
            <w:r w:rsidRPr="00294BEB">
              <w:rPr>
                <w:rFonts w:ascii="GHEA Grapalat" w:hAnsi="GHEA Grapalat"/>
                <w:sz w:val="18"/>
                <w:szCs w:val="18"/>
                <w:lang w:val="hy-AM"/>
              </w:rPr>
              <w:t>/</w:t>
            </w:r>
            <w:r w:rsidRPr="00294BEB">
              <w:rPr>
                <w:rFonts w:ascii="GHEA Grapalat" w:hAnsi="GHEA Grapalat" w:cs="Sylfaen"/>
                <w:sz w:val="18"/>
                <w:szCs w:val="18"/>
                <w:lang w:val="hy-AM"/>
              </w:rPr>
              <w:t>ստորագրություն</w:t>
            </w:r>
            <w:r w:rsidRPr="00294BEB">
              <w:rPr>
                <w:rFonts w:ascii="GHEA Grapalat" w:hAnsi="GHEA Grapalat"/>
                <w:sz w:val="18"/>
                <w:szCs w:val="18"/>
                <w:lang w:val="hy-AM"/>
              </w:rPr>
              <w:t>/</w:t>
            </w:r>
          </w:p>
          <w:p w14:paraId="4B959907" w14:textId="77777777" w:rsidR="007678FA" w:rsidRPr="00294BEB" w:rsidRDefault="007678FA" w:rsidP="00E53C12">
            <w:pPr>
              <w:jc w:val="center"/>
              <w:rPr>
                <w:rFonts w:ascii="GHEA Grapalat" w:hAnsi="GHEA Grapalat"/>
                <w:sz w:val="18"/>
                <w:szCs w:val="18"/>
                <w:lang w:val="hy-AM"/>
              </w:rPr>
            </w:pPr>
            <w:r w:rsidRPr="00294BEB">
              <w:rPr>
                <w:rFonts w:ascii="GHEA Grapalat" w:hAnsi="GHEA Grapalat" w:cs="Sylfaen"/>
                <w:sz w:val="18"/>
                <w:szCs w:val="18"/>
                <w:lang w:val="hy-AM"/>
              </w:rPr>
              <w:t>Կ</w:t>
            </w:r>
            <w:r w:rsidRPr="00294BEB">
              <w:rPr>
                <w:rFonts w:ascii="GHEA Grapalat" w:hAnsi="GHEA Grapalat"/>
                <w:sz w:val="18"/>
                <w:szCs w:val="18"/>
                <w:lang w:val="hy-AM"/>
              </w:rPr>
              <w:t>.</w:t>
            </w:r>
            <w:r w:rsidRPr="00294BEB">
              <w:rPr>
                <w:rFonts w:ascii="GHEA Grapalat" w:hAnsi="GHEA Grapalat" w:cs="Sylfaen"/>
                <w:sz w:val="18"/>
                <w:szCs w:val="18"/>
                <w:lang w:val="hy-AM"/>
              </w:rPr>
              <w:t>Տ</w:t>
            </w:r>
          </w:p>
        </w:tc>
        <w:tc>
          <w:tcPr>
            <w:tcW w:w="760" w:type="dxa"/>
          </w:tcPr>
          <w:p w14:paraId="451C8AF8" w14:textId="77777777" w:rsidR="007678FA" w:rsidRPr="00294BEB" w:rsidRDefault="007678FA" w:rsidP="00E53C12">
            <w:pPr>
              <w:spacing w:line="360" w:lineRule="auto"/>
              <w:jc w:val="center"/>
              <w:rPr>
                <w:rFonts w:ascii="GHEA Grapalat" w:hAnsi="GHEA Grapalat"/>
                <w:lang w:val="hy-AM"/>
              </w:rPr>
            </w:pPr>
          </w:p>
        </w:tc>
        <w:tc>
          <w:tcPr>
            <w:tcW w:w="4343" w:type="dxa"/>
          </w:tcPr>
          <w:p w14:paraId="730C155F" w14:textId="77777777" w:rsidR="007678FA" w:rsidRPr="00294BEB" w:rsidRDefault="007678FA" w:rsidP="00E53C12">
            <w:pPr>
              <w:spacing w:line="360" w:lineRule="auto"/>
              <w:jc w:val="center"/>
              <w:rPr>
                <w:rFonts w:ascii="GHEA Grapalat" w:hAnsi="GHEA Grapalat" w:cs="Sylfaen"/>
                <w:b/>
                <w:bCs/>
                <w:lang w:val="hy-AM"/>
              </w:rPr>
            </w:pPr>
            <w:r w:rsidRPr="00F566BF">
              <w:rPr>
                <w:rFonts w:ascii="GHEA Grapalat" w:hAnsi="GHEA Grapalat" w:cs="Sylfaen"/>
                <w:b/>
                <w:bCs/>
                <w:lang w:val="pt-BR"/>
              </w:rPr>
              <w:t>ԿԱՏԱՐՈՂ</w:t>
            </w:r>
          </w:p>
          <w:p w14:paraId="319CD014" w14:textId="77777777" w:rsidR="007678FA" w:rsidRPr="00294BEB" w:rsidRDefault="007678FA" w:rsidP="00E53C12">
            <w:pPr>
              <w:jc w:val="center"/>
              <w:rPr>
                <w:rFonts w:ascii="GHEA Grapalat" w:hAnsi="GHEA Grapalat"/>
                <w:lang w:val="hy-AM"/>
              </w:rPr>
            </w:pPr>
          </w:p>
          <w:p w14:paraId="67E75EC3" w14:textId="77777777" w:rsidR="007678FA" w:rsidRPr="00294BEB" w:rsidRDefault="007678FA" w:rsidP="00E53C12">
            <w:pPr>
              <w:jc w:val="center"/>
              <w:rPr>
                <w:rFonts w:ascii="GHEA Grapalat" w:hAnsi="GHEA Grapalat"/>
                <w:lang w:val="hy-AM"/>
              </w:rPr>
            </w:pPr>
          </w:p>
          <w:p w14:paraId="322B5454" w14:textId="77777777" w:rsidR="007678FA" w:rsidRPr="00294BEB" w:rsidRDefault="007678FA" w:rsidP="00E53C12">
            <w:pPr>
              <w:jc w:val="center"/>
              <w:rPr>
                <w:rFonts w:ascii="GHEA Grapalat" w:hAnsi="GHEA Grapalat"/>
                <w:lang w:val="hy-AM"/>
              </w:rPr>
            </w:pPr>
          </w:p>
          <w:p w14:paraId="434EED29" w14:textId="77777777" w:rsidR="007678FA" w:rsidRPr="00294BEB" w:rsidRDefault="007678FA" w:rsidP="00E53C12">
            <w:pPr>
              <w:jc w:val="center"/>
              <w:rPr>
                <w:rFonts w:ascii="GHEA Grapalat" w:hAnsi="GHEA Grapalat"/>
                <w:lang w:val="hy-AM"/>
              </w:rPr>
            </w:pPr>
          </w:p>
          <w:p w14:paraId="45ED2525" w14:textId="77777777" w:rsidR="007678FA" w:rsidRPr="00294BEB" w:rsidRDefault="007678FA" w:rsidP="00E53C12">
            <w:pPr>
              <w:jc w:val="center"/>
              <w:rPr>
                <w:rFonts w:ascii="GHEA Grapalat" w:hAnsi="GHEA Grapalat"/>
                <w:lang w:val="hy-AM"/>
              </w:rPr>
            </w:pPr>
          </w:p>
          <w:p w14:paraId="35B6E1D2" w14:textId="77777777" w:rsidR="007678FA" w:rsidRPr="00294BEB" w:rsidRDefault="007678FA" w:rsidP="00E53C12">
            <w:pPr>
              <w:jc w:val="center"/>
              <w:rPr>
                <w:rFonts w:ascii="GHEA Grapalat" w:hAnsi="GHEA Grapalat"/>
                <w:lang w:val="hy-AM"/>
              </w:rPr>
            </w:pPr>
            <w:r w:rsidRPr="00294BEB">
              <w:rPr>
                <w:rFonts w:ascii="GHEA Grapalat" w:hAnsi="GHEA Grapalat"/>
                <w:lang w:val="hy-AM"/>
              </w:rPr>
              <w:t>---------------------------------</w:t>
            </w:r>
          </w:p>
          <w:p w14:paraId="440205E9" w14:textId="77777777" w:rsidR="007678FA" w:rsidRPr="00F566BF" w:rsidRDefault="007678FA" w:rsidP="00E53C12">
            <w:pPr>
              <w:jc w:val="center"/>
              <w:rPr>
                <w:rFonts w:ascii="GHEA Grapalat" w:hAnsi="GHEA Grapalat"/>
                <w:sz w:val="18"/>
                <w:szCs w:val="18"/>
              </w:rPr>
            </w:pPr>
            <w:r w:rsidRPr="00294BEB">
              <w:rPr>
                <w:rFonts w:ascii="GHEA Grapalat" w:hAnsi="GHEA Grapalat"/>
                <w:sz w:val="18"/>
                <w:szCs w:val="18"/>
                <w:lang w:val="hy-AM"/>
              </w:rPr>
              <w:t>/</w:t>
            </w:r>
            <w:r w:rsidRPr="00294BEB">
              <w:rPr>
                <w:rFonts w:ascii="GHEA Grapalat" w:hAnsi="GHEA Grapalat" w:cs="Sylfaen"/>
                <w:sz w:val="18"/>
                <w:szCs w:val="18"/>
                <w:lang w:val="hy-AM"/>
              </w:rPr>
              <w:t>ստորագրությ</w:t>
            </w:r>
            <w:r w:rsidRPr="00F566BF">
              <w:rPr>
                <w:rFonts w:ascii="GHEA Grapalat" w:hAnsi="GHEA Grapalat" w:cs="Sylfaen"/>
                <w:sz w:val="18"/>
                <w:szCs w:val="18"/>
                <w:lang w:val="ru-RU"/>
              </w:rPr>
              <w:t>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9A344E9" w14:textId="77777777" w:rsidR="000B7FDA" w:rsidRDefault="000B7FDA" w:rsidP="005E7CE7">
      <w:pPr>
        <w:autoSpaceDE w:val="0"/>
        <w:autoSpaceDN w:val="0"/>
        <w:adjustRightInd w:val="0"/>
        <w:jc w:val="right"/>
        <w:rPr>
          <w:rFonts w:ascii="GHEA Grapalat" w:hAnsi="GHEA Grapalat"/>
          <w:sz w:val="20"/>
        </w:rPr>
        <w:sectPr w:rsidR="000B7FDA" w:rsidSect="000B7FDA">
          <w:footnotePr>
            <w:pos w:val="beneathText"/>
          </w:footnotePr>
          <w:pgSz w:w="16838" w:h="11906" w:orient="landscape" w:code="9"/>
          <w:pgMar w:top="662" w:right="533" w:bottom="850" w:left="720" w:header="562" w:footer="562" w:gutter="0"/>
          <w:cols w:space="720"/>
        </w:sectPr>
      </w:pPr>
    </w:p>
    <w:p w14:paraId="3491C64E" w14:textId="2D693F04"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484164C3" w14:textId="77777777" w:rsidR="000B7FDA" w:rsidRDefault="000B7FDA" w:rsidP="000B7FDA">
      <w:pPr>
        <w:jc w:val="right"/>
        <w:rPr>
          <w:rFonts w:ascii="GHEA Grapalat" w:hAnsi="GHEA Grapalat"/>
          <w:i/>
          <w:sz w:val="18"/>
          <w:lang w:val="hy-AM"/>
        </w:rPr>
      </w:pPr>
    </w:p>
    <w:p w14:paraId="0FC36E53"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Հավելված N 2</w:t>
      </w:r>
    </w:p>
    <w:p w14:paraId="576C25B1"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6AEED256" w14:textId="2615CBDF"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w:t>
      </w:r>
      <w:r w:rsidR="00142B6C">
        <w:rPr>
          <w:rFonts w:ascii="GHEA Grapalat" w:hAnsi="GHEA Grapalat"/>
          <w:b/>
          <w:lang w:val="af-ZA"/>
        </w:rPr>
        <w:t>ԵՔ-ՀԲՄԽԾՁԲ-24/139</w:t>
      </w:r>
      <w:r w:rsidRPr="00F566BF">
        <w:rPr>
          <w:rFonts w:ascii="GHEA Grapalat" w:hAnsi="GHEA Grapalat"/>
          <w:i/>
          <w:sz w:val="18"/>
          <w:lang w:val="hy-AM"/>
        </w:rPr>
        <w:t xml:space="preserve">   ծածկագրով պայմանագրի</w:t>
      </w:r>
    </w:p>
    <w:p w14:paraId="670821AE" w14:textId="77777777" w:rsidR="000B7FDA" w:rsidRPr="00F566BF" w:rsidRDefault="000B7FDA" w:rsidP="000B7FD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E00F48A" w14:textId="77777777" w:rsidR="000B7FDA" w:rsidRPr="00F566BF" w:rsidRDefault="000B7FDA" w:rsidP="000B7FD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1562"/>
        <w:gridCol w:w="3339"/>
        <w:gridCol w:w="706"/>
        <w:gridCol w:w="679"/>
        <w:gridCol w:w="720"/>
        <w:gridCol w:w="721"/>
        <w:gridCol w:w="709"/>
        <w:gridCol w:w="708"/>
        <w:gridCol w:w="709"/>
        <w:gridCol w:w="709"/>
        <w:gridCol w:w="708"/>
        <w:gridCol w:w="776"/>
        <w:gridCol w:w="643"/>
        <w:gridCol w:w="709"/>
        <w:gridCol w:w="718"/>
      </w:tblGrid>
      <w:tr w:rsidR="000B7FDA" w:rsidRPr="00F566BF" w14:paraId="608CD2C6" w14:textId="77777777" w:rsidTr="00A90B77">
        <w:trPr>
          <w:trHeight w:val="221"/>
          <w:jc w:val="center"/>
        </w:trPr>
        <w:tc>
          <w:tcPr>
            <w:tcW w:w="15565" w:type="dxa"/>
            <w:gridSpan w:val="16"/>
          </w:tcPr>
          <w:p w14:paraId="45B2344A"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0B7FDA" w:rsidRPr="001326FA" w14:paraId="604FF4B4" w14:textId="77777777" w:rsidTr="006C639B">
        <w:trPr>
          <w:trHeight w:val="435"/>
          <w:jc w:val="center"/>
        </w:trPr>
        <w:tc>
          <w:tcPr>
            <w:tcW w:w="1449" w:type="dxa"/>
            <w:vMerge w:val="restart"/>
            <w:vAlign w:val="center"/>
          </w:tcPr>
          <w:p w14:paraId="157ED23F"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62" w:type="dxa"/>
            <w:vMerge w:val="restart"/>
            <w:vAlign w:val="center"/>
          </w:tcPr>
          <w:p w14:paraId="3D5465F9"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3339" w:type="dxa"/>
            <w:vMerge w:val="restart"/>
            <w:vAlign w:val="center"/>
          </w:tcPr>
          <w:p w14:paraId="69D8C5F0"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215" w:type="dxa"/>
            <w:gridSpan w:val="13"/>
            <w:vAlign w:val="center"/>
          </w:tcPr>
          <w:p w14:paraId="3C2E8924" w14:textId="62AB028C" w:rsidR="000B7FDA" w:rsidRPr="00F566BF" w:rsidRDefault="000B7FDA" w:rsidP="00C339E6">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w:t>
            </w:r>
            <w:proofErr w:type="gramStart"/>
            <w:r w:rsidRPr="00F566BF">
              <w:rPr>
                <w:rFonts w:ascii="GHEA Grapalat" w:hAnsi="GHEA Grapalat"/>
                <w:sz w:val="18"/>
                <w:lang w:val="es-ES"/>
              </w:rPr>
              <w:t>20</w:t>
            </w:r>
            <w:r w:rsidR="003B471E">
              <w:rPr>
                <w:rFonts w:ascii="GHEA Grapalat" w:hAnsi="GHEA Grapalat"/>
                <w:sz w:val="18"/>
                <w:lang w:val="es-ES"/>
              </w:rPr>
              <w:t>24</w:t>
            </w:r>
            <w:r w:rsidRPr="00F566BF">
              <w:rPr>
                <w:rFonts w:ascii="GHEA Grapalat" w:hAnsi="GHEA Grapalat"/>
                <w:sz w:val="18"/>
                <w:lang w:val="es-ES"/>
              </w:rPr>
              <w:t xml:space="preserve">  թ</w:t>
            </w:r>
            <w:proofErr w:type="gramEnd"/>
            <w:r w:rsidRPr="00F566BF">
              <w:rPr>
                <w:rFonts w:ascii="GHEA Grapalat" w:hAnsi="GHEA Grapalat"/>
                <w:sz w:val="18"/>
                <w:lang w:val="es-ES"/>
              </w:rPr>
              <w:t>-</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0B7FDA" w:rsidRPr="00F566BF" w14:paraId="25381520" w14:textId="77777777" w:rsidTr="00BD62B1">
        <w:trPr>
          <w:trHeight w:val="1155"/>
          <w:jc w:val="center"/>
        </w:trPr>
        <w:tc>
          <w:tcPr>
            <w:tcW w:w="1449" w:type="dxa"/>
            <w:vMerge/>
          </w:tcPr>
          <w:p w14:paraId="766B9A4B" w14:textId="77777777" w:rsidR="000B7FDA" w:rsidRPr="00F566BF" w:rsidRDefault="000B7FDA" w:rsidP="00C339E6">
            <w:pPr>
              <w:jc w:val="center"/>
              <w:rPr>
                <w:rFonts w:ascii="GHEA Grapalat" w:hAnsi="GHEA Grapalat"/>
                <w:sz w:val="20"/>
                <w:lang w:val="es-ES"/>
              </w:rPr>
            </w:pPr>
          </w:p>
        </w:tc>
        <w:tc>
          <w:tcPr>
            <w:tcW w:w="1562" w:type="dxa"/>
            <w:vMerge/>
          </w:tcPr>
          <w:p w14:paraId="190B2795" w14:textId="77777777" w:rsidR="000B7FDA" w:rsidRPr="00F566BF" w:rsidRDefault="000B7FDA" w:rsidP="00C339E6">
            <w:pPr>
              <w:jc w:val="center"/>
              <w:rPr>
                <w:rFonts w:ascii="GHEA Grapalat" w:hAnsi="GHEA Grapalat"/>
                <w:sz w:val="20"/>
                <w:lang w:val="es-ES"/>
              </w:rPr>
            </w:pPr>
          </w:p>
        </w:tc>
        <w:tc>
          <w:tcPr>
            <w:tcW w:w="3339" w:type="dxa"/>
            <w:vMerge/>
          </w:tcPr>
          <w:p w14:paraId="5BFA4E2D" w14:textId="77777777" w:rsidR="000B7FDA" w:rsidRPr="00F566BF" w:rsidRDefault="000B7FDA" w:rsidP="00C339E6">
            <w:pPr>
              <w:jc w:val="center"/>
              <w:rPr>
                <w:rFonts w:ascii="GHEA Grapalat" w:hAnsi="GHEA Grapalat"/>
                <w:sz w:val="20"/>
                <w:lang w:val="es-ES"/>
              </w:rPr>
            </w:pPr>
          </w:p>
        </w:tc>
        <w:tc>
          <w:tcPr>
            <w:tcW w:w="706" w:type="dxa"/>
            <w:textDirection w:val="btLr"/>
            <w:vAlign w:val="center"/>
          </w:tcPr>
          <w:p w14:paraId="2C960664"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79" w:type="dxa"/>
            <w:textDirection w:val="btLr"/>
            <w:vAlign w:val="center"/>
          </w:tcPr>
          <w:p w14:paraId="127FEF57"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720" w:type="dxa"/>
            <w:textDirection w:val="btLr"/>
            <w:vAlign w:val="center"/>
          </w:tcPr>
          <w:p w14:paraId="510D9B3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721" w:type="dxa"/>
            <w:textDirection w:val="btLr"/>
            <w:vAlign w:val="center"/>
          </w:tcPr>
          <w:p w14:paraId="12099409"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709" w:type="dxa"/>
            <w:textDirection w:val="btLr"/>
            <w:vAlign w:val="center"/>
          </w:tcPr>
          <w:p w14:paraId="1480D01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708" w:type="dxa"/>
            <w:textDirection w:val="btLr"/>
            <w:vAlign w:val="center"/>
          </w:tcPr>
          <w:p w14:paraId="2CBB2239"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709" w:type="dxa"/>
            <w:textDirection w:val="btLr"/>
            <w:vAlign w:val="center"/>
          </w:tcPr>
          <w:p w14:paraId="221CBCD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709" w:type="dxa"/>
            <w:textDirection w:val="btLr"/>
            <w:vAlign w:val="center"/>
          </w:tcPr>
          <w:p w14:paraId="4384B581"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708" w:type="dxa"/>
            <w:textDirection w:val="btLr"/>
            <w:vAlign w:val="center"/>
          </w:tcPr>
          <w:p w14:paraId="5534014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776" w:type="dxa"/>
            <w:textDirection w:val="btLr"/>
            <w:vAlign w:val="center"/>
          </w:tcPr>
          <w:p w14:paraId="47231FAC"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43" w:type="dxa"/>
            <w:textDirection w:val="btLr"/>
            <w:vAlign w:val="center"/>
          </w:tcPr>
          <w:p w14:paraId="2982D982"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709" w:type="dxa"/>
            <w:textDirection w:val="btLr"/>
            <w:vAlign w:val="center"/>
          </w:tcPr>
          <w:p w14:paraId="1BDF29C5"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18" w:type="dxa"/>
            <w:vAlign w:val="center"/>
          </w:tcPr>
          <w:p w14:paraId="5B52205D" w14:textId="77777777" w:rsidR="000B7FDA" w:rsidRPr="00F566BF" w:rsidRDefault="000B7FDA" w:rsidP="00C339E6">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78B079A8" w14:textId="77777777" w:rsidR="000B7FDA" w:rsidRPr="00F566BF" w:rsidRDefault="000B7FDA" w:rsidP="00C339E6">
            <w:pPr>
              <w:jc w:val="center"/>
              <w:rPr>
                <w:rFonts w:ascii="GHEA Grapalat" w:hAnsi="GHEA Grapalat"/>
                <w:sz w:val="18"/>
                <w:lang w:val="es-ES"/>
              </w:rPr>
            </w:pPr>
          </w:p>
        </w:tc>
      </w:tr>
      <w:tr w:rsidR="00154C7E" w:rsidRPr="00B8178E" w14:paraId="0627EF14" w14:textId="77777777" w:rsidTr="00AF15DB">
        <w:trPr>
          <w:trHeight w:val="1444"/>
          <w:jc w:val="center"/>
        </w:trPr>
        <w:tc>
          <w:tcPr>
            <w:tcW w:w="1449" w:type="dxa"/>
            <w:vAlign w:val="center"/>
          </w:tcPr>
          <w:p w14:paraId="738F2019" w14:textId="755513DD" w:rsidR="00154C7E" w:rsidRPr="00F566BF" w:rsidRDefault="00154C7E" w:rsidP="00154C7E">
            <w:pPr>
              <w:jc w:val="center"/>
              <w:rPr>
                <w:rFonts w:ascii="GHEA Grapalat" w:hAnsi="GHEA Grapalat"/>
                <w:sz w:val="20"/>
                <w:lang w:val="es-ES"/>
              </w:rPr>
            </w:pPr>
            <w:r w:rsidRPr="002621BF">
              <w:rPr>
                <w:rFonts w:ascii="GHEA Grapalat" w:hAnsi="GHEA Grapalat"/>
                <w:sz w:val="18"/>
                <w:szCs w:val="18"/>
                <w:lang w:val="hy-AM"/>
              </w:rPr>
              <w:t>1</w:t>
            </w:r>
          </w:p>
        </w:tc>
        <w:tc>
          <w:tcPr>
            <w:tcW w:w="1562" w:type="dxa"/>
            <w:vAlign w:val="center"/>
          </w:tcPr>
          <w:p w14:paraId="44FDCE27" w14:textId="77777777" w:rsidR="00154C7E" w:rsidRDefault="00154C7E" w:rsidP="00154C7E">
            <w:pPr>
              <w:jc w:val="center"/>
              <w:rPr>
                <w:rFonts w:ascii="GHEA Grapalat" w:hAnsi="GHEA Grapalat" w:cs="Calibri"/>
                <w:color w:val="000000"/>
                <w:sz w:val="20"/>
                <w:szCs w:val="20"/>
              </w:rPr>
            </w:pPr>
            <w:r>
              <w:rPr>
                <w:rFonts w:ascii="GHEA Grapalat" w:hAnsi="GHEA Grapalat" w:cs="Calibri"/>
                <w:color w:val="000000"/>
                <w:sz w:val="20"/>
                <w:szCs w:val="20"/>
              </w:rPr>
              <w:t>71351540/730</w:t>
            </w:r>
          </w:p>
          <w:p w14:paraId="54CF571E" w14:textId="0C5D6C5E" w:rsidR="00154C7E" w:rsidRPr="0076765E" w:rsidRDefault="00154C7E" w:rsidP="00154C7E">
            <w:pPr>
              <w:jc w:val="center"/>
              <w:rPr>
                <w:rFonts w:ascii="GHEA Grapalat" w:hAnsi="GHEA Grapalat" w:cs="Sylfaen"/>
                <w:bCs/>
                <w:sz w:val="20"/>
                <w:szCs w:val="20"/>
                <w:lang w:val="hy-AM"/>
              </w:rPr>
            </w:pPr>
          </w:p>
        </w:tc>
        <w:tc>
          <w:tcPr>
            <w:tcW w:w="3339" w:type="dxa"/>
          </w:tcPr>
          <w:p w14:paraId="5A05C27B" w14:textId="0E80F8C9" w:rsidR="00154C7E" w:rsidRPr="00FE5332" w:rsidRDefault="00154C7E" w:rsidP="00154C7E">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 xml:space="preserve">Երևան քաղաքի </w:t>
            </w:r>
            <w:r w:rsidRPr="00FE5332">
              <w:rPr>
                <w:rFonts w:ascii="GHEA Grapalat" w:hAnsi="GHEA Grapalat" w:cs="Calibri"/>
                <w:color w:val="000000"/>
                <w:sz w:val="20"/>
                <w:szCs w:val="20"/>
                <w:lang w:val="hy-AM"/>
              </w:rPr>
              <w:t>Նորք-Մարաշ վարչական շրջանի մայթերի սալիկապատման աշխատանքների որակի տեխնիկական հսկողության խորհրդատվական ծառայություն</w:t>
            </w:r>
          </w:p>
          <w:p w14:paraId="314DF370" w14:textId="44AAFCD6" w:rsidR="00154C7E" w:rsidRPr="00FE5332" w:rsidRDefault="00154C7E" w:rsidP="00154C7E">
            <w:pPr>
              <w:jc w:val="center"/>
              <w:rPr>
                <w:lang w:val="hy-AM"/>
              </w:rPr>
            </w:pPr>
          </w:p>
        </w:tc>
        <w:tc>
          <w:tcPr>
            <w:tcW w:w="706" w:type="dxa"/>
            <w:vAlign w:val="center"/>
          </w:tcPr>
          <w:p w14:paraId="1680EBDA" w14:textId="77777777" w:rsidR="00154C7E" w:rsidRPr="00E85F0C" w:rsidRDefault="00154C7E" w:rsidP="00154C7E">
            <w:pPr>
              <w:jc w:val="center"/>
              <w:rPr>
                <w:rFonts w:ascii="GHEA Grapalat" w:hAnsi="GHEA Grapalat"/>
                <w:sz w:val="20"/>
                <w:lang w:val="pt-BR"/>
              </w:rPr>
            </w:pPr>
            <w:r w:rsidRPr="00F566BF">
              <w:rPr>
                <w:rFonts w:ascii="GHEA Grapalat" w:hAnsi="GHEA Grapalat"/>
                <w:sz w:val="20"/>
                <w:lang w:val="pt-BR"/>
              </w:rPr>
              <w:t>... %</w:t>
            </w:r>
          </w:p>
        </w:tc>
        <w:tc>
          <w:tcPr>
            <w:tcW w:w="679" w:type="dxa"/>
            <w:vAlign w:val="center"/>
          </w:tcPr>
          <w:p w14:paraId="6AE4CDB4" w14:textId="1ED71FFE" w:rsidR="00154C7E" w:rsidRPr="00E85F0C" w:rsidRDefault="00154C7E" w:rsidP="00154C7E">
            <w:pPr>
              <w:jc w:val="center"/>
              <w:rPr>
                <w:rFonts w:ascii="GHEA Grapalat" w:hAnsi="GHEA Grapalat"/>
                <w:sz w:val="20"/>
                <w:lang w:val="pt-BR"/>
              </w:rPr>
            </w:pPr>
            <w:r w:rsidRPr="00F566BF">
              <w:rPr>
                <w:rFonts w:ascii="GHEA Grapalat" w:hAnsi="GHEA Grapalat"/>
                <w:sz w:val="20"/>
                <w:lang w:val="pt-BR"/>
              </w:rPr>
              <w:t>... %</w:t>
            </w:r>
          </w:p>
        </w:tc>
        <w:tc>
          <w:tcPr>
            <w:tcW w:w="720" w:type="dxa"/>
            <w:vAlign w:val="center"/>
          </w:tcPr>
          <w:p w14:paraId="66B4657A" w14:textId="380F35B9" w:rsidR="00154C7E" w:rsidRPr="00E85F0C" w:rsidRDefault="00154C7E" w:rsidP="00154C7E">
            <w:pPr>
              <w:jc w:val="center"/>
              <w:rPr>
                <w:rFonts w:ascii="GHEA Grapalat" w:hAnsi="GHEA Grapalat"/>
                <w:sz w:val="20"/>
                <w:lang w:val="pt-BR"/>
              </w:rPr>
            </w:pPr>
            <w:r w:rsidRPr="00F566BF">
              <w:rPr>
                <w:rFonts w:ascii="GHEA Grapalat" w:hAnsi="GHEA Grapalat"/>
                <w:sz w:val="20"/>
                <w:lang w:val="pt-BR"/>
              </w:rPr>
              <w:t>... %</w:t>
            </w:r>
          </w:p>
        </w:tc>
        <w:tc>
          <w:tcPr>
            <w:tcW w:w="721" w:type="dxa"/>
            <w:vAlign w:val="center"/>
          </w:tcPr>
          <w:p w14:paraId="31A5F986" w14:textId="24759910" w:rsidR="00154C7E" w:rsidRPr="00E85F0C" w:rsidRDefault="00154C7E" w:rsidP="00154C7E">
            <w:pPr>
              <w:jc w:val="center"/>
              <w:rPr>
                <w:rFonts w:ascii="GHEA Grapalat" w:hAnsi="GHEA Grapalat"/>
                <w:sz w:val="20"/>
                <w:lang w:val="pt-BR"/>
              </w:rPr>
            </w:pPr>
            <w:r w:rsidRPr="00870722">
              <w:rPr>
                <w:rFonts w:ascii="GHEA Grapalat" w:hAnsi="GHEA Grapalat"/>
                <w:sz w:val="20"/>
                <w:lang w:val="pt-BR"/>
              </w:rPr>
              <w:t>... %</w:t>
            </w:r>
          </w:p>
        </w:tc>
        <w:tc>
          <w:tcPr>
            <w:tcW w:w="709" w:type="dxa"/>
            <w:vAlign w:val="center"/>
          </w:tcPr>
          <w:p w14:paraId="4CF3306E" w14:textId="4A5FB2D8" w:rsidR="00154C7E" w:rsidRPr="001D3DFC" w:rsidRDefault="00154C7E" w:rsidP="00154C7E">
            <w:pPr>
              <w:jc w:val="center"/>
              <w:rPr>
                <w:rFonts w:ascii="GHEA Grapalat" w:hAnsi="GHEA Grapalat"/>
                <w:sz w:val="20"/>
                <w:lang w:val="pt-BR"/>
              </w:rPr>
            </w:pPr>
            <w:r w:rsidRPr="00870722">
              <w:rPr>
                <w:rFonts w:ascii="GHEA Grapalat" w:hAnsi="GHEA Grapalat"/>
                <w:sz w:val="20"/>
                <w:lang w:val="pt-BR"/>
              </w:rPr>
              <w:t>... %</w:t>
            </w:r>
          </w:p>
        </w:tc>
        <w:tc>
          <w:tcPr>
            <w:tcW w:w="708" w:type="dxa"/>
            <w:vAlign w:val="center"/>
          </w:tcPr>
          <w:p w14:paraId="2A07BE40" w14:textId="088B5796" w:rsidR="00154C7E" w:rsidRPr="001D3DFC" w:rsidRDefault="00154C7E" w:rsidP="00154C7E">
            <w:pPr>
              <w:jc w:val="center"/>
              <w:rPr>
                <w:rFonts w:ascii="GHEA Grapalat" w:hAnsi="GHEA Grapalat"/>
                <w:sz w:val="20"/>
                <w:lang w:val="pt-BR"/>
              </w:rPr>
            </w:pPr>
            <w:r w:rsidRPr="00870722">
              <w:rPr>
                <w:rFonts w:ascii="GHEA Grapalat" w:hAnsi="GHEA Grapalat"/>
                <w:sz w:val="20"/>
                <w:lang w:val="pt-BR"/>
              </w:rPr>
              <w:t>... %</w:t>
            </w:r>
          </w:p>
        </w:tc>
        <w:tc>
          <w:tcPr>
            <w:tcW w:w="709" w:type="dxa"/>
            <w:vAlign w:val="center"/>
          </w:tcPr>
          <w:p w14:paraId="6ACDCB37" w14:textId="2B04FDE4" w:rsidR="00154C7E" w:rsidRPr="00E85F0C" w:rsidRDefault="00154C7E" w:rsidP="00154C7E">
            <w:pPr>
              <w:jc w:val="center"/>
              <w:rPr>
                <w:rFonts w:ascii="GHEA Grapalat" w:hAnsi="GHEA Grapalat"/>
                <w:sz w:val="20"/>
                <w:lang w:val="pt-BR"/>
              </w:rPr>
            </w:pPr>
            <w:r w:rsidRPr="00870722">
              <w:rPr>
                <w:rFonts w:ascii="GHEA Grapalat" w:hAnsi="GHEA Grapalat"/>
                <w:sz w:val="20"/>
                <w:lang w:val="pt-BR"/>
              </w:rPr>
              <w:t>... %</w:t>
            </w:r>
          </w:p>
        </w:tc>
        <w:tc>
          <w:tcPr>
            <w:tcW w:w="709" w:type="dxa"/>
          </w:tcPr>
          <w:p w14:paraId="73F9EF18" w14:textId="1ECE28D6" w:rsidR="00154C7E" w:rsidRPr="00F566BF" w:rsidRDefault="00154C7E" w:rsidP="00154C7E">
            <w:pPr>
              <w:jc w:val="center"/>
              <w:rPr>
                <w:rFonts w:ascii="GHEA Grapalat" w:hAnsi="GHEA Grapalat" w:cs="Arial"/>
                <w:sz w:val="18"/>
                <w:szCs w:val="18"/>
                <w:lang w:val="pt-BR"/>
              </w:rPr>
            </w:pPr>
            <w:r w:rsidRPr="00460295">
              <w:rPr>
                <w:rFonts w:ascii="GHEA Grapalat" w:hAnsi="GHEA Grapalat"/>
                <w:sz w:val="20"/>
                <w:lang w:val="pt-BR"/>
              </w:rPr>
              <w:t>... %</w:t>
            </w:r>
          </w:p>
        </w:tc>
        <w:tc>
          <w:tcPr>
            <w:tcW w:w="708" w:type="dxa"/>
          </w:tcPr>
          <w:p w14:paraId="56565E22" w14:textId="66016199" w:rsidR="00154C7E" w:rsidRPr="00F566BF" w:rsidRDefault="00154C7E" w:rsidP="00154C7E">
            <w:pPr>
              <w:jc w:val="center"/>
              <w:rPr>
                <w:rFonts w:ascii="GHEA Grapalat" w:hAnsi="GHEA Grapalat" w:cs="Arial"/>
                <w:sz w:val="18"/>
                <w:szCs w:val="18"/>
                <w:lang w:val="pt-BR"/>
              </w:rPr>
            </w:pPr>
            <w:r w:rsidRPr="00460295">
              <w:rPr>
                <w:rFonts w:ascii="GHEA Grapalat" w:hAnsi="GHEA Grapalat"/>
                <w:sz w:val="20"/>
                <w:lang w:val="pt-BR"/>
              </w:rPr>
              <w:t>... %</w:t>
            </w:r>
          </w:p>
        </w:tc>
        <w:tc>
          <w:tcPr>
            <w:tcW w:w="776" w:type="dxa"/>
          </w:tcPr>
          <w:p w14:paraId="4A662647" w14:textId="5E0A0BD6" w:rsidR="00154C7E" w:rsidRPr="00F566BF" w:rsidRDefault="00154C7E" w:rsidP="00154C7E">
            <w:pPr>
              <w:jc w:val="center"/>
              <w:rPr>
                <w:rFonts w:ascii="GHEA Grapalat" w:hAnsi="GHEA Grapalat" w:cs="Arial"/>
                <w:sz w:val="18"/>
                <w:szCs w:val="18"/>
                <w:lang w:val="pt-BR"/>
              </w:rPr>
            </w:pPr>
            <w:r w:rsidRPr="00460295">
              <w:rPr>
                <w:rFonts w:ascii="GHEA Grapalat" w:hAnsi="GHEA Grapalat"/>
                <w:sz w:val="20"/>
                <w:lang w:val="pt-BR"/>
              </w:rPr>
              <w:t>... %</w:t>
            </w:r>
          </w:p>
        </w:tc>
        <w:tc>
          <w:tcPr>
            <w:tcW w:w="643" w:type="dxa"/>
            <w:vAlign w:val="center"/>
          </w:tcPr>
          <w:p w14:paraId="4BD74929" w14:textId="528C042A" w:rsidR="00154C7E" w:rsidRPr="00F566BF" w:rsidRDefault="00154C7E" w:rsidP="00154C7E">
            <w:pPr>
              <w:jc w:val="center"/>
              <w:rPr>
                <w:rFonts w:ascii="GHEA Grapalat" w:hAnsi="GHEA Grapalat" w:cs="Arial"/>
                <w:sz w:val="18"/>
                <w:szCs w:val="18"/>
                <w:lang w:val="pt-BR"/>
              </w:rPr>
            </w:pPr>
            <w:r w:rsidRPr="00335E33">
              <w:rPr>
                <w:rFonts w:ascii="Sylfaen" w:hAnsi="Sylfaen"/>
                <w:lang w:val="hy-AM"/>
              </w:rPr>
              <w:t>100</w:t>
            </w:r>
            <w:r w:rsidRPr="00335E33">
              <w:t>%</w:t>
            </w:r>
          </w:p>
        </w:tc>
        <w:tc>
          <w:tcPr>
            <w:tcW w:w="709" w:type="dxa"/>
            <w:vAlign w:val="center"/>
          </w:tcPr>
          <w:p w14:paraId="1D1E7BCB" w14:textId="743ADC2E" w:rsidR="00154C7E" w:rsidRPr="00F566BF" w:rsidRDefault="00154C7E" w:rsidP="00154C7E">
            <w:pPr>
              <w:jc w:val="center"/>
              <w:rPr>
                <w:rFonts w:ascii="GHEA Grapalat" w:hAnsi="GHEA Grapalat" w:cs="Arial"/>
                <w:sz w:val="18"/>
                <w:szCs w:val="18"/>
                <w:lang w:val="pt-BR"/>
              </w:rPr>
            </w:pPr>
            <w:r w:rsidRPr="00335E33">
              <w:rPr>
                <w:rFonts w:ascii="Sylfaen" w:hAnsi="Sylfaen"/>
                <w:lang w:val="hy-AM"/>
              </w:rPr>
              <w:t>100</w:t>
            </w:r>
            <w:r w:rsidRPr="00335E33">
              <w:t>%</w:t>
            </w:r>
          </w:p>
        </w:tc>
        <w:tc>
          <w:tcPr>
            <w:tcW w:w="718" w:type="dxa"/>
            <w:vAlign w:val="center"/>
          </w:tcPr>
          <w:p w14:paraId="357FE2AE" w14:textId="401DF02B" w:rsidR="00154C7E" w:rsidRPr="00F566BF" w:rsidRDefault="00154C7E" w:rsidP="00154C7E">
            <w:pPr>
              <w:jc w:val="center"/>
              <w:rPr>
                <w:rFonts w:ascii="GHEA Grapalat" w:hAnsi="GHEA Grapalat"/>
                <w:b/>
                <w:lang w:val="pt-BR"/>
              </w:rPr>
            </w:pPr>
            <w:r w:rsidRPr="00335E33">
              <w:rPr>
                <w:rFonts w:ascii="Sylfaen" w:hAnsi="Sylfaen"/>
                <w:lang w:val="hy-AM"/>
              </w:rPr>
              <w:t>100</w:t>
            </w:r>
            <w:r w:rsidRPr="00335E33">
              <w:t>%</w:t>
            </w:r>
          </w:p>
        </w:tc>
      </w:tr>
    </w:tbl>
    <w:p w14:paraId="79820B44" w14:textId="77777777" w:rsidR="00CD655A" w:rsidRPr="005E1F72" w:rsidRDefault="00CD655A" w:rsidP="00CD655A">
      <w:pPr>
        <w:rPr>
          <w:rFonts w:ascii="GHEA Grapalat" w:hAnsi="GHEA Grapalat" w:cs="Sylfaen"/>
          <w:i/>
          <w:sz w:val="18"/>
          <w:szCs w:val="18"/>
          <w:lang w:val="pt-BR"/>
        </w:rPr>
      </w:pPr>
      <w:r w:rsidRPr="005E1F72">
        <w:rPr>
          <w:rFonts w:ascii="GHEA Grapalat" w:hAnsi="GHEA Grapalat"/>
          <w:i/>
          <w:sz w:val="18"/>
          <w:szCs w:val="18"/>
        </w:rPr>
        <w:t xml:space="preserve">* </w:t>
      </w:r>
      <w:r w:rsidRPr="005E1F72">
        <w:rPr>
          <w:rFonts w:ascii="GHEA Grapalat" w:hAnsi="GHEA Grapalat" w:cs="Sylfaen"/>
          <w:i/>
          <w:sz w:val="18"/>
          <w:szCs w:val="18"/>
          <w:lang w:val="pt-BR"/>
        </w:rPr>
        <w:t>Վճարման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ենթակա</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գումարները</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ներկայացվում են աճողական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 xml:space="preserve">կարգով: </w:t>
      </w:r>
    </w:p>
    <w:p w14:paraId="64AF3EE1" w14:textId="77777777" w:rsidR="000B7FDA" w:rsidRDefault="000B7FDA" w:rsidP="000B7FDA">
      <w:pPr>
        <w:jc w:val="both"/>
        <w:rPr>
          <w:rFonts w:ascii="GHEA Grapalat" w:hAnsi="GHEA Grapalat" w:cs="Sylfaen"/>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F566BF"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F566BF" w14:paraId="2D4238BA" w14:textId="77777777" w:rsidTr="00C339E6">
        <w:trPr>
          <w:jc w:val="center"/>
        </w:trPr>
        <w:tc>
          <w:tcPr>
            <w:tcW w:w="4536" w:type="dxa"/>
          </w:tcPr>
          <w:p w14:paraId="18F0AC66" w14:textId="77777777" w:rsidR="000B7FDA" w:rsidRPr="00F566BF" w:rsidRDefault="000B7FDA" w:rsidP="00C339E6">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4129527"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37F0D9AD"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DDB99E4" w14:textId="77777777" w:rsidR="000B7FDA" w:rsidRPr="00F566BF" w:rsidRDefault="000B7FDA" w:rsidP="00C339E6">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5CAB83B6" w14:textId="77777777" w:rsidR="000B7FDA" w:rsidRPr="00F566BF" w:rsidRDefault="000B7FDA" w:rsidP="00C339E6">
            <w:pPr>
              <w:spacing w:line="360" w:lineRule="auto"/>
              <w:jc w:val="center"/>
              <w:rPr>
                <w:rFonts w:ascii="GHEA Grapalat" w:hAnsi="GHEA Grapalat"/>
                <w:lang w:val="ru-RU"/>
              </w:rPr>
            </w:pPr>
          </w:p>
        </w:tc>
        <w:tc>
          <w:tcPr>
            <w:tcW w:w="4343" w:type="dxa"/>
          </w:tcPr>
          <w:p w14:paraId="3AE8CCB0" w14:textId="77777777" w:rsidR="000B7FDA" w:rsidRPr="00F566BF" w:rsidRDefault="000B7FDA" w:rsidP="00C339E6">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01412D"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1B2E0888"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00A1130" w14:textId="77777777" w:rsidR="000B7FDA" w:rsidRPr="00F566BF" w:rsidRDefault="000B7FDA" w:rsidP="00C339E6">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60870CB0" w14:textId="77777777" w:rsidR="000B7FDA" w:rsidRPr="00F566BF" w:rsidRDefault="000B7FDA" w:rsidP="000B7FDA">
      <w:pPr>
        <w:rPr>
          <w:rFonts w:ascii="GHEA Grapalat" w:hAnsi="GHEA Grapalat"/>
          <w:sz w:val="20"/>
          <w:lang w:val="ru-RU"/>
        </w:rPr>
        <w:sectPr w:rsidR="000B7FDA" w:rsidRPr="00F566BF" w:rsidSect="00C339E6">
          <w:footnotePr>
            <w:pos w:val="beneathText"/>
          </w:footnotePr>
          <w:pgSz w:w="16838" w:h="11906" w:orient="landscape" w:code="9"/>
          <w:pgMar w:top="662" w:right="533" w:bottom="850" w:left="720" w:header="562" w:footer="562" w:gutter="0"/>
          <w:cols w:space="720"/>
        </w:sectPr>
      </w:pPr>
    </w:p>
    <w:p w14:paraId="08C3DA2A" w14:textId="77777777" w:rsidR="007678FA" w:rsidRPr="00F566BF" w:rsidRDefault="007678FA" w:rsidP="007678FA">
      <w:pPr>
        <w:rPr>
          <w:rFonts w:ascii="GHEA Grapalat" w:hAnsi="GHEA Grapalat"/>
          <w:sz w:val="20"/>
          <w:lang w:val="ru-RU"/>
        </w:rPr>
        <w:sectPr w:rsidR="007678FA" w:rsidRPr="00F566BF" w:rsidSect="000B7FDA">
          <w:footnotePr>
            <w:pos w:val="beneathText"/>
          </w:footnotePr>
          <w:pgSz w:w="11906" w:h="16838" w:code="9"/>
          <w:pgMar w:top="533" w:right="850" w:bottom="720" w:left="662"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2D3AE296"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142B6C">
        <w:rPr>
          <w:rFonts w:ascii="GHEA Grapalat" w:hAnsi="GHEA Grapalat"/>
          <w:b/>
          <w:lang w:val="af-ZA"/>
        </w:rPr>
        <w:t>ԵՔ-ՀԲՄԽԾՁԲ-24/139</w:t>
      </w: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1326FA"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81697A">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81697A" w:rsidRDefault="007678FA" w:rsidP="007678FA">
      <w:pPr>
        <w:autoSpaceDE w:val="0"/>
        <w:autoSpaceDN w:val="0"/>
        <w:adjustRightInd w:val="0"/>
        <w:jc w:val="right"/>
        <w:rPr>
          <w:rFonts w:ascii="GHEA Grapalat" w:hAnsi="GHEA Grapalat" w:cs="TimesArmenianPSMT"/>
          <w:i/>
          <w:sz w:val="20"/>
        </w:rPr>
      </w:pPr>
      <w:r w:rsidRPr="0081697A">
        <w:rPr>
          <w:rFonts w:ascii="GHEA Grapalat" w:hAnsi="GHEA Grapalat" w:cs="TimesArmenianPSMT"/>
          <w:i/>
          <w:sz w:val="20"/>
        </w:rPr>
        <w:t xml:space="preserve">«         »              </w:t>
      </w:r>
      <w:proofErr w:type="gramStart"/>
      <w:r w:rsidRPr="0081697A">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81697A">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81697A">
        <w:rPr>
          <w:rFonts w:ascii="GHEA Grapalat" w:hAnsi="GHEA Grapalat" w:cs="TimesArmenianPSMT"/>
          <w:i/>
          <w:sz w:val="20"/>
        </w:rPr>
        <w:t xml:space="preserve"> </w:t>
      </w:r>
    </w:p>
    <w:p w14:paraId="4752D2A1" w14:textId="47134D4A" w:rsidR="007678FA" w:rsidRPr="0081697A" w:rsidRDefault="007678FA" w:rsidP="007678FA">
      <w:pPr>
        <w:autoSpaceDE w:val="0"/>
        <w:autoSpaceDN w:val="0"/>
        <w:adjustRightInd w:val="0"/>
        <w:jc w:val="right"/>
        <w:rPr>
          <w:rFonts w:ascii="GHEA Grapalat" w:hAnsi="GHEA Grapalat" w:cs="TimesArmenianPSMT"/>
          <w:i/>
          <w:sz w:val="20"/>
        </w:rPr>
      </w:pPr>
      <w:r w:rsidRPr="0081697A">
        <w:rPr>
          <w:rFonts w:ascii="GHEA Grapalat" w:hAnsi="GHEA Grapalat" w:cs="TimesArmenianPSMT"/>
          <w:i/>
          <w:sz w:val="20"/>
        </w:rPr>
        <w:t xml:space="preserve">                  </w:t>
      </w:r>
      <w:r w:rsidR="00142B6C">
        <w:rPr>
          <w:rFonts w:ascii="GHEA Grapalat" w:hAnsi="GHEA Grapalat"/>
          <w:b/>
          <w:lang w:val="af-ZA"/>
        </w:rPr>
        <w:t>ԵՔ-ՀԲՄԽԾՁԲ-24/139</w:t>
      </w:r>
      <w:r w:rsidRPr="0081697A">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81697A">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81697A"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81697A" w:rsidRDefault="007678FA" w:rsidP="007678FA">
      <w:pPr>
        <w:rPr>
          <w:rFonts w:ascii="GHEA Grapalat" w:hAnsi="GHEA Grapalat"/>
        </w:rPr>
      </w:pPr>
    </w:p>
    <w:p w14:paraId="0FBBE306" w14:textId="77777777" w:rsidR="007678FA" w:rsidRPr="0081697A" w:rsidRDefault="007678FA" w:rsidP="007678FA">
      <w:pPr>
        <w:rPr>
          <w:rFonts w:ascii="GHEA Grapalat" w:hAnsi="GHEA Grapalat"/>
        </w:rPr>
      </w:pPr>
    </w:p>
    <w:p w14:paraId="36010724" w14:textId="77777777" w:rsidR="007678FA" w:rsidRPr="0081697A" w:rsidRDefault="007678FA" w:rsidP="007678FA">
      <w:pPr>
        <w:rPr>
          <w:rFonts w:ascii="GHEA Grapalat" w:hAnsi="GHEA Grapalat"/>
        </w:rPr>
      </w:pPr>
    </w:p>
    <w:p w14:paraId="607BBF20" w14:textId="77777777" w:rsidR="007678FA" w:rsidRPr="0081697A"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81697A">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81697A">
        <w:rPr>
          <w:rFonts w:ascii="GHEA Grapalat" w:hAnsi="GHEA Grapalat" w:cs="Sylfaen"/>
          <w:bCs/>
          <w:sz w:val="18"/>
          <w:szCs w:val="18"/>
        </w:rPr>
        <w:t xml:space="preserve">    </w:t>
      </w:r>
    </w:p>
    <w:p w14:paraId="066020AB" w14:textId="77777777" w:rsidR="007678FA" w:rsidRPr="0081697A"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81697A">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81697A">
        <w:rPr>
          <w:rFonts w:ascii="GHEA Grapalat" w:hAnsi="GHEA Grapalat" w:cs="Sylfaen"/>
          <w:bCs/>
          <w:sz w:val="18"/>
          <w:szCs w:val="18"/>
        </w:rPr>
        <w:t xml:space="preserve">                                                                                                                               </w:t>
      </w:r>
    </w:p>
    <w:p w14:paraId="30D20522" w14:textId="77777777" w:rsidR="007678FA" w:rsidRPr="0081697A" w:rsidRDefault="007678FA" w:rsidP="007678FA">
      <w:pPr>
        <w:tabs>
          <w:tab w:val="left" w:pos="360"/>
          <w:tab w:val="left" w:pos="540"/>
        </w:tabs>
        <w:rPr>
          <w:rFonts w:ascii="GHEA Grapalat" w:hAnsi="GHEA Grapalat" w:cs="Sylfaen"/>
          <w:sz w:val="22"/>
          <w:szCs w:val="22"/>
        </w:rPr>
      </w:pPr>
    </w:p>
    <w:p w14:paraId="041BA7FF" w14:textId="77777777" w:rsidR="007678FA" w:rsidRPr="0081697A" w:rsidRDefault="007678FA" w:rsidP="007678FA">
      <w:pPr>
        <w:tabs>
          <w:tab w:val="left" w:pos="360"/>
          <w:tab w:val="left" w:pos="540"/>
        </w:tabs>
        <w:rPr>
          <w:rFonts w:ascii="GHEA Grapalat" w:hAnsi="GHEA Grapalat" w:cs="Sylfaen"/>
          <w:sz w:val="22"/>
          <w:szCs w:val="22"/>
        </w:rPr>
      </w:pPr>
    </w:p>
    <w:p w14:paraId="34088F6B" w14:textId="77777777" w:rsidR="007678FA" w:rsidRPr="00E866F3" w:rsidRDefault="007678FA" w:rsidP="007678FA">
      <w:pPr>
        <w:tabs>
          <w:tab w:val="left" w:pos="360"/>
          <w:tab w:val="left" w:pos="540"/>
        </w:tabs>
        <w:ind w:left="-540" w:firstLine="180"/>
        <w:jc w:val="both"/>
        <w:rPr>
          <w:rFonts w:ascii="GHEA Grapalat" w:hAnsi="GHEA Grapalat" w:cs="Sylfaen"/>
          <w:sz w:val="20"/>
          <w:szCs w:val="20"/>
        </w:rPr>
      </w:pPr>
      <w:r w:rsidRPr="0081697A">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866F3">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866F3">
        <w:rPr>
          <w:rFonts w:ascii="GHEA Grapalat" w:hAnsi="GHEA Grapalat" w:cs="Sylfaen"/>
          <w:sz w:val="20"/>
          <w:u w:val="single"/>
        </w:rPr>
        <w:tab/>
      </w:r>
      <w:r w:rsidRPr="00E866F3">
        <w:rPr>
          <w:rFonts w:ascii="GHEA Grapalat" w:hAnsi="GHEA Grapalat" w:cs="Sylfaen"/>
          <w:sz w:val="20"/>
          <w:u w:val="single"/>
        </w:rPr>
        <w:tab/>
        <w:t xml:space="preserve">        </w:t>
      </w:r>
      <w:r w:rsidRPr="00E866F3">
        <w:rPr>
          <w:rFonts w:ascii="GHEA Grapalat" w:hAnsi="GHEA Grapalat" w:cs="Sylfaen"/>
          <w:sz w:val="20"/>
        </w:rPr>
        <w:t>-</w:t>
      </w:r>
      <w:r w:rsidRPr="00F566BF">
        <w:rPr>
          <w:rFonts w:ascii="GHEA Grapalat" w:hAnsi="GHEA Grapalat" w:cs="Sylfaen"/>
          <w:sz w:val="20"/>
        </w:rPr>
        <w:t>ի</w:t>
      </w:r>
      <w:r w:rsidRPr="00E866F3">
        <w:rPr>
          <w:rFonts w:ascii="GHEA Grapalat" w:hAnsi="GHEA Grapalat" w:cs="Sylfaen"/>
        </w:rPr>
        <w:t xml:space="preserve"> </w:t>
      </w:r>
      <w:r w:rsidRPr="00E866F3">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E866F3">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E866F3">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E866F3">
        <w:rPr>
          <w:rFonts w:ascii="GHEA Grapalat" w:hAnsi="GHEA Grapalat" w:cs="Sylfaen"/>
          <w:sz w:val="20"/>
          <w:u w:val="single"/>
        </w:rPr>
        <w:tab/>
      </w:r>
      <w:r w:rsidRPr="00E866F3">
        <w:rPr>
          <w:rFonts w:ascii="GHEA Grapalat" w:hAnsi="GHEA Grapalat" w:cs="Sylfaen"/>
          <w:sz w:val="20"/>
          <w:u w:val="single"/>
        </w:rPr>
        <w:tab/>
        <w:t xml:space="preserve">        </w:t>
      </w:r>
      <w:r w:rsidRPr="00E866F3">
        <w:rPr>
          <w:rFonts w:ascii="GHEA Grapalat" w:hAnsi="GHEA Grapalat" w:cs="Sylfaen"/>
          <w:sz w:val="20"/>
        </w:rPr>
        <w:t>-</w:t>
      </w:r>
      <w:r w:rsidRPr="00F566BF">
        <w:rPr>
          <w:rFonts w:ascii="GHEA Grapalat" w:hAnsi="GHEA Grapalat" w:cs="Sylfaen"/>
          <w:sz w:val="20"/>
        </w:rPr>
        <w:t>ի</w:t>
      </w:r>
    </w:p>
    <w:p w14:paraId="4772D509" w14:textId="77777777" w:rsidR="007678FA" w:rsidRPr="00E866F3" w:rsidRDefault="007678FA" w:rsidP="007678FA">
      <w:pPr>
        <w:tabs>
          <w:tab w:val="left" w:pos="360"/>
          <w:tab w:val="left" w:pos="540"/>
        </w:tabs>
        <w:jc w:val="both"/>
        <w:rPr>
          <w:rFonts w:ascii="GHEA Grapalat" w:hAnsi="GHEA Grapalat" w:cs="Sylfaen"/>
        </w:rPr>
      </w:pPr>
      <w:r w:rsidRPr="00E866F3">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E866F3">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E866F3">
        <w:rPr>
          <w:rFonts w:ascii="GHEA Grapalat" w:hAnsi="GHEA Grapalat" w:cs="Sylfaen"/>
          <w:sz w:val="12"/>
          <w:szCs w:val="12"/>
        </w:rPr>
        <w:t xml:space="preserve">     </w:t>
      </w:r>
      <w:r w:rsidRPr="00E866F3">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E866F3">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866F3"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866F3">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E866F3">
        <w:rPr>
          <w:rFonts w:ascii="GHEA Grapalat" w:hAnsi="GHEA Grapalat" w:cs="Sylfaen"/>
          <w:sz w:val="20"/>
        </w:rPr>
        <w:t xml:space="preserve"> 20     </w:t>
      </w:r>
      <w:r w:rsidRPr="00F566BF">
        <w:rPr>
          <w:rFonts w:ascii="GHEA Grapalat" w:hAnsi="GHEA Grapalat" w:cs="Sylfaen"/>
          <w:sz w:val="20"/>
        </w:rPr>
        <w:t>թ</w:t>
      </w:r>
      <w:r w:rsidRPr="00E866F3">
        <w:rPr>
          <w:rFonts w:ascii="GHEA Grapalat" w:hAnsi="GHEA Grapalat" w:cs="Sylfaen"/>
          <w:sz w:val="20"/>
        </w:rPr>
        <w:t xml:space="preserve">. </w:t>
      </w:r>
      <w:r w:rsidRPr="00E866F3">
        <w:rPr>
          <w:rFonts w:ascii="GHEA Grapalat" w:hAnsi="GHEA Grapalat" w:cs="Sylfaen"/>
          <w:sz w:val="20"/>
          <w:u w:val="single"/>
        </w:rPr>
        <w:tab/>
      </w:r>
      <w:r w:rsidRPr="00E866F3">
        <w:rPr>
          <w:rFonts w:ascii="GHEA Grapalat" w:hAnsi="GHEA Grapalat" w:cs="Sylfaen"/>
          <w:sz w:val="20"/>
          <w:u w:val="single"/>
        </w:rPr>
        <w:tab/>
      </w:r>
      <w:r w:rsidRPr="00E866F3">
        <w:rPr>
          <w:rFonts w:ascii="GHEA Grapalat" w:hAnsi="GHEA Grapalat" w:cs="Sylfaen"/>
          <w:sz w:val="20"/>
          <w:u w:val="single"/>
        </w:rPr>
        <w:tab/>
      </w:r>
      <w:r w:rsidRPr="00E866F3">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DD51A" w14:textId="77777777" w:rsidR="00F702C0" w:rsidRDefault="00F702C0">
      <w:r>
        <w:separator/>
      </w:r>
    </w:p>
  </w:endnote>
  <w:endnote w:type="continuationSeparator" w:id="0">
    <w:p w14:paraId="0DE9F22D" w14:textId="77777777" w:rsidR="00F702C0" w:rsidRDefault="00F7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42DA2" w14:textId="77777777" w:rsidR="00F702C0" w:rsidRDefault="00F702C0">
      <w:r>
        <w:separator/>
      </w:r>
    </w:p>
  </w:footnote>
  <w:footnote w:type="continuationSeparator" w:id="0">
    <w:p w14:paraId="49FD3FA7" w14:textId="77777777" w:rsidR="00F702C0" w:rsidRDefault="00F702C0">
      <w:r>
        <w:continuationSeparator/>
      </w:r>
    </w:p>
  </w:footnote>
  <w:footnote w:id="1">
    <w:p w14:paraId="6ABD0296" w14:textId="77777777" w:rsidR="00C83DEA" w:rsidDel="000677B2" w:rsidRDefault="00C83DEA" w:rsidP="00AE224E">
      <w:pPr>
        <w:pStyle w:val="FootnoteText"/>
        <w:jc w:val="both"/>
        <w:rPr>
          <w:del w:id="2"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12272023" w14:textId="77777777" w:rsidR="00C83DEA" w:rsidRPr="00334EFB" w:rsidRDefault="00C83DEA" w:rsidP="00323B47">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5C21C0D" w14:textId="77777777" w:rsidR="00C83DEA" w:rsidRPr="00954C1B" w:rsidRDefault="00C83DEA" w:rsidP="00C36096">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C83DEA" w:rsidRPr="004B72E3" w:rsidRDefault="00C83DEA"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C83DEA" w:rsidRPr="004B72E3" w:rsidRDefault="00C83DEA"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C83DEA" w:rsidRPr="004B72E3" w:rsidRDefault="00C83DEA"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C83DEA" w:rsidRPr="009E1D1C" w:rsidRDefault="00C83DEA" w:rsidP="00615D8F">
      <w:pPr>
        <w:pStyle w:val="FootnoteText"/>
        <w:rPr>
          <w:rFonts w:asciiTheme="minorHAnsi" w:hAnsiTheme="minorHAnsi"/>
          <w:vertAlign w:val="superscript"/>
          <w:lang w:val="hy-AM"/>
        </w:rPr>
      </w:pPr>
    </w:p>
    <w:p w14:paraId="232CE773" w14:textId="77777777" w:rsidR="00C83DEA" w:rsidRPr="001B25D3" w:rsidRDefault="00C83DEA"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C83DEA" w:rsidRPr="001B25D3" w:rsidRDefault="00C83DEA"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C83DEA" w:rsidRPr="001B25D3" w:rsidRDefault="00C83DEA"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C83DEA" w:rsidRPr="00915006" w:rsidRDefault="00C83DEA"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C83DEA" w:rsidRPr="00425161" w:rsidRDefault="00C83DEA">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C83DEA" w:rsidRPr="003C196A" w:rsidRDefault="00C83DEA"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C83DEA" w:rsidRPr="00915006" w:rsidRDefault="00C83DEA"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C83DEA" w:rsidRPr="008519CC" w:rsidRDefault="00C83DEA"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C83DEA" w:rsidRPr="008519CC" w:rsidRDefault="00C83DEA">
      <w:pPr>
        <w:pStyle w:val="FootnoteText"/>
        <w:rPr>
          <w:rFonts w:ascii="Times New Roman" w:hAnsi="Times New Roman"/>
          <w:vertAlign w:val="superscript"/>
          <w:lang w:val="hy-AM"/>
        </w:rPr>
      </w:pPr>
    </w:p>
  </w:footnote>
  <w:footnote w:id="6">
    <w:p w14:paraId="32BB368A" w14:textId="77777777" w:rsidR="00C83DEA" w:rsidRPr="00EC2CDE" w:rsidRDefault="00C83DEA"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6D9788EA" w14:textId="77777777" w:rsidR="00C83DEA" w:rsidRPr="002A4619" w:rsidRDefault="00C83DEA" w:rsidP="00323B47">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696C76CF" w14:textId="77777777" w:rsidR="00C83DEA" w:rsidRDefault="00C83DEA" w:rsidP="00323B47">
      <w:pPr>
        <w:jc w:val="both"/>
        <w:rPr>
          <w:rFonts w:ascii="GHEA Grapalat" w:hAnsi="GHEA Grapalat"/>
          <w:i/>
          <w:sz w:val="16"/>
          <w:szCs w:val="16"/>
          <w:lang w:val="hy-AM" w:eastAsia="ru-RU"/>
        </w:rPr>
      </w:pPr>
    </w:p>
    <w:p w14:paraId="0116E282" w14:textId="77777777" w:rsidR="00C83DEA" w:rsidRDefault="00C83DEA" w:rsidP="00323B47">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5FC39A4" w14:textId="77777777" w:rsidR="00C83DEA" w:rsidRPr="00334EFB" w:rsidRDefault="00C83DEA"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183C2D10" w14:textId="77777777" w:rsidR="00C83DEA" w:rsidRPr="00334EFB" w:rsidRDefault="00C83DEA"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7996DA4" w14:textId="77777777" w:rsidR="00C83DEA" w:rsidRPr="00821851" w:rsidRDefault="00C83DEA" w:rsidP="00323B47">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C83DEA" w:rsidRPr="00821851" w:rsidRDefault="00C83DEA" w:rsidP="00821851">
      <w:pPr>
        <w:jc w:val="both"/>
        <w:rPr>
          <w:rFonts w:ascii="GHEA Grapalat" w:hAnsi="GHEA Grapalat"/>
          <w:i/>
          <w:sz w:val="16"/>
          <w:szCs w:val="16"/>
          <w:lang w:val="hy-AM" w:eastAsia="ru-RU"/>
        </w:rPr>
      </w:pPr>
    </w:p>
    <w:p w14:paraId="2BE32FFE" w14:textId="77777777" w:rsidR="00C83DEA" w:rsidRPr="00821851" w:rsidRDefault="00C83DEA" w:rsidP="00821851">
      <w:pPr>
        <w:jc w:val="both"/>
        <w:rPr>
          <w:rFonts w:asciiTheme="minorHAnsi" w:hAnsiTheme="minorHAnsi"/>
          <w:lang w:val="hy-AM"/>
        </w:rPr>
      </w:pPr>
    </w:p>
    <w:p w14:paraId="45B4E044" w14:textId="77777777" w:rsidR="00C83DEA" w:rsidRPr="00821851" w:rsidRDefault="00C83DEA" w:rsidP="00CE3A99">
      <w:pPr>
        <w:jc w:val="both"/>
        <w:rPr>
          <w:rFonts w:ascii="GHEA Grapalat" w:hAnsi="GHEA Grapalat" w:cs="Sylfaen"/>
          <w:sz w:val="20"/>
          <w:lang w:val="hy-AM"/>
        </w:rPr>
      </w:pPr>
    </w:p>
  </w:footnote>
  <w:footnote w:id="8">
    <w:p w14:paraId="470C64FF" w14:textId="77777777" w:rsidR="00C83DEA" w:rsidRPr="001E7733" w:rsidRDefault="00C83DEA"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C83DEA" w:rsidRPr="0015088E" w:rsidRDefault="00C83DEA"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C83DEA" w:rsidRPr="001E7733" w:rsidDel="00856FDE" w:rsidRDefault="00C83DEA" w:rsidP="00B2572B">
      <w:pPr>
        <w:pStyle w:val="FootnoteText"/>
        <w:rPr>
          <w:del w:id="9" w:author="User" w:date="2019-05-26T09:57:00Z"/>
          <w:i/>
          <w:lang w:val="af-ZA"/>
        </w:rPr>
      </w:pPr>
    </w:p>
  </w:footnote>
  <w:footnote w:id="9">
    <w:p w14:paraId="0A03549D" w14:textId="77777777" w:rsidR="00C83DEA" w:rsidRPr="00D35832" w:rsidRDefault="00C83DEA">
      <w:pPr>
        <w:pStyle w:val="FootnoteText"/>
        <w:rPr>
          <w:rFonts w:ascii="Sylfaen" w:hAnsi="Sylfaen"/>
          <w:lang w:val="hy-AM"/>
        </w:rPr>
      </w:pPr>
    </w:p>
  </w:footnote>
  <w:footnote w:id="10">
    <w:p w14:paraId="3CD1D464" w14:textId="77777777" w:rsidR="00C83DEA" w:rsidRDefault="00C83DEA" w:rsidP="006C09E8">
      <w:pPr>
        <w:pStyle w:val="FootnoteText"/>
        <w:rPr>
          <w:rFonts w:ascii="Sylfaen" w:hAnsi="Sylfaen"/>
          <w:lang w:val="hy-AM"/>
        </w:rPr>
      </w:pPr>
    </w:p>
    <w:p w14:paraId="58CDD37F" w14:textId="77777777" w:rsidR="00C83DEA" w:rsidRDefault="00C83DEA"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C83DEA" w:rsidRPr="00650D3A" w:rsidRDefault="00C83DEA"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C83DEA" w:rsidRDefault="00C83DEA"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C83DEA" w:rsidRPr="00CB6DA8" w:rsidRDefault="00C83DEA"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C83DEA" w:rsidRPr="00CB6DA8" w:rsidRDefault="00C83DEA"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C83DEA" w:rsidRPr="00CE432D" w:rsidRDefault="00C83DEA"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C83DEA" w:rsidRDefault="00C83DEA"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C83DEA" w:rsidRPr="00552B23" w14:paraId="06BB7D8D" w14:textId="77777777" w:rsidTr="003B7581">
        <w:tc>
          <w:tcPr>
            <w:tcW w:w="2631" w:type="dxa"/>
          </w:tcPr>
          <w:p w14:paraId="4F1B4CE6"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C83DEA" w:rsidRPr="00552B23" w14:paraId="779C8752" w14:textId="77777777" w:rsidTr="003B7581">
        <w:tc>
          <w:tcPr>
            <w:tcW w:w="2631" w:type="dxa"/>
          </w:tcPr>
          <w:p w14:paraId="61CC318F"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4E7DB7B2" w14:textId="77777777" w:rsidTr="003B7581">
        <w:tc>
          <w:tcPr>
            <w:tcW w:w="2631" w:type="dxa"/>
          </w:tcPr>
          <w:p w14:paraId="4B0048ED"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0CCB9823" w14:textId="77777777" w:rsidTr="003B7581">
        <w:tc>
          <w:tcPr>
            <w:tcW w:w="2631" w:type="dxa"/>
          </w:tcPr>
          <w:p w14:paraId="47FD1223"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5CDE7110" w14:textId="77777777" w:rsidTr="003B7581">
        <w:tc>
          <w:tcPr>
            <w:tcW w:w="2631" w:type="dxa"/>
          </w:tcPr>
          <w:p w14:paraId="79983414"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056B127F" w14:textId="77777777" w:rsidTr="003B7581">
        <w:tc>
          <w:tcPr>
            <w:tcW w:w="2631" w:type="dxa"/>
          </w:tcPr>
          <w:p w14:paraId="5CA45857"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77251FD9" w14:textId="77777777" w:rsidTr="003B7581">
        <w:tc>
          <w:tcPr>
            <w:tcW w:w="2631" w:type="dxa"/>
          </w:tcPr>
          <w:p w14:paraId="77B15199"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r w:rsidR="00C83DEA" w:rsidRPr="00552B23" w14:paraId="3C5559AF" w14:textId="77777777" w:rsidTr="003B7581">
        <w:tc>
          <w:tcPr>
            <w:tcW w:w="2631" w:type="dxa"/>
          </w:tcPr>
          <w:p w14:paraId="6643BDB1"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C83DEA" w:rsidRPr="00552B23" w:rsidRDefault="00C83DEA"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C83DEA" w:rsidRPr="000C16A4" w:rsidDel="00343637" w:rsidRDefault="00C83DEA" w:rsidP="00ED004F">
      <w:pPr>
        <w:spacing w:line="360" w:lineRule="auto"/>
        <w:ind w:firstLine="720"/>
        <w:jc w:val="both"/>
        <w:rPr>
          <w:del w:id="10"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C83DEA" w:rsidRPr="006411BD" w:rsidDel="00CE70A2" w:rsidRDefault="00C83DEA" w:rsidP="007678FA">
      <w:pPr>
        <w:pStyle w:val="FootnoteText"/>
        <w:jc w:val="both"/>
        <w:rPr>
          <w:del w:id="11"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C83DEA" w:rsidDel="00D90DD6" w:rsidRDefault="00C83DEA" w:rsidP="007678FA">
      <w:pPr>
        <w:pStyle w:val="FootnoteText"/>
        <w:jc w:val="both"/>
        <w:rPr>
          <w:del w:id="12"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4CF4A788" w14:textId="77777777" w:rsidR="00C83DEA" w:rsidRPr="005C6BE8" w:rsidRDefault="00C83DEA" w:rsidP="007678FA">
      <w:pPr>
        <w:pStyle w:val="FootnoteText"/>
        <w:jc w:val="both"/>
        <w:rPr>
          <w:rFonts w:ascii="GHEA Grapalat" w:hAnsi="GHEA Grapalat"/>
          <w:i/>
          <w:sz w:val="16"/>
          <w:szCs w:val="24"/>
          <w:lang w:val="hy-AM" w:eastAsia="en-US"/>
        </w:rPr>
      </w:pPr>
    </w:p>
    <w:p w14:paraId="60CBE7BE" w14:textId="77777777" w:rsidR="00C83DEA" w:rsidRPr="005C6BE8" w:rsidRDefault="00C83DEA"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94023536">
    <w:abstractNumId w:val="20"/>
  </w:num>
  <w:num w:numId="2" w16cid:durableId="1298102975">
    <w:abstractNumId w:val="7"/>
  </w:num>
  <w:num w:numId="3" w16cid:durableId="1400640739">
    <w:abstractNumId w:val="17"/>
  </w:num>
  <w:num w:numId="4" w16cid:durableId="1762220923">
    <w:abstractNumId w:val="14"/>
  </w:num>
  <w:num w:numId="5" w16cid:durableId="2019768890">
    <w:abstractNumId w:val="22"/>
  </w:num>
  <w:num w:numId="6" w16cid:durableId="105858065">
    <w:abstractNumId w:val="20"/>
    <w:lvlOverride w:ilvl="0">
      <w:startOverride w:val="1"/>
    </w:lvlOverride>
    <w:lvlOverride w:ilvl="1"/>
    <w:lvlOverride w:ilvl="2"/>
    <w:lvlOverride w:ilvl="3"/>
    <w:lvlOverride w:ilvl="4"/>
    <w:lvlOverride w:ilvl="5"/>
    <w:lvlOverride w:ilvl="6"/>
    <w:lvlOverride w:ilvl="7"/>
    <w:lvlOverride w:ilvl="8"/>
  </w:num>
  <w:num w:numId="7" w16cid:durableId="9402582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65515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9333579">
    <w:abstractNumId w:val="16"/>
  </w:num>
  <w:num w:numId="10" w16cid:durableId="1146556129">
    <w:abstractNumId w:val="4"/>
  </w:num>
  <w:num w:numId="11" w16cid:durableId="922373759">
    <w:abstractNumId w:val="6"/>
  </w:num>
  <w:num w:numId="12" w16cid:durableId="862137555">
    <w:abstractNumId w:val="26"/>
  </w:num>
  <w:num w:numId="13" w16cid:durableId="820586340">
    <w:abstractNumId w:val="23"/>
  </w:num>
  <w:num w:numId="14" w16cid:durableId="1652366887">
    <w:abstractNumId w:val="10"/>
  </w:num>
  <w:num w:numId="15" w16cid:durableId="1345009813">
    <w:abstractNumId w:val="24"/>
  </w:num>
  <w:num w:numId="16" w16cid:durableId="1763408952">
    <w:abstractNumId w:val="13"/>
  </w:num>
  <w:num w:numId="17" w16cid:durableId="1912350005">
    <w:abstractNumId w:val="5"/>
  </w:num>
  <w:num w:numId="18" w16cid:durableId="1096631295">
    <w:abstractNumId w:val="1"/>
  </w:num>
  <w:num w:numId="19" w16cid:durableId="646667044">
    <w:abstractNumId w:val="3"/>
  </w:num>
  <w:num w:numId="20" w16cid:durableId="1284270404">
    <w:abstractNumId w:val="2"/>
  </w:num>
  <w:num w:numId="21" w16cid:durableId="345601574">
    <w:abstractNumId w:val="27"/>
  </w:num>
  <w:num w:numId="22" w16cid:durableId="1920862997">
    <w:abstractNumId w:val="25"/>
  </w:num>
  <w:num w:numId="23" w16cid:durableId="42291811">
    <w:abstractNumId w:val="21"/>
  </w:num>
  <w:num w:numId="24" w16cid:durableId="1011179980">
    <w:abstractNumId w:val="0"/>
  </w:num>
  <w:num w:numId="25" w16cid:durableId="926226999">
    <w:abstractNumId w:val="12"/>
  </w:num>
  <w:num w:numId="26" w16cid:durableId="1639993190">
    <w:abstractNumId w:val="15"/>
  </w:num>
  <w:num w:numId="27" w16cid:durableId="592395823">
    <w:abstractNumId w:val="19"/>
  </w:num>
  <w:num w:numId="28" w16cid:durableId="22872535">
    <w:abstractNumId w:val="9"/>
  </w:num>
  <w:num w:numId="29" w16cid:durableId="258608499">
    <w:abstractNumId w:val="8"/>
  </w:num>
  <w:num w:numId="30" w16cid:durableId="1502501505">
    <w:abstractNumId w:val="11"/>
  </w:num>
  <w:num w:numId="31" w16cid:durableId="127490044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2531"/>
    <w:rsid w:val="000330A3"/>
    <w:rsid w:val="00033946"/>
    <w:rsid w:val="00033B20"/>
    <w:rsid w:val="0003466E"/>
    <w:rsid w:val="000346E9"/>
    <w:rsid w:val="00034CED"/>
    <w:rsid w:val="000356CC"/>
    <w:rsid w:val="0003630C"/>
    <w:rsid w:val="00037597"/>
    <w:rsid w:val="00037DDE"/>
    <w:rsid w:val="000408D8"/>
    <w:rsid w:val="0004387F"/>
    <w:rsid w:val="00045937"/>
    <w:rsid w:val="00046BAC"/>
    <w:rsid w:val="00047327"/>
    <w:rsid w:val="0004759D"/>
    <w:rsid w:val="00047D34"/>
    <w:rsid w:val="0005035B"/>
    <w:rsid w:val="00051202"/>
    <w:rsid w:val="00051490"/>
    <w:rsid w:val="00051B7F"/>
    <w:rsid w:val="00052AF7"/>
    <w:rsid w:val="00052F61"/>
    <w:rsid w:val="000537FF"/>
    <w:rsid w:val="00053BFB"/>
    <w:rsid w:val="000545B4"/>
    <w:rsid w:val="000549F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FAC"/>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0FF9"/>
    <w:rsid w:val="000B1088"/>
    <w:rsid w:val="000B2293"/>
    <w:rsid w:val="000B259E"/>
    <w:rsid w:val="000B4828"/>
    <w:rsid w:val="000B54D5"/>
    <w:rsid w:val="000B5AE5"/>
    <w:rsid w:val="000B6798"/>
    <w:rsid w:val="000B700B"/>
    <w:rsid w:val="000B7641"/>
    <w:rsid w:val="000B7C54"/>
    <w:rsid w:val="000B7FDA"/>
    <w:rsid w:val="000C0396"/>
    <w:rsid w:val="000C062F"/>
    <w:rsid w:val="000C0649"/>
    <w:rsid w:val="000C0A9D"/>
    <w:rsid w:val="000C0C8A"/>
    <w:rsid w:val="000C165F"/>
    <w:rsid w:val="000C16A4"/>
    <w:rsid w:val="000C1C95"/>
    <w:rsid w:val="000C309E"/>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AAF"/>
    <w:rsid w:val="000D6C21"/>
    <w:rsid w:val="000D701E"/>
    <w:rsid w:val="000D77C1"/>
    <w:rsid w:val="000E008C"/>
    <w:rsid w:val="000E1C31"/>
    <w:rsid w:val="000E21E6"/>
    <w:rsid w:val="000E2416"/>
    <w:rsid w:val="000E2427"/>
    <w:rsid w:val="000E267C"/>
    <w:rsid w:val="000E2BFB"/>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C28"/>
    <w:rsid w:val="0010465B"/>
    <w:rsid w:val="00104861"/>
    <w:rsid w:val="00106365"/>
    <w:rsid w:val="00106680"/>
    <w:rsid w:val="00106D44"/>
    <w:rsid w:val="00106DEE"/>
    <w:rsid w:val="00106F3B"/>
    <w:rsid w:val="00107298"/>
    <w:rsid w:val="00110D13"/>
    <w:rsid w:val="00113F0D"/>
    <w:rsid w:val="00115905"/>
    <w:rsid w:val="001159FA"/>
    <w:rsid w:val="0011611E"/>
    <w:rsid w:val="00116230"/>
    <w:rsid w:val="00116E47"/>
    <w:rsid w:val="00117020"/>
    <w:rsid w:val="00117964"/>
    <w:rsid w:val="00117DAA"/>
    <w:rsid w:val="001242C4"/>
    <w:rsid w:val="00124461"/>
    <w:rsid w:val="00125AB7"/>
    <w:rsid w:val="001273BA"/>
    <w:rsid w:val="001276C9"/>
    <w:rsid w:val="00130202"/>
    <w:rsid w:val="001305C6"/>
    <w:rsid w:val="00131E9C"/>
    <w:rsid w:val="001322B8"/>
    <w:rsid w:val="001326FA"/>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2897"/>
    <w:rsid w:val="00142B6C"/>
    <w:rsid w:val="00143BD7"/>
    <w:rsid w:val="00143E8C"/>
    <w:rsid w:val="0014472E"/>
    <w:rsid w:val="00144F73"/>
    <w:rsid w:val="001457C1"/>
    <w:rsid w:val="001458D6"/>
    <w:rsid w:val="00145CC3"/>
    <w:rsid w:val="001466E7"/>
    <w:rsid w:val="00147CD0"/>
    <w:rsid w:val="00147F14"/>
    <w:rsid w:val="00150CBE"/>
    <w:rsid w:val="001514D1"/>
    <w:rsid w:val="001515DE"/>
    <w:rsid w:val="001522CE"/>
    <w:rsid w:val="00152564"/>
    <w:rsid w:val="00153A85"/>
    <w:rsid w:val="00153C87"/>
    <w:rsid w:val="00154C7E"/>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A63"/>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1E20"/>
    <w:rsid w:val="001C267B"/>
    <w:rsid w:val="001C3D83"/>
    <w:rsid w:val="001C3F6C"/>
    <w:rsid w:val="001C46A5"/>
    <w:rsid w:val="001C76F7"/>
    <w:rsid w:val="001C7C1A"/>
    <w:rsid w:val="001D1139"/>
    <w:rsid w:val="001D1D00"/>
    <w:rsid w:val="001D2D62"/>
    <w:rsid w:val="001D3DFC"/>
    <w:rsid w:val="001D3E57"/>
    <w:rsid w:val="001D4A60"/>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4EFE"/>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3383"/>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5C04"/>
    <w:rsid w:val="00236B75"/>
    <w:rsid w:val="0024027D"/>
    <w:rsid w:val="00240289"/>
    <w:rsid w:val="0024041A"/>
    <w:rsid w:val="00241629"/>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21BF"/>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67"/>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BEB"/>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2F7BB6"/>
    <w:rsid w:val="00301193"/>
    <w:rsid w:val="003011FC"/>
    <w:rsid w:val="0030129D"/>
    <w:rsid w:val="00303732"/>
    <w:rsid w:val="0030380E"/>
    <w:rsid w:val="00303F23"/>
    <w:rsid w:val="003041A8"/>
    <w:rsid w:val="00304436"/>
    <w:rsid w:val="00304D64"/>
    <w:rsid w:val="0030506D"/>
    <w:rsid w:val="003053EF"/>
    <w:rsid w:val="00305E59"/>
    <w:rsid w:val="00305F6D"/>
    <w:rsid w:val="00306104"/>
    <w:rsid w:val="003064D4"/>
    <w:rsid w:val="00307237"/>
    <w:rsid w:val="00307F3C"/>
    <w:rsid w:val="003101E4"/>
    <w:rsid w:val="00310A82"/>
    <w:rsid w:val="00310B6E"/>
    <w:rsid w:val="00310ED2"/>
    <w:rsid w:val="00311076"/>
    <w:rsid w:val="00311330"/>
    <w:rsid w:val="003118CD"/>
    <w:rsid w:val="00311D9F"/>
    <w:rsid w:val="00312DD0"/>
    <w:rsid w:val="003141B6"/>
    <w:rsid w:val="00315C31"/>
    <w:rsid w:val="00316381"/>
    <w:rsid w:val="003169A4"/>
    <w:rsid w:val="00317635"/>
    <w:rsid w:val="0032071C"/>
    <w:rsid w:val="00321A56"/>
    <w:rsid w:val="00321B20"/>
    <w:rsid w:val="00322AC7"/>
    <w:rsid w:val="00323B33"/>
    <w:rsid w:val="00323B47"/>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D66"/>
    <w:rsid w:val="00357179"/>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285"/>
    <w:rsid w:val="0038438D"/>
    <w:rsid w:val="003850A0"/>
    <w:rsid w:val="0038517B"/>
    <w:rsid w:val="0038579B"/>
    <w:rsid w:val="003862E0"/>
    <w:rsid w:val="00386369"/>
    <w:rsid w:val="00386DB7"/>
    <w:rsid w:val="00386E4B"/>
    <w:rsid w:val="00386F38"/>
    <w:rsid w:val="003871DA"/>
    <w:rsid w:val="00387F66"/>
    <w:rsid w:val="0039188E"/>
    <w:rsid w:val="00391E56"/>
    <w:rsid w:val="00391EA8"/>
    <w:rsid w:val="00392525"/>
    <w:rsid w:val="0039338D"/>
    <w:rsid w:val="003946B4"/>
    <w:rsid w:val="003949A5"/>
    <w:rsid w:val="00395D6D"/>
    <w:rsid w:val="0039646A"/>
    <w:rsid w:val="00396D60"/>
    <w:rsid w:val="00396F13"/>
    <w:rsid w:val="003972CC"/>
    <w:rsid w:val="003975FD"/>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598"/>
    <w:rsid w:val="003B0939"/>
    <w:rsid w:val="003B0D6E"/>
    <w:rsid w:val="003B1FC0"/>
    <w:rsid w:val="003B3A13"/>
    <w:rsid w:val="003B471E"/>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521"/>
    <w:rsid w:val="003C3660"/>
    <w:rsid w:val="003C39EA"/>
    <w:rsid w:val="003C3BFB"/>
    <w:rsid w:val="003C3E7A"/>
    <w:rsid w:val="003C4071"/>
    <w:rsid w:val="003C4576"/>
    <w:rsid w:val="003C53D4"/>
    <w:rsid w:val="003C5E16"/>
    <w:rsid w:val="003C6276"/>
    <w:rsid w:val="003C66CF"/>
    <w:rsid w:val="003C6A92"/>
    <w:rsid w:val="003C7160"/>
    <w:rsid w:val="003D0075"/>
    <w:rsid w:val="003D0940"/>
    <w:rsid w:val="003D0C33"/>
    <w:rsid w:val="003D14E9"/>
    <w:rsid w:val="003D1A66"/>
    <w:rsid w:val="003D1AA6"/>
    <w:rsid w:val="003D1BB7"/>
    <w:rsid w:val="003D1CF4"/>
    <w:rsid w:val="003D1FE3"/>
    <w:rsid w:val="003D20D8"/>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7CD"/>
    <w:rsid w:val="003E6971"/>
    <w:rsid w:val="003E7802"/>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3109"/>
    <w:rsid w:val="00403403"/>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77"/>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4A5A"/>
    <w:rsid w:val="004454D8"/>
    <w:rsid w:val="0044556F"/>
    <w:rsid w:val="0044660E"/>
    <w:rsid w:val="00446E15"/>
    <w:rsid w:val="00447808"/>
    <w:rsid w:val="00447FFD"/>
    <w:rsid w:val="004504F0"/>
    <w:rsid w:val="004513A2"/>
    <w:rsid w:val="00451CC7"/>
    <w:rsid w:val="00452024"/>
    <w:rsid w:val="00452896"/>
    <w:rsid w:val="004534DB"/>
    <w:rsid w:val="0045359E"/>
    <w:rsid w:val="00453F42"/>
    <w:rsid w:val="00454D73"/>
    <w:rsid w:val="004550C9"/>
    <w:rsid w:val="0045525D"/>
    <w:rsid w:val="004553DE"/>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6E48"/>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8774C"/>
    <w:rsid w:val="0049223B"/>
    <w:rsid w:val="004929E4"/>
    <w:rsid w:val="004930FB"/>
    <w:rsid w:val="0049343C"/>
    <w:rsid w:val="00493AF9"/>
    <w:rsid w:val="00496328"/>
    <w:rsid w:val="00496E18"/>
    <w:rsid w:val="004974D8"/>
    <w:rsid w:val="00497F18"/>
    <w:rsid w:val="004A0A00"/>
    <w:rsid w:val="004A1734"/>
    <w:rsid w:val="004A1C5D"/>
    <w:rsid w:val="004A1CC7"/>
    <w:rsid w:val="004A3051"/>
    <w:rsid w:val="004A3507"/>
    <w:rsid w:val="004A4AC5"/>
    <w:rsid w:val="004A4D69"/>
    <w:rsid w:val="004A712A"/>
    <w:rsid w:val="004A7722"/>
    <w:rsid w:val="004B0A7C"/>
    <w:rsid w:val="004B2224"/>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5EFF"/>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1DC"/>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1DB"/>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26B0"/>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8DF"/>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1BD6"/>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82F"/>
    <w:rsid w:val="005C1C00"/>
    <w:rsid w:val="005C4C12"/>
    <w:rsid w:val="005C6159"/>
    <w:rsid w:val="005C68B0"/>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B56"/>
    <w:rsid w:val="005D71EF"/>
    <w:rsid w:val="005D7469"/>
    <w:rsid w:val="005E0B28"/>
    <w:rsid w:val="005E0E50"/>
    <w:rsid w:val="005E0F45"/>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4C5B"/>
    <w:rsid w:val="0060505A"/>
    <w:rsid w:val="0060526C"/>
    <w:rsid w:val="00606328"/>
    <w:rsid w:val="0060652B"/>
    <w:rsid w:val="00606B84"/>
    <w:rsid w:val="0060715C"/>
    <w:rsid w:val="006076B3"/>
    <w:rsid w:val="00611C0C"/>
    <w:rsid w:val="006124A7"/>
    <w:rsid w:val="00613724"/>
    <w:rsid w:val="00614934"/>
    <w:rsid w:val="00615570"/>
    <w:rsid w:val="006158AD"/>
    <w:rsid w:val="00615D8F"/>
    <w:rsid w:val="00616808"/>
    <w:rsid w:val="00617249"/>
    <w:rsid w:val="006175DC"/>
    <w:rsid w:val="00617A6E"/>
    <w:rsid w:val="00620934"/>
    <w:rsid w:val="00620AB7"/>
    <w:rsid w:val="00621350"/>
    <w:rsid w:val="00621D3B"/>
    <w:rsid w:val="00621FDC"/>
    <w:rsid w:val="006237BD"/>
    <w:rsid w:val="00623998"/>
    <w:rsid w:val="00623AB0"/>
    <w:rsid w:val="00627101"/>
    <w:rsid w:val="0062728A"/>
    <w:rsid w:val="00627E00"/>
    <w:rsid w:val="0063043F"/>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5D3"/>
    <w:rsid w:val="00637DAB"/>
    <w:rsid w:val="006417DC"/>
    <w:rsid w:val="00641A7F"/>
    <w:rsid w:val="00641AD5"/>
    <w:rsid w:val="00642EFE"/>
    <w:rsid w:val="00644CE2"/>
    <w:rsid w:val="00645A98"/>
    <w:rsid w:val="00647B5C"/>
    <w:rsid w:val="00650073"/>
    <w:rsid w:val="00650458"/>
    <w:rsid w:val="006505D2"/>
    <w:rsid w:val="00650682"/>
    <w:rsid w:val="006507FA"/>
    <w:rsid w:val="00650D3A"/>
    <w:rsid w:val="00650F5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227"/>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2F95"/>
    <w:rsid w:val="006C3115"/>
    <w:rsid w:val="006C3873"/>
    <w:rsid w:val="006C3909"/>
    <w:rsid w:val="006C47F0"/>
    <w:rsid w:val="006C639B"/>
    <w:rsid w:val="006C679A"/>
    <w:rsid w:val="006C778B"/>
    <w:rsid w:val="006C7B6E"/>
    <w:rsid w:val="006C7FE2"/>
    <w:rsid w:val="006D07E7"/>
    <w:rsid w:val="006D0B02"/>
    <w:rsid w:val="006D0D6F"/>
    <w:rsid w:val="006D1826"/>
    <w:rsid w:val="006D1BA0"/>
    <w:rsid w:val="006D3D3F"/>
    <w:rsid w:val="006D4E1D"/>
    <w:rsid w:val="006D5516"/>
    <w:rsid w:val="006D599C"/>
    <w:rsid w:val="006D5E0B"/>
    <w:rsid w:val="006D6150"/>
    <w:rsid w:val="006E0F22"/>
    <w:rsid w:val="006E2003"/>
    <w:rsid w:val="006E2FB6"/>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2E04"/>
    <w:rsid w:val="006F3372"/>
    <w:rsid w:val="006F3B78"/>
    <w:rsid w:val="006F49AA"/>
    <w:rsid w:val="006F6413"/>
    <w:rsid w:val="006F747E"/>
    <w:rsid w:val="006F77E4"/>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4C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4E6F"/>
    <w:rsid w:val="00735365"/>
    <w:rsid w:val="0073644C"/>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5E"/>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30A"/>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C72"/>
    <w:rsid w:val="007A3EE6"/>
    <w:rsid w:val="007A3F75"/>
    <w:rsid w:val="007A4BB9"/>
    <w:rsid w:val="007A5810"/>
    <w:rsid w:val="007A5E2D"/>
    <w:rsid w:val="007A6EBE"/>
    <w:rsid w:val="007A7DEB"/>
    <w:rsid w:val="007B188A"/>
    <w:rsid w:val="007B207A"/>
    <w:rsid w:val="007B297E"/>
    <w:rsid w:val="007B36E4"/>
    <w:rsid w:val="007B3CBE"/>
    <w:rsid w:val="007B3D9D"/>
    <w:rsid w:val="007B56A5"/>
    <w:rsid w:val="007B5E8C"/>
    <w:rsid w:val="007B60F3"/>
    <w:rsid w:val="007B6811"/>
    <w:rsid w:val="007C009B"/>
    <w:rsid w:val="007C035E"/>
    <w:rsid w:val="007C081F"/>
    <w:rsid w:val="007C0837"/>
    <w:rsid w:val="007C0B21"/>
    <w:rsid w:val="007C1158"/>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CCD"/>
    <w:rsid w:val="007F1F51"/>
    <w:rsid w:val="007F281F"/>
    <w:rsid w:val="007F3495"/>
    <w:rsid w:val="007F503F"/>
    <w:rsid w:val="007F5A5F"/>
    <w:rsid w:val="007F6722"/>
    <w:rsid w:val="008013DA"/>
    <w:rsid w:val="00804243"/>
    <w:rsid w:val="0080437A"/>
    <w:rsid w:val="008061D6"/>
    <w:rsid w:val="008069F0"/>
    <w:rsid w:val="00806B92"/>
    <w:rsid w:val="00807178"/>
    <w:rsid w:val="0080763E"/>
    <w:rsid w:val="00807F1E"/>
    <w:rsid w:val="00807F3B"/>
    <w:rsid w:val="008105B4"/>
    <w:rsid w:val="00811A9F"/>
    <w:rsid w:val="00811D16"/>
    <w:rsid w:val="008128C9"/>
    <w:rsid w:val="008138CD"/>
    <w:rsid w:val="00814170"/>
    <w:rsid w:val="0081420E"/>
    <w:rsid w:val="00814DBD"/>
    <w:rsid w:val="00816505"/>
    <w:rsid w:val="0081697A"/>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2E9"/>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8B3"/>
    <w:rsid w:val="00881A24"/>
    <w:rsid w:val="00881C05"/>
    <w:rsid w:val="00881C22"/>
    <w:rsid w:val="008821ED"/>
    <w:rsid w:val="00882697"/>
    <w:rsid w:val="00882B3F"/>
    <w:rsid w:val="00883754"/>
    <w:rsid w:val="0088384C"/>
    <w:rsid w:val="00883852"/>
    <w:rsid w:val="00884204"/>
    <w:rsid w:val="00884414"/>
    <w:rsid w:val="00884822"/>
    <w:rsid w:val="00885E9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D8D"/>
    <w:rsid w:val="00897BCC"/>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FB"/>
    <w:rsid w:val="008B56CC"/>
    <w:rsid w:val="008B5D89"/>
    <w:rsid w:val="008B6255"/>
    <w:rsid w:val="008B73CD"/>
    <w:rsid w:val="008B7867"/>
    <w:rsid w:val="008C0E12"/>
    <w:rsid w:val="008C115C"/>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C71"/>
    <w:rsid w:val="008D3F72"/>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5F9B"/>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D4D"/>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1E7"/>
    <w:rsid w:val="0095176C"/>
    <w:rsid w:val="0095199F"/>
    <w:rsid w:val="00953F12"/>
    <w:rsid w:val="00954F59"/>
    <w:rsid w:val="00954FEA"/>
    <w:rsid w:val="0095560B"/>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6F84"/>
    <w:rsid w:val="00987E76"/>
    <w:rsid w:val="0099029A"/>
    <w:rsid w:val="009902F8"/>
    <w:rsid w:val="00990375"/>
    <w:rsid w:val="00990561"/>
    <w:rsid w:val="00990C42"/>
    <w:rsid w:val="009911F4"/>
    <w:rsid w:val="00991E56"/>
    <w:rsid w:val="00993191"/>
    <w:rsid w:val="00993B84"/>
    <w:rsid w:val="00994A77"/>
    <w:rsid w:val="00995045"/>
    <w:rsid w:val="00996C19"/>
    <w:rsid w:val="00996FD0"/>
    <w:rsid w:val="00997050"/>
    <w:rsid w:val="00997686"/>
    <w:rsid w:val="009A05AC"/>
    <w:rsid w:val="009A171D"/>
    <w:rsid w:val="009A187D"/>
    <w:rsid w:val="009A1B95"/>
    <w:rsid w:val="009A2FDE"/>
    <w:rsid w:val="009A30B4"/>
    <w:rsid w:val="009A5190"/>
    <w:rsid w:val="009A6282"/>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548"/>
    <w:rsid w:val="009C1A9B"/>
    <w:rsid w:val="009C1D0F"/>
    <w:rsid w:val="009C370D"/>
    <w:rsid w:val="009C3A21"/>
    <w:rsid w:val="009C3B73"/>
    <w:rsid w:val="009C3EC5"/>
    <w:rsid w:val="009C6103"/>
    <w:rsid w:val="009C6197"/>
    <w:rsid w:val="009C7DD3"/>
    <w:rsid w:val="009D03A4"/>
    <w:rsid w:val="009D158E"/>
    <w:rsid w:val="009D2415"/>
    <w:rsid w:val="009D2800"/>
    <w:rsid w:val="009D286E"/>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E7554"/>
    <w:rsid w:val="009F05A6"/>
    <w:rsid w:val="009F0660"/>
    <w:rsid w:val="009F06BA"/>
    <w:rsid w:val="009F079F"/>
    <w:rsid w:val="009F18D0"/>
    <w:rsid w:val="009F1FF7"/>
    <w:rsid w:val="009F21B2"/>
    <w:rsid w:val="009F337A"/>
    <w:rsid w:val="009F383A"/>
    <w:rsid w:val="009F4638"/>
    <w:rsid w:val="009F5D9B"/>
    <w:rsid w:val="009F64A7"/>
    <w:rsid w:val="009F7683"/>
    <w:rsid w:val="009F7C54"/>
    <w:rsid w:val="009F7D78"/>
    <w:rsid w:val="00A00BCA"/>
    <w:rsid w:val="00A00E74"/>
    <w:rsid w:val="00A0181D"/>
    <w:rsid w:val="00A0285A"/>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117"/>
    <w:rsid w:val="00A3284C"/>
    <w:rsid w:val="00A34587"/>
    <w:rsid w:val="00A3599B"/>
    <w:rsid w:val="00A363B4"/>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626"/>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F0C"/>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8CC"/>
    <w:rsid w:val="00A905A7"/>
    <w:rsid w:val="00A90B77"/>
    <w:rsid w:val="00A921FF"/>
    <w:rsid w:val="00A93710"/>
    <w:rsid w:val="00A9429C"/>
    <w:rsid w:val="00A95C09"/>
    <w:rsid w:val="00A95C51"/>
    <w:rsid w:val="00A96293"/>
    <w:rsid w:val="00A96817"/>
    <w:rsid w:val="00AA0AD8"/>
    <w:rsid w:val="00AA0BA7"/>
    <w:rsid w:val="00AA0C89"/>
    <w:rsid w:val="00AA0F00"/>
    <w:rsid w:val="00AA13E4"/>
    <w:rsid w:val="00AA1568"/>
    <w:rsid w:val="00AA18C8"/>
    <w:rsid w:val="00AA1A92"/>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4F7B"/>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C21"/>
    <w:rsid w:val="00B2371D"/>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373D2"/>
    <w:rsid w:val="00B40121"/>
    <w:rsid w:val="00B40233"/>
    <w:rsid w:val="00B413A8"/>
    <w:rsid w:val="00B425F0"/>
    <w:rsid w:val="00B4364F"/>
    <w:rsid w:val="00B43EE5"/>
    <w:rsid w:val="00B4442C"/>
    <w:rsid w:val="00B44A67"/>
    <w:rsid w:val="00B44DC4"/>
    <w:rsid w:val="00B46279"/>
    <w:rsid w:val="00B46832"/>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5B6"/>
    <w:rsid w:val="00B66C0B"/>
    <w:rsid w:val="00B67CCD"/>
    <w:rsid w:val="00B70FF9"/>
    <w:rsid w:val="00B71D73"/>
    <w:rsid w:val="00B73AB8"/>
    <w:rsid w:val="00B73DE0"/>
    <w:rsid w:val="00B744F6"/>
    <w:rsid w:val="00B75687"/>
    <w:rsid w:val="00B76154"/>
    <w:rsid w:val="00B7771E"/>
    <w:rsid w:val="00B77C8D"/>
    <w:rsid w:val="00B8004B"/>
    <w:rsid w:val="00B8178E"/>
    <w:rsid w:val="00B81AD3"/>
    <w:rsid w:val="00B834EF"/>
    <w:rsid w:val="00B836ED"/>
    <w:rsid w:val="00B83A57"/>
    <w:rsid w:val="00B83C84"/>
    <w:rsid w:val="00B84296"/>
    <w:rsid w:val="00B84F37"/>
    <w:rsid w:val="00B853BF"/>
    <w:rsid w:val="00B8636F"/>
    <w:rsid w:val="00B86BCB"/>
    <w:rsid w:val="00B87EE8"/>
    <w:rsid w:val="00B9100A"/>
    <w:rsid w:val="00B912E9"/>
    <w:rsid w:val="00B925B0"/>
    <w:rsid w:val="00B941D0"/>
    <w:rsid w:val="00B95785"/>
    <w:rsid w:val="00B95FE0"/>
    <w:rsid w:val="00B964A0"/>
    <w:rsid w:val="00B96B73"/>
    <w:rsid w:val="00B97237"/>
    <w:rsid w:val="00B975FA"/>
    <w:rsid w:val="00B9796D"/>
    <w:rsid w:val="00B97D91"/>
    <w:rsid w:val="00BA3554"/>
    <w:rsid w:val="00BA5D9A"/>
    <w:rsid w:val="00BA632C"/>
    <w:rsid w:val="00BA656E"/>
    <w:rsid w:val="00BB1A5D"/>
    <w:rsid w:val="00BB1A7E"/>
    <w:rsid w:val="00BB1C9B"/>
    <w:rsid w:val="00BB3082"/>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B1"/>
    <w:rsid w:val="00BD6BF7"/>
    <w:rsid w:val="00BD72E6"/>
    <w:rsid w:val="00BE01AE"/>
    <w:rsid w:val="00BE3F61"/>
    <w:rsid w:val="00BE439E"/>
    <w:rsid w:val="00BE45B6"/>
    <w:rsid w:val="00BE54A9"/>
    <w:rsid w:val="00BE557F"/>
    <w:rsid w:val="00BE6363"/>
    <w:rsid w:val="00BE6B4A"/>
    <w:rsid w:val="00BE6F5D"/>
    <w:rsid w:val="00BE7276"/>
    <w:rsid w:val="00BE7FE1"/>
    <w:rsid w:val="00BF0913"/>
    <w:rsid w:val="00BF4538"/>
    <w:rsid w:val="00BF46D6"/>
    <w:rsid w:val="00BF4FFD"/>
    <w:rsid w:val="00BF5111"/>
    <w:rsid w:val="00BF5421"/>
    <w:rsid w:val="00BF74AB"/>
    <w:rsid w:val="00BF762F"/>
    <w:rsid w:val="00BF7CEB"/>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6B63"/>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2761"/>
    <w:rsid w:val="00C339E6"/>
    <w:rsid w:val="00C343BF"/>
    <w:rsid w:val="00C34414"/>
    <w:rsid w:val="00C3484C"/>
    <w:rsid w:val="00C35169"/>
    <w:rsid w:val="00C358EA"/>
    <w:rsid w:val="00C36096"/>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6EEC"/>
    <w:rsid w:val="00C77D02"/>
    <w:rsid w:val="00C8055A"/>
    <w:rsid w:val="00C806B2"/>
    <w:rsid w:val="00C807D9"/>
    <w:rsid w:val="00C80B25"/>
    <w:rsid w:val="00C80D21"/>
    <w:rsid w:val="00C813A9"/>
    <w:rsid w:val="00C81E89"/>
    <w:rsid w:val="00C81FE2"/>
    <w:rsid w:val="00C82BD2"/>
    <w:rsid w:val="00C83D8F"/>
    <w:rsid w:val="00C83DEA"/>
    <w:rsid w:val="00C83F86"/>
    <w:rsid w:val="00C84419"/>
    <w:rsid w:val="00C84D2D"/>
    <w:rsid w:val="00C85D52"/>
    <w:rsid w:val="00C85ED8"/>
    <w:rsid w:val="00C85FFA"/>
    <w:rsid w:val="00C864DC"/>
    <w:rsid w:val="00C87233"/>
    <w:rsid w:val="00C87637"/>
    <w:rsid w:val="00C87E2F"/>
    <w:rsid w:val="00C91A10"/>
    <w:rsid w:val="00C91A6B"/>
    <w:rsid w:val="00C91F69"/>
    <w:rsid w:val="00C92051"/>
    <w:rsid w:val="00C95B0F"/>
    <w:rsid w:val="00C96127"/>
    <w:rsid w:val="00C978AF"/>
    <w:rsid w:val="00C97DF8"/>
    <w:rsid w:val="00CA0015"/>
    <w:rsid w:val="00CA0F36"/>
    <w:rsid w:val="00CA13D1"/>
    <w:rsid w:val="00CA169D"/>
    <w:rsid w:val="00CA1747"/>
    <w:rsid w:val="00CA1C11"/>
    <w:rsid w:val="00CA1ED0"/>
    <w:rsid w:val="00CA2207"/>
    <w:rsid w:val="00CA2E14"/>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655A"/>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E7C1F"/>
    <w:rsid w:val="00CF0D0D"/>
    <w:rsid w:val="00CF12EE"/>
    <w:rsid w:val="00CF1653"/>
    <w:rsid w:val="00CF1742"/>
    <w:rsid w:val="00CF18BA"/>
    <w:rsid w:val="00CF2191"/>
    <w:rsid w:val="00CF2304"/>
    <w:rsid w:val="00CF244D"/>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16B"/>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C9A"/>
    <w:rsid w:val="00D30F7E"/>
    <w:rsid w:val="00D31D19"/>
    <w:rsid w:val="00D320A2"/>
    <w:rsid w:val="00D32414"/>
    <w:rsid w:val="00D326C7"/>
    <w:rsid w:val="00D327AA"/>
    <w:rsid w:val="00D32951"/>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25A"/>
    <w:rsid w:val="00D627D0"/>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102"/>
    <w:rsid w:val="00D86538"/>
    <w:rsid w:val="00D873FE"/>
    <w:rsid w:val="00D875CB"/>
    <w:rsid w:val="00D879FD"/>
    <w:rsid w:val="00D9221E"/>
    <w:rsid w:val="00D93027"/>
    <w:rsid w:val="00D94074"/>
    <w:rsid w:val="00D9610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ADD"/>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156"/>
    <w:rsid w:val="00DF11C4"/>
    <w:rsid w:val="00DF1625"/>
    <w:rsid w:val="00DF19A1"/>
    <w:rsid w:val="00DF5182"/>
    <w:rsid w:val="00DF5B1B"/>
    <w:rsid w:val="00DF68A6"/>
    <w:rsid w:val="00DF6AA5"/>
    <w:rsid w:val="00DF70BE"/>
    <w:rsid w:val="00DF7AF0"/>
    <w:rsid w:val="00E00E5E"/>
    <w:rsid w:val="00E01503"/>
    <w:rsid w:val="00E020C1"/>
    <w:rsid w:val="00E02F60"/>
    <w:rsid w:val="00E038DA"/>
    <w:rsid w:val="00E040F0"/>
    <w:rsid w:val="00E04589"/>
    <w:rsid w:val="00E045AE"/>
    <w:rsid w:val="00E046C2"/>
    <w:rsid w:val="00E04FA9"/>
    <w:rsid w:val="00E054EA"/>
    <w:rsid w:val="00E056BC"/>
    <w:rsid w:val="00E05F32"/>
    <w:rsid w:val="00E0616D"/>
    <w:rsid w:val="00E06E9D"/>
    <w:rsid w:val="00E070E6"/>
    <w:rsid w:val="00E10031"/>
    <w:rsid w:val="00E10BB7"/>
    <w:rsid w:val="00E15826"/>
    <w:rsid w:val="00E15A77"/>
    <w:rsid w:val="00E161F1"/>
    <w:rsid w:val="00E1710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862"/>
    <w:rsid w:val="00E30D12"/>
    <w:rsid w:val="00E31A0F"/>
    <w:rsid w:val="00E326DD"/>
    <w:rsid w:val="00E327B8"/>
    <w:rsid w:val="00E34189"/>
    <w:rsid w:val="00E36717"/>
    <w:rsid w:val="00E36A86"/>
    <w:rsid w:val="00E40ECC"/>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47712"/>
    <w:rsid w:val="00E51117"/>
    <w:rsid w:val="00E51EEA"/>
    <w:rsid w:val="00E52439"/>
    <w:rsid w:val="00E528AD"/>
    <w:rsid w:val="00E530B6"/>
    <w:rsid w:val="00E5348C"/>
    <w:rsid w:val="00E53C12"/>
    <w:rsid w:val="00E54297"/>
    <w:rsid w:val="00E54B2C"/>
    <w:rsid w:val="00E5510F"/>
    <w:rsid w:val="00E55B1E"/>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2651"/>
    <w:rsid w:val="00E72F70"/>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078"/>
    <w:rsid w:val="00E84171"/>
    <w:rsid w:val="00E85A49"/>
    <w:rsid w:val="00E866F3"/>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884"/>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56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48"/>
    <w:rsid w:val="00EF24C7"/>
    <w:rsid w:val="00EF273B"/>
    <w:rsid w:val="00EF2954"/>
    <w:rsid w:val="00EF2B43"/>
    <w:rsid w:val="00EF352E"/>
    <w:rsid w:val="00EF3662"/>
    <w:rsid w:val="00EF44E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27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372"/>
    <w:rsid w:val="00F25B39"/>
    <w:rsid w:val="00F26162"/>
    <w:rsid w:val="00F263B3"/>
    <w:rsid w:val="00F26AC7"/>
    <w:rsid w:val="00F2770D"/>
    <w:rsid w:val="00F27778"/>
    <w:rsid w:val="00F339E3"/>
    <w:rsid w:val="00F34195"/>
    <w:rsid w:val="00F34A3A"/>
    <w:rsid w:val="00F36E1F"/>
    <w:rsid w:val="00F37649"/>
    <w:rsid w:val="00F377C0"/>
    <w:rsid w:val="00F379F1"/>
    <w:rsid w:val="00F37F2C"/>
    <w:rsid w:val="00F403A5"/>
    <w:rsid w:val="00F406AC"/>
    <w:rsid w:val="00F407B0"/>
    <w:rsid w:val="00F40D4D"/>
    <w:rsid w:val="00F4140F"/>
    <w:rsid w:val="00F417C0"/>
    <w:rsid w:val="00F4395E"/>
    <w:rsid w:val="00F43AB5"/>
    <w:rsid w:val="00F449C0"/>
    <w:rsid w:val="00F4506C"/>
    <w:rsid w:val="00F45B4D"/>
    <w:rsid w:val="00F45B8B"/>
    <w:rsid w:val="00F473D6"/>
    <w:rsid w:val="00F51B3A"/>
    <w:rsid w:val="00F523B0"/>
    <w:rsid w:val="00F53525"/>
    <w:rsid w:val="00F541C1"/>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2C0"/>
    <w:rsid w:val="00F70A3D"/>
    <w:rsid w:val="00F70E55"/>
    <w:rsid w:val="00F71502"/>
    <w:rsid w:val="00F725B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30F"/>
    <w:rsid w:val="00FA4725"/>
    <w:rsid w:val="00FA4F9D"/>
    <w:rsid w:val="00FA5289"/>
    <w:rsid w:val="00FA5CBD"/>
    <w:rsid w:val="00FA6567"/>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332"/>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0DB"/>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639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93292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040410">
      <w:bodyDiv w:val="1"/>
      <w:marLeft w:val="0"/>
      <w:marRight w:val="0"/>
      <w:marTop w:val="0"/>
      <w:marBottom w:val="0"/>
      <w:divBdr>
        <w:top w:val="none" w:sz="0" w:space="0" w:color="auto"/>
        <w:left w:val="none" w:sz="0" w:space="0" w:color="auto"/>
        <w:bottom w:val="none" w:sz="0" w:space="0" w:color="auto"/>
        <w:right w:val="none" w:sz="0" w:space="0" w:color="auto"/>
      </w:divBdr>
    </w:div>
    <w:div w:id="42711881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619813">
      <w:bodyDiv w:val="1"/>
      <w:marLeft w:val="0"/>
      <w:marRight w:val="0"/>
      <w:marTop w:val="0"/>
      <w:marBottom w:val="0"/>
      <w:divBdr>
        <w:top w:val="none" w:sz="0" w:space="0" w:color="auto"/>
        <w:left w:val="none" w:sz="0" w:space="0" w:color="auto"/>
        <w:bottom w:val="none" w:sz="0" w:space="0" w:color="auto"/>
        <w:right w:val="none" w:sz="0" w:space="0" w:color="auto"/>
      </w:divBdr>
    </w:div>
    <w:div w:id="592127479">
      <w:bodyDiv w:val="1"/>
      <w:marLeft w:val="0"/>
      <w:marRight w:val="0"/>
      <w:marTop w:val="0"/>
      <w:marBottom w:val="0"/>
      <w:divBdr>
        <w:top w:val="none" w:sz="0" w:space="0" w:color="auto"/>
        <w:left w:val="none" w:sz="0" w:space="0" w:color="auto"/>
        <w:bottom w:val="none" w:sz="0" w:space="0" w:color="auto"/>
        <w:right w:val="none" w:sz="0" w:space="0" w:color="auto"/>
      </w:divBdr>
    </w:div>
    <w:div w:id="667951803">
      <w:bodyDiv w:val="1"/>
      <w:marLeft w:val="0"/>
      <w:marRight w:val="0"/>
      <w:marTop w:val="0"/>
      <w:marBottom w:val="0"/>
      <w:divBdr>
        <w:top w:val="none" w:sz="0" w:space="0" w:color="auto"/>
        <w:left w:val="none" w:sz="0" w:space="0" w:color="auto"/>
        <w:bottom w:val="none" w:sz="0" w:space="0" w:color="auto"/>
        <w:right w:val="none" w:sz="0" w:space="0" w:color="auto"/>
      </w:divBdr>
    </w:div>
    <w:div w:id="968124745">
      <w:bodyDiv w:val="1"/>
      <w:marLeft w:val="0"/>
      <w:marRight w:val="0"/>
      <w:marTop w:val="0"/>
      <w:marBottom w:val="0"/>
      <w:divBdr>
        <w:top w:val="none" w:sz="0" w:space="0" w:color="auto"/>
        <w:left w:val="none" w:sz="0" w:space="0" w:color="auto"/>
        <w:bottom w:val="none" w:sz="0" w:space="0" w:color="auto"/>
        <w:right w:val="none" w:sz="0" w:space="0" w:color="auto"/>
      </w:divBdr>
    </w:div>
    <w:div w:id="109540033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7232213">
      <w:bodyDiv w:val="1"/>
      <w:marLeft w:val="0"/>
      <w:marRight w:val="0"/>
      <w:marTop w:val="0"/>
      <w:marBottom w:val="0"/>
      <w:divBdr>
        <w:top w:val="none" w:sz="0" w:space="0" w:color="auto"/>
        <w:left w:val="none" w:sz="0" w:space="0" w:color="auto"/>
        <w:bottom w:val="none" w:sz="0" w:space="0" w:color="auto"/>
        <w:right w:val="none" w:sz="0" w:space="0" w:color="auto"/>
      </w:divBdr>
    </w:div>
    <w:div w:id="1457336375">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34645419">
      <w:bodyDiv w:val="1"/>
      <w:marLeft w:val="0"/>
      <w:marRight w:val="0"/>
      <w:marTop w:val="0"/>
      <w:marBottom w:val="0"/>
      <w:divBdr>
        <w:top w:val="none" w:sz="0" w:space="0" w:color="auto"/>
        <w:left w:val="none" w:sz="0" w:space="0" w:color="auto"/>
        <w:bottom w:val="none" w:sz="0" w:space="0" w:color="auto"/>
        <w:right w:val="none" w:sz="0" w:space="0" w:color="auto"/>
      </w:divBdr>
    </w:div>
    <w:div w:id="1892381280">
      <w:bodyDiv w:val="1"/>
      <w:marLeft w:val="0"/>
      <w:marRight w:val="0"/>
      <w:marTop w:val="0"/>
      <w:marBottom w:val="0"/>
      <w:divBdr>
        <w:top w:val="none" w:sz="0" w:space="0" w:color="auto"/>
        <w:left w:val="none" w:sz="0" w:space="0" w:color="auto"/>
        <w:bottom w:val="none" w:sz="0" w:space="0" w:color="auto"/>
        <w:right w:val="none" w:sz="0" w:space="0" w:color="auto"/>
      </w:divBdr>
    </w:div>
    <w:div w:id="19009685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4979302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623E7-54A5-4F40-ADC7-56DF5D930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Pages>
  <Words>18763</Words>
  <Characters>106954</Characters>
  <Application>Microsoft Office Word</Application>
  <DocSecurity>0</DocSecurity>
  <Lines>891</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125467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214</cp:revision>
  <cp:lastPrinted>2023-02-06T06:46:00Z</cp:lastPrinted>
  <dcterms:created xsi:type="dcterms:W3CDTF">2022-10-31T11:36:00Z</dcterms:created>
  <dcterms:modified xsi:type="dcterms:W3CDTF">2024-10-24T06:54:00Z</dcterms:modified>
</cp:coreProperties>
</file>