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0D4CC"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7520513A" w14:textId="145AE27D" w:rsidR="00642EFE" w:rsidRPr="005E1F72" w:rsidRDefault="007A7F48"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AF1218">
        <w:rPr>
          <w:rFonts w:ascii="GHEA Grapalat" w:hAnsi="GHEA Grapalat"/>
          <w:i w:val="0"/>
          <w:lang w:val="hy-AM"/>
        </w:rPr>
        <w:t xml:space="preserve"> </w:t>
      </w:r>
      <w:r w:rsidR="00642EFE" w:rsidRPr="005E1F72">
        <w:rPr>
          <w:rFonts w:ascii="GHEA Grapalat" w:hAnsi="GHEA Grapalat"/>
          <w:i w:val="0"/>
          <w:lang w:val="af-ZA"/>
        </w:rPr>
        <w:t>ՄԱՍԻՆ</w:t>
      </w:r>
      <w:r w:rsidR="00E449ED">
        <w:rPr>
          <w:rFonts w:ascii="GHEA Grapalat" w:hAnsi="GHEA Grapalat"/>
          <w:i w:val="0"/>
          <w:lang w:val="af-ZA"/>
        </w:rPr>
        <w:t>*</w:t>
      </w:r>
    </w:p>
    <w:p w14:paraId="73D903F8" w14:textId="77777777" w:rsidR="00642EFE" w:rsidRPr="005E1F72" w:rsidRDefault="00642EFE" w:rsidP="00EF3662">
      <w:pPr>
        <w:pStyle w:val="BodyTextIndent"/>
        <w:spacing w:line="240" w:lineRule="auto"/>
        <w:jc w:val="center"/>
        <w:rPr>
          <w:rFonts w:ascii="GHEA Grapalat" w:hAnsi="GHEA Grapalat"/>
          <w:i w:val="0"/>
          <w:lang w:val="af-ZA"/>
        </w:rPr>
      </w:pPr>
    </w:p>
    <w:p w14:paraId="677A427E"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57575021" w14:textId="3C1729CF" w:rsidR="00C41818" w:rsidRDefault="007A7F48" w:rsidP="00C41818">
      <w:pPr>
        <w:pStyle w:val="BodyTextIndent"/>
        <w:spacing w:line="240" w:lineRule="auto"/>
        <w:jc w:val="center"/>
        <w:rPr>
          <w:rFonts w:ascii="GHEA Grapalat" w:hAnsi="GHEA Grapalat"/>
          <w:i w:val="0"/>
          <w:lang w:val="af-ZA"/>
        </w:rPr>
      </w:pPr>
      <w:r>
        <w:rPr>
          <w:rFonts w:ascii="GHEA Grapalat" w:hAnsi="GHEA Grapalat"/>
          <w:i w:val="0"/>
          <w:lang w:val="af-ZA"/>
        </w:rPr>
        <w:t>202</w:t>
      </w:r>
      <w:r w:rsidR="00B9199D">
        <w:rPr>
          <w:rFonts w:ascii="GHEA Grapalat" w:hAnsi="GHEA Grapalat"/>
          <w:i w:val="0"/>
          <w:lang w:val="hy-AM"/>
        </w:rPr>
        <w:t>4</w:t>
      </w:r>
      <w:r w:rsidR="00BE1A44">
        <w:rPr>
          <w:rFonts w:ascii="GHEA Grapalat" w:hAnsi="GHEA Grapalat"/>
          <w:i w:val="0"/>
          <w:lang w:val="af-ZA"/>
        </w:rPr>
        <w:t xml:space="preserve"> </w:t>
      </w:r>
      <w:r w:rsidR="00642EFE" w:rsidRPr="005E1F72">
        <w:rPr>
          <w:rFonts w:ascii="GHEA Grapalat" w:hAnsi="GHEA Grapalat"/>
          <w:i w:val="0"/>
          <w:lang w:val="af-ZA"/>
        </w:rPr>
        <w:t xml:space="preserve">թվականի </w:t>
      </w:r>
      <w:r w:rsidR="00B9199D">
        <w:rPr>
          <w:rFonts w:ascii="GHEA Grapalat" w:hAnsi="GHEA Grapalat"/>
          <w:i w:val="0"/>
          <w:lang w:val="hy-AM"/>
        </w:rPr>
        <w:t>մա</w:t>
      </w:r>
      <w:r w:rsidR="00CF5828">
        <w:rPr>
          <w:rFonts w:ascii="GHEA Grapalat" w:hAnsi="GHEA Grapalat"/>
          <w:i w:val="0"/>
          <w:lang w:val="hy-AM"/>
        </w:rPr>
        <w:t>յիսի</w:t>
      </w:r>
      <w:r w:rsidR="008A6638">
        <w:rPr>
          <w:rFonts w:ascii="GHEA Grapalat" w:hAnsi="GHEA Grapalat"/>
          <w:i w:val="0"/>
          <w:lang w:val="hy-AM"/>
        </w:rPr>
        <w:t xml:space="preserve"> </w:t>
      </w:r>
      <w:r w:rsidR="00642EFE" w:rsidRPr="005E1F72">
        <w:rPr>
          <w:rFonts w:ascii="GHEA Grapalat" w:hAnsi="GHEA Grapalat"/>
          <w:i w:val="0"/>
          <w:lang w:val="af-ZA"/>
        </w:rPr>
        <w:t xml:space="preserve"> </w:t>
      </w:r>
      <w:r w:rsidR="003C53D4" w:rsidRPr="00C02B86">
        <w:rPr>
          <w:rFonts w:ascii="GHEA Grapalat" w:hAnsi="GHEA Grapalat"/>
          <w:i w:val="0"/>
          <w:lang w:val="af-ZA"/>
        </w:rPr>
        <w:t>«</w:t>
      </w:r>
      <w:r w:rsidR="00B9199D">
        <w:rPr>
          <w:rFonts w:ascii="GHEA Grapalat" w:hAnsi="GHEA Grapalat"/>
          <w:i w:val="0"/>
          <w:lang w:val="hy-AM"/>
        </w:rPr>
        <w:t>1</w:t>
      </w:r>
      <w:r w:rsidR="00CF5828">
        <w:rPr>
          <w:rFonts w:ascii="GHEA Grapalat" w:hAnsi="GHEA Grapalat"/>
          <w:i w:val="0"/>
          <w:lang w:val="hy-AM"/>
        </w:rPr>
        <w:t>7</w:t>
      </w:r>
      <w:r w:rsidR="003C53D4" w:rsidRPr="00C02B86">
        <w:rPr>
          <w:rFonts w:ascii="GHEA Grapalat" w:hAnsi="GHEA Grapalat"/>
          <w:i w:val="0"/>
          <w:lang w:val="af-ZA"/>
        </w:rPr>
        <w:t>»</w:t>
      </w:r>
      <w:r w:rsidR="00642EFE" w:rsidRPr="005E1F72">
        <w:rPr>
          <w:rFonts w:ascii="GHEA Grapalat" w:hAnsi="GHEA Grapalat"/>
          <w:i w:val="0"/>
          <w:lang w:val="af-ZA"/>
        </w:rPr>
        <w:t xml:space="preserve"> </w:t>
      </w:r>
      <w:r w:rsidR="00B24F59">
        <w:rPr>
          <w:rFonts w:ascii="GHEA Grapalat" w:hAnsi="GHEA Grapalat"/>
          <w:i w:val="0"/>
          <w:lang w:val="af-ZA"/>
        </w:rPr>
        <w:t xml:space="preserve"> </w:t>
      </w:r>
      <w:r w:rsidR="00B24F59" w:rsidRPr="00C02B86">
        <w:rPr>
          <w:rFonts w:ascii="GHEA Grapalat" w:hAnsi="GHEA Grapalat"/>
          <w:i w:val="0"/>
          <w:lang w:val="af-ZA"/>
        </w:rPr>
        <w:t>2</w:t>
      </w:r>
      <w:r w:rsidR="003C53D4" w:rsidRPr="005E1F72">
        <w:rPr>
          <w:rFonts w:ascii="GHEA Grapalat" w:hAnsi="GHEA Grapalat"/>
          <w:i w:val="0"/>
          <w:lang w:val="af-ZA"/>
        </w:rPr>
        <w:t xml:space="preserve"> </w:t>
      </w:r>
      <w:r w:rsidR="00642EFE" w:rsidRPr="005E1F72">
        <w:rPr>
          <w:rFonts w:ascii="GHEA Grapalat" w:hAnsi="GHEA Grapalat"/>
          <w:i w:val="0"/>
          <w:lang w:val="af-ZA"/>
        </w:rPr>
        <w:t xml:space="preserve">որոշմամբ </w:t>
      </w:r>
    </w:p>
    <w:p w14:paraId="38D95A02" w14:textId="77777777" w:rsidR="009020ED" w:rsidRDefault="009020ED" w:rsidP="00C41818">
      <w:pPr>
        <w:pStyle w:val="BodyTextIndent"/>
        <w:spacing w:line="240" w:lineRule="auto"/>
        <w:jc w:val="center"/>
        <w:rPr>
          <w:rFonts w:ascii="GHEA Grapalat" w:hAnsi="GHEA Grapalat"/>
          <w:i w:val="0"/>
          <w:lang w:val="af-ZA"/>
        </w:rPr>
      </w:pPr>
    </w:p>
    <w:p w14:paraId="4B7AB1A4" w14:textId="637DF5F0" w:rsidR="009020ED" w:rsidRDefault="009020ED" w:rsidP="009020ED">
      <w:pPr>
        <w:pStyle w:val="BodyTextIndent"/>
        <w:spacing w:line="240" w:lineRule="auto"/>
        <w:jc w:val="center"/>
        <w:rPr>
          <w:rFonts w:ascii="GHEA Grapalat" w:hAnsi="GHEA Grapalat"/>
          <w:b/>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sidR="00B7666B" w:rsidRPr="006B1E8A">
        <w:rPr>
          <w:rFonts w:ascii="GHEA Grapalat" w:hAnsi="GHEA Grapalat"/>
          <w:b/>
          <w:i w:val="0"/>
          <w:lang w:val="af-ZA"/>
        </w:rPr>
        <w:t>ԵՔ-ԳՀԱՊՁԲ-</w:t>
      </w:r>
      <w:r w:rsidR="00CF5828">
        <w:rPr>
          <w:rFonts w:ascii="GHEA Grapalat" w:hAnsi="GHEA Grapalat"/>
          <w:b/>
          <w:i w:val="0"/>
          <w:lang w:val="af-ZA"/>
        </w:rPr>
        <w:t>24/33</w:t>
      </w:r>
    </w:p>
    <w:p w14:paraId="60706006" w14:textId="77777777" w:rsidR="0032627E" w:rsidRDefault="0032627E" w:rsidP="009020ED">
      <w:pPr>
        <w:pStyle w:val="BodyTextIndent"/>
        <w:spacing w:line="240" w:lineRule="auto"/>
        <w:jc w:val="center"/>
        <w:rPr>
          <w:rFonts w:ascii="GHEA Grapalat" w:hAnsi="GHEA Grapalat"/>
          <w:b/>
          <w:i w:val="0"/>
          <w:lang w:val="af-ZA"/>
        </w:rPr>
      </w:pPr>
    </w:p>
    <w:p w14:paraId="2842F7EE" w14:textId="77777777" w:rsidR="0091042F" w:rsidRPr="005E1F72" w:rsidRDefault="0091042F" w:rsidP="00EF3662">
      <w:pPr>
        <w:pStyle w:val="BodyTextIndent"/>
        <w:spacing w:line="240" w:lineRule="auto"/>
        <w:rPr>
          <w:rFonts w:ascii="GHEA Grapalat" w:hAnsi="GHEA Grapalat"/>
          <w:i w:val="0"/>
          <w:lang w:val="af-ZA"/>
        </w:rPr>
      </w:pPr>
    </w:p>
    <w:p w14:paraId="1EBAF68A" w14:textId="215A6BC7" w:rsidR="00B24F59" w:rsidRPr="00F5465D" w:rsidRDefault="00B24F59" w:rsidP="00B24F59">
      <w:pPr>
        <w:pStyle w:val="BodyTextIndent"/>
        <w:spacing w:line="240" w:lineRule="auto"/>
        <w:ind w:firstLine="708"/>
        <w:rPr>
          <w:rFonts w:ascii="GHEA Grapalat" w:hAnsi="GHEA Grapalat"/>
          <w:i w:val="0"/>
          <w:lang w:val="af-ZA"/>
        </w:rPr>
      </w:pPr>
      <w:r w:rsidRPr="00F5465D">
        <w:rPr>
          <w:rFonts w:ascii="GHEA Grapalat" w:hAnsi="GHEA Grapalat"/>
          <w:i w:val="0"/>
          <w:lang w:val="af-ZA"/>
        </w:rPr>
        <w:t xml:space="preserve">Պատվիրատուն` </w:t>
      </w:r>
      <w:r w:rsidRPr="00F5465D">
        <w:rPr>
          <w:rFonts w:ascii="GHEA Grapalat" w:hAnsi="GHEA Grapalat"/>
          <w:i w:val="0"/>
          <w:lang w:val="hy-AM"/>
        </w:rPr>
        <w:t>Երևանի քաղաքապետարանը</w:t>
      </w:r>
      <w:r w:rsidRPr="00F5465D">
        <w:rPr>
          <w:rFonts w:ascii="GHEA Grapalat" w:hAnsi="GHEA Grapalat"/>
          <w:i w:val="0"/>
          <w:lang w:val="af-ZA"/>
        </w:rPr>
        <w:t>, որը գտնվում է</w:t>
      </w:r>
      <w:r w:rsidRPr="00F5465D">
        <w:rPr>
          <w:rFonts w:ascii="GHEA Grapalat" w:hAnsi="GHEA Grapalat"/>
          <w:i w:val="0"/>
          <w:lang w:val="hy-AM"/>
        </w:rPr>
        <w:t xml:space="preserve"> ՀՀ, ք.Երևան, Արգիշտիի 1</w:t>
      </w:r>
      <w:r w:rsidRPr="00F5465D">
        <w:rPr>
          <w:rFonts w:ascii="GHEA Grapalat" w:hAnsi="GHEA Grapalat"/>
          <w:i w:val="0"/>
          <w:lang w:val="af-ZA"/>
        </w:rPr>
        <w:t xml:space="preserve"> հասցեում,</w:t>
      </w:r>
      <w:r w:rsidRPr="00F5465D">
        <w:rPr>
          <w:rFonts w:ascii="GHEA Grapalat" w:hAnsi="GHEA Grapalat"/>
          <w:i w:val="0"/>
          <w:lang w:val="hy-AM"/>
        </w:rPr>
        <w:t xml:space="preserve"> </w:t>
      </w:r>
      <w:r w:rsidRPr="00F5465D">
        <w:rPr>
          <w:rFonts w:ascii="GHEA Grapalat" w:hAnsi="GHEA Grapalat"/>
          <w:i w:val="0"/>
          <w:lang w:val="af-ZA"/>
        </w:rPr>
        <w:t xml:space="preserve">հայտարարում է </w:t>
      </w:r>
      <w:r w:rsidR="00F0744D">
        <w:rPr>
          <w:rFonts w:ascii="GHEA Grapalat" w:hAnsi="GHEA Grapalat"/>
          <w:i w:val="0"/>
          <w:lang w:val="af-ZA"/>
        </w:rPr>
        <w:t>գնանշման հարցման</w:t>
      </w:r>
      <w:r w:rsidR="00D84F32">
        <w:rPr>
          <w:rFonts w:ascii="GHEA Grapalat" w:hAnsi="GHEA Grapalat"/>
          <w:i w:val="0"/>
          <w:lang w:val="hy-AM"/>
        </w:rPr>
        <w:t xml:space="preserve"> </w:t>
      </w:r>
      <w:r w:rsidR="00220AEB">
        <w:rPr>
          <w:rFonts w:ascii="GHEA Grapalat" w:hAnsi="GHEA Grapalat"/>
          <w:i w:val="0"/>
          <w:lang w:val="hy-AM"/>
        </w:rPr>
        <w:t>ընթացակարգ,</w:t>
      </w:r>
      <w:r w:rsidRPr="00F5465D">
        <w:rPr>
          <w:rFonts w:ascii="GHEA Grapalat" w:hAnsi="GHEA Grapalat"/>
          <w:i w:val="0"/>
          <w:lang w:val="af-ZA"/>
        </w:rPr>
        <w:t xml:space="preserve"> որն իրականացվում է մեկ փուլով` էլեկտրոնային գնումների </w:t>
      </w:r>
      <w:r w:rsidRPr="00F5465D">
        <w:rPr>
          <w:rFonts w:ascii="GHEA Grapalat" w:hAnsi="GHEA Grapalat"/>
          <w:i w:val="0"/>
          <w:lang w:val="af-ZA" w:eastAsia="ru-RU"/>
        </w:rPr>
        <w:t>Armeps (</w:t>
      </w:r>
      <w:hyperlink r:id="rId8" w:history="1">
        <w:r w:rsidRPr="00F5465D">
          <w:rPr>
            <w:rFonts w:ascii="Times Armenian" w:hAnsi="Times Armenian"/>
            <w:i w:val="0"/>
            <w:u w:val="single"/>
            <w:lang w:val="af-ZA" w:eastAsia="ru-RU"/>
          </w:rPr>
          <w:t>www.armeps.am</w:t>
        </w:r>
      </w:hyperlink>
      <w:r w:rsidRPr="00F5465D">
        <w:rPr>
          <w:rFonts w:ascii="GHEA Grapalat" w:hAnsi="GHEA Grapalat"/>
          <w:i w:val="0"/>
          <w:lang w:val="af-ZA" w:eastAsia="ru-RU"/>
        </w:rPr>
        <w:t xml:space="preserve">) </w:t>
      </w:r>
      <w:r w:rsidRPr="00F5465D">
        <w:rPr>
          <w:rFonts w:ascii="GHEA Grapalat" w:hAnsi="GHEA Grapalat"/>
          <w:i w:val="0"/>
          <w:lang w:val="af-ZA"/>
        </w:rPr>
        <w:t>համակարգի միջոցով:</w:t>
      </w:r>
    </w:p>
    <w:p w14:paraId="1238DB3D" w14:textId="7567EAED" w:rsidR="00B24F59" w:rsidRDefault="00A20B69" w:rsidP="00611D0C">
      <w:pPr>
        <w:ind w:hanging="366"/>
        <w:jc w:val="both"/>
        <w:rPr>
          <w:rFonts w:ascii="GHEA Grapalat" w:hAnsi="GHEA Grapalat"/>
          <w:i/>
          <w:lang w:val="af-ZA"/>
        </w:rPr>
      </w:pPr>
      <w:r w:rsidRPr="005E1F72">
        <w:rPr>
          <w:rFonts w:ascii="GHEA Grapalat" w:hAnsi="GHEA Grapalat"/>
          <w:lang w:val="af-ZA"/>
        </w:rPr>
        <w:tab/>
      </w:r>
      <w:bookmarkStart w:id="0" w:name="_Hlk23167417"/>
      <w:r w:rsidR="00496E18" w:rsidRPr="00611D0C">
        <w:rPr>
          <w:rFonts w:ascii="GHEA Grapalat" w:hAnsi="GHEA Grapalat"/>
          <w:sz w:val="20"/>
          <w:szCs w:val="20"/>
          <w:lang w:val="af-ZA"/>
        </w:rPr>
        <w:t>Սույն ընթացակարգի</w:t>
      </w:r>
      <w:bookmarkEnd w:id="0"/>
      <w:r w:rsidR="00496E18" w:rsidRPr="00611D0C">
        <w:rPr>
          <w:rFonts w:ascii="GHEA Grapalat" w:hAnsi="GHEA Grapalat"/>
          <w:sz w:val="20"/>
          <w:szCs w:val="20"/>
          <w:lang w:val="af-ZA"/>
        </w:rPr>
        <w:t xml:space="preserve"> արդյունքում</w:t>
      </w:r>
      <w:r w:rsidR="00642EFE" w:rsidRPr="00611D0C">
        <w:rPr>
          <w:rFonts w:ascii="GHEA Grapalat" w:hAnsi="GHEA Grapalat"/>
          <w:sz w:val="20"/>
          <w:szCs w:val="20"/>
          <w:lang w:val="af-ZA"/>
        </w:rPr>
        <w:t xml:space="preserve"> </w:t>
      </w:r>
      <w:r w:rsidR="002E7EE1" w:rsidRPr="00611D0C">
        <w:rPr>
          <w:rFonts w:ascii="GHEA Grapalat" w:hAnsi="GHEA Grapalat"/>
          <w:sz w:val="20"/>
          <w:szCs w:val="20"/>
          <w:lang w:val="af-ZA"/>
        </w:rPr>
        <w:t>ընտրված</w:t>
      </w:r>
      <w:r w:rsidR="00642EFE" w:rsidRPr="00611D0C">
        <w:rPr>
          <w:rFonts w:ascii="GHEA Grapalat" w:hAnsi="GHEA Grapalat"/>
          <w:sz w:val="20"/>
          <w:szCs w:val="20"/>
          <w:lang w:val="af-ZA"/>
        </w:rPr>
        <w:t xml:space="preserve"> մասնակցին սահմանված կարգով կառաջարկվի կնքել</w:t>
      </w:r>
      <w:r w:rsidR="00496E18" w:rsidRPr="00611D0C">
        <w:rPr>
          <w:rFonts w:ascii="GHEA Grapalat" w:hAnsi="GHEA Grapalat"/>
          <w:sz w:val="20"/>
          <w:szCs w:val="20"/>
          <w:lang w:val="af-ZA"/>
        </w:rPr>
        <w:t xml:space="preserve"> </w:t>
      </w:r>
      <w:r w:rsidR="00E765B7" w:rsidRPr="00611D0C">
        <w:rPr>
          <w:rFonts w:ascii="GHEA Grapalat" w:hAnsi="GHEA Grapalat"/>
          <w:sz w:val="20"/>
          <w:szCs w:val="20"/>
          <w:lang w:val="af-ZA"/>
        </w:rPr>
        <w:t xml:space="preserve"> </w:t>
      </w:r>
      <w:r w:rsidR="008A0DF4" w:rsidRPr="00611D0C">
        <w:rPr>
          <w:rFonts w:ascii="GHEA Grapalat" w:hAnsi="GHEA Grapalat"/>
          <w:sz w:val="20"/>
          <w:szCs w:val="20"/>
          <w:lang w:val="af-ZA"/>
        </w:rPr>
        <w:t xml:space="preserve"> </w:t>
      </w:r>
      <w:r w:rsidR="00611D0C" w:rsidRPr="00611D0C">
        <w:rPr>
          <w:rFonts w:ascii="GHEA Grapalat" w:hAnsi="GHEA Grapalat"/>
          <w:b/>
          <w:sz w:val="20"/>
          <w:szCs w:val="20"/>
          <w:lang w:val="af-ZA"/>
        </w:rPr>
        <w:t xml:space="preserve">Երևան քաղաքի </w:t>
      </w:r>
      <w:r w:rsidR="00FC1A6F">
        <w:rPr>
          <w:rFonts w:ascii="GHEA Grapalat" w:hAnsi="GHEA Grapalat"/>
          <w:b/>
          <w:sz w:val="20"/>
          <w:szCs w:val="20"/>
          <w:lang w:val="af-ZA"/>
        </w:rPr>
        <w:t>Կենտրոն</w:t>
      </w:r>
      <w:r w:rsidR="00FC1A6F">
        <w:rPr>
          <w:rFonts w:ascii="GHEA Grapalat" w:hAnsi="GHEA Grapalat"/>
          <w:b/>
          <w:sz w:val="20"/>
          <w:szCs w:val="20"/>
          <w:lang w:val="hy-AM"/>
        </w:rPr>
        <w:t xml:space="preserve"> </w:t>
      </w:r>
      <w:r w:rsidR="00613A7E" w:rsidRPr="00611D0C">
        <w:rPr>
          <w:rFonts w:ascii="GHEA Grapalat" w:hAnsi="GHEA Grapalat"/>
          <w:b/>
          <w:sz w:val="20"/>
          <w:szCs w:val="20"/>
          <w:lang w:val="af-ZA"/>
        </w:rPr>
        <w:t xml:space="preserve">վարչական շրջանի </w:t>
      </w:r>
      <w:r w:rsidR="009E0CCC" w:rsidRPr="00611D0C">
        <w:rPr>
          <w:rFonts w:ascii="GHEA Grapalat" w:hAnsi="GHEA Grapalat"/>
          <w:b/>
          <w:sz w:val="20"/>
          <w:szCs w:val="20"/>
          <w:lang w:val="af-ZA"/>
        </w:rPr>
        <w:t xml:space="preserve">կարիքների համար </w:t>
      </w:r>
      <w:r w:rsidR="00B9199D">
        <w:rPr>
          <w:rFonts w:ascii="GHEA Grapalat" w:hAnsi="GHEA Grapalat"/>
          <w:b/>
          <w:sz w:val="20"/>
          <w:szCs w:val="20"/>
          <w:lang w:val="hy-AM"/>
        </w:rPr>
        <w:t>սննդի</w:t>
      </w:r>
      <w:r w:rsidR="008A6638" w:rsidRPr="008A6638">
        <w:rPr>
          <w:rFonts w:ascii="GHEA Grapalat" w:hAnsi="GHEA Grapalat"/>
          <w:b/>
          <w:sz w:val="20"/>
          <w:szCs w:val="20"/>
          <w:lang w:val="hy-AM"/>
        </w:rPr>
        <w:t xml:space="preserve"> </w:t>
      </w:r>
      <w:r w:rsidR="00180492">
        <w:rPr>
          <w:rFonts w:ascii="GHEA Grapalat" w:hAnsi="GHEA Grapalat"/>
          <w:b/>
          <w:sz w:val="20"/>
          <w:szCs w:val="20"/>
          <w:lang w:val="hy-AM"/>
        </w:rPr>
        <w:t>ծանրոց</w:t>
      </w:r>
      <w:r w:rsidR="008A6638" w:rsidRPr="008A6638">
        <w:rPr>
          <w:rFonts w:ascii="GHEA Grapalat" w:hAnsi="GHEA Grapalat"/>
          <w:b/>
          <w:sz w:val="20"/>
          <w:szCs w:val="20"/>
          <w:lang w:val="hy-AM"/>
        </w:rPr>
        <w:t xml:space="preserve">ների </w:t>
      </w:r>
      <w:r w:rsidR="00341A74" w:rsidRPr="00611D0C">
        <w:rPr>
          <w:rFonts w:ascii="GHEA Grapalat" w:hAnsi="GHEA Grapalat"/>
          <w:sz w:val="20"/>
          <w:szCs w:val="20"/>
          <w:lang w:val="af-ZA"/>
        </w:rPr>
        <w:t>մատակարարման պայմանագիր (այսուհետ`</w:t>
      </w:r>
      <w:r w:rsidR="00B375A2" w:rsidRPr="00611D0C">
        <w:rPr>
          <w:rFonts w:ascii="GHEA Grapalat" w:hAnsi="GHEA Grapalat"/>
          <w:sz w:val="20"/>
          <w:szCs w:val="20"/>
          <w:lang w:val="af-ZA"/>
        </w:rPr>
        <w:t xml:space="preserve"> </w:t>
      </w:r>
      <w:r w:rsidR="00B24F59" w:rsidRPr="00611D0C">
        <w:rPr>
          <w:rFonts w:ascii="GHEA Grapalat" w:hAnsi="GHEA Grapalat"/>
          <w:sz w:val="20"/>
          <w:szCs w:val="20"/>
          <w:lang w:val="af-ZA"/>
        </w:rPr>
        <w:t>պայմանագիր)։</w:t>
      </w:r>
    </w:p>
    <w:p w14:paraId="073082F6" w14:textId="2A3F5CE6" w:rsidR="00357D48" w:rsidRPr="005E1F72" w:rsidRDefault="00691009" w:rsidP="00B24F59">
      <w:pPr>
        <w:pStyle w:val="BodyTextIndent"/>
        <w:spacing w:line="240" w:lineRule="auto"/>
        <w:ind w:firstLine="708"/>
        <w:rPr>
          <w:rFonts w:ascii="GHEA Grapalat" w:hAnsi="GHEA Grapalat"/>
          <w:i w:val="0"/>
          <w:lang w:val="af-ZA"/>
        </w:rPr>
      </w:pPr>
      <w:r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sidR="00496E18">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6B1CCAD7"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542B06">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4A9E9224"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3C43B19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0BFFA4D4" w14:textId="77777777" w:rsidR="0067579A" w:rsidRPr="005E1F72" w:rsidRDefault="0067579A" w:rsidP="00EF3662">
      <w:pPr>
        <w:pStyle w:val="BodyTextIndent"/>
        <w:spacing w:line="240" w:lineRule="auto"/>
        <w:rPr>
          <w:rFonts w:ascii="GHEA Grapalat" w:hAnsi="GHEA Grapalat"/>
          <w:i w:val="0"/>
          <w:lang w:val="af-ZA"/>
        </w:rPr>
      </w:pPr>
    </w:p>
    <w:p w14:paraId="15EC0615" w14:textId="4AC7BE99" w:rsidR="00357D48" w:rsidRPr="005E1F72" w:rsidRDefault="003B5AE9" w:rsidP="00B24F5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hyperlink r:id="rId9" w:history="1">
        <w:r w:rsidR="00DB4CC7" w:rsidRPr="005E1F72">
          <w:rPr>
            <w:rFonts w:ascii="GHEA Grapalat" w:hAnsi="GHEA Grapalat"/>
            <w:i w:val="0"/>
            <w:lang w:val="af-ZA" w:eastAsia="ru-RU"/>
          </w:rPr>
          <w:t>www.armeps.am</w:t>
        </w:r>
      </w:hyperlink>
      <w:r w:rsidR="007E15A7" w:rsidRPr="005E1F72">
        <w:rPr>
          <w:rFonts w:ascii="GHEA Grapalat" w:hAnsi="GHEA Grapalat"/>
          <w:i w:val="0"/>
          <w:lang w:val="af-ZA" w:eastAsia="ru-RU"/>
        </w:rPr>
        <w:t xml:space="preserve">) </w:t>
      </w:r>
      <w:r w:rsidR="007E15A7" w:rsidRPr="00E878E9">
        <w:rPr>
          <w:rFonts w:ascii="GHEA Grapalat" w:hAnsi="GHEA Grapalat"/>
          <w:i w:val="0"/>
          <w:lang w:val="af-ZA" w:eastAsia="ru-RU"/>
        </w:rPr>
        <w:t>համակարգի</w:t>
      </w:r>
      <w:r w:rsidR="001A43A4" w:rsidRPr="00E878E9">
        <w:rPr>
          <w:rFonts w:ascii="GHEA Grapalat" w:hAnsi="GHEA Grapalat"/>
          <w:i w:val="0"/>
          <w:lang w:val="af-ZA" w:eastAsia="ru-RU"/>
        </w:rPr>
        <w:t xml:space="preserve"> </w:t>
      </w:r>
      <w:r w:rsidR="00DB4CC7" w:rsidRPr="00E878E9">
        <w:rPr>
          <w:rFonts w:ascii="GHEA Grapalat" w:hAnsi="GHEA Grapalat"/>
          <w:i w:val="0"/>
          <w:lang w:val="af-ZA" w:eastAsia="ru-RU"/>
        </w:rPr>
        <w:t xml:space="preserve"> միջոցով</w:t>
      </w:r>
      <w:r w:rsidR="00357D48" w:rsidRPr="00E878E9">
        <w:rPr>
          <w:rFonts w:ascii="GHEA Grapalat" w:hAnsi="GHEA Grapalat"/>
          <w:i w:val="0"/>
          <w:lang w:val="af-ZA"/>
        </w:rPr>
        <w:t xml:space="preserve"> մինչև սույն հայտարարությ</w:t>
      </w:r>
      <w:r w:rsidR="00A70355" w:rsidRPr="00E878E9">
        <w:rPr>
          <w:rFonts w:ascii="GHEA Grapalat" w:hAnsi="GHEA Grapalat"/>
          <w:i w:val="0"/>
          <w:lang w:val="af-ZA"/>
        </w:rPr>
        <w:t>ան</w:t>
      </w:r>
      <w:r w:rsidR="00357D48" w:rsidRPr="00E878E9">
        <w:rPr>
          <w:rFonts w:ascii="GHEA Grapalat" w:hAnsi="GHEA Grapalat"/>
          <w:i w:val="0"/>
          <w:lang w:val="af-ZA"/>
        </w:rPr>
        <w:t xml:space="preserve"> հրապարակման օրվանից հաշված </w:t>
      </w:r>
      <w:r w:rsidR="00B24F59" w:rsidRPr="00E878E9">
        <w:rPr>
          <w:rFonts w:ascii="GHEA Grapalat" w:hAnsi="GHEA Grapalat"/>
          <w:i w:val="0"/>
          <w:lang w:val="af-ZA"/>
        </w:rPr>
        <w:t xml:space="preserve">մինչև </w:t>
      </w:r>
      <w:r w:rsidR="00DC1945">
        <w:rPr>
          <w:rFonts w:ascii="GHEA Grapalat" w:hAnsi="GHEA Grapalat"/>
          <w:b/>
          <w:i w:val="0"/>
          <w:lang w:val="af-ZA"/>
        </w:rPr>
        <w:t>202</w:t>
      </w:r>
      <w:r w:rsidR="00746403">
        <w:rPr>
          <w:rFonts w:ascii="GHEA Grapalat" w:hAnsi="GHEA Grapalat"/>
          <w:b/>
          <w:i w:val="0"/>
          <w:lang w:val="hy-AM"/>
        </w:rPr>
        <w:t>4</w:t>
      </w:r>
      <w:r w:rsidR="00DC1945">
        <w:rPr>
          <w:rFonts w:ascii="GHEA Grapalat" w:hAnsi="GHEA Grapalat"/>
          <w:b/>
          <w:i w:val="0"/>
          <w:lang w:val="af-ZA"/>
        </w:rPr>
        <w:t xml:space="preserve"> թվականի </w:t>
      </w:r>
      <w:r w:rsidR="00CF5828">
        <w:rPr>
          <w:rFonts w:ascii="GHEA Grapalat" w:hAnsi="GHEA Grapalat"/>
          <w:b/>
          <w:i w:val="0"/>
          <w:lang w:val="hy-AM"/>
        </w:rPr>
        <w:t>մայիսի 28</w:t>
      </w:r>
      <w:r w:rsidR="00AF1218" w:rsidRPr="00916CA2">
        <w:rPr>
          <w:rFonts w:ascii="GHEA Grapalat" w:hAnsi="GHEA Grapalat"/>
          <w:b/>
          <w:i w:val="0"/>
          <w:lang w:val="af-ZA"/>
        </w:rPr>
        <w:t>-</w:t>
      </w:r>
      <w:r w:rsidR="00AF1218">
        <w:rPr>
          <w:rFonts w:ascii="GHEA Grapalat" w:hAnsi="GHEA Grapalat"/>
          <w:b/>
          <w:i w:val="0"/>
          <w:lang w:val="af-ZA"/>
        </w:rPr>
        <w:t xml:space="preserve">ը ժամը </w:t>
      </w:r>
      <w:r w:rsidR="00611D0C">
        <w:rPr>
          <w:rFonts w:ascii="GHEA Grapalat" w:hAnsi="GHEA Grapalat"/>
          <w:b/>
          <w:i w:val="0"/>
          <w:lang w:val="hy-AM"/>
        </w:rPr>
        <w:t>09</w:t>
      </w:r>
      <w:r w:rsidR="00611D0C">
        <w:rPr>
          <w:rFonts w:ascii="GHEA Grapalat" w:hAnsi="GHEA Grapalat"/>
          <w:b/>
          <w:i w:val="0"/>
          <w:lang w:val="af-ZA"/>
        </w:rPr>
        <w:t>:</w:t>
      </w:r>
      <w:r w:rsidR="00746403">
        <w:rPr>
          <w:rFonts w:ascii="GHEA Grapalat" w:hAnsi="GHEA Grapalat"/>
          <w:b/>
          <w:i w:val="0"/>
          <w:lang w:val="hy-AM"/>
        </w:rPr>
        <w:t>0</w:t>
      </w:r>
      <w:r w:rsidR="00AF1218">
        <w:rPr>
          <w:rFonts w:ascii="GHEA Grapalat" w:hAnsi="GHEA Grapalat"/>
          <w:b/>
          <w:i w:val="0"/>
          <w:lang w:val="af-ZA"/>
        </w:rPr>
        <w:t>0</w:t>
      </w:r>
      <w:r w:rsidR="00C02B86" w:rsidRPr="00C02B86">
        <w:rPr>
          <w:rFonts w:ascii="GHEA Grapalat" w:hAnsi="GHEA Grapalat"/>
          <w:b/>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1AB1FEF1" w14:textId="08A6C22B"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00B24F59">
        <w:rPr>
          <w:rFonts w:ascii="GHEA Grapalat" w:hAnsi="GHEA Grapalat"/>
          <w:i w:val="0"/>
          <w:lang w:val="hy-AM"/>
        </w:rPr>
        <w:t xml:space="preserve"> </w:t>
      </w:r>
      <w:r w:rsidR="00DC1945">
        <w:rPr>
          <w:rFonts w:ascii="GHEA Grapalat" w:hAnsi="GHEA Grapalat"/>
          <w:b/>
          <w:i w:val="0"/>
          <w:lang w:val="af-ZA"/>
        </w:rPr>
        <w:t>202</w:t>
      </w:r>
      <w:r w:rsidR="00746403">
        <w:rPr>
          <w:rFonts w:ascii="GHEA Grapalat" w:hAnsi="GHEA Grapalat"/>
          <w:b/>
          <w:i w:val="0"/>
          <w:lang w:val="hy-AM"/>
        </w:rPr>
        <w:t>4</w:t>
      </w:r>
      <w:r w:rsidR="00DC1945">
        <w:rPr>
          <w:rFonts w:ascii="GHEA Grapalat" w:hAnsi="GHEA Grapalat"/>
          <w:b/>
          <w:i w:val="0"/>
          <w:lang w:val="af-ZA"/>
        </w:rPr>
        <w:t xml:space="preserve"> թվականի </w:t>
      </w:r>
      <w:r w:rsidR="00CF5828">
        <w:rPr>
          <w:rFonts w:ascii="GHEA Grapalat" w:hAnsi="GHEA Grapalat"/>
          <w:b/>
          <w:i w:val="0"/>
          <w:lang w:val="hy-AM"/>
        </w:rPr>
        <w:t>մայիսի 28</w:t>
      </w:r>
      <w:r w:rsidR="00C02B86">
        <w:rPr>
          <w:rFonts w:ascii="GHEA Grapalat" w:hAnsi="GHEA Grapalat"/>
          <w:b/>
          <w:i w:val="0"/>
          <w:lang w:val="af-ZA"/>
        </w:rPr>
        <w:t>-ին</w:t>
      </w:r>
      <w:r w:rsidR="00C02B86" w:rsidRPr="00C02B86">
        <w:rPr>
          <w:rFonts w:ascii="GHEA Grapalat" w:hAnsi="GHEA Grapalat"/>
          <w:b/>
          <w:i w:val="0"/>
          <w:lang w:val="af-ZA"/>
        </w:rPr>
        <w:t xml:space="preserve"> ժամը </w:t>
      </w:r>
      <w:r w:rsidR="00611D0C">
        <w:rPr>
          <w:rFonts w:ascii="GHEA Grapalat" w:hAnsi="GHEA Grapalat"/>
          <w:b/>
          <w:i w:val="0"/>
          <w:lang w:val="hy-AM"/>
        </w:rPr>
        <w:t>09</w:t>
      </w:r>
      <w:r w:rsidR="00EE7835">
        <w:rPr>
          <w:rFonts w:ascii="GHEA Grapalat" w:hAnsi="GHEA Grapalat"/>
          <w:b/>
          <w:i w:val="0"/>
          <w:lang w:val="af-ZA"/>
        </w:rPr>
        <w:t>:</w:t>
      </w:r>
      <w:r w:rsidR="00746403">
        <w:rPr>
          <w:rFonts w:ascii="GHEA Grapalat" w:hAnsi="GHEA Grapalat"/>
          <w:b/>
          <w:i w:val="0"/>
          <w:lang w:val="hy-AM"/>
        </w:rPr>
        <w:t>0</w:t>
      </w:r>
      <w:r w:rsidR="00EE7835">
        <w:rPr>
          <w:rFonts w:ascii="GHEA Grapalat" w:hAnsi="GHEA Grapalat"/>
          <w:b/>
          <w:i w:val="0"/>
          <w:lang w:val="af-ZA"/>
        </w:rPr>
        <w:t>0</w:t>
      </w:r>
      <w:r w:rsidR="00C02B86" w:rsidRPr="00C02B86">
        <w:rPr>
          <w:rFonts w:ascii="GHEA Grapalat" w:hAnsi="GHEA Grapalat"/>
          <w:b/>
          <w:i w:val="0"/>
          <w:lang w:val="af-ZA"/>
        </w:rPr>
        <w:t>-</w:t>
      </w:r>
      <w:r w:rsidR="00C02B86">
        <w:rPr>
          <w:rFonts w:ascii="GHEA Grapalat" w:hAnsi="GHEA Grapalat"/>
          <w:b/>
          <w:i w:val="0"/>
          <w:lang w:val="af-ZA"/>
        </w:rPr>
        <w:t>ին</w:t>
      </w:r>
      <w:r w:rsidR="004E2FC6" w:rsidRPr="005E1F72">
        <w:rPr>
          <w:rFonts w:ascii="GHEA Grapalat" w:hAnsi="GHEA Grapalat"/>
          <w:i w:val="0"/>
          <w:lang w:val="af-ZA"/>
        </w:rPr>
        <w:t xml:space="preserve">։ </w:t>
      </w:r>
    </w:p>
    <w:p w14:paraId="398E1694" w14:textId="77777777" w:rsidR="007919B5" w:rsidRPr="001F3550" w:rsidRDefault="007919B5" w:rsidP="00EF3662">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1F3550">
        <w:rPr>
          <w:rFonts w:ascii="GHEA Grapalat" w:hAnsi="GHEA Grapalat"/>
          <w:i w:val="0"/>
          <w:lang w:val="hy-AM"/>
        </w:rPr>
        <w:t>Գնումների</w:t>
      </w:r>
      <w:r w:rsidRPr="00BA41C0">
        <w:rPr>
          <w:rFonts w:ascii="GHEA Grapalat" w:hAnsi="GHEA Grapalat"/>
          <w:i w:val="0"/>
          <w:lang w:val="af-ZA"/>
        </w:rPr>
        <w:t xml:space="preserve"> </w:t>
      </w:r>
      <w:r w:rsidRPr="001F3550">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1F3550">
        <w:rPr>
          <w:rFonts w:ascii="GHEA Grapalat" w:hAnsi="GHEA Grapalat"/>
          <w:i w:val="0"/>
          <w:lang w:val="hy-AM"/>
        </w:rPr>
        <w:t>ՀՀ</w:t>
      </w:r>
      <w:r w:rsidRPr="00BA41C0">
        <w:rPr>
          <w:rFonts w:ascii="GHEA Grapalat" w:hAnsi="GHEA Grapalat"/>
          <w:i w:val="0"/>
          <w:lang w:val="af-ZA"/>
        </w:rPr>
        <w:t xml:space="preserve"> </w:t>
      </w:r>
      <w:r w:rsidRPr="001F3550">
        <w:rPr>
          <w:rFonts w:ascii="GHEA Grapalat" w:hAnsi="GHEA Grapalat"/>
          <w:i w:val="0"/>
          <w:lang w:val="hy-AM"/>
        </w:rPr>
        <w:t>օրենքով</w:t>
      </w:r>
      <w:r w:rsidRPr="00BA41C0">
        <w:rPr>
          <w:rFonts w:ascii="GHEA Grapalat" w:hAnsi="GHEA Grapalat"/>
          <w:i w:val="0"/>
          <w:lang w:val="af-ZA"/>
        </w:rPr>
        <w:t xml:space="preserve"> </w:t>
      </w:r>
      <w:r w:rsidRPr="001F3550">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7DFA459D" w14:textId="04280040" w:rsidR="00B24F59" w:rsidRDefault="00754697" w:rsidP="00B24F59">
      <w:pPr>
        <w:pStyle w:val="BodyTextIndent"/>
        <w:spacing w:line="240" w:lineRule="auto"/>
        <w:rPr>
          <w:rFonts w:ascii="GHEA Grapalat" w:hAnsi="GHEA Grapalat"/>
          <w:i w:val="0"/>
          <w:lang w:val="hy-AM"/>
        </w:rPr>
      </w:pPr>
      <w:r w:rsidRPr="005E1F7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7C0ED9">
        <w:rPr>
          <w:rFonts w:ascii="GHEA Grapalat" w:hAnsi="GHEA Grapalat"/>
          <w:i w:val="0"/>
          <w:lang w:val="af-ZA"/>
        </w:rPr>
        <w:t>գնահատող հանձնաժողովի քարտուղար</w:t>
      </w:r>
      <w:r w:rsidRPr="005E1F72">
        <w:rPr>
          <w:rFonts w:ascii="GHEA Grapalat" w:hAnsi="GHEA Grapalat"/>
          <w:i w:val="0"/>
          <w:lang w:val="af-ZA"/>
        </w:rPr>
        <w:t>`</w:t>
      </w:r>
      <w:r w:rsidR="00B24F59">
        <w:rPr>
          <w:rFonts w:ascii="GHEA Grapalat" w:hAnsi="GHEA Grapalat"/>
          <w:i w:val="0"/>
          <w:lang w:val="hy-AM"/>
        </w:rPr>
        <w:t xml:space="preserve"> </w:t>
      </w:r>
      <w:r w:rsidR="00CF5828">
        <w:rPr>
          <w:rFonts w:ascii="GHEA Grapalat" w:hAnsi="GHEA Grapalat"/>
          <w:i w:val="0"/>
          <w:lang w:val="hy-AM"/>
        </w:rPr>
        <w:t>Ս. Խաչատր</w:t>
      </w:r>
      <w:r w:rsidR="00F7219E">
        <w:rPr>
          <w:rFonts w:ascii="GHEA Grapalat" w:hAnsi="GHEA Grapalat"/>
          <w:i w:val="0"/>
          <w:lang w:val="hy-AM"/>
        </w:rPr>
        <w:t>յանին</w:t>
      </w:r>
      <w:r w:rsidR="00B24F59">
        <w:rPr>
          <w:rFonts w:ascii="GHEA Grapalat" w:hAnsi="GHEA Grapalat"/>
          <w:i w:val="0"/>
          <w:lang w:val="hy-AM"/>
        </w:rPr>
        <w:t>:</w:t>
      </w:r>
    </w:p>
    <w:p w14:paraId="478E50EC" w14:textId="36A79AD3" w:rsidR="00B24F59" w:rsidRPr="00F5465D" w:rsidRDefault="00B24F59" w:rsidP="00B24F59">
      <w:pPr>
        <w:pStyle w:val="BodyTextIndent"/>
        <w:spacing w:line="240" w:lineRule="auto"/>
        <w:rPr>
          <w:rFonts w:ascii="GHEA Grapalat" w:hAnsi="GHEA Grapalat"/>
          <w:i w:val="0"/>
          <w:lang w:val="hy-AM"/>
        </w:rPr>
      </w:pPr>
      <w:r>
        <w:rPr>
          <w:rFonts w:ascii="GHEA Grapalat" w:hAnsi="GHEA Grapalat"/>
          <w:i w:val="0"/>
          <w:lang w:val="hy-AM"/>
        </w:rPr>
        <w:t xml:space="preserve"> </w:t>
      </w:r>
      <w:r>
        <w:rPr>
          <w:rFonts w:ascii="GHEA Grapalat" w:hAnsi="GHEA Grapalat"/>
          <w:i w:val="0"/>
          <w:lang w:val="af-ZA"/>
        </w:rPr>
        <w:t>Հե</w:t>
      </w:r>
      <w:r w:rsidRPr="00F5465D">
        <w:rPr>
          <w:rFonts w:ascii="GHEA Grapalat" w:hAnsi="GHEA Grapalat"/>
          <w:i w:val="0"/>
          <w:lang w:val="af-ZA"/>
        </w:rPr>
        <w:t>ռախոս`</w:t>
      </w:r>
      <w:r w:rsidRPr="00F5465D">
        <w:rPr>
          <w:rFonts w:ascii="GHEA Grapalat" w:hAnsi="GHEA Grapalat"/>
          <w:i w:val="0"/>
          <w:lang w:val="hy-AM"/>
        </w:rPr>
        <w:t xml:space="preserve"> 011514</w:t>
      </w:r>
      <w:r w:rsidR="00613A7E">
        <w:rPr>
          <w:rFonts w:ascii="GHEA Grapalat" w:hAnsi="GHEA Grapalat"/>
          <w:i w:val="0"/>
          <w:lang w:val="hy-AM"/>
        </w:rPr>
        <w:t>3</w:t>
      </w:r>
      <w:r w:rsidR="00B9199D">
        <w:rPr>
          <w:rFonts w:ascii="GHEA Grapalat" w:hAnsi="GHEA Grapalat"/>
          <w:i w:val="0"/>
          <w:lang w:val="hy-AM"/>
        </w:rPr>
        <w:t>1</w:t>
      </w:r>
      <w:r w:rsidR="00613A7E">
        <w:rPr>
          <w:rFonts w:ascii="GHEA Grapalat" w:hAnsi="GHEA Grapalat"/>
          <w:i w:val="0"/>
          <w:lang w:val="hy-AM"/>
        </w:rPr>
        <w:t>6</w:t>
      </w:r>
      <w:r w:rsidRPr="00F5465D">
        <w:rPr>
          <w:rFonts w:ascii="GHEA Grapalat" w:hAnsi="GHEA Grapalat"/>
          <w:i w:val="0"/>
          <w:lang w:val="af-ZA"/>
        </w:rPr>
        <w:t>։</w:t>
      </w:r>
    </w:p>
    <w:p w14:paraId="39C340FB" w14:textId="1E280F0E" w:rsidR="00B24F59" w:rsidRPr="00F5465D" w:rsidRDefault="00B24F59" w:rsidP="00B24F59">
      <w:pPr>
        <w:pStyle w:val="BodyTextIndent"/>
        <w:spacing w:line="240" w:lineRule="auto"/>
        <w:rPr>
          <w:rFonts w:ascii="GHEA Grapalat" w:hAnsi="GHEA Grapalat"/>
          <w:lang w:val="af-ZA"/>
        </w:rPr>
      </w:pPr>
      <w:r w:rsidRPr="00F5465D">
        <w:rPr>
          <w:rFonts w:ascii="GHEA Grapalat" w:hAnsi="GHEA Grapalat"/>
          <w:i w:val="0"/>
          <w:lang w:val="af-ZA"/>
        </w:rPr>
        <w:t xml:space="preserve"> Էլ.փոստ`</w:t>
      </w:r>
      <w:r w:rsidR="003517CC">
        <w:rPr>
          <w:rFonts w:ascii="GHEA Grapalat" w:hAnsi="GHEA Grapalat"/>
          <w:i w:val="0"/>
          <w:lang w:val="af-ZA"/>
        </w:rPr>
        <w:t xml:space="preserve"> </w:t>
      </w:r>
      <w:r w:rsidR="00B9199D" w:rsidRPr="00B9199D">
        <w:rPr>
          <w:rFonts w:ascii="GHEA Grapalat" w:hAnsi="GHEA Grapalat"/>
          <w:i w:val="0"/>
          <w:lang w:val="hy-AM"/>
        </w:rPr>
        <w:t>sofa.khachatryan</w:t>
      </w:r>
      <w:r w:rsidR="00B7666B">
        <w:rPr>
          <w:rFonts w:ascii="GHEA Grapalat" w:hAnsi="GHEA Grapalat"/>
          <w:i w:val="0"/>
          <w:lang w:val="hy-AM"/>
        </w:rPr>
        <w:t>@yerevan.am</w:t>
      </w:r>
    </w:p>
    <w:p w14:paraId="12A0AF75" w14:textId="77777777" w:rsidR="00B24F59" w:rsidRPr="00F5465D" w:rsidRDefault="00B24F59" w:rsidP="00B24F59">
      <w:pPr>
        <w:pStyle w:val="BodyTextIndent"/>
        <w:spacing w:line="240" w:lineRule="auto"/>
        <w:rPr>
          <w:rFonts w:ascii="GHEA Grapalat" w:hAnsi="GHEA Grapalat"/>
          <w:b/>
          <w:i w:val="0"/>
          <w:lang w:val="af-ZA"/>
        </w:rPr>
      </w:pPr>
      <w:r w:rsidRPr="00F5465D">
        <w:rPr>
          <w:rFonts w:ascii="GHEA Grapalat" w:hAnsi="GHEA Grapalat"/>
          <w:b/>
          <w:i w:val="0"/>
          <w:lang w:val="af-ZA"/>
        </w:rPr>
        <w:t>Պատվիրատու`</w:t>
      </w:r>
      <w:r w:rsidRPr="00F5465D">
        <w:rPr>
          <w:rFonts w:ascii="GHEA Grapalat" w:hAnsi="GHEA Grapalat"/>
          <w:b/>
          <w:i w:val="0"/>
          <w:lang w:val="hy-AM"/>
        </w:rPr>
        <w:t xml:space="preserve"> Երևանի քաղաքապետարան</w:t>
      </w:r>
      <w:r w:rsidRPr="00F5465D">
        <w:rPr>
          <w:rFonts w:ascii="GHEA Grapalat" w:hAnsi="GHEA Grapalat"/>
          <w:b/>
          <w:i w:val="0"/>
          <w:lang w:val="af-ZA"/>
        </w:rPr>
        <w:t>։</w:t>
      </w:r>
    </w:p>
    <w:p w14:paraId="19BA4BAC" w14:textId="3699DBB4" w:rsidR="009F18D0" w:rsidRPr="005E1F72" w:rsidRDefault="009F18D0" w:rsidP="00B24F59">
      <w:pPr>
        <w:pStyle w:val="BodyTextIndent"/>
        <w:spacing w:line="240" w:lineRule="auto"/>
        <w:ind w:firstLine="0"/>
        <w:rPr>
          <w:rFonts w:ascii="GHEA Grapalat" w:hAnsi="GHEA Grapalat"/>
          <w:i w:val="0"/>
          <w:lang w:val="af-ZA"/>
        </w:rPr>
      </w:pPr>
    </w:p>
    <w:p w14:paraId="1AF5D476"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63E47793" w14:textId="77777777" w:rsidR="00754697" w:rsidRPr="005E1F72" w:rsidRDefault="00754697" w:rsidP="00EF3662">
      <w:pPr>
        <w:pStyle w:val="BodyTextIndent"/>
        <w:spacing w:line="240" w:lineRule="auto"/>
        <w:ind w:left="1404"/>
        <w:rPr>
          <w:rFonts w:ascii="GHEA Grapalat" w:hAnsi="GHEA Grapalat"/>
          <w:i w:val="0"/>
          <w:lang w:val="af-ZA"/>
        </w:rPr>
      </w:pPr>
    </w:p>
    <w:p w14:paraId="4ECC31E5" w14:textId="77777777" w:rsidR="00A12C95" w:rsidRPr="005E1F72" w:rsidRDefault="00A12C95" w:rsidP="00EF3662">
      <w:pPr>
        <w:pStyle w:val="BodyTextIndent"/>
        <w:spacing w:line="240" w:lineRule="auto"/>
        <w:ind w:left="1404"/>
        <w:rPr>
          <w:rFonts w:ascii="GHEA Grapalat" w:hAnsi="GHEA Grapalat"/>
          <w:i w:val="0"/>
          <w:lang w:val="af-ZA"/>
        </w:rPr>
      </w:pPr>
    </w:p>
    <w:p w14:paraId="0AA302D3" w14:textId="77777777" w:rsidR="00055CC2" w:rsidRPr="005E1F72" w:rsidRDefault="00055CC2" w:rsidP="00EF3662">
      <w:pPr>
        <w:pStyle w:val="BodyText"/>
        <w:ind w:right="-7" w:firstLine="567"/>
        <w:jc w:val="right"/>
        <w:rPr>
          <w:rFonts w:ascii="GHEA Grapalat" w:hAnsi="GHEA Grapalat" w:cs="Sylfaen"/>
          <w:i/>
          <w:sz w:val="22"/>
          <w:lang w:val="af-ZA"/>
        </w:rPr>
      </w:pPr>
    </w:p>
    <w:p w14:paraId="2AB009F5" w14:textId="77777777" w:rsidR="00055CC2" w:rsidRPr="005E1F72" w:rsidRDefault="00055CC2" w:rsidP="00EF3662">
      <w:pPr>
        <w:pStyle w:val="BodyText"/>
        <w:ind w:right="-7" w:firstLine="567"/>
        <w:jc w:val="right"/>
        <w:rPr>
          <w:rFonts w:ascii="GHEA Grapalat" w:hAnsi="GHEA Grapalat" w:cs="Sylfaen"/>
          <w:i/>
          <w:sz w:val="22"/>
          <w:lang w:val="af-ZA"/>
        </w:rPr>
      </w:pPr>
    </w:p>
    <w:p w14:paraId="3E7AC369" w14:textId="77777777" w:rsidR="00055CC2" w:rsidRPr="005E1F72" w:rsidRDefault="00055CC2" w:rsidP="00EF3662">
      <w:pPr>
        <w:pStyle w:val="BodyText"/>
        <w:ind w:right="-7" w:firstLine="567"/>
        <w:jc w:val="right"/>
        <w:rPr>
          <w:rFonts w:ascii="GHEA Grapalat" w:hAnsi="GHEA Grapalat" w:cs="Sylfaen"/>
          <w:i/>
          <w:sz w:val="22"/>
          <w:lang w:val="af-ZA"/>
        </w:rPr>
      </w:pPr>
    </w:p>
    <w:p w14:paraId="06A770F5" w14:textId="77777777" w:rsidR="00037DDE" w:rsidRPr="005E1F72" w:rsidRDefault="00037DDE" w:rsidP="00EF3662">
      <w:pPr>
        <w:pStyle w:val="BodyText"/>
        <w:ind w:right="-7" w:firstLine="567"/>
        <w:jc w:val="right"/>
        <w:rPr>
          <w:rFonts w:ascii="GHEA Grapalat" w:hAnsi="GHEA Grapalat" w:cs="Sylfaen"/>
          <w:i/>
          <w:sz w:val="22"/>
          <w:lang w:val="af-ZA"/>
        </w:rPr>
      </w:pPr>
    </w:p>
    <w:p w14:paraId="60A52A5D" w14:textId="77777777" w:rsidR="00037DDE" w:rsidRPr="005E1F72" w:rsidRDefault="00037DDE" w:rsidP="00EF3662">
      <w:pPr>
        <w:pStyle w:val="BodyText"/>
        <w:ind w:right="-7" w:firstLine="567"/>
        <w:jc w:val="right"/>
        <w:rPr>
          <w:rFonts w:ascii="GHEA Grapalat" w:hAnsi="GHEA Grapalat" w:cs="Sylfaen"/>
          <w:i/>
          <w:sz w:val="22"/>
          <w:lang w:val="af-ZA"/>
        </w:rPr>
      </w:pPr>
    </w:p>
    <w:p w14:paraId="3B5716F0" w14:textId="77777777" w:rsidR="00037DDE" w:rsidRPr="005E1F72" w:rsidRDefault="00037DDE" w:rsidP="00EF3662">
      <w:pPr>
        <w:pStyle w:val="BodyText"/>
        <w:ind w:right="-7" w:firstLine="567"/>
        <w:jc w:val="right"/>
        <w:rPr>
          <w:rFonts w:ascii="GHEA Grapalat" w:hAnsi="GHEA Grapalat" w:cs="Sylfaen"/>
          <w:i/>
          <w:sz w:val="22"/>
          <w:lang w:val="af-ZA"/>
        </w:rPr>
      </w:pPr>
    </w:p>
    <w:p w14:paraId="1717D745" w14:textId="77777777" w:rsidR="00037DDE" w:rsidRPr="005E1F72" w:rsidRDefault="00037DDE" w:rsidP="00EF3662">
      <w:pPr>
        <w:pStyle w:val="BodyText"/>
        <w:ind w:right="-7" w:firstLine="567"/>
        <w:jc w:val="right"/>
        <w:rPr>
          <w:rFonts w:ascii="GHEA Grapalat" w:hAnsi="GHEA Grapalat" w:cs="Sylfaen"/>
          <w:i/>
          <w:sz w:val="22"/>
          <w:lang w:val="af-ZA"/>
        </w:rPr>
      </w:pPr>
    </w:p>
    <w:p w14:paraId="14F387C6" w14:textId="77777777" w:rsidR="00055CC2" w:rsidRDefault="00055CC2" w:rsidP="00EF3662">
      <w:pPr>
        <w:pStyle w:val="BodyText"/>
        <w:spacing w:after="0"/>
        <w:ind w:firstLine="567"/>
        <w:jc w:val="right"/>
        <w:rPr>
          <w:rFonts w:ascii="GHEA Grapalat" w:hAnsi="GHEA Grapalat" w:cs="Sylfaen"/>
          <w:i/>
          <w:sz w:val="20"/>
          <w:szCs w:val="20"/>
          <w:lang w:val="af-ZA"/>
        </w:rPr>
      </w:pPr>
    </w:p>
    <w:p w14:paraId="21DB95F4" w14:textId="77777777" w:rsidR="0073400E" w:rsidRDefault="0073400E" w:rsidP="00EF3662">
      <w:pPr>
        <w:pStyle w:val="BodyText"/>
        <w:spacing w:after="0"/>
        <w:ind w:firstLine="567"/>
        <w:jc w:val="right"/>
        <w:rPr>
          <w:rFonts w:ascii="GHEA Grapalat" w:hAnsi="GHEA Grapalat" w:cs="Sylfaen"/>
          <w:i/>
          <w:sz w:val="20"/>
          <w:szCs w:val="20"/>
          <w:lang w:val="af-ZA"/>
        </w:rPr>
      </w:pPr>
    </w:p>
    <w:p w14:paraId="06EDB1C7" w14:textId="77777777" w:rsidR="003517CC" w:rsidRDefault="003517CC" w:rsidP="00EF3662">
      <w:pPr>
        <w:pStyle w:val="BodyText"/>
        <w:spacing w:after="0"/>
        <w:ind w:firstLine="567"/>
        <w:jc w:val="right"/>
        <w:rPr>
          <w:rFonts w:ascii="GHEA Grapalat" w:hAnsi="GHEA Grapalat" w:cs="Sylfaen"/>
          <w:i/>
          <w:sz w:val="20"/>
          <w:szCs w:val="20"/>
          <w:lang w:val="af-ZA"/>
        </w:rPr>
      </w:pPr>
    </w:p>
    <w:p w14:paraId="67C9CCFF" w14:textId="77777777" w:rsidR="003517CC" w:rsidRDefault="003517CC" w:rsidP="00EF3662">
      <w:pPr>
        <w:pStyle w:val="BodyText"/>
        <w:spacing w:after="0"/>
        <w:ind w:firstLine="567"/>
        <w:jc w:val="right"/>
        <w:rPr>
          <w:rFonts w:ascii="GHEA Grapalat" w:hAnsi="GHEA Grapalat" w:cs="Sylfaen"/>
          <w:i/>
          <w:sz w:val="20"/>
          <w:szCs w:val="20"/>
          <w:lang w:val="af-ZA"/>
        </w:rPr>
      </w:pPr>
    </w:p>
    <w:p w14:paraId="75516F99" w14:textId="22BB5B07" w:rsidR="00B24F59" w:rsidRPr="00B24F59" w:rsidRDefault="00B7666B" w:rsidP="00B24F59">
      <w:pPr>
        <w:pStyle w:val="BodyText2"/>
        <w:tabs>
          <w:tab w:val="clear" w:pos="720"/>
        </w:tabs>
        <w:spacing w:line="240" w:lineRule="auto"/>
        <w:jc w:val="right"/>
        <w:rPr>
          <w:rFonts w:ascii="GHEA Grapalat" w:hAnsi="GHEA Grapalat" w:cs="Sylfaen"/>
          <w:lang w:val="hy-AM"/>
        </w:rPr>
      </w:pPr>
      <w:r>
        <w:rPr>
          <w:rFonts w:ascii="GHEA Grapalat" w:hAnsi="GHEA Grapalat" w:cs="Sylfaen"/>
          <w:lang w:val="hy-AM"/>
        </w:rPr>
        <w:t>ԵՔ-ԳՀԱՊՁԲ-</w:t>
      </w:r>
      <w:r w:rsidR="00CF5828">
        <w:rPr>
          <w:rFonts w:ascii="GHEA Grapalat" w:hAnsi="GHEA Grapalat" w:cs="Sylfaen"/>
          <w:lang w:val="hy-AM"/>
        </w:rPr>
        <w:t>24/33</w:t>
      </w:r>
      <w:r w:rsidR="00034B88">
        <w:rPr>
          <w:rFonts w:ascii="GHEA Grapalat" w:hAnsi="GHEA Grapalat" w:cs="Sylfaen"/>
          <w:lang w:val="hy-AM"/>
        </w:rPr>
        <w:t xml:space="preserve"> </w:t>
      </w:r>
      <w:r w:rsidR="00B24F59" w:rsidRPr="00B24F59">
        <w:rPr>
          <w:rFonts w:ascii="GHEA Grapalat" w:hAnsi="GHEA Grapalat" w:cs="Sylfaen"/>
          <w:lang w:val="hy-AM"/>
        </w:rPr>
        <w:t xml:space="preserve">ծածկագրով </w:t>
      </w:r>
    </w:p>
    <w:p w14:paraId="50333DB6" w14:textId="28F261AC" w:rsidR="00B24F59" w:rsidRPr="00B24F59" w:rsidRDefault="00F0744D" w:rsidP="00B24F59">
      <w:pPr>
        <w:pStyle w:val="BodyText2"/>
        <w:tabs>
          <w:tab w:val="clear" w:pos="720"/>
        </w:tabs>
        <w:spacing w:line="240" w:lineRule="auto"/>
        <w:jc w:val="right"/>
        <w:rPr>
          <w:rFonts w:ascii="GHEA Grapalat" w:hAnsi="GHEA Grapalat" w:cs="Sylfaen"/>
          <w:lang w:val="hy-AM"/>
        </w:rPr>
      </w:pPr>
      <w:r>
        <w:rPr>
          <w:rFonts w:ascii="GHEA Grapalat" w:hAnsi="GHEA Grapalat" w:cs="Sylfaen"/>
          <w:lang w:val="hy-AM"/>
        </w:rPr>
        <w:t>գնանշման հարցման</w:t>
      </w:r>
      <w:r w:rsidR="003337C3">
        <w:rPr>
          <w:rFonts w:ascii="GHEA Grapalat" w:hAnsi="GHEA Grapalat" w:cs="Sylfaen"/>
          <w:lang w:val="hy-AM"/>
        </w:rPr>
        <w:t xml:space="preserve"> </w:t>
      </w:r>
      <w:r w:rsidR="00B24F59" w:rsidRPr="00B24F59">
        <w:rPr>
          <w:rFonts w:ascii="GHEA Grapalat" w:hAnsi="GHEA Grapalat" w:cs="Sylfaen"/>
          <w:lang w:val="hy-AM"/>
        </w:rPr>
        <w:t>ընթացակարգի գնահատող հանձնաժողովի</w:t>
      </w:r>
    </w:p>
    <w:p w14:paraId="58D35624" w14:textId="7DEE0D47" w:rsidR="00B24F59" w:rsidRPr="00B24F59" w:rsidRDefault="00B24F59" w:rsidP="00B24F59">
      <w:pPr>
        <w:pStyle w:val="BodyText2"/>
        <w:tabs>
          <w:tab w:val="clear" w:pos="720"/>
        </w:tabs>
        <w:spacing w:line="240" w:lineRule="auto"/>
        <w:jc w:val="right"/>
        <w:rPr>
          <w:rFonts w:ascii="GHEA Grapalat" w:hAnsi="GHEA Grapalat" w:cs="Sylfaen"/>
          <w:lang w:val="hy-AM"/>
        </w:rPr>
      </w:pPr>
      <w:r w:rsidRPr="00B24F59">
        <w:rPr>
          <w:rFonts w:ascii="GHEA Grapalat" w:hAnsi="GHEA Grapalat" w:cs="Sylfaen"/>
          <w:lang w:val="hy-AM"/>
        </w:rPr>
        <w:t xml:space="preserve"> </w:t>
      </w:r>
      <w:r w:rsidR="00CF3B92">
        <w:rPr>
          <w:rFonts w:ascii="GHEA Grapalat" w:hAnsi="GHEA Grapalat" w:cs="Sylfaen"/>
          <w:lang w:val="hy-AM"/>
        </w:rPr>
        <w:t>202</w:t>
      </w:r>
      <w:r w:rsidR="00B9199D" w:rsidRPr="00B9199D">
        <w:rPr>
          <w:rFonts w:ascii="GHEA Grapalat" w:hAnsi="GHEA Grapalat" w:cs="Sylfaen"/>
          <w:lang w:val="hy-AM"/>
        </w:rPr>
        <w:t>4</w:t>
      </w:r>
      <w:r w:rsidRPr="00B24F59">
        <w:rPr>
          <w:rFonts w:ascii="GHEA Grapalat" w:hAnsi="GHEA Grapalat" w:cs="Sylfaen"/>
          <w:lang w:val="hy-AM"/>
        </w:rPr>
        <w:t xml:space="preserve">թ. </w:t>
      </w:r>
      <w:r w:rsidR="00CF5828">
        <w:rPr>
          <w:rFonts w:ascii="GHEA Grapalat" w:hAnsi="GHEA Grapalat" w:cs="Sylfaen"/>
          <w:lang w:val="hy-AM"/>
        </w:rPr>
        <w:t>մայիս</w:t>
      </w:r>
      <w:r w:rsidR="00B9199D">
        <w:rPr>
          <w:rFonts w:ascii="GHEA Grapalat" w:hAnsi="GHEA Grapalat" w:cs="Sylfaen"/>
          <w:lang w:val="hy-AM"/>
        </w:rPr>
        <w:t>ի 1</w:t>
      </w:r>
      <w:r w:rsidR="00CF5828">
        <w:rPr>
          <w:rFonts w:ascii="GHEA Grapalat" w:hAnsi="GHEA Grapalat" w:cs="Sylfaen"/>
          <w:lang w:val="hy-AM"/>
        </w:rPr>
        <w:t>7</w:t>
      </w:r>
      <w:r w:rsidRPr="00C02B86">
        <w:rPr>
          <w:rFonts w:ascii="GHEA Grapalat" w:hAnsi="GHEA Grapalat" w:cs="Sylfaen"/>
          <w:lang w:val="hy-AM"/>
        </w:rPr>
        <w:t>-ի</w:t>
      </w:r>
      <w:r w:rsidR="003517CC">
        <w:rPr>
          <w:rFonts w:ascii="GHEA Grapalat" w:hAnsi="GHEA Grapalat" w:cs="Sylfaen"/>
          <w:lang w:val="hy-AM"/>
        </w:rPr>
        <w:t xml:space="preserve"> N 2</w:t>
      </w:r>
      <w:r w:rsidRPr="00B24F59">
        <w:rPr>
          <w:rFonts w:ascii="GHEA Grapalat" w:hAnsi="GHEA Grapalat" w:cs="Sylfaen"/>
          <w:lang w:val="hy-AM"/>
        </w:rPr>
        <w:t xml:space="preserve"> որոշմամբ</w:t>
      </w:r>
    </w:p>
    <w:p w14:paraId="1F63A821" w14:textId="77777777" w:rsidR="00096865" w:rsidRPr="005E1F72" w:rsidRDefault="00096865" w:rsidP="00EF3662">
      <w:pPr>
        <w:pStyle w:val="BodyText"/>
        <w:ind w:right="-7" w:firstLine="567"/>
        <w:jc w:val="center"/>
        <w:rPr>
          <w:rFonts w:ascii="GHEA Grapalat" w:hAnsi="GHEA Grapalat"/>
          <w:lang w:val="af-ZA"/>
        </w:rPr>
      </w:pPr>
    </w:p>
    <w:p w14:paraId="4D35CBA9" w14:textId="77777777" w:rsidR="00096865" w:rsidRPr="005E1F72" w:rsidRDefault="00096865" w:rsidP="00EF3662">
      <w:pPr>
        <w:pStyle w:val="BodyText"/>
        <w:ind w:right="-7" w:firstLine="567"/>
        <w:jc w:val="center"/>
        <w:rPr>
          <w:rFonts w:ascii="GHEA Grapalat" w:hAnsi="GHEA Grapalat"/>
          <w:lang w:val="af-ZA"/>
        </w:rPr>
      </w:pPr>
    </w:p>
    <w:p w14:paraId="23D2EBC9" w14:textId="77777777" w:rsidR="00096865" w:rsidRPr="005E1F72" w:rsidRDefault="00096865" w:rsidP="00EF3662">
      <w:pPr>
        <w:pStyle w:val="BodyText"/>
        <w:ind w:right="-7" w:firstLine="567"/>
        <w:jc w:val="center"/>
        <w:rPr>
          <w:rFonts w:ascii="GHEA Grapalat" w:hAnsi="GHEA Grapalat"/>
          <w:lang w:val="af-ZA"/>
        </w:rPr>
      </w:pPr>
    </w:p>
    <w:p w14:paraId="6DAC4C3E" w14:textId="77777777" w:rsidR="00096865" w:rsidRPr="005E1F72" w:rsidRDefault="00096865" w:rsidP="00EF3662">
      <w:pPr>
        <w:pStyle w:val="BodyText"/>
        <w:ind w:right="-7" w:firstLine="567"/>
        <w:jc w:val="center"/>
        <w:rPr>
          <w:rFonts w:ascii="GHEA Grapalat" w:hAnsi="GHEA Grapalat"/>
          <w:lang w:val="af-ZA"/>
        </w:rPr>
      </w:pPr>
    </w:p>
    <w:p w14:paraId="05F5D8A5" w14:textId="77777777" w:rsidR="00096865" w:rsidRPr="005E1F72" w:rsidRDefault="00096865" w:rsidP="00EF3662">
      <w:pPr>
        <w:pStyle w:val="BodyText"/>
        <w:ind w:right="-7" w:firstLine="567"/>
        <w:jc w:val="center"/>
        <w:rPr>
          <w:rFonts w:ascii="GHEA Grapalat" w:hAnsi="GHEA Grapalat"/>
          <w:lang w:val="af-ZA"/>
        </w:rPr>
      </w:pPr>
    </w:p>
    <w:p w14:paraId="4384D7A1" w14:textId="1645653F" w:rsidR="00096865" w:rsidRPr="00B14E2D" w:rsidRDefault="00A76C15" w:rsidP="00EF3662">
      <w:pPr>
        <w:pStyle w:val="BodyText"/>
        <w:ind w:right="-7" w:firstLine="567"/>
        <w:jc w:val="center"/>
        <w:rPr>
          <w:rFonts w:ascii="GHEA Grapalat" w:hAnsi="GHEA Grapalat"/>
          <w:b/>
          <w:sz w:val="28"/>
          <w:szCs w:val="28"/>
          <w:lang w:val="af-ZA"/>
        </w:rPr>
      </w:pPr>
      <w:r w:rsidRPr="00B14E2D">
        <w:rPr>
          <w:rFonts w:ascii="GHEA Grapalat" w:hAnsi="GHEA Grapalat" w:cs="Times Armenian"/>
          <w:b/>
          <w:i/>
          <w:sz w:val="28"/>
          <w:szCs w:val="28"/>
          <w:lang w:val="af-ZA"/>
        </w:rPr>
        <w:t>«</w:t>
      </w:r>
      <w:r w:rsidR="00B24F59" w:rsidRPr="00B14E2D">
        <w:rPr>
          <w:rFonts w:ascii="GHEA Grapalat" w:hAnsi="GHEA Grapalat" w:cs="Times Armenian"/>
          <w:b/>
          <w:sz w:val="28"/>
          <w:szCs w:val="28"/>
          <w:lang w:val="hy-AM"/>
        </w:rPr>
        <w:t>Երևանի քաղաքապետարան</w:t>
      </w:r>
      <w:r w:rsidRPr="00B14E2D">
        <w:rPr>
          <w:rFonts w:ascii="GHEA Grapalat" w:hAnsi="GHEA Grapalat" w:cs="Sylfaen"/>
          <w:b/>
          <w:sz w:val="28"/>
          <w:szCs w:val="28"/>
          <w:lang w:val="af-ZA"/>
        </w:rPr>
        <w:t>»</w:t>
      </w:r>
    </w:p>
    <w:p w14:paraId="5A512356"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75C59100" w14:textId="77777777" w:rsidR="00096865" w:rsidRPr="005E1F72" w:rsidRDefault="00096865" w:rsidP="00EF3662">
      <w:pPr>
        <w:pStyle w:val="BodyText"/>
        <w:ind w:right="-7" w:firstLine="567"/>
        <w:jc w:val="center"/>
        <w:rPr>
          <w:rFonts w:ascii="GHEA Grapalat" w:hAnsi="GHEA Grapalat"/>
          <w:lang w:val="af-ZA"/>
        </w:rPr>
      </w:pPr>
    </w:p>
    <w:p w14:paraId="3758A962" w14:textId="77777777" w:rsidR="00096865" w:rsidRPr="005E1F72" w:rsidRDefault="00096865" w:rsidP="00EF3662">
      <w:pPr>
        <w:pStyle w:val="BodyText"/>
        <w:ind w:right="-7" w:firstLine="567"/>
        <w:jc w:val="center"/>
        <w:rPr>
          <w:rFonts w:ascii="GHEA Grapalat" w:hAnsi="GHEA Grapalat"/>
          <w:lang w:val="af-ZA"/>
        </w:rPr>
      </w:pPr>
    </w:p>
    <w:p w14:paraId="5F66DC28" w14:textId="77777777" w:rsidR="00CE0D95" w:rsidRPr="005E1F72" w:rsidRDefault="00CE0D95" w:rsidP="00EF3662">
      <w:pPr>
        <w:pStyle w:val="BodyText"/>
        <w:ind w:right="-7" w:firstLine="567"/>
        <w:jc w:val="center"/>
        <w:rPr>
          <w:rFonts w:ascii="GHEA Grapalat" w:hAnsi="GHEA Grapalat"/>
          <w:lang w:val="af-ZA"/>
        </w:rPr>
      </w:pPr>
    </w:p>
    <w:p w14:paraId="0818D648" w14:textId="77777777" w:rsidR="00096865" w:rsidRPr="005E1F72" w:rsidRDefault="00096865" w:rsidP="00EF3662">
      <w:pPr>
        <w:pStyle w:val="BodyText"/>
        <w:ind w:right="-7" w:firstLine="567"/>
        <w:jc w:val="center"/>
        <w:rPr>
          <w:rFonts w:ascii="GHEA Grapalat" w:hAnsi="GHEA Grapalat"/>
          <w:lang w:val="af-ZA"/>
        </w:rPr>
      </w:pPr>
    </w:p>
    <w:p w14:paraId="3BE14346"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4BDEBA55" w14:textId="77777777" w:rsidR="00096865" w:rsidRPr="005E1F72" w:rsidRDefault="00096865" w:rsidP="00EF3662">
      <w:pPr>
        <w:pStyle w:val="BodyText"/>
        <w:ind w:right="-7" w:firstLine="567"/>
        <w:jc w:val="center"/>
        <w:rPr>
          <w:rFonts w:ascii="GHEA Grapalat" w:hAnsi="GHEA Grapalat" w:cs="Sylfaen"/>
          <w:lang w:val="af-ZA"/>
        </w:rPr>
      </w:pPr>
    </w:p>
    <w:p w14:paraId="3A9F29EB" w14:textId="77777777" w:rsidR="00096865" w:rsidRPr="00B9199D" w:rsidRDefault="00096865" w:rsidP="00EF3662">
      <w:pPr>
        <w:pStyle w:val="BodyText"/>
        <w:ind w:right="-7" w:firstLine="567"/>
        <w:jc w:val="center"/>
        <w:rPr>
          <w:rFonts w:ascii="GHEA Grapalat" w:hAnsi="GHEA Grapalat" w:cs="Times Armenian"/>
          <w:lang w:val="hy-AM"/>
        </w:rPr>
      </w:pPr>
    </w:p>
    <w:p w14:paraId="07060674" w14:textId="2EAC85A1" w:rsidR="00B24F59" w:rsidRPr="00B9199D" w:rsidRDefault="00B9199D" w:rsidP="00B24F59">
      <w:pPr>
        <w:pStyle w:val="BodyText"/>
        <w:spacing w:after="0"/>
        <w:ind w:right="-7"/>
        <w:jc w:val="center"/>
        <w:rPr>
          <w:rFonts w:ascii="GHEA Grapalat" w:hAnsi="GHEA Grapalat" w:cs="Times Armenian"/>
          <w:lang w:val="hy-AM"/>
        </w:rPr>
      </w:pPr>
      <w:r w:rsidRPr="00B9199D">
        <w:rPr>
          <w:rFonts w:ascii="GHEA Grapalat" w:hAnsi="GHEA Grapalat" w:cs="Times Armenian"/>
          <w:lang w:val="hy-AM"/>
        </w:rPr>
        <w:t xml:space="preserve">ԵՐԵՎԱՆԻ ՔԱՂԱՔԱՊԵՏԱՐԱՆԻ ԿԱՐԻՔՆԵՐԻ ՀԱՄԱՐ` </w:t>
      </w:r>
      <w:r>
        <w:rPr>
          <w:rFonts w:ascii="GHEA Grapalat" w:hAnsi="GHEA Grapalat" w:cs="Times Armenian"/>
          <w:lang w:val="hy-AM"/>
        </w:rPr>
        <w:t>ԵՐԵՎ</w:t>
      </w:r>
      <w:r w:rsidRPr="00B9199D">
        <w:rPr>
          <w:rFonts w:ascii="GHEA Grapalat" w:hAnsi="GHEA Grapalat" w:cs="Times Armenian"/>
          <w:lang w:val="hy-AM"/>
        </w:rPr>
        <w:t xml:space="preserve">ԱՆ ՔԱՂԱՔԻ </w:t>
      </w:r>
      <w:r w:rsidR="00FC1A6F">
        <w:rPr>
          <w:rFonts w:ascii="GHEA Grapalat" w:hAnsi="GHEA Grapalat" w:cs="Times Armenian"/>
          <w:lang w:val="hy-AM"/>
        </w:rPr>
        <w:t xml:space="preserve">ԿԵՆՏՐՈՆ </w:t>
      </w:r>
      <w:r w:rsidRPr="00B9199D">
        <w:rPr>
          <w:rFonts w:ascii="GHEA Grapalat" w:hAnsi="GHEA Grapalat" w:cs="Times Armenian"/>
          <w:lang w:val="hy-AM"/>
        </w:rPr>
        <w:t xml:space="preserve">ՎԱՐՉԱԿԱՆ ՇՐՋԱՆԻ ԿԱՐԻՔՆԵՐԻ ՀԱՄԱՐ ՍՆՆԴԻ </w:t>
      </w:r>
      <w:r w:rsidR="00180492">
        <w:rPr>
          <w:rFonts w:ascii="GHEA Grapalat" w:hAnsi="GHEA Grapalat" w:cs="Times Armenian"/>
          <w:lang w:val="hy-AM"/>
        </w:rPr>
        <w:t>ԾԱՆՐՈՑ</w:t>
      </w:r>
      <w:r w:rsidRPr="00B9199D">
        <w:rPr>
          <w:rFonts w:ascii="GHEA Grapalat" w:hAnsi="GHEA Grapalat" w:cs="Times Armenian"/>
          <w:lang w:val="hy-AM"/>
        </w:rPr>
        <w:t>ՆԵՐԻ ՁԵՌՔԲԵՐՄԱՆ ՆՊԱՏԱԿՈՎ ՀԱՅՏԱՐԱՐՎԱԾ ԳՆԱՆՇՄԱՆ ՀԱՐՑՄԱՆ</w:t>
      </w:r>
    </w:p>
    <w:p w14:paraId="3B89FB98" w14:textId="77777777" w:rsidR="00096865" w:rsidRPr="00B9199D" w:rsidRDefault="00096865" w:rsidP="00EF3662">
      <w:pPr>
        <w:pStyle w:val="BodyText"/>
        <w:ind w:right="-7"/>
        <w:jc w:val="center"/>
        <w:rPr>
          <w:rFonts w:ascii="GHEA Grapalat" w:hAnsi="GHEA Grapalat" w:cs="Times Armenian"/>
          <w:lang w:val="hy-AM"/>
        </w:rPr>
      </w:pPr>
    </w:p>
    <w:p w14:paraId="3785CA70" w14:textId="77777777" w:rsidR="00096865" w:rsidRPr="005E1F72" w:rsidRDefault="00096865" w:rsidP="00EF3662">
      <w:pPr>
        <w:pStyle w:val="BodyText"/>
        <w:ind w:right="-7" w:firstLine="567"/>
        <w:jc w:val="center"/>
        <w:rPr>
          <w:rFonts w:ascii="GHEA Grapalat" w:hAnsi="GHEA Grapalat"/>
          <w:lang w:val="af-ZA"/>
        </w:rPr>
      </w:pPr>
    </w:p>
    <w:p w14:paraId="22B40AD3" w14:textId="77777777" w:rsidR="00096865" w:rsidRPr="005E1F72" w:rsidRDefault="00096865" w:rsidP="00EF3662">
      <w:pPr>
        <w:pStyle w:val="BodyText"/>
        <w:ind w:right="-7" w:firstLine="567"/>
        <w:jc w:val="center"/>
        <w:rPr>
          <w:rFonts w:ascii="GHEA Grapalat" w:hAnsi="GHEA Grapalat"/>
          <w:lang w:val="af-ZA"/>
        </w:rPr>
      </w:pPr>
    </w:p>
    <w:p w14:paraId="700FF5D9" w14:textId="77777777" w:rsidR="00096865" w:rsidRPr="005E1F72" w:rsidRDefault="00096865" w:rsidP="00EF3662">
      <w:pPr>
        <w:pStyle w:val="BodyText"/>
        <w:ind w:right="-7" w:firstLine="567"/>
        <w:jc w:val="center"/>
        <w:rPr>
          <w:rFonts w:ascii="GHEA Grapalat" w:hAnsi="GHEA Grapalat"/>
          <w:lang w:val="af-ZA"/>
        </w:rPr>
      </w:pPr>
    </w:p>
    <w:p w14:paraId="2F5784B0" w14:textId="77777777" w:rsidR="00096865" w:rsidRPr="005E1F72" w:rsidRDefault="00096865" w:rsidP="00EF3662">
      <w:pPr>
        <w:pStyle w:val="BodyText"/>
        <w:ind w:right="-7" w:firstLine="567"/>
        <w:jc w:val="center"/>
        <w:rPr>
          <w:rFonts w:ascii="GHEA Grapalat" w:hAnsi="GHEA Grapalat"/>
          <w:lang w:val="af-ZA"/>
        </w:rPr>
      </w:pPr>
    </w:p>
    <w:p w14:paraId="4B8A1B58" w14:textId="77777777" w:rsidR="00096865" w:rsidRPr="005E1F72" w:rsidRDefault="00096865" w:rsidP="00EF3662">
      <w:pPr>
        <w:pStyle w:val="BodyText"/>
        <w:ind w:right="-7" w:firstLine="567"/>
        <w:jc w:val="center"/>
        <w:rPr>
          <w:rFonts w:ascii="GHEA Grapalat" w:hAnsi="GHEA Grapalat"/>
          <w:lang w:val="af-ZA"/>
        </w:rPr>
      </w:pPr>
    </w:p>
    <w:p w14:paraId="0C47DCC8" w14:textId="77777777" w:rsidR="00096865" w:rsidRPr="005E1F72" w:rsidRDefault="00096865" w:rsidP="00EF3662">
      <w:pPr>
        <w:pStyle w:val="BodyText"/>
        <w:ind w:right="-7" w:firstLine="567"/>
        <w:jc w:val="center"/>
        <w:rPr>
          <w:rFonts w:ascii="GHEA Grapalat" w:hAnsi="GHEA Grapalat"/>
          <w:lang w:val="af-ZA"/>
        </w:rPr>
      </w:pPr>
    </w:p>
    <w:p w14:paraId="3BEDA804" w14:textId="77777777" w:rsidR="00096865" w:rsidRPr="005E1F72" w:rsidRDefault="00096865" w:rsidP="00EF3662">
      <w:pPr>
        <w:pStyle w:val="BodyText"/>
        <w:ind w:right="-7" w:firstLine="567"/>
        <w:jc w:val="center"/>
        <w:rPr>
          <w:rFonts w:ascii="GHEA Grapalat" w:hAnsi="GHEA Grapalat"/>
          <w:lang w:val="af-ZA"/>
        </w:rPr>
      </w:pPr>
    </w:p>
    <w:p w14:paraId="2753869C" w14:textId="77777777" w:rsidR="00096865" w:rsidRPr="005E1F72" w:rsidRDefault="00096865" w:rsidP="00EF3662">
      <w:pPr>
        <w:pStyle w:val="BodyText"/>
        <w:ind w:right="-7" w:firstLine="567"/>
        <w:jc w:val="center"/>
        <w:rPr>
          <w:rFonts w:ascii="GHEA Grapalat" w:hAnsi="GHEA Grapalat"/>
          <w:lang w:val="af-ZA"/>
        </w:rPr>
      </w:pPr>
    </w:p>
    <w:p w14:paraId="4A5FCA64" w14:textId="77777777" w:rsidR="002B32D6" w:rsidRPr="005E1F72" w:rsidRDefault="002B32D6" w:rsidP="00EF3662">
      <w:pPr>
        <w:pStyle w:val="BodyText"/>
        <w:ind w:right="-7" w:firstLine="567"/>
        <w:jc w:val="center"/>
        <w:rPr>
          <w:rFonts w:ascii="GHEA Grapalat" w:hAnsi="GHEA Grapalat"/>
          <w:lang w:val="af-ZA"/>
        </w:rPr>
      </w:pPr>
    </w:p>
    <w:p w14:paraId="57E42F40" w14:textId="77777777" w:rsidR="00096865" w:rsidRPr="005E1F72" w:rsidRDefault="00096865" w:rsidP="00EF3662">
      <w:pPr>
        <w:pStyle w:val="BodyText"/>
        <w:ind w:right="-7" w:firstLine="567"/>
        <w:jc w:val="center"/>
        <w:rPr>
          <w:rFonts w:ascii="GHEA Grapalat" w:hAnsi="GHEA Grapalat"/>
          <w:lang w:val="af-ZA"/>
        </w:rPr>
      </w:pPr>
    </w:p>
    <w:p w14:paraId="67F58AAE" w14:textId="77777777" w:rsidR="00CE0D95" w:rsidRPr="005E1F72" w:rsidRDefault="00CE0D95" w:rsidP="00EF3662">
      <w:pPr>
        <w:pStyle w:val="BodyText"/>
        <w:ind w:right="-7" w:firstLine="567"/>
        <w:jc w:val="center"/>
        <w:rPr>
          <w:rFonts w:ascii="GHEA Grapalat" w:hAnsi="GHEA Grapalat"/>
          <w:lang w:val="af-ZA"/>
        </w:rPr>
      </w:pPr>
    </w:p>
    <w:p w14:paraId="51D62CA5" w14:textId="77777777" w:rsidR="00CE0D95" w:rsidRPr="005E1F72" w:rsidRDefault="00CE0D95" w:rsidP="00EF3662">
      <w:pPr>
        <w:pStyle w:val="BodyText"/>
        <w:ind w:right="-7" w:firstLine="567"/>
        <w:jc w:val="center"/>
        <w:rPr>
          <w:rFonts w:ascii="GHEA Grapalat" w:hAnsi="GHEA Grapalat"/>
          <w:lang w:val="af-ZA"/>
        </w:rPr>
      </w:pPr>
    </w:p>
    <w:p w14:paraId="207BA450" w14:textId="77777777" w:rsidR="00CE0D95" w:rsidRPr="005E1F72" w:rsidRDefault="00CE0D95" w:rsidP="00EF3662">
      <w:pPr>
        <w:pStyle w:val="BodyText"/>
        <w:ind w:right="-7" w:firstLine="567"/>
        <w:jc w:val="center"/>
        <w:rPr>
          <w:rFonts w:ascii="GHEA Grapalat" w:hAnsi="GHEA Grapalat"/>
          <w:lang w:val="af-ZA"/>
        </w:rPr>
      </w:pPr>
    </w:p>
    <w:p w14:paraId="425B59E5" w14:textId="77777777" w:rsidR="00096865" w:rsidRPr="005E1F72" w:rsidRDefault="00096865" w:rsidP="00EF3662">
      <w:pPr>
        <w:pStyle w:val="BodyText"/>
        <w:ind w:right="-7" w:firstLine="567"/>
        <w:jc w:val="center"/>
        <w:rPr>
          <w:rFonts w:ascii="GHEA Grapalat" w:hAnsi="GHEA Grapalat"/>
          <w:lang w:val="af-ZA"/>
        </w:rPr>
      </w:pPr>
    </w:p>
    <w:p w14:paraId="45946EF2" w14:textId="77777777" w:rsidR="001A43A4" w:rsidRPr="005E1F72" w:rsidRDefault="006F0D3F" w:rsidP="00EF3662">
      <w:pPr>
        <w:ind w:firstLine="567"/>
        <w:jc w:val="both"/>
        <w:rPr>
          <w:rFonts w:ascii="GHEA Grapalat" w:hAnsi="GHEA Grapalat" w:cs="Sylfaen"/>
          <w:i/>
          <w:sz w:val="22"/>
          <w:szCs w:val="22"/>
          <w:lang w:val="af-ZA"/>
        </w:rPr>
      </w:pPr>
      <w:r w:rsidRPr="00AF0BF9">
        <w:rPr>
          <w:rFonts w:ascii="GHEA Grapalat" w:hAnsi="GHEA Grapalat" w:cs="Sylfaen"/>
          <w:i/>
          <w:sz w:val="22"/>
          <w:szCs w:val="22"/>
          <w:lang w:val="af-ZA"/>
        </w:rPr>
        <w:br w:type="page"/>
      </w:r>
      <w:r w:rsidR="00096865" w:rsidRPr="005E1F72">
        <w:rPr>
          <w:rFonts w:ascii="GHEA Grapalat" w:hAnsi="GHEA Grapalat" w:cs="Sylfaen"/>
          <w:i/>
          <w:sz w:val="22"/>
          <w:szCs w:val="22"/>
        </w:rPr>
        <w:lastRenderedPageBreak/>
        <w:t>Հարգելի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մասնակից</w:t>
      </w:r>
      <w:r w:rsidR="00677658" w:rsidRPr="005E1F72">
        <w:rPr>
          <w:rFonts w:ascii="GHEA Grapalat" w:hAnsi="GHEA Grapalat" w:cs="Sylfaen"/>
          <w:i/>
          <w:sz w:val="22"/>
          <w:szCs w:val="22"/>
          <w:lang w:val="af-ZA"/>
        </w:rPr>
        <w:t xml:space="preserve"> </w:t>
      </w:r>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կազմելը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ներկայացնելը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խնդրում</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ենք</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մանրամասնորեն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ուսումնասիրել</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սույն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քանի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որ</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հրավերին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չհամապատասխանող</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ենթակա</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մերժման</w:t>
      </w:r>
      <w:r w:rsidR="0046586E" w:rsidRPr="005E1F72">
        <w:rPr>
          <w:rFonts w:ascii="GHEA Grapalat" w:hAnsi="GHEA Grapalat" w:cs="Sylfaen"/>
          <w:i/>
          <w:sz w:val="22"/>
          <w:szCs w:val="22"/>
          <w:lang w:val="af-ZA"/>
        </w:rPr>
        <w:t xml:space="preserve">: </w:t>
      </w:r>
    </w:p>
    <w:p w14:paraId="6A712210"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0"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1" w:history="1">
        <w:r w:rsidRPr="002A4619">
          <w:rPr>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տեղադրված</w:t>
      </w:r>
      <w:r w:rsidRPr="002A4619">
        <w:rPr>
          <w:rFonts w:ascii="GHEA Grapalat" w:hAnsi="GHEA Grapalat" w:cs="Sylfaen"/>
          <w:i/>
          <w:sz w:val="22"/>
          <w:szCs w:val="22"/>
          <w:lang w:val="af-ZA"/>
        </w:rPr>
        <w:t xml:space="preserve">  </w:t>
      </w:r>
      <w:hyperlink r:id="rId12" w:history="1">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օգտագործողի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Տնտեսական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օպերատորի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r w:rsidRPr="002A4619">
        <w:rPr>
          <w:rFonts w:ascii="GHEA Grapalat" w:hAnsi="GHEA Grapalat" w:cs="Sylfaen"/>
          <w:i/>
          <w:sz w:val="22"/>
          <w:szCs w:val="22"/>
          <w:lang w:val="af-ZA"/>
        </w:rPr>
        <w:t>:</w:t>
      </w:r>
    </w:p>
    <w:p w14:paraId="1134AC16"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3"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2CBA8D87" w14:textId="77777777"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14:paraId="0BD43D1A" w14:textId="77777777"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4" w:history="1">
        <w:r w:rsidR="00F60C5F" w:rsidRPr="00A61D46">
          <w:rPr>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5"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6838C5BE"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6"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6506E5C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54AB2398" w14:textId="77777777" w:rsidR="0089384E" w:rsidRPr="003118E2" w:rsidRDefault="0089384E" w:rsidP="0089384E">
      <w:pPr>
        <w:ind w:firstLine="567"/>
        <w:rPr>
          <w:rFonts w:ascii="GHEA Grapalat" w:hAnsi="GHEA Grapalat"/>
          <w:b/>
          <w:sz w:val="20"/>
          <w:szCs w:val="22"/>
          <w:lang w:val="af-ZA"/>
        </w:rPr>
      </w:pPr>
      <w:bookmarkStart w:id="2"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44815F8D"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323B7C31" w14:textId="77777777" w:rsidR="00096865" w:rsidRPr="005E1F72" w:rsidRDefault="00096865" w:rsidP="00EF3662">
      <w:pPr>
        <w:ind w:firstLine="567"/>
        <w:jc w:val="center"/>
        <w:rPr>
          <w:rFonts w:ascii="GHEA Grapalat" w:hAnsi="GHEA Grapalat"/>
          <w:b/>
          <w:sz w:val="20"/>
          <w:szCs w:val="22"/>
          <w:lang w:val="af-ZA"/>
        </w:rPr>
      </w:pPr>
    </w:p>
    <w:p w14:paraId="2F1820B8" w14:textId="77777777" w:rsidR="00160AE4" w:rsidRPr="005E1F72" w:rsidRDefault="00160AE4" w:rsidP="00EF3662">
      <w:pPr>
        <w:ind w:firstLine="567"/>
        <w:jc w:val="center"/>
        <w:rPr>
          <w:rFonts w:ascii="GHEA Grapalat" w:hAnsi="GHEA Grapalat" w:cs="Sylfaen"/>
          <w:b/>
          <w:sz w:val="22"/>
          <w:szCs w:val="22"/>
          <w:lang w:val="af-ZA"/>
        </w:rPr>
      </w:pPr>
    </w:p>
    <w:p w14:paraId="4BAC002B" w14:textId="77777777" w:rsidR="00160AE4" w:rsidRPr="005E1F72" w:rsidRDefault="00160AE4" w:rsidP="00EF3662">
      <w:pPr>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14:paraId="208F5CD9" w14:textId="77777777" w:rsidR="00160AE4" w:rsidRPr="005E1F72" w:rsidRDefault="00160AE4" w:rsidP="00EF3662">
      <w:pPr>
        <w:ind w:firstLine="567"/>
        <w:jc w:val="center"/>
        <w:rPr>
          <w:rFonts w:ascii="GHEA Grapalat" w:hAnsi="GHEA Grapalat"/>
          <w:i/>
          <w:sz w:val="20"/>
          <w:lang w:val="af-ZA"/>
        </w:rPr>
      </w:pPr>
    </w:p>
    <w:p w14:paraId="235893F3" w14:textId="2B8F2AF6" w:rsidR="00096865" w:rsidRPr="00B9199D" w:rsidRDefault="00B24F59" w:rsidP="00D74267">
      <w:pPr>
        <w:ind w:firstLine="567"/>
        <w:jc w:val="center"/>
        <w:rPr>
          <w:rFonts w:ascii="GHEA Grapalat" w:hAnsi="GHEA Grapalat"/>
          <w:b/>
          <w:sz w:val="20"/>
          <w:lang w:val="hy-AM"/>
        </w:rPr>
      </w:pPr>
      <w:r w:rsidRPr="00F5465D">
        <w:rPr>
          <w:rFonts w:ascii="GHEA Grapalat" w:hAnsi="GHEA Grapalat"/>
          <w:b/>
          <w:sz w:val="20"/>
          <w:lang w:val="hy-AM"/>
        </w:rPr>
        <w:t xml:space="preserve">ԵՐԵՎԱՆԻ ՔԱՂԱՔԱՊԵՏԱՐԱՆԻ </w:t>
      </w:r>
      <w:r w:rsidRPr="00F5465D">
        <w:rPr>
          <w:rFonts w:ascii="GHEA Grapalat" w:hAnsi="GHEA Grapalat"/>
          <w:b/>
          <w:sz w:val="20"/>
          <w:lang w:val="af-ZA"/>
        </w:rPr>
        <w:t>ԿԱՐԻՔՆԵՐԻ ՀԱՄԱՐ</w:t>
      </w:r>
      <w:r w:rsidR="00D74267">
        <w:rPr>
          <w:rFonts w:ascii="GHEA Grapalat" w:hAnsi="GHEA Grapalat"/>
          <w:b/>
          <w:sz w:val="20"/>
          <w:lang w:val="hy-AM"/>
        </w:rPr>
        <w:t>՝</w:t>
      </w:r>
      <w:r w:rsidR="00D74267" w:rsidRPr="00D74267">
        <w:rPr>
          <w:rFonts w:ascii="GHEA Grapalat" w:hAnsi="GHEA Grapalat"/>
          <w:b/>
          <w:sz w:val="20"/>
          <w:lang w:val="af-ZA"/>
        </w:rPr>
        <w:t xml:space="preserve"> </w:t>
      </w:r>
      <w:r w:rsidR="00B9199D">
        <w:rPr>
          <w:rFonts w:ascii="GHEA Grapalat" w:hAnsi="GHEA Grapalat"/>
          <w:b/>
          <w:sz w:val="20"/>
          <w:lang w:val="hy-AM"/>
        </w:rPr>
        <w:t>ԵՐԵՎ</w:t>
      </w:r>
      <w:r w:rsidR="00B9199D" w:rsidRPr="00B9199D">
        <w:rPr>
          <w:rFonts w:ascii="GHEA Grapalat" w:hAnsi="GHEA Grapalat"/>
          <w:b/>
          <w:sz w:val="20"/>
          <w:lang w:val="hy-AM"/>
        </w:rPr>
        <w:t xml:space="preserve">ԱՆ ՔԱՂԱՔԻ </w:t>
      </w:r>
      <w:r w:rsidR="00FC1A6F">
        <w:rPr>
          <w:rFonts w:ascii="GHEA Grapalat" w:hAnsi="GHEA Grapalat"/>
          <w:b/>
          <w:sz w:val="20"/>
          <w:lang w:val="hy-AM"/>
        </w:rPr>
        <w:t xml:space="preserve">ԿԵՆՏՐՈՆ </w:t>
      </w:r>
      <w:r w:rsidR="00B9199D" w:rsidRPr="00B9199D">
        <w:rPr>
          <w:rFonts w:ascii="GHEA Grapalat" w:hAnsi="GHEA Grapalat"/>
          <w:b/>
          <w:sz w:val="20"/>
          <w:lang w:val="hy-AM"/>
        </w:rPr>
        <w:t xml:space="preserve">ՎԱՐՉԱԿԱՆ ՇՐՋԱՆԻ ԿԱՐԻՔՆԵՐԻ ՀԱՄԱՐ ՍՆՆԴԻ </w:t>
      </w:r>
      <w:r w:rsidR="00180492">
        <w:rPr>
          <w:rFonts w:ascii="GHEA Grapalat" w:hAnsi="GHEA Grapalat"/>
          <w:b/>
          <w:sz w:val="20"/>
          <w:lang w:val="hy-AM"/>
        </w:rPr>
        <w:t>ԾԱՆՐՈՑ</w:t>
      </w:r>
      <w:r w:rsidR="00B9199D" w:rsidRPr="00B9199D">
        <w:rPr>
          <w:rFonts w:ascii="GHEA Grapalat" w:hAnsi="GHEA Grapalat"/>
          <w:b/>
          <w:sz w:val="20"/>
          <w:lang w:val="hy-AM"/>
        </w:rPr>
        <w:t>ՆԵՐԻ  ՁԵՌՔԲԵՐՄ</w:t>
      </w:r>
      <w:r w:rsidR="00160AE4" w:rsidRPr="00B9199D">
        <w:rPr>
          <w:rFonts w:ascii="GHEA Grapalat" w:hAnsi="GHEA Grapalat"/>
          <w:b/>
          <w:sz w:val="20"/>
          <w:lang w:val="hy-AM"/>
        </w:rPr>
        <w:t xml:space="preserve">ԱՆ ՆՊԱՏԱԿՈՎ ՀԱՅՏԱՐԱՐՎԱԾ </w:t>
      </w:r>
      <w:r w:rsidR="00F0744D" w:rsidRPr="00B9199D">
        <w:rPr>
          <w:rFonts w:ascii="GHEA Grapalat" w:hAnsi="GHEA Grapalat"/>
          <w:b/>
          <w:sz w:val="20"/>
          <w:lang w:val="hy-AM"/>
        </w:rPr>
        <w:t>ԳՆԱՆՇՄԱՆ ՀԱՐՑՄԱՆ</w:t>
      </w:r>
      <w:r w:rsidR="00DC1945">
        <w:rPr>
          <w:rFonts w:ascii="GHEA Grapalat" w:hAnsi="GHEA Grapalat"/>
          <w:b/>
          <w:sz w:val="20"/>
          <w:lang w:val="hy-AM"/>
        </w:rPr>
        <w:t xml:space="preserve"> </w:t>
      </w:r>
      <w:r w:rsidR="00160AE4" w:rsidRPr="00B9199D">
        <w:rPr>
          <w:rFonts w:ascii="GHEA Grapalat" w:hAnsi="GHEA Grapalat"/>
          <w:b/>
          <w:sz w:val="20"/>
          <w:lang w:val="hy-AM"/>
        </w:rPr>
        <w:t>ՀՐԱՎԵՐԻ</w:t>
      </w:r>
    </w:p>
    <w:p w14:paraId="183091A5" w14:textId="77777777" w:rsidR="00C67E80" w:rsidRPr="00B9199D" w:rsidRDefault="00C67E80" w:rsidP="00EF3662">
      <w:pPr>
        <w:ind w:firstLine="567"/>
        <w:jc w:val="center"/>
        <w:rPr>
          <w:rFonts w:ascii="GHEA Grapalat" w:hAnsi="GHEA Grapalat"/>
          <w:b/>
          <w:sz w:val="20"/>
          <w:lang w:val="hy-AM"/>
        </w:rPr>
      </w:pPr>
    </w:p>
    <w:p w14:paraId="1A501B8B" w14:textId="77777777" w:rsidR="009F5D9B" w:rsidRPr="005E1F72" w:rsidRDefault="009F5D9B" w:rsidP="00EF3662">
      <w:pPr>
        <w:ind w:firstLine="567"/>
        <w:jc w:val="center"/>
        <w:rPr>
          <w:rFonts w:ascii="GHEA Grapalat" w:hAnsi="GHEA Grapalat" w:cs="Sylfaen"/>
          <w:b/>
          <w:sz w:val="20"/>
          <w:szCs w:val="22"/>
          <w:lang w:val="af-ZA"/>
        </w:rPr>
      </w:pPr>
    </w:p>
    <w:p w14:paraId="0E3D6A9B" w14:textId="77777777" w:rsidR="00096865" w:rsidRPr="005E1F72" w:rsidRDefault="00096865" w:rsidP="00EF3662">
      <w:pPr>
        <w:ind w:firstLine="567"/>
        <w:jc w:val="center"/>
        <w:rPr>
          <w:rFonts w:ascii="GHEA Grapalat" w:hAnsi="GHEA Grapalat"/>
          <w:sz w:val="20"/>
          <w:lang w:val="af-ZA"/>
        </w:rPr>
      </w:pPr>
      <w:r w:rsidRPr="00F049EA">
        <w:rPr>
          <w:rFonts w:ascii="GHEA Grapalat" w:hAnsi="GHEA Grapalat" w:cs="Sylfaen"/>
          <w:b/>
          <w:sz w:val="20"/>
          <w:szCs w:val="22"/>
          <w:lang w:val="hy-AM"/>
        </w:rPr>
        <w:t>ՄԱՍ</w:t>
      </w:r>
      <w:r w:rsidRPr="005E1F72">
        <w:rPr>
          <w:rFonts w:ascii="GHEA Grapalat" w:hAnsi="GHEA Grapalat" w:cs="Times Armenian"/>
          <w:b/>
          <w:sz w:val="20"/>
          <w:szCs w:val="22"/>
          <w:lang w:val="af-ZA"/>
        </w:rPr>
        <w:t xml:space="preserve">  I.</w:t>
      </w:r>
    </w:p>
    <w:p w14:paraId="652F7E3E" w14:textId="77777777" w:rsidR="00096865" w:rsidRPr="005E1F72" w:rsidRDefault="00096865" w:rsidP="00EF3662">
      <w:pPr>
        <w:ind w:firstLine="567"/>
        <w:jc w:val="both"/>
        <w:rPr>
          <w:rFonts w:ascii="GHEA Grapalat" w:hAnsi="GHEA Grapalat"/>
          <w:sz w:val="20"/>
          <w:lang w:val="af-ZA"/>
        </w:rPr>
      </w:pPr>
    </w:p>
    <w:p w14:paraId="6A0B0AB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44A78B9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6AA2E9A8"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06EACF04"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79147F07"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00096865" w:rsidRPr="00972668">
        <w:rPr>
          <w:rFonts w:ascii="GHEA Grapalat" w:hAnsi="GHEA Grapalat" w:cs="Times Armenian"/>
          <w:sz w:val="20"/>
          <w:lang w:val="af-ZA"/>
        </w:rPr>
        <w:tab/>
        <w:t xml:space="preserve"> </w:t>
      </w:r>
    </w:p>
    <w:p w14:paraId="225A20B0"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2921A88F"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14:paraId="0B4C3D82"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կնքումը</w:t>
      </w:r>
      <w:r w:rsidR="00096865" w:rsidRPr="00972668">
        <w:rPr>
          <w:rFonts w:ascii="GHEA Grapalat" w:hAnsi="GHEA Grapalat" w:cs="Times Armenian"/>
          <w:sz w:val="20"/>
          <w:lang w:val="af-ZA"/>
        </w:rPr>
        <w:tab/>
      </w:r>
    </w:p>
    <w:p w14:paraId="06E0699D"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6A40672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43C22912"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0AAE7295" w14:textId="77777777" w:rsidR="00096865" w:rsidRPr="00972668" w:rsidRDefault="00096865" w:rsidP="00EF3662">
      <w:pPr>
        <w:ind w:firstLine="567"/>
        <w:jc w:val="both"/>
        <w:rPr>
          <w:rFonts w:ascii="GHEA Grapalat" w:hAnsi="GHEA Grapalat"/>
          <w:sz w:val="20"/>
          <w:lang w:val="af-ZA"/>
        </w:rPr>
      </w:pPr>
    </w:p>
    <w:p w14:paraId="616E65D7" w14:textId="77777777" w:rsidR="00096865" w:rsidRPr="00972668" w:rsidRDefault="00096865" w:rsidP="00EF3662">
      <w:pPr>
        <w:ind w:firstLine="567"/>
        <w:jc w:val="both"/>
        <w:rPr>
          <w:rFonts w:ascii="GHEA Grapalat" w:hAnsi="GHEA Grapalat"/>
          <w:sz w:val="20"/>
          <w:lang w:val="af-ZA"/>
        </w:rPr>
      </w:pPr>
    </w:p>
    <w:p w14:paraId="6345CD48" w14:textId="5D7A8BE0"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7A7F48">
        <w:rPr>
          <w:rFonts w:ascii="GHEA Grapalat" w:hAnsi="GHEA Grapalat" w:cs="Sylfaen"/>
          <w:b/>
          <w:sz w:val="20"/>
        </w:rPr>
        <w:t>ԳՆԱՆՇՄԱՆ</w:t>
      </w:r>
      <w:r w:rsidR="007A7F48" w:rsidRPr="007A7F48">
        <w:rPr>
          <w:rFonts w:ascii="GHEA Grapalat" w:hAnsi="GHEA Grapalat" w:cs="Sylfaen"/>
          <w:b/>
          <w:sz w:val="20"/>
          <w:lang w:val="af-ZA"/>
        </w:rPr>
        <w:t xml:space="preserve"> </w:t>
      </w:r>
      <w:proofErr w:type="gramStart"/>
      <w:r w:rsidR="007A7F48">
        <w:rPr>
          <w:rFonts w:ascii="GHEA Grapalat" w:hAnsi="GHEA Grapalat" w:cs="Sylfaen"/>
          <w:b/>
          <w:sz w:val="20"/>
        </w:rPr>
        <w:t>ՀԱՐՑՄԱՆ</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7E13DBE" w14:textId="77777777" w:rsidR="00096865" w:rsidRPr="00972668" w:rsidRDefault="00096865" w:rsidP="00EF3662">
      <w:pPr>
        <w:ind w:firstLine="567"/>
        <w:jc w:val="both"/>
        <w:rPr>
          <w:rFonts w:ascii="GHEA Grapalat" w:hAnsi="GHEA Grapalat"/>
          <w:sz w:val="20"/>
          <w:lang w:val="af-ZA"/>
        </w:rPr>
      </w:pPr>
    </w:p>
    <w:p w14:paraId="670A5BC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gramStart"/>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proofErr w:type="gramEnd"/>
      <w:r w:rsidRPr="00972668">
        <w:rPr>
          <w:rFonts w:ascii="GHEA Grapalat" w:hAnsi="GHEA Grapalat" w:cs="Times Armenian"/>
          <w:sz w:val="20"/>
          <w:lang w:val="af-ZA"/>
        </w:rPr>
        <w:tab/>
      </w:r>
    </w:p>
    <w:p w14:paraId="1370565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57ABED30" w14:textId="77777777" w:rsidR="00B375A2" w:rsidRDefault="006F0D3F" w:rsidP="00B375A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334B2F" w:rsidRPr="00334B2F">
        <w:rPr>
          <w:rFonts w:ascii="GHEA Grapalat" w:hAnsi="GHEA Grapalat" w:cs="Times Armenian"/>
          <w:sz w:val="20"/>
          <w:lang w:val="af-ZA"/>
        </w:rPr>
        <w:t>6</w:t>
      </w:r>
      <w:r w:rsidR="00096865" w:rsidRPr="005E1F72">
        <w:rPr>
          <w:rFonts w:ascii="GHEA Grapalat" w:hAnsi="GHEA Grapalat" w:cs="Times Armenian"/>
          <w:sz w:val="20"/>
          <w:lang w:val="af-ZA"/>
        </w:rPr>
        <w:tab/>
      </w:r>
    </w:p>
    <w:p w14:paraId="79B73821" w14:textId="77777777" w:rsidR="00096865" w:rsidRPr="005E1F72" w:rsidRDefault="00B375A2" w:rsidP="00B375A2">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04F14733" w14:textId="7603C26B" w:rsidR="00096865" w:rsidRPr="005E1F72" w:rsidRDefault="00096865" w:rsidP="00D74267">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B7666B">
        <w:rPr>
          <w:rFonts w:ascii="GHEA Grapalat" w:hAnsi="GHEA Grapalat" w:cs="Times Armenian"/>
          <w:b/>
          <w:sz w:val="20"/>
          <w:lang w:val="af-ZA"/>
        </w:rPr>
        <w:t>ԵՔ-ԳՀԱՊՁԲ-</w:t>
      </w:r>
      <w:r w:rsidR="00CF5828">
        <w:rPr>
          <w:rFonts w:ascii="GHEA Grapalat" w:hAnsi="GHEA Grapalat" w:cs="Times Armenian"/>
          <w:b/>
          <w:sz w:val="20"/>
          <w:lang w:val="af-ZA"/>
        </w:rPr>
        <w:t>24/33</w:t>
      </w:r>
      <w:r w:rsidR="00034B88">
        <w:rPr>
          <w:rFonts w:ascii="GHEA Grapalat" w:hAnsi="GHEA Grapalat" w:cs="Times Armenian"/>
          <w:b/>
          <w:sz w:val="20"/>
          <w:lang w:val="hy-AM"/>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7A7F48">
        <w:rPr>
          <w:rFonts w:ascii="GHEA Grapalat" w:hAnsi="GHEA Grapalat" w:cs="Sylfaen"/>
          <w:sz w:val="20"/>
        </w:rPr>
        <w:t>գնանշման</w:t>
      </w:r>
      <w:r w:rsidR="007A7F48" w:rsidRPr="007A7F48">
        <w:rPr>
          <w:rFonts w:ascii="GHEA Grapalat" w:hAnsi="GHEA Grapalat" w:cs="Sylfaen"/>
          <w:sz w:val="20"/>
          <w:lang w:val="af-ZA"/>
        </w:rPr>
        <w:t xml:space="preserve"> </w:t>
      </w:r>
      <w:r w:rsidR="007A7F48">
        <w:rPr>
          <w:rFonts w:ascii="GHEA Grapalat" w:hAnsi="GHEA Grapalat" w:cs="Sylfaen"/>
          <w:sz w:val="20"/>
        </w:rPr>
        <w:t>հարցման</w:t>
      </w:r>
      <w:r w:rsidR="00034B88">
        <w:rPr>
          <w:rFonts w:ascii="GHEA Grapalat" w:hAnsi="GHEA Grapalat" w:cs="Sylfaen"/>
          <w:sz w:val="20"/>
          <w:lang w:val="hy-AM"/>
        </w:rPr>
        <w:t xml:space="preserve"> </w:t>
      </w:r>
      <w:r w:rsidRPr="005E1F72">
        <w:rPr>
          <w:rFonts w:ascii="GHEA Grapalat" w:hAnsi="GHEA Grapalat" w:cs="Times Armenian"/>
          <w:sz w:val="20"/>
          <w:lang w:val="af-ZA"/>
        </w:rPr>
        <w:t>(</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14:paraId="374510B9" w14:textId="7B020150" w:rsidR="00096865" w:rsidRPr="00BD57B2" w:rsidRDefault="00096865" w:rsidP="00D74267">
      <w:pPr>
        <w:shd w:val="clear" w:color="auto" w:fill="FFFFFF"/>
        <w:ind w:firstLine="375"/>
        <w:jc w:val="both"/>
        <w:rPr>
          <w:rFonts w:ascii="Arial Unicode" w:hAnsi="Arial Unicode"/>
          <w:bCs/>
          <w:color w:val="000000"/>
          <w:sz w:val="21"/>
          <w:szCs w:val="21"/>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F40D4D" w:rsidRPr="00847CEC">
        <w:rPr>
          <w:rFonts w:ascii="GHEA Grapalat" w:hAnsi="GHEA Grapalat"/>
          <w:sz w:val="20"/>
          <w:lang w:val="af-ZA"/>
        </w:rPr>
        <w:t>«</w:t>
      </w:r>
      <w:r w:rsidR="004E144F" w:rsidRPr="00847CEC">
        <w:rPr>
          <w:rFonts w:ascii="GHEA Grapalat" w:hAnsi="GHEA Grapalat"/>
          <w:sz w:val="20"/>
          <w:lang w:val="af-ZA"/>
        </w:rPr>
        <w:t>Է</w:t>
      </w:r>
      <w:r w:rsidR="00F40D4D" w:rsidRPr="00BD57B2">
        <w:rPr>
          <w:rFonts w:ascii="GHEA Grapalat" w:hAnsi="GHEA Grapalat"/>
          <w:sz w:val="20"/>
          <w:lang w:val="af-ZA"/>
        </w:rPr>
        <w:t>լեկտրոնային</w:t>
      </w:r>
      <w:r w:rsidR="00F40D4D" w:rsidRPr="002B0733">
        <w:rPr>
          <w:rFonts w:ascii="GHEA Grapalat" w:hAnsi="GHEA Grapalat"/>
          <w:sz w:val="20"/>
          <w:lang w:val="af-ZA"/>
        </w:rPr>
        <w:t xml:space="preserve">  </w:t>
      </w:r>
      <w:r w:rsidR="00F40D4D" w:rsidRPr="00BD57B2">
        <w:rPr>
          <w:rFonts w:ascii="GHEA Grapalat" w:hAnsi="GHEA Grapalat"/>
          <w:sz w:val="20"/>
          <w:lang w:val="af-ZA"/>
        </w:rPr>
        <w:t>ձևով</w:t>
      </w:r>
      <w:r w:rsidR="00F40D4D" w:rsidRPr="002B0733">
        <w:rPr>
          <w:rFonts w:ascii="GHEA Grapalat" w:hAnsi="GHEA Grapalat"/>
          <w:sz w:val="20"/>
          <w:lang w:val="af-ZA"/>
        </w:rPr>
        <w:t xml:space="preserve"> </w:t>
      </w:r>
      <w:r w:rsidR="00F40D4D" w:rsidRPr="00BD57B2">
        <w:rPr>
          <w:rFonts w:ascii="GHEA Grapalat" w:hAnsi="GHEA Grapalat"/>
          <w:sz w:val="20"/>
          <w:lang w:val="af-ZA"/>
        </w:rPr>
        <w:t>գնումների</w:t>
      </w:r>
      <w:r w:rsidR="00F40D4D" w:rsidRPr="002B0733">
        <w:rPr>
          <w:rFonts w:ascii="GHEA Grapalat" w:hAnsi="GHEA Grapalat"/>
          <w:sz w:val="20"/>
          <w:lang w:val="af-ZA"/>
        </w:rPr>
        <w:t xml:space="preserve"> </w:t>
      </w:r>
      <w:r w:rsidR="00F40D4D" w:rsidRPr="00BD57B2">
        <w:rPr>
          <w:rFonts w:ascii="GHEA Grapalat" w:hAnsi="GHEA Grapalat"/>
          <w:sz w:val="20"/>
          <w:lang w:val="af-ZA"/>
        </w:rPr>
        <w:t>կատարման</w:t>
      </w:r>
      <w:r w:rsidR="00F40D4D" w:rsidRPr="002B0733">
        <w:rPr>
          <w:rFonts w:ascii="GHEA Grapalat" w:hAnsi="GHEA Grapalat"/>
          <w:sz w:val="20"/>
          <w:lang w:val="af-ZA"/>
        </w:rPr>
        <w:t xml:space="preserve">» </w:t>
      </w:r>
      <w:r w:rsidR="00F40D4D" w:rsidRPr="00BD57B2">
        <w:rPr>
          <w:rFonts w:ascii="GHEA Grapalat" w:hAnsi="GHEA Grapalat"/>
          <w:sz w:val="20"/>
          <w:lang w:val="af-ZA"/>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D74267" w:rsidRPr="00B14E2D">
        <w:rPr>
          <w:rFonts w:ascii="GHEA Grapalat" w:hAnsi="GHEA Grapalat"/>
          <w:b/>
          <w:sz w:val="20"/>
          <w:lang w:val="hy-AM"/>
        </w:rPr>
        <w:t>Երևանի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r w:rsidR="00A00E74" w:rsidRPr="005E1F72">
        <w:rPr>
          <w:rFonts w:ascii="GHEA Grapalat" w:hAnsi="GHEA Grapalat" w:cs="Sylfaen"/>
          <w:sz w:val="20"/>
        </w:rPr>
        <w:t>այսուհետ</w:t>
      </w:r>
      <w:r w:rsidR="00A00E74" w:rsidRPr="005E1F72">
        <w:rPr>
          <w:rFonts w:ascii="GHEA Grapalat" w:hAnsi="GHEA Grapalat" w:cs="Times Armenian"/>
          <w:sz w:val="20"/>
          <w:lang w:val="af-ZA"/>
        </w:rPr>
        <w:t xml:space="preserve">` </w:t>
      </w:r>
      <w:r w:rsidR="00A00E74" w:rsidRPr="005E1F72">
        <w:rPr>
          <w:rFonts w:ascii="GHEA Grapalat" w:hAnsi="GHEA Grapalat" w:cs="Sylfaen"/>
          <w:sz w:val="20"/>
        </w:rPr>
        <w:t>պատվիրատու</w:t>
      </w:r>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000604CF"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003D0075" w:rsidRPr="005E1F72">
        <w:rPr>
          <w:rFonts w:ascii="GHEA Grapalat" w:hAnsi="GHEA Grapalat" w:cs="Sylfaen"/>
          <w:sz w:val="20"/>
        </w:rPr>
        <w:t>մ</w:t>
      </w:r>
      <w:r w:rsidRPr="005E1F72">
        <w:rPr>
          <w:rFonts w:ascii="GHEA Grapalat" w:hAnsi="GHEA Grapalat" w:cs="Sylfaen"/>
          <w:sz w:val="20"/>
        </w:rPr>
        <w:t>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004D5671" w:rsidRPr="005E1F72">
        <w:rPr>
          <w:rFonts w:ascii="GHEA Grapalat" w:hAnsi="GHEA Grapalat" w:cs="Times Armenian"/>
          <w:sz w:val="20"/>
          <w:lang w:val="af-ZA"/>
        </w:rPr>
        <w:t>։</w:t>
      </w:r>
    </w:p>
    <w:p w14:paraId="6F9F4E97" w14:textId="77777777" w:rsidR="00096865" w:rsidRPr="005E1F72" w:rsidRDefault="00096865" w:rsidP="00D74267">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14:paraId="4D96D856" w14:textId="77777777" w:rsidR="00926875" w:rsidRPr="005E1F72" w:rsidRDefault="00926875" w:rsidP="00D74267">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2EF64139" w14:textId="77777777" w:rsidR="00096865" w:rsidRPr="005E1F72" w:rsidRDefault="00096865" w:rsidP="00D74267">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468EBDA6" w14:textId="096B900E" w:rsidR="00096865" w:rsidRPr="005E1F72" w:rsidRDefault="00A81DD5" w:rsidP="0073400E">
      <w:pPr>
        <w:pStyle w:val="BodyTextIndent2"/>
        <w:spacing w:line="240" w:lineRule="auto"/>
        <w:ind w:firstLine="0"/>
        <w:jc w:val="center"/>
        <w:rPr>
          <w:rFonts w:ascii="GHEA Grapalat" w:hAnsi="GHEA Grapalat"/>
          <w:szCs w:val="22"/>
        </w:rPr>
      </w:pPr>
      <w:r w:rsidRPr="005E1F72">
        <w:rPr>
          <w:rFonts w:ascii="GHEA Grapalat" w:hAnsi="GHEA Grapalat"/>
        </w:rPr>
        <w:t xml:space="preserve">Գնահատող հանձնաժողովի քարտուղարի </w:t>
      </w:r>
      <w:r w:rsidR="00B14E2D">
        <w:rPr>
          <w:rFonts w:ascii="GHEA Grapalat" w:hAnsi="GHEA Grapalat"/>
        </w:rPr>
        <w:t>էլեկտրոնային փոստի հասցեն է`</w:t>
      </w:r>
      <w:r w:rsidR="003517CC" w:rsidRPr="003517CC">
        <w:rPr>
          <w:rFonts w:ascii="GHEA Grapalat" w:hAnsi="GHEA Grapalat"/>
          <w:i/>
          <w:lang w:val="hy-AM"/>
        </w:rPr>
        <w:t xml:space="preserve"> </w:t>
      </w:r>
      <w:r w:rsidR="00B9199D" w:rsidRPr="00B9199D">
        <w:rPr>
          <w:rFonts w:ascii="GHEA Grapalat" w:hAnsi="GHEA Grapalat"/>
          <w:i/>
        </w:rPr>
        <w:t>sofa.</w:t>
      </w:r>
      <w:r w:rsidR="00B9199D">
        <w:rPr>
          <w:rFonts w:ascii="GHEA Grapalat" w:hAnsi="GHEA Grapalat"/>
          <w:i/>
        </w:rPr>
        <w:t>khachatryan</w:t>
      </w:r>
      <w:r w:rsidR="00613A7E" w:rsidRPr="00613A7E">
        <w:rPr>
          <w:rFonts w:ascii="GHEA Grapalat" w:hAnsi="GHEA Grapalat"/>
          <w:i/>
        </w:rPr>
        <w:t>@yerevan.am</w:t>
      </w:r>
      <w:r w:rsidR="00D74267" w:rsidRPr="00D74267">
        <w:rPr>
          <w:rFonts w:ascii="GHEA Grapalat" w:hAnsi="GHEA Grapalat"/>
        </w:rPr>
        <w:t>:</w:t>
      </w:r>
      <w:r w:rsidR="00F5653D" w:rsidRPr="00D74267">
        <w:rPr>
          <w:rFonts w:ascii="GHEA Grapalat" w:hAnsi="GHEA Grapalat"/>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rPr>
        <w:t xml:space="preserve">  I</w:t>
      </w:r>
    </w:p>
    <w:p w14:paraId="6D0E6DDB"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D99619E" w14:textId="77777777" w:rsidR="00096865" w:rsidRPr="005E1F72" w:rsidRDefault="002B32D6" w:rsidP="00A832D3">
      <w:pPr>
        <w:numPr>
          <w:ilvl w:val="0"/>
          <w:numId w:val="1"/>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6042DC5D" w14:textId="77777777" w:rsidR="002B32D6" w:rsidRPr="005E1F72" w:rsidRDefault="002B32D6" w:rsidP="00EF3662">
      <w:pPr>
        <w:ind w:left="360"/>
        <w:jc w:val="center"/>
        <w:rPr>
          <w:rFonts w:ascii="GHEA Grapalat" w:hAnsi="GHEA Grapalat" w:cs="Sylfaen"/>
          <w:b/>
          <w:sz w:val="20"/>
        </w:rPr>
      </w:pPr>
    </w:p>
    <w:p w14:paraId="000CC031" w14:textId="63AA3AC0" w:rsidR="00096865" w:rsidRPr="00B9199D" w:rsidRDefault="00096865" w:rsidP="00E66AA9">
      <w:pPr>
        <w:pStyle w:val="Heading3"/>
        <w:numPr>
          <w:ilvl w:val="1"/>
          <w:numId w:val="11"/>
        </w:numPr>
        <w:spacing w:line="240" w:lineRule="auto"/>
        <w:jc w:val="both"/>
        <w:rPr>
          <w:rFonts w:ascii="GHEA Grapalat" w:hAnsi="GHEA Grapalat" w:cs="Sylfaen"/>
          <w:i w:val="0"/>
        </w:rPr>
      </w:pPr>
      <w:r w:rsidRPr="005E1F72">
        <w:rPr>
          <w:rFonts w:ascii="GHEA Grapalat" w:hAnsi="GHEA Grapalat" w:cs="Sylfaen"/>
          <w:i w:val="0"/>
        </w:rPr>
        <w:t>Գնման</w:t>
      </w:r>
      <w:r w:rsidRPr="005E1F72">
        <w:rPr>
          <w:rFonts w:ascii="GHEA Grapalat" w:hAnsi="GHEA Grapalat" w:cs="Sylfaen"/>
          <w:i w:val="0"/>
          <w:lang w:val="af-ZA"/>
        </w:rPr>
        <w:t xml:space="preserve"> </w:t>
      </w:r>
      <w:r w:rsidRPr="005E1F72">
        <w:rPr>
          <w:rFonts w:ascii="GHEA Grapalat" w:hAnsi="GHEA Grapalat" w:cs="Sylfaen"/>
          <w:i w:val="0"/>
        </w:rPr>
        <w:t>առարկա</w:t>
      </w:r>
      <w:r w:rsidRPr="005E1F72">
        <w:rPr>
          <w:rFonts w:ascii="GHEA Grapalat" w:hAnsi="GHEA Grapalat" w:cs="Sylfaen"/>
          <w:i w:val="0"/>
          <w:lang w:val="af-ZA"/>
        </w:rPr>
        <w:t xml:space="preserve"> </w:t>
      </w:r>
      <w:r w:rsidRPr="005E1F72">
        <w:rPr>
          <w:rFonts w:ascii="GHEA Grapalat" w:hAnsi="GHEA Grapalat" w:cs="Sylfaen"/>
          <w:i w:val="0"/>
        </w:rPr>
        <w:t>է</w:t>
      </w:r>
      <w:r w:rsidRPr="005E1F72">
        <w:rPr>
          <w:rFonts w:ascii="GHEA Grapalat" w:hAnsi="GHEA Grapalat" w:cs="Sylfaen"/>
          <w:i w:val="0"/>
          <w:lang w:val="af-ZA"/>
        </w:rPr>
        <w:t xml:space="preserve"> </w:t>
      </w:r>
      <w:proofErr w:type="gramStart"/>
      <w:r w:rsidRPr="005E1F72">
        <w:rPr>
          <w:rFonts w:ascii="GHEA Grapalat" w:hAnsi="GHEA Grapalat" w:cs="Sylfaen"/>
          <w:i w:val="0"/>
        </w:rPr>
        <w:t>հանդիսանում</w:t>
      </w:r>
      <w:r w:rsidRPr="005E1F72">
        <w:rPr>
          <w:rFonts w:ascii="GHEA Grapalat" w:hAnsi="GHEA Grapalat" w:cs="Sylfaen"/>
          <w:i w:val="0"/>
          <w:lang w:val="af-ZA"/>
        </w:rPr>
        <w:t xml:space="preserve">  </w:t>
      </w:r>
      <w:r w:rsidR="00D74267" w:rsidRPr="00F5465D">
        <w:rPr>
          <w:rFonts w:ascii="GHEA Grapalat" w:hAnsi="GHEA Grapalat"/>
          <w:i w:val="0"/>
        </w:rPr>
        <w:t>Երևանի</w:t>
      </w:r>
      <w:proofErr w:type="gramEnd"/>
      <w:r w:rsidR="00D74267" w:rsidRPr="00F5465D">
        <w:rPr>
          <w:rFonts w:ascii="GHEA Grapalat" w:hAnsi="GHEA Grapalat"/>
          <w:i w:val="0"/>
        </w:rPr>
        <w:t xml:space="preserve"> </w:t>
      </w:r>
      <w:r w:rsidR="00D74267" w:rsidRPr="00B9199D">
        <w:rPr>
          <w:rFonts w:ascii="GHEA Grapalat" w:hAnsi="GHEA Grapalat" w:cs="Sylfaen"/>
          <w:i w:val="0"/>
        </w:rPr>
        <w:t>քաղաքապետարանի</w:t>
      </w:r>
      <w:r w:rsidRPr="00B9199D">
        <w:rPr>
          <w:rFonts w:ascii="GHEA Grapalat" w:hAnsi="GHEA Grapalat" w:cs="Sylfaen"/>
          <w:i w:val="0"/>
        </w:rPr>
        <w:t xml:space="preserve"> </w:t>
      </w:r>
      <w:r w:rsidRPr="005E1F72">
        <w:rPr>
          <w:rFonts w:ascii="GHEA Grapalat" w:hAnsi="GHEA Grapalat" w:cs="Sylfaen"/>
          <w:i w:val="0"/>
        </w:rPr>
        <w:t>կարիքների</w:t>
      </w:r>
      <w:r w:rsidRPr="00B9199D">
        <w:rPr>
          <w:rFonts w:ascii="GHEA Grapalat" w:hAnsi="GHEA Grapalat" w:cs="Sylfaen"/>
          <w:i w:val="0"/>
        </w:rPr>
        <w:t xml:space="preserve"> </w:t>
      </w:r>
      <w:r w:rsidRPr="005E1F72">
        <w:rPr>
          <w:rFonts w:ascii="GHEA Grapalat" w:hAnsi="GHEA Grapalat" w:cs="Sylfaen"/>
          <w:i w:val="0"/>
        </w:rPr>
        <w:t>համար</w:t>
      </w:r>
      <w:r w:rsidR="009C28BE" w:rsidRPr="00B9199D">
        <w:rPr>
          <w:rFonts w:ascii="GHEA Grapalat" w:hAnsi="GHEA Grapalat" w:cs="Sylfaen"/>
          <w:i w:val="0"/>
        </w:rPr>
        <w:t>`</w:t>
      </w:r>
      <w:r w:rsidR="00562765" w:rsidRPr="00B9199D">
        <w:rPr>
          <w:rFonts w:ascii="GHEA Grapalat" w:hAnsi="GHEA Grapalat" w:cs="Sylfaen"/>
          <w:i w:val="0"/>
        </w:rPr>
        <w:t xml:space="preserve"> </w:t>
      </w:r>
      <w:r w:rsidR="00611D0C" w:rsidRPr="00B9199D">
        <w:rPr>
          <w:rFonts w:ascii="GHEA Grapalat" w:hAnsi="GHEA Grapalat" w:cs="Sylfaen"/>
          <w:i w:val="0"/>
        </w:rPr>
        <w:t xml:space="preserve">Երևան քաղաքի </w:t>
      </w:r>
      <w:r w:rsidR="00FC1A6F">
        <w:rPr>
          <w:rFonts w:ascii="GHEA Grapalat" w:hAnsi="GHEA Grapalat" w:cs="Sylfaen"/>
          <w:i w:val="0"/>
        </w:rPr>
        <w:t>Կենտրոն</w:t>
      </w:r>
      <w:r w:rsidR="00E6596F">
        <w:rPr>
          <w:rFonts w:ascii="GHEA Grapalat" w:hAnsi="GHEA Grapalat" w:cs="Sylfaen"/>
          <w:i w:val="0"/>
          <w:lang w:val="hy-AM"/>
        </w:rPr>
        <w:t xml:space="preserve"> </w:t>
      </w:r>
      <w:r w:rsidR="00611D0C" w:rsidRPr="00B9199D">
        <w:rPr>
          <w:rFonts w:ascii="GHEA Grapalat" w:hAnsi="GHEA Grapalat" w:cs="Sylfaen"/>
          <w:i w:val="0"/>
        </w:rPr>
        <w:t xml:space="preserve">վարչական շրջանի կարիքների համար </w:t>
      </w:r>
      <w:r w:rsidR="00B9199D" w:rsidRPr="00B9199D">
        <w:rPr>
          <w:rFonts w:ascii="GHEA Grapalat" w:hAnsi="GHEA Grapalat" w:cs="Sylfaen"/>
          <w:i w:val="0"/>
        </w:rPr>
        <w:t>սննդի</w:t>
      </w:r>
      <w:r w:rsidR="007C2B99" w:rsidRPr="00B9199D">
        <w:rPr>
          <w:rFonts w:ascii="GHEA Grapalat" w:hAnsi="GHEA Grapalat" w:cs="Sylfaen"/>
          <w:i w:val="0"/>
        </w:rPr>
        <w:t xml:space="preserve"> </w:t>
      </w:r>
      <w:r w:rsidR="00180492">
        <w:rPr>
          <w:rFonts w:ascii="GHEA Grapalat" w:hAnsi="GHEA Grapalat" w:cs="Sylfaen"/>
          <w:i w:val="0"/>
        </w:rPr>
        <w:t>ծանրոց</w:t>
      </w:r>
      <w:r w:rsidR="007C2B99" w:rsidRPr="00B9199D">
        <w:rPr>
          <w:rFonts w:ascii="GHEA Grapalat" w:hAnsi="GHEA Grapalat" w:cs="Sylfaen"/>
          <w:i w:val="0"/>
        </w:rPr>
        <w:t xml:space="preserve">ների </w:t>
      </w:r>
      <w:r w:rsidRPr="00840463">
        <w:rPr>
          <w:rFonts w:ascii="GHEA Grapalat" w:hAnsi="GHEA Grapalat" w:cs="Sylfaen"/>
          <w:i w:val="0"/>
        </w:rPr>
        <w:t>ձեռքբերումը</w:t>
      </w:r>
      <w:r w:rsidR="00816505" w:rsidRPr="00840463">
        <w:rPr>
          <w:rFonts w:ascii="GHEA Grapalat" w:hAnsi="GHEA Grapalat" w:cs="Sylfaen"/>
          <w:i w:val="0"/>
        </w:rPr>
        <w:t xml:space="preserve"> (</w:t>
      </w:r>
      <w:r w:rsidR="00816505" w:rsidRPr="00B9199D">
        <w:rPr>
          <w:rFonts w:ascii="GHEA Grapalat" w:hAnsi="GHEA Grapalat" w:cs="Sylfaen"/>
          <w:i w:val="0"/>
        </w:rPr>
        <w:t>այսուհետ` նաև ապրանք)</w:t>
      </w:r>
      <w:r w:rsidR="00C43524" w:rsidRPr="00B9199D">
        <w:rPr>
          <w:rFonts w:ascii="GHEA Grapalat" w:hAnsi="GHEA Grapalat" w:cs="Sylfaen"/>
          <w:i w:val="0"/>
        </w:rPr>
        <w:t>,</w:t>
      </w:r>
      <w:r w:rsidRPr="00B9199D">
        <w:rPr>
          <w:rFonts w:ascii="GHEA Grapalat" w:hAnsi="GHEA Grapalat" w:cs="Sylfaen"/>
          <w:i w:val="0"/>
        </w:rPr>
        <w:t xml:space="preserve"> </w:t>
      </w:r>
      <w:r w:rsidR="00D74267" w:rsidRPr="00B9199D">
        <w:rPr>
          <w:rFonts w:ascii="GHEA Grapalat" w:hAnsi="GHEA Grapalat" w:cs="Sylfaen"/>
          <w:i w:val="0"/>
        </w:rPr>
        <w:t>որը</w:t>
      </w:r>
      <w:r w:rsidRPr="00B9199D">
        <w:rPr>
          <w:rFonts w:ascii="GHEA Grapalat" w:hAnsi="GHEA Grapalat" w:cs="Sylfaen"/>
          <w:i w:val="0"/>
        </w:rPr>
        <w:t xml:space="preserve"> խմբավորված  </w:t>
      </w:r>
      <w:r w:rsidR="00D74267" w:rsidRPr="00B9199D">
        <w:rPr>
          <w:rFonts w:ascii="GHEA Grapalat" w:hAnsi="GHEA Grapalat" w:cs="Sylfaen"/>
          <w:i w:val="0"/>
        </w:rPr>
        <w:t xml:space="preserve">է </w:t>
      </w:r>
      <w:r w:rsidR="00B9199D">
        <w:rPr>
          <w:rFonts w:ascii="GHEA Grapalat" w:hAnsi="GHEA Grapalat" w:cs="Sylfaen"/>
          <w:i w:val="0"/>
        </w:rPr>
        <w:t>1</w:t>
      </w:r>
      <w:r w:rsidR="00D74267" w:rsidRPr="00B9199D">
        <w:rPr>
          <w:rFonts w:ascii="GHEA Grapalat" w:hAnsi="GHEA Grapalat" w:cs="Sylfaen"/>
          <w:i w:val="0"/>
        </w:rPr>
        <w:t xml:space="preserve"> (</w:t>
      </w:r>
      <w:r w:rsidR="00B9199D">
        <w:rPr>
          <w:rFonts w:ascii="GHEA Grapalat" w:hAnsi="GHEA Grapalat" w:cs="Sylfaen"/>
          <w:i w:val="0"/>
          <w:lang w:val="hy-AM"/>
        </w:rPr>
        <w:t>մ</w:t>
      </w:r>
      <w:r w:rsidR="0088740B" w:rsidRPr="00B9199D">
        <w:rPr>
          <w:rFonts w:ascii="GHEA Grapalat" w:hAnsi="GHEA Grapalat" w:cs="Sylfaen"/>
          <w:i w:val="0"/>
        </w:rPr>
        <w:t>եկ</w:t>
      </w:r>
      <w:r w:rsidR="00D74267" w:rsidRPr="00B9199D">
        <w:rPr>
          <w:rFonts w:ascii="GHEA Grapalat" w:hAnsi="GHEA Grapalat" w:cs="Sylfaen"/>
          <w:i w:val="0"/>
        </w:rPr>
        <w:t>)</w:t>
      </w:r>
      <w:r w:rsidRPr="00B9199D">
        <w:rPr>
          <w:rFonts w:ascii="GHEA Grapalat" w:hAnsi="GHEA Grapalat" w:cs="Sylfaen"/>
          <w:i w:val="0"/>
        </w:rPr>
        <w:t xml:space="preserve"> </w:t>
      </w:r>
      <w:r w:rsidR="00D74267">
        <w:rPr>
          <w:rFonts w:ascii="GHEA Grapalat" w:hAnsi="GHEA Grapalat" w:cs="Sylfaen"/>
          <w:i w:val="0"/>
        </w:rPr>
        <w:t>չափաբաժ</w:t>
      </w:r>
      <w:r w:rsidR="00C96641" w:rsidRPr="00B9199D">
        <w:rPr>
          <w:rFonts w:ascii="GHEA Grapalat" w:hAnsi="GHEA Grapalat" w:cs="Sylfaen"/>
          <w:i w:val="0"/>
        </w:rPr>
        <w:t>ն</w:t>
      </w:r>
      <w:r w:rsidR="00753E6E" w:rsidRPr="005E1F72">
        <w:rPr>
          <w:rFonts w:ascii="GHEA Grapalat" w:hAnsi="GHEA Grapalat" w:cs="Sylfaen"/>
          <w:i w:val="0"/>
        </w:rPr>
        <w:t>ում</w:t>
      </w:r>
      <w:r w:rsidRPr="00B9199D">
        <w:rPr>
          <w:rFonts w:ascii="GHEA Grapalat" w:hAnsi="GHEA Grapalat" w:cs="Sylfaen"/>
          <w:i w:val="0"/>
        </w:rPr>
        <w:t>`</w:t>
      </w:r>
    </w:p>
    <w:p w14:paraId="3975B88A" w14:textId="77777777" w:rsidR="00E66AA9" w:rsidRPr="00E66AA9" w:rsidRDefault="00E66AA9" w:rsidP="00E66AA9">
      <w:pPr>
        <w:pStyle w:val="ListParagraph"/>
        <w:ind w:left="92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6379E3" w:rsidRPr="005E1F72" w14:paraId="483A01F9" w14:textId="77777777" w:rsidTr="001F3550">
        <w:trPr>
          <w:trHeight w:val="300"/>
        </w:trPr>
        <w:tc>
          <w:tcPr>
            <w:tcW w:w="3402" w:type="dxa"/>
            <w:gridSpan w:val="2"/>
            <w:vAlign w:val="center"/>
          </w:tcPr>
          <w:p w14:paraId="0435DA91" w14:textId="77777777" w:rsidR="006379E3" w:rsidRPr="005E1F72" w:rsidRDefault="006379E3" w:rsidP="00DE5543">
            <w:pPr>
              <w:pStyle w:val="BodyTextIndent2"/>
              <w:spacing w:line="240" w:lineRule="auto"/>
              <w:ind w:firstLine="0"/>
              <w:jc w:val="center"/>
              <w:rPr>
                <w:rFonts w:ascii="GHEA Grapalat" w:hAnsi="GHEA Grapalat"/>
                <w:b/>
                <w:bCs/>
                <w:i/>
                <w:iCs/>
                <w:sz w:val="14"/>
                <w:szCs w:val="14"/>
              </w:rPr>
            </w:pPr>
            <w:r w:rsidRPr="005E1F72">
              <w:rPr>
                <w:rFonts w:ascii="GHEA Grapalat" w:hAnsi="GHEA Grapalat"/>
                <w:b/>
                <w:bCs/>
                <w:i/>
                <w:iCs/>
                <w:sz w:val="14"/>
                <w:szCs w:val="14"/>
              </w:rPr>
              <w:t xml:space="preserve">Չափաբաժինների </w:t>
            </w:r>
          </w:p>
        </w:tc>
        <w:tc>
          <w:tcPr>
            <w:tcW w:w="6948" w:type="dxa"/>
            <w:vMerge w:val="restart"/>
            <w:vAlign w:val="center"/>
          </w:tcPr>
          <w:p w14:paraId="210E9A16" w14:textId="77777777" w:rsidR="006379E3" w:rsidRPr="005E1F72" w:rsidRDefault="006379E3" w:rsidP="00EF3662">
            <w:pPr>
              <w:pStyle w:val="BodyTextIndent2"/>
              <w:spacing w:line="240" w:lineRule="auto"/>
              <w:ind w:firstLine="0"/>
              <w:jc w:val="center"/>
              <w:rPr>
                <w:rFonts w:ascii="GHEA Grapalat" w:hAnsi="GHEA Grapalat"/>
                <w:b/>
                <w:bCs/>
                <w:i/>
                <w:iCs/>
              </w:rPr>
            </w:pPr>
            <w:r w:rsidRPr="005E1F72">
              <w:rPr>
                <w:rFonts w:ascii="GHEA Grapalat" w:hAnsi="GHEA Grapalat"/>
                <w:b/>
                <w:bCs/>
                <w:i/>
                <w:iCs/>
              </w:rPr>
              <w:t>Չափաբաժնի անվանումը</w:t>
            </w:r>
          </w:p>
        </w:tc>
      </w:tr>
      <w:tr w:rsidR="006379E3" w:rsidRPr="005E1F72" w14:paraId="65D7F0A3" w14:textId="77777777" w:rsidTr="00B14E2D">
        <w:trPr>
          <w:trHeight w:val="53"/>
        </w:trPr>
        <w:tc>
          <w:tcPr>
            <w:tcW w:w="1701" w:type="dxa"/>
            <w:vAlign w:val="center"/>
          </w:tcPr>
          <w:p w14:paraId="746A75C3" w14:textId="77777777" w:rsidR="006379E3" w:rsidRPr="005E1F72" w:rsidRDefault="00DE5543" w:rsidP="00EF3662">
            <w:pPr>
              <w:pStyle w:val="BodyTextIndent2"/>
              <w:spacing w:line="240" w:lineRule="auto"/>
              <w:jc w:val="center"/>
              <w:rPr>
                <w:rFonts w:ascii="GHEA Grapalat" w:hAnsi="GHEA Grapalat"/>
                <w:b/>
                <w:bCs/>
                <w:i/>
                <w:iCs/>
                <w:sz w:val="14"/>
                <w:szCs w:val="14"/>
              </w:rPr>
            </w:pPr>
            <w:r w:rsidRPr="005E1F72">
              <w:rPr>
                <w:rFonts w:ascii="GHEA Grapalat" w:hAnsi="GHEA Grapalat"/>
                <w:b/>
                <w:bCs/>
                <w:i/>
                <w:iCs/>
                <w:sz w:val="14"/>
                <w:szCs w:val="14"/>
              </w:rPr>
              <w:t>համարները</w:t>
            </w:r>
          </w:p>
        </w:tc>
        <w:tc>
          <w:tcPr>
            <w:tcW w:w="1701" w:type="dxa"/>
            <w:vAlign w:val="center"/>
          </w:tcPr>
          <w:p w14:paraId="33349E8B" w14:textId="580F11A8" w:rsidR="006379E3" w:rsidRPr="005E1F72" w:rsidRDefault="00775CD1" w:rsidP="00D74267">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w:t>
            </w:r>
            <w:r w:rsidR="00DE5543">
              <w:rPr>
                <w:rFonts w:ascii="GHEA Grapalat" w:hAnsi="GHEA Grapalat"/>
                <w:b/>
                <w:bCs/>
                <w:i/>
                <w:iCs/>
                <w:sz w:val="14"/>
                <w:szCs w:val="14"/>
                <w:lang w:val="hy-AM"/>
              </w:rPr>
              <w:t>նման</w:t>
            </w:r>
            <w:r w:rsidR="00DE5543">
              <w:rPr>
                <w:rFonts w:ascii="GHEA Grapalat" w:hAnsi="GHEA Grapalat"/>
                <w:b/>
                <w:bCs/>
                <w:i/>
                <w:iCs/>
                <w:sz w:val="14"/>
                <w:szCs w:val="14"/>
                <w:lang w:val="en-US"/>
              </w:rPr>
              <w:t xml:space="preserve"> </w:t>
            </w:r>
            <w:r w:rsidR="00DE5543">
              <w:rPr>
                <w:rFonts w:ascii="GHEA Grapalat" w:hAnsi="GHEA Grapalat"/>
                <w:b/>
                <w:bCs/>
                <w:i/>
                <w:iCs/>
                <w:sz w:val="14"/>
                <w:szCs w:val="14"/>
                <w:lang w:val="hy-AM"/>
              </w:rPr>
              <w:t xml:space="preserve"> գինը</w:t>
            </w:r>
            <w:r w:rsidR="00D74267">
              <w:rPr>
                <w:rFonts w:ascii="GHEA Grapalat" w:hAnsi="GHEA Grapalat"/>
                <w:b/>
                <w:bCs/>
                <w:i/>
                <w:iCs/>
                <w:sz w:val="14"/>
                <w:szCs w:val="14"/>
                <w:lang w:val="hy-AM"/>
              </w:rPr>
              <w:t xml:space="preserve"> ՀՀ դրամ</w:t>
            </w:r>
          </w:p>
        </w:tc>
        <w:tc>
          <w:tcPr>
            <w:tcW w:w="6948" w:type="dxa"/>
            <w:vMerge/>
            <w:vAlign w:val="center"/>
          </w:tcPr>
          <w:p w14:paraId="04B31922" w14:textId="77777777" w:rsidR="006379E3" w:rsidRPr="005E1F72" w:rsidRDefault="006379E3" w:rsidP="00EF3662">
            <w:pPr>
              <w:pStyle w:val="BodyTextIndent2"/>
              <w:spacing w:line="240" w:lineRule="auto"/>
              <w:ind w:firstLine="0"/>
              <w:jc w:val="center"/>
              <w:rPr>
                <w:rFonts w:ascii="GHEA Grapalat" w:hAnsi="GHEA Grapalat"/>
                <w:b/>
                <w:bCs/>
                <w:i/>
                <w:iCs/>
              </w:rPr>
            </w:pPr>
          </w:p>
        </w:tc>
      </w:tr>
      <w:tr w:rsidR="00AF1218" w:rsidRPr="008A6638" w14:paraId="7C19AAB5" w14:textId="77777777" w:rsidTr="00AF1218">
        <w:trPr>
          <w:trHeight w:val="845"/>
        </w:trPr>
        <w:tc>
          <w:tcPr>
            <w:tcW w:w="1701" w:type="dxa"/>
            <w:vAlign w:val="center"/>
          </w:tcPr>
          <w:p w14:paraId="28377B67" w14:textId="77777777" w:rsidR="00AF1218" w:rsidRPr="00D84F32" w:rsidRDefault="00AF1218" w:rsidP="00AF1218">
            <w:pPr>
              <w:pStyle w:val="BodyTextIndent2"/>
              <w:spacing w:line="240" w:lineRule="auto"/>
              <w:ind w:firstLine="0"/>
              <w:jc w:val="center"/>
              <w:rPr>
                <w:rFonts w:ascii="GHEA Grapalat" w:hAnsi="GHEA Grapalat"/>
                <w:szCs w:val="16"/>
                <w:lang w:val="hy-AM"/>
              </w:rPr>
            </w:pPr>
            <w:r w:rsidRPr="00D84F32">
              <w:rPr>
                <w:rFonts w:ascii="GHEA Grapalat" w:hAnsi="GHEA Grapalat"/>
                <w:szCs w:val="16"/>
                <w:lang w:val="hy-AM"/>
              </w:rPr>
              <w:t>1</w:t>
            </w:r>
          </w:p>
        </w:tc>
        <w:tc>
          <w:tcPr>
            <w:tcW w:w="1701" w:type="dxa"/>
            <w:vAlign w:val="center"/>
          </w:tcPr>
          <w:p w14:paraId="7385DE41" w14:textId="14CD0510" w:rsidR="00AF1218" w:rsidRPr="00B9199D" w:rsidRDefault="00B9199D" w:rsidP="00FC1A6F">
            <w:pPr>
              <w:pStyle w:val="BodyTextIndent2"/>
              <w:spacing w:line="240" w:lineRule="auto"/>
              <w:ind w:firstLine="0"/>
              <w:rPr>
                <w:rFonts w:ascii="GHEA Grapalat" w:hAnsi="GHEA Grapalat"/>
                <w:lang w:val="hy-AM"/>
              </w:rPr>
            </w:pPr>
            <w:r>
              <w:rPr>
                <w:rFonts w:ascii="GHEA Grapalat" w:hAnsi="GHEA Grapalat"/>
                <w:lang w:val="hy-AM"/>
              </w:rPr>
              <w:t xml:space="preserve">   </w:t>
            </w:r>
            <w:r w:rsidR="00FC1A6F">
              <w:rPr>
                <w:rFonts w:ascii="GHEA Grapalat" w:hAnsi="GHEA Grapalat"/>
                <w:lang w:val="hy-AM"/>
              </w:rPr>
              <w:t>3</w:t>
            </w:r>
            <w:r w:rsidRPr="00B9199D">
              <w:rPr>
                <w:rFonts w:ascii="GHEA Grapalat" w:hAnsi="GHEA Grapalat"/>
                <w:lang w:val="hy-AM"/>
              </w:rPr>
              <w:t>.000.000</w:t>
            </w:r>
          </w:p>
        </w:tc>
        <w:tc>
          <w:tcPr>
            <w:tcW w:w="6948" w:type="dxa"/>
            <w:vAlign w:val="center"/>
          </w:tcPr>
          <w:p w14:paraId="71AC5A86" w14:textId="5C0F211A" w:rsidR="00AF1218" w:rsidRPr="00E66AA9" w:rsidRDefault="007C2B99" w:rsidP="00B9199D">
            <w:pPr>
              <w:pStyle w:val="BodyTextIndent2"/>
              <w:spacing w:line="240" w:lineRule="auto"/>
              <w:ind w:firstLine="0"/>
              <w:rPr>
                <w:rFonts w:ascii="GHEA Grapalat" w:hAnsi="GHEA Grapalat"/>
                <w:lang w:val="hy-AM"/>
              </w:rPr>
            </w:pPr>
            <w:r w:rsidRPr="007C2B99">
              <w:rPr>
                <w:rFonts w:ascii="GHEA Grapalat" w:hAnsi="GHEA Grapalat"/>
                <w:lang w:val="hy-AM"/>
              </w:rPr>
              <w:t xml:space="preserve"> սննդի </w:t>
            </w:r>
            <w:r w:rsidR="00180492">
              <w:rPr>
                <w:rFonts w:ascii="GHEA Grapalat" w:hAnsi="GHEA Grapalat"/>
                <w:lang w:val="hy-AM"/>
              </w:rPr>
              <w:t>ծանրոց</w:t>
            </w:r>
            <w:r w:rsidRPr="007C2B99">
              <w:rPr>
                <w:rFonts w:ascii="GHEA Grapalat" w:hAnsi="GHEA Grapalat"/>
                <w:lang w:val="hy-AM"/>
              </w:rPr>
              <w:t>ներ</w:t>
            </w:r>
          </w:p>
        </w:tc>
      </w:tr>
    </w:tbl>
    <w:p w14:paraId="02A1F0CA" w14:textId="77777777" w:rsidR="00B051BE" w:rsidRPr="005E1F72" w:rsidRDefault="00B051BE" w:rsidP="00EF3662">
      <w:pPr>
        <w:pStyle w:val="BodyTextIndent2"/>
        <w:spacing w:line="240" w:lineRule="auto"/>
        <w:ind w:firstLine="567"/>
        <w:rPr>
          <w:rFonts w:ascii="GHEA Grapalat" w:hAnsi="GHEA Grapalat"/>
        </w:rPr>
      </w:pPr>
    </w:p>
    <w:p w14:paraId="07A76F7B" w14:textId="77777777" w:rsidR="00DA5057" w:rsidRDefault="00DA5057" w:rsidP="00DA5057">
      <w:pPr>
        <w:pStyle w:val="BodyTextIndent2"/>
        <w:spacing w:line="240" w:lineRule="auto"/>
        <w:ind w:firstLine="567"/>
        <w:rPr>
          <w:rFonts w:ascii="GHEA Grapalat" w:hAnsi="GHEA Grapalat"/>
        </w:rPr>
      </w:pPr>
      <w:r w:rsidRPr="005E1F72">
        <w:rPr>
          <w:rFonts w:ascii="GHEA Grapalat" w:hAnsi="GHEA Grapalat"/>
        </w:rPr>
        <w:t xml:space="preserve">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w:t>
      </w:r>
      <w:r w:rsidRPr="00177245">
        <w:rPr>
          <w:rFonts w:ascii="GHEA Grapalat" w:hAnsi="GHEA Grapalat"/>
        </w:rPr>
        <w:t>N 6</w:t>
      </w:r>
      <w:r w:rsidRPr="005E1F72">
        <w:rPr>
          <w:rFonts w:ascii="GHEA Grapalat" w:hAnsi="GHEA Grapalat"/>
        </w:rPr>
        <w:t xml:space="preserve"> հավելվածում։</w:t>
      </w:r>
    </w:p>
    <w:p w14:paraId="725597D1" w14:textId="77777777" w:rsidR="00845AA5" w:rsidRPr="005E1F72" w:rsidRDefault="00845AA5" w:rsidP="00EF3662">
      <w:pPr>
        <w:ind w:firstLine="567"/>
        <w:rPr>
          <w:rFonts w:ascii="GHEA Grapalat" w:hAnsi="GHEA Grapalat" w:cs="Sylfaen"/>
          <w:i/>
          <w:sz w:val="20"/>
          <w:lang w:val="es-ES"/>
        </w:rPr>
      </w:pPr>
    </w:p>
    <w:p w14:paraId="58AE1932"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A097F23" w14:textId="77777777" w:rsidR="00096865" w:rsidRPr="005E1F72" w:rsidRDefault="00096865" w:rsidP="00EF3662">
      <w:pPr>
        <w:ind w:firstLine="567"/>
        <w:jc w:val="both"/>
        <w:rPr>
          <w:rFonts w:ascii="GHEA Grapalat" w:hAnsi="GHEA Grapalat"/>
          <w:szCs w:val="22"/>
          <w:lang w:val="es-ES"/>
        </w:rPr>
      </w:pPr>
    </w:p>
    <w:p w14:paraId="0DF90115" w14:textId="77777777" w:rsidR="008E5495" w:rsidRPr="005E1F72" w:rsidRDefault="008E5495" w:rsidP="008E5495">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14:paraId="24AB41B8" w14:textId="77777777" w:rsidR="008E5495" w:rsidRPr="005E1F72" w:rsidRDefault="008E5495" w:rsidP="008E5495">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դատական</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ճանաչվել</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սնանկ</w:t>
      </w:r>
      <w:r w:rsidRPr="005E1F72">
        <w:rPr>
          <w:rFonts w:ascii="GHEA Grapalat" w:hAnsi="GHEA Grapalat"/>
          <w:sz w:val="20"/>
          <w:szCs w:val="20"/>
          <w:lang w:val="es-ES"/>
        </w:rPr>
        <w:t xml:space="preserve">. </w:t>
      </w:r>
    </w:p>
    <w:p w14:paraId="5905076F" w14:textId="77777777" w:rsidR="008E5495" w:rsidRPr="005E1F72" w:rsidRDefault="008E5495" w:rsidP="008E5495">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cs="Sylfaen"/>
          <w:sz w:val="20"/>
          <w:szCs w:val="20"/>
        </w:rPr>
        <w:t>գործադիր</w:t>
      </w:r>
      <w:r w:rsidRPr="005E1F72">
        <w:rPr>
          <w:rFonts w:ascii="GHEA Grapalat" w:hAnsi="GHEA Grapalat"/>
          <w:sz w:val="20"/>
          <w:szCs w:val="20"/>
          <w:lang w:val="es-ES"/>
        </w:rPr>
        <w:t xml:space="preserve"> </w:t>
      </w:r>
      <w:r w:rsidRPr="005E1F72">
        <w:rPr>
          <w:rFonts w:ascii="GHEA Grapalat" w:hAnsi="GHEA Grapalat" w:cs="Sylfaen"/>
          <w:sz w:val="20"/>
          <w:szCs w:val="20"/>
        </w:rPr>
        <w:t>մարմնի</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ներկայացուցիչը</w:t>
      </w:r>
      <w:r w:rsidRPr="005E1F72">
        <w:rPr>
          <w:rFonts w:ascii="GHEA Grapalat" w:hAnsi="GHEA Grapalat"/>
          <w:sz w:val="20"/>
          <w:szCs w:val="20"/>
          <w:lang w:val="es-ES"/>
        </w:rPr>
        <w:t xml:space="preserve"> </w:t>
      </w:r>
      <w:r w:rsidRPr="005E1F72">
        <w:rPr>
          <w:rFonts w:ascii="GHEA Grapalat" w:hAnsi="GHEA Grapalat" w:cs="Sylfaen"/>
          <w:sz w:val="20"/>
          <w:szCs w:val="20"/>
        </w:rPr>
        <w:t>հայտը</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cs="Sylfaen"/>
          <w:sz w:val="20"/>
          <w:szCs w:val="20"/>
        </w:rPr>
        <w:t>օրվան</w:t>
      </w:r>
      <w:r w:rsidRPr="005E1F72">
        <w:rPr>
          <w:rFonts w:ascii="GHEA Grapalat" w:hAnsi="GHEA Grapalat"/>
          <w:sz w:val="20"/>
          <w:szCs w:val="20"/>
          <w:lang w:val="es-ES"/>
        </w:rPr>
        <w:t xml:space="preserve"> </w:t>
      </w:r>
      <w:r w:rsidRPr="005E1F72">
        <w:rPr>
          <w:rFonts w:ascii="GHEA Grapalat" w:hAnsi="GHEA Grapalat" w:cs="Sylfaen"/>
          <w:sz w:val="20"/>
          <w:szCs w:val="20"/>
        </w:rPr>
        <w:t>նախորդող</w:t>
      </w:r>
      <w:r w:rsidRPr="005E1F72">
        <w:rPr>
          <w:rFonts w:ascii="GHEA Grapalat" w:hAnsi="GHEA Grapalat"/>
          <w:sz w:val="20"/>
          <w:szCs w:val="20"/>
          <w:lang w:val="es-ES"/>
        </w:rPr>
        <w:t xml:space="preserve"> </w:t>
      </w:r>
      <w:r>
        <w:rPr>
          <w:rFonts w:ascii="GHEA Grapalat" w:hAnsi="GHEA Grapalat" w:cs="Sylfaen"/>
          <w:sz w:val="20"/>
          <w:szCs w:val="20"/>
          <w:lang w:val="hy-AM"/>
        </w:rPr>
        <w:t xml:space="preserve">հինգ </w:t>
      </w:r>
      <w:r w:rsidRPr="005E1F72">
        <w:rPr>
          <w:rFonts w:ascii="GHEA Grapalat" w:hAnsi="GHEA Grapalat" w:cs="Sylfaen"/>
          <w:sz w:val="20"/>
          <w:szCs w:val="20"/>
        </w:rPr>
        <w:t>տարիների</w:t>
      </w:r>
      <w:r w:rsidRPr="005E1F72">
        <w:rPr>
          <w:rFonts w:ascii="GHEA Grapalat" w:hAnsi="GHEA Grapalat"/>
          <w:sz w:val="20"/>
          <w:szCs w:val="20"/>
          <w:lang w:val="es-ES"/>
        </w:rPr>
        <w:t xml:space="preserve"> </w:t>
      </w:r>
      <w:r w:rsidRPr="005E1F72">
        <w:rPr>
          <w:rFonts w:ascii="GHEA Grapalat" w:hAnsi="GHEA Grapalat" w:cs="Sylfaen"/>
          <w:sz w:val="20"/>
          <w:szCs w:val="20"/>
        </w:rPr>
        <w:t>ընթացքում</w:t>
      </w:r>
      <w:r w:rsidRPr="005E1F72">
        <w:rPr>
          <w:rFonts w:ascii="GHEA Grapalat" w:hAnsi="GHEA Grapalat"/>
          <w:sz w:val="20"/>
          <w:szCs w:val="20"/>
          <w:lang w:val="es-ES"/>
        </w:rPr>
        <w:t xml:space="preserve"> </w:t>
      </w:r>
      <w:r w:rsidRPr="005E1F72">
        <w:rPr>
          <w:rFonts w:ascii="GHEA Grapalat" w:hAnsi="GHEA Grapalat" w:cs="Sylfaen"/>
          <w:sz w:val="20"/>
          <w:szCs w:val="20"/>
        </w:rPr>
        <w:t>դատապարտված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cs="Sylfaen"/>
          <w:sz w:val="20"/>
          <w:szCs w:val="20"/>
        </w:rPr>
        <w:t>եղել</w:t>
      </w:r>
      <w:r w:rsidRPr="005E1F72">
        <w:rPr>
          <w:rFonts w:ascii="GHEA Grapalat" w:hAnsi="GHEA Grapalat"/>
          <w:sz w:val="20"/>
          <w:szCs w:val="20"/>
          <w:lang w:val="es-ES"/>
        </w:rPr>
        <w:t xml:space="preserve"> </w:t>
      </w:r>
      <w:r w:rsidRPr="005E1F72">
        <w:rPr>
          <w:rFonts w:ascii="GHEA Grapalat" w:hAnsi="GHEA Grapalat"/>
          <w:sz w:val="20"/>
          <w:szCs w:val="20"/>
        </w:rPr>
        <w:t>ահաբեկչության</w:t>
      </w:r>
      <w:r w:rsidRPr="005E1F72">
        <w:rPr>
          <w:rFonts w:ascii="GHEA Grapalat" w:hAnsi="GHEA Grapalat"/>
          <w:sz w:val="20"/>
          <w:szCs w:val="20"/>
          <w:lang w:val="es-ES"/>
        </w:rPr>
        <w:t xml:space="preserve"> </w:t>
      </w:r>
      <w:r w:rsidRPr="005E1F72">
        <w:rPr>
          <w:rFonts w:ascii="GHEA Grapalat" w:hAnsi="GHEA Grapalat"/>
          <w:sz w:val="20"/>
          <w:szCs w:val="20"/>
        </w:rPr>
        <w:t>ֆինանսավորման</w:t>
      </w:r>
      <w:r w:rsidRPr="005E1F72">
        <w:rPr>
          <w:rFonts w:ascii="GHEA Grapalat" w:hAnsi="GHEA Grapalat"/>
          <w:sz w:val="20"/>
          <w:szCs w:val="20"/>
          <w:lang w:val="es-ES"/>
        </w:rPr>
        <w:t xml:space="preserve">, </w:t>
      </w:r>
      <w:r w:rsidRPr="005E1F72">
        <w:rPr>
          <w:rFonts w:ascii="GHEA Grapalat" w:hAnsi="GHEA Grapalat"/>
          <w:sz w:val="20"/>
          <w:szCs w:val="20"/>
        </w:rPr>
        <w:t>երեխայի</w:t>
      </w:r>
      <w:r w:rsidRPr="005E1F72">
        <w:rPr>
          <w:rFonts w:ascii="GHEA Grapalat" w:hAnsi="GHEA Grapalat"/>
          <w:sz w:val="20"/>
          <w:szCs w:val="20"/>
          <w:lang w:val="es-ES"/>
        </w:rPr>
        <w:t xml:space="preserve"> </w:t>
      </w:r>
      <w:r w:rsidRPr="005E1F72">
        <w:rPr>
          <w:rFonts w:ascii="GHEA Grapalat" w:hAnsi="GHEA Grapalat"/>
          <w:sz w:val="20"/>
          <w:szCs w:val="20"/>
        </w:rPr>
        <w:t>շահագործման</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մարդկային</w:t>
      </w:r>
      <w:r w:rsidRPr="005E1F72">
        <w:rPr>
          <w:rFonts w:ascii="GHEA Grapalat" w:hAnsi="GHEA Grapalat"/>
          <w:sz w:val="20"/>
          <w:szCs w:val="20"/>
          <w:lang w:val="es-ES"/>
        </w:rPr>
        <w:t xml:space="preserve"> </w:t>
      </w:r>
      <w:r w:rsidRPr="005E1F72">
        <w:rPr>
          <w:rFonts w:ascii="GHEA Grapalat" w:hAnsi="GHEA Grapalat"/>
          <w:sz w:val="20"/>
          <w:szCs w:val="20"/>
        </w:rPr>
        <w:t>թրաֆիքինգ</w:t>
      </w:r>
      <w:r w:rsidRPr="005E1F72">
        <w:rPr>
          <w:rFonts w:ascii="GHEA Grapalat" w:hAnsi="GHEA Grapalat"/>
          <w:sz w:val="20"/>
          <w:szCs w:val="20"/>
          <w:lang w:val="es-ES"/>
        </w:rPr>
        <w:t xml:space="preserve"> </w:t>
      </w:r>
      <w:r w:rsidRPr="005E1F72">
        <w:rPr>
          <w:rFonts w:ascii="GHEA Grapalat" w:hAnsi="GHEA Grapalat"/>
          <w:sz w:val="20"/>
          <w:szCs w:val="20"/>
        </w:rPr>
        <w:t>ներառող</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հանցագործության</w:t>
      </w:r>
      <w:r w:rsidRPr="005E1F72">
        <w:rPr>
          <w:rFonts w:ascii="GHEA Grapalat" w:hAnsi="GHEA Grapalat"/>
          <w:sz w:val="20"/>
          <w:szCs w:val="20"/>
          <w:lang w:val="es-ES"/>
        </w:rPr>
        <w:t xml:space="preserve">, </w:t>
      </w:r>
      <w:r w:rsidRPr="005E1F72">
        <w:rPr>
          <w:rFonts w:ascii="GHEA Grapalat" w:hAnsi="GHEA Grapalat" w:cs="Sylfaen"/>
          <w:sz w:val="20"/>
          <w:szCs w:val="20"/>
        </w:rPr>
        <w:t>հանցավոր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համագործակցություն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ստեղծելու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կաշառք</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ստանալու</w:t>
      </w:r>
      <w:r w:rsidRPr="005E1F72">
        <w:rPr>
          <w:rFonts w:ascii="GHEA Grapalat" w:hAnsi="GHEA Grapalat"/>
          <w:sz w:val="20"/>
          <w:szCs w:val="20"/>
          <w:lang w:val="es-ES"/>
        </w:rPr>
        <w:t xml:space="preserve">, </w:t>
      </w:r>
      <w:r w:rsidRPr="005E1F72">
        <w:rPr>
          <w:rFonts w:ascii="GHEA Grapalat" w:hAnsi="GHEA Grapalat"/>
          <w:sz w:val="20"/>
          <w:szCs w:val="20"/>
        </w:rPr>
        <w:t>կաշառք</w:t>
      </w:r>
      <w:r w:rsidRPr="005E1F72">
        <w:rPr>
          <w:rFonts w:ascii="GHEA Grapalat" w:hAnsi="GHEA Grapalat"/>
          <w:sz w:val="20"/>
          <w:szCs w:val="20"/>
          <w:lang w:val="es-ES"/>
        </w:rPr>
        <w:t xml:space="preserve"> </w:t>
      </w:r>
      <w:r w:rsidRPr="005E1F72">
        <w:rPr>
          <w:rFonts w:ascii="GHEA Grapalat" w:hAnsi="GHEA Grapalat"/>
          <w:sz w:val="20"/>
          <w:szCs w:val="20"/>
        </w:rPr>
        <w:t>տալու</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կաշառքի</w:t>
      </w:r>
      <w:r w:rsidRPr="005E1F72">
        <w:rPr>
          <w:rFonts w:ascii="GHEA Grapalat" w:hAnsi="GHEA Grapalat"/>
          <w:sz w:val="20"/>
          <w:szCs w:val="20"/>
          <w:lang w:val="es-ES"/>
        </w:rPr>
        <w:t xml:space="preserve"> </w:t>
      </w:r>
      <w:r w:rsidRPr="005E1F72">
        <w:rPr>
          <w:rFonts w:ascii="GHEA Grapalat" w:hAnsi="GHEA Grapalat"/>
          <w:sz w:val="20"/>
          <w:szCs w:val="20"/>
        </w:rPr>
        <w:t>միջնորդության</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նախատեսված</w:t>
      </w:r>
      <w:r w:rsidRPr="005E1F72">
        <w:rPr>
          <w:rFonts w:ascii="GHEA Grapalat" w:hAnsi="GHEA Grapalat"/>
          <w:sz w:val="20"/>
          <w:szCs w:val="20"/>
          <w:lang w:val="es-ES"/>
        </w:rPr>
        <w:t xml:space="preserve"> </w:t>
      </w:r>
      <w:r w:rsidRPr="005E1F72">
        <w:rPr>
          <w:rFonts w:ascii="GHEA Grapalat" w:hAnsi="GHEA Grapalat"/>
          <w:sz w:val="20"/>
          <w:szCs w:val="20"/>
        </w:rPr>
        <w:t>տնտեսական</w:t>
      </w:r>
      <w:r w:rsidRPr="005E1F72">
        <w:rPr>
          <w:rFonts w:ascii="GHEA Grapalat" w:hAnsi="GHEA Grapalat"/>
          <w:sz w:val="20"/>
          <w:szCs w:val="20"/>
          <w:lang w:val="es-ES"/>
        </w:rPr>
        <w:t xml:space="preserve"> </w:t>
      </w:r>
      <w:r w:rsidRPr="005E1F72">
        <w:rPr>
          <w:rFonts w:ascii="GHEA Grapalat" w:hAnsi="GHEA Grapalat"/>
          <w:sz w:val="20"/>
          <w:szCs w:val="20"/>
        </w:rPr>
        <w:t>գործունեության</w:t>
      </w:r>
      <w:r w:rsidRPr="005E1F72">
        <w:rPr>
          <w:rFonts w:ascii="GHEA Grapalat" w:hAnsi="GHEA Grapalat"/>
          <w:sz w:val="20"/>
          <w:szCs w:val="20"/>
          <w:lang w:val="es-ES"/>
        </w:rPr>
        <w:t xml:space="preserve"> </w:t>
      </w:r>
      <w:r w:rsidRPr="005E1F72">
        <w:rPr>
          <w:rFonts w:ascii="GHEA Grapalat" w:hAnsi="GHEA Grapalat"/>
          <w:sz w:val="20"/>
          <w:szCs w:val="20"/>
        </w:rPr>
        <w:t>դեմ</w:t>
      </w:r>
      <w:r w:rsidRPr="005E1F72">
        <w:rPr>
          <w:rFonts w:ascii="GHEA Grapalat" w:hAnsi="GHEA Grapalat"/>
          <w:sz w:val="20"/>
          <w:szCs w:val="20"/>
          <w:lang w:val="es-ES"/>
        </w:rPr>
        <w:t xml:space="preserve"> </w:t>
      </w:r>
      <w:r w:rsidRPr="005E1F72">
        <w:rPr>
          <w:rFonts w:ascii="GHEA Grapalat" w:hAnsi="GHEA Grapalat"/>
          <w:sz w:val="20"/>
          <w:szCs w:val="20"/>
        </w:rPr>
        <w:t>ուղղված</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հանցագործությունների</w:t>
      </w:r>
      <w:r w:rsidRPr="005E1F72">
        <w:rPr>
          <w:rFonts w:ascii="GHEA Grapalat" w:hAnsi="GHEA Grapalat"/>
          <w:sz w:val="20"/>
          <w:szCs w:val="20"/>
          <w:lang w:val="es-ES"/>
        </w:rPr>
        <w:t xml:space="preserve"> </w:t>
      </w:r>
      <w:r w:rsidRPr="005E1F72">
        <w:rPr>
          <w:rFonts w:ascii="GHEA Grapalat" w:hAnsi="GHEA Grapalat"/>
          <w:sz w:val="20"/>
          <w:szCs w:val="20"/>
        </w:rPr>
        <w:t>համար</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այն</w:t>
      </w:r>
      <w:r w:rsidRPr="005E1F72">
        <w:rPr>
          <w:rFonts w:ascii="GHEA Grapalat" w:hAnsi="GHEA Grapalat"/>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sz w:val="20"/>
          <w:szCs w:val="20"/>
          <w:lang w:val="es-ES"/>
        </w:rPr>
        <w:t xml:space="preserve">, </w:t>
      </w:r>
      <w:r w:rsidRPr="005E1F72">
        <w:rPr>
          <w:rFonts w:ascii="GHEA Grapalat" w:hAnsi="GHEA Grapalat" w:cs="Sylfaen"/>
          <w:sz w:val="20"/>
          <w:szCs w:val="20"/>
        </w:rPr>
        <w:t>երբ</w:t>
      </w:r>
      <w:r w:rsidRPr="005E1F72">
        <w:rPr>
          <w:rFonts w:ascii="GHEA Grapalat" w:hAnsi="GHEA Grapalat"/>
          <w:sz w:val="20"/>
          <w:szCs w:val="20"/>
          <w:lang w:val="es-ES"/>
        </w:rPr>
        <w:t xml:space="preserve"> </w:t>
      </w:r>
      <w:r w:rsidRPr="005E1F72">
        <w:rPr>
          <w:rFonts w:ascii="GHEA Grapalat" w:hAnsi="GHEA Grapalat" w:cs="Sylfaen"/>
          <w:sz w:val="20"/>
          <w:szCs w:val="20"/>
        </w:rPr>
        <w:t>դատվածությունը</w:t>
      </w:r>
      <w:r w:rsidRPr="005E1F72">
        <w:rPr>
          <w:rFonts w:ascii="GHEA Grapalat" w:hAnsi="GHEA Grapalat"/>
          <w:sz w:val="20"/>
          <w:szCs w:val="20"/>
          <w:lang w:val="es-ES"/>
        </w:rPr>
        <w:t xml:space="preserve"> </w:t>
      </w:r>
      <w:r w:rsidRPr="005E1F72">
        <w:rPr>
          <w:rFonts w:ascii="GHEA Grapalat" w:hAnsi="GHEA Grapalat" w:cs="Sylfaen"/>
          <w:sz w:val="20"/>
          <w:szCs w:val="20"/>
        </w:rPr>
        <w:t>օրենքով</w:t>
      </w:r>
      <w:r w:rsidRPr="005E1F72">
        <w:rPr>
          <w:rFonts w:ascii="GHEA Grapalat" w:hAnsi="GHEA Grapalat"/>
          <w:sz w:val="20"/>
          <w:szCs w:val="20"/>
          <w:lang w:val="es-ES"/>
        </w:rPr>
        <w:t xml:space="preserve"> </w:t>
      </w:r>
      <w:r w:rsidRPr="005E1F72">
        <w:rPr>
          <w:rFonts w:ascii="GHEA Grapalat" w:hAnsi="GHEA Grapalat" w:cs="Sylfaen"/>
          <w:sz w:val="20"/>
          <w:szCs w:val="20"/>
        </w:rPr>
        <w:t>սահմանված</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մարված</w:t>
      </w:r>
      <w:r>
        <w:rPr>
          <w:rFonts w:ascii="GHEA Grapalat" w:hAnsi="GHEA Grapalat" w:cs="Sylfaen"/>
          <w:sz w:val="20"/>
          <w:szCs w:val="20"/>
          <w:lang w:val="hy-AM"/>
        </w:rPr>
        <w:t xml:space="preserve"> կամ վերացված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14:paraId="30FB1421" w14:textId="77777777" w:rsidR="008E5495" w:rsidRDefault="008E5495" w:rsidP="008E5495">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Pr="001F3550">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p>
    <w:p w14:paraId="2B3FF18F" w14:textId="77777777" w:rsidR="008E5495" w:rsidRPr="005E1F72" w:rsidRDefault="008E5495" w:rsidP="008E5495">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են</w:t>
      </w:r>
      <w:r w:rsidRPr="005E1F72">
        <w:rPr>
          <w:rFonts w:ascii="GHEA Grapalat" w:hAnsi="GHEA Grapalat" w:cs="Sylfaen"/>
          <w:sz w:val="20"/>
          <w:szCs w:val="20"/>
          <w:lang w:val="es-ES"/>
        </w:rPr>
        <w:t xml:space="preserve"> </w:t>
      </w:r>
      <w:r w:rsidRPr="005E1F72">
        <w:rPr>
          <w:rFonts w:ascii="GHEA Grapalat" w:hAnsi="GHEA Grapalat" w:cs="Sylfaen"/>
          <w:sz w:val="20"/>
          <w:szCs w:val="20"/>
        </w:rPr>
        <w:t>Եվրասիական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տնտեսական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միությանն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անդամակցող</w:t>
      </w:r>
      <w:r w:rsidRPr="005E1F72">
        <w:rPr>
          <w:rFonts w:ascii="GHEA Grapalat" w:hAnsi="GHEA Grapalat" w:cs="Sylfaen"/>
          <w:sz w:val="20"/>
          <w:szCs w:val="20"/>
          <w:lang w:val="es-ES"/>
        </w:rPr>
        <w:t xml:space="preserve"> </w:t>
      </w:r>
      <w:r w:rsidRPr="005E1F72">
        <w:rPr>
          <w:rFonts w:ascii="GHEA Grapalat" w:hAnsi="GHEA Grapalat" w:cs="Sylfaen"/>
          <w:sz w:val="20"/>
          <w:szCs w:val="20"/>
        </w:rPr>
        <w:t>երկրների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օրենսդրության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համաձայն</w:t>
      </w:r>
      <w:r w:rsidRPr="005E1F72">
        <w:rPr>
          <w:rFonts w:ascii="GHEA Grapalat" w:hAnsi="GHEA Grapalat" w:cs="Sylfaen"/>
          <w:sz w:val="20"/>
          <w:szCs w:val="20"/>
          <w:lang w:val="es-ES"/>
        </w:rPr>
        <w:t xml:space="preserve"> </w:t>
      </w:r>
      <w:r w:rsidRPr="005E1F72">
        <w:rPr>
          <w:rFonts w:ascii="GHEA Grapalat" w:hAnsi="GHEA Grapalat" w:cs="Sylfaen"/>
          <w:sz w:val="20"/>
          <w:szCs w:val="20"/>
        </w:rPr>
        <w:t>հրապարակված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es-ES"/>
        </w:rPr>
        <w:t xml:space="preserve">. </w:t>
      </w:r>
    </w:p>
    <w:p w14:paraId="4F22BDEF" w14:textId="77777777" w:rsidR="008E5495" w:rsidRPr="005E1F72" w:rsidRDefault="008E5495" w:rsidP="008E5495">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sz w:val="20"/>
          <w:szCs w:val="20"/>
        </w:rPr>
        <w:t>օրվա</w:t>
      </w:r>
      <w:r w:rsidRPr="005E1F72">
        <w:rPr>
          <w:rFonts w:ascii="GHEA Grapalat" w:hAnsi="GHEA Grapalat"/>
          <w:sz w:val="20"/>
          <w:szCs w:val="20"/>
          <w:lang w:val="es-ES"/>
        </w:rPr>
        <w:t xml:space="preserve"> </w:t>
      </w:r>
      <w:r w:rsidRPr="005E1F72">
        <w:rPr>
          <w:rFonts w:ascii="GHEA Grapalat" w:hAnsi="GHEA Grapalat"/>
          <w:sz w:val="20"/>
          <w:szCs w:val="20"/>
        </w:rPr>
        <w:t>դրությամբ</w:t>
      </w:r>
      <w:r w:rsidRPr="005E1F72">
        <w:rPr>
          <w:rFonts w:ascii="GHEA Grapalat" w:hAnsi="GHEA Grapalat"/>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sz w:val="20"/>
          <w:szCs w:val="20"/>
          <w:lang w:val="es-ES"/>
        </w:rPr>
        <w:t>:</w:t>
      </w:r>
    </w:p>
    <w:p w14:paraId="02DD6281" w14:textId="77777777" w:rsidR="008E5495" w:rsidRDefault="008E5495" w:rsidP="008E5495">
      <w:pPr>
        <w:ind w:firstLine="567"/>
        <w:jc w:val="both"/>
        <w:rPr>
          <w:rFonts w:ascii="GHEA Grapalat" w:hAnsi="GHEA Grapalat" w:cs="Sylfaen"/>
          <w:sz w:val="20"/>
          <w:lang w:val="es-ES"/>
        </w:rPr>
      </w:pPr>
      <w:r w:rsidRPr="005E1F7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21898D4" w14:textId="77777777" w:rsidR="008E5495" w:rsidRPr="001F3550" w:rsidRDefault="008E5495" w:rsidP="008E5495">
      <w:pPr>
        <w:shd w:val="clear" w:color="auto" w:fill="FFFFFF"/>
        <w:ind w:firstLine="375"/>
        <w:jc w:val="both"/>
        <w:rPr>
          <w:rFonts w:ascii="GHEA Grapalat" w:hAnsi="GHEA Grapalat" w:cs="Arial"/>
          <w:sz w:val="20"/>
          <w:lang w:val="es-ES"/>
        </w:rPr>
      </w:pPr>
      <w:r w:rsidRPr="001F355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4ABA5B5" w14:textId="77777777" w:rsidR="008E5495" w:rsidRPr="001F3550" w:rsidRDefault="008E5495" w:rsidP="00A832D3">
      <w:pPr>
        <w:pStyle w:val="ListParagraph"/>
        <w:numPr>
          <w:ilvl w:val="0"/>
          <w:numId w:val="10"/>
        </w:numPr>
        <w:shd w:val="clear" w:color="auto" w:fill="FFFFFF"/>
        <w:ind w:left="0" w:firstLine="720"/>
        <w:jc w:val="both"/>
        <w:rPr>
          <w:rFonts w:ascii="GHEA Grapalat" w:hAnsi="GHEA Grapalat" w:cs="Arial"/>
          <w:sz w:val="20"/>
          <w:lang w:val="es-ES" w:eastAsia="en-US"/>
        </w:rPr>
      </w:pPr>
      <w:r w:rsidRPr="001F355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4800CD11" w14:textId="77777777" w:rsidR="008E5495" w:rsidRPr="001F3550" w:rsidRDefault="008E5495" w:rsidP="00A832D3">
      <w:pPr>
        <w:pStyle w:val="ListParagraph"/>
        <w:numPr>
          <w:ilvl w:val="0"/>
          <w:numId w:val="10"/>
        </w:numPr>
        <w:shd w:val="clear" w:color="auto" w:fill="FFFFFF"/>
        <w:ind w:left="0" w:firstLine="720"/>
        <w:jc w:val="both"/>
        <w:rPr>
          <w:rFonts w:ascii="GHEA Grapalat" w:hAnsi="GHEA Grapalat" w:cs="Arial"/>
          <w:sz w:val="20"/>
          <w:lang w:val="es-ES"/>
        </w:rPr>
      </w:pPr>
      <w:r w:rsidRPr="001F3550">
        <w:rPr>
          <w:rFonts w:ascii="GHEA Grapalat" w:hAnsi="GHEA Grapalat" w:cs="Arial"/>
          <w:sz w:val="20"/>
          <w:lang w:val="es-ES" w:eastAsia="en-US"/>
        </w:rPr>
        <w:t>որպես ընտրված մասնակից հրաժարվել կամ զրկվել է պայմանագիր կնքելու իրավունքից:</w:t>
      </w:r>
    </w:p>
    <w:p w14:paraId="61C7DFDA" w14:textId="77777777" w:rsidR="008E5495" w:rsidRPr="005E1F72" w:rsidRDefault="008E5495" w:rsidP="008E5495">
      <w:pPr>
        <w:ind w:firstLine="567"/>
        <w:jc w:val="both"/>
        <w:rPr>
          <w:rFonts w:ascii="GHEA Grapalat" w:hAnsi="GHEA Grapalat" w:cs="Sylfaen"/>
          <w:sz w:val="20"/>
          <w:lang w:val="es-ES"/>
        </w:rPr>
      </w:pPr>
    </w:p>
    <w:p w14:paraId="4BE396A5" w14:textId="77777777" w:rsidR="008E5495" w:rsidRPr="00D4735C" w:rsidRDefault="008E5495" w:rsidP="008E5495">
      <w:pPr>
        <w:ind w:firstLine="567"/>
        <w:contextualSpacing/>
        <w:jc w:val="both"/>
        <w:rPr>
          <w:rFonts w:ascii="GHEA Grapalat" w:hAnsi="GHEA Grapalat" w:cs="Sylfaen"/>
          <w:sz w:val="20"/>
          <w:lang w:val="es-ES"/>
        </w:rPr>
      </w:pPr>
      <w:r w:rsidRPr="005E1F7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E1F72">
        <w:rPr>
          <w:rFonts w:ascii="GHEA Grapalat" w:hAnsi="GHEA Grapalat" w:cs="Arial"/>
          <w:sz w:val="20"/>
          <w:lang w:val="es-ES"/>
        </w:rPr>
        <w:t xml:space="preserve"> </w:t>
      </w:r>
      <w:r w:rsidRPr="005E1F72">
        <w:rPr>
          <w:rFonts w:ascii="GHEA Grapalat" w:hAnsi="GHEA Grapalat" w:cs="Sylfaen"/>
          <w:sz w:val="20"/>
          <w:lang w:val="es-ES"/>
        </w:rPr>
        <w:t>հրավերի</w:t>
      </w:r>
      <w:r w:rsidRPr="005E1F72">
        <w:rPr>
          <w:rFonts w:ascii="GHEA Grapalat" w:hAnsi="GHEA Grapalat" w:cs="Arial"/>
          <w:sz w:val="20"/>
          <w:lang w:val="es-ES"/>
        </w:rPr>
        <w:t xml:space="preserve"> 2-րդ </w:t>
      </w:r>
      <w:r w:rsidRPr="005E1F72">
        <w:rPr>
          <w:rFonts w:ascii="GHEA Grapalat" w:hAnsi="GHEA Grapalat" w:cs="Sylfaen"/>
          <w:sz w:val="20"/>
          <w:lang w:val="es-ES"/>
        </w:rPr>
        <w:t>մասի</w:t>
      </w:r>
      <w:r w:rsidRPr="005E1F72">
        <w:rPr>
          <w:rFonts w:ascii="GHEA Grapalat" w:hAnsi="GHEA Grapalat" w:cs="Arial"/>
          <w:sz w:val="20"/>
          <w:lang w:val="es-ES"/>
        </w:rPr>
        <w:t xml:space="preserve"> 2.</w:t>
      </w:r>
      <w:r>
        <w:rPr>
          <w:rFonts w:ascii="GHEA Grapalat" w:hAnsi="GHEA Grapalat" w:cs="Arial"/>
          <w:sz w:val="20"/>
          <w:lang w:val="hy-AM"/>
        </w:rPr>
        <w:t>1</w:t>
      </w:r>
      <w:r w:rsidRPr="005E1F72">
        <w:rPr>
          <w:rFonts w:ascii="GHEA Grapalat" w:hAnsi="GHEA Grapalat" w:cs="Arial"/>
          <w:sz w:val="20"/>
          <w:lang w:val="es-ES"/>
        </w:rPr>
        <w:t xml:space="preserve"> </w:t>
      </w:r>
      <w:r w:rsidRPr="005E1F72">
        <w:rPr>
          <w:rFonts w:ascii="GHEA Grapalat" w:hAnsi="GHEA Grapalat" w:cs="Sylfaen"/>
          <w:sz w:val="20"/>
          <w:lang w:val="es-ES"/>
        </w:rPr>
        <w:t>կետով</w:t>
      </w:r>
      <w:r w:rsidRPr="005E1F72">
        <w:rPr>
          <w:rFonts w:ascii="GHEA Grapalat" w:hAnsi="GHEA Grapalat" w:cs="Arial"/>
          <w:sz w:val="20"/>
          <w:lang w:val="es-ES"/>
        </w:rPr>
        <w:t xml:space="preserve"> </w:t>
      </w:r>
      <w:r w:rsidRPr="005E1F72">
        <w:rPr>
          <w:rFonts w:ascii="GHEA Grapalat" w:hAnsi="GHEA Grapalat" w:cs="Sylfaen"/>
          <w:sz w:val="20"/>
          <w:lang w:val="es-ES"/>
        </w:rPr>
        <w:t>նախատեսված</w:t>
      </w:r>
      <w:r w:rsidRPr="005E1F72">
        <w:rPr>
          <w:rFonts w:ascii="GHEA Grapalat" w:hAnsi="GHEA Grapalat" w:cs="Arial"/>
          <w:sz w:val="20"/>
          <w:lang w:val="es-ES"/>
        </w:rPr>
        <w:t xml:space="preserve"> </w:t>
      </w:r>
      <w:r w:rsidRPr="005E1F72">
        <w:rPr>
          <w:rFonts w:ascii="GHEA Grapalat" w:hAnsi="GHEA Grapalat" w:cs="Sylfaen"/>
          <w:sz w:val="20"/>
          <w:lang w:val="es-ES"/>
        </w:rPr>
        <w:t>գրավոր</w:t>
      </w:r>
      <w:r w:rsidRPr="005E1F72">
        <w:rPr>
          <w:rFonts w:ascii="GHEA Grapalat" w:hAnsi="GHEA Grapalat" w:cs="Arial"/>
          <w:sz w:val="20"/>
          <w:lang w:val="es-ES"/>
        </w:rPr>
        <w:t xml:space="preserve"> </w:t>
      </w:r>
      <w:r w:rsidRPr="005E1F72">
        <w:rPr>
          <w:rFonts w:ascii="GHEA Grapalat" w:hAnsi="GHEA Grapalat" w:cs="Sylfaen"/>
          <w:sz w:val="20"/>
          <w:lang w:val="es-ES"/>
        </w:rPr>
        <w:t xml:space="preserve">հայտարարություն: </w:t>
      </w:r>
      <w:r w:rsidRPr="005E1F72">
        <w:rPr>
          <w:rFonts w:ascii="GHEA Grapalat" w:hAnsi="GHEA Grapalat" w:cs="Sylfaen"/>
          <w:sz w:val="20"/>
        </w:rPr>
        <w:t>Բացի</w:t>
      </w:r>
      <w:r w:rsidRPr="005E1F72">
        <w:rPr>
          <w:rFonts w:ascii="GHEA Grapalat" w:hAnsi="GHEA Grapalat" w:cs="Sylfaen"/>
          <w:sz w:val="20"/>
          <w:lang w:val="es-ES"/>
        </w:rPr>
        <w:t xml:space="preserve"> </w:t>
      </w:r>
      <w:r w:rsidRPr="005E1F72">
        <w:rPr>
          <w:rFonts w:ascii="GHEA Grapalat" w:hAnsi="GHEA Grapalat" w:cs="Sylfaen"/>
          <w:sz w:val="20"/>
        </w:rPr>
        <w:t>սույն</w:t>
      </w:r>
      <w:r w:rsidRPr="005E1F72">
        <w:rPr>
          <w:rFonts w:ascii="GHEA Grapalat" w:hAnsi="GHEA Grapalat" w:cs="Sylfaen"/>
          <w:sz w:val="20"/>
          <w:lang w:val="es-ES"/>
        </w:rPr>
        <w:t xml:space="preserve"> </w:t>
      </w:r>
      <w:r w:rsidRPr="005E1F72">
        <w:rPr>
          <w:rFonts w:ascii="GHEA Grapalat" w:hAnsi="GHEA Grapalat" w:cs="Sylfaen"/>
          <w:sz w:val="20"/>
        </w:rPr>
        <w:t>կետով</w:t>
      </w:r>
      <w:r w:rsidRPr="005E1F72">
        <w:rPr>
          <w:rFonts w:ascii="GHEA Grapalat" w:hAnsi="GHEA Grapalat" w:cs="Sylfaen"/>
          <w:sz w:val="20"/>
          <w:lang w:val="es-ES"/>
        </w:rPr>
        <w:t xml:space="preserve"> </w:t>
      </w:r>
      <w:r w:rsidRPr="005E1F72">
        <w:rPr>
          <w:rFonts w:ascii="GHEA Grapalat" w:hAnsi="GHEA Grapalat" w:cs="Sylfaen"/>
          <w:sz w:val="20"/>
        </w:rPr>
        <w:t>նախատեսված</w:t>
      </w:r>
      <w:r w:rsidRPr="005E1F72">
        <w:rPr>
          <w:rFonts w:ascii="GHEA Grapalat" w:hAnsi="GHEA Grapalat" w:cs="Sylfaen"/>
          <w:sz w:val="20"/>
          <w:lang w:val="es-ES"/>
        </w:rPr>
        <w:t xml:space="preserve"> </w:t>
      </w:r>
      <w:r w:rsidRPr="005E1F72">
        <w:rPr>
          <w:rFonts w:ascii="GHEA Grapalat" w:hAnsi="GHEA Grapalat" w:cs="Sylfaen"/>
          <w:sz w:val="20"/>
        </w:rPr>
        <w:t>հայտարարությունից</w:t>
      </w:r>
      <w:r w:rsidRPr="005E1F72">
        <w:rPr>
          <w:rFonts w:ascii="GHEA Grapalat" w:hAnsi="GHEA Grapalat" w:cs="Sylfaen"/>
          <w:sz w:val="20"/>
          <w:lang w:val="es-ES"/>
        </w:rPr>
        <w:t xml:space="preserve"> </w:t>
      </w:r>
      <w:r w:rsidRPr="005E1F72">
        <w:rPr>
          <w:rFonts w:ascii="GHEA Grapalat" w:hAnsi="GHEA Grapalat" w:cs="Sylfaen"/>
          <w:sz w:val="20"/>
        </w:rPr>
        <w:t>մասնակցության</w:t>
      </w:r>
      <w:r w:rsidRPr="005E1F72">
        <w:rPr>
          <w:rFonts w:ascii="GHEA Grapalat" w:hAnsi="GHEA Grapalat" w:cs="Sylfaen"/>
          <w:sz w:val="20"/>
          <w:lang w:val="es-ES"/>
        </w:rPr>
        <w:t xml:space="preserve"> </w:t>
      </w:r>
      <w:r w:rsidRPr="005E1F72">
        <w:rPr>
          <w:rFonts w:ascii="GHEA Grapalat" w:hAnsi="GHEA Grapalat" w:cs="Sylfaen"/>
          <w:sz w:val="20"/>
        </w:rPr>
        <w:t>իրավունքի</w:t>
      </w:r>
      <w:r w:rsidRPr="005E1F72">
        <w:rPr>
          <w:rFonts w:ascii="GHEA Grapalat" w:hAnsi="GHEA Grapalat" w:cs="Sylfaen"/>
          <w:sz w:val="20"/>
          <w:lang w:val="es-ES"/>
        </w:rPr>
        <w:t xml:space="preserve"> </w:t>
      </w:r>
      <w:r w:rsidRPr="005E1F72">
        <w:rPr>
          <w:rFonts w:ascii="GHEA Grapalat" w:hAnsi="GHEA Grapalat" w:cs="Sylfaen"/>
          <w:sz w:val="20"/>
        </w:rPr>
        <w:t>գնահատման</w:t>
      </w:r>
      <w:r w:rsidRPr="005E1F72">
        <w:rPr>
          <w:rFonts w:ascii="GHEA Grapalat" w:hAnsi="GHEA Grapalat" w:cs="Sylfaen"/>
          <w:sz w:val="20"/>
          <w:lang w:val="es-ES"/>
        </w:rPr>
        <w:t xml:space="preserve"> </w:t>
      </w:r>
      <w:r w:rsidRPr="005E1F72">
        <w:rPr>
          <w:rFonts w:ascii="GHEA Grapalat" w:hAnsi="GHEA Grapalat" w:cs="Sylfaen"/>
          <w:sz w:val="20"/>
        </w:rPr>
        <w:t>համար</w:t>
      </w:r>
      <w:r w:rsidRPr="005E1F72">
        <w:rPr>
          <w:rFonts w:ascii="GHEA Grapalat" w:hAnsi="GHEA Grapalat" w:cs="Sylfaen"/>
          <w:sz w:val="20"/>
          <w:lang w:val="es-ES"/>
        </w:rPr>
        <w:t xml:space="preserve"> </w:t>
      </w:r>
      <w:r w:rsidRPr="005E1F72">
        <w:rPr>
          <w:rFonts w:ascii="GHEA Grapalat" w:hAnsi="GHEA Grapalat" w:cs="Sylfaen"/>
          <w:sz w:val="20"/>
        </w:rPr>
        <w:t>մասնակցից</w:t>
      </w:r>
      <w:r w:rsidRPr="005E1F72">
        <w:rPr>
          <w:rFonts w:ascii="GHEA Grapalat" w:hAnsi="GHEA Grapalat" w:cs="Sylfaen"/>
          <w:sz w:val="20"/>
          <w:lang w:val="es-ES"/>
        </w:rPr>
        <w:t xml:space="preserve">, </w:t>
      </w:r>
      <w:r w:rsidRPr="005E1F72">
        <w:rPr>
          <w:rFonts w:ascii="GHEA Grapalat" w:hAnsi="GHEA Grapalat" w:cs="Sylfaen"/>
          <w:sz w:val="20"/>
        </w:rPr>
        <w:t>այդ</w:t>
      </w:r>
      <w:r w:rsidRPr="005E1F72">
        <w:rPr>
          <w:rFonts w:ascii="GHEA Grapalat" w:hAnsi="GHEA Grapalat" w:cs="Sylfaen"/>
          <w:sz w:val="20"/>
          <w:lang w:val="es-ES"/>
        </w:rPr>
        <w:t xml:space="preserve"> </w:t>
      </w:r>
      <w:r w:rsidRPr="005E1F72">
        <w:rPr>
          <w:rFonts w:ascii="GHEA Grapalat" w:hAnsi="GHEA Grapalat" w:cs="Sylfaen"/>
          <w:sz w:val="20"/>
        </w:rPr>
        <w:t>թվում</w:t>
      </w:r>
      <w:r w:rsidRPr="005E1F72">
        <w:rPr>
          <w:rFonts w:ascii="GHEA Grapalat" w:hAnsi="GHEA Grapalat" w:cs="Sylfaen"/>
          <w:sz w:val="20"/>
          <w:lang w:val="es-ES"/>
        </w:rPr>
        <w:t xml:space="preserve"> </w:t>
      </w:r>
      <w:r w:rsidRPr="005E1F72">
        <w:rPr>
          <w:rFonts w:ascii="GHEA Grapalat" w:hAnsi="GHEA Grapalat" w:cs="Sylfaen"/>
          <w:sz w:val="20"/>
        </w:rPr>
        <w:t>ընտրված</w:t>
      </w:r>
      <w:r w:rsidRPr="005E1F72">
        <w:rPr>
          <w:rFonts w:ascii="GHEA Grapalat" w:hAnsi="GHEA Grapalat" w:cs="Sylfaen"/>
          <w:sz w:val="20"/>
          <w:lang w:val="es-ES"/>
        </w:rPr>
        <w:t xml:space="preserve"> </w:t>
      </w:r>
      <w:r w:rsidRPr="005E1F72">
        <w:rPr>
          <w:rFonts w:ascii="GHEA Grapalat" w:hAnsi="GHEA Grapalat" w:cs="Sylfaen"/>
          <w:sz w:val="20"/>
        </w:rPr>
        <w:t>մասնակցից</w:t>
      </w:r>
      <w:r w:rsidRPr="005E1F72">
        <w:rPr>
          <w:rFonts w:ascii="GHEA Grapalat" w:hAnsi="GHEA Grapalat" w:cs="Sylfaen"/>
          <w:sz w:val="20"/>
          <w:lang w:val="es-ES"/>
        </w:rPr>
        <w:t xml:space="preserve"> </w:t>
      </w:r>
      <w:r w:rsidRPr="005E1F72">
        <w:rPr>
          <w:rFonts w:ascii="GHEA Grapalat" w:hAnsi="GHEA Grapalat" w:cs="Sylfaen"/>
          <w:sz w:val="20"/>
        </w:rPr>
        <w:t>այլ</w:t>
      </w:r>
      <w:r w:rsidRPr="005E1F72">
        <w:rPr>
          <w:rFonts w:ascii="GHEA Grapalat" w:hAnsi="GHEA Grapalat" w:cs="Sylfaen"/>
          <w:sz w:val="20"/>
          <w:lang w:val="es-ES"/>
        </w:rPr>
        <w:t xml:space="preserve"> </w:t>
      </w:r>
      <w:r w:rsidRPr="005E1F72">
        <w:rPr>
          <w:rFonts w:ascii="GHEA Grapalat" w:hAnsi="GHEA Grapalat" w:cs="Sylfaen"/>
          <w:sz w:val="20"/>
        </w:rPr>
        <w:t>փաստաթղթեր</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հիմնավորումներ</w:t>
      </w:r>
      <w:r w:rsidRPr="005E1F72">
        <w:rPr>
          <w:rFonts w:ascii="GHEA Grapalat" w:hAnsi="GHEA Grapalat" w:cs="Sylfaen"/>
          <w:sz w:val="20"/>
          <w:lang w:val="es-ES"/>
        </w:rPr>
        <w:t xml:space="preserve"> </w:t>
      </w:r>
      <w:r w:rsidRPr="005E1F72">
        <w:rPr>
          <w:rFonts w:ascii="GHEA Grapalat" w:hAnsi="GHEA Grapalat" w:cs="Sylfaen"/>
          <w:sz w:val="20"/>
        </w:rPr>
        <w:t>չեն</w:t>
      </w:r>
      <w:r w:rsidRPr="005E1F72">
        <w:rPr>
          <w:rFonts w:ascii="GHEA Grapalat" w:hAnsi="GHEA Grapalat" w:cs="Sylfaen"/>
          <w:sz w:val="20"/>
          <w:lang w:val="es-ES"/>
        </w:rPr>
        <w:t xml:space="preserve"> </w:t>
      </w:r>
      <w:r w:rsidRPr="005E1F72">
        <w:rPr>
          <w:rFonts w:ascii="GHEA Grapalat" w:hAnsi="GHEA Grapalat" w:cs="Sylfaen"/>
          <w:sz w:val="20"/>
        </w:rPr>
        <w:t>կարող</w:t>
      </w:r>
      <w:r w:rsidRPr="005E1F72">
        <w:rPr>
          <w:rFonts w:ascii="GHEA Grapalat" w:hAnsi="GHEA Grapalat" w:cs="Sylfaen"/>
          <w:sz w:val="20"/>
          <w:lang w:val="es-ES"/>
        </w:rPr>
        <w:t xml:space="preserve"> </w:t>
      </w:r>
      <w:r w:rsidRPr="005E1F72">
        <w:rPr>
          <w:rFonts w:ascii="GHEA Grapalat" w:hAnsi="GHEA Grapalat" w:cs="Sylfaen"/>
          <w:sz w:val="20"/>
        </w:rPr>
        <w:t>պահանջվել</w:t>
      </w:r>
      <w:r w:rsidRPr="005E1F72">
        <w:rPr>
          <w:rFonts w:ascii="GHEA Grapalat" w:hAnsi="GHEA Grapalat" w:cs="Sylfaen"/>
          <w:sz w:val="20"/>
          <w:lang w:val="es-ES"/>
        </w:rPr>
        <w:t>:</w:t>
      </w:r>
      <w:r w:rsidRPr="005E1F72">
        <w:rPr>
          <w:rFonts w:ascii="GHEA Grapalat" w:hAnsi="GHEA Grapalat" w:cs="Tahoma"/>
          <w:sz w:val="20"/>
          <w:lang w:val="hy-AM"/>
        </w:rPr>
        <w:t xml:space="preserve"> </w:t>
      </w:r>
      <w:r w:rsidRPr="005E1F72">
        <w:rPr>
          <w:rFonts w:ascii="GHEA Grapalat" w:hAnsi="GHEA Grapalat" w:cs="Tahoma"/>
          <w:sz w:val="20"/>
        </w:rPr>
        <w:t>Մասնակցի</w:t>
      </w:r>
      <w:r w:rsidRPr="005E1F72">
        <w:rPr>
          <w:rFonts w:ascii="GHEA Grapalat" w:hAnsi="GHEA Grapalat" w:cs="Tahoma"/>
          <w:sz w:val="20"/>
          <w:lang w:val="es-ES"/>
        </w:rPr>
        <w:t xml:space="preserve"> </w:t>
      </w:r>
      <w:r w:rsidRPr="005E1F72">
        <w:rPr>
          <w:rFonts w:ascii="GHEA Grapalat" w:hAnsi="GHEA Grapalat" w:cs="Tahoma"/>
          <w:sz w:val="20"/>
        </w:rPr>
        <w:t>հայտարարության</w:t>
      </w:r>
      <w:r w:rsidRPr="005E1F72">
        <w:rPr>
          <w:rFonts w:ascii="GHEA Grapalat" w:hAnsi="GHEA Grapalat" w:cs="Tahoma"/>
          <w:sz w:val="20"/>
          <w:lang w:val="es-ES"/>
        </w:rPr>
        <w:t xml:space="preserve"> </w:t>
      </w:r>
      <w:r w:rsidRPr="005E1F72">
        <w:rPr>
          <w:rFonts w:ascii="GHEA Grapalat" w:hAnsi="GHEA Grapalat" w:cs="Tahoma"/>
          <w:sz w:val="20"/>
        </w:rPr>
        <w:t>իսկությունը</w:t>
      </w:r>
      <w:r w:rsidRPr="005E1F72">
        <w:rPr>
          <w:rFonts w:ascii="GHEA Grapalat" w:hAnsi="GHEA Grapalat" w:cs="Tahoma"/>
          <w:sz w:val="20"/>
          <w:lang w:val="es-ES"/>
        </w:rPr>
        <w:t xml:space="preserve"> </w:t>
      </w:r>
      <w:r w:rsidRPr="005E1F72">
        <w:rPr>
          <w:rFonts w:ascii="GHEA Grapalat" w:hAnsi="GHEA Grapalat" w:cs="Tahoma"/>
          <w:sz w:val="20"/>
        </w:rPr>
        <w:t>գնահատող</w:t>
      </w:r>
      <w:r w:rsidRPr="005E1F72">
        <w:rPr>
          <w:rFonts w:ascii="GHEA Grapalat" w:hAnsi="GHEA Grapalat" w:cs="Tahoma"/>
          <w:sz w:val="20"/>
          <w:lang w:val="es-ES"/>
        </w:rPr>
        <w:t xml:space="preserve"> </w:t>
      </w:r>
      <w:r w:rsidRPr="005E1F72">
        <w:rPr>
          <w:rFonts w:ascii="GHEA Grapalat" w:hAnsi="GHEA Grapalat" w:cs="Tahoma"/>
          <w:sz w:val="20"/>
        </w:rPr>
        <w:t>հանձնաժողովը</w:t>
      </w:r>
      <w:r w:rsidRPr="005E1F72">
        <w:rPr>
          <w:rFonts w:ascii="GHEA Grapalat" w:hAnsi="GHEA Grapalat" w:cs="Tahoma"/>
          <w:sz w:val="20"/>
          <w:lang w:val="es-ES"/>
        </w:rPr>
        <w:t xml:space="preserve"> (</w:t>
      </w:r>
      <w:r w:rsidRPr="005E1F72">
        <w:rPr>
          <w:rFonts w:ascii="GHEA Grapalat" w:hAnsi="GHEA Grapalat" w:cs="Tahoma"/>
          <w:sz w:val="20"/>
        </w:rPr>
        <w:t>այսուհետ</w:t>
      </w:r>
      <w:r w:rsidRPr="005E1F72">
        <w:rPr>
          <w:rFonts w:ascii="GHEA Grapalat" w:hAnsi="GHEA Grapalat" w:cs="Tahoma"/>
          <w:sz w:val="20"/>
          <w:lang w:val="es-ES"/>
        </w:rPr>
        <w:t xml:space="preserve">` </w:t>
      </w:r>
      <w:r w:rsidRPr="005E1F72">
        <w:rPr>
          <w:rFonts w:ascii="GHEA Grapalat" w:hAnsi="GHEA Grapalat" w:cs="Tahoma"/>
          <w:sz w:val="20"/>
        </w:rPr>
        <w:t>հանձնաժողով</w:t>
      </w:r>
      <w:r w:rsidRPr="005E1F72">
        <w:rPr>
          <w:rFonts w:ascii="GHEA Grapalat" w:hAnsi="GHEA Grapalat" w:cs="Tahoma"/>
          <w:sz w:val="20"/>
          <w:lang w:val="es-ES"/>
        </w:rPr>
        <w:t xml:space="preserve">) </w:t>
      </w:r>
      <w:r w:rsidRPr="005E1F72">
        <w:rPr>
          <w:rFonts w:ascii="GHEA Grapalat" w:hAnsi="GHEA Grapalat" w:cs="Tahoma"/>
          <w:sz w:val="20"/>
        </w:rPr>
        <w:t>գնահատում</w:t>
      </w:r>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r w:rsidRPr="005E1F72">
        <w:rPr>
          <w:rFonts w:ascii="GHEA Grapalat" w:hAnsi="GHEA Grapalat" w:cs="Tahoma"/>
          <w:sz w:val="20"/>
        </w:rPr>
        <w:t>սույն</w:t>
      </w:r>
      <w:r w:rsidRPr="005E1F72">
        <w:rPr>
          <w:rFonts w:ascii="GHEA Grapalat" w:hAnsi="GHEA Grapalat" w:cs="Tahoma"/>
          <w:sz w:val="20"/>
          <w:lang w:val="es-ES"/>
        </w:rPr>
        <w:t xml:space="preserve"> </w:t>
      </w:r>
      <w:r w:rsidRPr="00615B34">
        <w:rPr>
          <w:rFonts w:ascii="GHEA Grapalat" w:hAnsi="GHEA Grapalat" w:cs="Tahoma"/>
          <w:sz w:val="20"/>
        </w:rPr>
        <w:t>հրավերով</w:t>
      </w:r>
      <w:r w:rsidRPr="00615B34">
        <w:rPr>
          <w:rFonts w:ascii="GHEA Grapalat" w:hAnsi="GHEA Grapalat" w:cs="Tahoma"/>
          <w:sz w:val="20"/>
          <w:lang w:val="es-ES"/>
        </w:rPr>
        <w:t xml:space="preserve"> </w:t>
      </w:r>
      <w:r w:rsidRPr="005306F3">
        <w:rPr>
          <w:rFonts w:ascii="GHEA Grapalat" w:hAnsi="GHEA Grapalat" w:cs="Tahoma"/>
          <w:sz w:val="20"/>
        </w:rPr>
        <w:t>սահմանված</w:t>
      </w:r>
      <w:r w:rsidRPr="005306F3">
        <w:rPr>
          <w:rFonts w:ascii="GHEA Grapalat" w:hAnsi="GHEA Grapalat" w:cs="Tahoma"/>
          <w:sz w:val="20"/>
          <w:lang w:val="es-ES"/>
        </w:rPr>
        <w:t xml:space="preserve"> </w:t>
      </w:r>
      <w:r w:rsidRPr="005306F3">
        <w:rPr>
          <w:rFonts w:ascii="GHEA Grapalat" w:hAnsi="GHEA Grapalat" w:cs="Tahoma"/>
          <w:sz w:val="20"/>
        </w:rPr>
        <w:t>պայմաններով</w:t>
      </w:r>
      <w:r w:rsidRPr="00DE1D57">
        <w:rPr>
          <w:rFonts w:ascii="GHEA Grapalat" w:hAnsi="GHEA Grapalat" w:cs="Tahoma"/>
          <w:sz w:val="20"/>
          <w:lang w:val="es-ES"/>
        </w:rPr>
        <w:t>:</w:t>
      </w:r>
    </w:p>
    <w:p w14:paraId="751719B8" w14:textId="77777777" w:rsidR="008E5495" w:rsidRPr="00AE4C57" w:rsidRDefault="008E5495" w:rsidP="008E5495">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t>2.</w:t>
      </w:r>
      <w:r w:rsidRPr="00615B34">
        <w:rPr>
          <w:rFonts w:ascii="GHEA Grapalat" w:hAnsi="GHEA Grapalat" w:cs="Tahoma"/>
          <w:sz w:val="20"/>
          <w:szCs w:val="20"/>
          <w:lang w:val="es-ES"/>
        </w:rPr>
        <w:t>3</w:t>
      </w:r>
      <w:r w:rsidRPr="00AE4C57">
        <w:rPr>
          <w:rFonts w:ascii="GHEA Grapalat" w:hAnsi="GHEA Grapalat"/>
          <w:color w:val="000000"/>
          <w:lang w:val="es-ES"/>
        </w:rPr>
        <w:t xml:space="preserve"> </w:t>
      </w:r>
      <w:r w:rsidRPr="00AE4C57">
        <w:rPr>
          <w:rFonts w:ascii="GHEA Grapalat" w:hAnsi="GHEA Grapalat" w:cs="Sylfaen"/>
          <w:sz w:val="20"/>
          <w:szCs w:val="20"/>
        </w:rPr>
        <w:t>Մասնակիցի՝</w:t>
      </w:r>
      <w:r w:rsidRPr="00AE4C57">
        <w:rPr>
          <w:rFonts w:ascii="GHEA Grapalat" w:hAnsi="GHEA Grapalat" w:cs="Sylfaen"/>
          <w:sz w:val="20"/>
          <w:szCs w:val="20"/>
          <w:lang w:val="es-ES"/>
        </w:rPr>
        <w:t xml:space="preserve"> </w:t>
      </w:r>
      <w:r w:rsidRPr="00AE4C57">
        <w:rPr>
          <w:rFonts w:ascii="GHEA Grapalat" w:hAnsi="GHEA Grapalat" w:cs="Sylfaen"/>
          <w:sz w:val="20"/>
          <w:szCs w:val="20"/>
          <w:lang w:val="hy-AM"/>
        </w:rPr>
        <w:t>Օ</w:t>
      </w:r>
      <w:r w:rsidRPr="00AE4C57">
        <w:rPr>
          <w:rFonts w:ascii="GHEA Grapalat" w:hAnsi="GHEA Grapalat" w:cs="Sylfaen"/>
          <w:sz w:val="20"/>
          <w:szCs w:val="20"/>
        </w:rPr>
        <w:t>րենքի</w:t>
      </w:r>
      <w:r w:rsidRPr="00AE4C57">
        <w:rPr>
          <w:rFonts w:ascii="GHEA Grapalat" w:hAnsi="GHEA Grapalat" w:cs="Sylfaen"/>
          <w:sz w:val="20"/>
          <w:szCs w:val="20"/>
          <w:lang w:val="es-ES"/>
        </w:rPr>
        <w:t xml:space="preserve"> 6-</w:t>
      </w:r>
      <w:r w:rsidRPr="00AE4C57">
        <w:rPr>
          <w:rFonts w:ascii="GHEA Grapalat" w:hAnsi="GHEA Grapalat" w:cs="Sylfaen"/>
          <w:sz w:val="20"/>
          <w:szCs w:val="20"/>
        </w:rPr>
        <w:t>րդ</w:t>
      </w:r>
      <w:r w:rsidRPr="00AE4C57">
        <w:rPr>
          <w:rFonts w:ascii="GHEA Grapalat" w:hAnsi="GHEA Grapalat" w:cs="Sylfaen"/>
          <w:sz w:val="20"/>
          <w:szCs w:val="20"/>
          <w:lang w:val="es-ES"/>
        </w:rPr>
        <w:t xml:space="preserve"> </w:t>
      </w:r>
      <w:r w:rsidRPr="00AE4C57">
        <w:rPr>
          <w:rFonts w:ascii="GHEA Grapalat" w:hAnsi="GHEA Grapalat" w:cs="Sylfaen"/>
          <w:sz w:val="20"/>
          <w:szCs w:val="20"/>
        </w:rPr>
        <w:t>հոդվածի</w:t>
      </w:r>
      <w:r w:rsidRPr="00AE4C57">
        <w:rPr>
          <w:rFonts w:ascii="GHEA Grapalat" w:hAnsi="GHEA Grapalat" w:cs="Sylfaen"/>
          <w:sz w:val="20"/>
          <w:szCs w:val="20"/>
          <w:lang w:val="es-ES"/>
        </w:rPr>
        <w:t xml:space="preserve"> 1-</w:t>
      </w:r>
      <w:r w:rsidRPr="00AE4C57">
        <w:rPr>
          <w:rFonts w:ascii="GHEA Grapalat" w:hAnsi="GHEA Grapalat" w:cs="Sylfaen"/>
          <w:sz w:val="20"/>
          <w:szCs w:val="20"/>
        </w:rPr>
        <w:t>ին</w:t>
      </w:r>
      <w:r w:rsidRPr="00AE4C57">
        <w:rPr>
          <w:rFonts w:ascii="GHEA Grapalat" w:hAnsi="GHEA Grapalat" w:cs="Sylfaen"/>
          <w:sz w:val="20"/>
          <w:szCs w:val="20"/>
          <w:lang w:val="es-ES"/>
        </w:rPr>
        <w:t xml:space="preserve"> </w:t>
      </w:r>
      <w:r w:rsidRPr="00AE4C57">
        <w:rPr>
          <w:rFonts w:ascii="GHEA Grapalat" w:hAnsi="GHEA Grapalat" w:cs="Sylfaen"/>
          <w:sz w:val="20"/>
          <w:szCs w:val="20"/>
        </w:rPr>
        <w:t>մասի</w:t>
      </w:r>
      <w:r w:rsidRPr="00AE4C57">
        <w:rPr>
          <w:rFonts w:ascii="GHEA Grapalat" w:hAnsi="GHEA Grapalat" w:cs="Sylfaen"/>
          <w:sz w:val="20"/>
          <w:szCs w:val="20"/>
          <w:lang w:val="es-ES"/>
        </w:rPr>
        <w:t xml:space="preserve"> 6-</w:t>
      </w:r>
      <w:r w:rsidRPr="00AE4C57">
        <w:rPr>
          <w:rFonts w:ascii="GHEA Grapalat" w:hAnsi="GHEA Grapalat" w:cs="Sylfaen"/>
          <w:sz w:val="20"/>
          <w:szCs w:val="20"/>
        </w:rPr>
        <w:t>րդ</w:t>
      </w:r>
      <w:r w:rsidRPr="00AE4C57">
        <w:rPr>
          <w:rFonts w:ascii="GHEA Grapalat" w:hAnsi="GHEA Grapalat" w:cs="Sylfaen"/>
          <w:sz w:val="20"/>
          <w:szCs w:val="20"/>
          <w:lang w:val="es-ES"/>
        </w:rPr>
        <w:t xml:space="preserve"> </w:t>
      </w:r>
      <w:r w:rsidRPr="00AE4C57">
        <w:rPr>
          <w:rFonts w:ascii="GHEA Grapalat" w:hAnsi="GHEA Grapalat" w:cs="Sylfaen"/>
          <w:sz w:val="20"/>
          <w:szCs w:val="20"/>
        </w:rPr>
        <w:t>կետով</w:t>
      </w:r>
      <w:r w:rsidRPr="00AE4C57">
        <w:rPr>
          <w:rFonts w:ascii="GHEA Grapalat" w:hAnsi="GHEA Grapalat" w:cs="Sylfaen"/>
          <w:sz w:val="20"/>
          <w:szCs w:val="20"/>
          <w:lang w:val="es-ES"/>
        </w:rPr>
        <w:t xml:space="preserve"> </w:t>
      </w:r>
      <w:r w:rsidRPr="00AE4C57">
        <w:rPr>
          <w:rFonts w:ascii="GHEA Grapalat" w:hAnsi="GHEA Grapalat" w:cs="Sylfaen"/>
          <w:sz w:val="20"/>
          <w:szCs w:val="20"/>
        </w:rPr>
        <w:t>նախատեսված</w:t>
      </w:r>
      <w:r w:rsidRPr="00AE4C57">
        <w:rPr>
          <w:rFonts w:ascii="GHEA Grapalat" w:hAnsi="GHEA Grapalat" w:cs="Sylfaen"/>
          <w:sz w:val="20"/>
          <w:szCs w:val="20"/>
          <w:lang w:val="es-ES"/>
        </w:rPr>
        <w:t xml:space="preserve"> </w:t>
      </w:r>
      <w:r w:rsidRPr="00AE4C57">
        <w:rPr>
          <w:rFonts w:ascii="GHEA Grapalat" w:hAnsi="GHEA Grapalat" w:cs="Sylfaen"/>
          <w:sz w:val="20"/>
          <w:szCs w:val="20"/>
        </w:rPr>
        <w:t>ցուցակում</w:t>
      </w:r>
      <w:r w:rsidRPr="00AE4C57">
        <w:rPr>
          <w:rFonts w:ascii="GHEA Grapalat" w:hAnsi="GHEA Grapalat" w:cs="Sylfaen"/>
          <w:sz w:val="20"/>
          <w:szCs w:val="20"/>
          <w:lang w:val="es-ES"/>
        </w:rPr>
        <w:t xml:space="preserve"> </w:t>
      </w:r>
      <w:r w:rsidRPr="00AE4C57">
        <w:rPr>
          <w:rFonts w:ascii="GHEA Grapalat" w:hAnsi="GHEA Grapalat" w:cs="Sylfaen"/>
          <w:sz w:val="20"/>
          <w:szCs w:val="20"/>
        </w:rPr>
        <w:t>ներառվելը</w:t>
      </w:r>
      <w:r w:rsidRPr="00AE4C57">
        <w:rPr>
          <w:rFonts w:ascii="GHEA Grapalat" w:hAnsi="GHEA Grapalat" w:cs="Sylfaen"/>
          <w:sz w:val="20"/>
          <w:szCs w:val="20"/>
          <w:lang w:val="es-ES"/>
        </w:rPr>
        <w:t xml:space="preserve">, </w:t>
      </w:r>
      <w:r w:rsidRPr="00AE4C57">
        <w:rPr>
          <w:rFonts w:ascii="GHEA Grapalat" w:hAnsi="GHEA Grapalat" w:cs="Sylfaen"/>
          <w:sz w:val="20"/>
          <w:szCs w:val="20"/>
        </w:rPr>
        <w:t>դրանում</w:t>
      </w:r>
      <w:r w:rsidRPr="00AE4C57">
        <w:rPr>
          <w:rFonts w:ascii="GHEA Grapalat" w:hAnsi="GHEA Grapalat" w:cs="Sylfaen"/>
          <w:sz w:val="20"/>
          <w:szCs w:val="20"/>
          <w:lang w:val="es-ES"/>
        </w:rPr>
        <w:t xml:space="preserve"> </w:t>
      </w:r>
      <w:r w:rsidRPr="00AE4C57">
        <w:rPr>
          <w:rFonts w:ascii="GHEA Grapalat" w:hAnsi="GHEA Grapalat" w:cs="Sylfaen"/>
          <w:sz w:val="20"/>
          <w:szCs w:val="20"/>
        </w:rPr>
        <w:t>գտնվելու</w:t>
      </w:r>
      <w:r w:rsidRPr="00AE4C57">
        <w:rPr>
          <w:rFonts w:ascii="GHEA Grapalat" w:hAnsi="GHEA Grapalat" w:cs="Sylfaen"/>
          <w:sz w:val="20"/>
          <w:szCs w:val="20"/>
          <w:lang w:val="es-ES"/>
        </w:rPr>
        <w:t xml:space="preserve"> </w:t>
      </w:r>
      <w:r w:rsidRPr="00AE4C57">
        <w:rPr>
          <w:rFonts w:ascii="GHEA Grapalat" w:hAnsi="GHEA Grapalat" w:cs="Sylfaen"/>
          <w:sz w:val="20"/>
          <w:szCs w:val="20"/>
        </w:rPr>
        <w:t>ժամանակահատվածում</w:t>
      </w:r>
      <w:r w:rsidRPr="00AE4C57">
        <w:rPr>
          <w:rFonts w:ascii="GHEA Grapalat" w:hAnsi="GHEA Grapalat" w:cs="Sylfaen"/>
          <w:sz w:val="20"/>
          <w:szCs w:val="20"/>
          <w:lang w:val="es-ES"/>
        </w:rPr>
        <w:t xml:space="preserve">, </w:t>
      </w:r>
      <w:r w:rsidRPr="00AE4C57">
        <w:rPr>
          <w:rFonts w:ascii="GHEA Grapalat" w:hAnsi="GHEA Grapalat" w:cs="Sylfaen"/>
          <w:sz w:val="20"/>
          <w:szCs w:val="20"/>
        </w:rPr>
        <w:t>ինքնաբերաբար</w:t>
      </w:r>
      <w:r w:rsidRPr="00AE4C57">
        <w:rPr>
          <w:rFonts w:ascii="GHEA Grapalat" w:hAnsi="GHEA Grapalat" w:cs="Sylfaen"/>
          <w:sz w:val="20"/>
          <w:szCs w:val="20"/>
          <w:lang w:val="es-ES"/>
        </w:rPr>
        <w:t xml:space="preserve"> </w:t>
      </w:r>
      <w:r w:rsidRPr="00AE4C57">
        <w:rPr>
          <w:rFonts w:ascii="GHEA Grapalat" w:hAnsi="GHEA Grapalat" w:cs="Sylfaen"/>
          <w:sz w:val="20"/>
          <w:szCs w:val="20"/>
        </w:rPr>
        <w:t>հանգեցնում</w:t>
      </w:r>
      <w:r w:rsidRPr="00AE4C57">
        <w:rPr>
          <w:rFonts w:ascii="GHEA Grapalat" w:hAnsi="GHEA Grapalat" w:cs="Sylfaen"/>
          <w:sz w:val="20"/>
          <w:szCs w:val="20"/>
          <w:lang w:val="es-ES"/>
        </w:rPr>
        <w:t xml:space="preserve"> </w:t>
      </w:r>
      <w:r w:rsidRPr="00AE4C57">
        <w:rPr>
          <w:rFonts w:ascii="GHEA Grapalat" w:hAnsi="GHEA Grapalat" w:cs="Sylfaen"/>
          <w:sz w:val="20"/>
          <w:szCs w:val="20"/>
        </w:rPr>
        <w:t>է</w:t>
      </w:r>
      <w:r w:rsidRPr="00AE4C57">
        <w:rPr>
          <w:rFonts w:ascii="GHEA Grapalat" w:hAnsi="GHEA Grapalat" w:cs="Sylfaen"/>
          <w:sz w:val="20"/>
          <w:szCs w:val="20"/>
          <w:lang w:val="es-ES"/>
        </w:rPr>
        <w:t xml:space="preserve"> </w:t>
      </w:r>
      <w:r w:rsidRPr="00AE4C57">
        <w:rPr>
          <w:rFonts w:ascii="GHEA Grapalat" w:hAnsi="GHEA Grapalat" w:cs="Sylfaen"/>
          <w:sz w:val="20"/>
          <w:szCs w:val="20"/>
        </w:rPr>
        <w:t>վերջինիս</w:t>
      </w:r>
      <w:r w:rsidRPr="00AE4C57">
        <w:rPr>
          <w:rFonts w:ascii="GHEA Grapalat" w:hAnsi="GHEA Grapalat" w:cs="Sylfaen"/>
          <w:sz w:val="20"/>
          <w:szCs w:val="20"/>
          <w:lang w:val="es-ES"/>
        </w:rPr>
        <w:t xml:space="preserve"> </w:t>
      </w:r>
      <w:r w:rsidRPr="00AE4C57">
        <w:rPr>
          <w:rFonts w:ascii="GHEA Grapalat" w:hAnsi="GHEA Grapalat" w:cs="Sylfaen"/>
          <w:sz w:val="20"/>
          <w:szCs w:val="20"/>
        </w:rPr>
        <w:t>հետ</w:t>
      </w:r>
      <w:r w:rsidRPr="00AE4C57">
        <w:rPr>
          <w:rFonts w:ascii="GHEA Grapalat" w:hAnsi="GHEA Grapalat" w:cs="Sylfaen"/>
          <w:sz w:val="20"/>
          <w:szCs w:val="20"/>
          <w:lang w:val="es-ES"/>
        </w:rPr>
        <w:t xml:space="preserve"> </w:t>
      </w:r>
      <w:r w:rsidRPr="00AE4C57">
        <w:rPr>
          <w:rFonts w:ascii="GHEA Grapalat" w:hAnsi="GHEA Grapalat" w:cs="Sylfaen"/>
          <w:sz w:val="20"/>
          <w:szCs w:val="20"/>
        </w:rPr>
        <w:t>փոխկապակցված</w:t>
      </w:r>
      <w:r w:rsidRPr="00AE4C57">
        <w:rPr>
          <w:rFonts w:ascii="GHEA Grapalat" w:hAnsi="GHEA Grapalat" w:cs="Sylfaen"/>
          <w:sz w:val="20"/>
          <w:szCs w:val="20"/>
          <w:lang w:val="es-ES"/>
        </w:rPr>
        <w:t xml:space="preserve"> </w:t>
      </w:r>
      <w:r w:rsidRPr="00AE4C57">
        <w:rPr>
          <w:rFonts w:ascii="GHEA Grapalat" w:hAnsi="GHEA Grapalat" w:cs="Sylfaen"/>
          <w:sz w:val="20"/>
          <w:szCs w:val="20"/>
        </w:rPr>
        <w:t>անձանց</w:t>
      </w:r>
      <w:r w:rsidRPr="00AE4C57">
        <w:rPr>
          <w:rFonts w:ascii="GHEA Grapalat" w:hAnsi="GHEA Grapalat" w:cs="Sylfaen"/>
          <w:sz w:val="20"/>
          <w:szCs w:val="20"/>
          <w:lang w:val="es-ES"/>
        </w:rPr>
        <w:t xml:space="preserve"> </w:t>
      </w:r>
      <w:r w:rsidRPr="00AE4C57">
        <w:rPr>
          <w:rFonts w:ascii="GHEA Grapalat" w:hAnsi="GHEA Grapalat" w:cs="Sylfaen"/>
          <w:sz w:val="20"/>
          <w:szCs w:val="20"/>
        </w:rPr>
        <w:t>գնումների</w:t>
      </w:r>
      <w:r w:rsidRPr="00AE4C57">
        <w:rPr>
          <w:rFonts w:ascii="GHEA Grapalat" w:hAnsi="GHEA Grapalat" w:cs="Sylfaen"/>
          <w:sz w:val="20"/>
          <w:szCs w:val="20"/>
          <w:lang w:val="es-ES"/>
        </w:rPr>
        <w:t xml:space="preserve"> </w:t>
      </w:r>
      <w:r w:rsidRPr="00AE4C57">
        <w:rPr>
          <w:rFonts w:ascii="GHEA Grapalat" w:hAnsi="GHEA Grapalat" w:cs="Sylfaen"/>
          <w:sz w:val="20"/>
          <w:szCs w:val="20"/>
        </w:rPr>
        <w:t>գործընթացին</w:t>
      </w:r>
      <w:r w:rsidRPr="00AE4C57">
        <w:rPr>
          <w:rFonts w:ascii="GHEA Grapalat" w:hAnsi="GHEA Grapalat" w:cs="Sylfaen"/>
          <w:sz w:val="20"/>
          <w:szCs w:val="20"/>
          <w:lang w:val="es-ES"/>
        </w:rPr>
        <w:t xml:space="preserve"> </w:t>
      </w:r>
      <w:r w:rsidRPr="00AE4C57">
        <w:rPr>
          <w:rFonts w:ascii="GHEA Grapalat" w:hAnsi="GHEA Grapalat" w:cs="Sylfaen"/>
          <w:sz w:val="20"/>
          <w:szCs w:val="20"/>
        </w:rPr>
        <w:t>մասնակցության</w:t>
      </w:r>
      <w:r w:rsidRPr="00AE4C57">
        <w:rPr>
          <w:rFonts w:ascii="GHEA Grapalat" w:hAnsi="GHEA Grapalat" w:cs="Sylfaen"/>
          <w:sz w:val="20"/>
          <w:szCs w:val="20"/>
          <w:lang w:val="es-ES"/>
        </w:rPr>
        <w:t xml:space="preserve"> </w:t>
      </w:r>
      <w:r w:rsidRPr="00AE4C57">
        <w:rPr>
          <w:rFonts w:ascii="GHEA Grapalat" w:hAnsi="GHEA Grapalat" w:cs="Sylfaen"/>
          <w:sz w:val="20"/>
          <w:szCs w:val="20"/>
        </w:rPr>
        <w:t>իրավունքի</w:t>
      </w:r>
      <w:r w:rsidRPr="00AE4C57">
        <w:rPr>
          <w:rFonts w:ascii="GHEA Grapalat" w:hAnsi="GHEA Grapalat" w:cs="Sylfaen"/>
          <w:sz w:val="20"/>
          <w:szCs w:val="20"/>
          <w:lang w:val="es-ES"/>
        </w:rPr>
        <w:t xml:space="preserve"> </w:t>
      </w:r>
      <w:r w:rsidRPr="00AE4C57">
        <w:rPr>
          <w:rFonts w:ascii="GHEA Grapalat" w:hAnsi="GHEA Grapalat" w:cs="Sylfaen"/>
          <w:sz w:val="20"/>
          <w:szCs w:val="20"/>
        </w:rPr>
        <w:t>սահմանափակման</w:t>
      </w:r>
      <w:r w:rsidRPr="00AE4C57">
        <w:rPr>
          <w:rFonts w:ascii="GHEA Grapalat" w:hAnsi="GHEA Grapalat" w:cs="Sylfaen"/>
          <w:sz w:val="20"/>
          <w:szCs w:val="20"/>
          <w:lang w:val="es-ES"/>
        </w:rPr>
        <w:t>:</w:t>
      </w:r>
      <w:r w:rsidRPr="00AE4C57">
        <w:rPr>
          <w:rFonts w:ascii="GHEA Grapalat" w:hAnsi="GHEA Grapalat"/>
          <w:color w:val="000000"/>
          <w:lang w:val="es-ES"/>
        </w:rPr>
        <w:t xml:space="preserve"> </w:t>
      </w:r>
    </w:p>
    <w:p w14:paraId="1242A99F" w14:textId="77777777" w:rsidR="008E5495" w:rsidRPr="00F939A5" w:rsidRDefault="008E5495" w:rsidP="008E5495">
      <w:pPr>
        <w:ind w:firstLine="720"/>
        <w:jc w:val="both"/>
        <w:rPr>
          <w:rFonts w:ascii="GHEA Grapalat" w:hAnsi="GHEA Grapalat"/>
          <w:sz w:val="20"/>
          <w:szCs w:val="20"/>
          <w:lang w:val="hy-AM"/>
        </w:rPr>
      </w:pPr>
      <w:r w:rsidRPr="005E1F72">
        <w:rPr>
          <w:rFonts w:ascii="GHEA Grapalat" w:hAnsi="GHEA Grapalat" w:cs="Tahoma"/>
          <w:sz w:val="20"/>
          <w:szCs w:val="20"/>
          <w:lang w:val="es-ES"/>
        </w:rPr>
        <w:lastRenderedPageBreak/>
        <w:t xml:space="preserve">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Pr="005E1F72">
        <w:rPr>
          <w:rFonts w:ascii="GHEA Grapalat" w:hAnsi="GHEA Grapalat"/>
          <w:sz w:val="20"/>
          <w:szCs w:val="20"/>
        </w:rPr>
        <w:t>փայաբաժին</w:t>
      </w:r>
      <w:r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ընթացակարգին</w:t>
      </w:r>
      <w:r>
        <w:rPr>
          <w:rFonts w:ascii="GHEA Grapalat" w:hAnsi="GHEA Grapalat"/>
          <w:sz w:val="20"/>
          <w:szCs w:val="20"/>
          <w:lang w:val="hy-AM"/>
        </w:rPr>
        <w:t xml:space="preserve"> </w:t>
      </w:r>
      <w:r w:rsidRPr="00E2073B">
        <w:rPr>
          <w:rFonts w:ascii="GHEA Grapalat" w:hAnsi="GHEA Grapalat" w:cs="Sylfaen"/>
          <w:sz w:val="20"/>
          <w:szCs w:val="20"/>
          <w:lang w:val="es-ES"/>
        </w:rPr>
        <w:t>(</w:t>
      </w:r>
      <w:r w:rsidRPr="00972668">
        <w:rPr>
          <w:rFonts w:ascii="GHEA Grapalat" w:hAnsi="GHEA Grapalat" w:cs="Sylfaen"/>
          <w:sz w:val="20"/>
          <w:szCs w:val="20"/>
        </w:rPr>
        <w:t>միևնույն</w:t>
      </w:r>
      <w:r w:rsidRPr="00E2073B">
        <w:rPr>
          <w:rFonts w:ascii="GHEA Grapalat" w:hAnsi="GHEA Grapalat" w:cs="Sylfaen"/>
          <w:sz w:val="20"/>
          <w:szCs w:val="20"/>
          <w:lang w:val="es-ES"/>
        </w:rPr>
        <w:t xml:space="preserve"> </w:t>
      </w:r>
      <w:r w:rsidRPr="00972668">
        <w:rPr>
          <w:rFonts w:ascii="GHEA Grapalat" w:hAnsi="GHEA Grapalat" w:cs="Sylfaen"/>
          <w:sz w:val="20"/>
          <w:szCs w:val="20"/>
        </w:rPr>
        <w:t>չափաբաժնին</w:t>
      </w:r>
      <w:r w:rsidRPr="00E2073B">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r>
        <w:rPr>
          <w:rFonts w:ascii="GHEA Grapalat" w:hAnsi="GHEA Grapalat" w:cs="Sylfaen"/>
          <w:sz w:val="20"/>
          <w:szCs w:val="20"/>
          <w:lang w:val="hy-AM"/>
        </w:rPr>
        <w:t xml:space="preserve"> </w:t>
      </w:r>
    </w:p>
    <w:p w14:paraId="22720351" w14:textId="77777777" w:rsidR="008E5495" w:rsidRPr="005E1F72" w:rsidRDefault="008E5495" w:rsidP="008E5495">
      <w:pPr>
        <w:pStyle w:val="NormalWeb"/>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Pr="00F939A5">
        <w:rPr>
          <w:rFonts w:ascii="GHEA Grapalat" w:hAnsi="GHEA Grapalat"/>
          <w:sz w:val="20"/>
          <w:szCs w:val="20"/>
          <w:lang w:val="hy-AM"/>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0AF60A01"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BEA7818"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D0DFF3F"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6D05D526"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3CEF4AA"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58CD9EE"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7912D78"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678A1C4C" w14:textId="77777777" w:rsidR="008E5495" w:rsidRPr="005E1F72" w:rsidRDefault="008E5495" w:rsidP="008E5495">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86C894B" w14:textId="77777777" w:rsidR="008E5495" w:rsidRPr="005E1F72" w:rsidRDefault="008E5495" w:rsidP="008E5495">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6DBDB7D" w14:textId="77777777" w:rsidR="008E5495" w:rsidRPr="005E1F72" w:rsidRDefault="008E5495" w:rsidP="008E5495">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B800AB3"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6A274905" w14:textId="77777777" w:rsidR="008E5495"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00293669" w14:textId="77777777" w:rsidR="008E5495" w:rsidRPr="006B5A7D"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t>2.4 Մասնակիցը ընտրված մասնակից ճանաչվելու դեպքում</w:t>
      </w:r>
      <w:r w:rsidRPr="00AE4C57">
        <w:rPr>
          <w:rFonts w:ascii="GHEA Grapalat" w:hAnsi="GHEA Grapalat"/>
          <w:color w:val="000000"/>
          <w:sz w:val="20"/>
          <w:szCs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6B5A7D">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 </w:t>
      </w:r>
      <w:r>
        <w:rPr>
          <w:rFonts w:ascii="GHEA Grapalat" w:hAnsi="GHEA Grapalat"/>
          <w:color w:val="000000"/>
          <w:sz w:val="20"/>
          <w:szCs w:val="20"/>
          <w:lang w:val="hy-AM"/>
        </w:rPr>
        <w:t>որպես պաշտոնական ներկայացուցիչ,</w:t>
      </w:r>
      <w:r w:rsidRPr="006B5A7D">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7" w:tgtFrame="_blank" w:history="1">
        <w:r w:rsidRPr="006B5A7D">
          <w:rPr>
            <w:rFonts w:ascii="GHEA Grapalat" w:hAnsi="GHEA Grapalat"/>
            <w:color w:val="000000"/>
            <w:sz w:val="20"/>
            <w:szCs w:val="20"/>
            <w:lang w:val="hy-AM"/>
          </w:rPr>
          <w:t>Standard &amp; Poor’s</w:t>
        </w:r>
      </w:hyperlink>
      <w:r w:rsidRPr="006B5A7D">
        <w:rPr>
          <w:rFonts w:ascii="Calibri" w:hAnsi="Calibri" w:cs="Calibri"/>
          <w:color w:val="000000"/>
          <w:sz w:val="20"/>
          <w:szCs w:val="20"/>
          <w:lang w:val="hy-AM"/>
        </w:rPr>
        <w:t> </w:t>
      </w:r>
      <w:r w:rsidRPr="006B5A7D">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Pr>
          <w:rFonts w:ascii="GHEA Grapalat" w:hAnsi="GHEA Grapalat"/>
          <w:color w:val="000000"/>
          <w:sz w:val="20"/>
          <w:szCs w:val="20"/>
          <w:lang w:val="hy-AM"/>
        </w:rPr>
        <w:t>սուվերեն</w:t>
      </w:r>
      <w:r w:rsidRPr="00E26927">
        <w:rPr>
          <w:rFonts w:ascii="GHEA Grapalat" w:hAnsi="GHEA Grapalat"/>
          <w:color w:val="000000"/>
          <w:sz w:val="20"/>
          <w:szCs w:val="20"/>
          <w:lang w:val="hy-AM"/>
        </w:rPr>
        <w:t xml:space="preserve"> </w:t>
      </w:r>
      <w:r w:rsidRPr="006B5A7D">
        <w:rPr>
          <w:rFonts w:ascii="GHEA Grapalat" w:hAnsi="GHEA Grapalat"/>
          <w:color w:val="000000"/>
          <w:sz w:val="20"/>
          <w:szCs w:val="20"/>
          <w:lang w:val="hy-AM"/>
        </w:rPr>
        <w:t>վարկանիշի չափով:</w:t>
      </w:r>
    </w:p>
    <w:p w14:paraId="48191BB5" w14:textId="77777777" w:rsidR="008E5495" w:rsidRPr="005E1F72" w:rsidRDefault="008E5495" w:rsidP="008E5495">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t>2.</w:t>
      </w:r>
      <w:r>
        <w:rPr>
          <w:rFonts w:ascii="GHEA Grapalat" w:hAnsi="GHEA Grapalat" w:cs="Sylfaen"/>
          <w:sz w:val="20"/>
          <w:szCs w:val="24"/>
          <w:lang w:val="hy-AM" w:eastAsia="en-US"/>
        </w:rPr>
        <w:t>5</w:t>
      </w:r>
      <w:r w:rsidRPr="000B4CF4">
        <w:rPr>
          <w:rFonts w:ascii="GHEA Grapalat" w:hAnsi="GHEA Grapalat" w:cs="Sylfaen"/>
          <w:sz w:val="20"/>
          <w:szCs w:val="24"/>
          <w:lang w:val="hy-AM" w:eastAsia="en-US"/>
        </w:rPr>
        <w:t xml:space="preserve"> 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հանդիսանալ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Pr="00287968">
        <w:rPr>
          <w:rFonts w:ascii="GHEA Grapalat" w:hAnsi="GHEA Grapalat" w:cs="Sylfaen"/>
          <w:sz w:val="20"/>
          <w:lang w:val="af-ZA"/>
        </w:rPr>
        <w:t>(</w:t>
      </w:r>
      <w:r w:rsidRPr="00330A00">
        <w:rPr>
          <w:rFonts w:ascii="GHEA Grapalat" w:hAnsi="GHEA Grapalat" w:cs="Sylfaen"/>
          <w:sz w:val="20"/>
        </w:rPr>
        <w:t>միևնույն</w:t>
      </w:r>
      <w:r w:rsidRPr="00287968">
        <w:rPr>
          <w:rFonts w:ascii="GHEA Grapalat" w:hAnsi="GHEA Grapalat" w:cs="Sylfaen"/>
          <w:sz w:val="20"/>
          <w:lang w:val="af-ZA"/>
        </w:rPr>
        <w:t xml:space="preserve"> </w:t>
      </w:r>
      <w:r w:rsidRPr="00330A00">
        <w:rPr>
          <w:rFonts w:ascii="GHEA Grapalat" w:hAnsi="GHEA Grapalat" w:cs="Sylfaen"/>
          <w:sz w:val="20"/>
        </w:rPr>
        <w:t>չափաբաժնին</w:t>
      </w:r>
      <w:r w:rsidRPr="00287968">
        <w:rPr>
          <w:rFonts w:ascii="GHEA Grapalat" w:hAnsi="GHEA Grapalat" w:cs="Sylfaen"/>
          <w:sz w:val="20"/>
          <w:lang w:val="af-ZA"/>
        </w:rPr>
        <w:t xml:space="preserve">) </w:t>
      </w:r>
      <w:r w:rsidRPr="005E1F72">
        <w:rPr>
          <w:rFonts w:ascii="GHEA Grapalat" w:hAnsi="GHEA Grapalat" w:cs="Sylfaen"/>
          <w:sz w:val="20"/>
          <w:szCs w:val="24"/>
          <w:lang w:eastAsia="en-US"/>
        </w:rPr>
        <w:t>մասնակցելու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p>
    <w:p w14:paraId="0648C620" w14:textId="77777777" w:rsidR="008E5495" w:rsidRPr="005E1F72" w:rsidRDefault="008E5495" w:rsidP="008E5495">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30E5738C" w14:textId="77777777" w:rsidR="008E5495" w:rsidRPr="005E1F72" w:rsidRDefault="008E5495" w:rsidP="008E5495">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r w:rsidRPr="00330A00">
        <w:rPr>
          <w:rFonts w:ascii="GHEA Grapalat" w:hAnsi="GHEA Grapalat" w:cs="Sylfaen"/>
          <w:lang w:val="en-US"/>
        </w:rPr>
        <w:t>միևնույն</w:t>
      </w:r>
      <w:r w:rsidRPr="00406C77">
        <w:rPr>
          <w:rFonts w:ascii="GHEA Grapalat" w:hAnsi="GHEA Grapalat" w:cs="Sylfaen"/>
        </w:rPr>
        <w:t xml:space="preserve"> </w:t>
      </w:r>
      <w:r w:rsidRPr="00330A00">
        <w:rPr>
          <w:rFonts w:ascii="GHEA Grapalat" w:hAnsi="GHEA Grapalat" w:cs="Sylfaen"/>
          <w:lang w:val="en-US"/>
        </w:rPr>
        <w:t>չափաբաժնին</w:t>
      </w:r>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6D8E84FE" w14:textId="77777777" w:rsidR="008E5495" w:rsidRDefault="008E5495" w:rsidP="008E5495">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BCE49E8" w14:textId="77777777" w:rsidR="000F628A" w:rsidRDefault="000F628A" w:rsidP="000F628A">
      <w:pPr>
        <w:pStyle w:val="BodyTextIndent2"/>
        <w:spacing w:line="240" w:lineRule="auto"/>
        <w:ind w:firstLine="567"/>
        <w:rPr>
          <w:rFonts w:ascii="GHEA Grapalat" w:hAnsi="GHEA Grapalat" w:cs="Sylfaen"/>
          <w:szCs w:val="24"/>
          <w:lang w:val="hy-AM"/>
        </w:rPr>
      </w:pPr>
    </w:p>
    <w:p w14:paraId="0F90FAE3" w14:textId="77777777" w:rsidR="008E5495" w:rsidRDefault="008E5495" w:rsidP="000F628A">
      <w:pPr>
        <w:pStyle w:val="BodyTextIndent2"/>
        <w:spacing w:line="240" w:lineRule="auto"/>
        <w:ind w:firstLine="567"/>
        <w:rPr>
          <w:rFonts w:ascii="GHEA Grapalat" w:hAnsi="GHEA Grapalat" w:cs="Sylfaen"/>
          <w:szCs w:val="24"/>
          <w:lang w:val="hy-AM"/>
        </w:rPr>
      </w:pPr>
    </w:p>
    <w:p w14:paraId="79097BD4" w14:textId="77777777" w:rsidR="00096865" w:rsidRPr="005E1F72" w:rsidRDefault="002B32D6" w:rsidP="00EF3662">
      <w:pPr>
        <w:jc w:val="center"/>
        <w:rPr>
          <w:rFonts w:ascii="GHEA Grapalat" w:hAnsi="GHEA Grapalat" w:cs="Arial"/>
          <w:b/>
          <w:sz w:val="20"/>
          <w:lang w:val="af-ZA"/>
        </w:rPr>
      </w:pPr>
      <w:r w:rsidRPr="005E1F72">
        <w:rPr>
          <w:rFonts w:ascii="GHEA Grapalat" w:hAnsi="GHEA Grapalat"/>
          <w:b/>
          <w:sz w:val="20"/>
          <w:lang w:val="af-ZA"/>
        </w:rPr>
        <w:t xml:space="preserve">3.  </w:t>
      </w:r>
      <w:r w:rsidRPr="00F7219E">
        <w:rPr>
          <w:rFonts w:ascii="GHEA Grapalat" w:hAnsi="GHEA Grapalat" w:cs="Sylfaen"/>
          <w:b/>
          <w:sz w:val="20"/>
          <w:lang w:val="hy-AM"/>
        </w:rPr>
        <w:t>ՀՐԱՎԵՐԻ</w:t>
      </w:r>
      <w:r w:rsidRPr="005E1F72">
        <w:rPr>
          <w:rFonts w:ascii="GHEA Grapalat" w:hAnsi="GHEA Grapalat" w:cs="Arial"/>
          <w:b/>
          <w:sz w:val="20"/>
          <w:lang w:val="af-ZA"/>
        </w:rPr>
        <w:t xml:space="preserve">  </w:t>
      </w:r>
      <w:r w:rsidRPr="00F7219E">
        <w:rPr>
          <w:rFonts w:ascii="GHEA Grapalat" w:hAnsi="GHEA Grapalat" w:cs="Sylfaen"/>
          <w:b/>
          <w:sz w:val="20"/>
          <w:lang w:val="hy-AM"/>
        </w:rPr>
        <w:t>ՊԱՐԶԱԲԱՆՈՒՄԸ</w:t>
      </w:r>
      <w:r w:rsidRPr="005E1F72">
        <w:rPr>
          <w:rFonts w:ascii="GHEA Grapalat" w:hAnsi="GHEA Grapalat" w:cs="Arial"/>
          <w:b/>
          <w:sz w:val="20"/>
          <w:lang w:val="af-ZA"/>
        </w:rPr>
        <w:t xml:space="preserve">  </w:t>
      </w:r>
      <w:r w:rsidRPr="00F7219E">
        <w:rPr>
          <w:rFonts w:ascii="GHEA Grapalat" w:hAnsi="GHEA Grapalat" w:cs="Arial"/>
          <w:b/>
          <w:sz w:val="20"/>
          <w:lang w:val="hy-AM"/>
        </w:rPr>
        <w:t>ԵՎ</w:t>
      </w:r>
      <w:r w:rsidRPr="005E1F72">
        <w:rPr>
          <w:rFonts w:ascii="GHEA Grapalat" w:hAnsi="GHEA Grapalat" w:cs="Arial"/>
          <w:b/>
          <w:sz w:val="20"/>
          <w:lang w:val="af-ZA"/>
        </w:rPr>
        <w:t xml:space="preserve"> </w:t>
      </w:r>
      <w:r w:rsidRPr="00F7219E">
        <w:rPr>
          <w:rFonts w:ascii="GHEA Grapalat" w:hAnsi="GHEA Grapalat" w:cs="Sylfaen"/>
          <w:b/>
          <w:sz w:val="20"/>
          <w:lang w:val="hy-AM"/>
        </w:rPr>
        <w:t>ՀՐԱՎԵՐՈՒՄ</w:t>
      </w:r>
      <w:r w:rsidRPr="005E1F72">
        <w:rPr>
          <w:rFonts w:ascii="GHEA Grapalat" w:hAnsi="GHEA Grapalat" w:cs="Arial"/>
          <w:b/>
          <w:sz w:val="20"/>
          <w:lang w:val="af-ZA"/>
        </w:rPr>
        <w:t xml:space="preserve"> </w:t>
      </w:r>
      <w:r w:rsidRPr="00F7219E">
        <w:rPr>
          <w:rFonts w:ascii="GHEA Grapalat" w:hAnsi="GHEA Grapalat" w:cs="Sylfaen"/>
          <w:b/>
          <w:sz w:val="20"/>
          <w:lang w:val="hy-AM"/>
        </w:rPr>
        <w:t>ՓՈՓՈԽՈՒԹՅՈՒՆ</w:t>
      </w:r>
      <w:r w:rsidRPr="005E1F72">
        <w:rPr>
          <w:rFonts w:ascii="GHEA Grapalat" w:hAnsi="GHEA Grapalat" w:cs="Arial"/>
          <w:b/>
          <w:sz w:val="20"/>
          <w:lang w:val="af-ZA"/>
        </w:rPr>
        <w:t xml:space="preserve"> </w:t>
      </w:r>
      <w:r w:rsidRPr="00F7219E">
        <w:rPr>
          <w:rFonts w:ascii="GHEA Grapalat" w:hAnsi="GHEA Grapalat" w:cs="Sylfaen"/>
          <w:b/>
          <w:sz w:val="20"/>
          <w:lang w:val="hy-AM"/>
        </w:rPr>
        <w:t>ԿԱՏԱՐԵԼՈՒ</w:t>
      </w:r>
      <w:r w:rsidRPr="005E1F72">
        <w:rPr>
          <w:rFonts w:ascii="GHEA Grapalat" w:hAnsi="GHEA Grapalat" w:cs="Arial"/>
          <w:b/>
          <w:sz w:val="20"/>
          <w:lang w:val="af-ZA"/>
        </w:rPr>
        <w:t xml:space="preserve"> </w:t>
      </w:r>
      <w:r w:rsidRPr="00F7219E">
        <w:rPr>
          <w:rFonts w:ascii="GHEA Grapalat" w:hAnsi="GHEA Grapalat" w:cs="Sylfaen"/>
          <w:b/>
          <w:sz w:val="20"/>
          <w:lang w:val="hy-AM"/>
        </w:rPr>
        <w:t>ԿԱՐԳԸ</w:t>
      </w:r>
      <w:r w:rsidRPr="005E1F72">
        <w:rPr>
          <w:rFonts w:ascii="GHEA Grapalat" w:hAnsi="GHEA Grapalat" w:cs="Arial"/>
          <w:b/>
          <w:sz w:val="20"/>
          <w:lang w:val="af-ZA"/>
        </w:rPr>
        <w:t xml:space="preserve"> </w:t>
      </w:r>
    </w:p>
    <w:p w14:paraId="7BE060A9" w14:textId="77777777" w:rsidR="00096865" w:rsidRPr="005E1F72" w:rsidRDefault="00096865" w:rsidP="00EF3662">
      <w:pPr>
        <w:jc w:val="center"/>
        <w:rPr>
          <w:rFonts w:ascii="GHEA Grapalat" w:hAnsi="GHEA Grapalat"/>
          <w:b/>
          <w:sz w:val="20"/>
          <w:lang w:val="af-ZA"/>
        </w:rPr>
      </w:pPr>
    </w:p>
    <w:p w14:paraId="4EFD3A90" w14:textId="77777777" w:rsidR="008E5495" w:rsidRPr="005E1F72" w:rsidRDefault="008E5495" w:rsidP="008E5495">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29-</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պատվիրատուից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p>
    <w:p w14:paraId="63BC9761" w14:textId="77777777" w:rsidR="008E5495" w:rsidRPr="005E1F72" w:rsidRDefault="008E5495" w:rsidP="008E5495">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Pr="005E1F72">
        <w:rPr>
          <w:rFonts w:ascii="GHEA Grapalat" w:hAnsi="GHEA Grapalat" w:cs="Arial"/>
          <w:sz w:val="20"/>
        </w:rPr>
        <w:t>համակարգի</w:t>
      </w:r>
      <w:r w:rsidRPr="005E1F72">
        <w:rPr>
          <w:rFonts w:ascii="GHEA Grapalat" w:hAnsi="GHEA Grapalat" w:cs="Arial"/>
          <w:sz w:val="20"/>
          <w:lang w:val="af-ZA"/>
        </w:rPr>
        <w:t xml:space="preserve"> </w:t>
      </w:r>
      <w:r w:rsidRPr="005E1F72">
        <w:rPr>
          <w:rFonts w:ascii="GHEA Grapalat" w:hAnsi="GHEA Grapalat" w:cs="Arial"/>
          <w:sz w:val="20"/>
        </w:rPr>
        <w:t>միջոցով</w:t>
      </w:r>
      <w:r w:rsidRPr="005E1F72">
        <w:rPr>
          <w:rFonts w:ascii="GHEA Grapalat" w:hAnsi="GHEA Grapalat" w:cs="Arial"/>
          <w:sz w:val="20"/>
          <w:lang w:val="af-ZA"/>
        </w:rPr>
        <w:t xml:space="preserve"> </w:t>
      </w:r>
      <w:r w:rsidRPr="005E1F72">
        <w:rPr>
          <w:rFonts w:ascii="GHEA Grapalat" w:hAnsi="GHEA Grapalat" w:cs="Sylfaen"/>
          <w:sz w:val="20"/>
        </w:rPr>
        <w:t>հանձնաժողովից</w:t>
      </w:r>
      <w:r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r w:rsidRPr="005E1F72">
        <w:rPr>
          <w:rFonts w:ascii="GHEA Grapalat" w:hAnsi="GHEA Grapalat"/>
          <w:sz w:val="20"/>
          <w:lang w:val="af-ZA"/>
        </w:rPr>
        <w:t xml:space="preserve"> </w:t>
      </w:r>
      <w:r w:rsidRPr="005E1F72">
        <w:rPr>
          <w:rFonts w:ascii="GHEA Grapalat" w:hAnsi="GHEA Grapalat"/>
          <w:sz w:val="20"/>
        </w:rPr>
        <w:t>Հանձնաժողովը</w:t>
      </w:r>
      <w:r w:rsidRPr="005E1F72">
        <w:rPr>
          <w:rFonts w:ascii="GHEA Grapalat" w:hAnsi="GHEA Grapalat"/>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ասնակցին</w:t>
      </w:r>
      <w:r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համակարգի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550841BF" w14:textId="77777777" w:rsidR="008E5495" w:rsidRPr="005E1F72" w:rsidRDefault="008E5495" w:rsidP="008E5495">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Pr="005E1F72">
        <w:rPr>
          <w:rFonts w:ascii="GHEA Grapalat" w:hAnsi="GHEA Grapalat" w:cs="Arial"/>
          <w:sz w:val="20"/>
        </w:rPr>
        <w:t>պարզաբանումը</w:t>
      </w:r>
      <w:r w:rsidRPr="005E1F72">
        <w:rPr>
          <w:rFonts w:ascii="GHEA Grapalat" w:hAnsi="GHEA Grapalat" w:cs="Arial"/>
          <w:sz w:val="20"/>
          <w:lang w:val="af-ZA"/>
        </w:rPr>
        <w:t xml:space="preserve"> </w:t>
      </w:r>
      <w:r w:rsidRPr="005E1F72">
        <w:rPr>
          <w:rFonts w:ascii="GHEA Grapalat" w:hAnsi="GHEA Grapalat" w:cs="Arial"/>
          <w:sz w:val="20"/>
        </w:rPr>
        <w:t>տրամադրելու</w:t>
      </w:r>
      <w:r w:rsidRPr="005E1F72">
        <w:rPr>
          <w:rFonts w:ascii="GHEA Grapalat" w:hAnsi="GHEA Grapalat" w:cs="Arial"/>
          <w:sz w:val="20"/>
          <w:lang w:val="af-ZA"/>
        </w:rPr>
        <w:t xml:space="preserve"> </w:t>
      </w:r>
      <w:r w:rsidRPr="005E1F72">
        <w:rPr>
          <w:rFonts w:ascii="GHEA Grapalat" w:hAnsi="GHEA Grapalat" w:cs="Arial"/>
          <w:sz w:val="20"/>
        </w:rPr>
        <w:t>օրը</w:t>
      </w:r>
      <w:r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Pr="005E1F72">
        <w:rPr>
          <w:rFonts w:ascii="GHEA Grapalat" w:hAnsi="GHEA Grapalat" w:cs="Arial"/>
          <w:sz w:val="20"/>
        </w:rPr>
        <w:t>համակարգում</w:t>
      </w:r>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r w:rsidRPr="005E1F72">
        <w:rPr>
          <w:rFonts w:ascii="GHEA Grapalat" w:hAnsi="GHEA Grapalat" w:cs="Sylfaen"/>
          <w:sz w:val="20"/>
        </w:rPr>
        <w:t>գործող</w:t>
      </w:r>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Գնումների</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բաժնի</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Հրավերների</w:t>
      </w:r>
      <w:r w:rsidRPr="005E1F72">
        <w:rPr>
          <w:rFonts w:ascii="GHEA Grapalat" w:hAnsi="GHEA Grapalat" w:cs="Sylfaen"/>
          <w:sz w:val="20"/>
          <w:lang w:val="af-ZA"/>
        </w:rPr>
        <w:t xml:space="preserve"> </w:t>
      </w:r>
      <w:r w:rsidRPr="005E1F72">
        <w:rPr>
          <w:rFonts w:ascii="GHEA Grapalat" w:hAnsi="GHEA Grapalat" w:cs="Sylfaen"/>
          <w:sz w:val="20"/>
        </w:rPr>
        <w:t>պարզաբանումների</w:t>
      </w:r>
      <w:r w:rsidRPr="005E1F72">
        <w:rPr>
          <w:rFonts w:ascii="GHEA Grapalat" w:hAnsi="GHEA Grapalat" w:cs="Sylfaen"/>
          <w:sz w:val="20"/>
          <w:lang w:val="af-ZA"/>
        </w:rPr>
        <w:t xml:space="preserve"> </w:t>
      </w:r>
      <w:r w:rsidRPr="005E1F72">
        <w:rPr>
          <w:rFonts w:ascii="GHEA Grapalat" w:hAnsi="GHEA Grapalat" w:cs="Sylfaen"/>
          <w:sz w:val="20"/>
        </w:rPr>
        <w:t>վերաբերյալ</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ենթաբաբաժնում</w:t>
      </w:r>
      <w:r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Pr="005E1F72">
        <w:rPr>
          <w:rFonts w:ascii="GHEA Grapalat" w:hAnsi="GHEA Grapalat" w:cs="Tahoma"/>
          <w:sz w:val="20"/>
        </w:rPr>
        <w:t>։</w:t>
      </w:r>
      <w:r w:rsidRPr="005E1F72">
        <w:rPr>
          <w:rFonts w:ascii="GHEA Grapalat" w:hAnsi="GHEA Grapalat" w:cs="Tahoma"/>
          <w:sz w:val="20"/>
          <w:lang w:val="af-ZA"/>
        </w:rPr>
        <w:t xml:space="preserve"> </w:t>
      </w:r>
    </w:p>
    <w:p w14:paraId="38CF309A" w14:textId="77777777" w:rsidR="008E5495" w:rsidRPr="005E1F72" w:rsidRDefault="008E5495" w:rsidP="008E5495">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Arial Unicode"/>
          <w:sz w:val="20"/>
        </w:rPr>
        <w:t>սույն</w:t>
      </w:r>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sidRPr="00FF0FC3">
        <w:rPr>
          <w:rFonts w:ascii="GHEA Grapalat" w:hAnsi="GHEA Grapalat" w:cs="Sylfaen"/>
          <w:sz w:val="20"/>
          <w:lang w:val="ru-RU"/>
        </w:rPr>
        <w:t>ապրանքների</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r w:rsidRPr="005E1F72">
        <w:rPr>
          <w:rFonts w:ascii="GHEA Grapalat" w:hAnsi="GHEA Grapalat"/>
          <w:sz w:val="20"/>
          <w:szCs w:val="20"/>
        </w:rPr>
        <w:t>Ընդ</w:t>
      </w:r>
      <w:r w:rsidRPr="005E1F72">
        <w:rPr>
          <w:rFonts w:ascii="GHEA Grapalat" w:hAnsi="GHEA Grapalat"/>
          <w:sz w:val="20"/>
          <w:szCs w:val="20"/>
          <w:lang w:val="af-ZA"/>
        </w:rPr>
        <w:t xml:space="preserve"> </w:t>
      </w:r>
      <w:r w:rsidRPr="005E1F72">
        <w:rPr>
          <w:rFonts w:ascii="GHEA Grapalat" w:hAnsi="GHEA Grapalat"/>
          <w:sz w:val="20"/>
          <w:szCs w:val="20"/>
        </w:rPr>
        <w:t>որում</w:t>
      </w:r>
      <w:r w:rsidRPr="005E1F72">
        <w:rPr>
          <w:rFonts w:ascii="GHEA Grapalat" w:hAnsi="GHEA Grapalat"/>
          <w:sz w:val="20"/>
          <w:szCs w:val="20"/>
          <w:lang w:val="af-ZA"/>
        </w:rPr>
        <w:t xml:space="preserve">, </w:t>
      </w:r>
      <w:r w:rsidRPr="005E1F72">
        <w:rPr>
          <w:rFonts w:ascii="GHEA Grapalat" w:hAnsi="GHEA Grapalat"/>
          <w:sz w:val="20"/>
          <w:szCs w:val="20"/>
        </w:rPr>
        <w:t>մասնակիցը</w:t>
      </w:r>
      <w:r w:rsidRPr="005E1F72">
        <w:rPr>
          <w:rFonts w:ascii="GHEA Grapalat" w:hAnsi="GHEA Grapalat"/>
          <w:sz w:val="20"/>
          <w:szCs w:val="20"/>
          <w:lang w:val="af-ZA"/>
        </w:rPr>
        <w:t xml:space="preserve"> </w:t>
      </w:r>
      <w:r w:rsidRPr="005E1F72">
        <w:rPr>
          <w:rFonts w:ascii="GHEA Grapalat" w:hAnsi="GHEA Grapalat"/>
          <w:sz w:val="20"/>
          <w:szCs w:val="20"/>
        </w:rPr>
        <w:t>գրավոր</w:t>
      </w:r>
      <w:r w:rsidRPr="005E1F72">
        <w:rPr>
          <w:rFonts w:ascii="GHEA Grapalat" w:hAnsi="GHEA Grapalat"/>
          <w:sz w:val="20"/>
          <w:szCs w:val="20"/>
          <w:lang w:val="af-ZA"/>
        </w:rPr>
        <w:t xml:space="preserve"> </w:t>
      </w:r>
      <w:r w:rsidRPr="005E1F72">
        <w:rPr>
          <w:rFonts w:ascii="GHEA Grapalat" w:hAnsi="GHEA Grapalat"/>
          <w:sz w:val="20"/>
          <w:szCs w:val="20"/>
        </w:rPr>
        <w:t>ծանուցվում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պարզաբանում</w:t>
      </w:r>
      <w:r w:rsidRPr="005E1F72">
        <w:rPr>
          <w:rFonts w:ascii="GHEA Grapalat" w:hAnsi="GHEA Grapalat"/>
          <w:sz w:val="20"/>
          <w:szCs w:val="20"/>
          <w:lang w:val="af-ZA"/>
        </w:rPr>
        <w:t xml:space="preserve"> </w:t>
      </w:r>
      <w:r w:rsidRPr="005E1F72">
        <w:rPr>
          <w:rFonts w:ascii="GHEA Grapalat" w:hAnsi="GHEA Grapalat"/>
          <w:sz w:val="20"/>
          <w:szCs w:val="20"/>
        </w:rPr>
        <w:t>չտրամադրելու</w:t>
      </w:r>
      <w:r w:rsidRPr="005E1F72">
        <w:rPr>
          <w:rFonts w:ascii="GHEA Grapalat" w:hAnsi="GHEA Grapalat"/>
          <w:sz w:val="20"/>
          <w:szCs w:val="20"/>
          <w:lang w:val="af-ZA"/>
        </w:rPr>
        <w:t xml:space="preserve"> </w:t>
      </w:r>
      <w:r w:rsidRPr="005E1F72">
        <w:rPr>
          <w:rFonts w:ascii="GHEA Grapalat" w:hAnsi="GHEA Grapalat"/>
          <w:sz w:val="20"/>
          <w:szCs w:val="20"/>
        </w:rPr>
        <w:t>հիմքերի</w:t>
      </w:r>
      <w:r w:rsidRPr="005E1F72">
        <w:rPr>
          <w:rFonts w:ascii="GHEA Grapalat" w:hAnsi="GHEA Grapalat"/>
          <w:sz w:val="20"/>
          <w:szCs w:val="20"/>
          <w:lang w:val="af-ZA"/>
        </w:rPr>
        <w:t xml:space="preserve"> </w:t>
      </w:r>
      <w:r w:rsidRPr="005E1F72">
        <w:rPr>
          <w:rFonts w:ascii="GHEA Grapalat" w:hAnsi="GHEA Grapalat"/>
          <w:sz w:val="20"/>
          <w:szCs w:val="20"/>
        </w:rPr>
        <w:t>մասին</w:t>
      </w:r>
      <w:r w:rsidRPr="005E1F72">
        <w:rPr>
          <w:rFonts w:ascii="GHEA Grapalat" w:hAnsi="GHEA Grapalat"/>
          <w:sz w:val="20"/>
          <w:szCs w:val="20"/>
          <w:lang w:val="af-ZA"/>
        </w:rPr>
        <w:t xml:space="preserve">` </w:t>
      </w:r>
      <w:r w:rsidRPr="005E1F72">
        <w:rPr>
          <w:rFonts w:ascii="GHEA Grapalat" w:hAnsi="GHEA Grapalat" w:cs="Sylfaen"/>
          <w:sz w:val="20"/>
          <w:szCs w:val="20"/>
        </w:rPr>
        <w:t>հարցումը</w:t>
      </w:r>
      <w:r w:rsidRPr="005E1F72">
        <w:rPr>
          <w:rFonts w:ascii="GHEA Grapalat" w:hAnsi="GHEA Grapalat"/>
          <w:sz w:val="20"/>
          <w:szCs w:val="20"/>
          <w:lang w:val="af-ZA"/>
        </w:rPr>
        <w:t xml:space="preserve"> </w:t>
      </w:r>
      <w:r w:rsidRPr="005E1F72">
        <w:rPr>
          <w:rFonts w:ascii="GHEA Grapalat" w:hAnsi="GHEA Grapalat" w:cs="Sylfaen"/>
          <w:sz w:val="20"/>
          <w:szCs w:val="20"/>
        </w:rPr>
        <w:t>ստանալու</w:t>
      </w:r>
      <w:r w:rsidRPr="005E1F72">
        <w:rPr>
          <w:rFonts w:ascii="GHEA Grapalat" w:hAnsi="GHEA Grapalat"/>
          <w:sz w:val="20"/>
          <w:szCs w:val="20"/>
          <w:lang w:val="af-ZA"/>
        </w:rPr>
        <w:t xml:space="preserve"> </w:t>
      </w:r>
      <w:r w:rsidRPr="005E1F72">
        <w:rPr>
          <w:rFonts w:ascii="GHEA Grapalat" w:hAnsi="GHEA Grapalat" w:cs="Sylfaen"/>
          <w:sz w:val="20"/>
          <w:szCs w:val="20"/>
        </w:rPr>
        <w:t>օրվան</w:t>
      </w:r>
      <w:r w:rsidRPr="005E1F72">
        <w:rPr>
          <w:rFonts w:ascii="GHEA Grapalat" w:hAnsi="GHEA Grapalat"/>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sz w:val="20"/>
          <w:szCs w:val="20"/>
          <w:lang w:val="af-ZA"/>
        </w:rPr>
        <w:t xml:space="preserve"> </w:t>
      </w:r>
      <w:r w:rsidRPr="005E1F72">
        <w:rPr>
          <w:rFonts w:ascii="GHEA Grapalat" w:hAnsi="GHEA Grapalat" w:cs="Sylfaen"/>
          <w:sz w:val="20"/>
          <w:szCs w:val="20"/>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օրացուցային</w:t>
      </w:r>
      <w:r w:rsidRPr="005E1F72">
        <w:rPr>
          <w:rFonts w:ascii="GHEA Grapalat" w:hAnsi="GHEA Grapalat"/>
          <w:sz w:val="20"/>
          <w:szCs w:val="20"/>
          <w:lang w:val="af-ZA"/>
        </w:rPr>
        <w:t xml:space="preserve"> </w:t>
      </w:r>
      <w:r w:rsidRPr="005E1F72">
        <w:rPr>
          <w:rFonts w:ascii="GHEA Grapalat" w:hAnsi="GHEA Grapalat" w:cs="Sylfaen"/>
          <w:sz w:val="20"/>
          <w:szCs w:val="20"/>
        </w:rPr>
        <w:t>օրվա</w:t>
      </w:r>
      <w:r w:rsidRPr="005E1F72">
        <w:rPr>
          <w:rFonts w:ascii="GHEA Grapalat" w:hAnsi="GHEA Grapalat"/>
          <w:sz w:val="20"/>
          <w:szCs w:val="20"/>
          <w:lang w:val="af-ZA"/>
        </w:rPr>
        <w:t xml:space="preserve"> </w:t>
      </w:r>
      <w:r w:rsidRPr="005E1F72">
        <w:rPr>
          <w:rFonts w:ascii="GHEA Grapalat" w:hAnsi="GHEA Grapalat" w:cs="Sylfaen"/>
          <w:sz w:val="20"/>
          <w:szCs w:val="20"/>
        </w:rPr>
        <w:t>ընթացքում</w:t>
      </w:r>
      <w:r w:rsidRPr="005E1F72">
        <w:rPr>
          <w:rFonts w:ascii="GHEA Grapalat" w:hAnsi="GHEA Grapalat"/>
          <w:sz w:val="20"/>
          <w:szCs w:val="20"/>
          <w:lang w:val="af-ZA"/>
        </w:rPr>
        <w:t>:</w:t>
      </w:r>
    </w:p>
    <w:p w14:paraId="7F885337" w14:textId="77777777" w:rsidR="008E5495" w:rsidRDefault="008E5495" w:rsidP="008E5495">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Pr="005E1F72">
        <w:rPr>
          <w:rFonts w:ascii="GHEA Grapalat" w:hAnsi="GHEA Grapalat" w:cs="Arial Unicode"/>
          <w:sz w:val="20"/>
        </w:rPr>
        <w:t>համակարգում</w:t>
      </w:r>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2BED6BEE" w14:textId="77777777" w:rsidR="008E5495" w:rsidRPr="000B4CF4" w:rsidRDefault="008E5495" w:rsidP="008E5495">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0B4CF4">
        <w:rPr>
          <w:rFonts w:ascii="GHEA Grapalat" w:hAnsi="GHEA Grapalat" w:cs="Sylfaen"/>
          <w:sz w:val="20"/>
          <w:lang w:val="af-ZA"/>
        </w:rPr>
        <w:t xml:space="preserve"> </w:t>
      </w:r>
    </w:p>
    <w:p w14:paraId="12CB744A" w14:textId="4E52422E" w:rsidR="00B051BE" w:rsidRDefault="008E5495" w:rsidP="008E5495">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00096865" w:rsidRPr="000677B2">
        <w:rPr>
          <w:rFonts w:ascii="GHEA Grapalat" w:hAnsi="GHEA Grapalat" w:cs="Arial Unicode"/>
          <w:sz w:val="20"/>
          <w:lang w:val="hy-AM"/>
        </w:rPr>
        <w:t xml:space="preserve"> </w:t>
      </w:r>
    </w:p>
    <w:p w14:paraId="2238EC6A" w14:textId="7A8E19FE" w:rsidR="000058C9" w:rsidRPr="000677B2" w:rsidRDefault="000058C9" w:rsidP="000058C9">
      <w:pPr>
        <w:autoSpaceDE w:val="0"/>
        <w:autoSpaceDN w:val="0"/>
        <w:adjustRightInd w:val="0"/>
        <w:ind w:firstLine="567"/>
        <w:jc w:val="both"/>
        <w:rPr>
          <w:rFonts w:ascii="GHEA Grapalat" w:hAnsi="GHEA Grapalat"/>
          <w:b/>
          <w:sz w:val="20"/>
          <w:lang w:val="hy-AM"/>
        </w:rPr>
      </w:pPr>
    </w:p>
    <w:p w14:paraId="7CD25474"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2BFEDDF4"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6B959E33"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6C3F2CE0" w14:textId="77777777" w:rsidR="008A0DF4" w:rsidRPr="00406C77" w:rsidRDefault="008A0DF4" w:rsidP="008A0DF4">
      <w:pPr>
        <w:pStyle w:val="BodyTextIndent2"/>
        <w:spacing w:line="240" w:lineRule="auto"/>
        <w:ind w:firstLine="567"/>
        <w:rPr>
          <w:rFonts w:ascii="GHEA Grapalat" w:hAnsi="GHEA Grapalat" w:cs="Sylfaen"/>
          <w:szCs w:val="24"/>
          <w:lang w:val="hy-AM"/>
        </w:rPr>
      </w:pPr>
      <w:r w:rsidRPr="005E1F72">
        <w:rPr>
          <w:rFonts w:ascii="GHEA Grapalat" w:hAnsi="GHEA Grapalat" w:cs="Sylfaen"/>
        </w:rPr>
        <w:t>Մասնակիցը</w:t>
      </w:r>
      <w:r w:rsidRPr="00406C77">
        <w:rPr>
          <w:rFonts w:ascii="GHEA Grapalat" w:hAnsi="GHEA Grapalat"/>
          <w:lang w:val="hy-AM"/>
        </w:rPr>
        <w:t xml:space="preserve"> </w:t>
      </w:r>
      <w:r w:rsidRPr="005E1F72">
        <w:rPr>
          <w:rFonts w:ascii="GHEA Grapalat" w:hAnsi="GHEA Grapalat" w:cs="Sylfaen"/>
        </w:rPr>
        <w:t>կարող</w:t>
      </w:r>
      <w:r w:rsidRPr="00406C77">
        <w:rPr>
          <w:rFonts w:ascii="GHEA Grapalat" w:hAnsi="GHEA Grapalat"/>
          <w:lang w:val="hy-AM"/>
        </w:rPr>
        <w:t xml:space="preserve"> </w:t>
      </w:r>
      <w:r w:rsidRPr="005E1F72">
        <w:rPr>
          <w:rFonts w:ascii="GHEA Grapalat" w:hAnsi="GHEA Grapalat" w:cs="Sylfaen"/>
        </w:rPr>
        <w:t>է</w:t>
      </w:r>
      <w:r w:rsidRPr="00406C77">
        <w:rPr>
          <w:rFonts w:ascii="GHEA Grapalat" w:hAnsi="GHEA Grapalat"/>
          <w:lang w:val="hy-AM"/>
        </w:rPr>
        <w:t xml:space="preserve"> </w:t>
      </w:r>
      <w:r w:rsidRPr="005E1F72">
        <w:rPr>
          <w:rFonts w:ascii="GHEA Grapalat" w:hAnsi="GHEA Grapalat" w:cs="Sylfaen"/>
        </w:rPr>
        <w:t>հայտ</w:t>
      </w:r>
      <w:r w:rsidRPr="00406C77">
        <w:rPr>
          <w:rFonts w:ascii="GHEA Grapalat" w:hAnsi="GHEA Grapalat"/>
          <w:lang w:val="hy-AM"/>
        </w:rPr>
        <w:t xml:space="preserve"> </w:t>
      </w:r>
      <w:r w:rsidRPr="005E1F72">
        <w:rPr>
          <w:rFonts w:ascii="GHEA Grapalat" w:hAnsi="GHEA Grapalat" w:cs="Sylfaen"/>
        </w:rPr>
        <w:t>ներկայացնել</w:t>
      </w:r>
      <w:r w:rsidRPr="00406C77">
        <w:rPr>
          <w:rFonts w:ascii="GHEA Grapalat" w:hAnsi="GHEA Grapalat"/>
          <w:lang w:val="hy-AM"/>
        </w:rPr>
        <w:t xml:space="preserve"> </w:t>
      </w:r>
      <w:r w:rsidRPr="005E1F72">
        <w:rPr>
          <w:rFonts w:ascii="GHEA Grapalat" w:hAnsi="GHEA Grapalat" w:cs="Sylfaen"/>
        </w:rPr>
        <w:t>ինչպես</w:t>
      </w:r>
      <w:r w:rsidRPr="00406C77">
        <w:rPr>
          <w:rFonts w:ascii="GHEA Grapalat" w:hAnsi="GHEA Grapalat"/>
          <w:lang w:val="hy-AM"/>
        </w:rPr>
        <w:t xml:space="preserve"> </w:t>
      </w:r>
      <w:r w:rsidRPr="005E1F72">
        <w:rPr>
          <w:rFonts w:ascii="GHEA Grapalat" w:hAnsi="GHEA Grapalat" w:cs="Sylfaen"/>
        </w:rPr>
        <w:t>յուրաքանչյուր</w:t>
      </w:r>
      <w:r w:rsidRPr="00406C77">
        <w:rPr>
          <w:rFonts w:ascii="GHEA Grapalat" w:hAnsi="GHEA Grapalat"/>
          <w:lang w:val="hy-AM"/>
        </w:rPr>
        <w:t xml:space="preserve"> </w:t>
      </w:r>
      <w:r w:rsidRPr="005E1F72">
        <w:rPr>
          <w:rFonts w:ascii="GHEA Grapalat" w:hAnsi="GHEA Grapalat" w:cs="Sylfaen"/>
        </w:rPr>
        <w:t>չափաբաժնի</w:t>
      </w:r>
      <w:r w:rsidRPr="00406C77">
        <w:rPr>
          <w:rFonts w:ascii="GHEA Grapalat" w:hAnsi="GHEA Grapalat"/>
          <w:lang w:val="hy-AM"/>
        </w:rPr>
        <w:t xml:space="preserve">, </w:t>
      </w:r>
      <w:r w:rsidRPr="005E1F72">
        <w:rPr>
          <w:rFonts w:ascii="GHEA Grapalat" w:hAnsi="GHEA Grapalat" w:cs="Sylfaen"/>
        </w:rPr>
        <w:t>այնպես</w:t>
      </w:r>
      <w:r w:rsidRPr="00406C77">
        <w:rPr>
          <w:rFonts w:ascii="GHEA Grapalat" w:hAnsi="GHEA Grapalat"/>
          <w:lang w:val="hy-AM"/>
        </w:rPr>
        <w:t xml:space="preserve"> </w:t>
      </w:r>
      <w:r w:rsidRPr="005E1F72">
        <w:rPr>
          <w:rFonts w:ascii="GHEA Grapalat" w:hAnsi="GHEA Grapalat" w:cs="Sylfaen"/>
        </w:rPr>
        <w:t>էլ</w:t>
      </w:r>
      <w:r w:rsidRPr="00406C77">
        <w:rPr>
          <w:rFonts w:ascii="GHEA Grapalat" w:hAnsi="GHEA Grapalat"/>
          <w:lang w:val="hy-AM"/>
        </w:rPr>
        <w:t xml:space="preserve"> </w:t>
      </w:r>
      <w:r w:rsidRPr="005E1F72">
        <w:rPr>
          <w:rFonts w:ascii="GHEA Grapalat" w:hAnsi="GHEA Grapalat" w:cs="Sylfaen"/>
        </w:rPr>
        <w:t>մի</w:t>
      </w:r>
      <w:r w:rsidRPr="00406C77">
        <w:rPr>
          <w:rFonts w:ascii="GHEA Grapalat" w:hAnsi="GHEA Grapalat"/>
          <w:lang w:val="hy-AM"/>
        </w:rPr>
        <w:t xml:space="preserve"> </w:t>
      </w:r>
      <w:r w:rsidRPr="005E1F72">
        <w:rPr>
          <w:rFonts w:ascii="GHEA Grapalat" w:hAnsi="GHEA Grapalat" w:cs="Sylfaen"/>
        </w:rPr>
        <w:t>քանի</w:t>
      </w:r>
      <w:r w:rsidRPr="00406C77">
        <w:rPr>
          <w:rFonts w:ascii="GHEA Grapalat" w:hAnsi="GHEA Grapalat"/>
          <w:lang w:val="hy-AM"/>
        </w:rPr>
        <w:t xml:space="preserve"> </w:t>
      </w:r>
      <w:r w:rsidRPr="005E1F72">
        <w:rPr>
          <w:rFonts w:ascii="GHEA Grapalat" w:hAnsi="GHEA Grapalat" w:cs="Sylfaen"/>
        </w:rPr>
        <w:t>կամ</w:t>
      </w:r>
      <w:r w:rsidRPr="00406C77">
        <w:rPr>
          <w:rFonts w:ascii="GHEA Grapalat" w:hAnsi="GHEA Grapalat"/>
          <w:lang w:val="hy-AM"/>
        </w:rPr>
        <w:t xml:space="preserve"> </w:t>
      </w:r>
      <w:r w:rsidRPr="005E1F72">
        <w:rPr>
          <w:rFonts w:ascii="GHEA Grapalat" w:hAnsi="GHEA Grapalat" w:cs="Sylfaen"/>
        </w:rPr>
        <w:t>բոլոր</w:t>
      </w:r>
      <w:r w:rsidRPr="000B4CF4">
        <w:rPr>
          <w:rFonts w:ascii="GHEA Grapalat" w:hAnsi="GHEA Grapalat"/>
          <w:lang w:val="hy-AM"/>
        </w:rPr>
        <w:t xml:space="preserve"> </w:t>
      </w:r>
      <w:r w:rsidRPr="005E1F72">
        <w:rPr>
          <w:rFonts w:ascii="GHEA Grapalat" w:hAnsi="GHEA Grapalat" w:cs="Sylfaen"/>
        </w:rPr>
        <w:t>չափաբաժինների</w:t>
      </w:r>
      <w:r w:rsidRPr="00406C77">
        <w:rPr>
          <w:rFonts w:ascii="GHEA Grapalat" w:hAnsi="GHEA Grapalat"/>
          <w:lang w:val="hy-AM"/>
        </w:rPr>
        <w:t xml:space="preserve"> </w:t>
      </w:r>
      <w:r w:rsidRPr="005E1F72">
        <w:rPr>
          <w:rFonts w:ascii="GHEA Grapalat" w:hAnsi="GHEA Grapalat" w:cs="Sylfaen"/>
        </w:rPr>
        <w:t>համար</w:t>
      </w:r>
      <w:r>
        <w:rPr>
          <w:rFonts w:ascii="GHEA Grapalat" w:hAnsi="GHEA Grapalat" w:cs="Sylfaen"/>
          <w:vertAlign w:val="superscript"/>
        </w:rPr>
        <w:t>7</w:t>
      </w:r>
      <w:r w:rsidRPr="00CC3A77">
        <w:rPr>
          <w:rStyle w:val="FootnoteReference"/>
          <w:rFonts w:ascii="GHEA Grapalat" w:hAnsi="GHEA Grapalat" w:cs="Sylfaen"/>
          <w:color w:val="FFFFFF"/>
        </w:rPr>
        <w:footnoteReference w:id="1"/>
      </w:r>
      <w:r w:rsidRPr="00406C77">
        <w:rPr>
          <w:rFonts w:ascii="GHEA Grapalat" w:hAnsi="GHEA Grapalat" w:cs="Sylfaen"/>
          <w:szCs w:val="24"/>
          <w:lang w:val="hy-AM"/>
        </w:rPr>
        <w:t xml:space="preserve">։  </w:t>
      </w:r>
    </w:p>
    <w:p w14:paraId="4D87CEA6"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6E0F9B28" w14:textId="7C9C78B9"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CF3B92">
        <w:rPr>
          <w:rFonts w:ascii="GHEA Grapalat" w:hAnsi="GHEA Grapalat" w:cs="Sylfaen"/>
          <w:szCs w:val="24"/>
          <w:lang w:val="hy-AM"/>
        </w:rPr>
        <w:t>գնանշման հարցման</w:t>
      </w:r>
      <w:r w:rsidR="00CF3B92" w:rsidRPr="00CF3B92">
        <w:rPr>
          <w:rFonts w:ascii="GHEA Grapalat" w:hAnsi="GHEA Grapalat" w:cs="Sylfaen"/>
          <w:szCs w:val="24"/>
          <w:lang w:val="hy-AM"/>
        </w:rPr>
        <w:t xml:space="preserve"> </w:t>
      </w:r>
      <w:r w:rsidR="00CF3B92" w:rsidRPr="00406C77">
        <w:rPr>
          <w:rFonts w:ascii="GHEA Grapalat" w:hAnsi="GHEA Grapalat" w:cs="Sylfaen"/>
          <w:szCs w:val="24"/>
          <w:lang w:val="hy-AM"/>
        </w:rPr>
        <w:t xml:space="preserve">հայտերը </w:t>
      </w:r>
      <w:r w:rsidR="00096865" w:rsidRPr="00406C77">
        <w:rPr>
          <w:rFonts w:ascii="GHEA Grapalat" w:hAnsi="GHEA Grapalat" w:cs="Sylfaen"/>
          <w:szCs w:val="24"/>
          <w:lang w:val="hy-AM"/>
        </w:rPr>
        <w:t>պատրաստելու հրահանգում</w:t>
      </w:r>
      <w:r w:rsidR="004D5671" w:rsidRPr="00406C77">
        <w:rPr>
          <w:rFonts w:ascii="GHEA Grapalat" w:hAnsi="GHEA Grapalat" w:cs="Sylfaen"/>
          <w:szCs w:val="24"/>
          <w:lang w:val="hy-AM"/>
        </w:rPr>
        <w:t>։</w:t>
      </w:r>
    </w:p>
    <w:p w14:paraId="67C03A1A" w14:textId="6C38AFF2"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C02B86">
        <w:rPr>
          <w:rFonts w:ascii="GHEA Grapalat" w:hAnsi="GHEA Grapalat" w:cs="Sylfaen"/>
          <w:szCs w:val="24"/>
          <w:lang w:val="hy-AM"/>
        </w:rPr>
        <w:t>հ</w:t>
      </w:r>
      <w:r w:rsidRPr="00C02B86">
        <w:rPr>
          <w:rFonts w:ascii="GHEA Grapalat" w:hAnsi="GHEA Grapalat" w:cs="Sylfaen"/>
          <w:szCs w:val="24"/>
          <w:lang w:val="hy-AM"/>
        </w:rPr>
        <w:t xml:space="preserve">րապարակվելու </w:t>
      </w:r>
      <w:r w:rsidR="00E46DBA" w:rsidRPr="00C02B86">
        <w:rPr>
          <w:rFonts w:ascii="GHEA Grapalat" w:hAnsi="GHEA Grapalat" w:cs="Sylfaen"/>
          <w:szCs w:val="24"/>
          <w:lang w:val="hy-AM"/>
        </w:rPr>
        <w:t xml:space="preserve">օրվանից </w:t>
      </w:r>
      <w:r w:rsidRPr="00C02B86">
        <w:rPr>
          <w:rFonts w:ascii="GHEA Grapalat" w:hAnsi="GHEA Grapalat" w:cs="Sylfaen"/>
          <w:szCs w:val="24"/>
          <w:lang w:val="hy-AM"/>
        </w:rPr>
        <w:t xml:space="preserve">հաշված </w:t>
      </w:r>
      <w:r w:rsidR="008B59CE" w:rsidRPr="00C02B86">
        <w:rPr>
          <w:rFonts w:ascii="GHEA Grapalat" w:hAnsi="GHEA Grapalat" w:cs="Sylfaen"/>
          <w:szCs w:val="24"/>
          <w:lang w:val="hy-AM"/>
        </w:rPr>
        <w:t xml:space="preserve">մինչև </w:t>
      </w:r>
      <w:r w:rsidR="00DC1945">
        <w:rPr>
          <w:rFonts w:ascii="GHEA Grapalat" w:hAnsi="GHEA Grapalat" w:cs="Sylfaen"/>
          <w:b/>
          <w:szCs w:val="24"/>
          <w:lang w:val="hy-AM"/>
        </w:rPr>
        <w:t>202</w:t>
      </w:r>
      <w:r w:rsidR="00CE5CB9">
        <w:rPr>
          <w:rFonts w:ascii="GHEA Grapalat" w:hAnsi="GHEA Grapalat" w:cs="Sylfaen"/>
          <w:b/>
          <w:szCs w:val="24"/>
          <w:lang w:val="hy-AM"/>
        </w:rPr>
        <w:t>4</w:t>
      </w:r>
      <w:r w:rsidR="00DC1945">
        <w:rPr>
          <w:rFonts w:ascii="GHEA Grapalat" w:hAnsi="GHEA Grapalat" w:cs="Sylfaen"/>
          <w:b/>
          <w:szCs w:val="24"/>
          <w:lang w:val="hy-AM"/>
        </w:rPr>
        <w:t xml:space="preserve"> թվականի </w:t>
      </w:r>
      <w:r w:rsidR="00CF5828">
        <w:rPr>
          <w:rFonts w:ascii="GHEA Grapalat" w:hAnsi="GHEA Grapalat" w:cs="Sylfaen"/>
          <w:b/>
          <w:szCs w:val="24"/>
          <w:lang w:val="hy-AM"/>
        </w:rPr>
        <w:t>մայիսի 28</w:t>
      </w:r>
      <w:r w:rsidR="00757D6D">
        <w:rPr>
          <w:rFonts w:ascii="GHEA Grapalat" w:hAnsi="GHEA Grapalat" w:cs="Sylfaen"/>
          <w:b/>
          <w:szCs w:val="24"/>
          <w:lang w:val="hy-AM"/>
        </w:rPr>
        <w:t>-ը</w:t>
      </w:r>
      <w:r w:rsidR="00E878E9">
        <w:rPr>
          <w:rFonts w:ascii="GHEA Grapalat" w:hAnsi="GHEA Grapalat" w:cs="Sylfaen"/>
          <w:b/>
          <w:szCs w:val="24"/>
          <w:lang w:val="hy-AM"/>
        </w:rPr>
        <w:t>՝</w:t>
      </w:r>
      <w:r w:rsidR="00C02B86" w:rsidRPr="00C02B86">
        <w:rPr>
          <w:rFonts w:ascii="GHEA Grapalat" w:hAnsi="GHEA Grapalat" w:cs="Sylfaen"/>
          <w:b/>
          <w:szCs w:val="24"/>
          <w:lang w:val="hy-AM"/>
        </w:rPr>
        <w:t xml:space="preserve"> ժամը </w:t>
      </w:r>
      <w:r w:rsidR="00611D0C">
        <w:rPr>
          <w:rFonts w:ascii="GHEA Grapalat" w:hAnsi="GHEA Grapalat" w:cs="Sylfaen"/>
          <w:b/>
          <w:szCs w:val="24"/>
          <w:lang w:val="hy-AM"/>
        </w:rPr>
        <w:t>09</w:t>
      </w:r>
      <w:r w:rsidR="00EE7835">
        <w:rPr>
          <w:rFonts w:ascii="GHEA Grapalat" w:hAnsi="GHEA Grapalat" w:cs="Sylfaen"/>
          <w:b/>
          <w:szCs w:val="24"/>
          <w:lang w:val="hy-AM"/>
        </w:rPr>
        <w:t>:</w:t>
      </w:r>
      <w:r w:rsidR="00CE5CB9">
        <w:rPr>
          <w:rFonts w:ascii="GHEA Grapalat" w:hAnsi="GHEA Grapalat" w:cs="Sylfaen"/>
          <w:b/>
          <w:szCs w:val="24"/>
          <w:lang w:val="hy-AM"/>
        </w:rPr>
        <w:t>0</w:t>
      </w:r>
      <w:r w:rsidR="00EE7835">
        <w:rPr>
          <w:rFonts w:ascii="GHEA Grapalat" w:hAnsi="GHEA Grapalat" w:cs="Sylfaen"/>
          <w:b/>
          <w:szCs w:val="24"/>
          <w:lang w:val="hy-AM"/>
        </w:rPr>
        <w:t>0</w:t>
      </w:r>
      <w:r w:rsidR="00C02B86" w:rsidRPr="00C02B86">
        <w:rPr>
          <w:rFonts w:ascii="GHEA Grapalat" w:hAnsi="GHEA Grapalat" w:cs="Sylfaen"/>
          <w:b/>
          <w:szCs w:val="24"/>
          <w:lang w:val="hy-AM"/>
        </w:rPr>
        <w:t>-ը</w:t>
      </w:r>
      <w:r w:rsidR="004D5671" w:rsidRPr="00C02B86">
        <w:rPr>
          <w:rFonts w:ascii="GHEA Grapalat" w:hAnsi="GHEA Grapalat" w:cs="Sylfaen"/>
          <w:szCs w:val="24"/>
          <w:lang w:val="hy-AM"/>
        </w:rPr>
        <w:t>։</w:t>
      </w:r>
      <w:r w:rsidR="00C02B86">
        <w:rPr>
          <w:rFonts w:ascii="GHEA Grapalat" w:hAnsi="GHEA Grapalat" w:cs="Sylfaen"/>
          <w:szCs w:val="24"/>
          <w:lang w:val="hy-AM"/>
        </w:rPr>
        <w:t xml:space="preserve"> </w:t>
      </w:r>
      <w:r w:rsidR="008B1605" w:rsidRPr="00C02B86">
        <w:rPr>
          <w:rFonts w:ascii="GHEA Grapalat" w:hAnsi="GHEA Grapalat" w:cs="Sylfaen"/>
          <w:szCs w:val="24"/>
          <w:lang w:val="hy-AM"/>
        </w:rPr>
        <w:t>Հայտերը ներկայացն</w:t>
      </w:r>
      <w:r w:rsidR="008B1605" w:rsidRPr="00406C77">
        <w:rPr>
          <w:rFonts w:ascii="GHEA Grapalat" w:hAnsi="GHEA Grapalat" w:cs="Sylfaen"/>
          <w:szCs w:val="24"/>
          <w:lang w:val="hy-AM"/>
        </w:rPr>
        <w:t xml:space="preserve">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41A89D5E" w14:textId="77777777" w:rsidR="008E5495" w:rsidRPr="005E1F72" w:rsidRDefault="008E5495" w:rsidP="008E5495">
      <w:pPr>
        <w:pStyle w:val="BodyTextIndent2"/>
        <w:spacing w:line="240" w:lineRule="auto"/>
        <w:ind w:firstLine="567"/>
        <w:rPr>
          <w:rFonts w:ascii="GHEA Grapalat" w:hAnsi="GHEA Grapalat" w:cs="Sylfaen"/>
          <w:szCs w:val="24"/>
          <w:lang w:val="hy-AM"/>
        </w:rPr>
      </w:pPr>
      <w:bookmarkStart w:id="4" w:name="_Hlk9262052"/>
      <w:r w:rsidRPr="005E1F72">
        <w:rPr>
          <w:rFonts w:ascii="GHEA Grapalat" w:hAnsi="GHEA Grapalat" w:cs="Sylfaen"/>
          <w:szCs w:val="24"/>
          <w:lang w:val="hy-AM"/>
        </w:rPr>
        <w:t>4.3 Մասնակիցը հայտով ներկայացնում է`</w:t>
      </w:r>
    </w:p>
    <w:p w14:paraId="7CA9F16B" w14:textId="77777777" w:rsidR="008E5495" w:rsidRPr="00DE1E5A" w:rsidRDefault="008E5495" w:rsidP="008E5495">
      <w:pPr>
        <w:pStyle w:val="BodyTextIndent2"/>
        <w:spacing w:line="240" w:lineRule="auto"/>
        <w:ind w:firstLine="567"/>
        <w:rPr>
          <w:rFonts w:ascii="GHEA Grapalat" w:hAnsi="GHEA Grapalat" w:cs="Sylfaen"/>
          <w:szCs w:val="24"/>
          <w:lang w:val="hy-AM"/>
        </w:rPr>
      </w:pPr>
      <w:bookmarkStart w:id="5"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Pr="000677B2">
        <w:rPr>
          <w:rFonts w:ascii="GHEA Grapalat" w:hAnsi="GHEA Grapalat" w:cs="Sylfaen"/>
          <w:szCs w:val="24"/>
          <w:lang w:val="hy-AM"/>
        </w:rPr>
        <w:t>`</w:t>
      </w:r>
      <w:r w:rsidRPr="006818C6">
        <w:rPr>
          <w:rFonts w:ascii="GHEA Grapalat" w:hAnsi="GHEA Grapalat" w:cs="Sylfaen"/>
          <w:lang w:val="hy-AM"/>
        </w:rPr>
        <w:t xml:space="preserve"> </w:t>
      </w:r>
      <w:r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1E9F80A5" w14:textId="77777777" w:rsidR="008E5495" w:rsidRPr="002A4619" w:rsidRDefault="008E5495" w:rsidP="008E5495">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Pr>
          <w:rFonts w:ascii="GHEA Grapalat" w:hAnsi="GHEA Grapalat" w:cs="Sylfaen"/>
          <w:szCs w:val="24"/>
          <w:lang w:val="hy-AM"/>
        </w:rPr>
        <w:t>հավաստում</w:t>
      </w:r>
      <w:r w:rsidRPr="002A4619">
        <w:rPr>
          <w:rFonts w:ascii="GHEA Grapalat" w:hAnsi="GHEA Grapalat" w:cs="Sylfaen"/>
          <w:szCs w:val="24"/>
          <w:lang w:val="hy-AM"/>
        </w:rPr>
        <w:t xml:space="preserve"> 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 և իրեն փոխկապակցված անձանց տվյալների համապատասխանության մասին.</w:t>
      </w:r>
    </w:p>
    <w:p w14:paraId="68170DA2" w14:textId="77777777" w:rsidR="008E5495" w:rsidRDefault="008E5495" w:rsidP="008E5495">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lastRenderedPageBreak/>
        <w:t>բ)</w:t>
      </w:r>
      <w:r w:rsidRPr="00EF4BBA">
        <w:rPr>
          <w:rFonts w:ascii="GHEA Grapalat" w:hAnsi="GHEA Grapalat" w:cs="Sylfaen"/>
          <w:lang w:val="hy-AM"/>
        </w:rPr>
        <w:t xml:space="preserve"> </w:t>
      </w:r>
      <w:r w:rsidRPr="00E2245F">
        <w:rPr>
          <w:rFonts w:ascii="GHEA Grapalat" w:hAnsi="GHEA Grapalat" w:cs="Sylfaen"/>
          <w:sz w:val="20"/>
          <w:lang w:val="hy-AM"/>
        </w:rPr>
        <w:t xml:space="preserve">հավաստում՝ ընտրված մասնակից </w:t>
      </w:r>
      <w:r w:rsidRPr="000677B2">
        <w:rPr>
          <w:rFonts w:ascii="GHEA Grapalat" w:hAnsi="GHEA Grapalat" w:cs="Sylfaen"/>
          <w:sz w:val="20"/>
          <w:lang w:val="hy-AM"/>
        </w:rPr>
        <w:t>ճանաչվելու դեպքում, սույն հրավեր</w:t>
      </w:r>
      <w:r>
        <w:rPr>
          <w:rFonts w:ascii="GHEA Grapalat" w:hAnsi="GHEA Grapalat" w:cs="Sylfaen"/>
          <w:sz w:val="20"/>
          <w:lang w:val="hy-AM"/>
        </w:rPr>
        <w:t>ով</w:t>
      </w:r>
      <w:r w:rsidRPr="000677B2">
        <w:rPr>
          <w:rFonts w:ascii="GHEA Grapalat" w:hAnsi="GHEA Grapalat" w:cs="Sylfaen"/>
          <w:sz w:val="20"/>
          <w:lang w:val="hy-AM"/>
        </w:rPr>
        <w:t>սահմանված կարգով և ժամկետում</w:t>
      </w:r>
      <w:r w:rsidRPr="00EF4BBA">
        <w:rPr>
          <w:rFonts w:ascii="GHEA Grapalat" w:hAnsi="GHEA Grapalat" w:cs="Sylfaen"/>
          <w:sz w:val="20"/>
          <w:lang w:val="hy-AM"/>
        </w:rPr>
        <w:t xml:space="preserve"> որակավորման ապահովում ներկայացնելու պարտավորության</w:t>
      </w:r>
      <w:r w:rsidRPr="00BD57B2">
        <w:rPr>
          <w:rFonts w:ascii="GHEA Grapalat" w:hAnsi="GHEA Grapalat" w:cs="Sylfaen"/>
          <w:sz w:val="20"/>
          <w:lang w:val="hy-AM"/>
        </w:rPr>
        <w:t xml:space="preserve"> </w:t>
      </w:r>
      <w:r>
        <w:rPr>
          <w:rFonts w:ascii="GHEA Grapalat" w:hAnsi="GHEA Grapalat" w:cs="Sylfaen"/>
          <w:sz w:val="20"/>
          <w:lang w:val="hy-AM"/>
        </w:rPr>
        <w:t>կամ սույն հրավերվ սահմանված՝ վարկունակության վարկանիշ ունենալու</w:t>
      </w:r>
      <w:r w:rsidRPr="00EF4BBA">
        <w:rPr>
          <w:rFonts w:ascii="GHEA Grapalat" w:hAnsi="GHEA Grapalat" w:cs="Sylfaen"/>
          <w:sz w:val="20"/>
          <w:lang w:val="hy-AM"/>
        </w:rPr>
        <w:t xml:space="preserve"> մասին</w:t>
      </w:r>
      <w:r w:rsidRPr="00406C77">
        <w:rPr>
          <w:rFonts w:ascii="GHEA Grapalat" w:hAnsi="GHEA Grapalat" w:cs="Sylfaen"/>
          <w:sz w:val="20"/>
          <w:lang w:val="hy-AM"/>
        </w:rPr>
        <w:t>.</w:t>
      </w:r>
      <w:r w:rsidRPr="00EF4BBA">
        <w:rPr>
          <w:rFonts w:ascii="GHEA Grapalat" w:hAnsi="GHEA Grapalat" w:cs="Sylfaen"/>
          <w:sz w:val="20"/>
          <w:lang w:val="hy-AM"/>
        </w:rPr>
        <w:t xml:space="preserve"> </w:t>
      </w:r>
    </w:p>
    <w:p w14:paraId="5772FBEF" w14:textId="77777777" w:rsidR="008E5495" w:rsidRPr="002A4619" w:rsidRDefault="008E5495" w:rsidP="008E5495">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անբարեխիղճ մրցակցության,</w:t>
      </w:r>
      <w:r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137D1DE" w14:textId="77777777" w:rsidR="008E5495" w:rsidRPr="007F07D4" w:rsidRDefault="008E5495" w:rsidP="008E5495">
      <w:pPr>
        <w:pStyle w:val="BodyTextIndent2"/>
        <w:spacing w:line="240" w:lineRule="auto"/>
        <w:ind w:firstLine="567"/>
        <w:rPr>
          <w:rFonts w:ascii="GHEA Grapalat" w:hAnsi="GHEA Grapalat" w:cs="Sylfaen"/>
          <w:szCs w:val="24"/>
          <w:lang w:val="hy-AM"/>
        </w:rPr>
      </w:pPr>
      <w:bookmarkStart w:id="6" w:name="_Hlk9261892"/>
      <w:bookmarkEnd w:id="5"/>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բաժնեմաս (փայաբաժին) ունեցող կազմակերպությունների միաժամանակյա մասնակցության բացակայության մասին.</w:t>
      </w:r>
    </w:p>
    <w:p w14:paraId="057B2DE2" w14:textId="77777777" w:rsidR="008E5495" w:rsidRPr="007F07D4" w:rsidRDefault="008E5495" w:rsidP="008E5495">
      <w:pPr>
        <w:pStyle w:val="norm"/>
        <w:spacing w:line="240" w:lineRule="auto"/>
        <w:ind w:firstLine="630"/>
        <w:rPr>
          <w:rFonts w:ascii="Cambria Math" w:hAnsi="Cambria Math" w:cs="Sylfaen"/>
          <w:szCs w:val="24"/>
          <w:lang w:val="hy-AM"/>
        </w:rPr>
      </w:pPr>
      <w:r w:rsidRPr="007F07D4">
        <w:rPr>
          <w:rFonts w:ascii="GHEA Grapalat" w:hAnsi="GHEA Grapalat" w:cs="Sylfaen"/>
          <w:sz w:val="20"/>
          <w:szCs w:val="24"/>
          <w:lang w:val="hy-AM" w:eastAsia="en-US"/>
        </w:rPr>
        <w:t xml:space="preserve">ե)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7F07D4">
        <w:rPr>
          <w:rFonts w:ascii="GHEA Grapalat" w:hAnsi="GHEA Grapalat"/>
          <w:sz w:val="20"/>
          <w:lang w:val="hy-AM"/>
        </w:rPr>
        <w:t xml:space="preserve">Ընդ որում </w:t>
      </w:r>
      <w:r w:rsidRPr="007F07D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Pr>
          <w:rFonts w:ascii="Cambria Math" w:hAnsi="Cambria Math" w:cs="Sylfaen"/>
          <w:sz w:val="20"/>
          <w:lang w:val="hy-AM"/>
        </w:rPr>
        <w:t>․</w:t>
      </w:r>
    </w:p>
    <w:bookmarkEnd w:id="6"/>
    <w:p w14:paraId="099D6A60" w14:textId="33DF3B97" w:rsidR="003337C3" w:rsidRPr="00E11283" w:rsidRDefault="003337C3" w:rsidP="003337C3">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Pr="00890CC4">
        <w:rPr>
          <w:rFonts w:ascii="GHEA Grapalat" w:hAnsi="GHEA Grapalat" w:cs="Sylfaen"/>
          <w:sz w:val="20"/>
          <w:lang w:val="hy-AM"/>
        </w:rPr>
        <w:t xml:space="preserve">իր կողմից առաջարկվող ապրանքի տեխնիկական բնութագրերը, </w:t>
      </w:r>
    </w:p>
    <w:p w14:paraId="2CF5BDE5" w14:textId="288F910F" w:rsidR="008E5495" w:rsidRPr="008E5495" w:rsidRDefault="008E5495" w:rsidP="008E5495">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 իր կողմից հաստատված գնային</w:t>
      </w:r>
      <w:r w:rsidRPr="005E1F72">
        <w:rPr>
          <w:rFonts w:ascii="GHEA Grapalat" w:hAnsi="GHEA Grapalat" w:cs="Sylfaen"/>
          <w:sz w:val="20"/>
          <w:szCs w:val="24"/>
          <w:lang w:val="hy-AM" w:eastAsia="en-US"/>
        </w:rPr>
        <w:t xml:space="preserve"> առաջարկ</w:t>
      </w:r>
      <w:r w:rsidRPr="00CC3A77">
        <w:rPr>
          <w:rStyle w:val="FootnoteReference"/>
          <w:rFonts w:ascii="GHEA Grapalat" w:hAnsi="GHEA Grapalat"/>
          <w:color w:val="FFFFFF"/>
          <w:sz w:val="20"/>
          <w:lang w:val="hy-AM"/>
        </w:rPr>
        <w:footnoteReference w:id="2"/>
      </w:r>
    </w:p>
    <w:p w14:paraId="6A82C185" w14:textId="77777777" w:rsidR="008E5495" w:rsidRPr="005E1F72" w:rsidRDefault="008E5495" w:rsidP="008E5495">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5</w:t>
      </w:r>
      <w:r w:rsidRPr="005E1F72">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35470886" w14:textId="77777777" w:rsidR="008E5495" w:rsidRPr="005E1F72" w:rsidRDefault="008E5495" w:rsidP="008E5495">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Pr="005E1F72">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11EC42A" w14:textId="77777777" w:rsidR="008E5495" w:rsidRPr="002A4619" w:rsidRDefault="008E5495" w:rsidP="008E5495">
      <w:pPr>
        <w:pStyle w:val="norm"/>
        <w:spacing w:line="240" w:lineRule="auto"/>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14583DAD" w14:textId="77777777" w:rsidR="008E5495" w:rsidRDefault="008E5495" w:rsidP="00A832D3">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CF7721A" w14:textId="1842D517" w:rsidR="007B100D" w:rsidRPr="00853D6F" w:rsidRDefault="008E5495" w:rsidP="008E5495">
      <w:pPr>
        <w:pStyle w:val="FootnoteText"/>
        <w:jc w:val="both"/>
        <w:rPr>
          <w:rFonts w:ascii="GHEA Grapalat" w:hAnsi="GHEA Grapalat" w:cs="Sylfaen"/>
          <w:lang w:val="hy-AM"/>
        </w:rPr>
      </w:pPr>
      <w:r w:rsidRPr="00FF0FC3">
        <w:rPr>
          <w:rFonts w:ascii="GHEA Grapalat" w:hAnsi="GHEA Grapalat" w:cs="Sylfaen"/>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Cs w:val="24"/>
          <w:lang w:val="hy-AM" w:eastAsia="en-US"/>
        </w:rPr>
        <w:t>:</w:t>
      </w:r>
      <w:r w:rsidR="00787DFA">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p>
    <w:p w14:paraId="7BE1321F" w14:textId="77777777" w:rsidR="001C53E8" w:rsidRPr="00BD57B2" w:rsidRDefault="001C53E8" w:rsidP="00BD57B2">
      <w:pPr>
        <w:pStyle w:val="norm"/>
        <w:spacing w:line="240" w:lineRule="auto"/>
        <w:ind w:left="810" w:firstLine="0"/>
        <w:rPr>
          <w:rFonts w:ascii="GHEA Grapalat" w:hAnsi="GHEA Grapalat" w:cs="Sylfaen"/>
          <w:sz w:val="20"/>
          <w:szCs w:val="24"/>
          <w:highlight w:val="yellow"/>
          <w:lang w:val="hy-AM" w:eastAsia="en-US"/>
        </w:rPr>
      </w:pPr>
    </w:p>
    <w:bookmarkEnd w:id="4"/>
    <w:p w14:paraId="220AF96F" w14:textId="77777777" w:rsidR="00B14E2D" w:rsidRDefault="00B14E2D" w:rsidP="00EF3662">
      <w:pPr>
        <w:jc w:val="center"/>
        <w:rPr>
          <w:rFonts w:ascii="GHEA Grapalat" w:hAnsi="GHEA Grapalat"/>
          <w:b/>
          <w:sz w:val="20"/>
          <w:lang w:val="es-ES"/>
        </w:rPr>
      </w:pPr>
    </w:p>
    <w:p w14:paraId="46B0EAA5" w14:textId="77777777" w:rsidR="009838F0" w:rsidRPr="005E1F72" w:rsidRDefault="009838F0" w:rsidP="009838F0">
      <w:pPr>
        <w:jc w:val="center"/>
        <w:rPr>
          <w:rFonts w:ascii="GHEA Grapalat" w:hAnsi="GHEA Grapalat" w:cs="Arial"/>
          <w:b/>
          <w:sz w:val="20"/>
          <w:lang w:val="es-ES"/>
        </w:rPr>
      </w:pPr>
      <w:r w:rsidRPr="005E1F72">
        <w:rPr>
          <w:rFonts w:ascii="GHEA Grapalat" w:hAnsi="GHEA Grapalat"/>
          <w:b/>
          <w:sz w:val="20"/>
          <w:lang w:val="es-ES"/>
        </w:rPr>
        <w:t xml:space="preserve">5.   </w:t>
      </w:r>
      <w:r w:rsidRPr="005E1F72">
        <w:rPr>
          <w:rFonts w:ascii="GHEA Grapalat" w:hAnsi="GHEA Grapalat" w:cs="Sylfaen"/>
          <w:b/>
          <w:sz w:val="20"/>
          <w:lang w:val="es-ES"/>
        </w:rPr>
        <w:t>ՀԱՅՏԻ</w:t>
      </w:r>
      <w:r w:rsidRPr="005E1F72">
        <w:rPr>
          <w:rFonts w:ascii="GHEA Grapalat" w:hAnsi="GHEA Grapalat" w:cs="Arial"/>
          <w:b/>
          <w:sz w:val="20"/>
          <w:lang w:val="es-ES"/>
        </w:rPr>
        <w:t xml:space="preserve">   </w:t>
      </w:r>
      <w:r w:rsidRPr="005E1F72">
        <w:rPr>
          <w:rFonts w:ascii="GHEA Grapalat" w:hAnsi="GHEA Grapalat" w:cs="Sylfaen"/>
          <w:b/>
          <w:sz w:val="20"/>
          <w:lang w:val="es-ES"/>
        </w:rPr>
        <w:t>ԳՆԱՅԻՆ</w:t>
      </w:r>
      <w:r w:rsidRPr="005E1F72">
        <w:rPr>
          <w:rFonts w:ascii="GHEA Grapalat" w:hAnsi="GHEA Grapalat" w:cs="Arial"/>
          <w:b/>
          <w:sz w:val="20"/>
          <w:lang w:val="es-ES"/>
        </w:rPr>
        <w:t xml:space="preserve">  </w:t>
      </w:r>
      <w:r w:rsidRPr="005E1F72">
        <w:rPr>
          <w:rFonts w:ascii="GHEA Grapalat" w:hAnsi="GHEA Grapalat" w:cs="Sylfaen"/>
          <w:b/>
          <w:sz w:val="20"/>
          <w:lang w:val="es-ES"/>
        </w:rPr>
        <w:t>ԱՌԱՋԱՐԿԸ</w:t>
      </w:r>
      <w:r w:rsidRPr="005E1F72">
        <w:rPr>
          <w:rFonts w:ascii="GHEA Grapalat" w:hAnsi="GHEA Grapalat" w:cs="Arial"/>
          <w:b/>
          <w:sz w:val="20"/>
          <w:lang w:val="es-ES"/>
        </w:rPr>
        <w:t xml:space="preserve"> </w:t>
      </w:r>
    </w:p>
    <w:p w14:paraId="0C269B67" w14:textId="77777777" w:rsidR="009838F0" w:rsidRPr="005E1F72" w:rsidRDefault="009838F0" w:rsidP="009838F0">
      <w:pPr>
        <w:jc w:val="center"/>
        <w:rPr>
          <w:rFonts w:ascii="GHEA Grapalat" w:hAnsi="GHEA Grapalat" w:cs="Arial"/>
          <w:b/>
          <w:sz w:val="20"/>
          <w:lang w:val="es-ES"/>
        </w:rPr>
      </w:pPr>
    </w:p>
    <w:p w14:paraId="402481A1" w14:textId="77777777" w:rsidR="009838F0" w:rsidRPr="005E1F72" w:rsidRDefault="009838F0" w:rsidP="009838F0">
      <w:pPr>
        <w:ind w:firstLine="567"/>
        <w:jc w:val="both"/>
        <w:rPr>
          <w:rFonts w:ascii="GHEA Grapalat" w:hAnsi="GHEA Grapalat"/>
          <w:sz w:val="20"/>
          <w:lang w:val="es-ES"/>
        </w:rPr>
      </w:pPr>
      <w:r w:rsidRPr="005E1F72">
        <w:rPr>
          <w:rFonts w:ascii="GHEA Grapalat" w:hAnsi="GHEA Grapalat" w:cs="Sylfaen"/>
          <w:sz w:val="20"/>
          <w:lang w:val="es-ES"/>
        </w:rPr>
        <w:t xml:space="preserve">5.1 </w:t>
      </w:r>
      <w:r w:rsidRPr="00287968">
        <w:rPr>
          <w:rFonts w:ascii="GHEA Grapalat" w:hAnsi="GHEA Grapalat" w:cs="Sylfaen"/>
          <w:sz w:val="20"/>
          <w:lang w:val="hy-AM"/>
        </w:rPr>
        <w:t>Առաջարկվող</w:t>
      </w:r>
      <w:r w:rsidRPr="005E1F72">
        <w:rPr>
          <w:rFonts w:ascii="GHEA Grapalat" w:hAnsi="GHEA Grapalat" w:cs="Sylfaen"/>
          <w:sz w:val="20"/>
          <w:lang w:val="es-ES"/>
        </w:rPr>
        <w:t xml:space="preserve"> </w:t>
      </w:r>
      <w:r w:rsidRPr="000058C9">
        <w:rPr>
          <w:rFonts w:ascii="GHEA Grapalat" w:hAnsi="GHEA Grapalat" w:cs="Sylfaen"/>
          <w:sz w:val="20"/>
          <w:lang w:val="hy-AM"/>
        </w:rPr>
        <w:t>գինը</w:t>
      </w:r>
      <w:r w:rsidRPr="005E1F72">
        <w:rPr>
          <w:rFonts w:ascii="GHEA Grapalat" w:hAnsi="GHEA Grapalat" w:cs="Sylfaen"/>
          <w:sz w:val="20"/>
          <w:lang w:val="es-ES"/>
        </w:rPr>
        <w:t xml:space="preserve"> </w:t>
      </w:r>
      <w:r w:rsidRPr="000058C9">
        <w:rPr>
          <w:rFonts w:ascii="GHEA Grapalat" w:hAnsi="GHEA Grapalat" w:cs="Sylfaen"/>
          <w:sz w:val="20"/>
          <w:lang w:val="hy-AM"/>
        </w:rPr>
        <w:t>ապրանքի</w:t>
      </w:r>
      <w:r w:rsidRPr="005E1F72">
        <w:rPr>
          <w:rFonts w:ascii="GHEA Grapalat" w:hAnsi="GHEA Grapalat" w:cs="Sylfaen"/>
          <w:sz w:val="20"/>
          <w:lang w:val="es-ES"/>
        </w:rPr>
        <w:t xml:space="preserve"> </w:t>
      </w:r>
      <w:r w:rsidRPr="000058C9">
        <w:rPr>
          <w:rFonts w:ascii="GHEA Grapalat" w:hAnsi="GHEA Grapalat" w:cs="Sylfaen"/>
          <w:sz w:val="20"/>
          <w:lang w:val="hy-AM"/>
        </w:rPr>
        <w:t>արժեքից</w:t>
      </w:r>
      <w:r w:rsidRPr="005E1F72">
        <w:rPr>
          <w:rFonts w:ascii="GHEA Grapalat" w:hAnsi="GHEA Grapalat" w:cs="Sylfaen"/>
          <w:sz w:val="20"/>
          <w:lang w:val="es-ES"/>
        </w:rPr>
        <w:t xml:space="preserve"> </w:t>
      </w:r>
      <w:r w:rsidRPr="000058C9">
        <w:rPr>
          <w:rFonts w:ascii="GHEA Grapalat" w:hAnsi="GHEA Grapalat" w:cs="Sylfaen"/>
          <w:sz w:val="20"/>
          <w:lang w:val="hy-AM"/>
        </w:rPr>
        <w:t>բացի</w:t>
      </w:r>
      <w:r w:rsidRPr="005E1F72">
        <w:rPr>
          <w:rFonts w:ascii="GHEA Grapalat" w:hAnsi="GHEA Grapalat" w:cs="Sylfaen"/>
          <w:sz w:val="20"/>
          <w:lang w:val="es-ES"/>
        </w:rPr>
        <w:t xml:space="preserve"> </w:t>
      </w:r>
      <w:r w:rsidRPr="000058C9">
        <w:rPr>
          <w:rFonts w:ascii="GHEA Grapalat" w:hAnsi="GHEA Grapalat" w:cs="Sylfaen"/>
          <w:sz w:val="20"/>
          <w:lang w:val="hy-AM"/>
        </w:rPr>
        <w:t>ներառում</w:t>
      </w:r>
      <w:r w:rsidRPr="005E1F72">
        <w:rPr>
          <w:rFonts w:ascii="GHEA Grapalat" w:hAnsi="GHEA Grapalat" w:cs="Sylfaen"/>
          <w:sz w:val="20"/>
          <w:lang w:val="es-ES"/>
        </w:rPr>
        <w:t xml:space="preserve"> </w:t>
      </w:r>
      <w:r w:rsidRPr="000058C9">
        <w:rPr>
          <w:rFonts w:ascii="GHEA Grapalat" w:hAnsi="GHEA Grapalat" w:cs="Sylfaen"/>
          <w:sz w:val="20"/>
          <w:lang w:val="hy-AM"/>
        </w:rPr>
        <w:t>է</w:t>
      </w:r>
      <w:r w:rsidRPr="005E1F72">
        <w:rPr>
          <w:rFonts w:ascii="GHEA Grapalat" w:hAnsi="GHEA Grapalat" w:cs="Sylfaen"/>
          <w:sz w:val="20"/>
          <w:lang w:val="es-ES"/>
        </w:rPr>
        <w:t xml:space="preserve"> </w:t>
      </w:r>
      <w:r w:rsidRPr="000058C9">
        <w:rPr>
          <w:rFonts w:ascii="GHEA Grapalat" w:hAnsi="GHEA Grapalat" w:cs="Sylfaen"/>
          <w:sz w:val="20"/>
          <w:lang w:val="hy-AM"/>
        </w:rPr>
        <w:t>փոխադրման</w:t>
      </w:r>
      <w:r w:rsidRPr="005E1F72">
        <w:rPr>
          <w:rFonts w:ascii="GHEA Grapalat" w:hAnsi="GHEA Grapalat" w:cs="Sylfaen"/>
          <w:sz w:val="20"/>
          <w:lang w:val="es-ES"/>
        </w:rPr>
        <w:t xml:space="preserve">, </w:t>
      </w:r>
      <w:r w:rsidRPr="000058C9">
        <w:rPr>
          <w:rFonts w:ascii="GHEA Grapalat" w:hAnsi="GHEA Grapalat" w:cs="Sylfaen"/>
          <w:sz w:val="20"/>
          <w:lang w:val="hy-AM"/>
        </w:rPr>
        <w:t>ապահովագրման</w:t>
      </w:r>
      <w:r w:rsidRPr="005E1F72">
        <w:rPr>
          <w:rFonts w:ascii="GHEA Grapalat" w:hAnsi="GHEA Grapalat" w:cs="Sylfaen"/>
          <w:sz w:val="20"/>
          <w:lang w:val="es-ES"/>
        </w:rPr>
        <w:t xml:space="preserve">, </w:t>
      </w:r>
      <w:r w:rsidRPr="000058C9">
        <w:rPr>
          <w:rFonts w:ascii="GHEA Grapalat" w:hAnsi="GHEA Grapalat" w:cs="Sylfaen"/>
          <w:sz w:val="20"/>
          <w:lang w:val="hy-AM"/>
        </w:rPr>
        <w:t>տուրքերի</w:t>
      </w:r>
      <w:r w:rsidRPr="005E1F72">
        <w:rPr>
          <w:rFonts w:ascii="GHEA Grapalat" w:hAnsi="GHEA Grapalat" w:cs="Sylfaen"/>
          <w:sz w:val="20"/>
          <w:lang w:val="es-ES"/>
        </w:rPr>
        <w:t xml:space="preserve">, </w:t>
      </w:r>
      <w:r w:rsidRPr="000058C9">
        <w:rPr>
          <w:rFonts w:ascii="GHEA Grapalat" w:hAnsi="GHEA Grapalat" w:cs="Sylfaen"/>
          <w:sz w:val="20"/>
          <w:lang w:val="hy-AM"/>
        </w:rPr>
        <w:t>հարկերի</w:t>
      </w:r>
      <w:r w:rsidRPr="005E1F72">
        <w:rPr>
          <w:rFonts w:ascii="GHEA Grapalat" w:hAnsi="GHEA Grapalat" w:cs="Sylfaen"/>
          <w:sz w:val="20"/>
          <w:lang w:val="es-ES"/>
        </w:rPr>
        <w:t xml:space="preserve">, </w:t>
      </w:r>
      <w:r w:rsidRPr="000058C9">
        <w:rPr>
          <w:rFonts w:ascii="GHEA Grapalat" w:hAnsi="GHEA Grapalat" w:cs="Sylfaen"/>
          <w:sz w:val="20"/>
          <w:lang w:val="hy-AM"/>
        </w:rPr>
        <w:t>այլ</w:t>
      </w:r>
      <w:r w:rsidRPr="005E1F72">
        <w:rPr>
          <w:rFonts w:ascii="GHEA Grapalat" w:hAnsi="GHEA Grapalat" w:cs="Sylfaen"/>
          <w:sz w:val="20"/>
          <w:lang w:val="es-ES"/>
        </w:rPr>
        <w:t xml:space="preserve"> </w:t>
      </w:r>
      <w:r w:rsidRPr="000058C9">
        <w:rPr>
          <w:rFonts w:ascii="GHEA Grapalat" w:hAnsi="GHEA Grapalat" w:cs="Sylfaen"/>
          <w:sz w:val="20"/>
          <w:lang w:val="hy-AM"/>
        </w:rPr>
        <w:t>վճարումների</w:t>
      </w:r>
      <w:r w:rsidRPr="005E1F72">
        <w:rPr>
          <w:rFonts w:ascii="GHEA Grapalat" w:hAnsi="GHEA Grapalat" w:cs="Sylfaen"/>
          <w:sz w:val="20"/>
          <w:lang w:val="es-ES"/>
        </w:rPr>
        <w:t xml:space="preserve"> </w:t>
      </w:r>
      <w:r w:rsidRPr="000058C9">
        <w:rPr>
          <w:rFonts w:ascii="GHEA Grapalat" w:hAnsi="GHEA Grapalat" w:cs="Sylfaen"/>
          <w:sz w:val="20"/>
          <w:lang w:val="hy-AM"/>
        </w:rPr>
        <w:t>գծով</w:t>
      </w:r>
      <w:r w:rsidRPr="005E1F72">
        <w:rPr>
          <w:rFonts w:ascii="GHEA Grapalat" w:hAnsi="GHEA Grapalat" w:cs="Sylfaen"/>
          <w:sz w:val="20"/>
          <w:lang w:val="es-ES"/>
        </w:rPr>
        <w:t xml:space="preserve"> </w:t>
      </w:r>
      <w:r w:rsidRPr="000058C9">
        <w:rPr>
          <w:rFonts w:ascii="GHEA Grapalat" w:hAnsi="GHEA Grapalat" w:cs="Sylfaen"/>
          <w:sz w:val="20"/>
          <w:lang w:val="hy-AM"/>
        </w:rPr>
        <w:t>ծախսերը</w:t>
      </w:r>
      <w:r w:rsidRPr="005E1F72">
        <w:rPr>
          <w:rFonts w:ascii="GHEA Grapalat" w:hAnsi="GHEA Grapalat" w:cs="Sylfaen"/>
          <w:sz w:val="20"/>
          <w:lang w:val="es-ES"/>
        </w:rPr>
        <w:t xml:space="preserve"> </w:t>
      </w:r>
      <w:r w:rsidRPr="000058C9">
        <w:rPr>
          <w:rFonts w:ascii="GHEA Grapalat" w:hAnsi="GHEA Grapalat" w:cs="Sylfaen"/>
          <w:sz w:val="20"/>
          <w:lang w:val="hy-AM"/>
        </w:rPr>
        <w:t>և</w:t>
      </w:r>
      <w:r w:rsidRPr="005E1F72">
        <w:rPr>
          <w:rFonts w:ascii="GHEA Grapalat" w:hAnsi="GHEA Grapalat" w:cs="Sylfaen"/>
          <w:sz w:val="20"/>
          <w:lang w:val="es-ES"/>
        </w:rPr>
        <w:t xml:space="preserve"> </w:t>
      </w:r>
      <w:r w:rsidRPr="000058C9">
        <w:rPr>
          <w:rFonts w:ascii="GHEA Grapalat" w:hAnsi="GHEA Grapalat" w:cs="Sylfaen"/>
          <w:sz w:val="20"/>
          <w:lang w:val="hy-AM"/>
        </w:rPr>
        <w:t>չի</w:t>
      </w:r>
      <w:r w:rsidRPr="005E1F72">
        <w:rPr>
          <w:rFonts w:ascii="GHEA Grapalat" w:hAnsi="GHEA Grapalat" w:cs="Sylfaen"/>
          <w:sz w:val="20"/>
          <w:lang w:val="es-ES"/>
        </w:rPr>
        <w:t xml:space="preserve"> </w:t>
      </w:r>
      <w:r w:rsidRPr="000058C9">
        <w:rPr>
          <w:rFonts w:ascii="GHEA Grapalat" w:hAnsi="GHEA Grapalat" w:cs="Sylfaen"/>
          <w:sz w:val="20"/>
          <w:lang w:val="hy-AM"/>
        </w:rPr>
        <w:t>կարող</w:t>
      </w:r>
      <w:r w:rsidRPr="005E1F72">
        <w:rPr>
          <w:rFonts w:ascii="GHEA Grapalat" w:hAnsi="GHEA Grapalat" w:cs="Sylfaen"/>
          <w:sz w:val="20"/>
          <w:lang w:val="es-ES"/>
        </w:rPr>
        <w:t xml:space="preserve"> </w:t>
      </w:r>
      <w:r w:rsidRPr="000058C9">
        <w:rPr>
          <w:rFonts w:ascii="GHEA Grapalat" w:hAnsi="GHEA Grapalat" w:cs="Sylfaen"/>
          <w:sz w:val="20"/>
          <w:lang w:val="hy-AM"/>
        </w:rPr>
        <w:t>պակաս</w:t>
      </w:r>
      <w:r w:rsidRPr="005E1F72">
        <w:rPr>
          <w:rFonts w:ascii="GHEA Grapalat" w:hAnsi="GHEA Grapalat" w:cs="Sylfaen"/>
          <w:sz w:val="20"/>
          <w:lang w:val="es-ES"/>
        </w:rPr>
        <w:t xml:space="preserve"> </w:t>
      </w:r>
      <w:r w:rsidRPr="000058C9">
        <w:rPr>
          <w:rFonts w:ascii="GHEA Grapalat" w:hAnsi="GHEA Grapalat" w:cs="Sylfaen"/>
          <w:sz w:val="20"/>
          <w:lang w:val="hy-AM"/>
        </w:rPr>
        <w:t>լինել</w:t>
      </w:r>
      <w:r w:rsidRPr="005E1F72">
        <w:rPr>
          <w:rFonts w:ascii="GHEA Grapalat" w:hAnsi="GHEA Grapalat" w:cs="Sylfaen"/>
          <w:sz w:val="20"/>
          <w:lang w:val="es-ES"/>
        </w:rPr>
        <w:t xml:space="preserve"> </w:t>
      </w:r>
      <w:r w:rsidRPr="000058C9">
        <w:rPr>
          <w:rFonts w:ascii="GHEA Grapalat" w:hAnsi="GHEA Grapalat" w:cs="Sylfaen"/>
          <w:sz w:val="20"/>
          <w:lang w:val="hy-AM"/>
        </w:rPr>
        <w:t>դրանց</w:t>
      </w:r>
      <w:r w:rsidRPr="005E1F72">
        <w:rPr>
          <w:rFonts w:ascii="GHEA Grapalat" w:hAnsi="GHEA Grapalat" w:cs="Sylfaen"/>
          <w:sz w:val="20"/>
          <w:lang w:val="es-ES"/>
        </w:rPr>
        <w:t xml:space="preserve"> </w:t>
      </w:r>
      <w:r w:rsidRPr="000058C9">
        <w:rPr>
          <w:rFonts w:ascii="GHEA Grapalat" w:hAnsi="GHEA Grapalat" w:cs="Sylfaen"/>
          <w:sz w:val="20"/>
          <w:lang w:val="hy-AM"/>
        </w:rPr>
        <w:t>ինքնարժեքից</w:t>
      </w:r>
      <w:r w:rsidRPr="005E1F72">
        <w:rPr>
          <w:rFonts w:ascii="GHEA Grapalat" w:hAnsi="GHEA Grapalat" w:cs="Sylfaen"/>
          <w:sz w:val="20"/>
          <w:lang w:val="es-ES"/>
        </w:rPr>
        <w:t xml:space="preserve">: </w:t>
      </w:r>
      <w:r w:rsidRPr="000058C9">
        <w:rPr>
          <w:rFonts w:ascii="GHEA Grapalat" w:hAnsi="GHEA Grapalat" w:cs="Sylfaen"/>
          <w:sz w:val="20"/>
          <w:lang w:val="hy-AM"/>
        </w:rPr>
        <w:t>Առաջարկվող</w:t>
      </w:r>
      <w:r w:rsidRPr="005E1F72">
        <w:rPr>
          <w:rFonts w:ascii="GHEA Grapalat" w:hAnsi="GHEA Grapalat" w:cs="Sylfaen"/>
          <w:sz w:val="20"/>
          <w:lang w:val="es-ES"/>
        </w:rPr>
        <w:t xml:space="preserve"> </w:t>
      </w:r>
      <w:r w:rsidRPr="000058C9">
        <w:rPr>
          <w:rFonts w:ascii="GHEA Grapalat" w:hAnsi="GHEA Grapalat" w:cs="Sylfaen"/>
          <w:sz w:val="20"/>
          <w:lang w:val="hy-AM"/>
        </w:rPr>
        <w:t>գնի</w:t>
      </w:r>
      <w:r w:rsidRPr="005E1F72">
        <w:rPr>
          <w:rFonts w:ascii="GHEA Grapalat" w:hAnsi="GHEA Grapalat" w:cs="Sylfaen"/>
          <w:sz w:val="20"/>
          <w:lang w:val="es-ES"/>
        </w:rPr>
        <w:t xml:space="preserve">  </w:t>
      </w:r>
      <w:r w:rsidRPr="000058C9">
        <w:rPr>
          <w:rFonts w:ascii="GHEA Grapalat" w:hAnsi="GHEA Grapalat" w:cs="Sylfaen"/>
          <w:sz w:val="20"/>
          <w:lang w:val="hy-AM"/>
        </w:rPr>
        <w:t>հաշվարկը</w:t>
      </w:r>
      <w:r w:rsidRPr="005E1F72">
        <w:rPr>
          <w:rFonts w:ascii="GHEA Grapalat" w:hAnsi="GHEA Grapalat" w:cs="Sylfaen"/>
          <w:sz w:val="20"/>
          <w:lang w:val="es-ES"/>
        </w:rPr>
        <w:t xml:space="preserve"> </w:t>
      </w:r>
      <w:r w:rsidRPr="000058C9">
        <w:rPr>
          <w:rFonts w:ascii="GHEA Grapalat" w:hAnsi="GHEA Grapalat" w:cs="Sylfaen"/>
          <w:sz w:val="20"/>
          <w:lang w:val="hy-AM"/>
        </w:rPr>
        <w:t>պետք</w:t>
      </w:r>
      <w:r w:rsidRPr="005E1F72">
        <w:rPr>
          <w:rFonts w:ascii="GHEA Grapalat" w:hAnsi="GHEA Grapalat" w:cs="Sylfaen"/>
          <w:sz w:val="20"/>
          <w:lang w:val="es-ES"/>
        </w:rPr>
        <w:t xml:space="preserve"> </w:t>
      </w:r>
      <w:r w:rsidRPr="000058C9">
        <w:rPr>
          <w:rFonts w:ascii="GHEA Grapalat" w:hAnsi="GHEA Grapalat" w:cs="Sylfaen"/>
          <w:sz w:val="20"/>
          <w:lang w:val="hy-AM"/>
        </w:rPr>
        <w:t>է</w:t>
      </w:r>
      <w:r w:rsidRPr="005E1F72">
        <w:rPr>
          <w:rFonts w:ascii="GHEA Grapalat" w:hAnsi="GHEA Grapalat" w:cs="Sylfaen"/>
          <w:sz w:val="20"/>
          <w:lang w:val="es-ES"/>
        </w:rPr>
        <w:t xml:space="preserve"> </w:t>
      </w:r>
      <w:r w:rsidRPr="000058C9">
        <w:rPr>
          <w:rFonts w:ascii="GHEA Grapalat" w:hAnsi="GHEA Grapalat" w:cs="Sylfaen"/>
          <w:sz w:val="20"/>
          <w:lang w:val="hy-AM"/>
        </w:rPr>
        <w:t>ներկայացվի</w:t>
      </w:r>
      <w:r w:rsidRPr="005E1F72">
        <w:rPr>
          <w:rFonts w:ascii="GHEA Grapalat" w:hAnsi="GHEA Grapalat" w:cs="Sylfaen"/>
          <w:sz w:val="20"/>
          <w:lang w:val="es-ES"/>
        </w:rPr>
        <w:t xml:space="preserve"> </w:t>
      </w:r>
      <w:r w:rsidRPr="000058C9">
        <w:rPr>
          <w:rFonts w:ascii="GHEA Grapalat" w:hAnsi="GHEA Grapalat" w:cs="Sylfaen"/>
          <w:sz w:val="20"/>
          <w:lang w:val="hy-AM"/>
        </w:rPr>
        <w:t>հայտով</w:t>
      </w:r>
      <w:r w:rsidRPr="005E1F72">
        <w:rPr>
          <w:rFonts w:ascii="GHEA Grapalat" w:hAnsi="GHEA Grapalat"/>
          <w:sz w:val="20"/>
          <w:lang w:val="es-ES"/>
        </w:rPr>
        <w:t xml:space="preserve"> համակարգի միջոցով:</w:t>
      </w:r>
    </w:p>
    <w:p w14:paraId="538DD4B4" w14:textId="77777777" w:rsidR="009838F0" w:rsidRPr="005E1F72" w:rsidRDefault="009838F0" w:rsidP="009838F0">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Pr="005E1F72">
        <w:rPr>
          <w:rFonts w:ascii="GHEA Grapalat" w:hAnsi="GHEA Grapalat"/>
          <w:sz w:val="20"/>
          <w:lang w:val="hy-AM"/>
        </w:rPr>
        <w:t>2</w:t>
      </w:r>
      <w:r w:rsidRPr="005E1F72">
        <w:rPr>
          <w:rFonts w:ascii="GHEA Grapalat" w:hAnsi="GHEA Grapalat" w:cs="Sylfaen"/>
          <w:sz w:val="20"/>
          <w:lang w:val="es-ES"/>
        </w:rPr>
        <w:t xml:space="preserve"> Մ</w:t>
      </w:r>
      <w:r w:rsidRPr="005E1F72">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 xml:space="preserve">արժեք (ինքնարժեքի և կանխատեսվող շահույթի հանրագումարը) </w:t>
      </w:r>
      <w:r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Արժեքի</w:t>
      </w:r>
      <w:r w:rsidRPr="00D651D1">
        <w:rPr>
          <w:rFonts w:ascii="GHEA Grapalat" w:hAnsi="GHEA Grapalat" w:cs="Sylfaen"/>
          <w:sz w:val="20"/>
          <w:szCs w:val="24"/>
          <w:lang w:val="es-ES" w:eastAsia="en-US"/>
        </w:rPr>
        <w:t xml:space="preserve"> </w:t>
      </w:r>
      <w:r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E1F72">
        <w:rPr>
          <w:rFonts w:ascii="GHEA Grapalat" w:hAnsi="GHEA Grapalat" w:cs="Sylfaen"/>
          <w:sz w:val="20"/>
          <w:szCs w:val="24"/>
          <w:lang w:val="es-ES" w:eastAsia="en-US"/>
        </w:rPr>
        <w:t xml:space="preserve"> </w:t>
      </w:r>
      <w:r w:rsidRPr="005E1F72">
        <w:rPr>
          <w:rFonts w:ascii="GHEA Grapalat" w:hAnsi="GHEA Grapalat" w:cs="Sylfaen"/>
          <w:sz w:val="20"/>
          <w:lang w:val="ru-RU"/>
        </w:rPr>
        <w:t>ներկայաց</w:t>
      </w:r>
      <w:r w:rsidRPr="005E1F72">
        <w:rPr>
          <w:rFonts w:ascii="GHEA Grapalat" w:hAnsi="GHEA Grapalat" w:cs="Sylfaen"/>
          <w:sz w:val="20"/>
        </w:rPr>
        <w:t>վող</w:t>
      </w:r>
      <w:r w:rsidRPr="005E1F72">
        <w:rPr>
          <w:rFonts w:ascii="GHEA Grapalat" w:hAnsi="GHEA Grapalat" w:cs="Sylfaen"/>
          <w:sz w:val="20"/>
          <w:lang w:val="es-ES"/>
        </w:rPr>
        <w:t xml:space="preserve"> </w:t>
      </w:r>
      <w:r w:rsidRPr="005E1F72">
        <w:rPr>
          <w:rFonts w:ascii="GHEA Grapalat" w:hAnsi="GHEA Grapalat" w:cs="Sylfaen"/>
          <w:sz w:val="20"/>
          <w:lang w:val="ru-RU"/>
        </w:rPr>
        <w:t>գնային</w:t>
      </w:r>
      <w:r w:rsidRPr="005E1F72">
        <w:rPr>
          <w:rFonts w:ascii="GHEA Grapalat" w:hAnsi="GHEA Grapalat" w:cs="Sylfaen"/>
          <w:sz w:val="20"/>
          <w:lang w:val="es-ES"/>
        </w:rPr>
        <w:t xml:space="preserve"> </w:t>
      </w:r>
      <w:r w:rsidRPr="005E1F72">
        <w:rPr>
          <w:rFonts w:ascii="GHEA Grapalat" w:hAnsi="GHEA Grapalat" w:cs="Sylfaen"/>
          <w:sz w:val="20"/>
          <w:lang w:val="ru-RU"/>
        </w:rPr>
        <w:t>առաջարկում</w:t>
      </w:r>
      <w:r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5E1F72">
        <w:rPr>
          <w:rFonts w:ascii="GHEA Grapalat" w:hAnsi="GHEA Grapalat" w:cs="Sylfaen"/>
          <w:sz w:val="20"/>
          <w:szCs w:val="24"/>
          <w:lang w:val="es-ES" w:eastAsia="en-US"/>
        </w:rPr>
        <w:t xml:space="preserve"> </w:t>
      </w:r>
    </w:p>
    <w:p w14:paraId="0325E7B8" w14:textId="77777777" w:rsidR="009838F0" w:rsidRPr="005E1F72" w:rsidRDefault="009838F0" w:rsidP="009838F0">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ասնակիցների գնային առաջարկների գնահատում</w:t>
      </w:r>
      <w:r w:rsidRPr="005E1F72">
        <w:rPr>
          <w:rFonts w:ascii="GHEA Grapalat" w:hAnsi="GHEA Grapalat" w:cs="Sylfaen"/>
          <w:sz w:val="20"/>
          <w:szCs w:val="24"/>
          <w:lang w:eastAsia="en-US"/>
        </w:rPr>
        <w:t>ն</w:t>
      </w:r>
      <w:r w:rsidRPr="005E1F72">
        <w:rPr>
          <w:rFonts w:ascii="GHEA Grapalat" w:hAnsi="GHEA Grapalat" w:cs="Sylfaen"/>
          <w:sz w:val="20"/>
          <w:szCs w:val="24"/>
          <w:lang w:val="hy-AM" w:eastAsia="en-US"/>
        </w:rPr>
        <w:t xml:space="preserve"> </w:t>
      </w:r>
      <w:r w:rsidRPr="005E1F72">
        <w:rPr>
          <w:rFonts w:ascii="GHEA Grapalat" w:hAnsi="GHEA Grapalat" w:cs="Sylfaen"/>
          <w:sz w:val="20"/>
          <w:szCs w:val="24"/>
          <w:lang w:eastAsia="en-US"/>
        </w:rPr>
        <w:t>ու</w:t>
      </w:r>
      <w:r w:rsidRPr="005E1F72">
        <w:rPr>
          <w:rFonts w:ascii="GHEA Grapalat" w:hAnsi="GHEA Grapalat" w:cs="Sylfaen"/>
          <w:sz w:val="20"/>
          <w:szCs w:val="24"/>
          <w:lang w:val="hy-AM" w:eastAsia="en-US"/>
        </w:rPr>
        <w:t xml:space="preserve"> համեմատումն իրականացվում </w:t>
      </w:r>
      <w:r w:rsidRPr="005E1F72">
        <w:rPr>
          <w:rFonts w:ascii="GHEA Grapalat" w:hAnsi="GHEA Grapalat" w:cs="Sylfaen"/>
          <w:sz w:val="20"/>
          <w:szCs w:val="24"/>
          <w:lang w:eastAsia="en-US"/>
        </w:rPr>
        <w:t>են</w:t>
      </w:r>
      <w:r w:rsidRPr="005E1F72">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603727A7" w14:textId="77777777" w:rsidR="009838F0" w:rsidRPr="005E1F72" w:rsidRDefault="009838F0" w:rsidP="009838F0">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EF91926" w14:textId="77777777" w:rsidR="009838F0" w:rsidRPr="005E1F72" w:rsidRDefault="009838F0" w:rsidP="009838F0">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468B5C" w14:textId="77777777" w:rsidR="009838F0" w:rsidRDefault="009838F0" w:rsidP="009838F0">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Pr>
          <w:rFonts w:ascii="GHEA Grapalat" w:hAnsi="GHEA Grapalat" w:cs="Sylfaen"/>
          <w:sz w:val="20"/>
          <w:szCs w:val="24"/>
          <w:lang w:val="hy-AM" w:eastAsia="en-US"/>
        </w:rPr>
        <w:t>.</w:t>
      </w:r>
    </w:p>
    <w:p w14:paraId="2E5D5058" w14:textId="77777777" w:rsidR="009838F0" w:rsidRPr="00890CC4" w:rsidRDefault="009838F0" w:rsidP="009838F0">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CE006A0" w14:textId="77777777" w:rsidR="009838F0" w:rsidRPr="00890CC4" w:rsidRDefault="009838F0" w:rsidP="009838F0">
      <w:pPr>
        <w:tabs>
          <w:tab w:val="left" w:pos="0"/>
        </w:tabs>
        <w:ind w:firstLine="360"/>
        <w:jc w:val="both"/>
        <w:rPr>
          <w:rFonts w:ascii="GHEA Grapalat" w:hAnsi="GHEA Grapalat" w:cs="Sylfaen"/>
          <w:sz w:val="20"/>
          <w:lang w:val="hy-AM"/>
        </w:rPr>
      </w:pPr>
      <w:r>
        <w:rPr>
          <w:rFonts w:ascii="GHEA Grapalat" w:hAnsi="GHEA Grapalat" w:cs="Sylfaen"/>
          <w:sz w:val="20"/>
          <w:lang w:val="hy-AM"/>
        </w:rPr>
        <w:lastRenderedPageBreak/>
        <w:t xml:space="preserve">       </w:t>
      </w:r>
      <w:r w:rsidRPr="00890CC4">
        <w:rPr>
          <w:rFonts w:ascii="GHEA Grapalat" w:hAnsi="GHEA Grapalat" w:cs="Sylfaen"/>
          <w:sz w:val="20"/>
          <w:lang w:val="hy-AM"/>
        </w:rPr>
        <w:t>ե. գնային առաջարկի արժեք</w:t>
      </w:r>
      <w:r>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Pr>
          <w:rFonts w:ascii="GHEA Grapalat" w:hAnsi="GHEA Grapalat" w:cs="Sylfaen"/>
          <w:sz w:val="20"/>
          <w:lang w:val="hy-AM"/>
        </w:rPr>
        <w:t>ա</w:t>
      </w:r>
      <w:r w:rsidRPr="00890CC4">
        <w:rPr>
          <w:rFonts w:ascii="GHEA Grapalat" w:hAnsi="GHEA Grapalat" w:cs="Sylfaen"/>
          <w:sz w:val="20"/>
          <w:lang w:val="hy-AM"/>
        </w:rPr>
        <w:t>րժեք և ավելացված արժեքի հարկ սյունակներում տառերով լրացված գումարների հանրագումարը.</w:t>
      </w:r>
    </w:p>
    <w:p w14:paraId="496B0CFA" w14:textId="77777777" w:rsidR="009838F0" w:rsidRPr="005E1F72" w:rsidRDefault="009838F0" w:rsidP="009838F0">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Pr>
          <w:rFonts w:ascii="GHEA Grapalat" w:hAnsi="GHEA Grapalat" w:cs="Sylfaen"/>
          <w:sz w:val="20"/>
          <w:szCs w:val="24"/>
          <w:lang w:val="hy-AM" w:eastAsia="en-US"/>
        </w:rPr>
        <w:t>:</w:t>
      </w:r>
    </w:p>
    <w:p w14:paraId="2ADDBF65" w14:textId="77777777" w:rsidR="009838F0" w:rsidRPr="005E1F72" w:rsidRDefault="009838F0" w:rsidP="009838F0">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Pr="005E1F72">
        <w:rPr>
          <w:rFonts w:ascii="GHEA Grapalat" w:hAnsi="GHEA Grapalat"/>
          <w:sz w:val="20"/>
          <w:lang w:val="hy-AM"/>
        </w:rPr>
        <w:t>3</w:t>
      </w:r>
      <w:r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5E1F72">
        <w:rPr>
          <w:rFonts w:ascii="GHEA Grapalat" w:hAnsi="GHEA Grapalat"/>
          <w:sz w:val="20"/>
          <w:lang w:val="hy-AM"/>
        </w:rPr>
        <w:t>առանց Հայաստանի Հանրա</w:t>
      </w:r>
      <w:r w:rsidRPr="005E1F72">
        <w:rPr>
          <w:rFonts w:ascii="GHEA Grapalat" w:hAnsi="GHEA Grapalat"/>
          <w:sz w:val="20"/>
          <w:lang w:val="hy-AM"/>
        </w:rPr>
        <w:softHyphen/>
        <w:t>պետության պետական բյուջե վճարվելիք ավելացված արժեքի հարկի գումարի հաշվարկման</w:t>
      </w:r>
      <w:r w:rsidRPr="005E1F72">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180440BD" w14:textId="77777777" w:rsidR="009838F0" w:rsidRPr="005E1F72" w:rsidRDefault="009838F0" w:rsidP="009838F0">
      <w:pPr>
        <w:pStyle w:val="BodyTextIndent2"/>
        <w:spacing w:line="240" w:lineRule="auto"/>
        <w:ind w:firstLine="567"/>
        <w:rPr>
          <w:rFonts w:ascii="GHEA Grapalat" w:hAnsi="GHEA Grapalat"/>
          <w:lang w:val="es-ES"/>
        </w:rPr>
      </w:pPr>
    </w:p>
    <w:p w14:paraId="76344B3A" w14:textId="77777777" w:rsidR="009838F0" w:rsidRPr="005E1F72" w:rsidRDefault="009838F0" w:rsidP="009838F0">
      <w:pPr>
        <w:jc w:val="center"/>
        <w:rPr>
          <w:rFonts w:ascii="GHEA Grapalat" w:hAnsi="GHEA Grapalat"/>
          <w:b/>
          <w:sz w:val="20"/>
          <w:lang w:val="es-ES"/>
        </w:rPr>
      </w:pPr>
      <w:r w:rsidRPr="005E1F72">
        <w:rPr>
          <w:rFonts w:ascii="GHEA Grapalat" w:hAnsi="GHEA Grapalat"/>
          <w:b/>
          <w:sz w:val="20"/>
          <w:lang w:val="es-ES"/>
        </w:rPr>
        <w:t xml:space="preserve">6. </w:t>
      </w:r>
      <w:r w:rsidRPr="005E1F72">
        <w:rPr>
          <w:rFonts w:ascii="GHEA Grapalat" w:hAnsi="GHEA Grapalat"/>
          <w:b/>
          <w:sz w:val="20"/>
        </w:rPr>
        <w:t>ՀԱՅՏԻ</w:t>
      </w:r>
      <w:r w:rsidRPr="005E1F72">
        <w:rPr>
          <w:rFonts w:ascii="GHEA Grapalat" w:hAnsi="GHEA Grapalat"/>
          <w:b/>
          <w:sz w:val="20"/>
          <w:lang w:val="es-ES"/>
        </w:rPr>
        <w:t xml:space="preserve"> </w:t>
      </w:r>
      <w:r w:rsidRPr="005E1F72">
        <w:rPr>
          <w:rFonts w:ascii="GHEA Grapalat" w:hAnsi="GHEA Grapalat"/>
          <w:b/>
          <w:sz w:val="20"/>
        </w:rPr>
        <w:t>ԳՈՐԾՈՂՈՒԹՅԱՆ</w:t>
      </w:r>
      <w:r w:rsidRPr="005E1F72">
        <w:rPr>
          <w:rFonts w:ascii="GHEA Grapalat" w:hAnsi="GHEA Grapalat"/>
          <w:b/>
          <w:sz w:val="20"/>
          <w:lang w:val="es-ES"/>
        </w:rPr>
        <w:t xml:space="preserve"> </w:t>
      </w:r>
      <w:r w:rsidRPr="005E1F72">
        <w:rPr>
          <w:rFonts w:ascii="GHEA Grapalat" w:hAnsi="GHEA Grapalat"/>
          <w:b/>
          <w:sz w:val="20"/>
        </w:rPr>
        <w:t>ԺԱՄԿԵՏԸ</w:t>
      </w:r>
      <w:r w:rsidRPr="005E1F72">
        <w:rPr>
          <w:rFonts w:ascii="GHEA Grapalat" w:hAnsi="GHEA Grapalat"/>
          <w:b/>
          <w:sz w:val="20"/>
          <w:lang w:val="es-ES"/>
        </w:rPr>
        <w:t xml:space="preserve">, </w:t>
      </w:r>
      <w:r w:rsidRPr="005E1F72">
        <w:rPr>
          <w:rFonts w:ascii="GHEA Grapalat" w:hAnsi="GHEA Grapalat"/>
          <w:b/>
          <w:sz w:val="20"/>
        </w:rPr>
        <w:t>ՀԱՅՏԵՐՈՒՄ</w:t>
      </w:r>
      <w:r w:rsidRPr="005E1F72">
        <w:rPr>
          <w:rFonts w:ascii="GHEA Grapalat" w:hAnsi="GHEA Grapalat"/>
          <w:b/>
          <w:sz w:val="20"/>
          <w:lang w:val="es-ES"/>
        </w:rPr>
        <w:t xml:space="preserve"> </w:t>
      </w:r>
      <w:r w:rsidRPr="005E1F72">
        <w:rPr>
          <w:rFonts w:ascii="GHEA Grapalat" w:hAnsi="GHEA Grapalat"/>
          <w:b/>
          <w:sz w:val="20"/>
        </w:rPr>
        <w:t>ՓՈՓՈԽՈՒԹՅՈՒՆ</w:t>
      </w:r>
      <w:r w:rsidRPr="005E1F72">
        <w:rPr>
          <w:rFonts w:ascii="GHEA Grapalat" w:hAnsi="GHEA Grapalat"/>
          <w:b/>
          <w:sz w:val="20"/>
          <w:lang w:val="es-ES"/>
        </w:rPr>
        <w:t xml:space="preserve"> </w:t>
      </w:r>
      <w:r w:rsidRPr="005E1F72">
        <w:rPr>
          <w:rFonts w:ascii="GHEA Grapalat" w:hAnsi="GHEA Grapalat"/>
          <w:b/>
          <w:sz w:val="20"/>
        </w:rPr>
        <w:t>ԿԱՏԱՐԵԼՈՒ</w:t>
      </w:r>
    </w:p>
    <w:p w14:paraId="4F36F598" w14:textId="77777777" w:rsidR="009838F0" w:rsidRPr="005E1F72" w:rsidRDefault="009838F0" w:rsidP="009838F0">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0A789613" w14:textId="77777777" w:rsidR="009838F0" w:rsidRPr="005E1F72" w:rsidRDefault="009838F0" w:rsidP="009838F0">
      <w:pPr>
        <w:pStyle w:val="BodyTextIndent"/>
        <w:spacing w:line="240" w:lineRule="auto"/>
        <w:ind w:firstLine="567"/>
        <w:rPr>
          <w:rFonts w:ascii="GHEA Grapalat" w:hAnsi="GHEA Grapalat"/>
          <w:b/>
          <w:lang w:val="af-ZA"/>
        </w:rPr>
      </w:pPr>
    </w:p>
    <w:p w14:paraId="4F21FFD0" w14:textId="77777777" w:rsidR="009838F0" w:rsidRPr="005E1F72" w:rsidRDefault="009838F0" w:rsidP="009838F0">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6.1</w:t>
      </w:r>
      <w:r w:rsidRPr="005E1F72">
        <w:rPr>
          <w:rFonts w:ascii="GHEA Grapalat" w:hAnsi="GHEA Grapalat"/>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վավեր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մերժումը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սույն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չկայացած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հայտարարվելը։</w:t>
      </w:r>
    </w:p>
    <w:p w14:paraId="665FAF25" w14:textId="77777777" w:rsidR="009838F0" w:rsidRPr="005E1F72" w:rsidRDefault="009838F0" w:rsidP="009838F0">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 xml:space="preserve">6.2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4.2 </w:t>
      </w:r>
      <w:r w:rsidRPr="005E1F72">
        <w:rPr>
          <w:rFonts w:ascii="GHEA Grapalat" w:hAnsi="GHEA Grapalat" w:cs="Sylfaen"/>
          <w:i w:val="0"/>
          <w:szCs w:val="24"/>
          <w:lang w:val="ru-RU"/>
        </w:rPr>
        <w:t>կետում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նշված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վերջնաժամկետը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p>
    <w:p w14:paraId="69AF09EE" w14:textId="77777777" w:rsidR="00402BC5" w:rsidRPr="006F5CD3" w:rsidRDefault="00402BC5" w:rsidP="00402BC5">
      <w:pPr>
        <w:ind w:firstLine="567"/>
        <w:jc w:val="center"/>
        <w:rPr>
          <w:rFonts w:ascii="GHEA Grapalat" w:hAnsi="GHEA Grapalat"/>
          <w:b/>
          <w:sz w:val="20"/>
          <w:lang w:val="af-ZA"/>
        </w:rPr>
      </w:pPr>
    </w:p>
    <w:p w14:paraId="7B1CE9D1" w14:textId="77777777" w:rsidR="00402BC5" w:rsidRPr="006F5CD3" w:rsidRDefault="00402BC5" w:rsidP="00402BC5">
      <w:pPr>
        <w:ind w:firstLine="567"/>
        <w:jc w:val="center"/>
        <w:rPr>
          <w:rFonts w:ascii="GHEA Grapalat" w:hAnsi="GHEA Grapalat"/>
          <w:b/>
          <w:sz w:val="20"/>
          <w:lang w:val="hy-AM"/>
        </w:rPr>
      </w:pPr>
      <w:r w:rsidRPr="006F5CD3">
        <w:rPr>
          <w:rFonts w:ascii="GHEA Grapalat" w:hAnsi="GHEA Grapalat"/>
          <w:b/>
          <w:sz w:val="20"/>
          <w:lang w:val="af-ZA"/>
        </w:rPr>
        <w:t>8.  ՀԱՅՏԵՐԻ ԲԱՑՈՒՄԸ</w:t>
      </w:r>
      <w:r w:rsidRPr="006F5CD3">
        <w:rPr>
          <w:rFonts w:ascii="GHEA Grapalat" w:hAnsi="GHEA Grapalat"/>
          <w:b/>
          <w:sz w:val="20"/>
          <w:lang w:val="hy-AM"/>
        </w:rPr>
        <w:t xml:space="preserve">, </w:t>
      </w:r>
      <w:r w:rsidRPr="006F5CD3">
        <w:rPr>
          <w:rFonts w:ascii="GHEA Grapalat" w:hAnsi="GHEA Grapalat"/>
          <w:b/>
          <w:sz w:val="20"/>
          <w:lang w:val="af-ZA"/>
        </w:rPr>
        <w:t xml:space="preserve">ԳՆԱՀԱՏՈՒՄԸ  ԵՎ  </w:t>
      </w:r>
    </w:p>
    <w:p w14:paraId="1F42E885" w14:textId="77777777" w:rsidR="00402BC5" w:rsidRPr="006F5CD3" w:rsidRDefault="00402BC5" w:rsidP="00402BC5">
      <w:pPr>
        <w:ind w:firstLine="567"/>
        <w:jc w:val="center"/>
        <w:rPr>
          <w:rFonts w:ascii="GHEA Grapalat" w:hAnsi="GHEA Grapalat"/>
          <w:b/>
          <w:sz w:val="20"/>
          <w:lang w:val="af-ZA"/>
        </w:rPr>
      </w:pPr>
      <w:r w:rsidRPr="006F5CD3">
        <w:rPr>
          <w:rFonts w:ascii="GHEA Grapalat" w:hAnsi="GHEA Grapalat"/>
          <w:b/>
          <w:sz w:val="20"/>
          <w:lang w:val="af-ZA"/>
        </w:rPr>
        <w:t xml:space="preserve">ԱՐԴՅՈՒՆՔՆԵՐԻ ԱՄՓՈՓՈՒՄԸ </w:t>
      </w:r>
    </w:p>
    <w:p w14:paraId="64DEF7E0" w14:textId="77777777" w:rsidR="00402BC5" w:rsidRPr="006F5CD3" w:rsidRDefault="00402BC5" w:rsidP="00402BC5">
      <w:pPr>
        <w:ind w:firstLine="567"/>
        <w:jc w:val="both"/>
        <w:rPr>
          <w:rFonts w:ascii="GHEA Grapalat" w:hAnsi="GHEA Grapalat"/>
          <w:b/>
          <w:sz w:val="20"/>
          <w:lang w:val="af-ZA"/>
        </w:rPr>
      </w:pPr>
    </w:p>
    <w:p w14:paraId="58D84A1A" w14:textId="2B599E80" w:rsidR="00402BC5" w:rsidRPr="006F5CD3" w:rsidRDefault="00402BC5" w:rsidP="00402BC5">
      <w:pPr>
        <w:pStyle w:val="BodyTextIndent2"/>
        <w:spacing w:line="240" w:lineRule="auto"/>
        <w:ind w:firstLine="567"/>
        <w:rPr>
          <w:rFonts w:ascii="GHEA Grapalat" w:hAnsi="GHEA Grapalat" w:cs="Tahoma"/>
        </w:rPr>
      </w:pPr>
      <w:r w:rsidRPr="006F5CD3">
        <w:rPr>
          <w:rFonts w:ascii="GHEA Grapalat" w:hAnsi="GHEA Grapalat"/>
        </w:rPr>
        <w:t xml:space="preserve">8.1 </w:t>
      </w:r>
      <w:r w:rsidRPr="006F5CD3">
        <w:rPr>
          <w:rFonts w:ascii="GHEA Grapalat" w:hAnsi="GHEA Grapalat" w:cs="Sylfaen"/>
          <w:lang w:val="ru-RU"/>
        </w:rPr>
        <w:t>Հայտերի</w:t>
      </w:r>
      <w:r w:rsidRPr="006F5CD3">
        <w:rPr>
          <w:rFonts w:ascii="GHEA Grapalat" w:hAnsi="GHEA Grapalat" w:cs="Sylfaen"/>
        </w:rPr>
        <w:t xml:space="preserve"> </w:t>
      </w:r>
      <w:r w:rsidRPr="006F5CD3">
        <w:rPr>
          <w:rFonts w:ascii="GHEA Grapalat" w:hAnsi="GHEA Grapalat" w:cs="Sylfaen"/>
          <w:lang w:val="ru-RU"/>
        </w:rPr>
        <w:t>բացումը</w:t>
      </w:r>
      <w:r w:rsidRPr="006F5CD3">
        <w:rPr>
          <w:rFonts w:ascii="GHEA Grapalat" w:hAnsi="GHEA Grapalat" w:cs="Sylfaen"/>
        </w:rPr>
        <w:t xml:space="preserve"> </w:t>
      </w:r>
      <w:r w:rsidRPr="006F5CD3">
        <w:rPr>
          <w:rFonts w:ascii="GHEA Grapalat" w:hAnsi="GHEA Grapalat" w:cs="Sylfaen"/>
          <w:lang w:val="ru-RU"/>
        </w:rPr>
        <w:t>կկատարվի</w:t>
      </w:r>
      <w:r w:rsidRPr="006F5CD3">
        <w:rPr>
          <w:rFonts w:ascii="GHEA Grapalat" w:hAnsi="GHEA Grapalat" w:cs="Sylfaen"/>
        </w:rPr>
        <w:t xml:space="preserve"> </w:t>
      </w:r>
      <w:r w:rsidRPr="006F5CD3">
        <w:rPr>
          <w:rFonts w:ascii="GHEA Grapalat" w:hAnsi="GHEA Grapalat" w:cs="Sylfaen"/>
          <w:szCs w:val="24"/>
          <w:lang w:val="en-US"/>
        </w:rPr>
        <w:t>համակարգի</w:t>
      </w:r>
      <w:r w:rsidRPr="006F5CD3">
        <w:rPr>
          <w:rFonts w:ascii="GHEA Grapalat" w:hAnsi="GHEA Grapalat" w:cs="Sylfaen"/>
          <w:szCs w:val="24"/>
        </w:rPr>
        <w:t xml:space="preserve"> </w:t>
      </w:r>
      <w:r w:rsidRPr="006F5CD3">
        <w:rPr>
          <w:rFonts w:ascii="GHEA Grapalat" w:hAnsi="GHEA Grapalat" w:cs="Sylfaen"/>
          <w:szCs w:val="24"/>
          <w:lang w:val="en-US"/>
        </w:rPr>
        <w:t>միջոցով</w:t>
      </w:r>
      <w:r w:rsidRPr="006F5CD3">
        <w:rPr>
          <w:rFonts w:ascii="GHEA Grapalat" w:hAnsi="GHEA Grapalat" w:cs="Sylfaen"/>
          <w:szCs w:val="24"/>
        </w:rPr>
        <w:t xml:space="preserve">`  </w:t>
      </w:r>
      <w:r w:rsidRPr="006F5CD3">
        <w:rPr>
          <w:rFonts w:ascii="GHEA Grapalat" w:hAnsi="GHEA Grapalat" w:cs="Sylfaen"/>
          <w:szCs w:val="24"/>
          <w:lang w:val="ru-RU"/>
        </w:rPr>
        <w:t>սույն</w:t>
      </w:r>
      <w:r w:rsidRPr="006F5CD3">
        <w:rPr>
          <w:rFonts w:ascii="GHEA Grapalat" w:hAnsi="GHEA Grapalat" w:cs="Sylfaen"/>
          <w:szCs w:val="24"/>
        </w:rPr>
        <w:t xml:space="preserve"> </w:t>
      </w:r>
      <w:r w:rsidRPr="006F5CD3">
        <w:rPr>
          <w:rFonts w:ascii="GHEA Grapalat" w:hAnsi="GHEA Grapalat" w:cs="Sylfaen"/>
          <w:szCs w:val="24"/>
          <w:lang w:val="ru-RU"/>
        </w:rPr>
        <w:t>ընթացակարգի</w:t>
      </w:r>
      <w:r w:rsidRPr="006F5CD3">
        <w:rPr>
          <w:rFonts w:ascii="GHEA Grapalat" w:hAnsi="GHEA Grapalat" w:cs="Sylfaen"/>
          <w:szCs w:val="24"/>
        </w:rPr>
        <w:t xml:space="preserve"> </w:t>
      </w:r>
      <w:r w:rsidRPr="006F5CD3">
        <w:rPr>
          <w:rFonts w:ascii="GHEA Grapalat" w:hAnsi="GHEA Grapalat" w:cs="Sylfaen"/>
          <w:szCs w:val="24"/>
          <w:lang w:val="ru-RU"/>
        </w:rPr>
        <w:t>հայտարարությունը</w:t>
      </w:r>
      <w:r w:rsidRPr="006F5CD3">
        <w:rPr>
          <w:rFonts w:ascii="GHEA Grapalat" w:hAnsi="GHEA Grapalat" w:cs="Sylfaen"/>
          <w:szCs w:val="24"/>
        </w:rPr>
        <w:t xml:space="preserve"> </w:t>
      </w:r>
      <w:r w:rsidRPr="006F5CD3">
        <w:rPr>
          <w:rFonts w:ascii="GHEA Grapalat" w:hAnsi="GHEA Grapalat" w:cs="Sylfaen"/>
          <w:szCs w:val="24"/>
          <w:lang w:val="ru-RU"/>
        </w:rPr>
        <w:t>և</w:t>
      </w:r>
      <w:r w:rsidRPr="006F5CD3">
        <w:rPr>
          <w:rFonts w:ascii="GHEA Grapalat" w:hAnsi="GHEA Grapalat" w:cs="Sylfaen"/>
          <w:szCs w:val="24"/>
        </w:rPr>
        <w:t xml:space="preserve"> </w:t>
      </w:r>
      <w:r w:rsidRPr="006F5CD3">
        <w:rPr>
          <w:rFonts w:ascii="GHEA Grapalat" w:hAnsi="GHEA Grapalat" w:cs="Sylfaen"/>
          <w:szCs w:val="24"/>
          <w:lang w:val="ru-RU"/>
        </w:rPr>
        <w:t>հրավերը</w:t>
      </w:r>
      <w:r w:rsidRPr="006F5CD3">
        <w:rPr>
          <w:rFonts w:ascii="GHEA Grapalat" w:hAnsi="GHEA Grapalat" w:cs="Sylfaen"/>
          <w:szCs w:val="24"/>
        </w:rPr>
        <w:t xml:space="preserve"> </w:t>
      </w:r>
      <w:r w:rsidRPr="006F5CD3">
        <w:rPr>
          <w:rFonts w:ascii="GHEA Grapalat" w:hAnsi="GHEA Grapalat" w:cs="Sylfaen"/>
          <w:szCs w:val="24"/>
          <w:lang w:val="ru-RU"/>
        </w:rPr>
        <w:t>համակարգում</w:t>
      </w:r>
      <w:r w:rsidRPr="006F5CD3">
        <w:rPr>
          <w:rFonts w:ascii="GHEA Grapalat" w:hAnsi="GHEA Grapalat" w:cs="Sylfaen"/>
          <w:szCs w:val="24"/>
        </w:rPr>
        <w:t xml:space="preserve"> </w:t>
      </w:r>
      <w:r w:rsidRPr="006F5CD3">
        <w:rPr>
          <w:rFonts w:ascii="GHEA Grapalat" w:hAnsi="GHEA Grapalat" w:cs="Sylfaen"/>
          <w:szCs w:val="24"/>
          <w:lang w:val="en-US"/>
        </w:rPr>
        <w:t>հ</w:t>
      </w:r>
      <w:r w:rsidRPr="006F5CD3">
        <w:rPr>
          <w:rFonts w:ascii="GHEA Grapalat" w:hAnsi="GHEA Grapalat" w:cs="Sylfaen"/>
          <w:szCs w:val="24"/>
          <w:lang w:val="ru-RU"/>
        </w:rPr>
        <w:t>րապարակվելու</w:t>
      </w:r>
      <w:r w:rsidRPr="006F5CD3">
        <w:rPr>
          <w:rFonts w:ascii="GHEA Grapalat" w:hAnsi="GHEA Grapalat" w:cs="Sylfaen"/>
          <w:szCs w:val="24"/>
        </w:rPr>
        <w:t xml:space="preserve"> </w:t>
      </w:r>
      <w:r w:rsidRPr="006F5CD3">
        <w:rPr>
          <w:rFonts w:ascii="GHEA Grapalat" w:hAnsi="GHEA Grapalat" w:cs="Sylfaen"/>
          <w:szCs w:val="24"/>
          <w:lang w:val="en-US"/>
        </w:rPr>
        <w:t>օրվանից</w:t>
      </w:r>
      <w:r w:rsidRPr="006F5CD3">
        <w:rPr>
          <w:rFonts w:ascii="GHEA Grapalat" w:hAnsi="GHEA Grapalat" w:cs="Sylfaen"/>
          <w:szCs w:val="24"/>
        </w:rPr>
        <w:t xml:space="preserve"> </w:t>
      </w:r>
      <w:r w:rsidRPr="006F5CD3">
        <w:rPr>
          <w:rFonts w:ascii="GHEA Grapalat" w:hAnsi="GHEA Grapalat" w:cs="Sylfaen"/>
          <w:szCs w:val="24"/>
          <w:lang w:val="ru-RU"/>
        </w:rPr>
        <w:t>հաշված</w:t>
      </w:r>
      <w:r w:rsidRPr="006F5CD3">
        <w:rPr>
          <w:rFonts w:ascii="GHEA Grapalat" w:hAnsi="GHEA Grapalat" w:cs="Sylfaen"/>
          <w:szCs w:val="24"/>
        </w:rPr>
        <w:t xml:space="preserve"> </w:t>
      </w:r>
      <w:r w:rsidRPr="006F5CD3">
        <w:rPr>
          <w:rFonts w:ascii="GHEA Grapalat" w:hAnsi="GHEA Grapalat"/>
          <w:b/>
          <w:lang w:val="hy-AM"/>
        </w:rPr>
        <w:t>202</w:t>
      </w:r>
      <w:r w:rsidR="00CE5CB9">
        <w:rPr>
          <w:rFonts w:ascii="GHEA Grapalat" w:hAnsi="GHEA Grapalat"/>
          <w:b/>
          <w:lang w:val="hy-AM"/>
        </w:rPr>
        <w:t>4</w:t>
      </w:r>
      <w:r w:rsidRPr="006F5CD3">
        <w:rPr>
          <w:rFonts w:ascii="GHEA Grapalat" w:hAnsi="GHEA Grapalat"/>
          <w:b/>
          <w:lang w:val="hy-AM"/>
        </w:rPr>
        <w:t xml:space="preserve"> թվականի </w:t>
      </w:r>
      <w:r w:rsidR="00CF5828">
        <w:rPr>
          <w:rFonts w:ascii="GHEA Grapalat" w:hAnsi="GHEA Grapalat"/>
          <w:b/>
          <w:lang w:val="hy-AM"/>
        </w:rPr>
        <w:t>մայիսի 28</w:t>
      </w:r>
      <w:r w:rsidRPr="006F5CD3">
        <w:rPr>
          <w:rFonts w:ascii="GHEA Grapalat" w:hAnsi="GHEA Grapalat"/>
          <w:b/>
          <w:lang w:val="hy-AM"/>
        </w:rPr>
        <w:t xml:space="preserve">-ին, </w:t>
      </w:r>
      <w:r w:rsidRPr="006F5CD3">
        <w:rPr>
          <w:rFonts w:ascii="GHEA Grapalat" w:hAnsi="GHEA Grapalat"/>
          <w:b/>
        </w:rPr>
        <w:t xml:space="preserve"> ժամը </w:t>
      </w:r>
      <w:r w:rsidR="00611D0C">
        <w:rPr>
          <w:rFonts w:ascii="GHEA Grapalat" w:hAnsi="GHEA Grapalat"/>
          <w:b/>
          <w:lang w:val="hy-AM"/>
        </w:rPr>
        <w:t>09</w:t>
      </w:r>
      <w:r w:rsidRPr="006F5CD3">
        <w:rPr>
          <w:rFonts w:ascii="GHEA Grapalat" w:hAnsi="GHEA Grapalat"/>
          <w:b/>
          <w:lang w:val="hy-AM"/>
        </w:rPr>
        <w:t>:</w:t>
      </w:r>
      <w:r w:rsidR="00CE5CB9">
        <w:rPr>
          <w:rFonts w:ascii="GHEA Grapalat" w:hAnsi="GHEA Grapalat"/>
          <w:b/>
          <w:lang w:val="hy-AM"/>
        </w:rPr>
        <w:t>0</w:t>
      </w:r>
      <w:r w:rsidRPr="006F5CD3">
        <w:rPr>
          <w:rFonts w:ascii="GHEA Grapalat" w:hAnsi="GHEA Grapalat"/>
          <w:b/>
          <w:lang w:val="hy-AM"/>
        </w:rPr>
        <w:t>0</w:t>
      </w:r>
      <w:r w:rsidRPr="006F5CD3">
        <w:rPr>
          <w:rFonts w:ascii="GHEA Grapalat" w:hAnsi="GHEA Grapalat" w:cs="Sylfaen"/>
          <w:b/>
          <w:szCs w:val="24"/>
        </w:rPr>
        <w:t>-</w:t>
      </w:r>
      <w:r w:rsidRPr="006F5CD3">
        <w:rPr>
          <w:rFonts w:ascii="GHEA Grapalat" w:hAnsi="GHEA Grapalat" w:cs="Sylfaen"/>
          <w:b/>
          <w:szCs w:val="24"/>
          <w:lang w:val="en-US"/>
        </w:rPr>
        <w:t>ի</w:t>
      </w:r>
      <w:r w:rsidRPr="006F5CD3">
        <w:rPr>
          <w:rFonts w:ascii="GHEA Grapalat" w:hAnsi="GHEA Grapalat" w:cs="Sylfaen"/>
          <w:b/>
          <w:szCs w:val="24"/>
          <w:lang w:val="ru-RU"/>
        </w:rPr>
        <w:t>ն</w:t>
      </w:r>
      <w:r w:rsidRPr="006F5CD3">
        <w:rPr>
          <w:rFonts w:ascii="GHEA Grapalat" w:hAnsi="GHEA Grapalat" w:cs="Sylfaen"/>
          <w:szCs w:val="24"/>
          <w:lang w:val="ru-RU"/>
        </w:rPr>
        <w:t>։</w:t>
      </w:r>
      <w:r w:rsidRPr="006F5CD3">
        <w:rPr>
          <w:rFonts w:ascii="GHEA Grapalat" w:hAnsi="GHEA Grapalat" w:cs="Sylfaen"/>
          <w:szCs w:val="24"/>
        </w:rPr>
        <w:t xml:space="preserve"> </w:t>
      </w:r>
    </w:p>
    <w:p w14:paraId="7C9FBFB4" w14:textId="08B2616B" w:rsidR="00402BC5" w:rsidRPr="00F566BF" w:rsidRDefault="00402BC5" w:rsidP="00402BC5">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գնվելիք</w:t>
      </w:r>
      <w:r w:rsidRPr="00F566BF">
        <w:rPr>
          <w:rFonts w:ascii="GHEA Grapalat" w:hAnsi="GHEA Grapalat" w:cs="Sylfaen"/>
          <w:sz w:val="20"/>
          <w:lang w:val="af-ZA"/>
        </w:rPr>
        <w:t xml:space="preserve"> </w:t>
      </w:r>
      <w:r>
        <w:rPr>
          <w:rFonts w:ascii="GHEA Grapalat" w:hAnsi="GHEA Grapalat" w:cs="Sylfaen"/>
          <w:sz w:val="20"/>
          <w:lang w:val="af-ZA"/>
        </w:rPr>
        <w:t>ապրանքների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r w:rsidRPr="00F566BF">
        <w:rPr>
          <w:rFonts w:ascii="GHEA Grapalat" w:hAnsi="GHEA Grapalat" w:cs="Sylfaen"/>
          <w:sz w:val="20"/>
        </w:rPr>
        <w:t>ինչպես</w:t>
      </w:r>
      <w:r w:rsidRPr="00F566BF">
        <w:rPr>
          <w:rFonts w:ascii="GHEA Grapalat" w:hAnsi="GHEA Grapalat" w:cs="Sylfaen"/>
          <w:sz w:val="20"/>
          <w:lang w:val="af-ZA"/>
        </w:rPr>
        <w:t xml:space="preserve"> </w:t>
      </w:r>
      <w:r w:rsidRPr="00F566BF">
        <w:rPr>
          <w:rFonts w:ascii="GHEA Grapalat" w:hAnsi="GHEA Grapalat" w:cs="Sylfaen"/>
          <w:sz w:val="20"/>
        </w:rPr>
        <w:t>նաև</w:t>
      </w:r>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178A4AB0" w14:textId="77777777" w:rsidR="00402BC5" w:rsidRPr="00F566BF" w:rsidRDefault="00402BC5" w:rsidP="00402BC5">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2F6003CD" w14:textId="77777777" w:rsidR="00402BC5" w:rsidRPr="00F566BF" w:rsidRDefault="00402BC5" w:rsidP="00402BC5">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կարգով</w:t>
      </w:r>
      <w:r w:rsidRPr="00F566BF">
        <w:rPr>
          <w:rFonts w:ascii="GHEA Grapalat" w:hAnsi="GHEA Grapalat" w:cs="Sylfaen"/>
          <w:sz w:val="20"/>
          <w:lang w:val="af-ZA"/>
        </w:rPr>
        <w:t xml:space="preserve">: </w:t>
      </w:r>
    </w:p>
    <w:p w14:paraId="117E9C5A" w14:textId="77777777" w:rsidR="00402BC5" w:rsidRPr="00F566BF" w:rsidRDefault="00402BC5" w:rsidP="00402BC5">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գնահատումն</w:t>
      </w:r>
      <w:r w:rsidRPr="00F566BF">
        <w:rPr>
          <w:rFonts w:ascii="GHEA Grapalat" w:hAnsi="GHEA Grapalat" w:cs="Sylfaen"/>
          <w:sz w:val="20"/>
          <w:lang w:val="af-ZA"/>
        </w:rPr>
        <w:t xml:space="preserve"> </w:t>
      </w:r>
      <w:r w:rsidRPr="00F566BF">
        <w:rPr>
          <w:rFonts w:ascii="GHEA Grapalat" w:hAnsi="GHEA Grapalat" w:cs="Sylfaen"/>
          <w:sz w:val="20"/>
        </w:rPr>
        <w:t>իրականացվում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օրվանից</w:t>
      </w:r>
      <w:r w:rsidRPr="00F566BF">
        <w:rPr>
          <w:rFonts w:ascii="GHEA Grapalat" w:hAnsi="GHEA Grapalat" w:cs="Sylfaen"/>
          <w:sz w:val="20"/>
          <w:lang w:val="af-ZA"/>
        </w:rPr>
        <w:t xml:space="preserve"> </w:t>
      </w:r>
      <w:proofErr w:type="gramStart"/>
      <w:r w:rsidRPr="00F566BF">
        <w:rPr>
          <w:rFonts w:ascii="GHEA Grapalat" w:hAnsi="GHEA Grapalat" w:cs="Sylfaen"/>
          <w:sz w:val="20"/>
        </w:rPr>
        <w:t>հաշված</w:t>
      </w:r>
      <w:r w:rsidRPr="00F566BF">
        <w:rPr>
          <w:rFonts w:ascii="GHEA Grapalat" w:hAnsi="GHEA Grapalat" w:cs="Sylfaen"/>
          <w:sz w:val="20"/>
          <w:lang w:val="af-ZA"/>
        </w:rPr>
        <w:t xml:space="preserve">  </w:t>
      </w:r>
      <w:r w:rsidRPr="00F566BF">
        <w:rPr>
          <w:rFonts w:ascii="GHEA Grapalat" w:hAnsi="GHEA Grapalat" w:cs="Sylfaen"/>
          <w:sz w:val="20"/>
        </w:rPr>
        <w:t>տաս</w:t>
      </w:r>
      <w:r>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rPr>
        <w:t>օրվա</w:t>
      </w:r>
      <w:r w:rsidRPr="00F566BF">
        <w:rPr>
          <w:rFonts w:ascii="GHEA Grapalat" w:hAnsi="GHEA Grapalat" w:cs="Sylfaen"/>
          <w:sz w:val="20"/>
          <w:lang w:val="af-ZA"/>
        </w:rPr>
        <w:t xml:space="preserve"> </w:t>
      </w:r>
      <w:r w:rsidRPr="00F566BF">
        <w:rPr>
          <w:rFonts w:ascii="GHEA Grapalat" w:hAnsi="GHEA Grapalat" w:cs="Sylfaen"/>
          <w:sz w:val="20"/>
        </w:rPr>
        <w:t>ընթացքում</w:t>
      </w:r>
      <w:r w:rsidRPr="00F566BF">
        <w:rPr>
          <w:rFonts w:ascii="GHEA Grapalat" w:hAnsi="GHEA Grapalat" w:cs="Sylfaen"/>
          <w:sz w:val="20"/>
          <w:lang w:val="af-ZA"/>
        </w:rPr>
        <w:t xml:space="preserve">: </w:t>
      </w:r>
    </w:p>
    <w:p w14:paraId="4140EA1C" w14:textId="77777777" w:rsidR="00402BC5" w:rsidRPr="00F566BF" w:rsidRDefault="00402BC5" w:rsidP="00402BC5">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Ընդ</w:t>
      </w:r>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r w:rsidRPr="00F566BF">
        <w:rPr>
          <w:rFonts w:ascii="GHEA Grapalat" w:hAnsi="GHEA Grapalat" w:cs="Sylfaen"/>
          <w:sz w:val="20"/>
        </w:rPr>
        <w:t>որոնցում</w:t>
      </w:r>
      <w:r w:rsidRPr="00F566BF">
        <w:rPr>
          <w:rFonts w:ascii="GHEA Grapalat" w:hAnsi="GHEA Grapalat" w:cs="Sylfaen"/>
          <w:sz w:val="20"/>
          <w:lang w:val="af-ZA"/>
        </w:rPr>
        <w:t xml:space="preserve"> </w:t>
      </w:r>
      <w:r w:rsidRPr="00F566BF">
        <w:rPr>
          <w:rFonts w:ascii="GHEA Grapalat" w:hAnsi="GHEA Grapalat" w:cs="Sylfaen"/>
          <w:sz w:val="20"/>
        </w:rPr>
        <w:t>բացակայում</w:t>
      </w:r>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rPr>
        <w:t>գնային</w:t>
      </w:r>
      <w:r w:rsidRPr="00F566BF">
        <w:rPr>
          <w:rFonts w:ascii="GHEA Grapalat" w:hAnsi="GHEA Grapalat" w:cs="Sylfaen"/>
          <w:sz w:val="20"/>
          <w:lang w:val="af-ZA"/>
        </w:rPr>
        <w:t xml:space="preserve"> </w:t>
      </w:r>
      <w:r w:rsidRPr="00F566BF">
        <w:rPr>
          <w:rFonts w:ascii="GHEA Grapalat" w:hAnsi="GHEA Grapalat" w:cs="Sylfaen"/>
          <w:sz w:val="20"/>
        </w:rPr>
        <w:t>առաջարկները</w:t>
      </w:r>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r w:rsidRPr="00F566BF">
        <w:rPr>
          <w:rFonts w:ascii="GHEA Grapalat" w:hAnsi="GHEA Grapalat" w:cs="Sylfaen"/>
          <w:sz w:val="20"/>
        </w:rPr>
        <w:t>կամ</w:t>
      </w:r>
      <w:r w:rsidRPr="00F566BF">
        <w:rPr>
          <w:rFonts w:ascii="GHEA Grapalat" w:hAnsi="GHEA Grapalat" w:cs="Sylfaen"/>
          <w:sz w:val="20"/>
          <w:lang w:val="af-ZA"/>
        </w:rPr>
        <w:t xml:space="preserve"> դրանք </w:t>
      </w:r>
      <w:r w:rsidRPr="00F566BF">
        <w:rPr>
          <w:rFonts w:ascii="GHEA Grapalat" w:hAnsi="GHEA Grapalat" w:cs="Sylfaen"/>
          <w:sz w:val="20"/>
        </w:rPr>
        <w:t>ներկայացված</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հրավերի</w:t>
      </w:r>
      <w:r w:rsidRPr="00F566BF">
        <w:rPr>
          <w:rFonts w:ascii="GHEA Grapalat" w:hAnsi="GHEA Grapalat" w:cs="Sylfaen"/>
          <w:sz w:val="20"/>
          <w:lang w:val="af-ZA"/>
        </w:rPr>
        <w:t xml:space="preserve"> </w:t>
      </w:r>
      <w:r w:rsidRPr="00F566BF">
        <w:rPr>
          <w:rFonts w:ascii="GHEA Grapalat" w:hAnsi="GHEA Grapalat" w:cs="Sylfaen"/>
          <w:sz w:val="20"/>
        </w:rPr>
        <w:t>պահանջներին</w:t>
      </w:r>
      <w:r w:rsidRPr="00F566BF">
        <w:rPr>
          <w:rFonts w:ascii="GHEA Grapalat" w:hAnsi="GHEA Grapalat" w:cs="Sylfaen"/>
          <w:sz w:val="20"/>
          <w:lang w:val="af-ZA"/>
        </w:rPr>
        <w:t xml:space="preserve"> </w:t>
      </w:r>
      <w:r w:rsidRPr="00F566BF">
        <w:rPr>
          <w:rFonts w:ascii="GHEA Grapalat" w:hAnsi="GHEA Grapalat" w:cs="Sylfaen"/>
          <w:sz w:val="20"/>
        </w:rPr>
        <w:t>անհամապատասխան</w:t>
      </w:r>
      <w:r w:rsidRPr="00F566BF">
        <w:rPr>
          <w:rFonts w:ascii="GHEA Grapalat" w:hAnsi="GHEA Grapalat" w:cs="Sylfaen"/>
          <w:sz w:val="20"/>
          <w:lang w:val="hy-AM"/>
        </w:rPr>
        <w:t xml:space="preserve">, </w:t>
      </w:r>
      <w:proofErr w:type="gramStart"/>
      <w:r w:rsidRPr="00F566BF">
        <w:rPr>
          <w:rFonts w:ascii="GHEA Grapalat" w:hAnsi="GHEA Grapalat" w:cs="Sylfaen"/>
          <w:sz w:val="20"/>
          <w:lang w:val="hy-AM"/>
        </w:rPr>
        <w:t>բացառությամբ  սույն</w:t>
      </w:r>
      <w:proofErr w:type="gramEnd"/>
      <w:r w:rsidRPr="00F566BF">
        <w:rPr>
          <w:rFonts w:ascii="GHEA Grapalat" w:hAnsi="GHEA Grapalat" w:cs="Sylfaen"/>
          <w:sz w:val="20"/>
          <w:lang w:val="hy-AM"/>
        </w:rPr>
        <w:t xml:space="preserve"> հրավերի 1-ին մասի 8.9 կետով սահմանված դեպքի: </w:t>
      </w:r>
    </w:p>
    <w:p w14:paraId="7261FD99" w14:textId="77777777" w:rsidR="00402BC5" w:rsidRPr="00F566BF" w:rsidRDefault="00402BC5" w:rsidP="00402BC5">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566BF">
        <w:rPr>
          <w:rFonts w:ascii="GHEA Grapalat" w:hAnsi="GHEA Grapalat" w:cs="Sylfaen"/>
          <w:sz w:val="20"/>
          <w:szCs w:val="24"/>
          <w:lang w:eastAsia="en-US"/>
        </w:rPr>
        <w:t>մասնակիցների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որոշման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նախագահն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ավտոմատ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ստեղծում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հայտերի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արձանագրություն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հաստատվում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անդամների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կատարելու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344AD716" w14:textId="77777777" w:rsidR="00402BC5" w:rsidRPr="00F566BF" w:rsidRDefault="00402BC5" w:rsidP="00402BC5">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r w:rsidRPr="00F566BF">
        <w:rPr>
          <w:rFonts w:ascii="GHEA Grapalat" w:hAnsi="GHEA Grapalat" w:cs="Sylfaen"/>
          <w:lang w:val="en-US"/>
        </w:rPr>
        <w:t>հիմք</w:t>
      </w:r>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r w:rsidRPr="00F566BF">
        <w:rPr>
          <w:rFonts w:ascii="GHEA Grapalat" w:hAnsi="GHEA Grapalat" w:cs="Sylfaen"/>
          <w:lang w:val="en-US"/>
        </w:rPr>
        <w:t>ընդունում</w:t>
      </w:r>
      <w:r w:rsidRPr="00F566BF">
        <w:rPr>
          <w:rFonts w:ascii="GHEA Grapalat" w:hAnsi="GHEA Grapalat" w:cs="Sylfaen"/>
        </w:rPr>
        <w:t xml:space="preserve"> հ</w:t>
      </w:r>
      <w:r w:rsidRPr="00F566BF">
        <w:rPr>
          <w:rFonts w:ascii="GHEA Grapalat" w:hAnsi="GHEA Grapalat" w:cs="Sylfaen"/>
          <w:lang w:val="en-US"/>
        </w:rPr>
        <w:t>ամակարգում</w:t>
      </w:r>
      <w:r w:rsidRPr="00F566BF">
        <w:rPr>
          <w:rFonts w:ascii="GHEA Grapalat" w:hAnsi="GHEA Grapalat" w:cs="Sylfaen"/>
        </w:rPr>
        <w:t xml:space="preserve"> </w:t>
      </w:r>
      <w:r w:rsidRPr="00F566BF">
        <w:rPr>
          <w:rFonts w:ascii="GHEA Grapalat" w:hAnsi="GHEA Grapalat" w:cs="Sylfaen"/>
          <w:lang w:val="en-US"/>
        </w:rPr>
        <w:t>կցված</w:t>
      </w:r>
      <w:r w:rsidRPr="00F566BF">
        <w:rPr>
          <w:rFonts w:ascii="GHEA Grapalat" w:hAnsi="GHEA Grapalat" w:cs="Sylfaen"/>
        </w:rPr>
        <w:t xml:space="preserve">` </w:t>
      </w:r>
      <w:r w:rsidRPr="00F566BF">
        <w:rPr>
          <w:rFonts w:ascii="GHEA Grapalat" w:hAnsi="GHEA Grapalat" w:cs="Sylfaen"/>
          <w:lang w:val="en-US"/>
        </w:rPr>
        <w:t>մասնակցի</w:t>
      </w:r>
      <w:r w:rsidRPr="00F566BF">
        <w:rPr>
          <w:rFonts w:ascii="GHEA Grapalat" w:hAnsi="GHEA Grapalat" w:cs="Sylfaen"/>
        </w:rPr>
        <w:t xml:space="preserve"> </w:t>
      </w:r>
      <w:r w:rsidRPr="00F566BF">
        <w:rPr>
          <w:rFonts w:ascii="GHEA Grapalat" w:hAnsi="GHEA Grapalat" w:cs="Sylfaen"/>
          <w:lang w:val="en-US"/>
        </w:rPr>
        <w:t>կողմից</w:t>
      </w:r>
      <w:r w:rsidRPr="00F566BF">
        <w:rPr>
          <w:rFonts w:ascii="GHEA Grapalat" w:hAnsi="GHEA Grapalat" w:cs="Sylfaen"/>
        </w:rPr>
        <w:t xml:space="preserve"> </w:t>
      </w:r>
      <w:r w:rsidRPr="00F566BF">
        <w:rPr>
          <w:rFonts w:ascii="GHEA Grapalat" w:hAnsi="GHEA Grapalat" w:cs="Sylfaen"/>
          <w:lang w:val="en-US"/>
        </w:rPr>
        <w:t>հաստատված</w:t>
      </w:r>
      <w:r w:rsidRPr="00F566BF">
        <w:rPr>
          <w:rFonts w:ascii="GHEA Grapalat" w:hAnsi="GHEA Grapalat" w:cs="Sylfaen"/>
        </w:rPr>
        <w:t xml:space="preserve"> </w:t>
      </w:r>
      <w:r w:rsidRPr="00F566BF">
        <w:rPr>
          <w:rFonts w:ascii="GHEA Grapalat" w:hAnsi="GHEA Grapalat" w:cs="Sylfaen"/>
          <w:lang w:val="en-US"/>
        </w:rPr>
        <w:t>գնային</w:t>
      </w:r>
      <w:r w:rsidRPr="00F566BF">
        <w:rPr>
          <w:rFonts w:ascii="GHEA Grapalat" w:hAnsi="GHEA Grapalat" w:cs="Sylfaen"/>
        </w:rPr>
        <w:t xml:space="preserve"> </w:t>
      </w:r>
      <w:r w:rsidRPr="00F566BF">
        <w:rPr>
          <w:rFonts w:ascii="GHEA Grapalat" w:hAnsi="GHEA Grapalat" w:cs="Sylfaen"/>
          <w:lang w:val="en-US"/>
        </w:rPr>
        <w:t>առաջարկը</w:t>
      </w:r>
      <w:r w:rsidRPr="00F566BF">
        <w:rPr>
          <w:rFonts w:ascii="GHEA Grapalat" w:hAnsi="GHEA Grapalat" w:cs="Sylfaen"/>
          <w:lang w:val="hy-AM"/>
        </w:rPr>
        <w:t>:</w:t>
      </w:r>
    </w:p>
    <w:p w14:paraId="362A2E40" w14:textId="77777777" w:rsidR="00402BC5" w:rsidRPr="00F566BF" w:rsidRDefault="00402BC5" w:rsidP="00402BC5">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lastRenderedPageBreak/>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Pr>
          <w:rFonts w:ascii="GHEA Grapalat" w:hAnsi="GHEA Grapalat" w:cs="Sylfaen"/>
          <w:i w:val="0"/>
          <w:szCs w:val="24"/>
          <w:lang w:val="hy-AM"/>
        </w:rPr>
        <w:t>հայտերի բացման օրվա դրությամբ ՀՀ կենտրոնական բանկի կողմից սահմանված</w:t>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0B3D1D21" w14:textId="77777777" w:rsidR="00402BC5" w:rsidRPr="00F566BF"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p>
    <w:p w14:paraId="4293203A" w14:textId="77777777" w:rsidR="00402BC5" w:rsidRPr="00F566BF"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2148357A" w14:textId="77777777" w:rsidR="00402BC5" w:rsidRPr="00F566BF"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6A384C14" w14:textId="77777777" w:rsidR="00402BC5" w:rsidRPr="00F566BF" w:rsidRDefault="00402BC5" w:rsidP="00402BC5">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0CCB9567" w14:textId="77777777" w:rsidR="00402BC5" w:rsidRPr="00F71502"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gramStart"/>
      <w:r w:rsidRPr="00F71502">
        <w:rPr>
          <w:rFonts w:ascii="GHEA Grapalat" w:hAnsi="GHEA Grapalat" w:cs="Sylfaen"/>
          <w:sz w:val="20"/>
          <w:szCs w:val="24"/>
          <w:lang w:eastAsia="en-US"/>
        </w:rPr>
        <w:t>յուրաքանչյուր</w:t>
      </w:r>
      <w:proofErr w:type="gramEnd"/>
      <w:r w:rsidRPr="00F71502">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մասնակցի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792F46BD" w14:textId="77777777" w:rsidR="00402BC5" w:rsidRPr="00D94074" w:rsidRDefault="00402BC5" w:rsidP="00402BC5">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25B9B4F3" w14:textId="1AC1F82A" w:rsidR="00402BC5" w:rsidRPr="00D94074" w:rsidRDefault="00402BC5" w:rsidP="00402BC5">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Pr>
          <w:rFonts w:ascii="GHEA Grapalat" w:hAnsi="GHEA Grapalat" w:cs="Sylfaen"/>
          <w:sz w:val="20"/>
          <w:lang w:val="hy-AM"/>
        </w:rPr>
        <w:t>ապրանքների</w:t>
      </w:r>
      <w:r w:rsidRPr="00D94074">
        <w:rPr>
          <w:rFonts w:ascii="GHEA Grapalat" w:hAnsi="GHEA Grapalat" w:cs="Sylfaen"/>
          <w:sz w:val="20"/>
          <w:lang w:val="hy-AM"/>
        </w:rPr>
        <w:t xml:space="preserve">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05FA485" w14:textId="77777777" w:rsidR="00402BC5" w:rsidRPr="00D94074" w:rsidRDefault="00402BC5" w:rsidP="00402BC5">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50375EC7" w14:textId="77777777" w:rsidR="00402BC5" w:rsidRPr="00F566BF" w:rsidRDefault="00402BC5" w:rsidP="00402BC5">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73BD7AC" w14:textId="77777777" w:rsidR="00402BC5" w:rsidRPr="00F566BF"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7"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4DCDEA74" w14:textId="77777777" w:rsidR="00402BC5" w:rsidRPr="00F566BF" w:rsidRDefault="00402BC5" w:rsidP="00402BC5">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6FA83F7A" w14:textId="77777777" w:rsidR="00402BC5" w:rsidRPr="00F566BF" w:rsidRDefault="00402BC5" w:rsidP="00402BC5">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24981545" w14:textId="77777777" w:rsidR="00402BC5" w:rsidRPr="00915006" w:rsidRDefault="00402BC5" w:rsidP="00402BC5">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lastRenderedPageBreak/>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r w:rsidRPr="00F566BF">
        <w:rPr>
          <w:rFonts w:ascii="GHEA Grapalat" w:hAnsi="GHEA Grapalat" w:cs="Sylfaen"/>
          <w:szCs w:val="24"/>
          <w:lang w:val="es-ES"/>
        </w:rPr>
        <w:t>Հայտերը բացվելուց և գնահատվելուց  հետո կազմվում է արձանագրություն`</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7974CBE8" w14:textId="77777777" w:rsidR="00402BC5" w:rsidRPr="00F566BF" w:rsidRDefault="00402BC5" w:rsidP="00402BC5">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10BF8D4D" w14:textId="77777777" w:rsidR="00402BC5" w:rsidRDefault="00402BC5" w:rsidP="00402BC5">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F9C8CEE" w14:textId="77777777" w:rsidR="00402BC5" w:rsidRPr="0008536B"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53D744A7" w14:textId="77777777" w:rsidR="00402BC5" w:rsidRDefault="00402BC5" w:rsidP="00402BC5">
      <w:pPr>
        <w:ind w:firstLine="375"/>
        <w:jc w:val="both"/>
        <w:rPr>
          <w:rFonts w:ascii="GHEA Grapalat" w:hAnsi="GHEA Grapalat" w:cs="Sylfaen"/>
          <w:sz w:val="20"/>
          <w:lang w:val="af-ZA"/>
        </w:rPr>
      </w:pPr>
      <w:r w:rsidRPr="0008536B">
        <w:rPr>
          <w:rFonts w:ascii="GHEA Grapalat" w:hAnsi="GHEA Grapalat"/>
          <w:lang w:val="af-ZA"/>
        </w:rPr>
        <w:tab/>
      </w:r>
      <w:r w:rsidRPr="0008536B">
        <w:rPr>
          <w:rFonts w:ascii="GHEA Grapalat" w:hAnsi="GHEA Grapalat" w:cs="Sylfaen"/>
          <w:sz w:val="20"/>
          <w:lang w:val="af-ZA"/>
        </w:rPr>
        <w:t xml:space="preserve">8.14 </w:t>
      </w:r>
      <w:r w:rsidRPr="0008536B">
        <w:rPr>
          <w:rFonts w:ascii="GHEA Grapalat" w:hAnsi="GHEA Grapalat" w:cs="Sylfaen"/>
          <w:sz w:val="20"/>
        </w:rPr>
        <w:t>Օրենքի</w:t>
      </w:r>
      <w:r w:rsidRPr="0008536B">
        <w:rPr>
          <w:rFonts w:ascii="GHEA Grapalat" w:hAnsi="GHEA Grapalat" w:cs="Sylfaen"/>
          <w:sz w:val="20"/>
          <w:lang w:val="af-ZA"/>
        </w:rPr>
        <w:t xml:space="preserve"> 6-</w:t>
      </w:r>
      <w:r w:rsidRPr="0008536B">
        <w:rPr>
          <w:rFonts w:ascii="GHEA Grapalat" w:hAnsi="GHEA Grapalat" w:cs="Sylfaen"/>
          <w:sz w:val="20"/>
        </w:rPr>
        <w:t>րդ</w:t>
      </w:r>
      <w:r w:rsidRPr="0008536B">
        <w:rPr>
          <w:rFonts w:ascii="GHEA Grapalat" w:hAnsi="GHEA Grapalat" w:cs="Sylfaen"/>
          <w:sz w:val="20"/>
          <w:lang w:val="af-ZA"/>
        </w:rPr>
        <w:t xml:space="preserve"> </w:t>
      </w:r>
      <w:r w:rsidRPr="0008536B">
        <w:rPr>
          <w:rFonts w:ascii="GHEA Grapalat" w:hAnsi="GHEA Grapalat" w:cs="Sylfaen"/>
          <w:sz w:val="20"/>
        </w:rPr>
        <w:t>հոդվածի</w:t>
      </w:r>
      <w:r w:rsidRPr="0008536B">
        <w:rPr>
          <w:rFonts w:ascii="GHEA Grapalat" w:hAnsi="GHEA Grapalat" w:cs="Sylfaen"/>
          <w:sz w:val="20"/>
          <w:lang w:val="af-ZA"/>
        </w:rPr>
        <w:t xml:space="preserve"> 1-</w:t>
      </w:r>
      <w:r w:rsidRPr="0008536B">
        <w:rPr>
          <w:rFonts w:ascii="GHEA Grapalat" w:hAnsi="GHEA Grapalat" w:cs="Sylfaen"/>
          <w:sz w:val="20"/>
        </w:rPr>
        <w:t>ին</w:t>
      </w:r>
      <w:r w:rsidRPr="0008536B">
        <w:rPr>
          <w:rFonts w:ascii="GHEA Grapalat" w:hAnsi="GHEA Grapalat" w:cs="Sylfaen"/>
          <w:sz w:val="20"/>
          <w:lang w:val="af-ZA"/>
        </w:rPr>
        <w:t xml:space="preserve"> </w:t>
      </w:r>
      <w:r w:rsidRPr="0008536B">
        <w:rPr>
          <w:rFonts w:ascii="GHEA Grapalat" w:hAnsi="GHEA Grapalat" w:cs="Sylfaen"/>
          <w:sz w:val="20"/>
        </w:rPr>
        <w:t>մասի</w:t>
      </w:r>
      <w:r w:rsidRPr="0008536B">
        <w:rPr>
          <w:rFonts w:ascii="GHEA Grapalat" w:hAnsi="GHEA Grapalat" w:cs="Sylfaen"/>
          <w:sz w:val="20"/>
          <w:lang w:val="af-ZA"/>
        </w:rPr>
        <w:t xml:space="preserve"> 6-</w:t>
      </w:r>
      <w:r w:rsidRPr="0008536B">
        <w:rPr>
          <w:rFonts w:ascii="GHEA Grapalat" w:hAnsi="GHEA Grapalat" w:cs="Sylfaen"/>
          <w:sz w:val="20"/>
        </w:rPr>
        <w:t>րդ</w:t>
      </w:r>
      <w:r w:rsidRPr="0008536B">
        <w:rPr>
          <w:rFonts w:ascii="GHEA Grapalat" w:hAnsi="GHEA Grapalat" w:cs="Sylfaen"/>
          <w:sz w:val="20"/>
          <w:lang w:val="af-ZA"/>
        </w:rPr>
        <w:t xml:space="preserve"> </w:t>
      </w:r>
      <w:r w:rsidRPr="0008536B">
        <w:rPr>
          <w:rFonts w:ascii="GHEA Grapalat" w:hAnsi="GHEA Grapalat" w:cs="Sylfaen"/>
          <w:sz w:val="20"/>
        </w:rPr>
        <w:t>կետով</w:t>
      </w:r>
      <w:r w:rsidRPr="0008536B">
        <w:rPr>
          <w:rFonts w:ascii="GHEA Grapalat" w:hAnsi="GHEA Grapalat" w:cs="Sylfaen"/>
          <w:sz w:val="20"/>
          <w:lang w:val="af-ZA"/>
        </w:rPr>
        <w:t xml:space="preserve"> </w:t>
      </w:r>
      <w:r w:rsidRPr="0008536B">
        <w:rPr>
          <w:rFonts w:ascii="GHEA Grapalat" w:hAnsi="GHEA Grapalat" w:cs="Sylfaen"/>
          <w:sz w:val="20"/>
        </w:rPr>
        <w:t>նախատեսված</w:t>
      </w:r>
      <w:r w:rsidRPr="0008536B">
        <w:rPr>
          <w:rFonts w:ascii="GHEA Grapalat" w:hAnsi="GHEA Grapalat" w:cs="Sylfaen"/>
          <w:sz w:val="20"/>
          <w:lang w:val="af-ZA"/>
        </w:rPr>
        <w:t xml:space="preserve"> </w:t>
      </w:r>
      <w:r w:rsidRPr="0008536B">
        <w:rPr>
          <w:rFonts w:ascii="GHEA Grapalat" w:hAnsi="GHEA Grapalat" w:cs="Sylfaen"/>
          <w:sz w:val="20"/>
        </w:rPr>
        <w:t>հիմքերն</w:t>
      </w:r>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r w:rsidRPr="0008536B">
        <w:rPr>
          <w:rFonts w:ascii="GHEA Grapalat" w:hAnsi="GHEA Grapalat" w:cs="Sylfaen"/>
          <w:sz w:val="20"/>
        </w:rPr>
        <w:t>հայտ</w:t>
      </w:r>
      <w:r w:rsidRPr="0008536B">
        <w:rPr>
          <w:rFonts w:ascii="GHEA Grapalat" w:hAnsi="GHEA Grapalat" w:cs="Sylfaen"/>
          <w:sz w:val="20"/>
          <w:lang w:val="af-ZA"/>
        </w:rPr>
        <w:t xml:space="preserve"> </w:t>
      </w:r>
      <w:r w:rsidRPr="0008536B">
        <w:rPr>
          <w:rFonts w:ascii="GHEA Grapalat" w:hAnsi="GHEA Grapalat" w:cs="Sylfaen"/>
          <w:sz w:val="20"/>
        </w:rPr>
        <w:t>գալու</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Pr="0008536B">
        <w:rPr>
          <w:rFonts w:ascii="GHEA Grapalat" w:hAnsi="GHEA Grapalat" w:cs="Sylfaen"/>
          <w:sz w:val="20"/>
          <w:lang w:val="ru-RU"/>
        </w:rPr>
        <w:t>։</w:t>
      </w:r>
      <w:r w:rsidRPr="0008536B">
        <w:rPr>
          <w:rFonts w:ascii="GHEA Grapalat" w:hAnsi="GHEA Grapalat" w:cs="Sylfaen"/>
          <w:sz w:val="20"/>
          <w:lang w:val="af-ZA"/>
        </w:rPr>
        <w:t xml:space="preserve"> </w:t>
      </w:r>
    </w:p>
    <w:p w14:paraId="04718B5F" w14:textId="77777777" w:rsidR="00402BC5" w:rsidRPr="0008536B" w:rsidRDefault="00402BC5" w:rsidP="00402BC5">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12FC60AE" w14:textId="77777777" w:rsidR="00402BC5" w:rsidRPr="0008536B" w:rsidRDefault="00402BC5" w:rsidP="00402BC5">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715AA48" w14:textId="77777777" w:rsidR="00402BC5" w:rsidRPr="0008536B" w:rsidRDefault="00402BC5" w:rsidP="00402BC5">
      <w:pPr>
        <w:pStyle w:val="ListParagraph"/>
        <w:numPr>
          <w:ilvl w:val="0"/>
          <w:numId w:val="5"/>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5327968" w14:textId="77777777" w:rsidR="00402BC5" w:rsidRPr="0008536B" w:rsidRDefault="00402BC5" w:rsidP="00402BC5">
      <w:pPr>
        <w:pStyle w:val="ListParagraph"/>
        <w:numPr>
          <w:ilvl w:val="0"/>
          <w:numId w:val="5"/>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 որոշումը ներկայացվելու վերջնաժամկետը լրանալու</w:t>
      </w:r>
      <w:r w:rsidRPr="0008536B">
        <w:rPr>
          <w:rFonts w:ascii="GHEA Grapalat" w:hAnsi="GHEA Grapalat" w:cs="Sylfaen"/>
          <w:sz w:val="20"/>
          <w:lang w:val="en-US"/>
        </w:rPr>
        <w:t>ց</w:t>
      </w:r>
      <w:r w:rsidRPr="0008536B">
        <w:rPr>
          <w:rFonts w:ascii="GHEA Grapalat" w:hAnsi="GHEA Grapalat" w:cs="Sylfaen"/>
          <w:sz w:val="20"/>
          <w:lang w:val="af-ZA"/>
        </w:rPr>
        <w:t xml:space="preserve"> </w:t>
      </w:r>
      <w:r w:rsidRPr="0008536B">
        <w:rPr>
          <w:rFonts w:ascii="GHEA Grapalat" w:hAnsi="GHEA Grapalat" w:cs="Sylfaen"/>
          <w:sz w:val="20"/>
          <w:lang w:val="en-US"/>
        </w:rPr>
        <w:t>հետո</w:t>
      </w:r>
      <w:r w:rsidRPr="0008536B">
        <w:rPr>
          <w:rFonts w:ascii="GHEA Grapalat" w:hAnsi="GHEA Grapalat" w:cs="Sylfaen"/>
          <w:sz w:val="20"/>
          <w:lang w:val="af-ZA"/>
        </w:rPr>
        <w:t xml:space="preserve">, </w:t>
      </w:r>
      <w:r w:rsidRPr="0008536B">
        <w:rPr>
          <w:rFonts w:ascii="GHEA Grapalat" w:hAnsi="GHEA Grapalat" w:cs="Sylfaen"/>
          <w:sz w:val="20"/>
          <w:lang w:val="en-US"/>
        </w:rPr>
        <w:t>բայց</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Pr>
          <w:rFonts w:ascii="GHEA Grapalat" w:hAnsi="GHEA Grapalat" w:cs="Sylfaen"/>
          <w:sz w:val="20"/>
          <w:lang w:val="hy-AM"/>
        </w:rPr>
        <w:t xml:space="preserve"> </w:t>
      </w:r>
      <w:r w:rsidRPr="000853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lang w:val="en-US"/>
        </w:rPr>
        <w:t>ապա</w:t>
      </w:r>
      <w:r w:rsidRPr="0008536B">
        <w:rPr>
          <w:rFonts w:ascii="GHEA Grapalat" w:hAnsi="GHEA Grapalat" w:cs="Sylfaen"/>
          <w:sz w:val="20"/>
          <w:lang w:val="af-ZA"/>
        </w:rPr>
        <w:t xml:space="preserve"> </w:t>
      </w:r>
      <w:r w:rsidRPr="0008536B">
        <w:rPr>
          <w:rFonts w:ascii="GHEA Grapalat" w:hAnsi="GHEA Grapalat" w:cs="Sylfaen"/>
          <w:sz w:val="20"/>
          <w:lang w:val="en-US"/>
        </w:rPr>
        <w:t>պատվիրատուն</w:t>
      </w:r>
      <w:r w:rsidRPr="0008536B">
        <w:rPr>
          <w:rFonts w:ascii="GHEA Grapalat" w:hAnsi="GHEA Grapalat" w:cs="Sylfaen"/>
          <w:sz w:val="20"/>
          <w:lang w:val="af-ZA"/>
        </w:rPr>
        <w:t xml:space="preserve"> </w:t>
      </w:r>
      <w:r w:rsidRPr="0008536B">
        <w:rPr>
          <w:rFonts w:ascii="GHEA Grapalat" w:hAnsi="GHEA Grapalat" w:cs="Sylfaen"/>
          <w:sz w:val="20"/>
          <w:lang w:val="en-US"/>
        </w:rPr>
        <w:t>դրա</w:t>
      </w:r>
      <w:r w:rsidRPr="0008536B">
        <w:rPr>
          <w:rFonts w:ascii="GHEA Grapalat" w:hAnsi="GHEA Grapalat" w:cs="Sylfaen"/>
          <w:sz w:val="20"/>
          <w:lang w:val="af-ZA"/>
        </w:rPr>
        <w:t xml:space="preserve"> </w:t>
      </w:r>
      <w:r w:rsidRPr="0008536B">
        <w:rPr>
          <w:rFonts w:ascii="GHEA Grapalat" w:hAnsi="GHEA Grapalat" w:cs="Sylfaen"/>
          <w:sz w:val="20"/>
          <w:lang w:val="en-US"/>
        </w:rPr>
        <w:t>մասին</w:t>
      </w:r>
      <w:r w:rsidRPr="0008536B">
        <w:rPr>
          <w:rFonts w:ascii="GHEA Grapalat" w:hAnsi="GHEA Grapalat" w:cs="Sylfaen"/>
          <w:sz w:val="20"/>
          <w:lang w:val="af-ZA"/>
        </w:rPr>
        <w:t xml:space="preserve"> </w:t>
      </w:r>
      <w:r w:rsidRPr="0008536B">
        <w:rPr>
          <w:rFonts w:ascii="GHEA Grapalat" w:hAnsi="GHEA Grapalat" w:cs="Sylfaen"/>
          <w:sz w:val="20"/>
          <w:lang w:val="en-US"/>
        </w:rPr>
        <w:t>գրավոր</w:t>
      </w:r>
      <w:r w:rsidRPr="0008536B">
        <w:rPr>
          <w:rFonts w:ascii="GHEA Grapalat" w:hAnsi="GHEA Grapalat" w:cs="Sylfaen"/>
          <w:sz w:val="20"/>
          <w:lang w:val="af-ZA"/>
        </w:rPr>
        <w:t xml:space="preserve"> </w:t>
      </w:r>
      <w:r w:rsidRPr="0008536B">
        <w:rPr>
          <w:rFonts w:ascii="GHEA Grapalat" w:hAnsi="GHEA Grapalat" w:cs="Sylfaen"/>
          <w:sz w:val="20"/>
          <w:lang w:val="en-US"/>
        </w:rPr>
        <w:t>տեղեկացնում</w:t>
      </w:r>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r w:rsidRPr="0008536B">
        <w:rPr>
          <w:rFonts w:ascii="GHEA Grapalat" w:hAnsi="GHEA Grapalat" w:cs="Sylfaen"/>
          <w:sz w:val="20"/>
          <w:lang w:val="en-US"/>
        </w:rPr>
        <w:t>լիազորված</w:t>
      </w:r>
      <w:r w:rsidRPr="0008536B">
        <w:rPr>
          <w:rFonts w:ascii="GHEA Grapalat" w:hAnsi="GHEA Grapalat" w:cs="Sylfaen"/>
          <w:sz w:val="20"/>
          <w:lang w:val="af-ZA"/>
        </w:rPr>
        <w:t xml:space="preserve"> </w:t>
      </w:r>
      <w:r w:rsidRPr="0008536B">
        <w:rPr>
          <w:rFonts w:ascii="GHEA Grapalat" w:hAnsi="GHEA Grapalat" w:cs="Sylfaen"/>
          <w:sz w:val="20"/>
          <w:lang w:val="en-US"/>
        </w:rPr>
        <w:t>մարմին</w:t>
      </w:r>
      <w:r w:rsidRPr="0008536B">
        <w:rPr>
          <w:rFonts w:ascii="GHEA Grapalat" w:hAnsi="GHEA Grapalat" w:cs="Sylfaen"/>
          <w:sz w:val="20"/>
          <w:lang w:val="af-ZA"/>
        </w:rPr>
        <w:t xml:space="preserve">, </w:t>
      </w:r>
      <w:r w:rsidRPr="0008536B">
        <w:rPr>
          <w:rFonts w:ascii="GHEA Grapalat" w:hAnsi="GHEA Grapalat" w:cs="Sylfaen"/>
          <w:sz w:val="20"/>
          <w:lang w:val="en-US"/>
        </w:rPr>
        <w:t>որի</w:t>
      </w:r>
      <w:r w:rsidRPr="0008536B">
        <w:rPr>
          <w:rFonts w:ascii="GHEA Grapalat" w:hAnsi="GHEA Grapalat" w:cs="Sylfaen"/>
          <w:sz w:val="20"/>
          <w:lang w:val="af-ZA"/>
        </w:rPr>
        <w:t xml:space="preserve"> </w:t>
      </w:r>
      <w:r w:rsidRPr="0008536B">
        <w:rPr>
          <w:rFonts w:ascii="GHEA Grapalat" w:hAnsi="GHEA Grapalat" w:cs="Sylfaen"/>
          <w:sz w:val="20"/>
          <w:lang w:val="en-US"/>
        </w:rPr>
        <w:t>հիման</w:t>
      </w:r>
      <w:r w:rsidRPr="0008536B">
        <w:rPr>
          <w:rFonts w:ascii="GHEA Grapalat" w:hAnsi="GHEA Grapalat" w:cs="Sylfaen"/>
          <w:sz w:val="20"/>
          <w:lang w:val="af-ZA"/>
        </w:rPr>
        <w:t xml:space="preserve"> </w:t>
      </w:r>
      <w:r w:rsidRPr="0008536B">
        <w:rPr>
          <w:rFonts w:ascii="GHEA Grapalat" w:hAnsi="GHEA Grapalat" w:cs="Sylfaen"/>
          <w:sz w:val="20"/>
          <w:lang w:val="en-US"/>
        </w:rPr>
        <w:t>վրա</w:t>
      </w:r>
      <w:r w:rsidRPr="0008536B">
        <w:rPr>
          <w:rFonts w:ascii="GHEA Grapalat" w:hAnsi="GHEA Grapalat" w:cs="Sylfaen"/>
          <w:sz w:val="20"/>
          <w:lang w:val="af-ZA"/>
        </w:rPr>
        <w:t xml:space="preserve"> </w:t>
      </w:r>
      <w:r w:rsidRPr="0008536B">
        <w:rPr>
          <w:rFonts w:ascii="GHEA Grapalat" w:hAnsi="GHEA Grapalat" w:cs="Sylfaen"/>
          <w:sz w:val="20"/>
          <w:lang w:val="en-US"/>
        </w:rPr>
        <w:t>մասնակիցը</w:t>
      </w:r>
      <w:r w:rsidRPr="0008536B">
        <w:rPr>
          <w:rFonts w:ascii="GHEA Grapalat" w:hAnsi="GHEA Grapalat" w:cs="Sylfaen"/>
          <w:sz w:val="20"/>
          <w:lang w:val="af-ZA"/>
        </w:rPr>
        <w:t xml:space="preserve"> </w:t>
      </w:r>
      <w:r w:rsidRPr="0008536B">
        <w:rPr>
          <w:rFonts w:ascii="GHEA Grapalat" w:hAnsi="GHEA Grapalat" w:cs="Sylfaen"/>
          <w:sz w:val="20"/>
          <w:lang w:val="en-US"/>
        </w:rPr>
        <w:t>չի</w:t>
      </w:r>
      <w:r w:rsidRPr="0008536B">
        <w:rPr>
          <w:rFonts w:ascii="GHEA Grapalat" w:hAnsi="GHEA Grapalat" w:cs="Sylfaen"/>
          <w:sz w:val="20"/>
          <w:lang w:val="af-ZA"/>
        </w:rPr>
        <w:t xml:space="preserve"> </w:t>
      </w:r>
      <w:r w:rsidRPr="0008536B">
        <w:rPr>
          <w:rFonts w:ascii="GHEA Grapalat" w:hAnsi="GHEA Grapalat" w:cs="Sylfaen"/>
          <w:sz w:val="20"/>
          <w:lang w:val="en-US"/>
        </w:rPr>
        <w:t>ներառվում</w:t>
      </w:r>
      <w:r w:rsidRPr="0008536B">
        <w:rPr>
          <w:rFonts w:ascii="GHEA Grapalat" w:hAnsi="GHEA Grapalat" w:cs="Sylfaen"/>
          <w:sz w:val="20"/>
          <w:lang w:val="af-ZA"/>
        </w:rPr>
        <w:t xml:space="preserve"> </w:t>
      </w:r>
      <w:r w:rsidRPr="0008536B">
        <w:rPr>
          <w:rFonts w:ascii="GHEA Grapalat" w:hAnsi="GHEA Grapalat" w:cs="Sylfaen"/>
          <w:sz w:val="20"/>
          <w:lang w:val="en-US"/>
        </w:rPr>
        <w:t>ցուցակում</w:t>
      </w:r>
      <w:r w:rsidRPr="0008536B">
        <w:rPr>
          <w:rFonts w:ascii="GHEA Grapalat" w:hAnsi="GHEA Grapalat" w:cs="Sylfaen"/>
          <w:sz w:val="20"/>
          <w:lang w:val="af-ZA"/>
        </w:rPr>
        <w:t>:</w:t>
      </w:r>
    </w:p>
    <w:p w14:paraId="4C6837F6" w14:textId="77777777" w:rsidR="00402BC5" w:rsidRDefault="00402BC5" w:rsidP="00402BC5">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5537C683" w14:textId="77777777" w:rsidR="00402BC5" w:rsidRPr="009E1D1C" w:rsidRDefault="00402BC5" w:rsidP="00402BC5">
      <w:pPr>
        <w:pStyle w:val="ListParagraph"/>
        <w:shd w:val="clear" w:color="auto" w:fill="FFFFFF"/>
        <w:ind w:left="375"/>
        <w:jc w:val="both"/>
        <w:rPr>
          <w:rFonts w:ascii="GHEA Grapalat" w:hAnsi="GHEA Grapalat" w:cs="Sylfaen"/>
          <w:sz w:val="20"/>
          <w:lang w:val="af-ZA"/>
        </w:rPr>
      </w:pPr>
    </w:p>
    <w:p w14:paraId="57C769E1" w14:textId="77777777" w:rsidR="00402BC5" w:rsidRPr="00F566BF" w:rsidRDefault="00402BC5" w:rsidP="00402BC5">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1835B1DC" w14:textId="77777777" w:rsidR="00402BC5" w:rsidRPr="00F566BF" w:rsidRDefault="00402BC5" w:rsidP="00402BC5">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r w:rsidRPr="00F566BF">
        <w:rPr>
          <w:rFonts w:ascii="GHEA Grapalat" w:hAnsi="GHEA Grapalat" w:cs="Sylfaen"/>
          <w:sz w:val="20"/>
          <w:szCs w:val="24"/>
          <w:lang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ժամկետում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5EF50595"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78E41BF6" w14:textId="77777777" w:rsidR="00402BC5" w:rsidRPr="00F566BF" w:rsidRDefault="00402BC5" w:rsidP="00402BC5">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6211AFB7" w14:textId="77777777" w:rsidR="00402BC5" w:rsidRPr="00F566BF" w:rsidRDefault="00402BC5" w:rsidP="00402BC5">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8EE95A"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r w:rsidRPr="00F566BF">
        <w:rPr>
          <w:rFonts w:ascii="GHEA Grapalat" w:hAnsi="GHEA Grapalat" w:cs="Sylfaen"/>
          <w:szCs w:val="24"/>
          <w:lang w:val="en-US"/>
        </w:rPr>
        <w:t>հայտում</w:t>
      </w:r>
      <w:r w:rsidRPr="00F566BF">
        <w:rPr>
          <w:rFonts w:ascii="GHEA Grapalat" w:hAnsi="GHEA Grapalat" w:cs="Sylfaen"/>
          <w:szCs w:val="24"/>
        </w:rPr>
        <w:t xml:space="preserve"> </w:t>
      </w:r>
      <w:r w:rsidRPr="00F566BF">
        <w:rPr>
          <w:rFonts w:ascii="GHEA Grapalat" w:hAnsi="GHEA Grapalat" w:cs="Sylfaen"/>
          <w:szCs w:val="24"/>
          <w:lang w:val="en-US"/>
        </w:rPr>
        <w:t>ներառվող</w:t>
      </w:r>
      <w:r w:rsidRPr="00F566BF">
        <w:rPr>
          <w:rFonts w:ascii="GHEA Grapalat" w:hAnsi="GHEA Grapalat" w:cs="Sylfaen"/>
          <w:szCs w:val="24"/>
        </w:rPr>
        <w:t xml:space="preserve">` </w:t>
      </w:r>
      <w:r w:rsidRPr="00F566BF">
        <w:rPr>
          <w:rFonts w:ascii="GHEA Grapalat" w:hAnsi="GHEA Grapalat" w:cs="Sylfaen"/>
          <w:szCs w:val="24"/>
          <w:lang w:val="en-US"/>
        </w:rPr>
        <w:t>իրենց</w:t>
      </w:r>
      <w:r w:rsidRPr="00F566BF">
        <w:rPr>
          <w:rFonts w:ascii="GHEA Grapalat" w:hAnsi="GHEA Grapalat" w:cs="Sylfaen"/>
          <w:szCs w:val="24"/>
        </w:rPr>
        <w:t xml:space="preserve"> </w:t>
      </w:r>
      <w:r w:rsidRPr="00F566BF">
        <w:rPr>
          <w:rFonts w:ascii="GHEA Grapalat" w:hAnsi="GHEA Grapalat" w:cs="Sylfaen"/>
          <w:szCs w:val="24"/>
          <w:lang w:val="en-US"/>
        </w:rPr>
        <w:t>կողմից</w:t>
      </w:r>
      <w:r w:rsidRPr="00F566BF">
        <w:rPr>
          <w:rFonts w:ascii="GHEA Grapalat" w:hAnsi="GHEA Grapalat" w:cs="Sylfaen"/>
          <w:szCs w:val="24"/>
        </w:rPr>
        <w:t xml:space="preserve"> </w:t>
      </w:r>
      <w:r w:rsidRPr="00F566BF">
        <w:rPr>
          <w:rFonts w:ascii="GHEA Grapalat" w:hAnsi="GHEA Grapalat" w:cs="Sylfaen"/>
          <w:szCs w:val="24"/>
          <w:lang w:val="en-US"/>
        </w:rPr>
        <w:t>հաստատվող</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149B14CA"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C793CDC" w14:textId="77777777" w:rsidR="00402BC5" w:rsidRPr="00F566BF" w:rsidRDefault="00402BC5" w:rsidP="00402BC5">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w:t>
      </w:r>
      <w:r>
        <w:rPr>
          <w:rFonts w:ascii="GHEA Grapalat" w:hAnsi="GHEA Grapalat" w:cs="Sylfaen"/>
        </w:rPr>
        <w:t>ի</w:t>
      </w:r>
      <w:r>
        <w:rPr>
          <w:rFonts w:ascii="GHEA Grapalat" w:hAnsi="GHEA Grapalat" w:cs="Sylfaen"/>
          <w:lang w:val="hy-AM"/>
        </w:rPr>
        <w:t>:</w:t>
      </w:r>
      <w:r>
        <w:rPr>
          <w:rStyle w:val="FootnoteReference"/>
          <w:rFonts w:ascii="GHEA Grapalat" w:hAnsi="GHEA Grapalat" w:cs="Sylfaen"/>
          <w:lang w:val="hy-AM"/>
        </w:rPr>
        <w:footnoteReference w:id="3"/>
      </w:r>
      <w:r w:rsidRPr="00954C1B">
        <w:rPr>
          <w:rFonts w:ascii="GHEA Grapalat" w:hAnsi="GHEA Grapalat" w:cs="Tahoma"/>
          <w:lang w:val="hy-AM"/>
        </w:rPr>
        <w:t xml:space="preserve"> </w:t>
      </w:r>
    </w:p>
    <w:p w14:paraId="72209597" w14:textId="77777777" w:rsidR="00402BC5" w:rsidRPr="00F566BF" w:rsidRDefault="00402BC5" w:rsidP="00402BC5">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6717C19B"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156B4BFA"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504E622D"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A194691" w14:textId="77777777" w:rsidR="00402BC5" w:rsidRPr="00F566BF" w:rsidRDefault="00402BC5" w:rsidP="00402BC5">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66B509EE" w14:textId="77777777" w:rsidR="00402BC5" w:rsidRPr="00F566BF" w:rsidRDefault="00402BC5" w:rsidP="00402BC5">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4A4AE6D2" w14:textId="77777777" w:rsidR="00402BC5" w:rsidRPr="00F566BF" w:rsidRDefault="00402BC5" w:rsidP="00402BC5">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685EDB1" w14:textId="77777777" w:rsidR="00402BC5" w:rsidRPr="00F566BF" w:rsidRDefault="00402BC5" w:rsidP="00402BC5">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AFC6C40"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50D1C1FE" w14:textId="16FE1D5B" w:rsidR="00402BC5" w:rsidRDefault="00402BC5" w:rsidP="00402BC5">
      <w:pPr>
        <w:pStyle w:val="BodyTextIndent2"/>
        <w:spacing w:line="240" w:lineRule="auto"/>
        <w:ind w:firstLine="567"/>
        <w:rPr>
          <w:rFonts w:ascii="GHEA Grapalat" w:hAnsi="GHEA Grapalat" w:cs="Sylfaen"/>
          <w:lang w:val="hy-AM"/>
        </w:rPr>
      </w:pPr>
      <w:r w:rsidRPr="005E1F72">
        <w:rPr>
          <w:rFonts w:ascii="GHEA Grapalat" w:hAnsi="GHEA Grapalat" w:cs="Sylfaen"/>
          <w:lang w:val="es-ES"/>
        </w:rPr>
        <w:lastRenderedPageBreak/>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00CF5828">
        <w:rPr>
          <w:rFonts w:ascii="GHEA Grapalat" w:hAnsi="GHEA Grapalat" w:cs="Sylfaen"/>
          <w:lang w:val="es-ES"/>
        </w:rPr>
        <w:t>դեպքում «</w:t>
      </w:r>
      <w:r w:rsidR="00D84F32" w:rsidRPr="00D84F32">
        <w:rPr>
          <w:rFonts w:ascii="GHEA Grapalat" w:hAnsi="GHEA Grapalat" w:cs="Sylfaen"/>
          <w:b/>
          <w:lang w:val="hy-AM"/>
        </w:rPr>
        <w:t>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A0C18F3" w14:textId="77777777" w:rsidR="00402BC5" w:rsidRDefault="00402BC5" w:rsidP="00402BC5">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5D25D66D" w14:textId="77777777" w:rsidR="00402BC5" w:rsidRPr="00BA41C0" w:rsidRDefault="00402BC5" w:rsidP="00402BC5">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9FFDA0" w14:textId="77777777" w:rsidR="00402BC5" w:rsidRPr="004B72E3" w:rsidRDefault="00402BC5" w:rsidP="00402BC5">
      <w:pPr>
        <w:pStyle w:val="BodyTextIndent2"/>
        <w:spacing w:line="240" w:lineRule="auto"/>
        <w:ind w:firstLine="0"/>
        <w:rPr>
          <w:rFonts w:ascii="GHEA Grapalat" w:hAnsi="GHEA Grapalat"/>
          <w:i/>
          <w:lang w:val="hy-AM"/>
        </w:rPr>
      </w:pPr>
    </w:p>
    <w:p w14:paraId="07D1976E" w14:textId="77777777" w:rsidR="00402BC5" w:rsidRPr="003B135C" w:rsidRDefault="00402BC5" w:rsidP="00402BC5">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ED7E0B3" w14:textId="51693164" w:rsidR="00583092" w:rsidRPr="003B135C" w:rsidRDefault="00583092" w:rsidP="00EF3662">
      <w:pPr>
        <w:pStyle w:val="BodyTextIndent2"/>
        <w:spacing w:line="240" w:lineRule="auto"/>
        <w:ind w:firstLine="567"/>
        <w:rPr>
          <w:rFonts w:ascii="GHEA Grapalat" w:hAnsi="GHEA Grapalat" w:cs="Sylfaen"/>
          <w:szCs w:val="24"/>
          <w:lang w:val="es-ES"/>
        </w:rPr>
      </w:pPr>
    </w:p>
    <w:p w14:paraId="5AD3F8B6" w14:textId="77777777" w:rsidR="00912BAD" w:rsidRPr="00BD57B2" w:rsidRDefault="00912BAD" w:rsidP="00EF3662">
      <w:pPr>
        <w:pStyle w:val="BodyTextIndent2"/>
        <w:spacing w:line="240" w:lineRule="auto"/>
        <w:ind w:firstLine="567"/>
        <w:rPr>
          <w:rFonts w:ascii="GHEA Grapalat" w:hAnsi="GHEA Grapalat" w:cs="Sylfaen"/>
          <w:szCs w:val="24"/>
          <w:lang w:val="hy-AM"/>
        </w:rPr>
      </w:pPr>
    </w:p>
    <w:p w14:paraId="5228A56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7C5DD3AD" w14:textId="77777777" w:rsidR="00096865" w:rsidRPr="005E1F72" w:rsidRDefault="00096865" w:rsidP="00EF3662">
      <w:pPr>
        <w:jc w:val="center"/>
        <w:rPr>
          <w:rFonts w:ascii="GHEA Grapalat" w:hAnsi="GHEA Grapalat"/>
          <w:b/>
          <w:iCs/>
          <w:sz w:val="20"/>
          <w:lang w:val="af-ZA"/>
        </w:rPr>
      </w:pPr>
    </w:p>
    <w:p w14:paraId="56F9A570" w14:textId="77777777" w:rsidR="00532105" w:rsidRPr="005E1F72" w:rsidRDefault="00532105" w:rsidP="00532105">
      <w:pPr>
        <w:ind w:firstLine="567"/>
        <w:jc w:val="both"/>
        <w:rPr>
          <w:rFonts w:ascii="GHEA Grapalat" w:hAnsi="GHEA Grapalat" w:cs="Sylfaen"/>
          <w:sz w:val="20"/>
          <w:lang w:val="af-ZA"/>
        </w:rPr>
      </w:pPr>
      <w:r w:rsidRPr="005E1F72">
        <w:rPr>
          <w:rFonts w:ascii="GHEA Grapalat" w:hAnsi="GHEA Grapalat"/>
          <w:iCs/>
          <w:sz w:val="20"/>
          <w:lang w:val="es-ES"/>
        </w:rPr>
        <w:t>9</w:t>
      </w:r>
      <w:r w:rsidRPr="005E1F72">
        <w:rPr>
          <w:rFonts w:ascii="GHEA Grapalat" w:hAnsi="GHEA Grapalat"/>
          <w:iCs/>
          <w:sz w:val="20"/>
          <w:lang w:val="af-ZA"/>
        </w:rPr>
        <w:t xml:space="preserve">.1 </w:t>
      </w:r>
      <w:r w:rsidRPr="004B7914">
        <w:rPr>
          <w:rFonts w:ascii="GHEA Grapalat" w:hAnsi="GHEA Grapalat" w:cs="Sylfaen"/>
          <w:sz w:val="20"/>
          <w:lang w:val="hy-AM"/>
        </w:rPr>
        <w:t>Պայմանագիր</w:t>
      </w:r>
      <w:r w:rsidRPr="005E1F72">
        <w:rPr>
          <w:rFonts w:ascii="GHEA Grapalat" w:hAnsi="GHEA Grapalat" w:cs="Sylfaen"/>
          <w:sz w:val="20"/>
          <w:lang w:val="af-ZA"/>
        </w:rPr>
        <w:t xml:space="preserve"> </w:t>
      </w:r>
      <w:r w:rsidRPr="004B7914">
        <w:rPr>
          <w:rFonts w:ascii="GHEA Grapalat" w:hAnsi="GHEA Grapalat" w:cs="Sylfaen"/>
          <w:sz w:val="20"/>
          <w:lang w:val="hy-AM"/>
        </w:rPr>
        <w:t>կնքվում</w:t>
      </w:r>
      <w:r w:rsidRPr="005E1F72">
        <w:rPr>
          <w:rFonts w:ascii="GHEA Grapalat" w:hAnsi="GHEA Grapalat" w:cs="Sylfaen"/>
          <w:sz w:val="20"/>
          <w:lang w:val="af-ZA"/>
        </w:rPr>
        <w:t xml:space="preserve"> </w:t>
      </w:r>
      <w:r w:rsidRPr="004B7914">
        <w:rPr>
          <w:rFonts w:ascii="GHEA Grapalat" w:hAnsi="GHEA Grapalat" w:cs="Sylfaen"/>
          <w:sz w:val="20"/>
          <w:lang w:val="hy-AM"/>
        </w:rPr>
        <w:t>է</w:t>
      </w:r>
      <w:r w:rsidRPr="005E1F72">
        <w:rPr>
          <w:rFonts w:ascii="GHEA Grapalat" w:hAnsi="GHEA Grapalat" w:cs="Sylfaen"/>
          <w:sz w:val="20"/>
          <w:lang w:val="af-ZA"/>
        </w:rPr>
        <w:t xml:space="preserve"> </w:t>
      </w:r>
      <w:r w:rsidRPr="004B7914">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4B7914">
        <w:rPr>
          <w:rFonts w:ascii="GHEA Grapalat" w:hAnsi="GHEA Grapalat" w:cs="Sylfaen"/>
          <w:sz w:val="20"/>
          <w:lang w:val="hy-AM"/>
        </w:rPr>
        <w:t>որոշման</w:t>
      </w:r>
      <w:r w:rsidRPr="005E1F72">
        <w:rPr>
          <w:rFonts w:ascii="GHEA Grapalat" w:hAnsi="GHEA Grapalat" w:cs="Sylfaen"/>
          <w:sz w:val="20"/>
          <w:lang w:val="af-ZA"/>
        </w:rPr>
        <w:t xml:space="preserve"> </w:t>
      </w:r>
      <w:r w:rsidRPr="004B7914">
        <w:rPr>
          <w:rFonts w:ascii="GHEA Grapalat" w:hAnsi="GHEA Grapalat" w:cs="Sylfaen"/>
          <w:sz w:val="20"/>
          <w:lang w:val="hy-AM"/>
        </w:rPr>
        <w:t>հիման</w:t>
      </w:r>
      <w:r w:rsidRPr="005E1F72">
        <w:rPr>
          <w:rFonts w:ascii="GHEA Grapalat" w:hAnsi="GHEA Grapalat" w:cs="Sylfaen"/>
          <w:sz w:val="20"/>
          <w:lang w:val="af-ZA"/>
        </w:rPr>
        <w:t xml:space="preserve"> </w:t>
      </w:r>
      <w:r w:rsidRPr="004B7914">
        <w:rPr>
          <w:rFonts w:ascii="GHEA Grapalat" w:hAnsi="GHEA Grapalat" w:cs="Sylfaen"/>
          <w:sz w:val="20"/>
          <w:lang w:val="hy-AM"/>
        </w:rPr>
        <w:t>վրա</w:t>
      </w:r>
      <w:r w:rsidRPr="005E1F72">
        <w:rPr>
          <w:rFonts w:ascii="GHEA Grapalat" w:hAnsi="GHEA Grapalat" w:cs="Sylfaen"/>
          <w:sz w:val="20"/>
          <w:lang w:val="af-ZA"/>
        </w:rPr>
        <w:t xml:space="preserve">` </w:t>
      </w:r>
      <w:r w:rsidRPr="004B7914">
        <w:rPr>
          <w:rFonts w:ascii="GHEA Grapalat" w:hAnsi="GHEA Grapalat" w:cs="Sylfaen"/>
          <w:sz w:val="20"/>
          <w:lang w:val="hy-AM"/>
        </w:rPr>
        <w:t>պատվիրատուի</w:t>
      </w:r>
      <w:r w:rsidRPr="005E1F72">
        <w:rPr>
          <w:rFonts w:ascii="GHEA Grapalat" w:hAnsi="GHEA Grapalat" w:cs="Sylfaen"/>
          <w:sz w:val="20"/>
          <w:lang w:val="af-ZA"/>
        </w:rPr>
        <w:t xml:space="preserve"> </w:t>
      </w:r>
      <w:r w:rsidRPr="004B7914">
        <w:rPr>
          <w:rFonts w:ascii="GHEA Grapalat" w:hAnsi="GHEA Grapalat" w:cs="Sylfaen"/>
          <w:sz w:val="20"/>
          <w:lang w:val="hy-AM"/>
        </w:rPr>
        <w:t>կողմից։</w:t>
      </w:r>
      <w:r w:rsidRPr="005E1F72">
        <w:rPr>
          <w:rFonts w:ascii="GHEA Grapalat" w:hAnsi="GHEA Grapalat" w:cs="Sylfaen"/>
          <w:sz w:val="20"/>
          <w:lang w:val="af-ZA"/>
        </w:rPr>
        <w:t xml:space="preserve"> </w:t>
      </w:r>
      <w:r w:rsidRPr="004B7914">
        <w:rPr>
          <w:rFonts w:ascii="GHEA Grapalat" w:hAnsi="GHEA Grapalat" w:cs="Sylfaen"/>
          <w:sz w:val="20"/>
          <w:lang w:val="hy-AM"/>
        </w:rPr>
        <w:t>Պայմանագիրը</w:t>
      </w:r>
      <w:r w:rsidRPr="005E1F72">
        <w:rPr>
          <w:rFonts w:ascii="GHEA Grapalat" w:hAnsi="GHEA Grapalat" w:cs="Sylfaen"/>
          <w:sz w:val="20"/>
          <w:lang w:val="af-ZA"/>
        </w:rPr>
        <w:t xml:space="preserve"> </w:t>
      </w:r>
      <w:r w:rsidRPr="004B7914">
        <w:rPr>
          <w:rFonts w:ascii="GHEA Grapalat" w:hAnsi="GHEA Grapalat" w:cs="Sylfaen"/>
          <w:sz w:val="20"/>
          <w:lang w:val="hy-AM"/>
        </w:rPr>
        <w:t>կնքվում</w:t>
      </w:r>
      <w:r w:rsidRPr="005E1F72">
        <w:rPr>
          <w:rFonts w:ascii="GHEA Grapalat" w:hAnsi="GHEA Grapalat" w:cs="Sylfaen"/>
          <w:sz w:val="20"/>
          <w:lang w:val="af-ZA"/>
        </w:rPr>
        <w:t xml:space="preserve"> </w:t>
      </w:r>
      <w:r w:rsidRPr="004B7914">
        <w:rPr>
          <w:rFonts w:ascii="GHEA Grapalat" w:hAnsi="GHEA Grapalat" w:cs="Sylfaen"/>
          <w:sz w:val="20"/>
          <w:lang w:val="hy-AM"/>
        </w:rPr>
        <w:t>է</w:t>
      </w:r>
      <w:r w:rsidRPr="005E1F72">
        <w:rPr>
          <w:rFonts w:ascii="GHEA Grapalat" w:hAnsi="GHEA Grapalat" w:cs="Sylfaen"/>
          <w:sz w:val="20"/>
          <w:lang w:val="af-ZA"/>
        </w:rPr>
        <w:t xml:space="preserve"> </w:t>
      </w:r>
      <w:r w:rsidRPr="004B7914">
        <w:rPr>
          <w:rFonts w:ascii="GHEA Grapalat" w:hAnsi="GHEA Grapalat" w:cs="Sylfaen"/>
          <w:sz w:val="20"/>
          <w:lang w:val="hy-AM"/>
        </w:rPr>
        <w:t>գրավ</w:t>
      </w:r>
      <w:r w:rsidRPr="005E1F72">
        <w:rPr>
          <w:rFonts w:ascii="GHEA Grapalat" w:hAnsi="GHEA Grapalat" w:cs="Sylfaen"/>
          <w:sz w:val="20"/>
          <w:lang w:val="ru-RU"/>
        </w:rPr>
        <w:t>որ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փաստաթուղթ</w:t>
      </w:r>
      <w:r w:rsidRPr="005E1F72">
        <w:rPr>
          <w:rFonts w:ascii="GHEA Grapalat" w:hAnsi="GHEA Grapalat" w:cs="Sylfaen"/>
          <w:sz w:val="20"/>
          <w:lang w:val="af-ZA"/>
        </w:rPr>
        <w:t xml:space="preserve"> </w:t>
      </w:r>
      <w:r w:rsidRPr="005E1F72">
        <w:rPr>
          <w:rFonts w:ascii="GHEA Grapalat" w:hAnsi="GHEA Grapalat" w:cs="Sylfaen"/>
          <w:sz w:val="20"/>
          <w:lang w:val="ru-RU"/>
        </w:rPr>
        <w:t>կազմելու</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p>
    <w:p w14:paraId="424C9553" w14:textId="77777777" w:rsidR="00532105" w:rsidRPr="005E1F72" w:rsidRDefault="00532105" w:rsidP="00532105">
      <w:pPr>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C421A1">
        <w:rPr>
          <w:rFonts w:ascii="GHEA Grapalat" w:hAnsi="GHEA Grapalat" w:cs="Sylfaen"/>
          <w:sz w:val="20"/>
          <w:lang w:val="af-ZA"/>
        </w:rPr>
        <w:t>2</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չոր</w:t>
      </w:r>
      <w:r>
        <w:rPr>
          <w:rFonts w:ascii="GHEA Grapalat" w:hAnsi="GHEA Grapalat" w:cs="Sylfaen"/>
          <w:sz w:val="20"/>
          <w:lang w:val="hy-AM"/>
        </w:rPr>
        <w:t>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w:t>
      </w:r>
      <w:r>
        <w:rPr>
          <w:rFonts w:ascii="GHEA Grapalat" w:hAnsi="GHEA Grapalat" w:cs="Sylfaen"/>
          <w:sz w:val="20"/>
          <w:lang w:val="hy-AM"/>
        </w:rPr>
        <w:t>ը</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ներկայացնելով</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կնքվել</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շուտ</w:t>
      </w:r>
      <w:r w:rsidRPr="005E1F72">
        <w:rPr>
          <w:rFonts w:ascii="GHEA Grapalat" w:hAnsi="GHEA Grapalat" w:cs="Sylfaen"/>
          <w:sz w:val="20"/>
          <w:lang w:val="af-ZA"/>
        </w:rPr>
        <w:t xml:space="preserve">, </w:t>
      </w:r>
      <w:r w:rsidRPr="005E1F72">
        <w:rPr>
          <w:rFonts w:ascii="GHEA Grapalat" w:hAnsi="GHEA Grapalat" w:cs="Sylfaen"/>
          <w:sz w:val="20"/>
          <w:lang w:val="ru-RU"/>
        </w:rPr>
        <w:t>քան</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C421A1">
        <w:rPr>
          <w:rFonts w:ascii="GHEA Grapalat" w:hAnsi="GHEA Grapalat" w:cs="Sylfaen"/>
          <w:sz w:val="20"/>
          <w:lang w:val="af-ZA"/>
        </w:rPr>
        <w:t>2</w:t>
      </w:r>
      <w:r>
        <w:rPr>
          <w:rFonts w:ascii="GHEA Grapalat" w:hAnsi="GHEA Grapalat" w:cs="Sylfaen"/>
          <w:sz w:val="20"/>
          <w:lang w:val="af-ZA"/>
        </w:rPr>
        <w:t xml:space="preserve">5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Pr>
          <w:rFonts w:ascii="GHEA Grapalat" w:hAnsi="GHEA Grapalat" w:cs="Sylfaen"/>
          <w:sz w:val="20"/>
          <w:lang w:val="hy-AM"/>
        </w:rPr>
        <w:t>չորրորդ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w:t>
      </w:r>
    </w:p>
    <w:p w14:paraId="0F09709D" w14:textId="77777777" w:rsidR="00532105" w:rsidRPr="005E1F72" w:rsidRDefault="00532105" w:rsidP="00532105">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.3</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կնքվելիք</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եղանակով</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ապրանքի</w:t>
      </w:r>
      <w:r w:rsidRPr="005E1F72">
        <w:rPr>
          <w:rFonts w:ascii="GHEA Grapalat" w:hAnsi="GHEA Grapalat" w:cs="Sylfaen"/>
          <w:sz w:val="20"/>
          <w:lang w:val="af-ZA"/>
        </w:rPr>
        <w:t xml:space="preserve"> </w:t>
      </w:r>
      <w:r w:rsidRPr="005E1F72">
        <w:rPr>
          <w:rFonts w:ascii="GHEA Grapalat" w:hAnsi="GHEA Grapalat"/>
          <w:sz w:val="20"/>
          <w:szCs w:val="20"/>
          <w:lang w:val="hy-AM" w:eastAsia="x-none"/>
        </w:rPr>
        <w:t>ամբողջական նկարագիրը</w:t>
      </w:r>
      <w:r w:rsidRPr="005E1F72">
        <w:rPr>
          <w:rFonts w:ascii="GHEA Grapalat" w:hAnsi="GHEA Grapalat" w:cs="Sylfaen"/>
          <w:sz w:val="20"/>
          <w:lang w:val="af-ZA"/>
        </w:rPr>
        <w:t xml:space="preserve">: </w:t>
      </w:r>
    </w:p>
    <w:p w14:paraId="7831FA3E" w14:textId="77777777" w:rsidR="00532105" w:rsidRPr="005E1F72" w:rsidRDefault="00532105" w:rsidP="00532105">
      <w:pPr>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ուղարկելու</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w:t>
      </w:r>
    </w:p>
    <w:p w14:paraId="305A1A1B" w14:textId="77777777" w:rsidR="00532105" w:rsidRPr="00ED3AD7" w:rsidRDefault="00532105" w:rsidP="00532105">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.5</w:t>
      </w:r>
      <w:r w:rsidRPr="005E1F72">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7E2C83">
        <w:rPr>
          <w:rFonts w:ascii="GHEA Grapalat" w:hAnsi="GHEA Grapalat" w:cs="Sylfaen"/>
          <w:sz w:val="20"/>
          <w:lang w:val="ru-RU"/>
        </w:rPr>
        <w:t>ատվիրատուին</w:t>
      </w:r>
      <w:r w:rsidRPr="007E2C83">
        <w:rPr>
          <w:rFonts w:ascii="GHEA Grapalat" w:hAnsi="GHEA Grapalat" w:cs="Sylfaen"/>
          <w:sz w:val="20"/>
          <w:lang w:val="af-ZA"/>
        </w:rPr>
        <w:t xml:space="preserve"> </w:t>
      </w:r>
      <w:r w:rsidRPr="007E2C83">
        <w:rPr>
          <w:rFonts w:ascii="GHEA Grapalat" w:hAnsi="GHEA Grapalat" w:cs="Sylfaen"/>
          <w:sz w:val="20"/>
          <w:lang w:val="ru-RU"/>
        </w:rPr>
        <w:t>ներկայացնում</w:t>
      </w:r>
      <w:r w:rsidRPr="007E2C83">
        <w:rPr>
          <w:rFonts w:ascii="GHEA Grapalat" w:hAnsi="GHEA Grapalat" w:cs="Sylfaen"/>
          <w:sz w:val="20"/>
          <w:lang w:val="af-ZA"/>
        </w:rPr>
        <w:t xml:space="preserve"> որակավորման և </w:t>
      </w:r>
      <w:r w:rsidRPr="007E2C83">
        <w:rPr>
          <w:rFonts w:ascii="GHEA Grapalat" w:hAnsi="GHEA Grapalat" w:cs="Sylfaen"/>
          <w:sz w:val="20"/>
          <w:lang w:val="ru-RU"/>
        </w:rPr>
        <w:t>պայմանագրի</w:t>
      </w:r>
      <w:r w:rsidRPr="007E2C83">
        <w:rPr>
          <w:rFonts w:ascii="GHEA Grapalat" w:hAnsi="GHEA Grapalat" w:cs="Sylfaen"/>
          <w:sz w:val="20"/>
          <w:lang w:val="af-ZA"/>
        </w:rPr>
        <w:t xml:space="preserve"> </w:t>
      </w:r>
      <w:r w:rsidRPr="007E2C83">
        <w:rPr>
          <w:rFonts w:ascii="GHEA Grapalat" w:hAnsi="GHEA Grapalat" w:cs="Sylfaen"/>
          <w:sz w:val="20"/>
        </w:rPr>
        <w:t>ապահովում</w:t>
      </w:r>
      <w:r>
        <w:rPr>
          <w:rFonts w:ascii="GHEA Grapalat" w:hAnsi="GHEA Grapalat" w:cs="Sylfaen"/>
          <w:sz w:val="20"/>
          <w:lang w:val="hy-AM"/>
        </w:rPr>
        <w:t>ներ</w:t>
      </w:r>
      <w:r w:rsidRPr="007E2C83">
        <w:rPr>
          <w:rFonts w:ascii="GHEA Grapalat" w:hAnsi="GHEA Grapalat" w:cs="Sylfaen"/>
          <w:sz w:val="20"/>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14:paraId="0BA841C6" w14:textId="77777777" w:rsidR="00532105" w:rsidRPr="005E1F72" w:rsidRDefault="00532105" w:rsidP="00532105">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E1F72">
        <w:rPr>
          <w:rFonts w:ascii="GHEA Grapalat" w:hAnsi="GHEA Grapalat" w:cs="Sylfaen"/>
          <w:sz w:val="20"/>
          <w:lang w:val="af-ZA"/>
        </w:rPr>
        <w:t xml:space="preserve"> </w:t>
      </w:r>
      <w:r w:rsidRPr="001F3550">
        <w:rPr>
          <w:rFonts w:ascii="GHEA Grapalat" w:hAnsi="GHEA Grapalat" w:cs="Sylfaen"/>
          <w:sz w:val="20"/>
          <w:lang w:val="hy-AM"/>
        </w:rPr>
        <w:t>և</w:t>
      </w:r>
      <w:r w:rsidRPr="005E1F72">
        <w:rPr>
          <w:rFonts w:ascii="GHEA Grapalat" w:hAnsi="GHEA Grapalat" w:cs="Sylfaen"/>
          <w:sz w:val="20"/>
          <w:lang w:val="af-ZA"/>
        </w:rPr>
        <w:t xml:space="preserve"> </w:t>
      </w:r>
      <w:r w:rsidRPr="001F3550">
        <w:rPr>
          <w:rFonts w:ascii="GHEA Grapalat" w:hAnsi="GHEA Grapalat" w:cs="Sylfaen"/>
          <w:sz w:val="20"/>
          <w:lang w:val="hy-AM"/>
        </w:rPr>
        <w:t>հաստատմանը</w:t>
      </w:r>
      <w:r w:rsidRPr="005E1F72">
        <w:rPr>
          <w:rFonts w:ascii="GHEA Grapalat" w:hAnsi="GHEA Grapalat" w:cs="Sylfaen"/>
          <w:sz w:val="20"/>
          <w:lang w:val="af-ZA"/>
        </w:rPr>
        <w:t xml:space="preserve"> </w:t>
      </w:r>
      <w:r w:rsidRPr="001F3550">
        <w:rPr>
          <w:rFonts w:ascii="GHEA Grapalat" w:hAnsi="GHEA Grapalat" w:cs="Sylfaen"/>
          <w:sz w:val="20"/>
          <w:lang w:val="hy-AM"/>
        </w:rPr>
        <w:t>հաջորդող</w:t>
      </w:r>
      <w:r w:rsidRPr="005E1F72">
        <w:rPr>
          <w:rFonts w:ascii="GHEA Grapalat" w:hAnsi="GHEA Grapalat" w:cs="Sylfaen"/>
          <w:sz w:val="20"/>
          <w:lang w:val="af-ZA"/>
        </w:rPr>
        <w:t xml:space="preserve"> </w:t>
      </w:r>
      <w:r w:rsidRPr="001F3550">
        <w:rPr>
          <w:rFonts w:ascii="GHEA Grapalat" w:hAnsi="GHEA Grapalat" w:cs="Sylfaen"/>
          <w:sz w:val="20"/>
          <w:lang w:val="hy-AM"/>
        </w:rPr>
        <w:t>աշխատանքային</w:t>
      </w:r>
      <w:r w:rsidRPr="005E1F72">
        <w:rPr>
          <w:rFonts w:ascii="GHEA Grapalat" w:hAnsi="GHEA Grapalat" w:cs="Sylfaen"/>
          <w:sz w:val="20"/>
          <w:lang w:val="af-ZA"/>
        </w:rPr>
        <w:t xml:space="preserve"> </w:t>
      </w:r>
      <w:r w:rsidRPr="001F3550">
        <w:rPr>
          <w:rFonts w:ascii="GHEA Grapalat" w:hAnsi="GHEA Grapalat" w:cs="Sylfaen"/>
          <w:sz w:val="20"/>
          <w:lang w:val="hy-AM"/>
        </w:rPr>
        <w:t>օրը</w:t>
      </w:r>
      <w:r w:rsidRPr="005E1F72">
        <w:rPr>
          <w:rFonts w:ascii="GHEA Grapalat" w:hAnsi="GHEA Grapalat" w:cs="Sylfaen"/>
          <w:sz w:val="20"/>
          <w:lang w:val="af-ZA"/>
        </w:rPr>
        <w:t xml:space="preserve"> </w:t>
      </w:r>
      <w:r w:rsidRPr="001F3550">
        <w:rPr>
          <w:rFonts w:ascii="GHEA Grapalat" w:hAnsi="GHEA Grapalat" w:cs="Sylfaen"/>
          <w:sz w:val="20"/>
          <w:lang w:val="hy-AM"/>
        </w:rPr>
        <w:t>ուղեկցող</w:t>
      </w:r>
      <w:r w:rsidRPr="005E1F72">
        <w:rPr>
          <w:rFonts w:ascii="GHEA Grapalat" w:hAnsi="GHEA Grapalat" w:cs="Sylfaen"/>
          <w:sz w:val="20"/>
          <w:lang w:val="af-ZA"/>
        </w:rPr>
        <w:t xml:space="preserve"> </w:t>
      </w:r>
      <w:r w:rsidRPr="001F3550">
        <w:rPr>
          <w:rFonts w:ascii="GHEA Grapalat" w:hAnsi="GHEA Grapalat" w:cs="Sylfaen"/>
          <w:sz w:val="20"/>
          <w:lang w:val="hy-AM"/>
        </w:rPr>
        <w:t>գրությամբ</w:t>
      </w:r>
      <w:r w:rsidRPr="005E1F72">
        <w:rPr>
          <w:rFonts w:ascii="GHEA Grapalat" w:hAnsi="GHEA Grapalat" w:cs="Sylfaen"/>
          <w:sz w:val="20"/>
          <w:lang w:val="af-ZA"/>
        </w:rPr>
        <w:t xml:space="preserve"> </w:t>
      </w:r>
      <w:r w:rsidRPr="001F3550">
        <w:rPr>
          <w:rFonts w:ascii="GHEA Grapalat" w:hAnsi="GHEA Grapalat" w:cs="Sylfaen"/>
          <w:sz w:val="20"/>
          <w:lang w:val="hy-AM"/>
        </w:rPr>
        <w:t>տրամադրվում</w:t>
      </w:r>
      <w:r w:rsidRPr="005E1F72">
        <w:rPr>
          <w:rFonts w:ascii="GHEA Grapalat" w:hAnsi="GHEA Grapalat" w:cs="Sylfaen"/>
          <w:sz w:val="20"/>
          <w:lang w:val="af-ZA"/>
        </w:rPr>
        <w:t xml:space="preserve"> </w:t>
      </w:r>
      <w:r w:rsidRPr="001F3550">
        <w:rPr>
          <w:rFonts w:ascii="GHEA Grapalat" w:hAnsi="GHEA Grapalat" w:cs="Sylfaen"/>
          <w:sz w:val="20"/>
          <w:lang w:val="hy-AM"/>
        </w:rPr>
        <w:t>է</w:t>
      </w:r>
      <w:r w:rsidRPr="005E1F72">
        <w:rPr>
          <w:rFonts w:ascii="GHEA Grapalat" w:hAnsi="GHEA Grapalat" w:cs="Sylfaen"/>
          <w:sz w:val="20"/>
          <w:lang w:val="af-ZA"/>
        </w:rPr>
        <w:t xml:space="preserve"> </w:t>
      </w:r>
      <w:r w:rsidRPr="001F3550">
        <w:rPr>
          <w:rFonts w:ascii="GHEA Grapalat" w:hAnsi="GHEA Grapalat" w:cs="Sylfaen"/>
          <w:sz w:val="20"/>
          <w:lang w:val="hy-AM"/>
        </w:rPr>
        <w:t>ընտրված</w:t>
      </w:r>
      <w:r w:rsidRPr="005E1F72">
        <w:rPr>
          <w:rFonts w:ascii="GHEA Grapalat" w:hAnsi="GHEA Grapalat" w:cs="Sylfaen"/>
          <w:sz w:val="20"/>
          <w:lang w:val="af-ZA"/>
        </w:rPr>
        <w:t xml:space="preserve"> </w:t>
      </w:r>
      <w:r w:rsidRPr="001F3550">
        <w:rPr>
          <w:rFonts w:ascii="GHEA Grapalat" w:hAnsi="GHEA Grapalat" w:cs="Sylfaen"/>
          <w:sz w:val="20"/>
          <w:lang w:val="hy-AM"/>
        </w:rPr>
        <w:t>մասնակցին</w:t>
      </w:r>
      <w:r w:rsidRPr="005E1F72">
        <w:rPr>
          <w:rFonts w:ascii="GHEA Grapalat" w:hAnsi="GHEA Grapalat" w:cs="Sylfaen"/>
          <w:sz w:val="20"/>
          <w:lang w:val="hy-AM"/>
        </w:rPr>
        <w:t>:</w:t>
      </w:r>
    </w:p>
    <w:p w14:paraId="50EFF2BD" w14:textId="77777777" w:rsidR="00532105" w:rsidRPr="005E1F72" w:rsidRDefault="00532105" w:rsidP="00532105">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.6</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առաջարկ</w:t>
      </w:r>
      <w:r w:rsidRPr="005E1F72">
        <w:rPr>
          <w:rFonts w:ascii="GHEA Grapalat" w:hAnsi="GHEA Grapalat" w:cs="Sylfaen"/>
          <w:sz w:val="20"/>
        </w:rPr>
        <w:t>ը</w:t>
      </w:r>
      <w:r w:rsidRPr="005E1F72">
        <w:rPr>
          <w:rFonts w:ascii="GHEA Grapalat" w:hAnsi="GHEA Grapalat" w:cs="Sylfaen"/>
          <w:sz w:val="20"/>
          <w:lang w:val="af-ZA"/>
        </w:rPr>
        <w:t xml:space="preserve"> </w:t>
      </w:r>
      <w:r w:rsidRPr="005E1F72">
        <w:rPr>
          <w:rFonts w:ascii="GHEA Grapalat" w:hAnsi="GHEA Grapalat" w:cs="Sylfaen"/>
          <w:sz w:val="20"/>
          <w:lang w:val="ru-RU"/>
        </w:rPr>
        <w:t>ստացած</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ընդունում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մերժում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իրեն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w:t>
      </w:r>
    </w:p>
    <w:p w14:paraId="20402423" w14:textId="77777777" w:rsidR="00532105" w:rsidRPr="005E1F72" w:rsidRDefault="00532105" w:rsidP="00532105">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7</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9</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ժամկետի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նախագծում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փոփոխություններ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սակայն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առարկայի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բնութագրերի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փոփոխմանը</w:t>
      </w:r>
      <w:r w:rsidRPr="005E1F72">
        <w:rPr>
          <w:rFonts w:ascii="GHEA Grapalat" w:hAnsi="GHEA Grapalat" w:cs="Sylfaen"/>
          <w:i w:val="0"/>
          <w:szCs w:val="24"/>
          <w:lang w:val="af-ZA"/>
        </w:rPr>
        <w:t xml:space="preserve">, </w:t>
      </w:r>
      <w:r>
        <w:rPr>
          <w:rFonts w:ascii="GHEA Grapalat" w:hAnsi="GHEA Grapalat" w:cs="Sylfaen"/>
          <w:i w:val="0"/>
          <w:szCs w:val="24"/>
          <w:lang w:val="hy-AM"/>
        </w:rPr>
        <w:t xml:space="preserve">կանխավճարի չափի կամ </w:t>
      </w:r>
      <w:r w:rsidRPr="005E1F72">
        <w:rPr>
          <w:rFonts w:ascii="GHEA Grapalat" w:hAnsi="GHEA Grapalat" w:cs="Sylfaen"/>
          <w:i w:val="0"/>
          <w:szCs w:val="24"/>
          <w:lang w:val="ru-RU"/>
        </w:rPr>
        <w:t>ընտրված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ավելացմանը։</w:t>
      </w:r>
      <w:r w:rsidRPr="005E1F72">
        <w:rPr>
          <w:rFonts w:ascii="GHEA Mariam" w:hAnsi="GHEA Mariam"/>
          <w:spacing w:val="-8"/>
          <w:lang w:val="af-ZA"/>
        </w:rPr>
        <w:t xml:space="preserve"> </w:t>
      </w:r>
    </w:p>
    <w:p w14:paraId="57B726A2" w14:textId="77777777" w:rsidR="00532105" w:rsidRPr="005E1F72" w:rsidRDefault="00532105" w:rsidP="00532105">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.8</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Պայմանագիրը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կնքվելուն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հաջորդող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աշխատանքային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քարտուղարը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w:t>
      </w:r>
      <w:r w:rsidRPr="005E1F72">
        <w:rPr>
          <w:rFonts w:ascii="GHEA Grapalat" w:hAnsi="GHEA Grapalat" w:cs="Sylfaen"/>
          <w:i w:val="0"/>
          <w:szCs w:val="24"/>
          <w:lang w:val="ru-RU"/>
        </w:rPr>
        <w:t>ամակարգում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w:t>
      </w:r>
    </w:p>
    <w:p w14:paraId="47B52CFD" w14:textId="737B29A5" w:rsidR="00F23A51" w:rsidRPr="005E1F72" w:rsidRDefault="00F23A51" w:rsidP="00EF3662">
      <w:pPr>
        <w:pStyle w:val="BodyTextIndent"/>
        <w:spacing w:line="240" w:lineRule="auto"/>
        <w:ind w:firstLine="567"/>
        <w:rPr>
          <w:rFonts w:ascii="GHEA Grapalat" w:hAnsi="GHEA Grapalat" w:cs="Sylfaen"/>
          <w:i w:val="0"/>
          <w:szCs w:val="24"/>
          <w:lang w:val="af-ZA"/>
        </w:rPr>
      </w:pPr>
    </w:p>
    <w:p w14:paraId="0C8BC24D" w14:textId="77777777" w:rsidR="00096865" w:rsidRPr="005E1F72" w:rsidRDefault="00096865" w:rsidP="00EF3662">
      <w:pPr>
        <w:jc w:val="center"/>
        <w:rPr>
          <w:rFonts w:ascii="GHEA Grapalat" w:hAnsi="GHEA Grapalat"/>
          <w:b/>
          <w:iCs/>
          <w:sz w:val="20"/>
          <w:lang w:val="af-ZA"/>
        </w:rPr>
      </w:pPr>
    </w:p>
    <w:p w14:paraId="56A51EA3" w14:textId="77777777" w:rsidR="00402BC5" w:rsidRPr="00F566BF" w:rsidRDefault="00402BC5" w:rsidP="00402BC5">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17953590" w14:textId="77777777" w:rsidR="00402BC5" w:rsidRPr="00F566BF" w:rsidRDefault="00402BC5" w:rsidP="00402BC5">
      <w:pPr>
        <w:jc w:val="center"/>
        <w:rPr>
          <w:rFonts w:ascii="GHEA Grapalat" w:hAnsi="GHEA Grapalat"/>
          <w:b/>
          <w:iCs/>
          <w:sz w:val="20"/>
          <w:lang w:val="af-ZA"/>
        </w:rPr>
      </w:pPr>
    </w:p>
    <w:p w14:paraId="5234851E" w14:textId="77777777" w:rsidR="00402BC5" w:rsidRPr="00F566BF" w:rsidRDefault="00402BC5" w:rsidP="00402BC5">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lastRenderedPageBreak/>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4"/>
      </w:r>
    </w:p>
    <w:p w14:paraId="43E3A564" w14:textId="781E460B" w:rsidR="00402BC5" w:rsidRPr="00A70EAF" w:rsidRDefault="00402BC5" w:rsidP="00402BC5">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ապահովման</w:t>
      </w:r>
      <w:r w:rsidRPr="00F566BF">
        <w:rPr>
          <w:rFonts w:ascii="GHEA Grapalat" w:hAnsi="GHEA Grapalat" w:cs="Sylfaen"/>
          <w:sz w:val="20"/>
          <w:lang w:val="af-ZA"/>
        </w:rPr>
        <w:t xml:space="preserve"> </w:t>
      </w:r>
      <w:r w:rsidRPr="00F566BF">
        <w:rPr>
          <w:rFonts w:ascii="GHEA Grapalat" w:hAnsi="GHEA Grapalat" w:cs="Sylfaen"/>
          <w:sz w:val="20"/>
        </w:rPr>
        <w:t>չափը</w:t>
      </w:r>
      <w:r w:rsidRPr="00F566BF">
        <w:rPr>
          <w:rFonts w:ascii="GHEA Grapalat" w:hAnsi="GHEA Grapalat" w:cs="Sylfaen"/>
          <w:sz w:val="20"/>
          <w:lang w:val="af-ZA"/>
        </w:rPr>
        <w:t xml:space="preserve"> </w:t>
      </w:r>
      <w:r w:rsidRPr="00F566BF">
        <w:rPr>
          <w:rFonts w:ascii="GHEA Grapalat" w:hAnsi="GHEA Grapalat" w:cs="Sylfaen"/>
          <w:sz w:val="20"/>
        </w:rPr>
        <w:t>հավասար</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ապրանքների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  Եթե ապրանքների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ներկայացվում</w:t>
      </w:r>
      <w:r>
        <w:rPr>
          <w:rFonts w:ascii="GHEA Grapalat" w:hAnsi="GHEA Grapalat" w:cs="Sylfaen"/>
          <w:sz w:val="20"/>
          <w:lang w:val="hy-AM"/>
        </w:rPr>
        <w:t xml:space="preserve"> է</w:t>
      </w:r>
      <w:r w:rsidRPr="00F566BF">
        <w:rPr>
          <w:rFonts w:ascii="GHEA Grapalat" w:hAnsi="GHEA Grapalat" w:cs="Sylfaen"/>
          <w:sz w:val="20"/>
          <w:lang w:val="af-ZA"/>
        </w:rPr>
        <w:t xml:space="preserve"> </w:t>
      </w:r>
      <w:r w:rsidRPr="00D533CD">
        <w:rPr>
          <w:rFonts w:ascii="GHEA Grapalat" w:hAnsi="GHEA Grapalat" w:cs="Sylfaen"/>
          <w:sz w:val="20"/>
        </w:rPr>
        <w:t>կանխիկ</w:t>
      </w:r>
      <w:r w:rsidRPr="00915006">
        <w:rPr>
          <w:rFonts w:ascii="GHEA Grapalat" w:hAnsi="GHEA Grapalat" w:cs="Sylfaen"/>
          <w:sz w:val="20"/>
          <w:lang w:val="af-ZA"/>
        </w:rPr>
        <w:t xml:space="preserve"> </w:t>
      </w:r>
      <w:r w:rsidRPr="00D533CD">
        <w:rPr>
          <w:rFonts w:ascii="GHEA Grapalat" w:hAnsi="GHEA Grapalat" w:cs="Sylfaen"/>
          <w:sz w:val="20"/>
        </w:rPr>
        <w:t>փողի</w:t>
      </w:r>
      <w:r w:rsidRPr="00915006">
        <w:rPr>
          <w:rFonts w:ascii="GHEA Grapalat" w:hAnsi="GHEA Grapalat" w:cs="Sylfaen"/>
          <w:sz w:val="20"/>
          <w:lang w:val="af-ZA"/>
        </w:rPr>
        <w:t xml:space="preserve">,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բանկերի</w:t>
      </w:r>
      <w:r w:rsidRPr="00915006">
        <w:rPr>
          <w:rFonts w:ascii="GHEA Grapalat" w:hAnsi="GHEA Grapalat" w:cs="Sylfaen"/>
          <w:sz w:val="20"/>
          <w:lang w:val="af-ZA"/>
        </w:rPr>
        <w:t xml:space="preserve"> </w:t>
      </w:r>
      <w:r w:rsidRPr="00D533CD">
        <w:rPr>
          <w:rFonts w:ascii="GHEA Grapalat" w:hAnsi="GHEA Grapalat" w:cs="Sylfaen"/>
          <w:sz w:val="20"/>
        </w:rPr>
        <w:t>կողմից</w:t>
      </w:r>
      <w:r w:rsidRPr="00915006">
        <w:rPr>
          <w:rFonts w:ascii="GHEA Grapalat" w:hAnsi="GHEA Grapalat" w:cs="Sylfaen"/>
          <w:sz w:val="20"/>
          <w:lang w:val="af-ZA"/>
        </w:rPr>
        <w:t xml:space="preserve"> </w:t>
      </w:r>
      <w:r w:rsidRPr="00D533CD">
        <w:rPr>
          <w:rFonts w:ascii="GHEA Grapalat" w:hAnsi="GHEA Grapalat" w:cs="Sylfaen"/>
          <w:sz w:val="20"/>
        </w:rPr>
        <w:t>տրամադրված</w:t>
      </w:r>
      <w:r w:rsidRPr="00915006">
        <w:rPr>
          <w:rFonts w:ascii="GHEA Grapalat" w:hAnsi="GHEA Grapalat" w:cs="Sylfaen"/>
          <w:sz w:val="20"/>
          <w:lang w:val="af-ZA"/>
        </w:rPr>
        <w:t xml:space="preserve"> </w:t>
      </w:r>
      <w:r w:rsidRPr="00D533CD">
        <w:rPr>
          <w:rFonts w:ascii="GHEA Grapalat" w:hAnsi="GHEA Grapalat" w:cs="Sylfaen"/>
          <w:sz w:val="20"/>
        </w:rPr>
        <w:t>երաշխիքների</w:t>
      </w:r>
      <w:r w:rsidRPr="00915006">
        <w:rPr>
          <w:rFonts w:ascii="GHEA Grapalat" w:hAnsi="GHEA Grapalat" w:cs="Sylfaen"/>
          <w:sz w:val="20"/>
          <w:lang w:val="af-ZA"/>
        </w:rPr>
        <w:t xml:space="preserve"> </w:t>
      </w:r>
      <w:r w:rsidRPr="00D533CD">
        <w:rPr>
          <w:rFonts w:ascii="GHEA Grapalat" w:hAnsi="GHEA Grapalat" w:cs="Sylfaen"/>
          <w:sz w:val="20"/>
        </w:rPr>
        <w:t>ձևով</w:t>
      </w:r>
      <w:r w:rsidRPr="00C803F9">
        <w:rPr>
          <w:rFonts w:ascii="GHEA Grapalat" w:hAnsi="GHEA Grapalat" w:cs="Sylfaen"/>
          <w:sz w:val="20"/>
          <w:lang w:val="hy-AM"/>
        </w:rPr>
        <w:t xml:space="preserve"> </w:t>
      </w:r>
      <w:r w:rsidRPr="00A70EAF">
        <w:rPr>
          <w:rFonts w:ascii="GHEA Grapalat" w:hAnsi="GHEA Grapalat" w:cs="Sylfaen"/>
          <w:sz w:val="20"/>
          <w:lang w:val="hy-AM"/>
        </w:rPr>
        <w:t xml:space="preserve">(հավելված </w:t>
      </w:r>
      <w:r>
        <w:rPr>
          <w:rFonts w:ascii="GHEA Grapalat" w:hAnsi="GHEA Grapalat" w:cs="Sylfaen"/>
          <w:sz w:val="20"/>
          <w:lang w:val="hy-AM"/>
        </w:rPr>
        <w:t>4</w:t>
      </w:r>
      <w:r w:rsidRPr="00A70EAF">
        <w:rPr>
          <w:rFonts w:ascii="GHEA Grapalat" w:hAnsi="GHEA Grapalat" w:cs="Sylfaen"/>
          <w:sz w:val="20"/>
          <w:lang w:val="hy-AM"/>
        </w:rPr>
        <w:t>)</w:t>
      </w:r>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r>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պետք</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վավեր</w:t>
      </w:r>
      <w:r w:rsidRPr="00F566BF">
        <w:rPr>
          <w:rFonts w:ascii="GHEA Grapalat" w:hAnsi="GHEA Grapalat" w:cs="Sylfaen"/>
          <w:sz w:val="20"/>
          <w:lang w:val="af-ZA"/>
        </w:rPr>
        <w:t xml:space="preserve"> </w:t>
      </w:r>
      <w:r w:rsidRPr="00F566BF">
        <w:rPr>
          <w:rFonts w:ascii="GHEA Grapalat" w:hAnsi="GHEA Grapalat" w:cs="Sylfaen"/>
          <w:sz w:val="20"/>
        </w:rPr>
        <w:t>լինի</w:t>
      </w:r>
      <w:r w:rsidRPr="00F566BF">
        <w:rPr>
          <w:rFonts w:ascii="GHEA Grapalat" w:hAnsi="GHEA Grapalat" w:cs="Sylfaen"/>
          <w:sz w:val="20"/>
          <w:lang w:val="af-ZA"/>
        </w:rPr>
        <w:t xml:space="preserve"> </w:t>
      </w:r>
      <w:r w:rsidRPr="00F566BF">
        <w:rPr>
          <w:rFonts w:ascii="GHEA Grapalat" w:hAnsi="GHEA Grapalat" w:cs="Sylfaen"/>
          <w:sz w:val="20"/>
        </w:rPr>
        <w:t>առնվազն</w:t>
      </w:r>
      <w:r w:rsidRPr="00F566BF">
        <w:rPr>
          <w:rFonts w:ascii="GHEA Grapalat" w:hAnsi="GHEA Grapalat" w:cs="Sylfaen"/>
          <w:sz w:val="20"/>
          <w:lang w:val="af-ZA"/>
        </w:rPr>
        <w:t xml:space="preserve"> </w:t>
      </w:r>
      <w:r w:rsidRPr="00F566BF">
        <w:rPr>
          <w:rFonts w:ascii="GHEA Grapalat" w:hAnsi="GHEA Grapalat" w:cs="Sylfaen"/>
          <w:sz w:val="20"/>
        </w:rPr>
        <w:t>մինչև</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կատարման</w:t>
      </w:r>
      <w:r w:rsidRPr="00F566BF">
        <w:rPr>
          <w:rFonts w:ascii="GHEA Grapalat" w:hAnsi="GHEA Grapalat" w:cs="Sylfaen"/>
          <w:sz w:val="20"/>
          <w:lang w:val="af-ZA"/>
        </w:rPr>
        <w:t xml:space="preserve"> </w:t>
      </w:r>
      <w:r w:rsidRPr="00F566BF">
        <w:rPr>
          <w:rFonts w:ascii="GHEA Grapalat" w:hAnsi="GHEA Grapalat" w:cs="Sylfaen"/>
          <w:sz w:val="20"/>
        </w:rPr>
        <w:t>արդյունքը</w:t>
      </w:r>
      <w:r w:rsidRPr="00F566BF">
        <w:rPr>
          <w:rFonts w:ascii="GHEA Grapalat" w:hAnsi="GHEA Grapalat" w:cs="Sylfaen"/>
          <w:sz w:val="20"/>
          <w:lang w:val="af-ZA"/>
        </w:rPr>
        <w:t xml:space="preserve"> </w:t>
      </w:r>
      <w:r w:rsidRPr="00F566BF">
        <w:rPr>
          <w:rFonts w:ascii="GHEA Grapalat" w:hAnsi="GHEA Grapalat" w:cs="Sylfaen"/>
          <w:sz w:val="20"/>
        </w:rPr>
        <w:t>պատվիրատուից</w:t>
      </w:r>
      <w:r w:rsidRPr="00F566BF">
        <w:rPr>
          <w:rFonts w:ascii="GHEA Grapalat" w:hAnsi="GHEA Grapalat" w:cs="Sylfaen"/>
          <w:sz w:val="20"/>
          <w:lang w:val="af-ZA"/>
        </w:rPr>
        <w:t xml:space="preserve"> </w:t>
      </w:r>
      <w:r w:rsidRPr="00F566BF">
        <w:rPr>
          <w:rFonts w:ascii="GHEA Grapalat" w:hAnsi="GHEA Grapalat" w:cs="Sylfaen"/>
          <w:sz w:val="20"/>
        </w:rPr>
        <w:t>կողմից</w:t>
      </w:r>
      <w:r w:rsidRPr="00F566BF">
        <w:rPr>
          <w:rFonts w:ascii="GHEA Grapalat" w:hAnsi="GHEA Grapalat" w:cs="Sylfaen"/>
          <w:sz w:val="20"/>
          <w:lang w:val="af-ZA"/>
        </w:rPr>
        <w:t xml:space="preserve"> </w:t>
      </w:r>
      <w:r w:rsidRPr="00F566BF">
        <w:rPr>
          <w:rFonts w:ascii="GHEA Grapalat" w:hAnsi="GHEA Grapalat" w:cs="Sylfaen"/>
          <w:sz w:val="20"/>
        </w:rPr>
        <w:t>ամբողջական</w:t>
      </w:r>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90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5"/>
      </w:r>
    </w:p>
    <w:p w14:paraId="0F4CD0D6" w14:textId="77777777" w:rsidR="00402BC5" w:rsidRPr="00E47255" w:rsidRDefault="00402BC5" w:rsidP="00402BC5">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10F45D9D" w14:textId="77777777" w:rsidR="00402BC5" w:rsidRPr="00912E0D" w:rsidRDefault="00402BC5" w:rsidP="00402BC5">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09B80889" w14:textId="77777777" w:rsidR="00402BC5" w:rsidRPr="00334EFB" w:rsidRDefault="00402BC5" w:rsidP="00402BC5">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Բանկային ե</w:t>
      </w:r>
      <w:r w:rsidRPr="00E47255">
        <w:rPr>
          <w:rFonts w:ascii="GHEA Grapalat" w:hAnsi="GHEA Grapalat" w:cs="Arial"/>
          <w:sz w:val="20"/>
          <w:lang w:val="hy-AM"/>
        </w:rPr>
        <w:t xml:space="preserve">րաշխիքի ձևով </w:t>
      </w:r>
      <w:r w:rsidRPr="00A70EAF">
        <w:rPr>
          <w:rFonts w:ascii="GHEA Grapalat" w:hAnsi="GHEA Grapalat" w:cs="Arial"/>
          <w:sz w:val="20"/>
          <w:lang w:val="hy-AM"/>
        </w:rPr>
        <w:t>որակավորման ապահովումը ընտրված մասնակիցը ներկայացնում է հավելված 4-ի</w:t>
      </w:r>
      <w:r>
        <w:rPr>
          <w:rFonts w:ascii="GHEA Grapalat" w:hAnsi="GHEA Grapalat" w:cs="Arial"/>
          <w:sz w:val="20"/>
          <w:lang w:val="hy-AM"/>
        </w:rPr>
        <w:t>:</w:t>
      </w:r>
    </w:p>
    <w:p w14:paraId="742C2198" w14:textId="77777777" w:rsidR="00402BC5" w:rsidRPr="00A70EAF" w:rsidRDefault="00402BC5" w:rsidP="00402BC5">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C11BC67" w14:textId="7F163EED" w:rsidR="00402BC5" w:rsidRPr="00A70EAF" w:rsidRDefault="00402BC5" w:rsidP="00402BC5">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 xml:space="preserve">տոկոսը: Եթե պայմանագրի նախագծով նախատեսված </w:t>
      </w:r>
      <w:r>
        <w:rPr>
          <w:rFonts w:ascii="GHEA Grapalat" w:hAnsi="GHEA Grapalat" w:cs="Sylfaen"/>
          <w:sz w:val="20"/>
          <w:lang w:val="hy-AM"/>
        </w:rPr>
        <w:t>ապրանքների</w:t>
      </w:r>
      <w:r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p>
    <w:p w14:paraId="2F75A2BF" w14:textId="77777777" w:rsidR="00402BC5" w:rsidRPr="009E1D1C" w:rsidRDefault="00402BC5" w:rsidP="00402BC5">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EF13F5F" w14:textId="77777777" w:rsidR="00402BC5" w:rsidRPr="00F566BF" w:rsidRDefault="00402BC5" w:rsidP="00402BC5">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18EC04" w14:textId="77777777" w:rsidR="00402BC5" w:rsidRPr="00F566BF" w:rsidRDefault="00402BC5" w:rsidP="00402BC5">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0F231A64" w14:textId="77777777" w:rsidR="00402BC5" w:rsidRPr="009E1D1C" w:rsidRDefault="00402BC5" w:rsidP="00402BC5">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0B82600" w14:textId="77777777" w:rsidR="00402BC5" w:rsidRPr="003D47ED" w:rsidRDefault="00402BC5" w:rsidP="00402BC5">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4396A644" w14:textId="77777777" w:rsidR="00402BC5" w:rsidRPr="003D47ED" w:rsidRDefault="00402BC5" w:rsidP="00402BC5">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0575577F" w14:textId="77777777" w:rsidR="00402BC5" w:rsidRPr="003D47ED" w:rsidRDefault="00402BC5" w:rsidP="00402BC5">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01AA5FFC" w14:textId="77777777" w:rsidR="00402BC5" w:rsidRPr="003D47ED" w:rsidRDefault="00402BC5" w:rsidP="00402BC5">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0030E68C" w14:textId="77777777" w:rsidR="00402BC5" w:rsidRPr="007C7FCA" w:rsidRDefault="00402BC5" w:rsidP="00402BC5">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CD8A506" w14:textId="77777777" w:rsidR="000046F6" w:rsidRPr="00402BC5" w:rsidRDefault="000046F6" w:rsidP="00671C5B">
      <w:pPr>
        <w:ind w:firstLine="567"/>
        <w:jc w:val="both"/>
        <w:rPr>
          <w:rFonts w:ascii="GHEA Grapalat" w:hAnsi="GHEA Grapalat" w:cs="Sylfaen"/>
          <w:sz w:val="20"/>
          <w:lang w:val="hy-AM"/>
        </w:rPr>
      </w:pPr>
    </w:p>
    <w:p w14:paraId="1E3FC135" w14:textId="77777777" w:rsidR="00E1695E" w:rsidRPr="00BD57B2" w:rsidRDefault="00E1695E" w:rsidP="00671C5B">
      <w:pPr>
        <w:ind w:firstLine="567"/>
        <w:jc w:val="both"/>
        <w:rPr>
          <w:rFonts w:ascii="GHEA Grapalat" w:hAnsi="GHEA Grapalat" w:cs="Sylfaen"/>
          <w:b/>
          <w:sz w:val="20"/>
          <w:lang w:val="af-ZA"/>
        </w:rPr>
      </w:pPr>
    </w:p>
    <w:p w14:paraId="28AEDEB0"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57A1CDCB" w14:textId="77777777" w:rsidR="00096865" w:rsidRPr="005E1F72" w:rsidRDefault="00096865" w:rsidP="00EF3662">
      <w:pPr>
        <w:jc w:val="center"/>
        <w:rPr>
          <w:rFonts w:ascii="GHEA Grapalat" w:hAnsi="GHEA Grapalat"/>
          <w:b/>
          <w:sz w:val="20"/>
          <w:lang w:val="af-ZA"/>
        </w:rPr>
      </w:pPr>
    </w:p>
    <w:p w14:paraId="7560C60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1C98E55D"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30A3E1E6" w14:textId="49FFB050" w:rsidR="00096865" w:rsidRPr="00794562" w:rsidRDefault="00096865" w:rsidP="00EF3662">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00FF0FE2" w:rsidRPr="005E1F72">
        <w:rPr>
          <w:rFonts w:ascii="GHEA Grapalat" w:hAnsi="GHEA Grapalat" w:cs="Sylfaen"/>
          <w:sz w:val="20"/>
          <w:lang w:val="hy-AM"/>
        </w:rPr>
        <w:t>: Ընդ որում պ</w:t>
      </w:r>
      <w:r w:rsidR="00FF0FE2" w:rsidRPr="005E1F72">
        <w:rPr>
          <w:rFonts w:ascii="GHEA Grapalat" w:hAnsi="GHEA Grapalat" w:cs="Sylfaen"/>
          <w:sz w:val="20"/>
          <w:lang w:val="ru-RU"/>
        </w:rPr>
        <w:t>ետության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համայնքների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կարիքների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համար</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կազմակերպված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գնման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ընթացակարգը</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կարող</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է</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ամբողջությամբ</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մասնակի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չկայացած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հայտարարվել</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համապատասխանաբար</w:t>
      </w:r>
      <w:r w:rsidR="00FF0FE2" w:rsidRPr="005E1F72">
        <w:rPr>
          <w:rFonts w:ascii="GHEA Grapalat" w:hAnsi="GHEA Grapalat" w:cs="Sylfaen"/>
          <w:sz w:val="20"/>
          <w:lang w:val="af-ZA"/>
        </w:rPr>
        <w:t xml:space="preserve"> </w:t>
      </w:r>
      <w:r w:rsidR="00FF0FE2" w:rsidRPr="00F633FF">
        <w:rPr>
          <w:rFonts w:ascii="GHEA Grapalat" w:hAnsi="GHEA Grapalat" w:cs="Sylfaen"/>
          <w:b/>
          <w:sz w:val="20"/>
          <w:lang w:val="ru-RU"/>
        </w:rPr>
        <w:t>համայնքի</w:t>
      </w:r>
      <w:r w:rsidR="00FF0FE2" w:rsidRPr="00F633FF">
        <w:rPr>
          <w:rFonts w:ascii="GHEA Grapalat" w:hAnsi="GHEA Grapalat" w:cs="Sylfaen"/>
          <w:b/>
          <w:sz w:val="20"/>
          <w:lang w:val="af-ZA"/>
        </w:rPr>
        <w:t xml:space="preserve"> </w:t>
      </w:r>
      <w:r w:rsidR="00FF0FE2" w:rsidRPr="00F633FF">
        <w:rPr>
          <w:rFonts w:ascii="GHEA Grapalat" w:hAnsi="GHEA Grapalat" w:cs="Sylfaen"/>
          <w:b/>
          <w:sz w:val="20"/>
          <w:lang w:val="ru-RU"/>
        </w:rPr>
        <w:t>ավագանու</w:t>
      </w:r>
      <w:r w:rsidR="00FF0FE2" w:rsidRPr="005E1F72">
        <w:rPr>
          <w:rFonts w:ascii="GHEA Grapalat" w:hAnsi="GHEA Grapalat" w:cs="Sylfaen"/>
          <w:sz w:val="20"/>
          <w:lang w:val="af-ZA"/>
        </w:rPr>
        <w:t xml:space="preserve"> </w:t>
      </w:r>
      <w:r w:rsidR="00A10D1E" w:rsidRPr="005E1F72">
        <w:rPr>
          <w:rFonts w:ascii="GHEA Grapalat" w:hAnsi="GHEA Grapalat" w:cs="Sylfaen"/>
          <w:sz w:val="20"/>
        </w:rPr>
        <w:t>որոշման</w:t>
      </w:r>
      <w:r w:rsidR="00A10D1E" w:rsidRPr="005E1F72">
        <w:rPr>
          <w:rFonts w:ascii="GHEA Grapalat" w:hAnsi="GHEA Grapalat" w:cs="Sylfaen"/>
          <w:sz w:val="20"/>
          <w:lang w:val="af-ZA"/>
        </w:rPr>
        <w:t xml:space="preserve"> </w:t>
      </w:r>
      <w:r w:rsidR="00A10D1E" w:rsidRPr="005E1F72">
        <w:rPr>
          <w:rFonts w:ascii="GHEA Grapalat" w:hAnsi="GHEA Grapalat" w:cs="Sylfaen"/>
          <w:sz w:val="20"/>
        </w:rPr>
        <w:t>հիման</w:t>
      </w:r>
      <w:r w:rsidR="00A10D1E" w:rsidRPr="005E1F72">
        <w:rPr>
          <w:rFonts w:ascii="GHEA Grapalat" w:hAnsi="GHEA Grapalat" w:cs="Sylfaen"/>
          <w:sz w:val="20"/>
          <w:lang w:val="af-ZA"/>
        </w:rPr>
        <w:t xml:space="preserve"> </w:t>
      </w:r>
      <w:r w:rsidR="00A10D1E" w:rsidRPr="005E1F72">
        <w:rPr>
          <w:rFonts w:ascii="GHEA Grapalat" w:hAnsi="GHEA Grapalat" w:cs="Sylfaen"/>
          <w:sz w:val="20"/>
        </w:rPr>
        <w:t>վրա</w:t>
      </w:r>
      <w:r w:rsidR="00A10D1E" w:rsidRPr="0067632B">
        <w:rPr>
          <w:rStyle w:val="FootnoteReference"/>
          <w:rFonts w:ascii="GHEA Grapalat" w:hAnsi="GHEA Grapalat" w:cs="Sylfaen"/>
          <w:color w:val="FFFFFF"/>
          <w:sz w:val="20"/>
        </w:rPr>
        <w:footnoteReference w:id="6"/>
      </w:r>
      <w:r w:rsidR="00FF0FE2" w:rsidRPr="005E1F72">
        <w:rPr>
          <w:rFonts w:ascii="GHEA Grapalat" w:hAnsi="GHEA Grapalat" w:cs="Sylfaen"/>
          <w:sz w:val="20"/>
          <w:lang w:val="hy-AM"/>
        </w:rPr>
        <w:t>:</w:t>
      </w:r>
      <w:r w:rsidR="00794562">
        <w:rPr>
          <w:rFonts w:ascii="GHEA Grapalat" w:hAnsi="GHEA Grapalat" w:cs="Sylfaen"/>
          <w:sz w:val="20"/>
          <w:vertAlign w:val="superscript"/>
          <w:lang w:val="hy-AM"/>
        </w:rPr>
        <w:t>15</w:t>
      </w:r>
    </w:p>
    <w:p w14:paraId="1A1E087A"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D37F495"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36AEBDD0" w14:textId="77777777" w:rsidR="00B027EF" w:rsidRDefault="00B027EF" w:rsidP="00B027EF">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0A0950">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68B4AB8D"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76263C00" w14:textId="77777777" w:rsidR="00CA1C11" w:rsidRPr="005E1F72" w:rsidRDefault="00CA1C11" w:rsidP="00EF3662">
      <w:pPr>
        <w:ind w:firstLine="567"/>
        <w:jc w:val="both"/>
        <w:rPr>
          <w:rFonts w:ascii="GHEA Grapalat" w:hAnsi="GHEA Grapalat" w:cs="Sylfaen"/>
          <w:sz w:val="20"/>
          <w:lang w:val="af-ZA"/>
        </w:rPr>
      </w:pPr>
    </w:p>
    <w:p w14:paraId="33D8CEE7"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1F8633FC"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7A8509A2"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CCF89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165F8E0C" w14:textId="77777777" w:rsidR="00532105" w:rsidRPr="005E1F72" w:rsidRDefault="00532105" w:rsidP="00532105">
      <w:pPr>
        <w:ind w:firstLine="567"/>
        <w:jc w:val="center"/>
        <w:rPr>
          <w:rFonts w:ascii="GHEA Grapalat" w:hAnsi="GHEA Grapalat" w:cs="Sylfaen"/>
          <w:b/>
          <w:szCs w:val="22"/>
          <w:lang w:val="es-ES"/>
        </w:rPr>
      </w:pPr>
    </w:p>
    <w:p w14:paraId="6AD90FD7"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 </w:t>
      </w: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շահագրգիռ</w:t>
      </w:r>
      <w:r w:rsidRPr="001F3550">
        <w:rPr>
          <w:rFonts w:ascii="GHEA Grapalat" w:hAnsi="GHEA Grapalat"/>
          <w:sz w:val="20"/>
          <w:szCs w:val="20"/>
          <w:lang w:val="es-ES"/>
        </w:rPr>
        <w:t xml:space="preserve"> </w:t>
      </w:r>
      <w:r w:rsidRPr="00BA41C0">
        <w:rPr>
          <w:rFonts w:ascii="GHEA Grapalat" w:hAnsi="GHEA Grapalat"/>
          <w:sz w:val="20"/>
          <w:szCs w:val="20"/>
        </w:rPr>
        <w:t>անձ</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1F3550">
        <w:rPr>
          <w:rFonts w:ascii="GHEA Grapalat" w:hAnsi="GHEA Grapalat"/>
          <w:sz w:val="20"/>
          <w:szCs w:val="20"/>
          <w:lang w:val="es-ES"/>
        </w:rPr>
        <w:t xml:space="preserve"> (</w:t>
      </w:r>
      <w:r w:rsidRPr="00BA41C0">
        <w:rPr>
          <w:rFonts w:ascii="GHEA Grapalat" w:hAnsi="GHEA Grapalat"/>
          <w:sz w:val="20"/>
          <w:szCs w:val="20"/>
        </w:rPr>
        <w:t>անգործությունը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դատավարության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այսուհետ՝</w:t>
      </w:r>
      <w:r w:rsidRPr="001F3550">
        <w:rPr>
          <w:rFonts w:ascii="GHEA Grapalat" w:hAnsi="GHEA Grapalat"/>
          <w:sz w:val="20"/>
          <w:szCs w:val="20"/>
          <w:lang w:val="es-ES"/>
        </w:rPr>
        <w:t xml:space="preserve"> </w:t>
      </w:r>
      <w:r w:rsidRPr="00BA41C0">
        <w:rPr>
          <w:rFonts w:ascii="GHEA Grapalat" w:hAnsi="GHEA Grapalat"/>
          <w:sz w:val="20"/>
          <w:szCs w:val="20"/>
        </w:rPr>
        <w:t>Օրենսգիրք</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14:paraId="24418EC3"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ոք</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հայտերի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վերջնաժամկետը</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առարկայի</w:t>
      </w:r>
      <w:r w:rsidRPr="001F3550">
        <w:rPr>
          <w:rFonts w:ascii="GHEA Grapalat" w:hAnsi="GHEA Grapalat"/>
          <w:sz w:val="20"/>
          <w:szCs w:val="20"/>
          <w:lang w:val="es-ES"/>
        </w:rPr>
        <w:t xml:space="preserve"> </w:t>
      </w:r>
      <w:r w:rsidRPr="00BA41C0">
        <w:rPr>
          <w:rFonts w:ascii="GHEA Grapalat" w:hAnsi="GHEA Grapalat"/>
          <w:sz w:val="20"/>
          <w:szCs w:val="20"/>
        </w:rPr>
        <w:t>բնութագրերը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w:t>
      </w:r>
    </w:p>
    <w:p w14:paraId="020E98CC"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վարչական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1F3550">
        <w:rPr>
          <w:rFonts w:ascii="GHEA Grapalat" w:hAnsi="GHEA Grapalat"/>
          <w:sz w:val="20"/>
          <w:szCs w:val="20"/>
          <w:lang w:val="es-ES"/>
        </w:rPr>
        <w:t xml:space="preserve"> </w:t>
      </w:r>
      <w:r w:rsidRPr="00BA41C0">
        <w:rPr>
          <w:rFonts w:ascii="GHEA Grapalat" w:hAnsi="GHEA Grapalat"/>
          <w:sz w:val="20"/>
          <w:szCs w:val="20"/>
        </w:rPr>
        <w:t>չեն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դրանք</w:t>
      </w:r>
      <w:r w:rsidRPr="001F3550">
        <w:rPr>
          <w:rFonts w:ascii="GHEA Grapalat" w:hAnsi="GHEA Grapalat"/>
          <w:sz w:val="20"/>
          <w:szCs w:val="20"/>
          <w:lang w:val="es-ES"/>
        </w:rPr>
        <w:t xml:space="preserve"> </w:t>
      </w:r>
      <w:r w:rsidRPr="00BA41C0">
        <w:rPr>
          <w:rFonts w:ascii="GHEA Grapalat" w:hAnsi="GHEA Grapalat"/>
          <w:sz w:val="20"/>
          <w:szCs w:val="20"/>
        </w:rPr>
        <w:t>կարգավորվում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կարգավորող</w:t>
      </w:r>
      <w:r w:rsidRPr="001F3550">
        <w:rPr>
          <w:rFonts w:ascii="GHEA Grapalat" w:hAnsi="GHEA Grapalat"/>
          <w:sz w:val="20"/>
          <w:szCs w:val="20"/>
          <w:lang w:val="es-ES"/>
        </w:rPr>
        <w:t xml:space="preserve"> </w:t>
      </w:r>
      <w:r w:rsidRPr="00BA41C0">
        <w:rPr>
          <w:rFonts w:ascii="GHEA Grapalat" w:hAnsi="GHEA Grapalat"/>
          <w:sz w:val="20"/>
          <w:szCs w:val="20"/>
        </w:rPr>
        <w:t>օրենսդրությամբ</w:t>
      </w:r>
      <w:r w:rsidRPr="001F3550">
        <w:rPr>
          <w:rFonts w:ascii="GHEA Grapalat" w:hAnsi="GHEA Grapalat"/>
          <w:sz w:val="20"/>
          <w:szCs w:val="20"/>
          <w:lang w:val="es-ES"/>
        </w:rPr>
        <w:t>:</w:t>
      </w:r>
    </w:p>
    <w:p w14:paraId="0508884E"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կատարած</w:t>
      </w:r>
      <w:r w:rsidRPr="001F3550">
        <w:rPr>
          <w:rFonts w:ascii="GHEA Grapalat" w:hAnsi="GHEA Grapalat"/>
          <w:sz w:val="20"/>
          <w:szCs w:val="20"/>
          <w:lang w:val="es-ES"/>
        </w:rPr>
        <w:t xml:space="preserve"> </w:t>
      </w:r>
      <w:r w:rsidRPr="00BA41C0">
        <w:rPr>
          <w:rFonts w:ascii="GHEA Grapalat" w:hAnsi="GHEA Grapalat"/>
          <w:sz w:val="20"/>
          <w:szCs w:val="20"/>
        </w:rPr>
        <w:t>գործողության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հետևանքով</w:t>
      </w:r>
      <w:r w:rsidRPr="001F3550">
        <w:rPr>
          <w:rFonts w:ascii="GHEA Grapalat" w:hAnsi="GHEA Grapalat"/>
          <w:sz w:val="20"/>
          <w:szCs w:val="20"/>
          <w:lang w:val="es-ES"/>
        </w:rPr>
        <w:t xml:space="preserve"> </w:t>
      </w:r>
      <w:r w:rsidRPr="00BA41C0">
        <w:rPr>
          <w:rFonts w:ascii="GHEA Grapalat" w:hAnsi="GHEA Grapalat"/>
          <w:sz w:val="20"/>
          <w:szCs w:val="20"/>
        </w:rPr>
        <w:t>պատճառված</w:t>
      </w:r>
      <w:r w:rsidRPr="001F3550">
        <w:rPr>
          <w:rFonts w:ascii="GHEA Grapalat" w:hAnsi="GHEA Grapalat"/>
          <w:sz w:val="20"/>
          <w:szCs w:val="20"/>
          <w:lang w:val="es-ES"/>
        </w:rPr>
        <w:t xml:space="preserve"> </w:t>
      </w:r>
      <w:r w:rsidRPr="00BA41C0">
        <w:rPr>
          <w:rFonts w:ascii="GHEA Grapalat" w:hAnsi="GHEA Grapalat"/>
          <w:sz w:val="20"/>
          <w:szCs w:val="20"/>
        </w:rPr>
        <w:t>վնասները</w:t>
      </w:r>
      <w:r w:rsidRPr="001F3550">
        <w:rPr>
          <w:rFonts w:ascii="GHEA Grapalat" w:hAnsi="GHEA Grapalat"/>
          <w:sz w:val="20"/>
          <w:szCs w:val="20"/>
          <w:lang w:val="es-ES"/>
        </w:rPr>
        <w:t xml:space="preserve"> </w:t>
      </w:r>
      <w:r w:rsidRPr="00BA41C0">
        <w:rPr>
          <w:rFonts w:ascii="GHEA Grapalat" w:hAnsi="GHEA Grapalat"/>
          <w:sz w:val="20"/>
          <w:szCs w:val="20"/>
        </w:rPr>
        <w:t>հատուցվում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14:paraId="3361C2AD"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պայմանագիրը</w:t>
      </w:r>
      <w:r w:rsidRPr="001F3550">
        <w:rPr>
          <w:rFonts w:ascii="GHEA Grapalat" w:hAnsi="GHEA Grapalat"/>
          <w:sz w:val="20"/>
          <w:szCs w:val="20"/>
          <w:lang w:val="es-ES"/>
        </w:rPr>
        <w:t xml:space="preserve"> </w:t>
      </w:r>
      <w:r w:rsidRPr="00BA41C0">
        <w:rPr>
          <w:rFonts w:ascii="GHEA Grapalat" w:hAnsi="GHEA Grapalat"/>
          <w:sz w:val="20"/>
          <w:szCs w:val="20"/>
        </w:rPr>
        <w:t>միակողմանի</w:t>
      </w:r>
      <w:r w:rsidRPr="001F3550">
        <w:rPr>
          <w:rFonts w:ascii="GHEA Grapalat" w:hAnsi="GHEA Grapalat"/>
          <w:sz w:val="20"/>
          <w:szCs w:val="20"/>
          <w:lang w:val="es-ES"/>
        </w:rPr>
        <w:t xml:space="preserve"> </w:t>
      </w:r>
      <w:r w:rsidRPr="00BA41C0">
        <w:rPr>
          <w:rFonts w:ascii="GHEA Grapalat" w:hAnsi="GHEA Grapalat"/>
          <w:sz w:val="20"/>
          <w:szCs w:val="20"/>
        </w:rPr>
        <w:t>լուծելու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որոնց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14:paraId="48762301"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lastRenderedPageBreak/>
        <w:t>12</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r w:rsidRPr="00BA41C0">
        <w:rPr>
          <w:rFonts w:ascii="GHEA Grapalat" w:hAnsi="GHEA Grapalat" w:cs="GHEA Grapalat"/>
          <w:sz w:val="20"/>
          <w:szCs w:val="20"/>
        </w:rPr>
        <w:t>Սույն</w:t>
      </w:r>
      <w:r w:rsidRPr="001F3550">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cs="GHEA Grapalat"/>
          <w:sz w:val="20"/>
          <w:szCs w:val="20"/>
        </w:rPr>
        <w:t>հետ</w:t>
      </w:r>
      <w:r w:rsidRPr="001F3550">
        <w:rPr>
          <w:rFonts w:ascii="GHEA Grapalat" w:hAnsi="GHEA Grapalat"/>
          <w:sz w:val="20"/>
          <w:szCs w:val="20"/>
          <w:lang w:val="es-ES"/>
        </w:rPr>
        <w:t xml:space="preserve"> </w:t>
      </w:r>
      <w:r w:rsidRPr="00BA41C0">
        <w:rPr>
          <w:rFonts w:ascii="GHEA Grapalat" w:hAnsi="GHEA Grapalat" w:cs="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cs="GHEA Grapalat"/>
          <w:sz w:val="20"/>
          <w:szCs w:val="20"/>
        </w:rPr>
        <w:t>վեճերը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լուծվում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Երևան</w:t>
      </w:r>
      <w:r w:rsidRPr="001F3550">
        <w:rPr>
          <w:rFonts w:ascii="GHEA Grapalat" w:hAnsi="GHEA Grapalat"/>
          <w:sz w:val="20"/>
          <w:szCs w:val="20"/>
          <w:lang w:val="es-ES"/>
        </w:rPr>
        <w:t xml:space="preserve"> </w:t>
      </w:r>
      <w:r w:rsidRPr="00BA41C0">
        <w:rPr>
          <w:rFonts w:ascii="GHEA Grapalat" w:hAnsi="GHEA Grapalat"/>
          <w:sz w:val="20"/>
          <w:szCs w:val="20"/>
        </w:rPr>
        <w:t>քաղաքի</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ընդհանուր</w:t>
      </w:r>
      <w:r w:rsidRPr="001F3550">
        <w:rPr>
          <w:rFonts w:ascii="GHEA Grapalat" w:hAnsi="GHEA Grapalat"/>
          <w:sz w:val="20"/>
          <w:szCs w:val="20"/>
          <w:lang w:val="es-ES"/>
        </w:rPr>
        <w:t xml:space="preserve"> </w:t>
      </w:r>
      <w:r w:rsidRPr="00BA41C0">
        <w:rPr>
          <w:rFonts w:ascii="GHEA Grapalat" w:hAnsi="GHEA Grapalat"/>
          <w:sz w:val="20"/>
          <w:szCs w:val="20"/>
        </w:rPr>
        <w:t>իրավասության</w:t>
      </w:r>
      <w:r w:rsidRPr="001F3550">
        <w:rPr>
          <w:rFonts w:ascii="GHEA Grapalat" w:hAnsi="GHEA Grapalat"/>
          <w:sz w:val="20"/>
          <w:szCs w:val="20"/>
          <w:lang w:val="es-ES"/>
        </w:rPr>
        <w:t xml:space="preserve"> </w:t>
      </w:r>
      <w:r w:rsidRPr="00BA41C0">
        <w:rPr>
          <w:rFonts w:ascii="GHEA Grapalat" w:hAnsi="GHEA Grapalat"/>
          <w:sz w:val="20"/>
          <w:szCs w:val="20"/>
        </w:rPr>
        <w:t>դատարանում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օրվա</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պատճառաբանված</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երկարաձգվել</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անգամ</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տասն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օրով</w:t>
      </w:r>
      <w:r w:rsidRPr="001F3550">
        <w:rPr>
          <w:rFonts w:ascii="GHEA Grapalat" w:hAnsi="GHEA Grapalat"/>
          <w:sz w:val="20"/>
          <w:szCs w:val="20"/>
          <w:lang w:val="es-ES"/>
        </w:rPr>
        <w:t>:</w:t>
      </w:r>
    </w:p>
    <w:p w14:paraId="7729C8D8"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12.6.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լուծում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ներկայացվելուց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190B0925"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12.7.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միաժամանակ</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պատասխանողից</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բոլոր</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w:t>
      </w:r>
    </w:p>
    <w:p w14:paraId="576AA1E3"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12.8.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կատարվում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30D16C50" w14:textId="77777777" w:rsidR="00532105" w:rsidRPr="001F3550" w:rsidRDefault="00532105" w:rsidP="00532105">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 xml:space="preserve"> </w:t>
      </w:r>
      <w:r w:rsidRPr="00BA41C0">
        <w:rPr>
          <w:rFonts w:ascii="GHEA Grapalat" w:hAnsi="GHEA Grapalat"/>
          <w:sz w:val="20"/>
          <w:szCs w:val="20"/>
        </w:rPr>
        <w:t>չկատարվելու</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դրանում</w:t>
      </w:r>
      <w:r w:rsidRPr="001F3550">
        <w:rPr>
          <w:rFonts w:ascii="GHEA Grapalat" w:hAnsi="GHEA Grapalat"/>
          <w:sz w:val="20"/>
          <w:szCs w:val="20"/>
          <w:lang w:val="es-ES"/>
        </w:rPr>
        <w:t xml:space="preserve"> </w:t>
      </w:r>
      <w:r w:rsidRPr="00BA41C0">
        <w:rPr>
          <w:rFonts w:ascii="GHEA Grapalat" w:hAnsi="GHEA Grapalat"/>
          <w:sz w:val="20"/>
          <w:szCs w:val="20"/>
        </w:rPr>
        <w:t>առկա</w:t>
      </w:r>
      <w:r w:rsidRPr="001F3550">
        <w:rPr>
          <w:rFonts w:ascii="GHEA Grapalat" w:hAnsi="GHEA Grapalat"/>
          <w:sz w:val="20"/>
          <w:szCs w:val="20"/>
          <w:lang w:val="es-ES"/>
        </w:rPr>
        <w:t xml:space="preserve"> </w:t>
      </w:r>
      <w:r w:rsidRPr="00BA41C0">
        <w:rPr>
          <w:rFonts w:ascii="GHEA Grapalat" w:hAnsi="GHEA Grapalat"/>
          <w:sz w:val="20"/>
          <w:szCs w:val="20"/>
        </w:rPr>
        <w:t>ապացույցների</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հայցվորի</w:t>
      </w:r>
      <w:r w:rsidRPr="001F3550">
        <w:rPr>
          <w:rFonts w:ascii="GHEA Grapalat" w:hAnsi="GHEA Grapalat"/>
          <w:sz w:val="20"/>
          <w:szCs w:val="20"/>
          <w:lang w:val="es-ES"/>
        </w:rPr>
        <w:t xml:space="preserve"> </w:t>
      </w:r>
      <w:r w:rsidRPr="00BA41C0">
        <w:rPr>
          <w:rFonts w:ascii="GHEA Grapalat" w:hAnsi="GHEA Grapalat"/>
          <w:sz w:val="20"/>
          <w:szCs w:val="20"/>
        </w:rPr>
        <w:t>վկայակոչած</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փաստերը</w:t>
      </w:r>
      <w:r w:rsidRPr="001F3550">
        <w:rPr>
          <w:rFonts w:ascii="GHEA Grapalat" w:hAnsi="GHEA Grapalat"/>
          <w:sz w:val="20"/>
          <w:szCs w:val="20"/>
          <w:lang w:val="es-ES"/>
        </w:rPr>
        <w:t xml:space="preserve">, </w:t>
      </w:r>
      <w:r w:rsidRPr="00BA41C0">
        <w:rPr>
          <w:rFonts w:ascii="GHEA Grapalat" w:hAnsi="GHEA Grapalat"/>
          <w:sz w:val="20"/>
          <w:szCs w:val="20"/>
        </w:rPr>
        <w:t>որոնք</w:t>
      </w:r>
      <w:r w:rsidRPr="001F3550">
        <w:rPr>
          <w:rFonts w:ascii="GHEA Grapalat" w:hAnsi="GHEA Grapalat"/>
          <w:sz w:val="20"/>
          <w:szCs w:val="20"/>
          <w:lang w:val="es-ES"/>
        </w:rPr>
        <w:t xml:space="preserve"> </w:t>
      </w:r>
      <w:r w:rsidRPr="00BA41C0">
        <w:rPr>
          <w:rFonts w:ascii="GHEA Grapalat" w:hAnsi="GHEA Grapalat"/>
          <w:sz w:val="20"/>
          <w:szCs w:val="20"/>
        </w:rPr>
        <w:t>ենթակա</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հաստատման</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ապացույցներով</w:t>
      </w:r>
      <w:r w:rsidRPr="001F3550">
        <w:rPr>
          <w:rFonts w:ascii="GHEA Grapalat" w:hAnsi="GHEA Grapalat"/>
          <w:sz w:val="20"/>
          <w:szCs w:val="20"/>
          <w:lang w:val="es-ES"/>
        </w:rPr>
        <w:t xml:space="preserve">, </w:t>
      </w:r>
      <w:r w:rsidRPr="00BA41C0">
        <w:rPr>
          <w:rFonts w:ascii="GHEA Grapalat" w:hAnsi="GHEA Grapalat"/>
          <w:sz w:val="20"/>
          <w:szCs w:val="20"/>
        </w:rPr>
        <w:t>համարվում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հաստատված</w:t>
      </w:r>
      <w:r w:rsidRPr="001F3550">
        <w:rPr>
          <w:rFonts w:ascii="GHEA Grapalat" w:hAnsi="GHEA Grapalat"/>
          <w:sz w:val="20"/>
          <w:szCs w:val="20"/>
          <w:lang w:val="es-ES"/>
        </w:rPr>
        <w:t>:</w:t>
      </w:r>
    </w:p>
    <w:p w14:paraId="6D3513A6"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գործընթացին</w:t>
      </w:r>
      <w:r w:rsidRPr="001F3550">
        <w:rPr>
          <w:rFonts w:ascii="GHEA Grapalat" w:hAnsi="GHEA Grapalat"/>
          <w:sz w:val="20"/>
          <w:szCs w:val="20"/>
          <w:lang w:val="es-ES"/>
        </w:rPr>
        <w:t xml:space="preserve"> </w:t>
      </w:r>
      <w:r w:rsidRPr="00BA41C0">
        <w:rPr>
          <w:rFonts w:ascii="GHEA Grapalat" w:hAnsi="GHEA Grapalat"/>
          <w:sz w:val="20"/>
          <w:szCs w:val="20"/>
        </w:rPr>
        <w:t>վերաբերող՝</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 xml:space="preserve"> </w:t>
      </w:r>
      <w:r w:rsidRPr="00BA41C0">
        <w:rPr>
          <w:rFonts w:ascii="GHEA Grapalat" w:hAnsi="GHEA Grapalat"/>
          <w:sz w:val="20"/>
          <w:szCs w:val="20"/>
        </w:rPr>
        <w:t>քննվող</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միացնում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w:t>
      </w:r>
    </w:p>
    <w:p w14:paraId="283FB84C"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 xml:space="preserve"> </w:t>
      </w:r>
      <w:r w:rsidRPr="00BA41C0">
        <w:rPr>
          <w:rFonts w:ascii="GHEA Grapalat" w:hAnsi="GHEA Grapalat"/>
          <w:sz w:val="20"/>
          <w:szCs w:val="20"/>
        </w:rPr>
        <w:t>նշելով</w:t>
      </w:r>
      <w:r w:rsidRPr="001F3550">
        <w:rPr>
          <w:rFonts w:ascii="GHEA Grapalat" w:hAnsi="GHEA Grapalat"/>
          <w:sz w:val="20"/>
          <w:szCs w:val="20"/>
          <w:lang w:val="es-ES"/>
        </w:rPr>
        <w:t xml:space="preserve"> </w:t>
      </w:r>
      <w:r w:rsidRPr="00BA41C0">
        <w:rPr>
          <w:rFonts w:ascii="GHEA Grapalat" w:hAnsi="GHEA Grapalat"/>
          <w:sz w:val="20"/>
          <w:szCs w:val="20"/>
        </w:rPr>
        <w:t>կասեցման</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14:paraId="2F8E1227"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պատասխանը</w:t>
      </w:r>
      <w:r w:rsidRPr="001F3550">
        <w:rPr>
          <w:rFonts w:ascii="GHEA Grapalat" w:hAnsi="GHEA Grapalat"/>
          <w:sz w:val="20"/>
          <w:szCs w:val="20"/>
          <w:lang w:val="es-ES"/>
        </w:rPr>
        <w:t xml:space="preserve"> </w:t>
      </w:r>
      <w:r>
        <w:rPr>
          <w:rFonts w:ascii="GHEA Grapalat" w:hAnsi="GHEA Grapalat"/>
          <w:sz w:val="20"/>
          <w:szCs w:val="20"/>
        </w:rPr>
        <w:t>պատվիրատուն</w:t>
      </w:r>
      <w:r w:rsidRPr="001F3550">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785B3423"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անձինք</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նրանց</w:t>
      </w:r>
      <w:r w:rsidRPr="001F3550">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նիստի</w:t>
      </w:r>
      <w:r w:rsidRPr="001F3550">
        <w:rPr>
          <w:rFonts w:ascii="GHEA Grapalat" w:hAnsi="GHEA Grapalat"/>
          <w:sz w:val="20"/>
          <w:szCs w:val="20"/>
          <w:lang w:val="es-ES"/>
        </w:rPr>
        <w:t xml:space="preserve"> </w:t>
      </w:r>
      <w:r w:rsidRPr="00BA41C0">
        <w:rPr>
          <w:rFonts w:ascii="GHEA Grapalat" w:hAnsi="GHEA Grapalat"/>
          <w:sz w:val="20"/>
          <w:szCs w:val="20"/>
        </w:rPr>
        <w:t>ժամանակի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վայրի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առանձին</w:t>
      </w:r>
      <w:r w:rsidRPr="001F3550">
        <w:rPr>
          <w:rFonts w:ascii="GHEA Grapalat" w:hAnsi="GHEA Grapalat"/>
          <w:sz w:val="20"/>
          <w:szCs w:val="20"/>
          <w:lang w:val="es-ES"/>
        </w:rPr>
        <w:t xml:space="preserve"> </w:t>
      </w:r>
      <w:r w:rsidRPr="00BA41C0">
        <w:rPr>
          <w:rFonts w:ascii="GHEA Grapalat" w:hAnsi="GHEA Grapalat"/>
          <w:sz w:val="20"/>
          <w:szCs w:val="20"/>
        </w:rPr>
        <w:t>դատավարական</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w:t>
      </w:r>
      <w:r w:rsidRPr="001F3550">
        <w:rPr>
          <w:rFonts w:ascii="GHEA Grapalat" w:hAnsi="GHEA Grapalat"/>
          <w:sz w:val="20"/>
          <w:szCs w:val="20"/>
          <w:lang w:val="es-ES"/>
        </w:rPr>
        <w:t xml:space="preserve"> </w:t>
      </w:r>
      <w:r w:rsidRPr="00BA41C0">
        <w:rPr>
          <w:rFonts w:ascii="GHEA Grapalat" w:hAnsi="GHEA Grapalat"/>
          <w:sz w:val="20"/>
          <w:szCs w:val="20"/>
        </w:rPr>
        <w:t>կատարելու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ծանուցվում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հաղորդակցության</w:t>
      </w:r>
      <w:r w:rsidRPr="001F3550">
        <w:rPr>
          <w:rFonts w:ascii="GHEA Grapalat" w:hAnsi="GHEA Grapalat"/>
          <w:sz w:val="20"/>
          <w:szCs w:val="20"/>
          <w:lang w:val="es-ES"/>
        </w:rPr>
        <w:t xml:space="preserve"> </w:t>
      </w:r>
      <w:r w:rsidRPr="00BA41C0">
        <w:rPr>
          <w:rFonts w:ascii="GHEA Grapalat" w:hAnsi="GHEA Grapalat"/>
          <w:sz w:val="20"/>
          <w:szCs w:val="20"/>
        </w:rPr>
        <w:t>միջոցով</w:t>
      </w:r>
      <w:r w:rsidRPr="001F3550">
        <w:rPr>
          <w:rFonts w:ascii="GHEA Grapalat" w:hAnsi="GHEA Grapalat"/>
          <w:sz w:val="20"/>
          <w:szCs w:val="20"/>
          <w:lang w:val="es-ES"/>
        </w:rPr>
        <w:t xml:space="preserve"> </w:t>
      </w:r>
      <w:r w:rsidRPr="00BA41C0">
        <w:rPr>
          <w:rFonts w:ascii="GHEA Grapalat" w:hAnsi="GHEA Grapalat"/>
          <w:sz w:val="20"/>
          <w:szCs w:val="20"/>
        </w:rPr>
        <w:t>ծանուցագրերը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փաստաթղթեր</w:t>
      </w:r>
      <w:r w:rsidRPr="001F3550">
        <w:rPr>
          <w:rFonts w:ascii="GHEA Grapalat" w:hAnsi="GHEA Grapalat"/>
          <w:sz w:val="20"/>
          <w:szCs w:val="20"/>
          <w:lang w:val="es-ES"/>
        </w:rPr>
        <w:t xml:space="preserve"> </w:t>
      </w:r>
      <w:r w:rsidRPr="00BA41C0">
        <w:rPr>
          <w:rFonts w:ascii="GHEA Grapalat" w:hAnsi="GHEA Grapalat"/>
          <w:sz w:val="20"/>
          <w:szCs w:val="20"/>
        </w:rPr>
        <w:t>Օրենսգրքի</w:t>
      </w:r>
      <w:r w:rsidRPr="001F3550">
        <w:rPr>
          <w:rFonts w:ascii="GHEA Grapalat" w:hAnsi="GHEA Grapalat"/>
          <w:sz w:val="20"/>
          <w:szCs w:val="20"/>
          <w:lang w:val="es-ES"/>
        </w:rPr>
        <w:t xml:space="preserve"> 97-</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հայցադիմումում</w:t>
      </w:r>
      <w:r w:rsidRPr="001F3550">
        <w:rPr>
          <w:rFonts w:ascii="GHEA Grapalat" w:hAnsi="GHEA Grapalat"/>
          <w:sz w:val="20"/>
          <w:szCs w:val="20"/>
          <w:lang w:val="es-ES"/>
        </w:rPr>
        <w:t xml:space="preserve"> </w:t>
      </w:r>
      <w:r w:rsidRPr="00BA41C0">
        <w:rPr>
          <w:rFonts w:ascii="GHEA Grapalat" w:hAnsi="GHEA Grapalat"/>
          <w:sz w:val="20"/>
          <w:szCs w:val="20"/>
        </w:rPr>
        <w:t>նշված</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փոստին</w:t>
      </w:r>
      <w:r w:rsidRPr="001F3550">
        <w:rPr>
          <w:rFonts w:ascii="GHEA Grapalat" w:hAnsi="GHEA Grapalat"/>
          <w:sz w:val="20"/>
          <w:szCs w:val="20"/>
          <w:lang w:val="es-ES"/>
        </w:rPr>
        <w:t xml:space="preserve"> </w:t>
      </w:r>
      <w:r w:rsidRPr="00BA41C0">
        <w:rPr>
          <w:rFonts w:ascii="GHEA Grapalat" w:hAnsi="GHEA Grapalat"/>
          <w:sz w:val="20"/>
          <w:szCs w:val="20"/>
        </w:rPr>
        <w:t>ուղարկելու</w:t>
      </w:r>
      <w:r w:rsidRPr="001F3550">
        <w:rPr>
          <w:rFonts w:ascii="GHEA Grapalat" w:hAnsi="GHEA Grapalat"/>
          <w:sz w:val="20"/>
          <w:szCs w:val="20"/>
          <w:lang w:val="es-ES"/>
        </w:rPr>
        <w:t xml:space="preserve"> </w:t>
      </w:r>
      <w:r w:rsidRPr="00BA41C0">
        <w:rPr>
          <w:rFonts w:ascii="GHEA Grapalat" w:hAnsi="GHEA Grapalat"/>
          <w:sz w:val="20"/>
          <w:szCs w:val="20"/>
        </w:rPr>
        <w:t>եղանակով</w:t>
      </w:r>
      <w:r w:rsidRPr="001F3550">
        <w:rPr>
          <w:rFonts w:ascii="GHEA Grapalat" w:hAnsi="GHEA Grapalat"/>
          <w:sz w:val="20"/>
          <w:szCs w:val="20"/>
          <w:lang w:val="es-ES"/>
        </w:rPr>
        <w:t>:</w:t>
      </w:r>
    </w:p>
    <w:p w14:paraId="5DEC17FA"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քննում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դրանց</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վճիռները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ընթացակարգով</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w:t>
      </w:r>
      <w:r w:rsidRPr="001F3550">
        <w:rPr>
          <w:rFonts w:ascii="GHEA Grapalat" w:hAnsi="GHEA Grapalat"/>
          <w:sz w:val="20"/>
          <w:szCs w:val="20"/>
          <w:lang w:val="es-ES"/>
        </w:rPr>
        <w:t xml:space="preserve"> </w:t>
      </w:r>
      <w:r w:rsidRPr="00BA41C0">
        <w:rPr>
          <w:rFonts w:ascii="GHEA Grapalat" w:hAnsi="GHEA Grapalat"/>
          <w:sz w:val="20"/>
          <w:szCs w:val="20"/>
        </w:rPr>
        <w:t>միջնորդությամբ</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նախաձեռնությամբ</w:t>
      </w:r>
      <w:r w:rsidRPr="001F3550">
        <w:rPr>
          <w:rFonts w:ascii="GHEA Grapalat" w:hAnsi="GHEA Grapalat"/>
          <w:sz w:val="20"/>
          <w:szCs w:val="20"/>
          <w:lang w:val="es-ES"/>
        </w:rPr>
        <w:t xml:space="preserve"> </w:t>
      </w:r>
      <w:r w:rsidRPr="00BA41C0">
        <w:rPr>
          <w:rFonts w:ascii="GHEA Grapalat" w:hAnsi="GHEA Grapalat"/>
          <w:sz w:val="20"/>
          <w:szCs w:val="20"/>
        </w:rPr>
        <w:t>եկել</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եզրահանգման</w:t>
      </w:r>
      <w:r w:rsidRPr="001F3550">
        <w:rPr>
          <w:rFonts w:ascii="GHEA Grapalat" w:hAnsi="GHEA Grapalat"/>
          <w:sz w:val="20"/>
          <w:szCs w:val="20"/>
          <w:lang w:val="es-ES"/>
        </w:rPr>
        <w:t xml:space="preserve">, </w:t>
      </w:r>
      <w:r w:rsidRPr="00BA41C0">
        <w:rPr>
          <w:rFonts w:ascii="GHEA Grapalat" w:hAnsi="GHEA Grapalat"/>
          <w:sz w:val="20"/>
          <w:szCs w:val="20"/>
        </w:rPr>
        <w:t>որ</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քննել</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w:t>
      </w:r>
    </w:p>
    <w:p w14:paraId="4560B600"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միջնորդությունը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ժամկետի</w:t>
      </w:r>
      <w:r w:rsidRPr="001F3550">
        <w:rPr>
          <w:rFonts w:ascii="GHEA Grapalat" w:hAnsi="GHEA Grapalat"/>
          <w:sz w:val="20"/>
          <w:szCs w:val="20"/>
          <w:lang w:val="es-ES"/>
        </w:rPr>
        <w:t xml:space="preserve"> </w:t>
      </w:r>
      <w:r w:rsidRPr="00BA41C0">
        <w:rPr>
          <w:rFonts w:ascii="GHEA Grapalat" w:hAnsi="GHEA Grapalat"/>
          <w:sz w:val="20"/>
          <w:szCs w:val="20"/>
        </w:rPr>
        <w:t>լրանալը</w:t>
      </w:r>
      <w:r w:rsidRPr="001F3550">
        <w:rPr>
          <w:rFonts w:ascii="GHEA Grapalat" w:hAnsi="GHEA Grapalat"/>
          <w:sz w:val="20"/>
          <w:szCs w:val="20"/>
          <w:lang w:val="es-ES"/>
        </w:rPr>
        <w:t>:</w:t>
      </w:r>
    </w:p>
    <w:p w14:paraId="2A32F239"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լրանալուց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7F832E79"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լուծվել</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w:t>
      </w:r>
    </w:p>
    <w:p w14:paraId="669AD9E1"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հիմքում</w:t>
      </w:r>
      <w:r w:rsidRPr="001F3550">
        <w:rPr>
          <w:rFonts w:ascii="GHEA Grapalat" w:hAnsi="GHEA Grapalat"/>
          <w:sz w:val="20"/>
          <w:szCs w:val="20"/>
          <w:lang w:val="es-ES"/>
        </w:rPr>
        <w:t xml:space="preserve"> </w:t>
      </w:r>
      <w:r w:rsidRPr="00BA41C0">
        <w:rPr>
          <w:rFonts w:ascii="GHEA Grapalat" w:hAnsi="GHEA Grapalat"/>
          <w:sz w:val="20"/>
          <w:szCs w:val="20"/>
        </w:rPr>
        <w:t>ընկած</w:t>
      </w:r>
      <w:r w:rsidRPr="001F3550">
        <w:rPr>
          <w:rFonts w:ascii="GHEA Grapalat" w:hAnsi="GHEA Grapalat"/>
          <w:sz w:val="20"/>
          <w:szCs w:val="20"/>
          <w:lang w:val="es-ES"/>
        </w:rPr>
        <w:t xml:space="preserve"> </w:t>
      </w:r>
      <w:r w:rsidRPr="00BA41C0">
        <w:rPr>
          <w:rFonts w:ascii="GHEA Grapalat" w:hAnsi="GHEA Grapalat"/>
          <w:sz w:val="20"/>
          <w:szCs w:val="20"/>
        </w:rPr>
        <w:t>հանգամանքների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ընդունման</w:t>
      </w:r>
      <w:r w:rsidRPr="001F3550">
        <w:rPr>
          <w:rFonts w:ascii="GHEA Grapalat" w:hAnsi="GHEA Grapalat"/>
          <w:sz w:val="20"/>
          <w:szCs w:val="20"/>
          <w:lang w:val="es-ES"/>
        </w:rPr>
        <w:t xml:space="preserve"> </w:t>
      </w:r>
      <w:r w:rsidRPr="00BA41C0">
        <w:rPr>
          <w:rFonts w:ascii="GHEA Grapalat" w:hAnsi="GHEA Grapalat"/>
          <w:sz w:val="20"/>
          <w:szCs w:val="20"/>
        </w:rPr>
        <w:t>օրենքով</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իրավական</w:t>
      </w:r>
      <w:r w:rsidRPr="001F3550">
        <w:rPr>
          <w:rFonts w:ascii="GHEA Grapalat" w:hAnsi="GHEA Grapalat"/>
          <w:sz w:val="20"/>
          <w:szCs w:val="20"/>
          <w:lang w:val="es-ES"/>
        </w:rPr>
        <w:t xml:space="preserve"> </w:t>
      </w:r>
      <w:r w:rsidRPr="00BA41C0">
        <w:rPr>
          <w:rFonts w:ascii="GHEA Grapalat" w:hAnsi="GHEA Grapalat"/>
          <w:sz w:val="20"/>
          <w:szCs w:val="20"/>
        </w:rPr>
        <w:t>ակտերով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կարգը</w:t>
      </w:r>
      <w:r w:rsidRPr="001F3550">
        <w:rPr>
          <w:rFonts w:ascii="GHEA Grapalat" w:hAnsi="GHEA Grapalat"/>
          <w:sz w:val="20"/>
          <w:szCs w:val="20"/>
          <w:lang w:val="es-ES"/>
        </w:rPr>
        <w:t xml:space="preserve"> </w:t>
      </w:r>
      <w:r w:rsidRPr="00BA41C0">
        <w:rPr>
          <w:rFonts w:ascii="GHEA Grapalat" w:hAnsi="GHEA Grapalat"/>
          <w:sz w:val="20"/>
          <w:szCs w:val="20"/>
        </w:rPr>
        <w:t>պահպանված</w:t>
      </w:r>
      <w:r w:rsidRPr="001F3550">
        <w:rPr>
          <w:rFonts w:ascii="GHEA Grapalat" w:hAnsi="GHEA Grapalat"/>
          <w:sz w:val="20"/>
          <w:szCs w:val="20"/>
          <w:lang w:val="es-ES"/>
        </w:rPr>
        <w:t xml:space="preserve"> </w:t>
      </w:r>
      <w:r w:rsidRPr="00BA41C0">
        <w:rPr>
          <w:rFonts w:ascii="GHEA Grapalat" w:hAnsi="GHEA Grapalat"/>
          <w:sz w:val="20"/>
          <w:szCs w:val="20"/>
        </w:rPr>
        <w:t>լինելու</w:t>
      </w:r>
      <w:r w:rsidRPr="001F3550">
        <w:rPr>
          <w:rFonts w:ascii="GHEA Grapalat" w:hAnsi="GHEA Grapalat"/>
          <w:sz w:val="20"/>
          <w:szCs w:val="20"/>
          <w:lang w:val="es-ES"/>
        </w:rPr>
        <w:t xml:space="preserve"> </w:t>
      </w:r>
      <w:r w:rsidRPr="00BA41C0">
        <w:rPr>
          <w:rFonts w:ascii="GHEA Grapalat" w:hAnsi="GHEA Grapalat"/>
          <w:sz w:val="20"/>
          <w:szCs w:val="20"/>
        </w:rPr>
        <w:t>փաստերն</w:t>
      </w:r>
      <w:r w:rsidRPr="001F3550">
        <w:rPr>
          <w:rFonts w:ascii="GHEA Grapalat" w:hAnsi="GHEA Grapalat"/>
          <w:sz w:val="20"/>
          <w:szCs w:val="20"/>
          <w:lang w:val="es-ES"/>
        </w:rPr>
        <w:t xml:space="preserve"> </w:t>
      </w:r>
      <w:r w:rsidRPr="00BA41C0">
        <w:rPr>
          <w:rFonts w:ascii="GHEA Grapalat" w:hAnsi="GHEA Grapalat"/>
          <w:sz w:val="20"/>
          <w:szCs w:val="20"/>
        </w:rPr>
        <w:t>ապացուցելու</w:t>
      </w:r>
      <w:r w:rsidRPr="001F3550">
        <w:rPr>
          <w:rFonts w:ascii="GHEA Grapalat" w:hAnsi="GHEA Grapalat"/>
          <w:sz w:val="20"/>
          <w:szCs w:val="20"/>
          <w:lang w:val="es-ES"/>
        </w:rPr>
        <w:t xml:space="preserve"> </w:t>
      </w:r>
      <w:r w:rsidRPr="00BA41C0">
        <w:rPr>
          <w:rFonts w:ascii="GHEA Grapalat" w:hAnsi="GHEA Grapalat"/>
          <w:sz w:val="20"/>
          <w:szCs w:val="20"/>
        </w:rPr>
        <w:t>պարտականությունը</w:t>
      </w:r>
      <w:r w:rsidRPr="001F3550">
        <w:rPr>
          <w:rFonts w:ascii="GHEA Grapalat" w:hAnsi="GHEA Grapalat"/>
          <w:sz w:val="20"/>
          <w:szCs w:val="20"/>
          <w:lang w:val="es-ES"/>
        </w:rPr>
        <w:t xml:space="preserve"> </w:t>
      </w:r>
      <w:r w:rsidRPr="00BA41C0">
        <w:rPr>
          <w:rFonts w:ascii="GHEA Grapalat" w:hAnsi="GHEA Grapalat"/>
          <w:sz w:val="20"/>
          <w:szCs w:val="20"/>
        </w:rPr>
        <w:t>կրում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w:t>
      </w:r>
    </w:p>
    <w:p w14:paraId="5DA58BBE"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իրավաչափությունը</w:t>
      </w:r>
      <w:r w:rsidRPr="001F3550">
        <w:rPr>
          <w:rFonts w:ascii="GHEA Grapalat" w:hAnsi="GHEA Grapalat"/>
          <w:sz w:val="20"/>
          <w:szCs w:val="20"/>
          <w:lang w:val="es-ES"/>
        </w:rPr>
        <w:t xml:space="preserve"> </w:t>
      </w:r>
      <w:r w:rsidRPr="00BA41C0">
        <w:rPr>
          <w:rFonts w:ascii="GHEA Grapalat" w:hAnsi="GHEA Grapalat"/>
          <w:sz w:val="20"/>
          <w:szCs w:val="20"/>
        </w:rPr>
        <w:t>հիմնավորող</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միայն</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հիմնավորում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ապացույցի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անհնարինությունը</w:t>
      </w:r>
      <w:r w:rsidRPr="001F3550">
        <w:rPr>
          <w:rFonts w:ascii="GHEA Grapalat" w:hAnsi="GHEA Grapalat"/>
          <w:sz w:val="20"/>
          <w:szCs w:val="20"/>
          <w:lang w:val="es-ES"/>
        </w:rPr>
        <w:t xml:space="preserve"> </w:t>
      </w:r>
      <w:r w:rsidRPr="00BA41C0">
        <w:rPr>
          <w:rFonts w:ascii="GHEA Grapalat" w:hAnsi="GHEA Grapalat"/>
          <w:sz w:val="20"/>
          <w:szCs w:val="20"/>
        </w:rPr>
        <w:t>իրենից</w:t>
      </w:r>
      <w:r w:rsidRPr="001F3550">
        <w:rPr>
          <w:rFonts w:ascii="GHEA Grapalat" w:hAnsi="GHEA Grapalat"/>
          <w:sz w:val="20"/>
          <w:szCs w:val="20"/>
          <w:lang w:val="es-ES"/>
        </w:rPr>
        <w:t xml:space="preserve"> </w:t>
      </w:r>
      <w:r w:rsidRPr="00BA41C0">
        <w:rPr>
          <w:rFonts w:ascii="GHEA Grapalat" w:hAnsi="GHEA Grapalat"/>
          <w:sz w:val="20"/>
          <w:szCs w:val="20"/>
        </w:rPr>
        <w:t>անկախ</w:t>
      </w:r>
      <w:r w:rsidRPr="001F3550">
        <w:rPr>
          <w:rFonts w:ascii="GHEA Grapalat" w:hAnsi="GHEA Grapalat"/>
          <w:sz w:val="20"/>
          <w:szCs w:val="20"/>
          <w:lang w:val="es-ES"/>
        </w:rPr>
        <w:t xml:space="preserve"> </w:t>
      </w:r>
      <w:r w:rsidRPr="00BA41C0">
        <w:rPr>
          <w:rFonts w:ascii="GHEA Grapalat" w:hAnsi="GHEA Grapalat"/>
          <w:sz w:val="20"/>
          <w:szCs w:val="20"/>
        </w:rPr>
        <w:t>պատճառներով</w:t>
      </w:r>
      <w:r w:rsidRPr="001F3550">
        <w:rPr>
          <w:rFonts w:ascii="GHEA Grapalat" w:hAnsi="GHEA Grapalat"/>
          <w:sz w:val="20"/>
          <w:szCs w:val="20"/>
          <w:lang w:val="es-ES"/>
        </w:rPr>
        <w:t>:</w:t>
      </w:r>
    </w:p>
    <w:p w14:paraId="32EECD4B"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proofErr w:type="gramStart"/>
      <w:r w:rsidRPr="001F3550">
        <w:rPr>
          <w:rFonts w:ascii="GHEA Grapalat" w:hAnsi="GHEA Grapalat"/>
          <w:sz w:val="20"/>
          <w:szCs w:val="20"/>
          <w:lang w:val="es-ES"/>
        </w:rPr>
        <w:t>19 .</w:t>
      </w:r>
      <w:proofErr w:type="gramEnd"/>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բողոքարկումն</w:t>
      </w:r>
      <w:r w:rsidRPr="001F3550">
        <w:rPr>
          <w:rFonts w:ascii="GHEA Grapalat" w:hAnsi="GHEA Grapalat"/>
          <w:sz w:val="20"/>
          <w:szCs w:val="20"/>
          <w:lang w:val="es-ES"/>
        </w:rPr>
        <w:t xml:space="preserve"> </w:t>
      </w:r>
      <w:r w:rsidRPr="00BA41C0">
        <w:rPr>
          <w:rFonts w:ascii="GHEA Grapalat" w:hAnsi="GHEA Grapalat"/>
          <w:sz w:val="20"/>
          <w:szCs w:val="20"/>
        </w:rPr>
        <w:t>ինքնաբերաբար</w:t>
      </w:r>
      <w:r w:rsidRPr="001F3550">
        <w:rPr>
          <w:rFonts w:ascii="GHEA Grapalat" w:hAnsi="GHEA Grapalat"/>
          <w:sz w:val="20"/>
          <w:szCs w:val="20"/>
          <w:lang w:val="es-ES"/>
        </w:rPr>
        <w:t xml:space="preserve"> </w:t>
      </w:r>
      <w:r w:rsidRPr="00BA41C0">
        <w:rPr>
          <w:rFonts w:ascii="GHEA Grapalat" w:hAnsi="GHEA Grapalat"/>
          <w:sz w:val="20"/>
          <w:szCs w:val="20"/>
        </w:rPr>
        <w:t>կասեցնում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cs="GHEA Grapalat"/>
          <w:sz w:val="20"/>
          <w:szCs w:val="20"/>
        </w:rPr>
        <w:t>կետով</w:t>
      </w:r>
      <w:r w:rsidRPr="001F3550">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հրապարակվելու</w:t>
      </w:r>
      <w:r w:rsidRPr="001F3550">
        <w:rPr>
          <w:rFonts w:ascii="GHEA Grapalat" w:hAnsi="GHEA Grapalat"/>
          <w:sz w:val="20"/>
          <w:szCs w:val="20"/>
          <w:lang w:val="es-ES"/>
        </w:rPr>
        <w:t xml:space="preserve"> </w:t>
      </w:r>
      <w:r w:rsidRPr="00BA41C0">
        <w:rPr>
          <w:rFonts w:ascii="GHEA Grapalat" w:hAnsi="GHEA Grapalat"/>
          <w:sz w:val="20"/>
          <w:szCs w:val="20"/>
        </w:rPr>
        <w:t>օրվանից</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վեճի</w:t>
      </w:r>
      <w:r w:rsidRPr="001F3550">
        <w:rPr>
          <w:rFonts w:ascii="GHEA Grapalat" w:hAnsi="GHEA Grapalat"/>
          <w:sz w:val="20"/>
          <w:szCs w:val="20"/>
          <w:lang w:val="es-ES"/>
        </w:rPr>
        <w:t xml:space="preserve"> </w:t>
      </w:r>
      <w:r w:rsidRPr="00BA41C0">
        <w:rPr>
          <w:rFonts w:ascii="GHEA Grapalat" w:hAnsi="GHEA Grapalat"/>
          <w:sz w:val="20"/>
          <w:szCs w:val="20"/>
        </w:rPr>
        <w:t>քննության</w:t>
      </w:r>
      <w:r w:rsidRPr="001F3550">
        <w:rPr>
          <w:rFonts w:ascii="GHEA Grapalat" w:hAnsi="GHEA Grapalat"/>
          <w:sz w:val="20"/>
          <w:szCs w:val="20"/>
          <w:lang w:val="es-ES"/>
        </w:rPr>
        <w:t xml:space="preserve"> </w:t>
      </w:r>
      <w:r w:rsidRPr="00BA41C0">
        <w:rPr>
          <w:rFonts w:ascii="GHEA Grapalat" w:hAnsi="GHEA Grapalat"/>
          <w:sz w:val="20"/>
          <w:szCs w:val="20"/>
        </w:rPr>
        <w:t>արդյունքներով</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կայացրած</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մտնելու</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14:paraId="0E4684D9"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հանրային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պաշտպանության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ազգային</w:t>
      </w:r>
      <w:r w:rsidRPr="001F3550">
        <w:rPr>
          <w:rFonts w:ascii="GHEA Grapalat" w:hAnsi="GHEA Grapalat"/>
          <w:sz w:val="20"/>
          <w:szCs w:val="20"/>
          <w:lang w:val="es-ES"/>
        </w:rPr>
        <w:t xml:space="preserve"> </w:t>
      </w:r>
      <w:r w:rsidRPr="00BA41C0">
        <w:rPr>
          <w:rFonts w:ascii="GHEA Grapalat" w:hAnsi="GHEA Grapalat"/>
          <w:sz w:val="20"/>
          <w:szCs w:val="20"/>
        </w:rPr>
        <w:t>անվտանգության</w:t>
      </w:r>
      <w:r w:rsidRPr="001F3550">
        <w:rPr>
          <w:rFonts w:ascii="GHEA Grapalat" w:hAnsi="GHEA Grapalat"/>
          <w:sz w:val="20"/>
          <w:szCs w:val="20"/>
          <w:lang w:val="es-ES"/>
        </w:rPr>
        <w:t xml:space="preserve"> </w:t>
      </w:r>
      <w:r w:rsidRPr="00BA41C0">
        <w:rPr>
          <w:rFonts w:ascii="GHEA Grapalat" w:hAnsi="GHEA Grapalat"/>
          <w:sz w:val="20"/>
          <w:szCs w:val="20"/>
        </w:rPr>
        <w:t>շահերից</w:t>
      </w:r>
      <w:r w:rsidRPr="001F3550">
        <w:rPr>
          <w:rFonts w:ascii="GHEA Grapalat" w:hAnsi="GHEA Grapalat"/>
          <w:sz w:val="20"/>
          <w:szCs w:val="20"/>
          <w:lang w:val="es-ES"/>
        </w:rPr>
        <w:t xml:space="preserve"> </w:t>
      </w:r>
      <w:r w:rsidRPr="00BA41C0">
        <w:rPr>
          <w:rFonts w:ascii="GHEA Grapalat" w:hAnsi="GHEA Grapalat"/>
          <w:sz w:val="20"/>
          <w:szCs w:val="20"/>
        </w:rPr>
        <w:t>ելնելով</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շարունակել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1-</w:t>
      </w:r>
      <w:r w:rsidRPr="00BA41C0">
        <w:rPr>
          <w:rFonts w:ascii="GHEA Grapalat" w:hAnsi="GHEA Grapalat"/>
          <w:sz w:val="20"/>
          <w:szCs w:val="20"/>
        </w:rPr>
        <w:t>ին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մարմինների</w:t>
      </w:r>
      <w:r w:rsidRPr="001F3550">
        <w:rPr>
          <w:rFonts w:ascii="GHEA Grapalat" w:hAnsi="GHEA Grapalat"/>
          <w:sz w:val="20"/>
          <w:szCs w:val="20"/>
          <w:lang w:val="es-ES"/>
        </w:rPr>
        <w:t xml:space="preserve"> </w:t>
      </w:r>
      <w:r w:rsidRPr="00BA41C0">
        <w:rPr>
          <w:rFonts w:ascii="GHEA Grapalat" w:hAnsi="GHEA Grapalat"/>
          <w:sz w:val="20"/>
          <w:szCs w:val="20"/>
        </w:rPr>
        <w:t>ղեկավարների</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իրավաբանական</w:t>
      </w:r>
      <w:r w:rsidRPr="001F3550">
        <w:rPr>
          <w:rFonts w:ascii="GHEA Grapalat" w:hAnsi="GHEA Grapalat"/>
          <w:sz w:val="20"/>
          <w:szCs w:val="20"/>
          <w:lang w:val="es-ES"/>
        </w:rPr>
        <w:t xml:space="preserve"> </w:t>
      </w:r>
      <w:r w:rsidRPr="00BA41C0">
        <w:rPr>
          <w:rFonts w:ascii="GHEA Grapalat" w:hAnsi="GHEA Grapalat"/>
          <w:sz w:val="20"/>
          <w:szCs w:val="20"/>
        </w:rPr>
        <w:t>անձանց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գործադիր</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ղեկավարի</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միջնորդության</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կասեցումը</w:t>
      </w:r>
      <w:r w:rsidRPr="001F3550">
        <w:rPr>
          <w:rFonts w:ascii="GHEA Grapalat" w:hAnsi="GHEA Grapalat"/>
          <w:sz w:val="20"/>
          <w:szCs w:val="20"/>
          <w:lang w:val="es-ES"/>
        </w:rPr>
        <w:t xml:space="preserve"> </w:t>
      </w:r>
      <w:r w:rsidRPr="00BA41C0">
        <w:rPr>
          <w:rFonts w:ascii="GHEA Grapalat" w:hAnsi="GHEA Grapalat"/>
          <w:sz w:val="20"/>
          <w:szCs w:val="20"/>
        </w:rPr>
        <w:t>վերացնելու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կայացման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մարմինն</w:t>
      </w:r>
      <w:r w:rsidRPr="001F3550">
        <w:rPr>
          <w:rFonts w:ascii="GHEA Grapalat" w:hAnsi="GHEA Grapalat"/>
          <w:sz w:val="20"/>
          <w:szCs w:val="20"/>
          <w:lang w:val="es-ES"/>
        </w:rPr>
        <w:t xml:space="preserve"> </w:t>
      </w:r>
      <w:r w:rsidRPr="00BA41C0">
        <w:rPr>
          <w:rFonts w:ascii="GHEA Grapalat" w:hAnsi="GHEA Grapalat"/>
          <w:sz w:val="20"/>
          <w:szCs w:val="20"/>
        </w:rPr>
        <w:t>այդ</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14:paraId="42634110"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lastRenderedPageBreak/>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մտնում</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պահից</w:t>
      </w:r>
      <w:r w:rsidRPr="001F3550">
        <w:rPr>
          <w:rFonts w:ascii="GHEA Grapalat" w:hAnsi="GHEA Grapalat"/>
          <w:sz w:val="20"/>
          <w:szCs w:val="20"/>
          <w:lang w:val="es-ES"/>
        </w:rPr>
        <w:t>:</w:t>
      </w:r>
    </w:p>
    <w:p w14:paraId="74C3E08B"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14:paraId="198A3D9E"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cs="GHEA Grapalat"/>
          <w:sz w:val="20"/>
          <w:szCs w:val="20"/>
        </w:rPr>
        <w:t>համար</w:t>
      </w:r>
      <w:r w:rsidRPr="001F3550">
        <w:rPr>
          <w:rFonts w:ascii="GHEA Grapalat" w:hAnsi="GHEA Grapalat"/>
          <w:sz w:val="20"/>
          <w:szCs w:val="20"/>
          <w:lang w:val="es-ES"/>
        </w:rPr>
        <w:t xml:space="preserve"> </w:t>
      </w:r>
      <w:r w:rsidRPr="00BA41C0">
        <w:rPr>
          <w:rFonts w:ascii="GHEA Grapalat" w:hAnsi="GHEA Grapalat" w:cs="GHEA Grapalat"/>
          <w:sz w:val="20"/>
          <w:szCs w:val="20"/>
        </w:rPr>
        <w:t>գանձվող</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տուրքերի</w:t>
      </w:r>
      <w:r w:rsidRPr="001F3550">
        <w:rPr>
          <w:rFonts w:ascii="GHEA Grapalat" w:hAnsi="GHEA Grapalat"/>
          <w:sz w:val="20"/>
          <w:szCs w:val="20"/>
          <w:lang w:val="es-ES"/>
        </w:rPr>
        <w:t xml:space="preserve"> </w:t>
      </w:r>
      <w:r w:rsidRPr="00BA41C0">
        <w:rPr>
          <w:rFonts w:ascii="GHEA Grapalat" w:hAnsi="GHEA Grapalat"/>
          <w:sz w:val="20"/>
          <w:szCs w:val="20"/>
        </w:rPr>
        <w:t>դրույքաչափերը</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տուրքի</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օրենքով։</w:t>
      </w:r>
    </w:p>
    <w:p w14:paraId="583961A4" w14:textId="676A9975" w:rsidR="000A1464" w:rsidRPr="001F3550" w:rsidRDefault="00532105" w:rsidP="00532105">
      <w:pPr>
        <w:shd w:val="clear" w:color="auto" w:fill="FFFFFF"/>
        <w:ind w:firstLine="375"/>
        <w:jc w:val="both"/>
        <w:rPr>
          <w:rFonts w:ascii="GHEA Grapalat" w:hAnsi="GHEA Grapalat"/>
          <w:sz w:val="20"/>
          <w:szCs w:val="20"/>
          <w:lang w:val="es-ES"/>
        </w:rPr>
      </w:pPr>
      <w:r>
        <w:rPr>
          <w:rFonts w:ascii="GHEA Grapalat" w:hAnsi="GHEA Grapalat" w:cs="Sylfaen"/>
          <w:b/>
          <w:szCs w:val="22"/>
          <w:lang w:val="es-ES"/>
        </w:rPr>
        <w:br w:type="page"/>
      </w:r>
    </w:p>
    <w:p w14:paraId="2C63A5FF" w14:textId="7BEFDF76"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lastRenderedPageBreak/>
        <w:t>ՄԱՍ</w:t>
      </w:r>
      <w:r w:rsidRPr="005E1F72">
        <w:rPr>
          <w:rFonts w:ascii="GHEA Grapalat" w:hAnsi="GHEA Grapalat"/>
          <w:b/>
          <w:szCs w:val="22"/>
          <w:lang w:val="af-ZA"/>
        </w:rPr>
        <w:t xml:space="preserve">  II</w:t>
      </w:r>
    </w:p>
    <w:p w14:paraId="05E4042D" w14:textId="77777777" w:rsidR="00096865" w:rsidRPr="002056EB" w:rsidRDefault="00096865" w:rsidP="00EF3662">
      <w:pPr>
        <w:pStyle w:val="BodyText"/>
        <w:ind w:right="-7"/>
        <w:jc w:val="center"/>
        <w:rPr>
          <w:rFonts w:ascii="GHEA Grapalat" w:hAnsi="GHEA Grapalat" w:cs="Sylfaen"/>
          <w:b/>
          <w:szCs w:val="22"/>
          <w:lang w:val="es-ES"/>
        </w:rPr>
      </w:pPr>
      <w:r w:rsidRPr="005E1F72">
        <w:rPr>
          <w:rFonts w:ascii="GHEA Grapalat" w:hAnsi="GHEA Grapalat" w:cs="Sylfaen"/>
          <w:b/>
          <w:szCs w:val="22"/>
          <w:lang w:val="es-ES"/>
        </w:rPr>
        <w:t>Հ</w:t>
      </w:r>
      <w:r w:rsidRPr="002056EB">
        <w:rPr>
          <w:rFonts w:ascii="GHEA Grapalat" w:hAnsi="GHEA Grapalat" w:cs="Sylfaen"/>
          <w:b/>
          <w:szCs w:val="22"/>
          <w:lang w:val="es-ES"/>
        </w:rPr>
        <w:t xml:space="preserve"> </w:t>
      </w:r>
      <w:r w:rsidRPr="005E1F72">
        <w:rPr>
          <w:rFonts w:ascii="GHEA Grapalat" w:hAnsi="GHEA Grapalat" w:cs="Sylfaen"/>
          <w:b/>
          <w:szCs w:val="22"/>
          <w:lang w:val="es-ES"/>
        </w:rPr>
        <w:t>Ր</w:t>
      </w:r>
      <w:r w:rsidRPr="002056EB">
        <w:rPr>
          <w:rFonts w:ascii="GHEA Grapalat" w:hAnsi="GHEA Grapalat" w:cs="Sylfaen"/>
          <w:b/>
          <w:szCs w:val="22"/>
          <w:lang w:val="es-ES"/>
        </w:rPr>
        <w:t xml:space="preserve"> </w:t>
      </w:r>
      <w:r w:rsidRPr="005E1F72">
        <w:rPr>
          <w:rFonts w:ascii="GHEA Grapalat" w:hAnsi="GHEA Grapalat" w:cs="Sylfaen"/>
          <w:b/>
          <w:szCs w:val="22"/>
          <w:lang w:val="es-ES"/>
        </w:rPr>
        <w:t>Ա</w:t>
      </w:r>
      <w:r w:rsidRPr="002056EB">
        <w:rPr>
          <w:rFonts w:ascii="GHEA Grapalat" w:hAnsi="GHEA Grapalat" w:cs="Sylfaen"/>
          <w:b/>
          <w:szCs w:val="22"/>
          <w:lang w:val="es-ES"/>
        </w:rPr>
        <w:t xml:space="preserve"> </w:t>
      </w:r>
      <w:r w:rsidRPr="005E1F72">
        <w:rPr>
          <w:rFonts w:ascii="GHEA Grapalat" w:hAnsi="GHEA Grapalat" w:cs="Sylfaen"/>
          <w:b/>
          <w:szCs w:val="22"/>
          <w:lang w:val="es-ES"/>
        </w:rPr>
        <w:t>Հ</w:t>
      </w:r>
      <w:r w:rsidRPr="002056EB">
        <w:rPr>
          <w:rFonts w:ascii="GHEA Grapalat" w:hAnsi="GHEA Grapalat" w:cs="Sylfaen"/>
          <w:b/>
          <w:szCs w:val="22"/>
          <w:lang w:val="es-ES"/>
        </w:rPr>
        <w:t xml:space="preserve"> </w:t>
      </w:r>
      <w:r w:rsidRPr="005E1F72">
        <w:rPr>
          <w:rFonts w:ascii="GHEA Grapalat" w:hAnsi="GHEA Grapalat" w:cs="Sylfaen"/>
          <w:b/>
          <w:szCs w:val="22"/>
          <w:lang w:val="es-ES"/>
        </w:rPr>
        <w:t>Ա</w:t>
      </w:r>
      <w:r w:rsidRPr="002056EB">
        <w:rPr>
          <w:rFonts w:ascii="GHEA Grapalat" w:hAnsi="GHEA Grapalat" w:cs="Sylfaen"/>
          <w:b/>
          <w:szCs w:val="22"/>
          <w:lang w:val="es-ES"/>
        </w:rPr>
        <w:t xml:space="preserve"> </w:t>
      </w:r>
      <w:r w:rsidRPr="005E1F72">
        <w:rPr>
          <w:rFonts w:ascii="GHEA Grapalat" w:hAnsi="GHEA Grapalat" w:cs="Sylfaen"/>
          <w:b/>
          <w:szCs w:val="22"/>
          <w:lang w:val="es-ES"/>
        </w:rPr>
        <w:t>Ն</w:t>
      </w:r>
      <w:r w:rsidRPr="002056EB">
        <w:rPr>
          <w:rFonts w:ascii="GHEA Grapalat" w:hAnsi="GHEA Grapalat" w:cs="Sylfaen"/>
          <w:b/>
          <w:szCs w:val="22"/>
          <w:lang w:val="es-ES"/>
        </w:rPr>
        <w:t xml:space="preserve"> </w:t>
      </w:r>
      <w:r w:rsidRPr="005E1F72">
        <w:rPr>
          <w:rFonts w:ascii="GHEA Grapalat" w:hAnsi="GHEA Grapalat" w:cs="Sylfaen"/>
          <w:b/>
          <w:szCs w:val="22"/>
          <w:lang w:val="es-ES"/>
        </w:rPr>
        <w:t>Գ</w:t>
      </w:r>
    </w:p>
    <w:p w14:paraId="1780F257" w14:textId="667E9CD4" w:rsidR="00096865" w:rsidRPr="002056EB" w:rsidRDefault="00210BDD" w:rsidP="00EF3662">
      <w:pPr>
        <w:pStyle w:val="BodyText"/>
        <w:ind w:right="-7"/>
        <w:jc w:val="center"/>
        <w:rPr>
          <w:rFonts w:ascii="GHEA Grapalat" w:hAnsi="GHEA Grapalat" w:cs="Sylfaen"/>
          <w:b/>
          <w:szCs w:val="22"/>
          <w:lang w:val="es-ES"/>
        </w:rPr>
      </w:pPr>
      <w:r>
        <w:rPr>
          <w:rFonts w:ascii="GHEA Grapalat" w:hAnsi="GHEA Grapalat" w:cs="Sylfaen"/>
          <w:b/>
          <w:szCs w:val="22"/>
          <w:lang w:val="hy-AM"/>
        </w:rPr>
        <w:t>ԳՆԱՆՇՄԱՆ ՀԱՐՑՄԱՆ</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Հ</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Ա</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Յ</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Տ</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Ը</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Պ</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Ա</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Տ</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Ր</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Ա</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Ս</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Տ</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Ե</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Լ</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ՈՒ</w:t>
      </w:r>
    </w:p>
    <w:p w14:paraId="48DDABBA" w14:textId="77777777" w:rsidR="00096865" w:rsidRPr="002056EB" w:rsidRDefault="00096865" w:rsidP="00EF3662">
      <w:pPr>
        <w:ind w:firstLine="567"/>
        <w:jc w:val="center"/>
        <w:rPr>
          <w:rFonts w:ascii="GHEA Grapalat" w:hAnsi="GHEA Grapalat"/>
          <w:szCs w:val="22"/>
          <w:lang w:val="es-ES"/>
        </w:rPr>
      </w:pPr>
    </w:p>
    <w:p w14:paraId="7B11DA4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76EFE295"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6BD453A8"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4B9A32AA"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75968D7B"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2BBE8CD7" w14:textId="77777777" w:rsidR="00096865" w:rsidRPr="005E1F72" w:rsidRDefault="00096865" w:rsidP="00EF3662">
      <w:pPr>
        <w:jc w:val="center"/>
        <w:rPr>
          <w:rFonts w:ascii="GHEA Grapalat" w:hAnsi="GHEA Grapalat"/>
          <w:b/>
          <w:szCs w:val="22"/>
          <w:lang w:val="af-ZA"/>
        </w:rPr>
      </w:pPr>
    </w:p>
    <w:p w14:paraId="482DCFF9"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20906252" w14:textId="77777777" w:rsidR="00096865" w:rsidRPr="005E1F72" w:rsidRDefault="00096865" w:rsidP="00EF3662">
      <w:pPr>
        <w:ind w:firstLine="720"/>
        <w:jc w:val="center"/>
        <w:rPr>
          <w:rFonts w:ascii="GHEA Grapalat" w:hAnsi="GHEA Grapalat"/>
          <w:szCs w:val="22"/>
          <w:lang w:val="af-ZA"/>
        </w:rPr>
      </w:pPr>
    </w:p>
    <w:p w14:paraId="5E18959D"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7030A038"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7F6BAC"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325D756" w14:textId="77777777" w:rsidR="00D84F32" w:rsidRDefault="002D5CF0" w:rsidP="00E968EF">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D84F32" w:rsidRPr="005E1F72">
        <w:rPr>
          <w:rFonts w:ascii="GHEA Grapalat" w:hAnsi="GHEA Grapalat" w:cs="Sylfaen"/>
          <w:sz w:val="20"/>
          <w:lang w:val="ru-RU"/>
        </w:rPr>
        <w:t>ընթացակարգին</w:t>
      </w:r>
      <w:r w:rsidR="00D84F32" w:rsidRPr="005E1F72">
        <w:rPr>
          <w:rFonts w:ascii="GHEA Grapalat" w:hAnsi="GHEA Grapalat" w:cs="Sylfaen"/>
          <w:sz w:val="20"/>
          <w:lang w:val="af-ZA"/>
        </w:rPr>
        <w:t xml:space="preserve"> </w:t>
      </w:r>
      <w:r w:rsidR="00D84F32" w:rsidRPr="005E1F72">
        <w:rPr>
          <w:rFonts w:ascii="GHEA Grapalat" w:hAnsi="GHEA Grapalat" w:cs="Sylfaen"/>
          <w:sz w:val="20"/>
          <w:lang w:val="ru-RU"/>
        </w:rPr>
        <w:t>մասնակցելու</w:t>
      </w:r>
      <w:r w:rsidR="00D84F32" w:rsidRPr="005E1F72">
        <w:rPr>
          <w:rFonts w:ascii="GHEA Grapalat" w:hAnsi="GHEA Grapalat" w:cs="Sylfaen"/>
          <w:sz w:val="20"/>
          <w:lang w:val="af-ZA"/>
        </w:rPr>
        <w:t xml:space="preserve"> </w:t>
      </w:r>
      <w:r w:rsidR="00D84F32" w:rsidRPr="005E1F72">
        <w:rPr>
          <w:rFonts w:ascii="GHEA Grapalat" w:hAnsi="GHEA Grapalat" w:cs="Sylfaen"/>
          <w:sz w:val="20"/>
          <w:lang w:val="ru-RU"/>
        </w:rPr>
        <w:t>դիմում</w:t>
      </w:r>
      <w:r w:rsidR="00D84F32" w:rsidRPr="002A4619">
        <w:rPr>
          <w:rFonts w:ascii="GHEA Grapalat" w:hAnsi="GHEA Grapalat" w:cs="Sylfaen"/>
          <w:sz w:val="20"/>
          <w:lang w:val="es-ES"/>
        </w:rPr>
        <w:t>-</w:t>
      </w:r>
      <w:r w:rsidR="00D84F32">
        <w:rPr>
          <w:rFonts w:ascii="GHEA Grapalat" w:hAnsi="GHEA Grapalat" w:cs="Sylfaen"/>
          <w:sz w:val="20"/>
        </w:rPr>
        <w:t>հայտարարություն</w:t>
      </w:r>
      <w:r w:rsidR="00D84F32" w:rsidRPr="005E1F72">
        <w:rPr>
          <w:rFonts w:ascii="GHEA Grapalat" w:hAnsi="GHEA Grapalat" w:cs="Sylfaen"/>
          <w:sz w:val="20"/>
          <w:lang w:val="af-ZA"/>
        </w:rPr>
        <w:t>` համաձայն հ</w:t>
      </w:r>
      <w:r w:rsidR="00D84F32" w:rsidRPr="005E1F72">
        <w:rPr>
          <w:rFonts w:ascii="GHEA Grapalat" w:hAnsi="GHEA Grapalat" w:cs="Sylfaen"/>
          <w:sz w:val="20"/>
          <w:lang w:val="ru-RU"/>
        </w:rPr>
        <w:t>ավելված</w:t>
      </w:r>
      <w:r w:rsidR="00D84F32" w:rsidRPr="005E1F72">
        <w:rPr>
          <w:rFonts w:ascii="GHEA Grapalat" w:hAnsi="GHEA Grapalat" w:cs="Sylfaen"/>
          <w:sz w:val="20"/>
          <w:lang w:val="af-ZA"/>
        </w:rPr>
        <w:t xml:space="preserve"> N 1-ի</w:t>
      </w:r>
      <w:r w:rsidR="00D84F32" w:rsidRPr="005E1F72">
        <w:rPr>
          <w:rFonts w:ascii="GHEA Grapalat" w:hAnsi="GHEA Grapalat" w:cs="Sylfaen"/>
          <w:sz w:val="20"/>
          <w:lang w:val="es-ES"/>
        </w:rPr>
        <w:t>.</w:t>
      </w:r>
    </w:p>
    <w:p w14:paraId="2FF486F8" w14:textId="0DC2E293" w:rsidR="00E968EF" w:rsidRPr="0088740B" w:rsidRDefault="00E968EF" w:rsidP="00E968EF">
      <w:pPr>
        <w:ind w:firstLine="567"/>
        <w:jc w:val="both"/>
        <w:rPr>
          <w:rFonts w:ascii="GHEA Grapalat" w:hAnsi="GHEA Grapalat" w:cs="Sylfaen"/>
          <w:sz w:val="20"/>
          <w:lang w:val="es-ES"/>
        </w:rPr>
      </w:pPr>
      <w:r w:rsidRPr="000B4CF4">
        <w:rPr>
          <w:rFonts w:ascii="GHEA Grapalat" w:hAnsi="GHEA Grapalat"/>
          <w:sz w:val="20"/>
          <w:lang w:val="es-ES"/>
        </w:rPr>
        <w:t xml:space="preserve">2.2 </w:t>
      </w:r>
      <w:r w:rsidRPr="005E1F72">
        <w:rPr>
          <w:rFonts w:ascii="GHEA Grapalat" w:hAnsi="GHEA Grapalat" w:cs="Sylfaen"/>
          <w:sz w:val="20"/>
          <w:lang w:val="es-ES"/>
        </w:rPr>
        <w:t xml:space="preserve">իր կողմից հաստատված` </w:t>
      </w:r>
      <w:r w:rsidRPr="00AA7E0D">
        <w:rPr>
          <w:rFonts w:ascii="GHEA Grapalat" w:hAnsi="GHEA Grapalat" w:cs="Sylfaen"/>
          <w:sz w:val="20"/>
          <w:lang w:val="hy-AM"/>
        </w:rPr>
        <w:t>առաջարկվող</w:t>
      </w:r>
      <w:r w:rsidRPr="005E1F72">
        <w:rPr>
          <w:rFonts w:ascii="GHEA Grapalat" w:hAnsi="GHEA Grapalat" w:cs="Sylfaen"/>
          <w:sz w:val="20"/>
          <w:lang w:val="es-ES"/>
        </w:rPr>
        <w:t xml:space="preserve"> </w:t>
      </w:r>
      <w:r w:rsidRPr="00AA7E0D">
        <w:rPr>
          <w:rFonts w:ascii="GHEA Grapalat" w:hAnsi="GHEA Grapalat" w:cs="Sylfaen"/>
          <w:sz w:val="20"/>
          <w:lang w:val="hy-AM"/>
        </w:rPr>
        <w:t>ապրանքի</w:t>
      </w:r>
      <w:r w:rsidRPr="005E1F72">
        <w:rPr>
          <w:rFonts w:ascii="GHEA Grapalat" w:hAnsi="GHEA Grapalat" w:cs="Sylfaen"/>
          <w:sz w:val="20"/>
          <w:lang w:val="es-ES"/>
        </w:rPr>
        <w:t xml:space="preserve"> </w:t>
      </w:r>
      <w:r w:rsidRPr="0088740B">
        <w:rPr>
          <w:rFonts w:ascii="GHEA Grapalat" w:hAnsi="GHEA Grapalat"/>
          <w:sz w:val="20"/>
          <w:szCs w:val="20"/>
          <w:lang w:val="hy-AM" w:eastAsia="x-none"/>
        </w:rPr>
        <w:t>ամբողջական նկարագիրը</w:t>
      </w:r>
      <w:r w:rsidRPr="0088740B">
        <w:rPr>
          <w:rFonts w:ascii="GHEA Grapalat" w:hAnsi="GHEA Grapalat"/>
          <w:sz w:val="20"/>
          <w:szCs w:val="20"/>
          <w:lang w:val="es-ES" w:eastAsia="x-none"/>
        </w:rPr>
        <w:t xml:space="preserve">` </w:t>
      </w:r>
      <w:r w:rsidRPr="0088740B">
        <w:rPr>
          <w:rFonts w:ascii="GHEA Grapalat" w:hAnsi="GHEA Grapalat"/>
          <w:sz w:val="20"/>
          <w:szCs w:val="20"/>
          <w:lang w:val="hy-AM" w:eastAsia="x-none"/>
        </w:rPr>
        <w:t>համաձայն</w:t>
      </w:r>
      <w:r w:rsidRPr="0088740B">
        <w:rPr>
          <w:rFonts w:ascii="GHEA Grapalat" w:hAnsi="GHEA Grapalat"/>
          <w:sz w:val="20"/>
          <w:szCs w:val="20"/>
          <w:lang w:val="es-ES" w:eastAsia="x-none"/>
        </w:rPr>
        <w:t xml:space="preserve"> </w:t>
      </w:r>
      <w:r w:rsidRPr="0088740B">
        <w:rPr>
          <w:rFonts w:ascii="GHEA Grapalat" w:hAnsi="GHEA Grapalat"/>
          <w:sz w:val="20"/>
          <w:szCs w:val="20"/>
          <w:lang w:val="hy-AM" w:eastAsia="x-none"/>
        </w:rPr>
        <w:t>հավելված</w:t>
      </w:r>
      <w:r w:rsidRPr="0088740B">
        <w:rPr>
          <w:rFonts w:ascii="GHEA Grapalat" w:hAnsi="GHEA Grapalat"/>
          <w:sz w:val="20"/>
          <w:szCs w:val="20"/>
          <w:lang w:val="es-ES" w:eastAsia="x-none"/>
        </w:rPr>
        <w:t xml:space="preserve"> </w:t>
      </w:r>
      <w:r w:rsidR="00B14E2D" w:rsidRPr="0088740B">
        <w:rPr>
          <w:rFonts w:ascii="GHEA Grapalat" w:hAnsi="GHEA Grapalat"/>
          <w:sz w:val="20"/>
          <w:szCs w:val="20"/>
          <w:lang w:val="es-ES" w:eastAsia="x-none"/>
        </w:rPr>
        <w:br/>
      </w:r>
      <w:r w:rsidRPr="0088740B">
        <w:rPr>
          <w:rFonts w:ascii="GHEA Grapalat" w:hAnsi="GHEA Grapalat"/>
          <w:sz w:val="20"/>
          <w:szCs w:val="20"/>
          <w:lang w:val="es-ES" w:eastAsia="x-none"/>
        </w:rPr>
        <w:t>N 1.1-</w:t>
      </w:r>
      <w:r w:rsidRPr="0088740B">
        <w:rPr>
          <w:rFonts w:ascii="GHEA Grapalat" w:hAnsi="GHEA Grapalat"/>
          <w:sz w:val="20"/>
          <w:szCs w:val="20"/>
          <w:lang w:val="hy-AM" w:eastAsia="x-none"/>
        </w:rPr>
        <w:t>ի</w:t>
      </w:r>
      <w:r w:rsidRPr="0088740B">
        <w:rPr>
          <w:rFonts w:ascii="GHEA Grapalat" w:hAnsi="GHEA Grapalat" w:cs="Sylfaen"/>
          <w:sz w:val="20"/>
          <w:lang w:val="es-ES"/>
        </w:rPr>
        <w:t>.</w:t>
      </w:r>
    </w:p>
    <w:p w14:paraId="52EA990E" w14:textId="77777777" w:rsidR="00EF4630" w:rsidRDefault="00096865" w:rsidP="00EF4630">
      <w:pPr>
        <w:pStyle w:val="norm"/>
        <w:spacing w:line="276"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sidR="00E968EF">
        <w:rPr>
          <w:rFonts w:ascii="GHEA Grapalat" w:hAnsi="GHEA Grapalat" w:cs="Sylfaen"/>
          <w:sz w:val="20"/>
          <w:lang w:val="af-ZA"/>
        </w:rPr>
        <w:t>3</w:t>
      </w:r>
      <w:r w:rsidRPr="005E1F72">
        <w:rPr>
          <w:rFonts w:ascii="GHEA Grapalat" w:hAnsi="GHEA Grapalat" w:cs="Sylfaen"/>
          <w:sz w:val="20"/>
          <w:lang w:val="af-ZA"/>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պայմանագրի</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պատճենը</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և</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դրա</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կողմ</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հանդիսացող</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անձի</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տվյալները</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եթե</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պայմանագիրն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իրականացվելու</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է</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միջոցով</w:t>
      </w:r>
      <w:r w:rsidR="00EF4630" w:rsidRPr="00DE1E5A">
        <w:rPr>
          <w:rFonts w:ascii="GHEA Grapalat" w:hAnsi="GHEA Grapalat" w:cs="Sylfaen"/>
          <w:sz w:val="20"/>
          <w:szCs w:val="24"/>
          <w:lang w:val="af-ZA" w:eastAsia="en-US"/>
        </w:rPr>
        <w:t>.</w:t>
      </w:r>
    </w:p>
    <w:p w14:paraId="0CFE9A70" w14:textId="77777777" w:rsidR="00EF4630" w:rsidRPr="005E1F72" w:rsidRDefault="00EF4630" w:rsidP="00505AD4">
      <w:pPr>
        <w:pStyle w:val="norm"/>
        <w:spacing w:line="240" w:lineRule="auto"/>
        <w:ind w:firstLine="567"/>
        <w:rPr>
          <w:rFonts w:ascii="GHEA Grapalat" w:hAnsi="GHEA Grapalat" w:cs="Sylfaen"/>
          <w:sz w:val="20"/>
          <w:szCs w:val="24"/>
          <w:lang w:val="af-ZA" w:eastAsia="en-US"/>
        </w:rPr>
      </w:pPr>
      <w:r w:rsidRPr="002A4619">
        <w:rPr>
          <w:rFonts w:ascii="GHEA Grapalat" w:hAnsi="GHEA Grapalat" w:cs="Sylfaen"/>
          <w:sz w:val="20"/>
          <w:szCs w:val="24"/>
          <w:lang w:val="af-ZA" w:eastAsia="en-US"/>
        </w:rPr>
        <w:t>2.</w:t>
      </w:r>
      <w:r w:rsidR="00E968EF">
        <w:rPr>
          <w:rFonts w:ascii="GHEA Grapalat" w:hAnsi="GHEA Grapalat" w:cs="Sylfaen"/>
          <w:sz w:val="20"/>
          <w:szCs w:val="24"/>
          <w:lang w:val="af-ZA" w:eastAsia="en-US"/>
        </w:rPr>
        <w:t>4</w:t>
      </w:r>
      <w:r w:rsidRPr="002A4619">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համատեղ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գործունեության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պայմանագիրը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համատեղ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գործունեության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կարգով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կոնսորցիումով</w:t>
      </w:r>
      <w:r w:rsidRPr="005E1F72">
        <w:rPr>
          <w:rFonts w:ascii="GHEA Grapalat" w:hAnsi="GHEA Grapalat" w:cs="Sylfaen"/>
          <w:sz w:val="20"/>
          <w:szCs w:val="24"/>
          <w:lang w:val="af-ZA" w:eastAsia="en-US"/>
        </w:rPr>
        <w:t>).</w:t>
      </w:r>
      <w:r w:rsidR="00A32014">
        <w:rPr>
          <w:rFonts w:ascii="GHEA Grapalat" w:hAnsi="GHEA Grapalat" w:cs="Sylfaen"/>
          <w:sz w:val="20"/>
          <w:szCs w:val="24"/>
          <w:vertAlign w:val="superscript"/>
          <w:lang w:val="hy-AM" w:eastAsia="en-US"/>
        </w:rPr>
        <w:t>16</w:t>
      </w:r>
      <w:r w:rsidRPr="0067632B">
        <w:rPr>
          <w:rStyle w:val="FootnoteReference"/>
          <w:rFonts w:ascii="GHEA Grapalat" w:hAnsi="GHEA Grapalat" w:cs="Sylfaen"/>
          <w:color w:val="FFFFFF"/>
          <w:sz w:val="20"/>
          <w:szCs w:val="24"/>
          <w:lang w:val="af-ZA" w:eastAsia="en-US"/>
        </w:rPr>
        <w:footnoteReference w:id="7"/>
      </w:r>
    </w:p>
    <w:p w14:paraId="64CA69F3"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r w:rsidR="002C4DBF" w:rsidRPr="005E1F72">
        <w:rPr>
          <w:rFonts w:ascii="GHEA Grapalat" w:hAnsi="GHEA Grapalat"/>
          <w:b/>
          <w:sz w:val="20"/>
          <w:szCs w:val="20"/>
          <w:lang w:val="es-ES"/>
        </w:rPr>
        <w:t>Ֆինանսական</w:t>
      </w:r>
      <w:r w:rsidR="00FF3F8F" w:rsidRPr="005E1F72">
        <w:rPr>
          <w:rFonts w:ascii="GHEA Grapalat" w:hAnsi="GHEA Grapalat"/>
          <w:b/>
          <w:sz w:val="20"/>
          <w:szCs w:val="20"/>
          <w:lang w:val="es-ES"/>
        </w:rPr>
        <w:t xml:space="preserve"> չափորոշիչ»</w:t>
      </w:r>
      <w:r w:rsidR="00FF3F8F" w:rsidRPr="005E1F72">
        <w:rPr>
          <w:rFonts w:ascii="GHEA Grapalat" w:hAnsi="GHEA Grapalat" w:cs="Sylfaen"/>
          <w:sz w:val="20"/>
          <w:lang w:val="es-ES"/>
        </w:rPr>
        <w:t>.</w:t>
      </w:r>
    </w:p>
    <w:p w14:paraId="444F6D50" w14:textId="77777777" w:rsidR="00E67BA7"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2.</w:t>
      </w:r>
      <w:r w:rsidR="00563192">
        <w:rPr>
          <w:rFonts w:ascii="GHEA Grapalat" w:hAnsi="GHEA Grapalat" w:cs="Sylfaen"/>
          <w:sz w:val="20"/>
          <w:lang w:val="af-ZA"/>
        </w:rPr>
        <w:t>6</w:t>
      </w:r>
      <w:r w:rsidR="006548A2">
        <w:rPr>
          <w:rFonts w:ascii="GHEA Grapalat" w:hAnsi="GHEA Grapalat" w:cs="Sylfaen"/>
          <w:sz w:val="20"/>
          <w:lang w:val="af-ZA"/>
        </w:rPr>
        <w:t xml:space="preserve"> </w:t>
      </w:r>
      <w:r w:rsidR="00E67BA7" w:rsidRPr="00A27D90">
        <w:rPr>
          <w:rFonts w:ascii="GHEA Grapalat" w:hAnsi="GHEA Grapalat" w:cs="Sylfaen"/>
          <w:sz w:val="20"/>
          <w:lang w:val="af-ZA"/>
        </w:rPr>
        <w:t>գնային</w:t>
      </w:r>
      <w:r w:rsidR="00E67BA7" w:rsidRPr="005E1F72">
        <w:rPr>
          <w:rFonts w:ascii="GHEA Grapalat" w:hAnsi="GHEA Grapalat" w:cs="Sylfaen"/>
          <w:sz w:val="20"/>
          <w:lang w:val="af-ZA"/>
        </w:rPr>
        <w:t xml:space="preserve"> </w:t>
      </w:r>
      <w:r w:rsidR="00E67BA7" w:rsidRPr="00A27D90">
        <w:rPr>
          <w:rFonts w:ascii="GHEA Grapalat" w:hAnsi="GHEA Grapalat" w:cs="Sylfaen"/>
          <w:sz w:val="20"/>
          <w:lang w:val="af-ZA"/>
        </w:rPr>
        <w:t>առաջարկ</w:t>
      </w:r>
      <w:r w:rsidR="00294FFF" w:rsidRPr="005E1F72">
        <w:rPr>
          <w:rFonts w:ascii="GHEA Grapalat" w:hAnsi="GHEA Grapalat" w:cs="Sylfaen"/>
          <w:sz w:val="20"/>
          <w:lang w:val="af-ZA"/>
        </w:rPr>
        <w:t xml:space="preserve">` </w:t>
      </w:r>
      <w:r w:rsidR="00294FFF" w:rsidRPr="00A27D90">
        <w:rPr>
          <w:rFonts w:ascii="GHEA Grapalat" w:hAnsi="GHEA Grapalat" w:cs="Sylfaen"/>
          <w:sz w:val="20"/>
          <w:lang w:val="af-ZA"/>
        </w:rPr>
        <w:t>համաձայն</w:t>
      </w:r>
      <w:r w:rsidR="00294FFF" w:rsidRPr="005E1F72">
        <w:rPr>
          <w:rFonts w:ascii="GHEA Grapalat" w:hAnsi="GHEA Grapalat" w:cs="Sylfaen"/>
          <w:sz w:val="20"/>
          <w:lang w:val="af-ZA"/>
        </w:rPr>
        <w:t xml:space="preserve"> </w:t>
      </w:r>
      <w:r w:rsidR="00294FFF" w:rsidRPr="00A27D90">
        <w:rPr>
          <w:rFonts w:ascii="GHEA Grapalat" w:hAnsi="GHEA Grapalat" w:cs="Sylfaen"/>
          <w:sz w:val="20"/>
          <w:lang w:val="af-ZA"/>
        </w:rPr>
        <w:t>հավելված</w:t>
      </w:r>
      <w:r w:rsidR="00294FFF" w:rsidRPr="005E1F72">
        <w:rPr>
          <w:rFonts w:ascii="GHEA Grapalat" w:hAnsi="GHEA Grapalat" w:cs="Sylfaen"/>
          <w:sz w:val="20"/>
          <w:lang w:val="af-ZA"/>
        </w:rPr>
        <w:t xml:space="preserve"> N </w:t>
      </w:r>
      <w:r w:rsidR="004D557A">
        <w:rPr>
          <w:rFonts w:ascii="GHEA Grapalat" w:hAnsi="GHEA Grapalat" w:cs="Sylfaen"/>
          <w:sz w:val="20"/>
          <w:lang w:val="af-ZA"/>
        </w:rPr>
        <w:t>2</w:t>
      </w:r>
      <w:r w:rsidR="00294FFF" w:rsidRPr="005E1F72">
        <w:rPr>
          <w:rFonts w:ascii="GHEA Grapalat" w:hAnsi="GHEA Grapalat" w:cs="Sylfaen"/>
          <w:sz w:val="20"/>
          <w:lang w:val="af-ZA"/>
        </w:rPr>
        <w:t>-</w:t>
      </w:r>
      <w:r w:rsidR="00294FFF" w:rsidRPr="00A27D90">
        <w:rPr>
          <w:rFonts w:ascii="GHEA Grapalat" w:hAnsi="GHEA Grapalat" w:cs="Sylfaen"/>
          <w:sz w:val="20"/>
          <w:lang w:val="af-ZA"/>
        </w:rPr>
        <w:t>ի</w:t>
      </w:r>
      <w:r w:rsidR="00294FFF" w:rsidRPr="005E1F72">
        <w:rPr>
          <w:rFonts w:ascii="GHEA Grapalat" w:hAnsi="GHEA Grapalat" w:cs="Sylfaen"/>
          <w:sz w:val="20"/>
          <w:lang w:val="af-ZA"/>
        </w:rPr>
        <w:t>: Գնային առաջարկը</w:t>
      </w:r>
      <w:r w:rsidR="00E67BA7" w:rsidRPr="005E1F72">
        <w:rPr>
          <w:rFonts w:ascii="GHEA Grapalat" w:hAnsi="GHEA Grapalat" w:cs="Sylfaen"/>
          <w:sz w:val="20"/>
          <w:lang w:val="af-ZA"/>
        </w:rPr>
        <w:t xml:space="preserve"> </w:t>
      </w:r>
      <w:r w:rsidR="00E67BA7" w:rsidRPr="00A27D90">
        <w:rPr>
          <w:rFonts w:ascii="GHEA Grapalat" w:hAnsi="GHEA Grapalat" w:cs="Sylfaen"/>
          <w:sz w:val="20"/>
          <w:lang w:val="af-ZA"/>
        </w:rPr>
        <w:t>ներկայացվում</w:t>
      </w:r>
      <w:r w:rsidR="00E67BA7" w:rsidRPr="005E1F72">
        <w:rPr>
          <w:rFonts w:ascii="GHEA Grapalat" w:hAnsi="GHEA Grapalat" w:cs="Sylfaen"/>
          <w:sz w:val="20"/>
          <w:lang w:val="af-ZA"/>
        </w:rPr>
        <w:t xml:space="preserve"> </w:t>
      </w:r>
      <w:r w:rsidR="00E67BA7" w:rsidRPr="00A27D90">
        <w:rPr>
          <w:rFonts w:ascii="GHEA Grapalat" w:hAnsi="GHEA Grapalat" w:cs="Sylfaen"/>
          <w:sz w:val="20"/>
          <w:lang w:val="af-ZA"/>
        </w:rPr>
        <w:t>է</w:t>
      </w:r>
      <w:r w:rsidR="00E67BA7" w:rsidRPr="005E1F72">
        <w:rPr>
          <w:rFonts w:ascii="GHEA Grapalat" w:hAnsi="GHEA Grapalat" w:cs="Sylfaen"/>
          <w:sz w:val="20"/>
          <w:lang w:val="af-ZA"/>
        </w:rPr>
        <w:t xml:space="preserve"> </w:t>
      </w:r>
      <w:r w:rsidR="004F3F9B" w:rsidRPr="00A27D90">
        <w:rPr>
          <w:rFonts w:ascii="GHEA Grapalat" w:hAnsi="GHEA Grapalat" w:cs="Sylfaen"/>
          <w:sz w:val="20"/>
          <w:lang w:val="af-ZA"/>
        </w:rPr>
        <w:t xml:space="preserve">արժեք (ինքնարժեքի և կանխատեսվող շահույթի հանրագումարը) </w:t>
      </w:r>
      <w:r w:rsidR="00E67BA7" w:rsidRPr="00A27D90">
        <w:rPr>
          <w:rFonts w:ascii="GHEA Grapalat" w:hAnsi="GHEA Grapalat" w:cs="Sylfaen"/>
          <w:sz w:val="20"/>
          <w:lang w:val="af-ZA"/>
        </w:rPr>
        <w:t>և</w:t>
      </w:r>
      <w:r w:rsidR="00E67BA7" w:rsidRPr="005E1F72">
        <w:rPr>
          <w:rFonts w:ascii="GHEA Grapalat" w:hAnsi="GHEA Grapalat" w:cs="Sylfaen"/>
          <w:sz w:val="20"/>
          <w:lang w:val="af-ZA"/>
        </w:rPr>
        <w:t xml:space="preserve"> </w:t>
      </w:r>
      <w:r w:rsidR="00E67BA7" w:rsidRPr="00A27D90">
        <w:rPr>
          <w:rFonts w:ascii="GHEA Grapalat" w:hAnsi="GHEA Grapalat" w:cs="Sylfaen"/>
          <w:sz w:val="20"/>
          <w:lang w:val="af-ZA"/>
        </w:rPr>
        <w:t>ավելացված</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արժեքի</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հարկ</w:t>
      </w:r>
      <w:r w:rsidR="00E67BA7" w:rsidRPr="005E1F72" w:rsidDel="001A1F55">
        <w:rPr>
          <w:rFonts w:ascii="GHEA Grapalat" w:hAnsi="GHEA Grapalat" w:cs="Sylfaen"/>
          <w:sz w:val="20"/>
          <w:lang w:val="af-ZA"/>
        </w:rPr>
        <w:t xml:space="preserve"> </w:t>
      </w:r>
      <w:r w:rsidR="00E67BA7" w:rsidRPr="005E1F72">
        <w:rPr>
          <w:rFonts w:ascii="GHEA Grapalat" w:hAnsi="GHEA Grapalat" w:cs="Sylfaen"/>
          <w:sz w:val="20"/>
          <w:lang w:val="hy-AM"/>
        </w:rPr>
        <w:t>ընդհանրական</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բաղադրիչներից</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բաղկացած</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հաշվարկի</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ձևով։</w:t>
      </w:r>
      <w:r w:rsidR="00E67BA7" w:rsidRPr="005E1F72">
        <w:rPr>
          <w:rFonts w:ascii="GHEA Grapalat" w:hAnsi="GHEA Grapalat" w:cs="Sylfaen"/>
          <w:sz w:val="20"/>
          <w:lang w:val="af-ZA"/>
        </w:rPr>
        <w:t xml:space="preserve"> </w:t>
      </w:r>
      <w:r w:rsidR="009368E5">
        <w:rPr>
          <w:rFonts w:ascii="GHEA Grapalat" w:hAnsi="GHEA Grapalat" w:cs="Sylfaen"/>
          <w:sz w:val="20"/>
        </w:rPr>
        <w:t>Ա</w:t>
      </w:r>
      <w:r w:rsidR="009368E5">
        <w:rPr>
          <w:rFonts w:ascii="GHEA Grapalat" w:hAnsi="GHEA Grapalat" w:cs="Sylfaen"/>
          <w:sz w:val="20"/>
          <w:lang w:val="hy-AM"/>
        </w:rPr>
        <w:t>րժեքի</w:t>
      </w:r>
      <w:r w:rsidR="009368E5" w:rsidRPr="005E1F72">
        <w:rPr>
          <w:rFonts w:ascii="GHEA Grapalat" w:hAnsi="GHEA Grapalat" w:cs="Sylfaen"/>
          <w:sz w:val="20"/>
          <w:lang w:val="af-ZA"/>
        </w:rPr>
        <w:t xml:space="preserve"> </w:t>
      </w:r>
      <w:r w:rsidR="00E67BA7" w:rsidRPr="005E1F72">
        <w:rPr>
          <w:rFonts w:ascii="GHEA Grapalat" w:hAnsi="GHEA Grapalat" w:cs="Sylfaen"/>
          <w:sz w:val="20"/>
          <w:lang w:val="ru-RU"/>
        </w:rPr>
        <w:t>բաղադրիչների</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հաշվարկ</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բացվածք</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կամ</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այլ</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մանրամասներ</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չեն</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պահանջվում</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և</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ներկայացվում</w:t>
      </w:r>
      <w:r w:rsidR="00DD2498" w:rsidRPr="005E1F72">
        <w:rPr>
          <w:rFonts w:ascii="GHEA Grapalat" w:hAnsi="GHEA Grapalat" w:cs="Sylfaen"/>
          <w:sz w:val="20"/>
          <w:lang w:val="af-ZA"/>
        </w:rPr>
        <w:t>:</w:t>
      </w:r>
      <w:r w:rsidR="00401BA5" w:rsidRPr="005E1F72">
        <w:rPr>
          <w:rFonts w:ascii="GHEA Grapalat" w:hAnsi="GHEA Grapalat" w:cs="Sylfaen"/>
          <w:sz w:val="20"/>
          <w:lang w:val="af-ZA"/>
        </w:rPr>
        <w:t xml:space="preserve"> </w:t>
      </w:r>
    </w:p>
    <w:p w14:paraId="36216E54"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3B92654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7A45448A" w14:textId="77777777" w:rsidR="00460CA5" w:rsidRPr="005E1F72" w:rsidRDefault="00460CA5" w:rsidP="00EF3662">
      <w:pPr>
        <w:jc w:val="center"/>
        <w:rPr>
          <w:rFonts w:ascii="GHEA Grapalat" w:hAnsi="GHEA Grapalat"/>
          <w:b/>
          <w:sz w:val="20"/>
          <w:lang w:val="af-ZA"/>
        </w:rPr>
      </w:pPr>
    </w:p>
    <w:p w14:paraId="4E634EDA"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52D4F09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E1F94B2"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2C984C74"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16CE0A52" w14:textId="77777777" w:rsidR="00B2572B" w:rsidRPr="005E1F72" w:rsidRDefault="00B2572B" w:rsidP="00EF3662">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lastRenderedPageBreak/>
        <w:t>Հավելված</w:t>
      </w:r>
      <w:r w:rsidRPr="005E1F72">
        <w:rPr>
          <w:rFonts w:ascii="GHEA Grapalat" w:hAnsi="GHEA Grapalat" w:cs="Arial"/>
          <w:b/>
          <w:sz w:val="20"/>
          <w:lang w:val="es-ES"/>
        </w:rPr>
        <w:t xml:space="preserve">  N 1</w:t>
      </w:r>
    </w:p>
    <w:p w14:paraId="796E9D63" w14:textId="588E69AD" w:rsidR="00B2572B" w:rsidRPr="005E1F72" w:rsidRDefault="00B2572B" w:rsidP="00EF3662">
      <w:pPr>
        <w:pStyle w:val="BodyTextIndent3"/>
        <w:spacing w:line="240" w:lineRule="auto"/>
        <w:jc w:val="right"/>
        <w:rPr>
          <w:rFonts w:ascii="GHEA Grapalat" w:hAnsi="GHEA Grapalat" w:cs="Arial"/>
          <w:b/>
          <w:lang w:val="es-ES"/>
        </w:rPr>
      </w:pPr>
      <w:r w:rsidRPr="005E1F72">
        <w:rPr>
          <w:rFonts w:ascii="GHEA Grapalat" w:hAnsi="GHEA Grapalat"/>
          <w:sz w:val="24"/>
          <w:szCs w:val="24"/>
          <w:lang w:val="af-ZA"/>
        </w:rPr>
        <w:t>«</w:t>
      </w:r>
      <w:r w:rsidR="00B7666B">
        <w:rPr>
          <w:rFonts w:ascii="GHEA Grapalat" w:hAnsi="GHEA Grapalat"/>
          <w:b/>
          <w:lang w:val="es-ES"/>
        </w:rPr>
        <w:t>ԵՔ-ԳՀԱՊՁԲ-</w:t>
      </w:r>
      <w:r w:rsidR="00CF5828">
        <w:rPr>
          <w:rFonts w:ascii="GHEA Grapalat" w:hAnsi="GHEA Grapalat"/>
          <w:b/>
          <w:lang w:val="es-ES"/>
        </w:rPr>
        <w:t>24/33</w:t>
      </w:r>
      <w:r w:rsidRPr="005E1F72">
        <w:rPr>
          <w:rFonts w:ascii="GHEA Grapalat" w:hAnsi="GHEA Grapalat"/>
          <w:sz w:val="24"/>
          <w:szCs w:val="24"/>
          <w:lang w:val="af-ZA"/>
        </w:rPr>
        <w:t>»</w:t>
      </w:r>
      <w:r w:rsidRPr="005E1F72">
        <w:rPr>
          <w:rFonts w:ascii="GHEA Grapalat" w:hAnsi="GHEA Grapalat"/>
          <w:b/>
          <w:lang w:val="es-ES"/>
        </w:rPr>
        <w:t xml:space="preserve">  </w:t>
      </w:r>
      <w:r w:rsidRPr="005E1F72">
        <w:rPr>
          <w:rFonts w:ascii="GHEA Grapalat" w:hAnsi="GHEA Grapalat" w:cs="Sylfaen"/>
          <w:b/>
          <w:lang w:val="es-ES"/>
        </w:rPr>
        <w:t>ծածկագրով</w:t>
      </w:r>
    </w:p>
    <w:p w14:paraId="2398E89C" w14:textId="0211A47B" w:rsidR="00B2572B" w:rsidRPr="005E1F72" w:rsidRDefault="00F0744D"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Pr>
          <w:rFonts w:ascii="GHEA Grapalat" w:hAnsi="GHEA Grapalat" w:cs="Sylfaen"/>
          <w:b/>
          <w:lang w:val="hy-AM"/>
        </w:rPr>
        <w:t xml:space="preserve"> </w:t>
      </w:r>
      <w:r w:rsidR="00B2572B" w:rsidRPr="005E1F72">
        <w:rPr>
          <w:rFonts w:ascii="GHEA Grapalat" w:hAnsi="GHEA Grapalat" w:cs="Sylfaen"/>
          <w:b/>
          <w:lang w:val="es-ES"/>
        </w:rPr>
        <w:t>հրավերի</w:t>
      </w:r>
    </w:p>
    <w:p w14:paraId="3C207613" w14:textId="77777777" w:rsidR="00B2572B" w:rsidRPr="005E1F72" w:rsidRDefault="00B2572B" w:rsidP="00EF3662">
      <w:pPr>
        <w:jc w:val="center"/>
        <w:rPr>
          <w:rFonts w:ascii="GHEA Grapalat" w:hAnsi="GHEA Grapalat" w:cs="Sylfaen"/>
          <w:b/>
          <w:lang w:val="es-ES"/>
        </w:rPr>
      </w:pPr>
    </w:p>
    <w:p w14:paraId="1A63B49D" w14:textId="77777777" w:rsidR="00F27F49" w:rsidRDefault="00F27F49" w:rsidP="00EF3662">
      <w:pPr>
        <w:jc w:val="center"/>
        <w:rPr>
          <w:rFonts w:ascii="GHEA Grapalat" w:hAnsi="GHEA Grapalat" w:cs="Sylfaen"/>
          <w:b/>
          <w:lang w:val="es-ES"/>
        </w:rPr>
      </w:pPr>
    </w:p>
    <w:p w14:paraId="7E14B609" w14:textId="77777777" w:rsidR="00F27F49" w:rsidRDefault="00F27F49" w:rsidP="00EF3662">
      <w:pPr>
        <w:jc w:val="center"/>
        <w:rPr>
          <w:rFonts w:ascii="GHEA Grapalat" w:hAnsi="GHEA Grapalat" w:cs="Sylfaen"/>
          <w:b/>
          <w:lang w:val="es-ES"/>
        </w:rPr>
      </w:pPr>
    </w:p>
    <w:p w14:paraId="445E82BB" w14:textId="77777777"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ԴԻՄՈՒՄ</w:t>
      </w:r>
      <w:r w:rsidR="006C3873">
        <w:rPr>
          <w:rFonts w:ascii="GHEA Grapalat" w:hAnsi="GHEA Grapalat" w:cs="Sylfaen"/>
          <w:b/>
          <w:lang w:val="es-ES"/>
        </w:rPr>
        <w:t>ՀԱՅՏԱՐԱՐՈՒԹՅՈՒՆ</w:t>
      </w:r>
      <w:r w:rsidRPr="005E1F72">
        <w:rPr>
          <w:rFonts w:ascii="GHEA Grapalat" w:hAnsi="GHEA Grapalat" w:cs="Sylfaen"/>
          <w:b/>
          <w:lang w:val="es-ES"/>
        </w:rPr>
        <w:t>*</w:t>
      </w:r>
    </w:p>
    <w:p w14:paraId="78CA12E0" w14:textId="6F6D679A" w:rsidR="00B2572B" w:rsidRDefault="00F27F4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 </w:t>
      </w:r>
      <w:r w:rsidR="00B2572B" w:rsidRPr="005E1F72">
        <w:rPr>
          <w:rFonts w:ascii="GHEA Grapalat" w:hAnsi="GHEA Grapalat" w:cs="Sylfaen"/>
          <w:color w:val="auto"/>
          <w:sz w:val="24"/>
          <w:szCs w:val="24"/>
          <w:lang w:val="es-ES"/>
        </w:rPr>
        <w:t>մասնակցելու</w:t>
      </w:r>
      <w:r w:rsidR="00B2572B" w:rsidRPr="005E1F72">
        <w:rPr>
          <w:rFonts w:ascii="GHEA Grapalat" w:hAnsi="GHEA Grapalat" w:cs="Arial"/>
          <w:color w:val="auto"/>
          <w:sz w:val="24"/>
          <w:szCs w:val="24"/>
          <w:lang w:val="es-ES"/>
        </w:rPr>
        <w:t xml:space="preserve">  </w:t>
      </w:r>
    </w:p>
    <w:p w14:paraId="3DFE0BE7" w14:textId="77777777" w:rsidR="00F27F49" w:rsidRDefault="00F27F49" w:rsidP="00F27F49">
      <w:pPr>
        <w:rPr>
          <w:lang w:val="es-ES" w:eastAsia="ru-RU"/>
        </w:rPr>
      </w:pPr>
    </w:p>
    <w:p w14:paraId="561B7662" w14:textId="77777777" w:rsidR="00F27F49" w:rsidRDefault="00F27F49" w:rsidP="00F27F49">
      <w:pPr>
        <w:rPr>
          <w:lang w:val="es-ES" w:eastAsia="ru-RU"/>
        </w:rPr>
      </w:pPr>
    </w:p>
    <w:p w14:paraId="4FDEEFF2" w14:textId="77777777" w:rsidR="00F27F49" w:rsidRPr="005E1F72" w:rsidRDefault="00F27F49" w:rsidP="00F27F49">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14:paraId="36A7EA4F" w14:textId="77777777" w:rsidR="00F27F49" w:rsidRPr="005E1F72" w:rsidRDefault="00F27F49" w:rsidP="00F27F49">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62D4B8E8" w14:textId="3E271764" w:rsidR="00F27F49" w:rsidRPr="005E1F72" w:rsidRDefault="00F27F49" w:rsidP="00F27F49">
      <w:pPr>
        <w:jc w:val="both"/>
        <w:rPr>
          <w:rFonts w:ascii="GHEA Grapalat" w:hAnsi="GHEA Grapalat"/>
          <w:sz w:val="22"/>
          <w:szCs w:val="22"/>
          <w:u w:val="single"/>
          <w:lang w:val="es-ES"/>
        </w:rPr>
      </w:pPr>
      <w:r w:rsidRPr="003928D0">
        <w:rPr>
          <w:rFonts w:ascii="GHEA Grapalat" w:hAnsi="GHEA Grapalat" w:cs="Sylfaen"/>
          <w:sz w:val="20"/>
          <w:szCs w:val="20"/>
          <w:u w:val="single"/>
          <w:lang w:val="es-ES"/>
        </w:rPr>
        <w:t>Երևանի քաղաքապետարանի</w:t>
      </w:r>
      <w:r w:rsidRPr="005E1F72">
        <w:rPr>
          <w:rFonts w:ascii="GHEA Grapalat" w:hAnsi="GHEA Grapalat" w:cs="Sylfaen"/>
          <w:sz w:val="20"/>
          <w:szCs w:val="20"/>
          <w:lang w:val="es-ES"/>
        </w:rPr>
        <w:t xml:space="preserve"> </w:t>
      </w:r>
      <w:r>
        <w:rPr>
          <w:rFonts w:ascii="GHEA Grapalat" w:hAnsi="GHEA Grapalat" w:cs="Sylfaen"/>
          <w:sz w:val="20"/>
          <w:szCs w:val="20"/>
          <w:lang w:val="hy-AM"/>
        </w:rPr>
        <w:t xml:space="preserve">   </w:t>
      </w:r>
      <w:r w:rsidRPr="005E1F72">
        <w:rPr>
          <w:rFonts w:ascii="GHEA Grapalat" w:hAnsi="GHEA Grapalat" w:cs="Sylfaen"/>
          <w:sz w:val="20"/>
          <w:szCs w:val="20"/>
          <w:lang w:val="es-ES"/>
        </w:rPr>
        <w:t>կողմից</w:t>
      </w:r>
      <w:r w:rsidRPr="00F27F49">
        <w:rPr>
          <w:rFonts w:ascii="GHEA Grapalat" w:hAnsi="GHEA Grapalat" w:cs="Sylfaen"/>
          <w:sz w:val="20"/>
          <w:szCs w:val="20"/>
          <w:lang w:val="es-ES"/>
        </w:rPr>
        <w:t xml:space="preserve"> </w:t>
      </w:r>
      <w:r w:rsidR="00B7666B">
        <w:rPr>
          <w:rFonts w:ascii="GHEA Grapalat" w:hAnsi="GHEA Grapalat" w:cs="Sylfaen"/>
          <w:sz w:val="20"/>
          <w:szCs w:val="20"/>
          <w:lang w:val="es-ES"/>
        </w:rPr>
        <w:t>ԵՔ-ԳՀԱՊՁԲ-</w:t>
      </w:r>
      <w:r w:rsidR="00CF5828">
        <w:rPr>
          <w:rFonts w:ascii="GHEA Grapalat" w:hAnsi="GHEA Grapalat" w:cs="Sylfaen"/>
          <w:sz w:val="20"/>
          <w:szCs w:val="20"/>
          <w:lang w:val="es-ES"/>
        </w:rPr>
        <w:t>24/33</w:t>
      </w:r>
      <w:r w:rsidRPr="00F27F49">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 հայտարարված</w:t>
      </w:r>
    </w:p>
    <w:p w14:paraId="15C67ED1" w14:textId="77777777" w:rsidR="00F27F49" w:rsidRPr="0093002B" w:rsidRDefault="00F27F49" w:rsidP="00F27F49">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
    <w:p w14:paraId="7AFBC5EE" w14:textId="349A2F0D" w:rsidR="00F27F49" w:rsidRPr="00F55999" w:rsidRDefault="00DF40B5" w:rsidP="00F27F49">
      <w:pPr>
        <w:jc w:val="both"/>
        <w:rPr>
          <w:rFonts w:ascii="GHEA Grapalat" w:hAnsi="GHEA Grapalat" w:cs="Sylfaen"/>
          <w:sz w:val="20"/>
          <w:szCs w:val="20"/>
          <w:lang w:val="es-ES"/>
        </w:rPr>
      </w:pPr>
      <w:r>
        <w:rPr>
          <w:rFonts w:ascii="GHEA Grapalat" w:hAnsi="GHEA Grapalat" w:cs="Sylfaen"/>
          <w:sz w:val="20"/>
          <w:szCs w:val="20"/>
          <w:lang w:val="hy-AM"/>
        </w:rPr>
        <w:t>գ</w:t>
      </w:r>
      <w:r w:rsidR="00F27F49">
        <w:rPr>
          <w:rFonts w:ascii="GHEA Grapalat" w:hAnsi="GHEA Grapalat" w:cs="Sylfaen"/>
          <w:sz w:val="20"/>
          <w:szCs w:val="20"/>
          <w:lang w:val="hy-AM"/>
        </w:rPr>
        <w:t>նանշման հարցմանը</w:t>
      </w:r>
      <w:r w:rsidR="00F27F49" w:rsidRPr="0093002B">
        <w:rPr>
          <w:rFonts w:ascii="GHEA Grapalat" w:hAnsi="GHEA Grapalat" w:cs="Arial"/>
          <w:sz w:val="16"/>
          <w:szCs w:val="16"/>
          <w:lang w:val="es-ES"/>
        </w:rPr>
        <w:t xml:space="preserve"> </w:t>
      </w:r>
      <w:r w:rsidR="00F27F49" w:rsidRPr="0093002B">
        <w:rPr>
          <w:rFonts w:ascii="GHEA Grapalat" w:hAnsi="GHEA Grapalat" w:cs="Sylfaen"/>
          <w:sz w:val="20"/>
          <w:szCs w:val="20"/>
          <w:lang w:val="es-ES"/>
        </w:rPr>
        <w:t>և</w:t>
      </w:r>
      <w:r w:rsidR="00F27F49" w:rsidRPr="0093002B">
        <w:rPr>
          <w:rFonts w:ascii="GHEA Grapalat" w:hAnsi="GHEA Grapalat" w:cs="Arial"/>
          <w:sz w:val="20"/>
          <w:szCs w:val="20"/>
          <w:lang w:val="es-ES"/>
        </w:rPr>
        <w:t xml:space="preserve"> </w:t>
      </w:r>
      <w:r w:rsidR="00F27F49" w:rsidRPr="0093002B">
        <w:rPr>
          <w:rFonts w:ascii="GHEA Grapalat" w:hAnsi="GHEA Grapalat" w:cs="Sylfaen"/>
          <w:sz w:val="20"/>
          <w:szCs w:val="20"/>
          <w:lang w:val="es-ES"/>
        </w:rPr>
        <w:t>հրավերի պահանջներին համապատասխան</w:t>
      </w:r>
      <w:r w:rsidR="00F27F49" w:rsidRPr="0093002B">
        <w:rPr>
          <w:rFonts w:ascii="GHEA Grapalat" w:hAnsi="GHEA Grapalat" w:cs="Arial"/>
          <w:sz w:val="20"/>
          <w:szCs w:val="20"/>
          <w:lang w:val="es-ES"/>
        </w:rPr>
        <w:t xml:space="preserve">  </w:t>
      </w:r>
      <w:r w:rsidR="00F27F49" w:rsidRPr="0093002B">
        <w:rPr>
          <w:rFonts w:ascii="GHEA Grapalat" w:hAnsi="GHEA Grapalat" w:cs="Sylfaen"/>
          <w:sz w:val="20"/>
          <w:szCs w:val="20"/>
          <w:lang w:val="es-ES"/>
        </w:rPr>
        <w:t>ներկայացնում</w:t>
      </w:r>
      <w:r w:rsidR="00F27F49" w:rsidRPr="0093002B">
        <w:rPr>
          <w:rFonts w:ascii="GHEA Grapalat" w:hAnsi="GHEA Grapalat" w:cs="Arial"/>
          <w:sz w:val="20"/>
          <w:szCs w:val="20"/>
          <w:lang w:val="es-ES"/>
        </w:rPr>
        <w:t xml:space="preserve">  </w:t>
      </w:r>
      <w:r w:rsidR="00F27F49" w:rsidRPr="0093002B">
        <w:rPr>
          <w:rFonts w:ascii="GHEA Grapalat" w:hAnsi="GHEA Grapalat" w:cs="Sylfaen"/>
          <w:sz w:val="20"/>
          <w:szCs w:val="20"/>
          <w:lang w:val="es-ES"/>
        </w:rPr>
        <w:t>է</w:t>
      </w:r>
      <w:r w:rsidR="00F27F49" w:rsidRPr="0093002B">
        <w:rPr>
          <w:rFonts w:ascii="GHEA Grapalat" w:hAnsi="GHEA Grapalat" w:cs="Arial"/>
          <w:sz w:val="20"/>
          <w:szCs w:val="20"/>
          <w:lang w:val="es-ES"/>
        </w:rPr>
        <w:t xml:space="preserve"> </w:t>
      </w:r>
      <w:r w:rsidR="00F27F49" w:rsidRPr="0093002B">
        <w:rPr>
          <w:rFonts w:ascii="GHEA Grapalat" w:hAnsi="GHEA Grapalat" w:cs="Sylfaen"/>
          <w:sz w:val="20"/>
          <w:szCs w:val="20"/>
          <w:lang w:val="es-ES"/>
        </w:rPr>
        <w:t>հայտ:</w:t>
      </w:r>
    </w:p>
    <w:p w14:paraId="27E52988" w14:textId="77777777" w:rsidR="00F27F49" w:rsidRPr="0093002B" w:rsidRDefault="00F27F49" w:rsidP="00F27F49">
      <w:pPr>
        <w:jc w:val="both"/>
        <w:rPr>
          <w:rFonts w:ascii="GHEA Grapalat" w:hAnsi="GHEA Grapalat"/>
          <w:sz w:val="12"/>
          <w:szCs w:val="12"/>
          <w:u w:val="single"/>
          <w:lang w:val="es-ES"/>
        </w:rPr>
      </w:pPr>
    </w:p>
    <w:p w14:paraId="1D7719CE"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14:paraId="7D25ADAD"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մասնակցի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2984CEBE"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gramStart"/>
      <w:r w:rsidRPr="0093002B">
        <w:rPr>
          <w:rFonts w:ascii="GHEA Grapalat" w:hAnsi="GHEA Grapalat" w:cs="Sylfaen"/>
          <w:sz w:val="20"/>
          <w:szCs w:val="20"/>
          <w:lang w:val="es-ES"/>
        </w:rPr>
        <w:t>ռեզիդենտ</w:t>
      </w:r>
      <w:proofErr w:type="gramEnd"/>
      <w:r w:rsidRPr="0093002B">
        <w:rPr>
          <w:rFonts w:ascii="GHEA Grapalat" w:hAnsi="GHEA Grapalat" w:cs="Sylfaen"/>
          <w:sz w:val="20"/>
          <w:szCs w:val="20"/>
          <w:lang w:val="es-ES"/>
        </w:rPr>
        <w:t xml:space="preserve">:  </w:t>
      </w:r>
    </w:p>
    <w:p w14:paraId="66FC2377" w14:textId="77777777" w:rsidR="00F27F49" w:rsidRPr="0093002B" w:rsidRDefault="00F27F49" w:rsidP="00F27F49">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gramStart"/>
      <w:r w:rsidRPr="0093002B">
        <w:rPr>
          <w:rFonts w:ascii="GHEA Grapalat" w:hAnsi="GHEA Grapalat" w:cs="Arial"/>
          <w:vertAlign w:val="superscript"/>
          <w:lang w:val="es-ES"/>
        </w:rPr>
        <w:t>երկրի</w:t>
      </w:r>
      <w:proofErr w:type="gramEnd"/>
      <w:r w:rsidRPr="0093002B">
        <w:rPr>
          <w:rFonts w:ascii="GHEA Grapalat" w:hAnsi="GHEA Grapalat" w:cs="Arial"/>
          <w:vertAlign w:val="superscript"/>
          <w:lang w:val="es-ES"/>
        </w:rPr>
        <w:t xml:space="preserve"> անվանումը</w:t>
      </w:r>
    </w:p>
    <w:p w14:paraId="71E98144" w14:textId="77777777" w:rsidR="00F27F49" w:rsidRPr="0093002B" w:rsidDel="00437CDB" w:rsidRDefault="00F27F49" w:rsidP="00F27F49">
      <w:pPr>
        <w:jc w:val="both"/>
        <w:rPr>
          <w:rFonts w:ascii="GHEA Grapalat" w:hAnsi="GHEA Grapalat" w:cs="Sylfaen"/>
          <w:sz w:val="20"/>
          <w:szCs w:val="20"/>
          <w:lang w:val="es-ES"/>
        </w:rPr>
      </w:pPr>
    </w:p>
    <w:p w14:paraId="26110344"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75B72164"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D88E36E"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gramStart"/>
      <w:r w:rsidRPr="0093002B">
        <w:rPr>
          <w:rFonts w:ascii="GHEA Grapalat" w:hAnsi="GHEA Grapalat" w:cs="Sylfaen"/>
          <w:vertAlign w:val="superscript"/>
          <w:lang w:val="es-ES"/>
        </w:rPr>
        <w:t>մասնակցի</w:t>
      </w:r>
      <w:proofErr w:type="gramEnd"/>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5789AE3A" w14:textId="77777777" w:rsidR="00F27F49" w:rsidRPr="0093002B" w:rsidRDefault="00F27F49" w:rsidP="00A832D3">
      <w:pPr>
        <w:numPr>
          <w:ilvl w:val="0"/>
          <w:numId w:val="5"/>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7EDDAE9" w14:textId="77777777" w:rsidR="00F27F49" w:rsidRPr="0093002B" w:rsidRDefault="00F27F49" w:rsidP="00F27F49">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gramStart"/>
      <w:r w:rsidRPr="0093002B">
        <w:rPr>
          <w:rFonts w:ascii="GHEA Grapalat" w:hAnsi="GHEA Grapalat" w:cs="Arial"/>
          <w:vertAlign w:val="superscript"/>
          <w:lang w:val="es-ES"/>
        </w:rPr>
        <w:t>հարկ</w:t>
      </w:r>
      <w:proofErr w:type="gramEnd"/>
      <w:r w:rsidRPr="0093002B">
        <w:rPr>
          <w:rFonts w:ascii="GHEA Grapalat" w:hAnsi="GHEA Grapalat" w:cs="Arial"/>
          <w:vertAlign w:val="superscript"/>
          <w:lang w:val="es-ES"/>
        </w:rPr>
        <w:t xml:space="preserve"> վճարողի հաշվառման համարը</w:t>
      </w:r>
    </w:p>
    <w:p w14:paraId="5AF3EF70" w14:textId="77777777" w:rsidR="00F27F49" w:rsidRPr="0093002B" w:rsidRDefault="00F27F49" w:rsidP="00A832D3">
      <w:pPr>
        <w:numPr>
          <w:ilvl w:val="0"/>
          <w:numId w:val="5"/>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B3590E0" w14:textId="77777777" w:rsidR="00F27F49" w:rsidRPr="0093002B" w:rsidRDefault="00F27F49" w:rsidP="00F27F49">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gramStart"/>
      <w:r w:rsidRPr="0093002B">
        <w:rPr>
          <w:rFonts w:ascii="GHEA Grapalat" w:hAnsi="GHEA Grapalat" w:cs="Arial"/>
          <w:vertAlign w:val="superscript"/>
          <w:lang w:val="es-ES"/>
        </w:rPr>
        <w:t>էլեկտրոնային</w:t>
      </w:r>
      <w:proofErr w:type="gramEnd"/>
      <w:r w:rsidRPr="0093002B">
        <w:rPr>
          <w:rFonts w:ascii="GHEA Grapalat" w:hAnsi="GHEA Grapalat" w:cs="Arial"/>
          <w:vertAlign w:val="superscript"/>
          <w:lang w:val="es-ES"/>
        </w:rPr>
        <w:t xml:space="preserve"> փոստի հասցեն</w:t>
      </w:r>
    </w:p>
    <w:p w14:paraId="3103BE83" w14:textId="77777777" w:rsidR="00F27F49" w:rsidRPr="0093002B" w:rsidRDefault="00F27F49" w:rsidP="00F27F49">
      <w:pPr>
        <w:jc w:val="right"/>
        <w:rPr>
          <w:rFonts w:ascii="GHEA Grapalat" w:hAnsi="GHEA Grapalat"/>
          <w:sz w:val="10"/>
          <w:szCs w:val="10"/>
          <w:lang w:val="es-ES"/>
        </w:rPr>
      </w:pPr>
    </w:p>
    <w:p w14:paraId="77B078F5" w14:textId="77777777" w:rsidR="00F27F49" w:rsidRPr="0093002B" w:rsidRDefault="00F27F49" w:rsidP="00F27F49">
      <w:pPr>
        <w:jc w:val="right"/>
        <w:rPr>
          <w:rFonts w:ascii="GHEA Grapalat" w:hAnsi="GHEA Grapalat"/>
          <w:sz w:val="10"/>
          <w:szCs w:val="10"/>
          <w:lang w:val="es-ES"/>
        </w:rPr>
      </w:pPr>
    </w:p>
    <w:p w14:paraId="481D593F" w14:textId="77777777" w:rsidR="00F27F49" w:rsidRPr="0093002B" w:rsidRDefault="00F27F49" w:rsidP="00F27F49">
      <w:pPr>
        <w:jc w:val="right"/>
        <w:rPr>
          <w:rFonts w:ascii="GHEA Grapalat" w:hAnsi="GHEA Grapalat"/>
          <w:sz w:val="10"/>
          <w:szCs w:val="10"/>
          <w:lang w:val="es-ES"/>
        </w:rPr>
      </w:pPr>
    </w:p>
    <w:p w14:paraId="28F5A4AC" w14:textId="77777777" w:rsidR="00F27F49" w:rsidRPr="0093002B" w:rsidRDefault="00F27F49" w:rsidP="00F27F49">
      <w:pPr>
        <w:jc w:val="right"/>
        <w:rPr>
          <w:rFonts w:ascii="GHEA Grapalat" w:hAnsi="GHEA Grapalat"/>
          <w:sz w:val="10"/>
          <w:szCs w:val="10"/>
          <w:lang w:val="hy-AM"/>
        </w:rPr>
      </w:pPr>
    </w:p>
    <w:p w14:paraId="72BB2BB4" w14:textId="77777777" w:rsidR="00F27F49" w:rsidRPr="0093002B" w:rsidRDefault="00F27F49" w:rsidP="00A832D3">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118894B3" w14:textId="77777777" w:rsidR="00F27F49" w:rsidRPr="0093002B" w:rsidRDefault="00F27F49" w:rsidP="00F27F49">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3FBD57B1" w14:textId="77777777" w:rsidR="00F27F49" w:rsidRPr="0093002B" w:rsidRDefault="00F27F49" w:rsidP="00F27F49">
      <w:pPr>
        <w:jc w:val="right"/>
        <w:rPr>
          <w:rFonts w:ascii="GHEA Grapalat" w:hAnsi="GHEA Grapalat"/>
          <w:sz w:val="10"/>
          <w:szCs w:val="10"/>
          <w:lang w:val="hy-AM"/>
        </w:rPr>
      </w:pPr>
    </w:p>
    <w:p w14:paraId="5DD9F1C6" w14:textId="77777777" w:rsidR="00F27F49" w:rsidRPr="0093002B" w:rsidRDefault="00F27F49" w:rsidP="00F27F49">
      <w:pPr>
        <w:ind w:firstLine="708"/>
        <w:jc w:val="both"/>
        <w:rPr>
          <w:rFonts w:ascii="GHEA Grapalat" w:hAnsi="GHEA Grapalat" w:cs="Arial"/>
          <w:sz w:val="20"/>
          <w:szCs w:val="20"/>
          <w:lang w:val="hy-AM"/>
        </w:rPr>
      </w:pPr>
    </w:p>
    <w:p w14:paraId="0D1D15EB" w14:textId="77777777" w:rsidR="00F27F49" w:rsidRPr="0093002B" w:rsidRDefault="00F27F49" w:rsidP="00A832D3">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2FDE9BCF" w14:textId="77777777" w:rsidR="00F27F49" w:rsidRPr="0093002B" w:rsidRDefault="00F27F49" w:rsidP="00F27F49">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0A0C19F6" w14:textId="77777777" w:rsidR="00F27F49" w:rsidRPr="0093002B" w:rsidRDefault="00F27F49" w:rsidP="00F27F49">
      <w:pPr>
        <w:ind w:firstLine="709"/>
        <w:jc w:val="both"/>
        <w:rPr>
          <w:rFonts w:ascii="GHEA Grapalat" w:hAnsi="GHEA Grapalat" w:cs="Arial"/>
          <w:sz w:val="20"/>
          <w:szCs w:val="20"/>
          <w:lang w:val="hy-AM"/>
        </w:rPr>
      </w:pPr>
    </w:p>
    <w:p w14:paraId="0D4CA9F8" w14:textId="77777777" w:rsidR="00F27F49" w:rsidRPr="0093002B" w:rsidRDefault="00F27F49" w:rsidP="00F27F49">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14:paraId="51213A07" w14:textId="77777777" w:rsidR="00F27F49" w:rsidRPr="0093002B" w:rsidRDefault="00F27F49" w:rsidP="00F27F49">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2BBFB75" w14:textId="77777777" w:rsidR="00F27F49" w:rsidRPr="0093002B" w:rsidRDefault="00F27F49" w:rsidP="00F27F49">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0AA73FA" w14:textId="77777777" w:rsidR="00F27F49" w:rsidRPr="0093002B" w:rsidRDefault="00F27F49" w:rsidP="00F27F49">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262FE157" w14:textId="67DC6D93" w:rsidR="00F27F49" w:rsidRPr="0093002B" w:rsidRDefault="00F27F49" w:rsidP="00F27F49">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gramStart"/>
      <w:r w:rsidRPr="0093002B">
        <w:rPr>
          <w:rFonts w:ascii="GHEA Grapalat" w:hAnsi="GHEA Grapalat" w:cs="Arial"/>
          <w:sz w:val="20"/>
          <w:szCs w:val="20"/>
          <w:lang w:val="es-ES"/>
        </w:rPr>
        <w:t>բավարարում</w:t>
      </w:r>
      <w:proofErr w:type="gram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sidR="00B7666B">
        <w:rPr>
          <w:rFonts w:ascii="GHEA Grapalat" w:hAnsi="GHEA Grapalat" w:cs="Arial"/>
          <w:sz w:val="20"/>
          <w:szCs w:val="20"/>
          <w:lang w:val="es-ES"/>
        </w:rPr>
        <w:t>ԵՔ-ԳՀԱՊՁԲ-</w:t>
      </w:r>
      <w:r w:rsidR="00CF5828">
        <w:rPr>
          <w:rFonts w:ascii="GHEA Grapalat" w:hAnsi="GHEA Grapalat" w:cs="Arial"/>
          <w:sz w:val="20"/>
          <w:szCs w:val="20"/>
          <w:lang w:val="es-ES"/>
        </w:rPr>
        <w:t>24/33</w:t>
      </w:r>
      <w:r w:rsidRPr="00F27F49">
        <w:rPr>
          <w:rFonts w:ascii="GHEA Grapalat" w:hAnsi="GHEA Grapalat" w:cs="Arial"/>
          <w:sz w:val="20"/>
          <w:szCs w:val="20"/>
          <w:lang w:val="es-ES"/>
        </w:rPr>
        <w:t xml:space="preserve"> </w:t>
      </w:r>
      <w:r w:rsidRPr="0093002B">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93002B">
        <w:rPr>
          <w:rFonts w:ascii="GHEA Grapalat" w:hAnsi="GHEA Grapalat" w:cs="Arial"/>
          <w:sz w:val="20"/>
          <w:szCs w:val="20"/>
          <w:lang w:val="es-ES"/>
        </w:rPr>
        <w:t xml:space="preserve"> հրավերով սահմանված մասնակցության իրավունքի պահանջներին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15E494D4" w14:textId="77777777" w:rsidR="00F27F49" w:rsidRPr="0093002B" w:rsidRDefault="00F27F49" w:rsidP="00F27F49">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7D2E419F" w14:textId="77777777" w:rsidR="00F27F49" w:rsidRPr="0093002B" w:rsidRDefault="00F27F49" w:rsidP="00F27F49">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7FEDAF37" w14:textId="43EB3D92" w:rsidR="006A0068" w:rsidRPr="000371F5" w:rsidRDefault="006A0068" w:rsidP="006A0068">
      <w:pPr>
        <w:ind w:firstLine="708"/>
        <w:jc w:val="both"/>
        <w:rPr>
          <w:rFonts w:ascii="GHEA Grapalat" w:hAnsi="GHEA Grapalat" w:cs="Arial"/>
          <w:sz w:val="22"/>
          <w:szCs w:val="22"/>
          <w:lang w:val="es-ES"/>
        </w:rPr>
      </w:pPr>
      <w:r w:rsidRPr="000371F5">
        <w:rPr>
          <w:rFonts w:ascii="GHEA Grapalat" w:hAnsi="GHEA Grapalat" w:cs="Arial"/>
          <w:sz w:val="20"/>
          <w:szCs w:val="20"/>
          <w:lang w:val="hy-AM"/>
        </w:rPr>
        <w:t>2</w:t>
      </w:r>
      <w:r w:rsidRPr="00423B75">
        <w:rPr>
          <w:rFonts w:ascii="GHEA Grapalat" w:hAnsi="GHEA Grapalat" w:cs="Arial"/>
          <w:sz w:val="20"/>
          <w:szCs w:val="20"/>
          <w:lang w:val="es-ES"/>
        </w:rPr>
        <w:t xml:space="preserve">) </w:t>
      </w:r>
      <w:r w:rsidRPr="00423B75">
        <w:rPr>
          <w:rFonts w:ascii="GHEA Grapalat" w:hAnsi="GHEA Grapalat"/>
          <w:b/>
          <w:sz w:val="20"/>
          <w:szCs w:val="20"/>
          <w:lang w:val="es-ES"/>
        </w:rPr>
        <w:t>ԵՔ-ԳՀԱՊՁԲ-</w:t>
      </w:r>
      <w:r w:rsidR="00CF5828">
        <w:rPr>
          <w:rFonts w:ascii="GHEA Grapalat" w:hAnsi="GHEA Grapalat"/>
          <w:b/>
          <w:sz w:val="20"/>
          <w:szCs w:val="20"/>
          <w:lang w:val="es-ES"/>
        </w:rPr>
        <w:t>24/33</w:t>
      </w:r>
      <w:r w:rsidRPr="00423B75">
        <w:rPr>
          <w:rFonts w:ascii="GHEA Grapalat" w:hAnsi="GHEA Grapalat"/>
          <w:sz w:val="20"/>
          <w:szCs w:val="20"/>
          <w:lang w:val="es-ES"/>
        </w:rPr>
        <w:t>»</w:t>
      </w:r>
      <w:r w:rsidRPr="00423B75">
        <w:rPr>
          <w:rFonts w:ascii="GHEA Grapalat" w:hAnsi="GHEA Grapalat" w:cs="Sylfaen"/>
          <w:sz w:val="20"/>
          <w:szCs w:val="20"/>
          <w:lang w:val="hy-AM"/>
        </w:rPr>
        <w:t>*</w:t>
      </w:r>
      <w:r w:rsidRPr="000371F5">
        <w:rPr>
          <w:rFonts w:ascii="GHEA Grapalat" w:hAnsi="GHEA Grapalat" w:cs="Sylfaen"/>
          <w:sz w:val="22"/>
          <w:szCs w:val="22"/>
          <w:lang w:val="hy-AM"/>
        </w:rPr>
        <w:t xml:space="preserve">  </w:t>
      </w:r>
      <w:r w:rsidRPr="000371F5">
        <w:rPr>
          <w:rFonts w:ascii="GHEA Grapalat" w:hAnsi="GHEA Grapalat" w:cs="Arial"/>
          <w:sz w:val="20"/>
          <w:szCs w:val="20"/>
          <w:lang w:val="es-ES"/>
        </w:rPr>
        <w:t>ծածկագրով բաց մրցույթին մասնակցելու շրջանակում`</w:t>
      </w:r>
    </w:p>
    <w:p w14:paraId="5C67D1DB" w14:textId="77777777" w:rsidR="006A0068" w:rsidRPr="000371F5" w:rsidRDefault="006A0068" w:rsidP="006A0068">
      <w:pPr>
        <w:numPr>
          <w:ilvl w:val="0"/>
          <w:numId w:val="5"/>
        </w:numPr>
        <w:ind w:left="0" w:firstLine="720"/>
        <w:jc w:val="both"/>
        <w:rPr>
          <w:rFonts w:ascii="GHEA Grapalat" w:hAnsi="GHEA Grapalat" w:cs="Arial"/>
          <w:sz w:val="20"/>
          <w:szCs w:val="20"/>
          <w:lang w:val="es-ES"/>
        </w:rPr>
      </w:pPr>
      <w:r w:rsidRPr="000371F5">
        <w:rPr>
          <w:rFonts w:ascii="GHEA Grapalat" w:hAnsi="GHEA Grapalat" w:cs="Arial"/>
          <w:sz w:val="20"/>
          <w:szCs w:val="20"/>
          <w:lang w:val="es-ES"/>
        </w:rPr>
        <w:t>թույլ չի տվել և (կամ) թույլ չի տալու</w:t>
      </w:r>
      <w:r w:rsidRPr="000371F5">
        <w:rPr>
          <w:rFonts w:ascii="GHEA Grapalat" w:hAnsi="GHEA Grapalat" w:cs="Arial"/>
          <w:sz w:val="20"/>
          <w:szCs w:val="20"/>
          <w:lang w:val="hy-AM"/>
        </w:rPr>
        <w:t xml:space="preserve"> անբարեխիղճ մրցակցություն, </w:t>
      </w:r>
      <w:r w:rsidRPr="000371F5">
        <w:rPr>
          <w:rFonts w:ascii="GHEA Grapalat" w:hAnsi="GHEA Grapalat" w:cs="Arial"/>
          <w:sz w:val="20"/>
          <w:szCs w:val="20"/>
          <w:lang w:val="es-ES"/>
        </w:rPr>
        <w:t xml:space="preserve"> գերիշխող դիրքի չարաշահում և հակամրցակցային համաձայնություն,</w:t>
      </w:r>
    </w:p>
    <w:p w14:paraId="15EAA896" w14:textId="77777777" w:rsidR="006A0068" w:rsidRPr="000371F5" w:rsidRDefault="006A0068" w:rsidP="006A0068">
      <w:pPr>
        <w:numPr>
          <w:ilvl w:val="0"/>
          <w:numId w:val="5"/>
        </w:numPr>
        <w:ind w:left="0" w:firstLine="720"/>
        <w:jc w:val="both"/>
        <w:rPr>
          <w:rFonts w:ascii="GHEA Grapalat" w:hAnsi="GHEA Grapalat"/>
          <w:sz w:val="22"/>
          <w:szCs w:val="22"/>
          <w:lang w:val="es-ES"/>
        </w:rPr>
      </w:pPr>
      <w:r w:rsidRPr="000371F5">
        <w:rPr>
          <w:rFonts w:ascii="GHEA Grapalat" w:hAnsi="GHEA Grapalat" w:cs="Arial"/>
          <w:sz w:val="20"/>
          <w:szCs w:val="20"/>
          <w:lang w:val="es-ES"/>
        </w:rPr>
        <w:t>բացակայում է հրավերով սահմանված`</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cs="Arial"/>
          <w:sz w:val="20"/>
          <w:szCs w:val="20"/>
          <w:lang w:val="es-ES"/>
        </w:rPr>
        <w:t>-ին</w:t>
      </w:r>
      <w:r w:rsidRPr="000371F5">
        <w:rPr>
          <w:rFonts w:ascii="GHEA Grapalat" w:hAnsi="GHEA Grapalat"/>
          <w:sz w:val="22"/>
          <w:szCs w:val="22"/>
          <w:lang w:val="es-ES"/>
        </w:rPr>
        <w:t xml:space="preserve"> </w:t>
      </w:r>
    </w:p>
    <w:p w14:paraId="665236CA" w14:textId="77777777" w:rsidR="006A0068" w:rsidRPr="000371F5" w:rsidRDefault="006A0068" w:rsidP="006A0068">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14:paraId="7B0CDB57" w14:textId="77777777" w:rsidR="006A0068" w:rsidRPr="000371F5" w:rsidRDefault="006A0068" w:rsidP="006A0068">
      <w:pPr>
        <w:jc w:val="both"/>
        <w:rPr>
          <w:rFonts w:ascii="GHEA Grapalat" w:hAnsi="GHEA Grapalat"/>
          <w:sz w:val="22"/>
          <w:szCs w:val="22"/>
          <w:u w:val="single"/>
          <w:lang w:val="es-ES"/>
        </w:rPr>
      </w:pPr>
      <w:proofErr w:type="gramStart"/>
      <w:r w:rsidRPr="000371F5">
        <w:rPr>
          <w:rFonts w:ascii="GHEA Grapalat" w:hAnsi="GHEA Grapalat" w:cs="Arial"/>
          <w:sz w:val="20"/>
          <w:szCs w:val="20"/>
          <w:lang w:val="es-ES"/>
        </w:rPr>
        <w:t>փոխկապակցված</w:t>
      </w:r>
      <w:proofErr w:type="gramEnd"/>
      <w:r w:rsidRPr="000371F5">
        <w:rPr>
          <w:rFonts w:ascii="GHEA Grapalat" w:hAnsi="GHEA Grapalat" w:cs="Arial"/>
          <w:sz w:val="20"/>
          <w:szCs w:val="20"/>
          <w:lang w:val="es-ES"/>
        </w:rPr>
        <w:t xml:space="preserve"> անձանց և (կամ)</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14:paraId="37479164" w14:textId="77777777" w:rsidR="006A0068" w:rsidRPr="000371F5" w:rsidRDefault="006A0068" w:rsidP="006A0068">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4FA17BAC" w14:textId="77777777" w:rsidR="006A0068" w:rsidRPr="000371F5" w:rsidRDefault="006A0068" w:rsidP="006A0068">
      <w:pPr>
        <w:jc w:val="both"/>
        <w:rPr>
          <w:rFonts w:ascii="GHEA Grapalat" w:hAnsi="GHEA Grapalat"/>
          <w:sz w:val="22"/>
          <w:szCs w:val="22"/>
          <w:u w:val="single"/>
          <w:lang w:val="es-ES"/>
        </w:rPr>
      </w:pPr>
      <w:proofErr w:type="gramStart"/>
      <w:r w:rsidRPr="000371F5">
        <w:rPr>
          <w:rFonts w:ascii="GHEA Grapalat" w:hAnsi="GHEA Grapalat" w:cs="Arial"/>
          <w:sz w:val="20"/>
          <w:szCs w:val="20"/>
          <w:lang w:val="es-ES"/>
        </w:rPr>
        <w:t>կողմից</w:t>
      </w:r>
      <w:proofErr w:type="gramEnd"/>
      <w:r w:rsidRPr="000371F5">
        <w:rPr>
          <w:rFonts w:ascii="GHEA Grapalat" w:hAnsi="GHEA Grapalat" w:cs="Arial"/>
          <w:sz w:val="20"/>
          <w:szCs w:val="20"/>
          <w:lang w:val="es-ES"/>
        </w:rPr>
        <w:t xml:space="preserve"> հիմնադրված կամ ավելի քան հիսուն տոկոս</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-ին</w:t>
      </w:r>
    </w:p>
    <w:p w14:paraId="0112673B" w14:textId="77777777" w:rsidR="006A0068" w:rsidRPr="000371F5" w:rsidRDefault="006A0068" w:rsidP="006A0068">
      <w:pPr>
        <w:jc w:val="both"/>
        <w:rPr>
          <w:rFonts w:ascii="GHEA Grapalat" w:hAnsi="GHEA Grapalat"/>
          <w:sz w:val="22"/>
          <w:szCs w:val="22"/>
          <w:lang w:val="es-ES"/>
        </w:rPr>
      </w:pPr>
      <w:r w:rsidRPr="000371F5">
        <w:rPr>
          <w:rFonts w:ascii="GHEA Grapalat" w:hAnsi="GHEA Grapalat" w:cs="Sylfaen"/>
          <w:vertAlign w:val="superscript"/>
          <w:lang w:val="es-ES"/>
        </w:rPr>
        <w:lastRenderedPageBreak/>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3A0EEB92" w14:textId="77777777" w:rsidR="006A0068" w:rsidRPr="00D01BD4" w:rsidRDefault="006A0068" w:rsidP="006A0068">
      <w:pPr>
        <w:jc w:val="both"/>
        <w:rPr>
          <w:rFonts w:ascii="GHEA Grapalat" w:hAnsi="GHEA Grapalat" w:cs="Arial"/>
          <w:sz w:val="20"/>
          <w:szCs w:val="20"/>
          <w:lang w:val="es-ES"/>
        </w:rPr>
      </w:pPr>
      <w:proofErr w:type="gramStart"/>
      <w:r w:rsidRPr="00D01BD4">
        <w:rPr>
          <w:rFonts w:ascii="GHEA Grapalat" w:hAnsi="GHEA Grapalat" w:cs="Arial"/>
          <w:sz w:val="20"/>
          <w:szCs w:val="20"/>
          <w:lang w:val="es-ES"/>
        </w:rPr>
        <w:t>պատկանող</w:t>
      </w:r>
      <w:proofErr w:type="gramEnd"/>
      <w:r w:rsidRPr="00D01BD4">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9700F2A" w14:textId="77777777" w:rsidR="006A0068" w:rsidRPr="00005E18" w:rsidRDefault="006A0068" w:rsidP="006A0068">
      <w:pPr>
        <w:ind w:left="720"/>
        <w:jc w:val="both"/>
        <w:rPr>
          <w:rFonts w:ascii="GHEA Grapalat" w:hAnsi="GHEA Grapalat" w:cs="Arial"/>
          <w:sz w:val="20"/>
          <w:szCs w:val="20"/>
          <w:lang w:val="es-ES"/>
        </w:rPr>
      </w:pPr>
    </w:p>
    <w:p w14:paraId="0B029C5F" w14:textId="77777777" w:rsidR="006A0068" w:rsidRPr="00005E18" w:rsidRDefault="006A0068" w:rsidP="006A0068">
      <w:pPr>
        <w:ind w:left="720"/>
        <w:jc w:val="both"/>
        <w:rPr>
          <w:rFonts w:ascii="GHEA Grapalat" w:hAnsi="GHEA Grapalat"/>
          <w:sz w:val="22"/>
          <w:szCs w:val="22"/>
          <w:lang w:val="es-ES"/>
        </w:rPr>
      </w:pPr>
      <w:r w:rsidRPr="00005E18">
        <w:rPr>
          <w:rFonts w:ascii="GHEA Grapalat" w:hAnsi="GHEA Grapalat" w:cs="Arial"/>
          <w:sz w:val="20"/>
          <w:szCs w:val="20"/>
          <w:lang w:val="hy-AM"/>
        </w:rPr>
        <w:t>Ս</w:t>
      </w:r>
      <w:r w:rsidRPr="00005E18">
        <w:rPr>
          <w:rFonts w:ascii="GHEA Grapalat" w:hAnsi="GHEA Grapalat" w:cs="Arial"/>
          <w:sz w:val="20"/>
          <w:szCs w:val="20"/>
          <w:lang w:val="es-ES"/>
        </w:rPr>
        <w:t xml:space="preserve">տորև ներկայացնում </w:t>
      </w:r>
      <w:r w:rsidRPr="00005E18">
        <w:rPr>
          <w:rFonts w:ascii="GHEA Grapalat" w:hAnsi="GHEA Grapalat" w:cs="Arial"/>
          <w:sz w:val="20"/>
          <w:szCs w:val="20"/>
          <w:lang w:val="hy-AM"/>
        </w:rPr>
        <w:t xml:space="preserve">է </w:t>
      </w:r>
      <w:r w:rsidRPr="00005E18">
        <w:rPr>
          <w:rFonts w:ascii="GHEA Grapalat" w:hAnsi="GHEA Grapalat"/>
          <w:sz w:val="22"/>
          <w:szCs w:val="22"/>
          <w:u w:val="single"/>
          <w:lang w:val="es-ES"/>
        </w:rPr>
        <w:tab/>
        <w:t xml:space="preserve">                   </w:t>
      </w:r>
      <w:r w:rsidRPr="00005E18">
        <w:rPr>
          <w:rFonts w:ascii="GHEA Grapalat" w:hAnsi="GHEA Grapalat"/>
          <w:sz w:val="22"/>
          <w:szCs w:val="22"/>
          <w:u w:val="single"/>
          <w:lang w:val="es-ES"/>
        </w:rPr>
        <w:tab/>
      </w:r>
      <w:r w:rsidRPr="00005E18">
        <w:rPr>
          <w:rFonts w:ascii="GHEA Grapalat" w:hAnsi="GHEA Grapalat"/>
          <w:sz w:val="22"/>
          <w:szCs w:val="22"/>
          <w:u w:val="single"/>
          <w:lang w:val="es-ES"/>
        </w:rPr>
        <w:tab/>
      </w:r>
      <w:r w:rsidRPr="00005E18">
        <w:rPr>
          <w:rFonts w:ascii="GHEA Grapalat" w:hAnsi="GHEA Grapalat" w:cs="Arial"/>
          <w:sz w:val="20"/>
          <w:szCs w:val="20"/>
          <w:lang w:val="es-ES"/>
        </w:rPr>
        <w:t>-ի իրական շահառուների վերաբերյալ</w:t>
      </w:r>
    </w:p>
    <w:p w14:paraId="7E35A161" w14:textId="77777777" w:rsidR="006A0068" w:rsidRPr="00005E18" w:rsidRDefault="006A0068" w:rsidP="006A0068">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14:paraId="6A7D0145" w14:textId="77777777" w:rsidR="006A0068" w:rsidRPr="00005E18" w:rsidRDefault="006A0068" w:rsidP="006A0068">
      <w:pPr>
        <w:jc w:val="both"/>
        <w:rPr>
          <w:rFonts w:ascii="GHEA Grapalat" w:hAnsi="GHEA Grapalat"/>
          <w:sz w:val="22"/>
          <w:szCs w:val="22"/>
          <w:lang w:val="hy-AM"/>
        </w:rPr>
      </w:pPr>
    </w:p>
    <w:p w14:paraId="58A697CB" w14:textId="77777777" w:rsidR="006A0068" w:rsidRPr="000371F5" w:rsidRDefault="006A0068" w:rsidP="006A0068">
      <w:pPr>
        <w:jc w:val="both"/>
        <w:rPr>
          <w:rFonts w:ascii="GHEA Grapalat" w:hAnsi="GHEA Grapalat" w:cs="Arial"/>
          <w:sz w:val="18"/>
          <w:szCs w:val="18"/>
          <w:vertAlign w:val="superscript"/>
          <w:lang w:val="es-ES"/>
        </w:rPr>
      </w:pPr>
      <w:proofErr w:type="gramStart"/>
      <w:r w:rsidRPr="00005E18">
        <w:rPr>
          <w:rFonts w:ascii="GHEA Grapalat" w:hAnsi="GHEA Grapalat" w:cs="Arial"/>
          <w:sz w:val="20"/>
          <w:szCs w:val="20"/>
          <w:lang w:val="es-ES"/>
        </w:rPr>
        <w:t>տեղեկություններ</w:t>
      </w:r>
      <w:proofErr w:type="gramEnd"/>
      <w:r w:rsidRPr="00005E18">
        <w:rPr>
          <w:rFonts w:ascii="GHEA Grapalat" w:hAnsi="GHEA Grapalat" w:cs="Arial"/>
          <w:sz w:val="20"/>
          <w:szCs w:val="20"/>
          <w:lang w:val="es-ES"/>
        </w:rPr>
        <w:t xml:space="preserve"> պարունակող կայքէջի հղումը՝ ----</w:t>
      </w:r>
      <w:r w:rsidRPr="00005E18">
        <w:rPr>
          <w:rFonts w:ascii="GHEA Grapalat" w:hAnsi="GHEA Grapalat" w:cs="Arial"/>
          <w:sz w:val="20"/>
          <w:szCs w:val="20"/>
          <w:lang w:val="hy-AM"/>
        </w:rPr>
        <w:t>-------------------</w:t>
      </w:r>
      <w:r w:rsidRPr="00005E18">
        <w:rPr>
          <w:rFonts w:ascii="GHEA Grapalat" w:hAnsi="GHEA Grapalat" w:cs="Arial"/>
          <w:sz w:val="20"/>
          <w:szCs w:val="20"/>
          <w:lang w:val="es-ES"/>
        </w:rPr>
        <w:t>-----------------------------</w:t>
      </w:r>
      <w:r w:rsidRPr="00005E18">
        <w:rPr>
          <w:rFonts w:cs="Arial"/>
          <w:sz w:val="18"/>
          <w:szCs w:val="18"/>
          <w:lang w:val="hy-AM"/>
        </w:rPr>
        <w:t>**</w:t>
      </w:r>
      <w:r w:rsidRPr="000371F5">
        <w:rPr>
          <w:rFonts w:ascii="GHEA Grapalat" w:hAnsi="GHEA Grapalat" w:cs="Arial"/>
          <w:sz w:val="18"/>
          <w:szCs w:val="18"/>
          <w:vertAlign w:val="superscript"/>
          <w:lang w:val="es-ES"/>
        </w:rPr>
        <w:t xml:space="preserve"> </w:t>
      </w:r>
    </w:p>
    <w:p w14:paraId="0A1A3DE3" w14:textId="77777777" w:rsidR="006A0068" w:rsidRPr="000371F5" w:rsidRDefault="006A0068" w:rsidP="006A0068">
      <w:pPr>
        <w:jc w:val="right"/>
        <w:rPr>
          <w:rFonts w:ascii="GHEA Grapalat" w:hAnsi="GHEA Grapalat"/>
          <w:sz w:val="10"/>
          <w:szCs w:val="10"/>
          <w:lang w:val="es-ES"/>
        </w:rPr>
      </w:pPr>
    </w:p>
    <w:p w14:paraId="2BC4D999" w14:textId="77777777" w:rsidR="006A0068" w:rsidRPr="000371F5" w:rsidRDefault="006A0068" w:rsidP="006A0068">
      <w:pPr>
        <w:ind w:firstLine="708"/>
        <w:jc w:val="both"/>
        <w:rPr>
          <w:rFonts w:ascii="GHEA Grapalat" w:hAnsi="GHEA Grapalat"/>
          <w:sz w:val="20"/>
          <w:lang w:val="es-ES"/>
        </w:rPr>
      </w:pPr>
      <w:r w:rsidRPr="000371F5">
        <w:rPr>
          <w:rFonts w:ascii="GHEA Grapalat" w:hAnsi="GHEA Grapalat"/>
          <w:sz w:val="20"/>
          <w:lang w:val="es-ES"/>
        </w:rPr>
        <w:t xml:space="preserve">Կից ներկայացվում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կողմից առաջարկվող </w:t>
      </w:r>
    </w:p>
    <w:p w14:paraId="39DC9BE6" w14:textId="77777777" w:rsidR="006A0068" w:rsidRPr="000371F5" w:rsidRDefault="006A0068" w:rsidP="006A0068">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5F558DCF" w14:textId="77777777" w:rsidR="006A0068" w:rsidRPr="000371F5" w:rsidRDefault="006A0068" w:rsidP="006A0068">
      <w:pPr>
        <w:jc w:val="both"/>
        <w:rPr>
          <w:rFonts w:ascii="GHEA Grapalat" w:hAnsi="GHEA Grapalat"/>
          <w:sz w:val="20"/>
          <w:lang w:val="es-ES"/>
        </w:rPr>
      </w:pPr>
      <w:proofErr w:type="gramStart"/>
      <w:r w:rsidRPr="000371F5">
        <w:rPr>
          <w:rFonts w:ascii="GHEA Grapalat" w:hAnsi="GHEA Grapalat"/>
          <w:sz w:val="20"/>
          <w:lang w:val="es-ES"/>
        </w:rPr>
        <w:t>ապրանքի</w:t>
      </w:r>
      <w:proofErr w:type="gramEnd"/>
      <w:r w:rsidRPr="000371F5">
        <w:rPr>
          <w:rFonts w:ascii="GHEA Grapalat" w:hAnsi="GHEA Grapalat"/>
          <w:sz w:val="20"/>
          <w:lang w:val="es-ES"/>
        </w:rPr>
        <w:t xml:space="preserve"> ամբողջական նկարագիրը՝ համաձայն հավելված 1.1-ի: </w:t>
      </w:r>
    </w:p>
    <w:p w14:paraId="025FF3B9" w14:textId="77777777" w:rsidR="00F27F49" w:rsidRPr="0093002B" w:rsidRDefault="00F27F49" w:rsidP="00F27F49">
      <w:pPr>
        <w:jc w:val="both"/>
        <w:rPr>
          <w:rFonts w:ascii="GHEA Grapalat" w:hAnsi="GHEA Grapalat"/>
          <w:sz w:val="20"/>
          <w:lang w:val="es-ES"/>
        </w:rPr>
      </w:pPr>
    </w:p>
    <w:p w14:paraId="3615BCD3" w14:textId="77777777" w:rsidR="00F27F49" w:rsidRPr="0093002B" w:rsidRDefault="00F27F49" w:rsidP="00F27F49">
      <w:pPr>
        <w:jc w:val="both"/>
        <w:rPr>
          <w:rFonts w:ascii="GHEA Grapalat" w:hAnsi="GHEA Grapalat"/>
          <w:sz w:val="20"/>
          <w:lang w:val="es-ES"/>
        </w:rPr>
      </w:pPr>
    </w:p>
    <w:p w14:paraId="7AF9C278" w14:textId="77777777" w:rsidR="00F27F49" w:rsidRPr="0093002B" w:rsidRDefault="00F27F49" w:rsidP="00F27F49">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4C0261">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4C0261">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5AA661F0" w14:textId="77777777" w:rsidR="00F27F49" w:rsidRPr="0093002B" w:rsidRDefault="00F27F49" w:rsidP="00F27F49">
      <w:pPr>
        <w:jc w:val="both"/>
        <w:rPr>
          <w:rFonts w:ascii="GHEA Grapalat" w:hAnsi="GHEA Grapalat" w:cs="Arial"/>
          <w:sz w:val="20"/>
          <w:vertAlign w:val="superscript"/>
          <w:lang w:val="es-ES"/>
        </w:rPr>
      </w:pPr>
    </w:p>
    <w:p w14:paraId="1FD4C8C3" w14:textId="2208E18F" w:rsidR="00F27F49" w:rsidRPr="0093002B" w:rsidRDefault="00F27F49" w:rsidP="00F27F49">
      <w:pPr>
        <w:jc w:val="both"/>
        <w:rPr>
          <w:rFonts w:ascii="GHEA Grapalat" w:hAnsi="GHEA Grapalat" w:cs="Arial"/>
          <w:sz w:val="20"/>
          <w:lang w:val="hy-AM"/>
        </w:rPr>
      </w:pPr>
      <w:r w:rsidRPr="0093002B">
        <w:rPr>
          <w:rFonts w:ascii="GHEA Grapalat" w:hAnsi="GHEA Grapalat"/>
          <w:sz w:val="20"/>
          <w:lang w:val="hy-AM"/>
        </w:rPr>
        <w:t xml:space="preserve">    </w:t>
      </w: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4126B6A2" w14:textId="77777777" w:rsidR="00F27F49" w:rsidRPr="0093002B" w:rsidRDefault="00F27F49" w:rsidP="00F27F49">
      <w:pPr>
        <w:pStyle w:val="BodyTextIndent3"/>
        <w:spacing w:line="240" w:lineRule="auto"/>
        <w:jc w:val="right"/>
        <w:rPr>
          <w:rFonts w:ascii="GHEA Grapalat" w:hAnsi="GHEA Grapalat"/>
          <w:b/>
          <w:lang w:val="hy-AM"/>
        </w:rPr>
      </w:pPr>
    </w:p>
    <w:p w14:paraId="05393DDF" w14:textId="77777777" w:rsidR="00F27F49" w:rsidRPr="0093002B" w:rsidRDefault="00F27F49" w:rsidP="00F27F49">
      <w:pPr>
        <w:pStyle w:val="BodyTextIndent3"/>
        <w:spacing w:line="240" w:lineRule="auto"/>
        <w:jc w:val="right"/>
        <w:rPr>
          <w:rFonts w:ascii="GHEA Grapalat" w:hAnsi="GHEA Grapalat"/>
          <w:b/>
          <w:sz w:val="18"/>
          <w:szCs w:val="18"/>
          <w:lang w:val="hy-AM"/>
        </w:rPr>
      </w:pPr>
    </w:p>
    <w:p w14:paraId="00073F66" w14:textId="77777777" w:rsidR="00F27F49" w:rsidRPr="0093002B" w:rsidRDefault="00F27F49" w:rsidP="00F27F49">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3117E60D" w14:textId="77777777" w:rsidR="00F27F49" w:rsidRPr="00927C52" w:rsidRDefault="00F27F49" w:rsidP="00F27F49">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7CE14AD3" w14:textId="77777777" w:rsidR="00F27F49" w:rsidRPr="0093002B" w:rsidRDefault="00F27F49" w:rsidP="00F27F49">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6A0080C7" w14:textId="77777777" w:rsidR="00F27F49" w:rsidRPr="0093002B" w:rsidRDefault="00F27F49" w:rsidP="00F27F49">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9E532C0" w14:textId="68FEC140" w:rsidR="006548A2" w:rsidRDefault="00F27F49" w:rsidP="00E13027">
      <w:pPr>
        <w:rPr>
          <w:rFonts w:ascii="GHEA Grapalat" w:hAnsi="GHEA Grapalat"/>
          <w:sz w:val="20"/>
          <w:lang w:val="es-ES"/>
        </w:rPr>
      </w:pPr>
      <w:r w:rsidRPr="0093002B">
        <w:rPr>
          <w:rFonts w:ascii="GHEA Grapalat" w:hAnsi="GHEA Grapalat" w:cs="Sylfaen"/>
          <w:b/>
          <w:lang w:val="hy-AM"/>
        </w:rPr>
        <w:br w:type="page"/>
      </w:r>
    </w:p>
    <w:p w14:paraId="127DE4CD" w14:textId="77777777" w:rsidR="000B1088" w:rsidRPr="000B4CF4" w:rsidRDefault="000B1088" w:rsidP="000B1088">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Հավելված</w:t>
      </w:r>
      <w:r w:rsidRPr="005E1F72">
        <w:rPr>
          <w:rFonts w:ascii="GHEA Grapalat" w:hAnsi="GHEA Grapalat" w:cs="Arial"/>
          <w:b/>
          <w:i w:val="0"/>
          <w:lang w:val="hy-AM"/>
        </w:rPr>
        <w:t xml:space="preserve"> </w:t>
      </w:r>
      <w:r w:rsidR="00E968EF" w:rsidRPr="000B4CF4">
        <w:rPr>
          <w:rFonts w:ascii="GHEA Grapalat" w:hAnsi="GHEA Grapalat" w:cs="Arial"/>
          <w:b/>
          <w:i w:val="0"/>
          <w:lang w:val="hy-AM"/>
        </w:rPr>
        <w:t>1.1</w:t>
      </w:r>
    </w:p>
    <w:p w14:paraId="02BF3876" w14:textId="1ED3DB0E" w:rsidR="000B1088" w:rsidRPr="00FC1BDA" w:rsidRDefault="00FC1BDA" w:rsidP="000B1088">
      <w:pPr>
        <w:pStyle w:val="BodyTextIndent3"/>
        <w:spacing w:line="240" w:lineRule="auto"/>
        <w:jc w:val="right"/>
        <w:rPr>
          <w:rFonts w:ascii="GHEA Grapalat" w:hAnsi="GHEA Grapalat" w:cs="Sylfaen"/>
          <w:b/>
          <w:lang w:val="hy-AM"/>
        </w:rPr>
      </w:pPr>
      <w:r w:rsidRPr="00FC1BDA">
        <w:rPr>
          <w:rFonts w:ascii="GHEA Grapalat" w:hAnsi="GHEA Grapalat" w:cs="Sylfaen"/>
          <w:b/>
          <w:lang w:val="hy-AM"/>
        </w:rPr>
        <w:t>«</w:t>
      </w:r>
      <w:r w:rsidR="00B7666B">
        <w:rPr>
          <w:rFonts w:ascii="GHEA Grapalat" w:hAnsi="GHEA Grapalat" w:cs="Sylfaen"/>
          <w:b/>
          <w:lang w:val="hy-AM"/>
        </w:rPr>
        <w:t>ԵՔ-ԳՀԱՊՁԲ-</w:t>
      </w:r>
      <w:r w:rsidR="00CF5828">
        <w:rPr>
          <w:rFonts w:ascii="GHEA Grapalat" w:hAnsi="GHEA Grapalat" w:cs="Sylfaen"/>
          <w:b/>
          <w:lang w:val="hy-AM"/>
        </w:rPr>
        <w:t>24/33</w:t>
      </w:r>
      <w:r w:rsidR="000B1088" w:rsidRPr="00FC1BDA">
        <w:rPr>
          <w:rFonts w:ascii="GHEA Grapalat" w:hAnsi="GHEA Grapalat" w:cs="Sylfaen"/>
          <w:b/>
          <w:lang w:val="hy-AM"/>
        </w:rPr>
        <w:t>»</w:t>
      </w:r>
      <w:r w:rsidR="000B1088" w:rsidRPr="005E1F72">
        <w:rPr>
          <w:rFonts w:ascii="GHEA Grapalat" w:hAnsi="GHEA Grapalat" w:cs="Sylfaen"/>
          <w:b/>
          <w:lang w:val="hy-AM"/>
        </w:rPr>
        <w:t>*</w:t>
      </w:r>
      <w:r w:rsidR="000B1088" w:rsidRPr="00FC1BDA">
        <w:rPr>
          <w:rFonts w:ascii="GHEA Grapalat" w:hAnsi="GHEA Grapalat" w:cs="Sylfaen"/>
          <w:b/>
          <w:lang w:val="hy-AM"/>
        </w:rPr>
        <w:t xml:space="preserve">  </w:t>
      </w:r>
      <w:r w:rsidR="000B1088" w:rsidRPr="005E1F72">
        <w:rPr>
          <w:rFonts w:ascii="GHEA Grapalat" w:hAnsi="GHEA Grapalat" w:cs="Sylfaen"/>
          <w:b/>
          <w:lang w:val="hy-AM"/>
        </w:rPr>
        <w:t>ծածկագրով</w:t>
      </w:r>
    </w:p>
    <w:p w14:paraId="7CE5ABE1" w14:textId="7AF0070A" w:rsidR="000B1088" w:rsidRPr="005E1F72" w:rsidRDefault="00F0744D"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5E1F72">
        <w:rPr>
          <w:rFonts w:ascii="GHEA Grapalat" w:hAnsi="GHEA Grapalat" w:cs="Sylfaen"/>
          <w:b/>
          <w:lang w:val="hy-AM"/>
        </w:rPr>
        <w:t>հրավերի</w:t>
      </w:r>
    </w:p>
    <w:p w14:paraId="11FFCC9B" w14:textId="77777777" w:rsidR="000B1088" w:rsidRPr="005E1F72" w:rsidRDefault="000B1088" w:rsidP="000B1088">
      <w:pPr>
        <w:ind w:left="-66"/>
        <w:jc w:val="center"/>
        <w:rPr>
          <w:rFonts w:ascii="GHEA Grapalat" w:hAnsi="GHEA Grapalat"/>
          <w:b/>
          <w:lang w:val="hy-AM"/>
        </w:rPr>
      </w:pPr>
    </w:p>
    <w:p w14:paraId="1D591613" w14:textId="77777777" w:rsidR="000B1088" w:rsidRDefault="000B1088" w:rsidP="000B1088">
      <w:pPr>
        <w:pStyle w:val="Heading3"/>
        <w:spacing w:line="240" w:lineRule="auto"/>
        <w:ind w:firstLine="567"/>
        <w:jc w:val="left"/>
        <w:rPr>
          <w:rFonts w:ascii="GHEA Grapalat" w:hAnsi="GHEA Grapalat"/>
          <w:b/>
          <w:lang w:val="hy-AM"/>
        </w:rPr>
      </w:pPr>
    </w:p>
    <w:p w14:paraId="471650F8" w14:textId="77777777" w:rsidR="00E6596F" w:rsidRDefault="00E6596F" w:rsidP="00E6596F">
      <w:pPr>
        <w:rPr>
          <w:lang w:val="hy-AM"/>
        </w:rPr>
      </w:pPr>
    </w:p>
    <w:p w14:paraId="3E2D1C7A" w14:textId="77777777" w:rsidR="00E6596F" w:rsidRPr="00E6596F" w:rsidRDefault="00E6596F" w:rsidP="00E6596F">
      <w:pPr>
        <w:rPr>
          <w:lang w:val="hy-AM"/>
        </w:rPr>
      </w:pPr>
    </w:p>
    <w:p w14:paraId="7DB0A07A" w14:textId="77777777" w:rsidR="000B1088" w:rsidRPr="005E1F72" w:rsidRDefault="000B1088" w:rsidP="000B1088">
      <w:pPr>
        <w:pStyle w:val="Heading3"/>
        <w:spacing w:line="240" w:lineRule="auto"/>
        <w:ind w:firstLine="567"/>
        <w:rPr>
          <w:rFonts w:ascii="GHEA Grapalat" w:hAnsi="GHEA Grapalat"/>
          <w:b/>
          <w:i w:val="0"/>
          <w:lang w:val="hy-AM"/>
        </w:rPr>
      </w:pPr>
      <w:r w:rsidRPr="005E1F72">
        <w:rPr>
          <w:rFonts w:ascii="GHEA Grapalat" w:hAnsi="GHEA Grapalat"/>
          <w:b/>
          <w:i w:val="0"/>
          <w:lang w:val="hy-AM"/>
        </w:rPr>
        <w:t>ՆԿԱՐԱԳԻՐ</w:t>
      </w:r>
    </w:p>
    <w:p w14:paraId="7C0976C1" w14:textId="77777777" w:rsidR="000B1088" w:rsidRPr="005E1F72" w:rsidRDefault="000B1088" w:rsidP="000B1088">
      <w:pPr>
        <w:pStyle w:val="Heading3"/>
        <w:spacing w:line="240" w:lineRule="auto"/>
        <w:ind w:firstLine="567"/>
        <w:rPr>
          <w:rFonts w:ascii="GHEA Grapalat" w:hAnsi="GHEA Grapalat"/>
          <w:b/>
          <w:i w:val="0"/>
          <w:lang w:val="hy-AM"/>
        </w:rPr>
      </w:pPr>
      <w:r w:rsidRPr="005E1F72">
        <w:rPr>
          <w:rFonts w:ascii="GHEA Grapalat" w:hAnsi="GHEA Grapalat"/>
          <w:b/>
          <w:i w:val="0"/>
          <w:lang w:val="hy-AM"/>
        </w:rPr>
        <w:t xml:space="preserve">առաջարկվող ապրանքի ամբողջական </w:t>
      </w:r>
    </w:p>
    <w:p w14:paraId="121DD5DC" w14:textId="77777777" w:rsidR="000B1088" w:rsidRPr="005E1F72" w:rsidRDefault="000B1088" w:rsidP="000B1088">
      <w:pPr>
        <w:pStyle w:val="Heading3"/>
        <w:spacing w:line="240" w:lineRule="auto"/>
        <w:ind w:firstLine="567"/>
        <w:rPr>
          <w:rFonts w:ascii="GHEA Grapalat" w:hAnsi="GHEA Grapalat" w:cs="Arial"/>
          <w:lang w:val="es-ES"/>
        </w:rPr>
      </w:pPr>
    </w:p>
    <w:p w14:paraId="1DA20342" w14:textId="247CED3A" w:rsidR="000B1088" w:rsidRPr="00F27F49" w:rsidRDefault="000B1088" w:rsidP="000B1088">
      <w:pPr>
        <w:ind w:firstLine="567"/>
        <w:jc w:val="both"/>
        <w:rPr>
          <w:rFonts w:ascii="GHEA Grapalat" w:hAnsi="GHEA Grapalat" w:cs="Arial"/>
          <w:sz w:val="20"/>
          <w:szCs w:val="20"/>
          <w:lang w:val="hy-AM"/>
        </w:rPr>
      </w:pP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t xml:space="preserve">      </w:t>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lang w:val="es-ES"/>
        </w:rPr>
        <w:t>-ն</w:t>
      </w:r>
      <w:r w:rsidR="00FC1BDA" w:rsidRPr="00FC1BDA">
        <w:rPr>
          <w:rFonts w:ascii="GHEA Grapalat" w:hAnsi="GHEA Grapalat" w:cs="Arial"/>
          <w:sz w:val="20"/>
          <w:szCs w:val="20"/>
          <w:lang w:val="es-ES"/>
        </w:rPr>
        <w:t xml:space="preserve"> </w:t>
      </w:r>
      <w:r w:rsidR="000C50BE">
        <w:rPr>
          <w:rFonts w:ascii="GHEA Grapalat" w:hAnsi="GHEA Grapalat" w:cs="Arial"/>
          <w:sz w:val="20"/>
          <w:szCs w:val="20"/>
          <w:lang w:val="es-ES"/>
        </w:rPr>
        <w:t xml:space="preserve"> </w:t>
      </w:r>
      <w:r w:rsidR="00B7666B">
        <w:rPr>
          <w:rFonts w:ascii="GHEA Grapalat" w:hAnsi="GHEA Grapalat" w:cs="Arial"/>
          <w:sz w:val="20"/>
          <w:szCs w:val="20"/>
          <w:lang w:val="es-ES"/>
        </w:rPr>
        <w:t>ԵՔ-ԳՀԱՊՁԲ-</w:t>
      </w:r>
      <w:r w:rsidR="00CF5828">
        <w:rPr>
          <w:rFonts w:ascii="GHEA Grapalat" w:hAnsi="GHEA Grapalat" w:cs="Arial"/>
          <w:sz w:val="20"/>
          <w:szCs w:val="20"/>
          <w:lang w:val="es-ES"/>
        </w:rPr>
        <w:t>24/33</w:t>
      </w:r>
    </w:p>
    <w:p w14:paraId="6B63C681" w14:textId="77777777" w:rsidR="000B1088" w:rsidRPr="005E1F72" w:rsidRDefault="000B1088" w:rsidP="000B1088">
      <w:pPr>
        <w:jc w:val="both"/>
        <w:rPr>
          <w:rFonts w:ascii="GHEA Grapalat" w:hAnsi="GHEA Grapalat" w:cs="Arial"/>
          <w:sz w:val="20"/>
          <w:szCs w:val="20"/>
          <w:u w:val="single"/>
          <w:lang w:val="es-ES"/>
        </w:rPr>
      </w:pPr>
      <w:r w:rsidRPr="005E1F72">
        <w:rPr>
          <w:rFonts w:ascii="GHEA Grapalat" w:hAnsi="GHEA Grapalat"/>
          <w:sz w:val="20"/>
          <w:vertAlign w:val="superscript"/>
          <w:lang w:val="es-ES"/>
        </w:rPr>
        <w:t xml:space="preserve">                                                    </w:t>
      </w:r>
      <w:r w:rsidRPr="005E1F72">
        <w:rPr>
          <w:rFonts w:ascii="GHEA Grapalat" w:hAnsi="GHEA Grapalat"/>
          <w:sz w:val="20"/>
          <w:vertAlign w:val="superscript"/>
          <w:lang w:val="hy-AM"/>
        </w:rPr>
        <w:t>մասնակցի անվանումը</w:t>
      </w:r>
    </w:p>
    <w:p w14:paraId="6DC3204C" w14:textId="10888F5E" w:rsidR="000B1088" w:rsidRPr="005E1F72" w:rsidRDefault="000B1088" w:rsidP="000B1088">
      <w:pPr>
        <w:jc w:val="both"/>
        <w:rPr>
          <w:rFonts w:ascii="GHEA Grapalat" w:hAnsi="GHEA Grapalat"/>
          <w:lang w:val="hy-AM"/>
        </w:rPr>
      </w:pPr>
      <w:proofErr w:type="gramStart"/>
      <w:r w:rsidRPr="005E1F72">
        <w:rPr>
          <w:rFonts w:ascii="GHEA Grapalat" w:hAnsi="GHEA Grapalat" w:cs="Arial"/>
          <w:sz w:val="20"/>
          <w:szCs w:val="20"/>
          <w:lang w:val="es-ES"/>
        </w:rPr>
        <w:t>ծածկագրով</w:t>
      </w:r>
      <w:proofErr w:type="gramEnd"/>
      <w:r w:rsidRPr="005E1F72">
        <w:rPr>
          <w:rFonts w:ascii="GHEA Grapalat" w:hAnsi="GHEA Grapalat" w:cs="Arial"/>
          <w:sz w:val="20"/>
          <w:szCs w:val="20"/>
          <w:lang w:val="es-ES"/>
        </w:rPr>
        <w:t xml:space="preserve"> </w:t>
      </w:r>
      <w:r w:rsidR="00F0744D">
        <w:rPr>
          <w:rFonts w:ascii="GHEA Grapalat" w:hAnsi="GHEA Grapalat" w:cs="Arial"/>
          <w:sz w:val="20"/>
          <w:szCs w:val="20"/>
          <w:lang w:val="es-ES"/>
        </w:rPr>
        <w:t>գնանշման հարցման</w:t>
      </w:r>
      <w:r w:rsidR="00F0744D">
        <w:rPr>
          <w:rFonts w:ascii="GHEA Grapalat" w:hAnsi="GHEA Grapalat" w:cs="Arial"/>
          <w:sz w:val="20"/>
          <w:szCs w:val="20"/>
          <w:lang w:val="hy-AM"/>
        </w:rPr>
        <w:t xml:space="preserve"> </w:t>
      </w:r>
      <w:r w:rsidRPr="005E1F72">
        <w:rPr>
          <w:rFonts w:ascii="GHEA Grapalat" w:hAnsi="GHEA Grapalat" w:cs="Arial"/>
          <w:sz w:val="20"/>
          <w:szCs w:val="20"/>
          <w:lang w:val="es-ES"/>
        </w:rPr>
        <w:t>շրջանակում ստորև ներկայացնում է իր կողմից առաջարկվող ապրանքի</w:t>
      </w:r>
      <w:r>
        <w:rPr>
          <w:rFonts w:ascii="GHEA Grapalat" w:hAnsi="GHEA Grapalat" w:cs="Arial"/>
          <w:sz w:val="20"/>
          <w:szCs w:val="20"/>
          <w:lang w:val="es-ES"/>
        </w:rPr>
        <w:t xml:space="preserve"> ամբողջական նկարագիրը</w:t>
      </w:r>
      <w:r w:rsidRPr="005E1F72">
        <w:rPr>
          <w:rFonts w:ascii="GHEA Grapalat" w:hAnsi="GHEA Grapalat" w:cs="Arial"/>
          <w:sz w:val="20"/>
          <w:szCs w:val="20"/>
          <w:lang w:val="es-ES"/>
        </w:rPr>
        <w:t xml:space="preserve"> </w:t>
      </w:r>
    </w:p>
    <w:p w14:paraId="71BAF0ED" w14:textId="77777777" w:rsidR="000B1088" w:rsidRDefault="000B1088" w:rsidP="000B1088">
      <w:pPr>
        <w:pStyle w:val="Heading3"/>
        <w:spacing w:line="240" w:lineRule="auto"/>
        <w:ind w:firstLine="567"/>
        <w:rPr>
          <w:rFonts w:ascii="GHEA Grapalat" w:hAnsi="GHEA Grapalat" w:cs="Arial"/>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2497"/>
        <w:gridCol w:w="2430"/>
        <w:gridCol w:w="3420"/>
      </w:tblGrid>
      <w:tr w:rsidR="000C5259" w:rsidRPr="005E1F72" w14:paraId="5CC13209" w14:textId="77777777" w:rsidTr="00F82A35">
        <w:tc>
          <w:tcPr>
            <w:tcW w:w="1368" w:type="dxa"/>
            <w:vMerge w:val="restart"/>
            <w:vAlign w:val="center"/>
          </w:tcPr>
          <w:p w14:paraId="66280CD5" w14:textId="77777777" w:rsidR="000C5259" w:rsidRPr="005E1F72" w:rsidRDefault="000C5259" w:rsidP="00E23A5A">
            <w:pPr>
              <w:jc w:val="center"/>
              <w:rPr>
                <w:rFonts w:ascii="GHEA Grapalat" w:hAnsi="GHEA Grapalat"/>
                <w:b/>
                <w:bCs/>
                <w:sz w:val="16"/>
                <w:szCs w:val="18"/>
                <w:lang w:val="es-ES"/>
              </w:rPr>
            </w:pPr>
            <w:r w:rsidRPr="005E1F72">
              <w:rPr>
                <w:rFonts w:ascii="GHEA Grapalat" w:hAnsi="GHEA Grapalat"/>
                <w:b/>
                <w:bCs/>
                <w:sz w:val="16"/>
                <w:szCs w:val="18"/>
                <w:lang w:val="es-ES"/>
              </w:rPr>
              <w:t>Չափաբաժնի համար</w:t>
            </w:r>
          </w:p>
        </w:tc>
        <w:tc>
          <w:tcPr>
            <w:tcW w:w="8347" w:type="dxa"/>
            <w:gridSpan w:val="3"/>
            <w:vAlign w:val="center"/>
          </w:tcPr>
          <w:p w14:paraId="29813454" w14:textId="77777777" w:rsidR="000C5259" w:rsidRPr="005E1F72" w:rsidRDefault="000C5259" w:rsidP="00E23A5A">
            <w:pPr>
              <w:jc w:val="center"/>
              <w:rPr>
                <w:rFonts w:ascii="GHEA Grapalat" w:hAnsi="GHEA Grapalat"/>
                <w:b/>
                <w:bCs/>
                <w:sz w:val="16"/>
                <w:szCs w:val="18"/>
                <w:lang w:val="es-ES"/>
              </w:rPr>
            </w:pPr>
            <w:r w:rsidRPr="005E1F72">
              <w:rPr>
                <w:rFonts w:ascii="GHEA Grapalat" w:hAnsi="GHEA Grapalat"/>
                <w:b/>
                <w:bCs/>
                <w:sz w:val="16"/>
                <w:szCs w:val="18"/>
                <w:lang w:val="es-ES"/>
              </w:rPr>
              <w:t>Առաջարկվող ապրանքի</w:t>
            </w:r>
          </w:p>
        </w:tc>
      </w:tr>
      <w:tr w:rsidR="00CE5CB9" w:rsidRPr="005E1F72" w14:paraId="1BE9A676" w14:textId="77777777" w:rsidTr="00F82A35">
        <w:trPr>
          <w:trHeight w:val="1097"/>
        </w:trPr>
        <w:tc>
          <w:tcPr>
            <w:tcW w:w="1368" w:type="dxa"/>
            <w:vMerge/>
            <w:vAlign w:val="center"/>
          </w:tcPr>
          <w:p w14:paraId="7AA973F5" w14:textId="77777777" w:rsidR="00CE5CB9" w:rsidRPr="005E1F72" w:rsidRDefault="00CE5CB9" w:rsidP="00E23A5A">
            <w:pPr>
              <w:jc w:val="center"/>
              <w:rPr>
                <w:rFonts w:ascii="GHEA Grapalat" w:hAnsi="GHEA Grapalat"/>
                <w:b/>
                <w:bCs/>
                <w:sz w:val="16"/>
                <w:szCs w:val="18"/>
                <w:lang w:val="es-ES"/>
              </w:rPr>
            </w:pPr>
          </w:p>
        </w:tc>
        <w:tc>
          <w:tcPr>
            <w:tcW w:w="2497" w:type="dxa"/>
            <w:vAlign w:val="center"/>
          </w:tcPr>
          <w:p w14:paraId="14547C97" w14:textId="77777777" w:rsidR="00CE5CB9" w:rsidRPr="001557AE" w:rsidRDefault="00CE5CB9" w:rsidP="00E23A5A">
            <w:pPr>
              <w:jc w:val="center"/>
              <w:rPr>
                <w:rFonts w:ascii="GHEA Grapalat" w:hAnsi="GHEA Grapalat"/>
                <w:b/>
                <w:bCs/>
                <w:sz w:val="16"/>
                <w:szCs w:val="18"/>
                <w:lang w:val="es-ES"/>
              </w:rPr>
            </w:pPr>
            <w:r w:rsidRPr="001557AE">
              <w:rPr>
                <w:rFonts w:ascii="GHEA Grapalat" w:hAnsi="GHEA Grapalat"/>
                <w:b/>
                <w:bCs/>
                <w:sz w:val="16"/>
                <w:szCs w:val="18"/>
                <w:lang w:val="es-ES"/>
              </w:rPr>
              <w:t>ապրանքային նշանը</w:t>
            </w:r>
          </w:p>
        </w:tc>
        <w:tc>
          <w:tcPr>
            <w:tcW w:w="2430" w:type="dxa"/>
            <w:vAlign w:val="center"/>
          </w:tcPr>
          <w:p w14:paraId="0E7697FF" w14:textId="77777777" w:rsidR="00CE5CB9" w:rsidRPr="001557AE" w:rsidRDefault="00CE5CB9" w:rsidP="00E23A5A">
            <w:pPr>
              <w:jc w:val="center"/>
              <w:rPr>
                <w:rFonts w:ascii="GHEA Grapalat" w:hAnsi="GHEA Grapalat"/>
                <w:b/>
                <w:bCs/>
                <w:sz w:val="16"/>
                <w:szCs w:val="18"/>
                <w:lang w:val="es-ES"/>
              </w:rPr>
            </w:pPr>
            <w:r w:rsidRPr="001557AE">
              <w:rPr>
                <w:rFonts w:ascii="GHEA Grapalat" w:hAnsi="GHEA Grapalat"/>
                <w:b/>
                <w:bCs/>
                <w:sz w:val="16"/>
                <w:szCs w:val="18"/>
                <w:lang w:val="es-ES"/>
              </w:rPr>
              <w:t>արտադրողի անվանումը</w:t>
            </w:r>
          </w:p>
        </w:tc>
        <w:tc>
          <w:tcPr>
            <w:tcW w:w="3420" w:type="dxa"/>
            <w:vAlign w:val="center"/>
          </w:tcPr>
          <w:p w14:paraId="76B1BE97" w14:textId="77777777" w:rsidR="00CE5CB9" w:rsidRPr="001557AE" w:rsidRDefault="00CE5CB9" w:rsidP="00E23A5A">
            <w:pPr>
              <w:jc w:val="center"/>
              <w:rPr>
                <w:rFonts w:ascii="GHEA Grapalat" w:hAnsi="GHEA Grapalat"/>
                <w:b/>
                <w:bCs/>
                <w:sz w:val="16"/>
                <w:szCs w:val="18"/>
                <w:lang w:val="es-ES"/>
              </w:rPr>
            </w:pPr>
            <w:r w:rsidRPr="001557AE">
              <w:rPr>
                <w:rFonts w:ascii="GHEA Grapalat" w:hAnsi="GHEA Grapalat"/>
                <w:b/>
                <w:bCs/>
                <w:sz w:val="16"/>
                <w:szCs w:val="18"/>
                <w:lang w:val="es-ES"/>
              </w:rPr>
              <w:t>տեխնիկական բնութագրերը</w:t>
            </w:r>
          </w:p>
        </w:tc>
      </w:tr>
      <w:tr w:rsidR="00CE5CB9" w:rsidRPr="005E1F72" w14:paraId="5D018A24" w14:textId="77777777" w:rsidTr="0088740B">
        <w:trPr>
          <w:trHeight w:val="710"/>
        </w:trPr>
        <w:tc>
          <w:tcPr>
            <w:tcW w:w="1368" w:type="dxa"/>
          </w:tcPr>
          <w:p w14:paraId="6DA3BD3A" w14:textId="77777777" w:rsidR="00CE5CB9" w:rsidRPr="005E1F72" w:rsidRDefault="00CE5CB9" w:rsidP="00E23A5A">
            <w:pPr>
              <w:pStyle w:val="Heading3"/>
              <w:spacing w:line="240" w:lineRule="auto"/>
              <w:jc w:val="left"/>
              <w:rPr>
                <w:rFonts w:ascii="GHEA Grapalat" w:hAnsi="GHEA Grapalat"/>
                <w:b/>
                <w:lang w:val="hy-AM"/>
              </w:rPr>
            </w:pPr>
            <w:r>
              <w:rPr>
                <w:rFonts w:ascii="GHEA Grapalat" w:hAnsi="GHEA Grapalat"/>
                <w:b/>
                <w:lang w:val="hy-AM"/>
              </w:rPr>
              <w:t>1</w:t>
            </w:r>
          </w:p>
        </w:tc>
        <w:tc>
          <w:tcPr>
            <w:tcW w:w="2497" w:type="dxa"/>
          </w:tcPr>
          <w:p w14:paraId="25821F50" w14:textId="77777777" w:rsidR="00CE5CB9" w:rsidRPr="005E1F72" w:rsidRDefault="00CE5CB9" w:rsidP="00E23A5A">
            <w:pPr>
              <w:pStyle w:val="Heading3"/>
              <w:spacing w:line="240" w:lineRule="auto"/>
              <w:jc w:val="left"/>
              <w:rPr>
                <w:rFonts w:ascii="GHEA Grapalat" w:hAnsi="GHEA Grapalat"/>
                <w:b/>
                <w:lang w:val="hy-AM"/>
              </w:rPr>
            </w:pPr>
          </w:p>
        </w:tc>
        <w:tc>
          <w:tcPr>
            <w:tcW w:w="2430" w:type="dxa"/>
          </w:tcPr>
          <w:p w14:paraId="468835CA" w14:textId="77777777" w:rsidR="00CE5CB9" w:rsidRPr="005E1F72" w:rsidRDefault="00CE5CB9" w:rsidP="00E23A5A">
            <w:pPr>
              <w:pStyle w:val="Heading3"/>
              <w:spacing w:line="240" w:lineRule="auto"/>
              <w:jc w:val="left"/>
              <w:rPr>
                <w:rFonts w:ascii="GHEA Grapalat" w:hAnsi="GHEA Grapalat"/>
                <w:b/>
                <w:lang w:val="hy-AM"/>
              </w:rPr>
            </w:pPr>
          </w:p>
        </w:tc>
        <w:tc>
          <w:tcPr>
            <w:tcW w:w="3420" w:type="dxa"/>
          </w:tcPr>
          <w:p w14:paraId="72846AC9" w14:textId="77777777" w:rsidR="00CE5CB9" w:rsidRPr="005E1F72" w:rsidRDefault="00CE5CB9" w:rsidP="00E23A5A">
            <w:pPr>
              <w:pStyle w:val="Heading3"/>
              <w:spacing w:line="240" w:lineRule="auto"/>
              <w:jc w:val="left"/>
              <w:rPr>
                <w:rFonts w:ascii="GHEA Grapalat" w:hAnsi="GHEA Grapalat"/>
                <w:b/>
                <w:lang w:val="hy-AM"/>
              </w:rPr>
            </w:pPr>
          </w:p>
        </w:tc>
      </w:tr>
    </w:tbl>
    <w:p w14:paraId="2320CF0F" w14:textId="77777777" w:rsidR="00D84F32" w:rsidRDefault="00D84F32" w:rsidP="000B1088">
      <w:pPr>
        <w:rPr>
          <w:lang w:val="es-ES"/>
        </w:rPr>
      </w:pPr>
    </w:p>
    <w:p w14:paraId="3CB438CF" w14:textId="77777777" w:rsidR="00D84F32" w:rsidRPr="005E1F72" w:rsidRDefault="00D84F32" w:rsidP="000B1088">
      <w:pPr>
        <w:rPr>
          <w:lang w:val="es-ES"/>
        </w:rPr>
      </w:pPr>
    </w:p>
    <w:p w14:paraId="106B78E6" w14:textId="7E8B90C6" w:rsidR="0088740B" w:rsidRPr="0088740B" w:rsidRDefault="0088740B" w:rsidP="0088740B">
      <w:pPr>
        <w:keepNext/>
        <w:ind w:firstLine="567"/>
        <w:outlineLvl w:val="2"/>
        <w:rPr>
          <w:rFonts w:ascii="GHEA Grapalat" w:hAnsi="GHEA Grapalat"/>
          <w:b/>
          <w:sz w:val="18"/>
          <w:szCs w:val="18"/>
          <w:lang w:val="es-ES"/>
        </w:rPr>
      </w:pPr>
      <w:r w:rsidRPr="0088740B">
        <w:rPr>
          <w:rFonts w:ascii="GHEA Grapalat" w:hAnsi="GHEA Grapalat"/>
          <w:b/>
          <w:color w:val="FF0000"/>
          <w:sz w:val="18"/>
          <w:szCs w:val="18"/>
          <w:lang w:val="hy-AM"/>
        </w:rPr>
        <w:t>*</w:t>
      </w:r>
      <w:r w:rsidRPr="0088740B">
        <w:rPr>
          <w:rFonts w:ascii="GHEA Grapalat" w:hAnsi="GHEA Grapalat"/>
          <w:b/>
          <w:sz w:val="18"/>
          <w:szCs w:val="18"/>
          <w:lang w:val="hy-AM"/>
        </w:rPr>
        <w:t xml:space="preserve">Տվյալ հավելվածի սյունակները լրացվում են </w:t>
      </w:r>
      <w:r w:rsidR="00180492">
        <w:rPr>
          <w:rFonts w:ascii="GHEA Grapalat" w:hAnsi="GHEA Grapalat"/>
          <w:b/>
          <w:sz w:val="18"/>
          <w:szCs w:val="18"/>
          <w:lang w:val="hy-AM"/>
        </w:rPr>
        <w:t>ծանրոց</w:t>
      </w:r>
      <w:r w:rsidRPr="0088740B">
        <w:rPr>
          <w:rFonts w:ascii="GHEA Grapalat" w:hAnsi="GHEA Grapalat"/>
          <w:b/>
          <w:sz w:val="18"/>
          <w:szCs w:val="18"/>
          <w:lang w:val="hy-AM"/>
        </w:rPr>
        <w:t>ում ներառված  յուրաքանչյուր ապրանքի համար</w:t>
      </w:r>
    </w:p>
    <w:p w14:paraId="3B7FF7D5" w14:textId="73959FCC" w:rsidR="000B1088" w:rsidRPr="0088740B" w:rsidRDefault="000B1088" w:rsidP="00BA607B">
      <w:pPr>
        <w:pStyle w:val="Heading3"/>
        <w:spacing w:line="240" w:lineRule="auto"/>
        <w:ind w:firstLine="567"/>
        <w:jc w:val="both"/>
        <w:rPr>
          <w:rFonts w:ascii="GHEA Grapalat" w:hAnsi="GHEA Grapalat"/>
          <w:b/>
          <w:lang w:val="es-ES"/>
        </w:rPr>
      </w:pPr>
    </w:p>
    <w:p w14:paraId="37537474" w14:textId="77777777" w:rsidR="000B1088" w:rsidRPr="00613A7E" w:rsidRDefault="000B1088" w:rsidP="000B1088">
      <w:pPr>
        <w:pStyle w:val="Heading3"/>
        <w:spacing w:line="240" w:lineRule="auto"/>
        <w:ind w:firstLine="567"/>
        <w:jc w:val="left"/>
        <w:rPr>
          <w:rFonts w:ascii="GHEA Grapalat" w:hAnsi="GHEA Grapalat"/>
          <w:b/>
          <w:lang w:val="hy-AM"/>
        </w:rPr>
      </w:pPr>
    </w:p>
    <w:p w14:paraId="17A76A53" w14:textId="77777777" w:rsidR="000B1088" w:rsidRPr="00613A7E" w:rsidRDefault="000B1088" w:rsidP="000B1088">
      <w:pPr>
        <w:pStyle w:val="Heading3"/>
        <w:spacing w:line="240" w:lineRule="auto"/>
        <w:ind w:firstLine="567"/>
        <w:jc w:val="left"/>
        <w:rPr>
          <w:rFonts w:ascii="GHEA Grapalat" w:hAnsi="GHEA Grapalat"/>
          <w:b/>
          <w:lang w:val="hy-AM"/>
        </w:rPr>
      </w:pPr>
    </w:p>
    <w:p w14:paraId="0CA6A003" w14:textId="77777777" w:rsidR="000B1088" w:rsidRPr="00613A7E" w:rsidRDefault="000B1088" w:rsidP="000B1088">
      <w:pPr>
        <w:pStyle w:val="Heading3"/>
        <w:spacing w:line="240" w:lineRule="auto"/>
        <w:ind w:firstLine="567"/>
        <w:jc w:val="left"/>
        <w:rPr>
          <w:rFonts w:ascii="GHEA Grapalat" w:hAnsi="GHEA Grapalat"/>
          <w:b/>
          <w:lang w:val="hy-AM"/>
        </w:rPr>
      </w:pPr>
    </w:p>
    <w:p w14:paraId="6F554CDB" w14:textId="77777777" w:rsidR="000B1088" w:rsidRPr="005E1F72" w:rsidRDefault="000B1088" w:rsidP="000B1088">
      <w:pPr>
        <w:rPr>
          <w:rFonts w:ascii="GHEA Grapalat" w:hAnsi="GHEA Grapalat"/>
          <w:sz w:val="20"/>
          <w:lang w:val="es-ES"/>
        </w:rPr>
      </w:pPr>
    </w:p>
    <w:p w14:paraId="36726F7C" w14:textId="77777777" w:rsidR="000B1088" w:rsidRPr="00613A7E" w:rsidRDefault="000B1088" w:rsidP="000B1088">
      <w:pPr>
        <w:jc w:val="both"/>
        <w:rPr>
          <w:rFonts w:ascii="GHEA Grapalat" w:hAnsi="GHEA Grapalat"/>
          <w:sz w:val="20"/>
          <w:u w:val="single"/>
          <w:lang w:val="hy-AM"/>
        </w:rPr>
      </w:pP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t xml:space="preserve">    </w:t>
      </w:r>
    </w:p>
    <w:p w14:paraId="5F2BC0AF" w14:textId="77777777" w:rsidR="000B1088" w:rsidRPr="00383931" w:rsidRDefault="000B1088" w:rsidP="000B1088">
      <w:pPr>
        <w:jc w:val="both"/>
        <w:rPr>
          <w:rFonts w:ascii="GHEA Grapalat" w:hAnsi="GHEA Grapalat"/>
          <w:sz w:val="20"/>
          <w:u w:val="single"/>
          <w:lang w:val="hy-AM"/>
        </w:rPr>
      </w:pPr>
      <w:r w:rsidRPr="005E1F72">
        <w:rPr>
          <w:rFonts w:ascii="GHEA Grapalat" w:hAnsi="GHEA Grapalat" w:cs="Sylfaen"/>
          <w:sz w:val="20"/>
          <w:vertAlign w:val="superscript"/>
          <w:lang w:val="hy-AM"/>
        </w:rPr>
        <w:t xml:space="preserve">   </w:t>
      </w:r>
      <w:r w:rsidR="00D331CE">
        <w:rPr>
          <w:rFonts w:ascii="GHEA Grapalat" w:hAnsi="GHEA Grapalat" w:cs="Sylfaen"/>
          <w:sz w:val="20"/>
          <w:vertAlign w:val="superscript"/>
          <w:lang w:val="hy-AM"/>
        </w:rPr>
        <w:t xml:space="preserve">                          </w:t>
      </w:r>
      <w:r w:rsidRPr="005E1F72">
        <w:rPr>
          <w:rFonts w:ascii="GHEA Grapalat" w:hAnsi="GHEA Grapalat" w:cs="Sylfaen"/>
          <w:sz w:val="20"/>
          <w:vertAlign w:val="superscript"/>
          <w:lang w:val="hy-AM"/>
        </w:rPr>
        <w:t>մասնակցի անվանումը (ղեկավարի պաշտոնը, անուն ազգանունը)</w:t>
      </w:r>
      <w:r w:rsidRPr="00383931">
        <w:rPr>
          <w:rFonts w:ascii="GHEA Grapalat" w:hAnsi="GHEA Grapalat" w:cs="Sylfaen"/>
          <w:sz w:val="20"/>
          <w:vertAlign w:val="superscript"/>
          <w:lang w:val="hy-AM"/>
        </w:rPr>
        <w:t xml:space="preserve">  </w:t>
      </w:r>
      <w:r w:rsidRPr="00383931">
        <w:rPr>
          <w:rFonts w:ascii="GHEA Grapalat" w:hAnsi="GHEA Grapalat" w:cs="Sylfaen"/>
          <w:sz w:val="20"/>
          <w:vertAlign w:val="superscript"/>
          <w:lang w:val="hy-AM"/>
        </w:rPr>
        <w:tab/>
      </w:r>
      <w:r w:rsidRPr="00383931">
        <w:rPr>
          <w:rFonts w:ascii="GHEA Grapalat" w:hAnsi="GHEA Grapalat" w:cs="Sylfaen"/>
          <w:sz w:val="20"/>
          <w:vertAlign w:val="superscript"/>
          <w:lang w:val="hy-AM"/>
        </w:rPr>
        <w:tab/>
      </w:r>
      <w:r w:rsidRPr="00383931">
        <w:rPr>
          <w:rFonts w:ascii="GHEA Grapalat" w:hAnsi="GHEA Grapalat" w:cs="Sylfaen"/>
          <w:vertAlign w:val="superscript"/>
          <w:lang w:val="hy-AM"/>
        </w:rPr>
        <w:t xml:space="preserve">                          </w:t>
      </w:r>
      <w:r w:rsidR="00D331CE">
        <w:rPr>
          <w:rFonts w:ascii="GHEA Grapalat" w:hAnsi="GHEA Grapalat" w:cs="Sylfaen"/>
          <w:vertAlign w:val="superscript"/>
          <w:lang w:val="hy-AM"/>
        </w:rPr>
        <w:t xml:space="preserve">            </w:t>
      </w:r>
      <w:r w:rsidRPr="00383931">
        <w:rPr>
          <w:rFonts w:ascii="GHEA Grapalat" w:hAnsi="GHEA Grapalat" w:cs="Sylfaen"/>
          <w:vertAlign w:val="superscript"/>
          <w:lang w:val="hy-AM"/>
        </w:rPr>
        <w:t xml:space="preserve"> </w:t>
      </w:r>
      <w:r w:rsidRPr="005E1F72">
        <w:rPr>
          <w:rFonts w:ascii="GHEA Grapalat" w:hAnsi="GHEA Grapalat" w:cs="Sylfaen"/>
          <w:sz w:val="20"/>
          <w:vertAlign w:val="superscript"/>
          <w:lang w:val="hy-AM"/>
        </w:rPr>
        <w:t>ստորագրությո</w:t>
      </w:r>
      <w:r w:rsidRPr="00383931">
        <w:rPr>
          <w:rFonts w:ascii="GHEA Grapalat" w:hAnsi="GHEA Grapalat" w:cs="Sylfaen"/>
          <w:sz w:val="20"/>
          <w:vertAlign w:val="superscript"/>
          <w:lang w:val="hy-AM"/>
        </w:rPr>
        <w:t>ւն</w:t>
      </w:r>
      <w:r w:rsidRPr="005E1F72">
        <w:rPr>
          <w:rFonts w:ascii="GHEA Grapalat" w:hAnsi="GHEA Grapalat" w:cs="Sylfaen"/>
          <w:sz w:val="20"/>
          <w:lang w:val="hy-AM"/>
        </w:rPr>
        <w:t xml:space="preserve"> </w:t>
      </w:r>
    </w:p>
    <w:p w14:paraId="2C8BF535" w14:textId="77777777" w:rsidR="000B1088" w:rsidRPr="00383931" w:rsidRDefault="000B1088" w:rsidP="000B1088">
      <w:pPr>
        <w:jc w:val="right"/>
        <w:rPr>
          <w:rFonts w:ascii="GHEA Grapalat" w:hAnsi="GHEA Grapalat" w:cs="Sylfaen"/>
          <w:sz w:val="20"/>
          <w:lang w:val="hy-AM"/>
        </w:rPr>
      </w:pPr>
    </w:p>
    <w:p w14:paraId="104AC0DB" w14:textId="77777777" w:rsidR="000B1088" w:rsidRPr="00383931" w:rsidRDefault="000B1088" w:rsidP="000B1088">
      <w:pPr>
        <w:jc w:val="right"/>
        <w:rPr>
          <w:rFonts w:ascii="GHEA Grapalat" w:hAnsi="GHEA Grapalat" w:cs="Sylfaen"/>
          <w:sz w:val="20"/>
          <w:lang w:val="hy-AM"/>
        </w:rPr>
      </w:pPr>
    </w:p>
    <w:p w14:paraId="1ED559CB" w14:textId="77777777" w:rsidR="000B1088" w:rsidRPr="005E1F72" w:rsidRDefault="000B1088" w:rsidP="000B1088">
      <w:pPr>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5E1F72">
        <w:rPr>
          <w:rFonts w:ascii="GHEA Grapalat" w:hAnsi="GHEA Grapalat" w:cs="Arial"/>
          <w:sz w:val="20"/>
          <w:lang w:val="hy-AM"/>
        </w:rPr>
        <w:tab/>
      </w:r>
      <w:r w:rsidRPr="005E1F72">
        <w:rPr>
          <w:rFonts w:ascii="GHEA Grapalat" w:hAnsi="GHEA Grapalat" w:cs="Arial"/>
          <w:sz w:val="20"/>
          <w:lang w:val="hy-AM"/>
        </w:rPr>
        <w:tab/>
        <w:t xml:space="preserve"> </w:t>
      </w:r>
    </w:p>
    <w:p w14:paraId="79E2781D" w14:textId="77777777" w:rsidR="000B1088" w:rsidRPr="005E1F72" w:rsidRDefault="000B1088" w:rsidP="000B1088">
      <w:pPr>
        <w:jc w:val="right"/>
        <w:rPr>
          <w:rFonts w:ascii="GHEA Grapalat" w:hAnsi="GHEA Grapalat"/>
          <w:sz w:val="20"/>
          <w:lang w:val="hy-AM"/>
        </w:rPr>
      </w:pPr>
    </w:p>
    <w:p w14:paraId="0026F9A8" w14:textId="77777777" w:rsidR="000B1088" w:rsidRPr="005E1F72" w:rsidRDefault="000B1088" w:rsidP="000B1088">
      <w:pPr>
        <w:jc w:val="right"/>
        <w:rPr>
          <w:rFonts w:ascii="GHEA Grapalat" w:hAnsi="GHEA Grapalat"/>
          <w:sz w:val="20"/>
          <w:lang w:val="hy-AM"/>
        </w:rPr>
      </w:pPr>
    </w:p>
    <w:p w14:paraId="72446517" w14:textId="77777777" w:rsidR="001B7698" w:rsidRPr="002A4619" w:rsidRDefault="001B7698" w:rsidP="001B7698">
      <w:pPr>
        <w:pStyle w:val="FootnoteText"/>
        <w:rPr>
          <w:rFonts w:ascii="GHEA Grapalat" w:hAnsi="GHEA Grapalat"/>
          <w:i/>
          <w:sz w:val="16"/>
          <w:szCs w:val="16"/>
          <w:lang w:val="af-ZA"/>
        </w:rPr>
      </w:pPr>
      <w:r w:rsidRPr="00A65C38">
        <w:rPr>
          <w:rFonts w:ascii="GHEA Grapalat" w:hAnsi="GHEA Grapalat"/>
          <w:i/>
          <w:sz w:val="16"/>
          <w:szCs w:val="16"/>
          <w:lang w:val="hy-AM"/>
        </w:rPr>
        <w:t>*</w:t>
      </w:r>
      <w:r w:rsidRPr="00563192">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563192">
        <w:rPr>
          <w:rFonts w:ascii="GHEA Grapalat" w:hAnsi="GHEA Grapalat"/>
          <w:i/>
          <w:sz w:val="16"/>
          <w:szCs w:val="16"/>
          <w:lang w:val="hy-AM"/>
        </w:rPr>
        <w:t>է</w:t>
      </w:r>
      <w:r w:rsidRPr="001E7733">
        <w:rPr>
          <w:rFonts w:ascii="GHEA Grapalat" w:hAnsi="GHEA Grapalat"/>
          <w:i/>
          <w:sz w:val="16"/>
          <w:szCs w:val="16"/>
          <w:lang w:val="af-ZA"/>
        </w:rPr>
        <w:t xml:space="preserve"> </w:t>
      </w:r>
      <w:r w:rsidRPr="00563192">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563192">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563192">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563192">
        <w:rPr>
          <w:rFonts w:ascii="GHEA Grapalat" w:hAnsi="GHEA Grapalat"/>
          <w:i/>
          <w:sz w:val="16"/>
          <w:szCs w:val="16"/>
          <w:lang w:val="hy-AM"/>
        </w:rPr>
        <w:t>մինչև</w:t>
      </w:r>
      <w:r w:rsidRPr="001E7733">
        <w:rPr>
          <w:rFonts w:ascii="GHEA Grapalat" w:hAnsi="GHEA Grapalat"/>
          <w:i/>
          <w:sz w:val="16"/>
          <w:szCs w:val="16"/>
          <w:lang w:val="af-ZA"/>
        </w:rPr>
        <w:t xml:space="preserve"> </w:t>
      </w:r>
      <w:r w:rsidRPr="00563192">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563192">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563192">
        <w:rPr>
          <w:rFonts w:ascii="GHEA Grapalat" w:hAnsi="GHEA Grapalat"/>
          <w:i/>
          <w:sz w:val="16"/>
          <w:szCs w:val="16"/>
          <w:lang w:val="hy-AM"/>
        </w:rPr>
        <w:t>հրապարակելը</w:t>
      </w:r>
      <w:r w:rsidRPr="00A65C38">
        <w:rPr>
          <w:rFonts w:ascii="GHEA Grapalat" w:hAnsi="GHEA Grapalat"/>
          <w:i/>
          <w:sz w:val="16"/>
          <w:szCs w:val="16"/>
          <w:lang w:val="hy-AM"/>
        </w:rPr>
        <w:t>:</w:t>
      </w:r>
    </w:p>
    <w:p w14:paraId="44E71300" w14:textId="77777777" w:rsidR="002A773D" w:rsidRDefault="002A773D" w:rsidP="000B1088">
      <w:pPr>
        <w:pStyle w:val="BodyTextIndent3"/>
        <w:spacing w:line="240" w:lineRule="auto"/>
        <w:ind w:firstLine="0"/>
        <w:jc w:val="right"/>
        <w:rPr>
          <w:rFonts w:ascii="GHEA Grapalat" w:hAnsi="GHEA Grapalat"/>
          <w:b/>
          <w:lang w:val="hy-AM"/>
        </w:rPr>
      </w:pPr>
    </w:p>
    <w:p w14:paraId="6FD0C196" w14:textId="77777777" w:rsidR="002A773D" w:rsidRDefault="002A773D" w:rsidP="000B1088">
      <w:pPr>
        <w:pStyle w:val="BodyTextIndent3"/>
        <w:spacing w:line="240" w:lineRule="auto"/>
        <w:ind w:firstLine="0"/>
        <w:jc w:val="right"/>
        <w:rPr>
          <w:rFonts w:ascii="GHEA Grapalat" w:hAnsi="GHEA Grapalat"/>
          <w:b/>
          <w:lang w:val="hy-AM"/>
        </w:rPr>
      </w:pPr>
    </w:p>
    <w:p w14:paraId="369F887C" w14:textId="77777777" w:rsidR="002A773D" w:rsidRDefault="002A773D" w:rsidP="000B1088">
      <w:pPr>
        <w:pStyle w:val="BodyTextIndent3"/>
        <w:spacing w:line="240" w:lineRule="auto"/>
        <w:ind w:firstLine="0"/>
        <w:jc w:val="right"/>
        <w:rPr>
          <w:rFonts w:ascii="GHEA Grapalat" w:hAnsi="GHEA Grapalat"/>
          <w:b/>
          <w:lang w:val="hy-AM"/>
        </w:rPr>
      </w:pPr>
    </w:p>
    <w:p w14:paraId="2143D397" w14:textId="77777777" w:rsidR="002A773D" w:rsidRDefault="002A773D" w:rsidP="000B1088">
      <w:pPr>
        <w:pStyle w:val="BodyTextIndent3"/>
        <w:spacing w:line="240" w:lineRule="auto"/>
        <w:ind w:firstLine="0"/>
        <w:jc w:val="right"/>
        <w:rPr>
          <w:rFonts w:ascii="GHEA Grapalat" w:hAnsi="GHEA Grapalat"/>
          <w:b/>
          <w:lang w:val="hy-AM"/>
        </w:rPr>
      </w:pPr>
    </w:p>
    <w:p w14:paraId="421919D4" w14:textId="77777777" w:rsidR="002A773D" w:rsidRDefault="002A773D" w:rsidP="000B1088">
      <w:pPr>
        <w:pStyle w:val="BodyTextIndent3"/>
        <w:spacing w:line="240" w:lineRule="auto"/>
        <w:ind w:firstLine="0"/>
        <w:jc w:val="right"/>
        <w:rPr>
          <w:rFonts w:ascii="GHEA Grapalat" w:hAnsi="GHEA Grapalat"/>
          <w:b/>
          <w:lang w:val="hy-AM"/>
        </w:rPr>
      </w:pPr>
    </w:p>
    <w:p w14:paraId="5800A8EA" w14:textId="77777777" w:rsidR="002A773D" w:rsidRDefault="002A773D" w:rsidP="000B1088">
      <w:pPr>
        <w:pStyle w:val="BodyTextIndent3"/>
        <w:spacing w:line="240" w:lineRule="auto"/>
        <w:ind w:firstLine="0"/>
        <w:jc w:val="right"/>
        <w:rPr>
          <w:rFonts w:ascii="GHEA Grapalat" w:hAnsi="GHEA Grapalat"/>
          <w:b/>
          <w:lang w:val="hy-AM"/>
        </w:rPr>
      </w:pPr>
    </w:p>
    <w:p w14:paraId="2C5CFD1D" w14:textId="77777777" w:rsidR="002A773D" w:rsidRDefault="002A773D" w:rsidP="000B1088">
      <w:pPr>
        <w:pStyle w:val="BodyTextIndent3"/>
        <w:spacing w:line="240" w:lineRule="auto"/>
        <w:ind w:firstLine="0"/>
        <w:jc w:val="right"/>
        <w:rPr>
          <w:rFonts w:ascii="GHEA Grapalat" w:hAnsi="GHEA Grapalat"/>
          <w:b/>
          <w:lang w:val="hy-AM"/>
        </w:rPr>
      </w:pPr>
    </w:p>
    <w:p w14:paraId="06670ECA" w14:textId="77777777" w:rsidR="002A773D" w:rsidRDefault="002A773D" w:rsidP="000B1088">
      <w:pPr>
        <w:pStyle w:val="BodyTextIndent3"/>
        <w:spacing w:line="240" w:lineRule="auto"/>
        <w:ind w:firstLine="0"/>
        <w:jc w:val="right"/>
        <w:rPr>
          <w:rFonts w:ascii="GHEA Grapalat" w:hAnsi="GHEA Grapalat"/>
          <w:b/>
          <w:lang w:val="hy-AM"/>
        </w:rPr>
      </w:pPr>
    </w:p>
    <w:p w14:paraId="3AAF1946" w14:textId="77777777" w:rsidR="002A773D" w:rsidRDefault="002A773D" w:rsidP="000B1088">
      <w:pPr>
        <w:pStyle w:val="BodyTextIndent3"/>
        <w:spacing w:line="240" w:lineRule="auto"/>
        <w:ind w:firstLine="0"/>
        <w:jc w:val="right"/>
        <w:rPr>
          <w:rFonts w:ascii="GHEA Grapalat" w:hAnsi="GHEA Grapalat"/>
          <w:b/>
          <w:lang w:val="hy-AM"/>
        </w:rPr>
      </w:pPr>
    </w:p>
    <w:p w14:paraId="6A696D9D" w14:textId="77777777" w:rsidR="002A773D" w:rsidRDefault="002A773D" w:rsidP="000B1088">
      <w:pPr>
        <w:pStyle w:val="BodyTextIndent3"/>
        <w:spacing w:line="240" w:lineRule="auto"/>
        <w:ind w:firstLine="0"/>
        <w:jc w:val="right"/>
        <w:rPr>
          <w:rFonts w:ascii="GHEA Grapalat" w:hAnsi="GHEA Grapalat"/>
          <w:b/>
          <w:lang w:val="hy-AM"/>
        </w:rPr>
      </w:pPr>
    </w:p>
    <w:p w14:paraId="699F2268" w14:textId="77777777" w:rsidR="002A773D" w:rsidRDefault="002A773D" w:rsidP="000B1088">
      <w:pPr>
        <w:pStyle w:val="BodyTextIndent3"/>
        <w:spacing w:line="240" w:lineRule="auto"/>
        <w:ind w:firstLine="0"/>
        <w:jc w:val="right"/>
        <w:rPr>
          <w:rFonts w:ascii="GHEA Grapalat" w:hAnsi="GHEA Grapalat"/>
          <w:b/>
          <w:lang w:val="hy-AM"/>
        </w:rPr>
      </w:pPr>
    </w:p>
    <w:p w14:paraId="18F7F216" w14:textId="77777777" w:rsidR="002A773D" w:rsidRDefault="002A773D" w:rsidP="000B1088">
      <w:pPr>
        <w:pStyle w:val="BodyTextIndent3"/>
        <w:spacing w:line="240" w:lineRule="auto"/>
        <w:ind w:firstLine="0"/>
        <w:jc w:val="right"/>
        <w:rPr>
          <w:rFonts w:ascii="GHEA Grapalat" w:hAnsi="GHEA Grapalat"/>
          <w:b/>
          <w:lang w:val="hy-AM"/>
        </w:rPr>
      </w:pPr>
    </w:p>
    <w:p w14:paraId="7B0EE498" w14:textId="77777777" w:rsidR="002A773D" w:rsidRDefault="002A773D" w:rsidP="000B1088">
      <w:pPr>
        <w:pStyle w:val="BodyTextIndent3"/>
        <w:spacing w:line="240" w:lineRule="auto"/>
        <w:ind w:firstLine="0"/>
        <w:jc w:val="right"/>
        <w:rPr>
          <w:rFonts w:ascii="GHEA Grapalat" w:hAnsi="GHEA Grapalat"/>
          <w:b/>
          <w:lang w:val="hy-AM"/>
        </w:rPr>
      </w:pPr>
    </w:p>
    <w:p w14:paraId="05649AAD" w14:textId="77777777" w:rsidR="002A773D" w:rsidRDefault="002A773D" w:rsidP="000B1088">
      <w:pPr>
        <w:pStyle w:val="BodyTextIndent3"/>
        <w:spacing w:line="240" w:lineRule="auto"/>
        <w:ind w:firstLine="0"/>
        <w:jc w:val="right"/>
        <w:rPr>
          <w:rFonts w:ascii="GHEA Grapalat" w:hAnsi="GHEA Grapalat"/>
          <w:b/>
          <w:lang w:val="hy-AM"/>
        </w:rPr>
      </w:pPr>
    </w:p>
    <w:p w14:paraId="7F8E9145" w14:textId="77777777" w:rsidR="002A773D" w:rsidRDefault="002A773D" w:rsidP="000B1088">
      <w:pPr>
        <w:pStyle w:val="BodyTextIndent3"/>
        <w:spacing w:line="240" w:lineRule="auto"/>
        <w:ind w:firstLine="0"/>
        <w:jc w:val="right"/>
        <w:rPr>
          <w:rFonts w:ascii="GHEA Grapalat" w:hAnsi="GHEA Grapalat"/>
          <w:b/>
          <w:lang w:val="hy-AM"/>
        </w:rPr>
      </w:pPr>
    </w:p>
    <w:p w14:paraId="1B680DA3" w14:textId="77777777" w:rsidR="002A773D" w:rsidRDefault="002A773D" w:rsidP="000B1088">
      <w:pPr>
        <w:pStyle w:val="BodyTextIndent3"/>
        <w:spacing w:line="240" w:lineRule="auto"/>
        <w:ind w:firstLine="0"/>
        <w:jc w:val="right"/>
        <w:rPr>
          <w:rFonts w:ascii="GHEA Grapalat" w:hAnsi="GHEA Grapalat"/>
          <w:b/>
          <w:lang w:val="hy-AM"/>
        </w:rPr>
      </w:pPr>
    </w:p>
    <w:p w14:paraId="01DFEC94" w14:textId="77777777" w:rsidR="002A773D" w:rsidRDefault="002A773D" w:rsidP="000B1088">
      <w:pPr>
        <w:pStyle w:val="BodyTextIndent3"/>
        <w:spacing w:line="240" w:lineRule="auto"/>
        <w:ind w:firstLine="0"/>
        <w:jc w:val="right"/>
        <w:rPr>
          <w:rFonts w:ascii="GHEA Grapalat" w:hAnsi="GHEA Grapalat"/>
          <w:b/>
          <w:lang w:val="hy-AM"/>
        </w:rPr>
      </w:pPr>
    </w:p>
    <w:p w14:paraId="06838C63" w14:textId="77777777" w:rsidR="002A773D" w:rsidRDefault="002A773D" w:rsidP="000B1088">
      <w:pPr>
        <w:pStyle w:val="BodyTextIndent3"/>
        <w:spacing w:line="240" w:lineRule="auto"/>
        <w:ind w:firstLine="0"/>
        <w:jc w:val="right"/>
        <w:rPr>
          <w:rFonts w:ascii="GHEA Grapalat" w:hAnsi="GHEA Grapalat"/>
          <w:b/>
          <w:lang w:val="hy-AM"/>
        </w:rPr>
      </w:pPr>
    </w:p>
    <w:p w14:paraId="7FAD624B" w14:textId="77777777" w:rsidR="002A773D" w:rsidRDefault="002A773D" w:rsidP="000B1088">
      <w:pPr>
        <w:pStyle w:val="BodyTextIndent3"/>
        <w:spacing w:line="240" w:lineRule="auto"/>
        <w:ind w:firstLine="0"/>
        <w:jc w:val="right"/>
        <w:rPr>
          <w:rFonts w:ascii="GHEA Grapalat" w:hAnsi="GHEA Grapalat"/>
          <w:b/>
          <w:lang w:val="hy-AM"/>
        </w:rPr>
      </w:pPr>
    </w:p>
    <w:p w14:paraId="39A0CE26" w14:textId="77777777" w:rsidR="002A773D" w:rsidRDefault="002A773D" w:rsidP="000B1088">
      <w:pPr>
        <w:pStyle w:val="BodyTextIndent3"/>
        <w:spacing w:line="240" w:lineRule="auto"/>
        <w:ind w:firstLine="0"/>
        <w:jc w:val="right"/>
        <w:rPr>
          <w:rFonts w:ascii="GHEA Grapalat" w:hAnsi="GHEA Grapalat"/>
          <w:b/>
          <w:lang w:val="hy-AM"/>
        </w:rPr>
      </w:pPr>
    </w:p>
    <w:p w14:paraId="69115C8C" w14:textId="77777777" w:rsidR="002A773D" w:rsidRDefault="002A773D" w:rsidP="000B1088">
      <w:pPr>
        <w:pStyle w:val="BodyTextIndent3"/>
        <w:spacing w:line="240" w:lineRule="auto"/>
        <w:ind w:firstLine="0"/>
        <w:jc w:val="right"/>
        <w:rPr>
          <w:rFonts w:ascii="GHEA Grapalat" w:hAnsi="GHEA Grapalat"/>
          <w:b/>
          <w:lang w:val="hy-AM"/>
        </w:rPr>
      </w:pPr>
    </w:p>
    <w:p w14:paraId="1DEB4CEB" w14:textId="77777777" w:rsidR="008B7CFE" w:rsidRPr="0088082F" w:rsidRDefault="008B7CFE" w:rsidP="008B7CFE">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r w:rsidR="000636FF">
        <w:rPr>
          <w:rFonts w:ascii="GHEA Grapalat" w:hAnsi="GHEA Grapalat" w:cs="Arial"/>
          <w:b/>
          <w:i w:val="0"/>
          <w:lang w:val="hy-AM"/>
        </w:rPr>
        <w:t>**</w:t>
      </w:r>
    </w:p>
    <w:p w14:paraId="66F290CF" w14:textId="55ED5194" w:rsidR="008B7CFE" w:rsidRPr="005E1F72" w:rsidRDefault="008B7CFE" w:rsidP="008B7CFE">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B7666B">
        <w:rPr>
          <w:rFonts w:ascii="GHEA Grapalat" w:hAnsi="GHEA Grapalat"/>
          <w:b/>
          <w:lang w:val="es-ES"/>
        </w:rPr>
        <w:t>ԵՔ-ԳՀԱՊՁԲ-</w:t>
      </w:r>
      <w:r w:rsidR="00CF5828">
        <w:rPr>
          <w:rFonts w:ascii="GHEA Grapalat" w:hAnsi="GHEA Grapalat"/>
          <w:b/>
          <w:lang w:val="es-ES"/>
        </w:rPr>
        <w:t>24/33</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2AA534F" w14:textId="3C62FB5C" w:rsidR="008B7CFE" w:rsidRDefault="00F0744D" w:rsidP="008B7CFE">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2B61FC" w:rsidRPr="005E1F72">
        <w:rPr>
          <w:rFonts w:ascii="GHEA Grapalat" w:hAnsi="GHEA Grapalat" w:cs="Sylfaen"/>
          <w:b/>
          <w:lang w:val="hy-AM"/>
        </w:rPr>
        <w:t>հր</w:t>
      </w:r>
      <w:r w:rsidR="008B7CFE" w:rsidRPr="005E1F72">
        <w:rPr>
          <w:rFonts w:ascii="GHEA Grapalat" w:hAnsi="GHEA Grapalat" w:cs="Sylfaen"/>
          <w:b/>
          <w:lang w:val="hy-AM"/>
        </w:rPr>
        <w:t>ավերի</w:t>
      </w:r>
    </w:p>
    <w:p w14:paraId="5B4AA5B6" w14:textId="77777777" w:rsidR="008B7CFE" w:rsidRDefault="008B7CFE" w:rsidP="008B7CFE">
      <w:pPr>
        <w:pStyle w:val="BodyTextIndent3"/>
        <w:spacing w:line="240" w:lineRule="auto"/>
        <w:jc w:val="right"/>
        <w:rPr>
          <w:rFonts w:ascii="GHEA Grapalat" w:hAnsi="GHEA Grapalat" w:cs="Sylfaen"/>
          <w:b/>
          <w:lang w:val="hy-AM"/>
        </w:rPr>
      </w:pPr>
    </w:p>
    <w:p w14:paraId="59C410CF" w14:textId="77777777"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51C5AFF0" w14:textId="77777777" w:rsidR="008B7CFE" w:rsidRDefault="008B7CFE" w:rsidP="00B3390B">
      <w:pPr>
        <w:pStyle w:val="BodyTextIndent3"/>
        <w:tabs>
          <w:tab w:val="left" w:pos="4792"/>
        </w:tabs>
        <w:spacing w:line="240" w:lineRule="auto"/>
        <w:jc w:val="left"/>
        <w:rPr>
          <w:rFonts w:ascii="GHEA Grapalat" w:hAnsi="GHEA Grapalat" w:cs="Sylfaen"/>
          <w:b/>
          <w:lang w:val="hy-AM"/>
        </w:rPr>
      </w:pPr>
    </w:p>
    <w:p w14:paraId="27FB62C1" w14:textId="77777777"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14:paraId="72085469" w14:textId="77777777" w:rsidR="008B7CFE" w:rsidRPr="00B3390B" w:rsidRDefault="008B7CFE" w:rsidP="008B7CFE">
      <w:pPr>
        <w:ind w:left="360" w:hanging="360"/>
        <w:jc w:val="center"/>
        <w:rPr>
          <w:rFonts w:ascii="GHEA Grapalat" w:eastAsia="GHEA Grapalat" w:hAnsi="GHEA Grapalat" w:cs="GHEA Grapalat"/>
          <w:lang w:val="hy-AM"/>
        </w:rPr>
      </w:pPr>
    </w:p>
    <w:p w14:paraId="449B393B" w14:textId="77777777" w:rsidR="008B7CFE" w:rsidRPr="00FD1EE4" w:rsidRDefault="008B7CFE" w:rsidP="00A832D3">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11EF544B"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14:paraId="33E7BA4E" w14:textId="77777777" w:rsidTr="00D46CE9">
        <w:tc>
          <w:tcPr>
            <w:tcW w:w="2836" w:type="dxa"/>
            <w:shd w:val="clear" w:color="auto" w:fill="D9E2F3"/>
            <w:vAlign w:val="center"/>
          </w:tcPr>
          <w:p w14:paraId="25817C2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384421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36C002" w14:textId="77777777" w:rsidTr="00D46CE9">
        <w:tc>
          <w:tcPr>
            <w:tcW w:w="2836" w:type="dxa"/>
            <w:shd w:val="clear" w:color="auto" w:fill="D9E2F3"/>
            <w:vAlign w:val="center"/>
          </w:tcPr>
          <w:p w14:paraId="5BE30F49"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2F22C2" w14:textId="77777777" w:rsidTr="00D46CE9">
        <w:tc>
          <w:tcPr>
            <w:tcW w:w="2836" w:type="dxa"/>
            <w:shd w:val="clear" w:color="auto" w:fill="D9E2F3"/>
            <w:vAlign w:val="center"/>
          </w:tcPr>
          <w:p w14:paraId="2D710D9B"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6523B6F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7E00F80" w14:textId="77777777" w:rsidTr="00D46CE9">
        <w:tc>
          <w:tcPr>
            <w:tcW w:w="2836" w:type="dxa"/>
            <w:shd w:val="clear" w:color="auto" w:fill="D9E2F3"/>
            <w:vAlign w:val="center"/>
          </w:tcPr>
          <w:p w14:paraId="79553E1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0ECA4A" w14:textId="77777777" w:rsidTr="00D46CE9">
        <w:tc>
          <w:tcPr>
            <w:tcW w:w="2836" w:type="dxa"/>
            <w:shd w:val="clear" w:color="auto" w:fill="D9E2F3"/>
            <w:vAlign w:val="center"/>
          </w:tcPr>
          <w:p w14:paraId="29BF6CE1"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C0C33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93E97C0" w14:textId="77777777" w:rsidTr="00D46CE9">
        <w:tc>
          <w:tcPr>
            <w:tcW w:w="2836" w:type="dxa"/>
            <w:shd w:val="clear" w:color="auto" w:fill="D9E2F3"/>
            <w:vAlign w:val="center"/>
          </w:tcPr>
          <w:p w14:paraId="7F732529"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F65A3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A06966" w14:textId="77777777" w:rsidTr="00D46CE9">
        <w:tc>
          <w:tcPr>
            <w:tcW w:w="2836" w:type="dxa"/>
            <w:shd w:val="clear" w:color="auto" w:fill="D9E2F3"/>
            <w:vAlign w:val="center"/>
          </w:tcPr>
          <w:p w14:paraId="7150A5BF"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D1EE4" w:rsidRDefault="008B7CFE" w:rsidP="00D46CE9">
            <w:pPr>
              <w:spacing w:before="240" w:after="240"/>
              <w:rPr>
                <w:rFonts w:ascii="GHEA Grapalat" w:eastAsia="GHEA Grapalat" w:hAnsi="GHEA Grapalat" w:cs="GHEA Grapalat"/>
              </w:rPr>
            </w:pPr>
          </w:p>
        </w:tc>
      </w:tr>
    </w:tbl>
    <w:p w14:paraId="64F8571A"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274243C" w14:textId="77777777" w:rsidTr="00D46CE9">
        <w:tc>
          <w:tcPr>
            <w:tcW w:w="2835" w:type="dxa"/>
            <w:shd w:val="clear" w:color="auto" w:fill="D9E2F3"/>
            <w:vAlign w:val="center"/>
          </w:tcPr>
          <w:p w14:paraId="2632739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02FE6DB" w14:textId="77777777" w:rsidTr="00D46CE9">
        <w:tc>
          <w:tcPr>
            <w:tcW w:w="2835" w:type="dxa"/>
            <w:shd w:val="clear" w:color="auto" w:fill="D9E2F3"/>
            <w:vAlign w:val="center"/>
          </w:tcPr>
          <w:p w14:paraId="1C9EEBA3"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7C29DE4" w14:textId="77777777" w:rsidR="008B7CFE" w:rsidRPr="00FD1EE4" w:rsidRDefault="008B7CFE" w:rsidP="00D46CE9">
            <w:pPr>
              <w:spacing w:before="240" w:after="240"/>
              <w:rPr>
                <w:rFonts w:ascii="GHEA Grapalat" w:eastAsia="GHEA Grapalat" w:hAnsi="GHEA Grapalat" w:cs="GHEA Grapalat"/>
              </w:rPr>
            </w:pPr>
          </w:p>
        </w:tc>
      </w:tr>
    </w:tbl>
    <w:p w14:paraId="68B82DC8"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67B7B50" w14:textId="77777777" w:rsidTr="00D46CE9">
        <w:tc>
          <w:tcPr>
            <w:tcW w:w="2835" w:type="dxa"/>
            <w:shd w:val="clear" w:color="auto" w:fill="D9E2F3"/>
            <w:vAlign w:val="center"/>
          </w:tcPr>
          <w:p w14:paraId="7CC143C5"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D51CEE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79CBAC" w14:textId="77777777" w:rsidTr="00D46CE9">
        <w:tc>
          <w:tcPr>
            <w:tcW w:w="2835" w:type="dxa"/>
            <w:shd w:val="clear" w:color="auto" w:fill="D9E2F3"/>
            <w:vAlign w:val="center"/>
          </w:tcPr>
          <w:p w14:paraId="2A368E85"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A0651B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C1D9E41" w14:textId="77777777" w:rsidTr="00D46CE9">
        <w:tc>
          <w:tcPr>
            <w:tcW w:w="2835" w:type="dxa"/>
            <w:shd w:val="clear" w:color="auto" w:fill="D9E2F3"/>
            <w:vAlign w:val="center"/>
          </w:tcPr>
          <w:p w14:paraId="6E87586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95850B9" w14:textId="77777777" w:rsidR="008B7CFE" w:rsidRPr="00FD1EE4" w:rsidRDefault="008B7CFE" w:rsidP="00D46CE9">
            <w:pPr>
              <w:spacing w:before="240" w:after="240"/>
              <w:rPr>
                <w:rFonts w:ascii="GHEA Grapalat" w:eastAsia="GHEA Grapalat" w:hAnsi="GHEA Grapalat" w:cs="GHEA Grapalat"/>
              </w:rPr>
            </w:pPr>
          </w:p>
        </w:tc>
      </w:tr>
    </w:tbl>
    <w:p w14:paraId="074CDD50" w14:textId="77777777" w:rsidR="008B7CFE" w:rsidRPr="00FD1EE4" w:rsidRDefault="008B7CFE" w:rsidP="008B7CFE">
      <w:pPr>
        <w:rPr>
          <w:rFonts w:ascii="GHEA Grapalat" w:eastAsia="GHEA Grapalat" w:hAnsi="GHEA Grapalat" w:cs="GHEA Grapalat"/>
        </w:rPr>
      </w:pPr>
    </w:p>
    <w:p w14:paraId="2AD2F44B" w14:textId="6DFAAD07" w:rsidR="008B7CFE" w:rsidRPr="00FD1EE4" w:rsidRDefault="008B7CFE" w:rsidP="008B7CFE">
      <w:pPr>
        <w:rPr>
          <w:rFonts w:ascii="GHEA Grapalat" w:eastAsia="GHEA Grapalat" w:hAnsi="GHEA Grapalat" w:cs="GHEA Grapalat"/>
        </w:rPr>
      </w:pPr>
    </w:p>
    <w:p w14:paraId="79F2BDDB" w14:textId="77777777" w:rsidR="008B7CFE" w:rsidRPr="00FD1EE4" w:rsidRDefault="008B7CFE" w:rsidP="00A832D3">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06A67E0"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3A0D5013" w14:textId="77777777" w:rsidTr="00D46CE9">
        <w:tc>
          <w:tcPr>
            <w:tcW w:w="2835" w:type="dxa"/>
            <w:shd w:val="clear" w:color="auto" w:fill="D9E2F3"/>
            <w:vAlign w:val="center"/>
          </w:tcPr>
          <w:p w14:paraId="3D1FFD2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E068A3" w14:textId="77777777" w:rsidTr="00D46CE9">
        <w:tc>
          <w:tcPr>
            <w:tcW w:w="2835" w:type="dxa"/>
            <w:shd w:val="clear" w:color="auto" w:fill="D9E2F3"/>
            <w:vAlign w:val="center"/>
          </w:tcPr>
          <w:p w14:paraId="2BC5B60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D1EE4" w:rsidRDefault="008B7CFE" w:rsidP="00D46CE9">
            <w:pPr>
              <w:spacing w:before="240" w:after="240"/>
              <w:rPr>
                <w:rFonts w:ascii="GHEA Grapalat" w:eastAsia="GHEA Grapalat" w:hAnsi="GHEA Grapalat" w:cs="GHEA Grapalat"/>
              </w:rPr>
            </w:pPr>
          </w:p>
        </w:tc>
      </w:tr>
    </w:tbl>
    <w:p w14:paraId="6B1B36D7"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55DB8632" w14:textId="77777777" w:rsidTr="00D46CE9">
        <w:tc>
          <w:tcPr>
            <w:tcW w:w="2835" w:type="dxa"/>
            <w:shd w:val="clear" w:color="auto" w:fill="D9E2F3"/>
            <w:vAlign w:val="center"/>
          </w:tcPr>
          <w:p w14:paraId="0E13B93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5B618A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70CFCF" w14:textId="77777777" w:rsidTr="00D46CE9">
        <w:tc>
          <w:tcPr>
            <w:tcW w:w="2835" w:type="dxa"/>
            <w:shd w:val="clear" w:color="auto" w:fill="D9E2F3"/>
            <w:vAlign w:val="center"/>
          </w:tcPr>
          <w:p w14:paraId="61B7FE5C"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175736" w14:textId="77777777" w:rsidTr="00D46CE9">
        <w:tc>
          <w:tcPr>
            <w:tcW w:w="2835" w:type="dxa"/>
            <w:shd w:val="clear" w:color="auto" w:fill="D9E2F3"/>
            <w:vAlign w:val="center"/>
          </w:tcPr>
          <w:p w14:paraId="31E12CF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85CD0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571625C" w14:textId="77777777" w:rsidTr="00D46CE9">
        <w:tc>
          <w:tcPr>
            <w:tcW w:w="2835" w:type="dxa"/>
            <w:shd w:val="clear" w:color="auto" w:fill="D9E2F3"/>
            <w:vAlign w:val="center"/>
          </w:tcPr>
          <w:p w14:paraId="7879B25E"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FBCB4C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E2B971" w14:textId="77777777" w:rsidTr="00D46CE9">
        <w:tc>
          <w:tcPr>
            <w:tcW w:w="2835" w:type="dxa"/>
            <w:shd w:val="clear" w:color="auto" w:fill="D9E2F3"/>
            <w:vAlign w:val="center"/>
          </w:tcPr>
          <w:p w14:paraId="59D7325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B257E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D4B7C3" w14:textId="77777777" w:rsidTr="00D46CE9">
        <w:tc>
          <w:tcPr>
            <w:tcW w:w="2835" w:type="dxa"/>
            <w:shd w:val="clear" w:color="auto" w:fill="D9E2F3"/>
            <w:vAlign w:val="center"/>
          </w:tcPr>
          <w:p w14:paraId="7FF1084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CD8738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B51549" w14:textId="77777777" w:rsidTr="00D46CE9">
        <w:tc>
          <w:tcPr>
            <w:tcW w:w="2835" w:type="dxa"/>
            <w:shd w:val="clear" w:color="auto" w:fill="D9E2F3"/>
            <w:vAlign w:val="center"/>
          </w:tcPr>
          <w:p w14:paraId="599ABD1B"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D1EE4" w:rsidRDefault="008B7CFE" w:rsidP="00D46CE9">
            <w:pPr>
              <w:spacing w:before="240" w:after="240"/>
              <w:rPr>
                <w:rFonts w:ascii="GHEA Grapalat" w:eastAsia="GHEA Grapalat" w:hAnsi="GHEA Grapalat" w:cs="GHEA Grapalat"/>
              </w:rPr>
            </w:pPr>
          </w:p>
        </w:tc>
      </w:tr>
    </w:tbl>
    <w:p w14:paraId="6AFE4059" w14:textId="77777777" w:rsidR="008B7CFE" w:rsidRPr="00574FF7"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18BD6003" w14:textId="77777777" w:rsidTr="00D46CE9">
        <w:tc>
          <w:tcPr>
            <w:tcW w:w="2836" w:type="dxa"/>
            <w:shd w:val="clear" w:color="auto" w:fill="D9E2F3"/>
            <w:vAlign w:val="center"/>
          </w:tcPr>
          <w:p w14:paraId="36F7845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509C56DE"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CAA617" w14:textId="77777777" w:rsidTr="00D46CE9">
        <w:tc>
          <w:tcPr>
            <w:tcW w:w="2836" w:type="dxa"/>
            <w:shd w:val="clear" w:color="auto" w:fill="D9E2F3"/>
            <w:vAlign w:val="center"/>
          </w:tcPr>
          <w:p w14:paraId="34191301"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Ուղղակի մասնակցություն</w:t>
            </w:r>
          </w:p>
          <w:p w14:paraId="742B6B92"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Անուղղակի մասնակցություն</w:t>
            </w:r>
          </w:p>
        </w:tc>
      </w:tr>
    </w:tbl>
    <w:p w14:paraId="3952A97B" w14:textId="19ED2C65"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p>
    <w:p w14:paraId="333CA774" w14:textId="77777777" w:rsidR="008B7CFE" w:rsidRPr="00FD1EE4" w:rsidRDefault="008B7CFE" w:rsidP="00A832D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8F0E9D4"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498ABE35" w14:textId="77777777" w:rsidTr="00D46CE9">
        <w:tc>
          <w:tcPr>
            <w:tcW w:w="2837" w:type="dxa"/>
            <w:shd w:val="clear" w:color="auto" w:fill="D9E2F3"/>
            <w:vAlign w:val="center"/>
          </w:tcPr>
          <w:p w14:paraId="0D4737F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2A8F3CC" w14:textId="77777777" w:rsidTr="00D46CE9">
        <w:tc>
          <w:tcPr>
            <w:tcW w:w="2837" w:type="dxa"/>
            <w:shd w:val="clear" w:color="auto" w:fill="D9E2F3"/>
            <w:vAlign w:val="center"/>
          </w:tcPr>
          <w:p w14:paraId="6AAFD6A3"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75700A" w14:textId="77777777" w:rsidTr="00D46CE9">
        <w:tc>
          <w:tcPr>
            <w:tcW w:w="2837" w:type="dxa"/>
            <w:shd w:val="clear" w:color="auto" w:fill="D9E2F3"/>
            <w:vAlign w:val="center"/>
          </w:tcPr>
          <w:p w14:paraId="669DAB2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9BBF3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E6FE1E9" w14:textId="77777777" w:rsidTr="00D46CE9">
        <w:tc>
          <w:tcPr>
            <w:tcW w:w="2837" w:type="dxa"/>
            <w:shd w:val="clear" w:color="auto" w:fill="D9E2F3"/>
            <w:vAlign w:val="center"/>
          </w:tcPr>
          <w:p w14:paraId="1657FD43"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763E5B4"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553A9856"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2C9A30DE" w14:textId="77777777" w:rsidTr="00D46CE9">
        <w:tc>
          <w:tcPr>
            <w:tcW w:w="2837" w:type="dxa"/>
            <w:shd w:val="clear" w:color="auto" w:fill="D9E2F3"/>
            <w:vAlign w:val="center"/>
          </w:tcPr>
          <w:p w14:paraId="43F2FC46"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E35C77" w14:textId="77777777" w:rsidTr="00D46CE9">
        <w:tc>
          <w:tcPr>
            <w:tcW w:w="2837" w:type="dxa"/>
            <w:shd w:val="clear" w:color="auto" w:fill="D9E2F3"/>
            <w:vAlign w:val="center"/>
          </w:tcPr>
          <w:p w14:paraId="3251807A"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509F27" w14:textId="77777777" w:rsidTr="00D46CE9">
        <w:tc>
          <w:tcPr>
            <w:tcW w:w="2837" w:type="dxa"/>
            <w:shd w:val="clear" w:color="auto" w:fill="D9E2F3"/>
            <w:vAlign w:val="center"/>
          </w:tcPr>
          <w:p w14:paraId="6D5F1646"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3E65B7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3D34222" w14:textId="77777777" w:rsidTr="00D46CE9">
        <w:tc>
          <w:tcPr>
            <w:tcW w:w="2837" w:type="dxa"/>
            <w:shd w:val="clear" w:color="auto" w:fill="D9E2F3"/>
            <w:vAlign w:val="center"/>
          </w:tcPr>
          <w:p w14:paraId="1AF685CB"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49D38CF4"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6A9CF5DB" w14:textId="44CCD20A" w:rsidR="008B7CFE" w:rsidRPr="00FD1EE4" w:rsidRDefault="008B7CFE" w:rsidP="008B7CFE">
      <w:pPr>
        <w:rPr>
          <w:rFonts w:ascii="GHEA Grapalat" w:eastAsia="GHEA Grapalat" w:hAnsi="GHEA Grapalat" w:cs="GHEA Grapalat"/>
          <w:b/>
        </w:rPr>
      </w:pPr>
    </w:p>
    <w:p w14:paraId="2290B4CB" w14:textId="77777777" w:rsidR="008B7CFE" w:rsidRPr="00FD1EE4" w:rsidRDefault="008B7CFE" w:rsidP="00A832D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2474883E"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43EC514D" w14:textId="77777777" w:rsidTr="00D46CE9">
        <w:tc>
          <w:tcPr>
            <w:tcW w:w="2836" w:type="dxa"/>
            <w:shd w:val="clear" w:color="auto" w:fill="D9E2F3"/>
            <w:vAlign w:val="center"/>
          </w:tcPr>
          <w:p w14:paraId="259B8AB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5B25604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4DD7329" w14:textId="77777777" w:rsidTr="00D46CE9">
        <w:tc>
          <w:tcPr>
            <w:tcW w:w="2836" w:type="dxa"/>
            <w:shd w:val="clear" w:color="auto" w:fill="D9E2F3"/>
            <w:vAlign w:val="center"/>
          </w:tcPr>
          <w:p w14:paraId="5BF7BCF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A18CF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A5C35C" w14:textId="77777777" w:rsidTr="00D46CE9">
        <w:tc>
          <w:tcPr>
            <w:tcW w:w="2836" w:type="dxa"/>
            <w:shd w:val="clear" w:color="auto" w:fill="D9E2F3"/>
            <w:vAlign w:val="center"/>
          </w:tcPr>
          <w:p w14:paraId="2E97C9EE"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D3AB6CF" w14:textId="77777777" w:rsidTr="00D46CE9">
        <w:tc>
          <w:tcPr>
            <w:tcW w:w="2836" w:type="dxa"/>
            <w:shd w:val="clear" w:color="auto" w:fill="D9E2F3"/>
            <w:vAlign w:val="center"/>
          </w:tcPr>
          <w:p w14:paraId="544483A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105E436" w14:textId="77777777" w:rsidTr="00D46CE9">
        <w:tc>
          <w:tcPr>
            <w:tcW w:w="2836" w:type="dxa"/>
            <w:shd w:val="clear" w:color="auto" w:fill="D9E2F3"/>
            <w:vAlign w:val="center"/>
          </w:tcPr>
          <w:p w14:paraId="0084204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67D63D9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A18602" w14:textId="77777777" w:rsidTr="00D46CE9">
        <w:tc>
          <w:tcPr>
            <w:tcW w:w="2836" w:type="dxa"/>
            <w:shd w:val="clear" w:color="auto" w:fill="D9E2F3"/>
            <w:vAlign w:val="center"/>
          </w:tcPr>
          <w:p w14:paraId="7A10B17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D1EE4" w:rsidRDefault="008B7CFE" w:rsidP="00D46CE9">
            <w:pPr>
              <w:spacing w:before="240" w:after="240"/>
              <w:rPr>
                <w:rFonts w:ascii="GHEA Grapalat" w:eastAsia="GHEA Grapalat" w:hAnsi="GHEA Grapalat" w:cs="GHEA Grapalat"/>
              </w:rPr>
            </w:pPr>
          </w:p>
        </w:tc>
      </w:tr>
    </w:tbl>
    <w:p w14:paraId="1D9EB8B2"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34F71F14" w14:textId="77777777" w:rsidTr="00D46CE9">
        <w:tc>
          <w:tcPr>
            <w:tcW w:w="2837" w:type="dxa"/>
            <w:shd w:val="clear" w:color="auto" w:fill="D9E2F3"/>
            <w:vAlign w:val="center"/>
          </w:tcPr>
          <w:p w14:paraId="6D20407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0955A0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85B127" w14:textId="77777777" w:rsidTr="00D46CE9">
        <w:tc>
          <w:tcPr>
            <w:tcW w:w="2837" w:type="dxa"/>
            <w:shd w:val="clear" w:color="auto" w:fill="D9E2F3"/>
            <w:vAlign w:val="center"/>
          </w:tcPr>
          <w:p w14:paraId="07701AAF"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719AA90" w14:textId="77777777" w:rsidTr="00D46CE9">
        <w:tc>
          <w:tcPr>
            <w:tcW w:w="2837" w:type="dxa"/>
            <w:shd w:val="clear" w:color="auto" w:fill="D9E2F3"/>
            <w:vAlign w:val="center"/>
          </w:tcPr>
          <w:p w14:paraId="40E9EC6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8DB121" w14:textId="77777777" w:rsidTr="00D46CE9">
        <w:tc>
          <w:tcPr>
            <w:tcW w:w="2837" w:type="dxa"/>
            <w:shd w:val="clear" w:color="auto" w:fill="D9E2F3"/>
            <w:vAlign w:val="center"/>
          </w:tcPr>
          <w:p w14:paraId="7EB1145A"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6346D6" w14:textId="77777777" w:rsidTr="00D46CE9">
        <w:tc>
          <w:tcPr>
            <w:tcW w:w="2837" w:type="dxa"/>
            <w:shd w:val="clear" w:color="auto" w:fill="D9E2F3"/>
            <w:vAlign w:val="center"/>
          </w:tcPr>
          <w:p w14:paraId="79D1490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CEA9BAE" w14:textId="77777777" w:rsidR="008B7CFE" w:rsidRPr="00FD1EE4" w:rsidRDefault="008B7CFE" w:rsidP="00D46CE9">
            <w:pPr>
              <w:spacing w:before="240" w:after="240"/>
              <w:rPr>
                <w:rFonts w:ascii="GHEA Grapalat" w:eastAsia="GHEA Grapalat" w:hAnsi="GHEA Grapalat" w:cs="GHEA Grapalat"/>
              </w:rPr>
            </w:pPr>
          </w:p>
        </w:tc>
      </w:tr>
    </w:tbl>
    <w:p w14:paraId="1EA17DD9"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9AD6F89" w14:textId="77777777" w:rsidTr="00D46CE9">
        <w:tc>
          <w:tcPr>
            <w:tcW w:w="2837" w:type="dxa"/>
            <w:shd w:val="clear" w:color="auto" w:fill="D9E2F3"/>
            <w:vAlign w:val="center"/>
          </w:tcPr>
          <w:p w14:paraId="3465BC48"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DF4F6D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4686577" w14:textId="77777777" w:rsidTr="00D46CE9">
        <w:tc>
          <w:tcPr>
            <w:tcW w:w="2837" w:type="dxa"/>
            <w:shd w:val="clear" w:color="auto" w:fill="D9E2F3"/>
            <w:vAlign w:val="center"/>
          </w:tcPr>
          <w:p w14:paraId="0D9CE32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6C2A60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A2A0654" w14:textId="77777777" w:rsidTr="00D46CE9">
        <w:tc>
          <w:tcPr>
            <w:tcW w:w="2837" w:type="dxa"/>
            <w:shd w:val="clear" w:color="auto" w:fill="D9E2F3"/>
            <w:vAlign w:val="center"/>
          </w:tcPr>
          <w:p w14:paraId="3409309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F98F6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D916AFB" w14:textId="77777777" w:rsidTr="00D46CE9">
        <w:tc>
          <w:tcPr>
            <w:tcW w:w="2837" w:type="dxa"/>
            <w:shd w:val="clear" w:color="auto" w:fill="D9E2F3"/>
            <w:vAlign w:val="center"/>
          </w:tcPr>
          <w:p w14:paraId="09418B6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28D9B73" w14:textId="77777777" w:rsidR="008B7CFE" w:rsidRPr="00FD1EE4" w:rsidRDefault="008B7CFE" w:rsidP="00D46CE9">
            <w:pPr>
              <w:spacing w:before="240" w:after="240"/>
              <w:rPr>
                <w:rFonts w:ascii="GHEA Grapalat" w:eastAsia="GHEA Grapalat" w:hAnsi="GHEA Grapalat" w:cs="GHEA Grapalat"/>
              </w:rPr>
            </w:pPr>
          </w:p>
        </w:tc>
      </w:tr>
    </w:tbl>
    <w:p w14:paraId="4EC22814"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7F0F1F1" w14:textId="77777777" w:rsidTr="00D46CE9">
        <w:tc>
          <w:tcPr>
            <w:tcW w:w="2837" w:type="dxa"/>
            <w:shd w:val="clear" w:color="auto" w:fill="D9E2F3"/>
            <w:vAlign w:val="center"/>
          </w:tcPr>
          <w:p w14:paraId="09885BB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F3323C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684DDD0" w14:textId="77777777" w:rsidTr="00D46CE9">
        <w:tc>
          <w:tcPr>
            <w:tcW w:w="2837" w:type="dxa"/>
            <w:shd w:val="clear" w:color="auto" w:fill="D9E2F3"/>
            <w:vAlign w:val="center"/>
          </w:tcPr>
          <w:p w14:paraId="717EAA8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360E02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4D4D2A" w14:textId="77777777" w:rsidTr="00D46CE9">
        <w:tc>
          <w:tcPr>
            <w:tcW w:w="2837" w:type="dxa"/>
            <w:shd w:val="clear" w:color="auto" w:fill="D9E2F3"/>
            <w:vAlign w:val="center"/>
          </w:tcPr>
          <w:p w14:paraId="423E48A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CDE0E91" w14:textId="77777777" w:rsidTr="00D46CE9">
        <w:tc>
          <w:tcPr>
            <w:tcW w:w="2837" w:type="dxa"/>
            <w:shd w:val="clear" w:color="auto" w:fill="D9E2F3"/>
            <w:vAlign w:val="center"/>
          </w:tcPr>
          <w:p w14:paraId="43961C0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0BCFA5F" w14:textId="77777777" w:rsidR="008B7CFE" w:rsidRPr="00FD1EE4" w:rsidRDefault="008B7CFE" w:rsidP="00D46CE9">
            <w:pPr>
              <w:spacing w:before="240" w:after="240"/>
              <w:rPr>
                <w:rFonts w:ascii="GHEA Grapalat" w:eastAsia="GHEA Grapalat" w:hAnsi="GHEA Grapalat" w:cs="GHEA Grapalat"/>
              </w:rPr>
            </w:pPr>
          </w:p>
        </w:tc>
      </w:tr>
    </w:tbl>
    <w:p w14:paraId="0DE1947D" w14:textId="77777777" w:rsidR="008B7CFE" w:rsidRPr="00FD1EE4" w:rsidRDefault="008B7CFE" w:rsidP="00A832D3">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7E8546A8" w14:textId="77777777" w:rsidTr="00D46CE9">
        <w:trPr>
          <w:trHeight w:val="924"/>
        </w:trPr>
        <w:tc>
          <w:tcPr>
            <w:tcW w:w="9016" w:type="dxa"/>
            <w:gridSpan w:val="2"/>
            <w:vAlign w:val="center"/>
          </w:tcPr>
          <w:p w14:paraId="220A41A6"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D1EE4" w14:paraId="34CCAA75" w14:textId="77777777" w:rsidTr="00D46CE9">
        <w:trPr>
          <w:trHeight w:val="684"/>
        </w:trPr>
        <w:tc>
          <w:tcPr>
            <w:tcW w:w="4508" w:type="dxa"/>
            <w:shd w:val="clear" w:color="auto" w:fill="D9E2F3"/>
            <w:vAlign w:val="center"/>
          </w:tcPr>
          <w:p w14:paraId="59F4949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16F44A2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F98A92B" w14:textId="77777777" w:rsidTr="00D46CE9">
        <w:trPr>
          <w:trHeight w:val="1282"/>
        </w:trPr>
        <w:tc>
          <w:tcPr>
            <w:tcW w:w="4508" w:type="dxa"/>
            <w:shd w:val="clear" w:color="auto" w:fill="D9E2F3"/>
            <w:vAlign w:val="center"/>
          </w:tcPr>
          <w:p w14:paraId="2AB4158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59A9EF3F"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674C279D"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3D8A7B13" w14:textId="77777777" w:rsidTr="00D46CE9">
        <w:tc>
          <w:tcPr>
            <w:tcW w:w="9016" w:type="dxa"/>
            <w:gridSpan w:val="2"/>
            <w:vAlign w:val="center"/>
          </w:tcPr>
          <w:p w14:paraId="4E9ECF7B"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D1EE4" w14:paraId="1614FBBE" w14:textId="77777777" w:rsidTr="00D46CE9">
        <w:tc>
          <w:tcPr>
            <w:tcW w:w="9016" w:type="dxa"/>
            <w:gridSpan w:val="2"/>
            <w:vAlign w:val="center"/>
          </w:tcPr>
          <w:p w14:paraId="04A05622"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D1EE4">
              <w:rPr>
                <w:rFonts w:ascii="GHEA Grapalat" w:hAnsi="GHEA Grapalat"/>
              </w:rPr>
              <w:t xml:space="preserve"> </w:t>
            </w:r>
            <w:r w:rsidR="008B7CF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51F5269F" w14:textId="77777777" w:rsidTr="00D46CE9">
        <w:trPr>
          <w:trHeight w:val="924"/>
        </w:trPr>
        <w:tc>
          <w:tcPr>
            <w:tcW w:w="9016" w:type="dxa"/>
            <w:gridSpan w:val="2"/>
            <w:vAlign w:val="center"/>
          </w:tcPr>
          <w:p w14:paraId="321104E2"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D1EE4" w14:paraId="13C420EA" w14:textId="77777777" w:rsidTr="00D46CE9">
        <w:trPr>
          <w:trHeight w:val="684"/>
        </w:trPr>
        <w:tc>
          <w:tcPr>
            <w:tcW w:w="4508" w:type="dxa"/>
            <w:shd w:val="clear" w:color="auto" w:fill="D9E2F3"/>
            <w:vAlign w:val="center"/>
          </w:tcPr>
          <w:p w14:paraId="44D77768"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0C9BD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C331A2" w14:textId="77777777" w:rsidTr="00D46CE9">
        <w:trPr>
          <w:trHeight w:val="1282"/>
        </w:trPr>
        <w:tc>
          <w:tcPr>
            <w:tcW w:w="4508" w:type="dxa"/>
            <w:shd w:val="clear" w:color="auto" w:fill="D9E2F3"/>
            <w:vAlign w:val="center"/>
          </w:tcPr>
          <w:p w14:paraId="662F6A4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40C10C3"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DEBD7D1"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54112B99" w14:textId="77777777" w:rsidTr="00D46CE9">
        <w:tc>
          <w:tcPr>
            <w:tcW w:w="9016" w:type="dxa"/>
            <w:gridSpan w:val="2"/>
            <w:vAlign w:val="center"/>
          </w:tcPr>
          <w:p w14:paraId="0A540359"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D1EE4" w14:paraId="098CB2A9" w14:textId="77777777" w:rsidTr="00D46CE9">
        <w:tc>
          <w:tcPr>
            <w:tcW w:w="9016" w:type="dxa"/>
            <w:gridSpan w:val="2"/>
            <w:vAlign w:val="center"/>
          </w:tcPr>
          <w:p w14:paraId="31C26440"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D1EE4" w14:paraId="4A5C85D4" w14:textId="77777777" w:rsidTr="00D46CE9">
        <w:tc>
          <w:tcPr>
            <w:tcW w:w="9016" w:type="dxa"/>
            <w:gridSpan w:val="2"/>
            <w:vAlign w:val="center"/>
          </w:tcPr>
          <w:p w14:paraId="75AEB4D7"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D1EE4" w14:paraId="07616294" w14:textId="77777777" w:rsidTr="00D46CE9">
        <w:tc>
          <w:tcPr>
            <w:tcW w:w="9016" w:type="dxa"/>
            <w:gridSpan w:val="2"/>
            <w:vAlign w:val="center"/>
          </w:tcPr>
          <w:p w14:paraId="5A86FB3E"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62FE909A" w14:textId="77777777" w:rsidTr="00D46CE9">
        <w:tc>
          <w:tcPr>
            <w:tcW w:w="2837" w:type="dxa"/>
            <w:shd w:val="clear" w:color="auto" w:fill="D9E2F3"/>
            <w:vAlign w:val="center"/>
          </w:tcPr>
          <w:p w14:paraId="7103A1B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736BA3E" w14:textId="77777777" w:rsidTr="00D46CE9">
        <w:tc>
          <w:tcPr>
            <w:tcW w:w="2837" w:type="dxa"/>
            <w:shd w:val="clear" w:color="auto" w:fill="D9E2F3"/>
            <w:vAlign w:val="center"/>
          </w:tcPr>
          <w:p w14:paraId="5AFE5BFB"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Առանձին </w:t>
            </w:r>
          </w:p>
          <w:p w14:paraId="19E026A1" w14:textId="77777777" w:rsidR="008B7CFE" w:rsidRPr="00FD1EE4" w:rsidRDefault="0059213B"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Փոխկապակցված անձանց հետ համատեղ</w:t>
            </w:r>
          </w:p>
        </w:tc>
      </w:tr>
      <w:tr w:rsidR="008B7CFE" w:rsidRPr="00FD1EE4" w14:paraId="05097DE9" w14:textId="77777777" w:rsidTr="00D46CE9">
        <w:tc>
          <w:tcPr>
            <w:tcW w:w="2837" w:type="dxa"/>
            <w:shd w:val="clear" w:color="auto" w:fill="D9E2F3"/>
            <w:vAlign w:val="center"/>
          </w:tcPr>
          <w:p w14:paraId="1993A88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0B41762"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Այո</w:t>
            </w:r>
          </w:p>
          <w:p w14:paraId="27F1DF1F" w14:textId="77777777" w:rsidR="008B7CFE" w:rsidRPr="00FD1EE4" w:rsidRDefault="0059213B"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Ոչ</w:t>
            </w:r>
          </w:p>
        </w:tc>
      </w:tr>
    </w:tbl>
    <w:p w14:paraId="582FF85C"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5D80DF42" w14:textId="77777777" w:rsidTr="00D46CE9">
        <w:tc>
          <w:tcPr>
            <w:tcW w:w="2837" w:type="dxa"/>
            <w:shd w:val="clear" w:color="auto" w:fill="D9E2F3"/>
            <w:vAlign w:val="center"/>
          </w:tcPr>
          <w:p w14:paraId="4357BB69"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7BD8AC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E700BD7" w14:textId="77777777" w:rsidTr="00D46CE9">
        <w:tc>
          <w:tcPr>
            <w:tcW w:w="2837" w:type="dxa"/>
            <w:shd w:val="clear" w:color="auto" w:fill="D9E2F3"/>
            <w:vAlign w:val="center"/>
          </w:tcPr>
          <w:p w14:paraId="3401DC5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66DD423" w14:textId="77777777" w:rsidR="008B7CFE" w:rsidRPr="00FD1EE4" w:rsidRDefault="008B7CFE" w:rsidP="00D46CE9">
            <w:pPr>
              <w:spacing w:before="240" w:after="240"/>
              <w:rPr>
                <w:rFonts w:ascii="GHEA Grapalat" w:eastAsia="GHEA Grapalat" w:hAnsi="GHEA Grapalat" w:cs="GHEA Grapalat"/>
              </w:rPr>
            </w:pPr>
          </w:p>
        </w:tc>
      </w:tr>
    </w:tbl>
    <w:p w14:paraId="2B834219" w14:textId="51F2E550"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p>
    <w:p w14:paraId="658B90D2" w14:textId="77777777" w:rsidR="008B7CFE" w:rsidRPr="00FD1EE4" w:rsidRDefault="008B7CFE" w:rsidP="00A832D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363FBD07"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94CA709" w14:textId="77777777" w:rsidTr="00D46CE9">
        <w:tc>
          <w:tcPr>
            <w:tcW w:w="2835" w:type="dxa"/>
            <w:shd w:val="clear" w:color="auto" w:fill="D9E2F3"/>
            <w:vAlign w:val="center"/>
          </w:tcPr>
          <w:p w14:paraId="46438F3B"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Անվանումը</w:t>
            </w:r>
          </w:p>
        </w:tc>
        <w:tc>
          <w:tcPr>
            <w:tcW w:w="6180" w:type="dxa"/>
            <w:vAlign w:val="center"/>
          </w:tcPr>
          <w:p w14:paraId="28DAB48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0324EB" w14:textId="77777777" w:rsidTr="00D46CE9">
        <w:tc>
          <w:tcPr>
            <w:tcW w:w="2835" w:type="dxa"/>
            <w:shd w:val="clear" w:color="auto" w:fill="D9E2F3"/>
            <w:vAlign w:val="center"/>
          </w:tcPr>
          <w:p w14:paraId="3CB0F81C"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5DAD577" w14:textId="77777777" w:rsidTr="00D46CE9">
        <w:tc>
          <w:tcPr>
            <w:tcW w:w="2835" w:type="dxa"/>
            <w:shd w:val="clear" w:color="auto" w:fill="D9E2F3"/>
            <w:vAlign w:val="center"/>
          </w:tcPr>
          <w:p w14:paraId="0CAC2883"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39AD4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558FE1" w14:textId="77777777" w:rsidTr="00D46CE9">
        <w:tc>
          <w:tcPr>
            <w:tcW w:w="2835" w:type="dxa"/>
            <w:shd w:val="clear" w:color="auto" w:fill="D9E2F3"/>
            <w:vAlign w:val="center"/>
          </w:tcPr>
          <w:p w14:paraId="573BEE93"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F741A5C" w14:textId="77777777" w:rsidTr="00D46CE9">
        <w:tc>
          <w:tcPr>
            <w:tcW w:w="2835" w:type="dxa"/>
            <w:shd w:val="clear" w:color="auto" w:fill="D9E2F3"/>
            <w:vAlign w:val="center"/>
          </w:tcPr>
          <w:p w14:paraId="4B7D915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B3C9D8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90DA77C" w14:textId="77777777" w:rsidTr="00D46CE9">
        <w:tc>
          <w:tcPr>
            <w:tcW w:w="2835" w:type="dxa"/>
            <w:shd w:val="clear" w:color="auto" w:fill="D9E2F3"/>
            <w:vAlign w:val="center"/>
          </w:tcPr>
          <w:p w14:paraId="34241EDA"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8C06C7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C0C4C0E" w14:textId="77777777" w:rsidTr="00D46CE9">
        <w:tc>
          <w:tcPr>
            <w:tcW w:w="2835" w:type="dxa"/>
            <w:shd w:val="clear" w:color="auto" w:fill="D9E2F3"/>
            <w:vAlign w:val="center"/>
          </w:tcPr>
          <w:p w14:paraId="5BDF17D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D1EE4" w:rsidRDefault="008B7CFE" w:rsidP="00D46CE9">
            <w:pPr>
              <w:spacing w:before="240" w:after="240"/>
              <w:rPr>
                <w:rFonts w:ascii="GHEA Grapalat" w:eastAsia="GHEA Grapalat" w:hAnsi="GHEA Grapalat" w:cs="GHEA Grapalat"/>
              </w:rPr>
            </w:pPr>
          </w:p>
        </w:tc>
      </w:tr>
    </w:tbl>
    <w:p w14:paraId="0ECE9F90"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4563BB3E" w14:textId="77777777" w:rsidTr="00D46CE9">
        <w:trPr>
          <w:trHeight w:val="853"/>
        </w:trPr>
        <w:tc>
          <w:tcPr>
            <w:tcW w:w="2835" w:type="dxa"/>
            <w:vMerge w:val="restart"/>
            <w:shd w:val="clear" w:color="auto" w:fill="D9E2F3"/>
            <w:vAlign w:val="center"/>
          </w:tcPr>
          <w:p w14:paraId="27CC0F1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B3F2FAE" w14:textId="77777777" w:rsidTr="00D46CE9">
        <w:trPr>
          <w:trHeight w:val="850"/>
        </w:trPr>
        <w:tc>
          <w:tcPr>
            <w:tcW w:w="2835" w:type="dxa"/>
            <w:vMerge/>
            <w:shd w:val="clear" w:color="auto" w:fill="D9E2F3"/>
            <w:vAlign w:val="center"/>
          </w:tcPr>
          <w:p w14:paraId="1E131D1B"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6127F1" w14:textId="77777777" w:rsidTr="00D46CE9">
        <w:trPr>
          <w:trHeight w:val="850"/>
        </w:trPr>
        <w:tc>
          <w:tcPr>
            <w:tcW w:w="2835" w:type="dxa"/>
            <w:vMerge/>
            <w:shd w:val="clear" w:color="auto" w:fill="D9E2F3"/>
            <w:vAlign w:val="center"/>
          </w:tcPr>
          <w:p w14:paraId="5214FEC7"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E21BA1" w14:textId="77777777" w:rsidTr="00D46CE9">
        <w:trPr>
          <w:trHeight w:val="850"/>
        </w:trPr>
        <w:tc>
          <w:tcPr>
            <w:tcW w:w="2835" w:type="dxa"/>
            <w:vMerge/>
            <w:shd w:val="clear" w:color="auto" w:fill="D9E2F3"/>
            <w:vAlign w:val="center"/>
          </w:tcPr>
          <w:p w14:paraId="47461068"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EA4821D" w14:textId="77777777" w:rsidTr="00D46CE9">
        <w:trPr>
          <w:trHeight w:val="850"/>
        </w:trPr>
        <w:tc>
          <w:tcPr>
            <w:tcW w:w="2835" w:type="dxa"/>
            <w:vMerge/>
            <w:shd w:val="clear" w:color="auto" w:fill="D9E2F3"/>
            <w:vAlign w:val="center"/>
          </w:tcPr>
          <w:p w14:paraId="764AD6E3"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D1EE4" w:rsidRDefault="008B7CFE" w:rsidP="00D46CE9">
            <w:pPr>
              <w:spacing w:before="240" w:after="240"/>
              <w:rPr>
                <w:rFonts w:ascii="GHEA Grapalat" w:eastAsia="GHEA Grapalat" w:hAnsi="GHEA Grapalat" w:cs="GHEA Grapalat"/>
              </w:rPr>
            </w:pPr>
          </w:p>
        </w:tc>
      </w:tr>
    </w:tbl>
    <w:p w14:paraId="48205ED0" w14:textId="77777777" w:rsidR="008B7CFE"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11A5A4C7" w14:textId="77777777" w:rsidTr="00D46CE9">
        <w:tc>
          <w:tcPr>
            <w:tcW w:w="2835" w:type="dxa"/>
            <w:shd w:val="clear" w:color="auto" w:fill="D9E2F3"/>
            <w:vAlign w:val="center"/>
          </w:tcPr>
          <w:p w14:paraId="1CE227F5"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73FC1AA" w14:textId="77777777" w:rsidTr="00D46CE9">
        <w:tc>
          <w:tcPr>
            <w:tcW w:w="2835" w:type="dxa"/>
            <w:shd w:val="clear" w:color="auto" w:fill="D9E2F3"/>
            <w:vAlign w:val="center"/>
          </w:tcPr>
          <w:p w14:paraId="1AAF234A"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D1EE4" w:rsidRDefault="008B7CFE" w:rsidP="00D46CE9">
            <w:pPr>
              <w:spacing w:before="240" w:after="240"/>
              <w:rPr>
                <w:rFonts w:ascii="GHEA Grapalat" w:eastAsia="GHEA Grapalat" w:hAnsi="GHEA Grapalat" w:cs="GHEA Grapalat"/>
              </w:rPr>
            </w:pPr>
          </w:p>
        </w:tc>
      </w:tr>
    </w:tbl>
    <w:p w14:paraId="43F56E33" w14:textId="5A1BB666"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p>
    <w:p w14:paraId="39917365" w14:textId="77777777" w:rsidR="008B7CFE" w:rsidRPr="00FD1EE4" w:rsidRDefault="008B7CFE" w:rsidP="00A832D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1C04AD81"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B7CFE" w:rsidRPr="00FD1EE4" w14:paraId="3F87DECD" w14:textId="77777777" w:rsidTr="00D46CE9">
        <w:tc>
          <w:tcPr>
            <w:tcW w:w="9016" w:type="dxa"/>
            <w:shd w:val="clear" w:color="auto" w:fill="DBE5F1" w:themeFill="accent1" w:themeFillTint="33"/>
          </w:tcPr>
          <w:p w14:paraId="7A80F019" w14:textId="77777777" w:rsidR="008B7CFE" w:rsidRPr="00FD1EE4" w:rsidRDefault="008B7CFE" w:rsidP="00D46CE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D1EE4" w14:paraId="432F321D" w14:textId="77777777" w:rsidTr="00D46CE9">
        <w:trPr>
          <w:trHeight w:val="10187"/>
        </w:trPr>
        <w:tc>
          <w:tcPr>
            <w:tcW w:w="9016" w:type="dxa"/>
          </w:tcPr>
          <w:p w14:paraId="5A7B31B7" w14:textId="77777777" w:rsidR="008B7CFE" w:rsidRPr="00FD1EE4" w:rsidRDefault="008B7CFE" w:rsidP="00D46CE9">
            <w:pPr>
              <w:rPr>
                <w:rFonts w:ascii="GHEA Grapalat" w:eastAsia="GHEA Grapalat" w:hAnsi="GHEA Grapalat" w:cs="GHEA Grapalat"/>
                <w:b/>
                <w:color w:val="000000"/>
              </w:rPr>
            </w:pPr>
          </w:p>
        </w:tc>
      </w:tr>
    </w:tbl>
    <w:p w14:paraId="04A26D50"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14:paraId="2521C825" w14:textId="77777777" w:rsidR="00213F87" w:rsidRDefault="00213F87" w:rsidP="008B7CFE">
      <w:pPr>
        <w:spacing w:line="360" w:lineRule="auto"/>
        <w:jc w:val="center"/>
        <w:rPr>
          <w:rFonts w:ascii="GHEA Grapalat" w:eastAsia="GHEA Grapalat" w:hAnsi="GHEA Grapalat" w:cs="GHEA Grapalat"/>
          <w:b/>
        </w:rPr>
      </w:pPr>
    </w:p>
    <w:p w14:paraId="1C08038B" w14:textId="77777777"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7A7CA5A3" w14:textId="77777777" w:rsidR="008B7CFE"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524D03B9" w14:textId="77777777" w:rsidR="008B7CFE" w:rsidRPr="00646A9A"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«Կազմակերպության տվյալները» ենթաբաժնում լրացվում են Կազմակերպության անվանումը (այդ թվում՝ լատինատառ) և պետական գրանցման </w:t>
      </w:r>
      <w:r w:rsidRPr="00646A9A">
        <w:rPr>
          <w:rFonts w:ascii="GHEA Grapalat" w:eastAsia="GHEA Grapalat" w:hAnsi="GHEA Grapalat" w:cs="GHEA Grapalat"/>
        </w:rPr>
        <w:t>տվյալները՝ ներառյալ նշում կազմակերպաիրավական ձևի մասին.</w:t>
      </w:r>
    </w:p>
    <w:p w14:paraId="6F94A061" w14:textId="77777777" w:rsidR="008B7CFE" w:rsidRPr="00646A9A" w:rsidRDefault="008B7CFE" w:rsidP="00A832D3">
      <w:pPr>
        <w:numPr>
          <w:ilvl w:val="1"/>
          <w:numId w:val="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646A9A">
        <w:rPr>
          <w:rFonts w:ascii="GHEA Grapalat" w:eastAsia="GHEA Grapalat" w:hAnsi="GHEA Grapalat" w:cs="GHEA Grapalat"/>
          <w:lang w:val="hy-AM"/>
        </w:rPr>
        <w:t xml:space="preserve">սույն ընթացակարգի </w:t>
      </w:r>
      <w:r w:rsidRPr="00646A9A">
        <w:rPr>
          <w:rFonts w:ascii="GHEA Grapalat" w:eastAsia="GHEA Grapalat" w:hAnsi="GHEA Grapalat" w:cs="GHEA Grapalat"/>
        </w:rPr>
        <w:t>հայտում ներառվող փաստաթղթերը.</w:t>
      </w:r>
    </w:p>
    <w:p w14:paraId="33D990B7" w14:textId="77777777" w:rsidR="008B7CFE" w:rsidRDefault="008B7CFE" w:rsidP="00A832D3">
      <w:pPr>
        <w:numPr>
          <w:ilvl w:val="1"/>
          <w:numId w:val="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3C91907A" w14:textId="77777777" w:rsidR="008B7CFE" w:rsidRDefault="008B7CFE" w:rsidP="008B7CFE">
      <w:pPr>
        <w:spacing w:line="276" w:lineRule="auto"/>
        <w:ind w:firstLine="567"/>
        <w:jc w:val="both"/>
        <w:rPr>
          <w:rFonts w:ascii="GHEA Grapalat" w:eastAsia="GHEA Grapalat" w:hAnsi="GHEA Grapalat" w:cs="GHEA Grapalat"/>
        </w:rPr>
      </w:pPr>
    </w:p>
    <w:p w14:paraId="3760638D"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07D7D9CA"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7ECACB62"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w:t>
      </w:r>
      <w:r>
        <w:rPr>
          <w:rFonts w:ascii="GHEA Grapalat" w:eastAsia="GHEA Grapalat" w:hAnsi="GHEA Grapalat" w:cs="GHEA Grapalat"/>
        </w:rPr>
        <w:lastRenderedPageBreak/>
        <w:t>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4E966DD"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91BF44B" w14:textId="77777777"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C48A06"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3EFC9F8"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w:t>
      </w:r>
      <w:r>
        <w:rPr>
          <w:rFonts w:ascii="GHEA Grapalat" w:eastAsia="GHEA Grapalat" w:hAnsi="GHEA Grapalat" w:cs="GHEA Grapalat"/>
        </w:rPr>
        <w:lastRenderedPageBreak/>
        <w:t>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23F501"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EFC9C"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668DCA55"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6897FAAA"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29783928"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w:t>
      </w:r>
      <w:r>
        <w:rPr>
          <w:rFonts w:ascii="GHEA Grapalat" w:eastAsia="GHEA Grapalat" w:hAnsi="GHEA Grapalat" w:cs="GHEA Grapalat"/>
        </w:rPr>
        <w:lastRenderedPageBreak/>
        <w:t>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0DCFC78"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8CE4484"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6C2722EA"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473563B" w14:textId="77777777" w:rsidR="008B7CFE" w:rsidRPr="008C104F"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7BFEC93"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8E3A6C2"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408134C5"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37D250AB"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A6D8791"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sidR="00427635">
        <w:rPr>
          <w:rFonts w:ascii="GHEA Grapalat" w:eastAsia="GHEA Grapalat" w:hAnsi="GHEA Grapalat" w:cs="GHEA Grapalat"/>
          <w:lang w:val="hy-AM"/>
        </w:rPr>
        <w:t>ա</w:t>
      </w:r>
      <w:r>
        <w:rPr>
          <w:rFonts w:ascii="GHEA Grapalat" w:eastAsia="GHEA Grapalat" w:hAnsi="GHEA Grapalat" w:cs="GHEA Grapalat"/>
        </w:rPr>
        <w:t>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6F6782D"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86D4085"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2C762A1"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161FAC88"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5B15D8"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646A9A"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sidRPr="00646A9A">
        <w:rPr>
          <w:rFonts w:ascii="GHEA Grapalat" w:eastAsia="GHEA Grapalat" w:hAnsi="GHEA Grapalat" w:cs="GHEA Grapalat"/>
        </w:rPr>
        <w:t>է պետության կամ համայնքի ուղղակի կամ անուղղակի մասնակցություն, և այլ պարազաբանումներ հայտարարագրի առնչությամբ։</w:t>
      </w:r>
    </w:p>
    <w:p w14:paraId="5639EF89" w14:textId="77777777" w:rsidR="008B7CFE" w:rsidRPr="00646A9A"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լրացնում և ստորագրում է հայտը ներկայացնող անձը։ </w:t>
      </w:r>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685A03B"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F60C2A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E18B551"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14F0E22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820EA9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21D405A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5DE8F7FC" w14:textId="77777777" w:rsidR="006B4368" w:rsidRPr="00646A9A" w:rsidRDefault="006B4368" w:rsidP="00B3390B">
      <w:pPr>
        <w:pStyle w:val="BodyTextIndent3"/>
        <w:spacing w:line="240" w:lineRule="auto"/>
        <w:ind w:left="360" w:firstLine="0"/>
        <w:rPr>
          <w:rFonts w:ascii="GHEA Grapalat" w:hAnsi="GHEA Grapalat"/>
          <w:i/>
          <w:sz w:val="16"/>
          <w:szCs w:val="16"/>
          <w:lang w:val="hy-AM"/>
        </w:rPr>
      </w:pPr>
      <w:r w:rsidRPr="00646A9A">
        <w:rPr>
          <w:rFonts w:ascii="GHEA Grapalat" w:hAnsi="GHEA Grapalat" w:cs="Sylfaen"/>
          <w:i/>
          <w:sz w:val="16"/>
          <w:szCs w:val="16"/>
          <w:lang w:val="hy-AM" w:eastAsia="ru-RU"/>
        </w:rPr>
        <w:t>*</w:t>
      </w:r>
      <w:r w:rsidRPr="00646A9A">
        <w:rPr>
          <w:rFonts w:ascii="GHEA Grapalat" w:hAnsi="GHEA Grapalat"/>
          <w:i/>
          <w:sz w:val="16"/>
          <w:szCs w:val="16"/>
          <w:lang w:val="af-ZA"/>
        </w:rPr>
        <w:t xml:space="preserve"> </w:t>
      </w:r>
      <w:r w:rsidRPr="00B3390B">
        <w:rPr>
          <w:rFonts w:ascii="GHEA Grapalat" w:hAnsi="GHEA Grapalat"/>
          <w:i/>
          <w:sz w:val="16"/>
          <w:szCs w:val="16"/>
          <w:lang w:val="hy-AM"/>
        </w:rPr>
        <w:t>լրացվում</w:t>
      </w:r>
      <w:r w:rsidRPr="00646A9A">
        <w:rPr>
          <w:rFonts w:ascii="GHEA Grapalat" w:hAnsi="GHEA Grapalat"/>
          <w:i/>
          <w:sz w:val="16"/>
          <w:szCs w:val="16"/>
          <w:lang w:val="af-ZA"/>
        </w:rPr>
        <w:t xml:space="preserve"> </w:t>
      </w:r>
      <w:r w:rsidRPr="00B3390B">
        <w:rPr>
          <w:rFonts w:ascii="GHEA Grapalat" w:hAnsi="GHEA Grapalat"/>
          <w:i/>
          <w:sz w:val="16"/>
          <w:szCs w:val="16"/>
          <w:lang w:val="hy-AM"/>
        </w:rPr>
        <w:t>է</w:t>
      </w:r>
      <w:r w:rsidRPr="00646A9A">
        <w:rPr>
          <w:rFonts w:ascii="GHEA Grapalat" w:hAnsi="GHEA Grapalat"/>
          <w:i/>
          <w:sz w:val="16"/>
          <w:szCs w:val="16"/>
          <w:lang w:val="af-ZA"/>
        </w:rPr>
        <w:t xml:space="preserve"> </w:t>
      </w:r>
      <w:r w:rsidRPr="00B3390B">
        <w:rPr>
          <w:rFonts w:ascii="GHEA Grapalat" w:hAnsi="GHEA Grapalat"/>
          <w:i/>
          <w:sz w:val="16"/>
          <w:szCs w:val="16"/>
          <w:lang w:val="hy-AM"/>
        </w:rPr>
        <w:t>հանձնաժողովի</w:t>
      </w:r>
      <w:r w:rsidRPr="00646A9A">
        <w:rPr>
          <w:rFonts w:ascii="GHEA Grapalat" w:hAnsi="GHEA Grapalat"/>
          <w:i/>
          <w:sz w:val="16"/>
          <w:szCs w:val="16"/>
          <w:lang w:val="af-ZA"/>
        </w:rPr>
        <w:t xml:space="preserve"> </w:t>
      </w:r>
      <w:r w:rsidRPr="00B3390B">
        <w:rPr>
          <w:rFonts w:ascii="GHEA Grapalat" w:hAnsi="GHEA Grapalat"/>
          <w:i/>
          <w:sz w:val="16"/>
          <w:szCs w:val="16"/>
          <w:lang w:val="hy-AM"/>
        </w:rPr>
        <w:t>քարտուղարի</w:t>
      </w:r>
      <w:r w:rsidRPr="00646A9A">
        <w:rPr>
          <w:rFonts w:ascii="GHEA Grapalat" w:hAnsi="GHEA Grapalat"/>
          <w:i/>
          <w:sz w:val="16"/>
          <w:szCs w:val="16"/>
          <w:lang w:val="af-ZA"/>
        </w:rPr>
        <w:t xml:space="preserve"> </w:t>
      </w:r>
      <w:r w:rsidRPr="00B3390B">
        <w:rPr>
          <w:rFonts w:ascii="GHEA Grapalat" w:hAnsi="GHEA Grapalat"/>
          <w:i/>
          <w:sz w:val="16"/>
          <w:szCs w:val="16"/>
          <w:lang w:val="hy-AM"/>
        </w:rPr>
        <w:t>կողմից</w:t>
      </w:r>
      <w:r w:rsidRPr="00646A9A">
        <w:rPr>
          <w:rFonts w:ascii="GHEA Grapalat" w:hAnsi="GHEA Grapalat"/>
          <w:i/>
          <w:sz w:val="16"/>
          <w:szCs w:val="16"/>
          <w:lang w:val="af-ZA"/>
        </w:rPr>
        <w:t xml:space="preserve">` </w:t>
      </w:r>
      <w:r w:rsidRPr="00B3390B">
        <w:rPr>
          <w:rFonts w:ascii="GHEA Grapalat" w:hAnsi="GHEA Grapalat"/>
          <w:i/>
          <w:sz w:val="16"/>
          <w:szCs w:val="16"/>
          <w:lang w:val="hy-AM"/>
        </w:rPr>
        <w:t>մինչև</w:t>
      </w:r>
      <w:r w:rsidRPr="00646A9A">
        <w:rPr>
          <w:rFonts w:ascii="GHEA Grapalat" w:hAnsi="GHEA Grapalat"/>
          <w:i/>
          <w:sz w:val="16"/>
          <w:szCs w:val="16"/>
          <w:lang w:val="af-ZA"/>
        </w:rPr>
        <w:t xml:space="preserve"> </w:t>
      </w:r>
      <w:r w:rsidRPr="00B3390B">
        <w:rPr>
          <w:rFonts w:ascii="GHEA Grapalat" w:hAnsi="GHEA Grapalat"/>
          <w:i/>
          <w:sz w:val="16"/>
          <w:szCs w:val="16"/>
          <w:lang w:val="hy-AM"/>
        </w:rPr>
        <w:t>հրավերը</w:t>
      </w:r>
      <w:r w:rsidRPr="00646A9A">
        <w:rPr>
          <w:rFonts w:ascii="GHEA Grapalat" w:hAnsi="GHEA Grapalat"/>
          <w:i/>
          <w:sz w:val="16"/>
          <w:szCs w:val="16"/>
          <w:lang w:val="af-ZA"/>
        </w:rPr>
        <w:t xml:space="preserve"> </w:t>
      </w:r>
      <w:r w:rsidRPr="00B3390B">
        <w:rPr>
          <w:rFonts w:ascii="GHEA Grapalat" w:hAnsi="GHEA Grapalat"/>
          <w:i/>
          <w:sz w:val="16"/>
          <w:szCs w:val="16"/>
          <w:lang w:val="hy-AM"/>
        </w:rPr>
        <w:t>տեղեկագրում</w:t>
      </w:r>
      <w:r w:rsidRPr="00646A9A">
        <w:rPr>
          <w:rFonts w:ascii="GHEA Grapalat" w:hAnsi="GHEA Grapalat"/>
          <w:i/>
          <w:sz w:val="16"/>
          <w:szCs w:val="16"/>
          <w:lang w:val="af-ZA"/>
        </w:rPr>
        <w:t xml:space="preserve"> </w:t>
      </w:r>
      <w:r w:rsidRPr="00B3390B">
        <w:rPr>
          <w:rFonts w:ascii="GHEA Grapalat" w:hAnsi="GHEA Grapalat"/>
          <w:i/>
          <w:sz w:val="16"/>
          <w:szCs w:val="16"/>
          <w:lang w:val="hy-AM"/>
        </w:rPr>
        <w:t>հրապարակելը</w:t>
      </w:r>
      <w:r w:rsidRPr="00646A9A">
        <w:rPr>
          <w:rFonts w:ascii="GHEA Grapalat" w:hAnsi="GHEA Grapalat"/>
          <w:i/>
          <w:sz w:val="16"/>
          <w:szCs w:val="16"/>
          <w:lang w:val="hy-AM"/>
        </w:rPr>
        <w:t>:</w:t>
      </w:r>
    </w:p>
    <w:p w14:paraId="4D7E5A1C" w14:textId="77777777" w:rsidR="006B4368" w:rsidRPr="00B3390B" w:rsidRDefault="006B4368" w:rsidP="00B3390B">
      <w:pPr>
        <w:pStyle w:val="BodyTextIndent3"/>
        <w:spacing w:line="240" w:lineRule="auto"/>
        <w:ind w:left="360" w:firstLine="0"/>
        <w:rPr>
          <w:rFonts w:ascii="GHEA Grapalat" w:hAnsi="GHEA Grapalat" w:cs="Sylfaen"/>
          <w:i/>
          <w:sz w:val="16"/>
          <w:szCs w:val="16"/>
          <w:lang w:val="hy-AM" w:eastAsia="ru-RU"/>
        </w:rPr>
      </w:pPr>
      <w:r w:rsidRPr="00B3390B">
        <w:rPr>
          <w:rFonts w:ascii="GHEA Grapalat" w:hAnsi="GHEA Grapalat" w:cs="Sylfaen"/>
          <w:i/>
          <w:sz w:val="16"/>
          <w:szCs w:val="16"/>
          <w:lang w:val="hy-AM" w:eastAsia="ru-RU"/>
        </w:rPr>
        <w:t>** 1.3</w:t>
      </w:r>
      <w:r w:rsidRPr="00B3390B">
        <w:rPr>
          <w:rFonts w:ascii="GHEA Grapalat" w:hAnsi="GHEA Grapalat"/>
          <w:i/>
          <w:sz w:val="16"/>
          <w:szCs w:val="16"/>
          <w:lang w:val="hy-AM"/>
        </w:rPr>
        <w:t xml:space="preserve"> հավելվածը չի ներ</w:t>
      </w:r>
      <w:r w:rsidR="0032187C" w:rsidRPr="00B3390B">
        <w:rPr>
          <w:rFonts w:ascii="GHEA Grapalat" w:hAnsi="GHEA Grapalat"/>
          <w:i/>
          <w:sz w:val="16"/>
          <w:szCs w:val="16"/>
          <w:lang w:val="hy-AM"/>
        </w:rPr>
        <w:t>կայացվում մասնակցի կողմից եթե կրառելի</w:t>
      </w:r>
      <w:r w:rsidR="00863F40" w:rsidRPr="00B3390B">
        <w:rPr>
          <w:rFonts w:ascii="GHEA Grapalat" w:hAnsi="GHEA Grapalat"/>
          <w:i/>
          <w:sz w:val="16"/>
          <w:szCs w:val="16"/>
          <w:lang w:val="hy-AM"/>
        </w:rPr>
        <w:t xml:space="preserve"> է սույն հրավերի N 1 հավելվածով </w:t>
      </w:r>
      <w:r w:rsidR="0032187C" w:rsidRPr="00B3390B">
        <w:rPr>
          <w:rFonts w:ascii="GHEA Grapalat" w:hAnsi="GHEA Grapalat"/>
          <w:i/>
          <w:sz w:val="16"/>
          <w:szCs w:val="16"/>
          <w:lang w:val="hy-AM"/>
        </w:rPr>
        <w:t>սահմանված՝</w:t>
      </w:r>
      <w:r w:rsidR="00863F40" w:rsidRPr="00B3390B">
        <w:rPr>
          <w:rFonts w:ascii="GHEA Grapalat" w:hAnsi="GHEA Grapalat"/>
          <w:i/>
          <w:sz w:val="16"/>
          <w:szCs w:val="16"/>
          <w:lang w:val="hy-AM"/>
        </w:rPr>
        <w:t xml:space="preserve"> իրավաբանական անձի իրական շահառուների վերաբերյալ տեղեկություններ պարունակող կայքէջի հղումը ներկայացնելու վերաբերյալ</w:t>
      </w:r>
      <w:r w:rsidR="000636FF" w:rsidRPr="00B3390B">
        <w:rPr>
          <w:rFonts w:ascii="GHEA Grapalat" w:hAnsi="GHEA Grapalat"/>
          <w:i/>
          <w:sz w:val="16"/>
          <w:szCs w:val="16"/>
          <w:lang w:val="hy-AM"/>
        </w:rPr>
        <w:t xml:space="preserve"> կարգավորումը, ինչպես նաև եթե մասնակիցը </w:t>
      </w:r>
      <w:r w:rsidR="002B084C">
        <w:rPr>
          <w:rFonts w:ascii="GHEA Grapalat" w:hAnsi="GHEA Grapalat"/>
          <w:i/>
          <w:sz w:val="16"/>
          <w:szCs w:val="16"/>
          <w:lang w:val="hy-AM"/>
        </w:rPr>
        <w:t>անհատ ձեռնարկատեր</w:t>
      </w:r>
      <w:r w:rsidR="000636FF" w:rsidRPr="00B3390B">
        <w:rPr>
          <w:rFonts w:ascii="GHEA Grapalat" w:hAnsi="GHEA Grapalat"/>
          <w:i/>
          <w:sz w:val="16"/>
          <w:szCs w:val="16"/>
          <w:lang w:val="hy-AM"/>
        </w:rPr>
        <w:t xml:space="preserve"> է կամ ֆիզիկական անձ</w:t>
      </w:r>
      <w:r w:rsidR="000636FF" w:rsidRPr="00646A9A">
        <w:rPr>
          <w:rFonts w:ascii="GHEA Grapalat" w:hAnsi="GHEA Grapalat"/>
          <w:i/>
          <w:sz w:val="16"/>
          <w:szCs w:val="16"/>
          <w:lang w:val="hy-AM"/>
        </w:rPr>
        <w:t>։</w:t>
      </w:r>
    </w:p>
    <w:p w14:paraId="0353BCAB" w14:textId="3ACCE6EC" w:rsidR="00B2572B" w:rsidRPr="000B4CF4" w:rsidRDefault="000B1088" w:rsidP="00BD57B2">
      <w:pPr>
        <w:pStyle w:val="BodyTextIndent3"/>
        <w:spacing w:line="240" w:lineRule="auto"/>
        <w:ind w:firstLine="0"/>
        <w:jc w:val="left"/>
        <w:rPr>
          <w:rFonts w:ascii="GHEA Grapalat" w:hAnsi="GHEA Grapalat" w:cs="Arial"/>
          <w:b/>
          <w:lang w:val="hy-AM"/>
        </w:rPr>
      </w:pPr>
      <w:r w:rsidRPr="005E1F72">
        <w:rPr>
          <w:rFonts w:ascii="GHEA Grapalat" w:hAnsi="GHEA Grapalat"/>
          <w:b/>
          <w:lang w:val="hy-AM"/>
        </w:rPr>
        <w:br w:type="page"/>
      </w:r>
      <w:r w:rsidR="003A26B9">
        <w:rPr>
          <w:rFonts w:ascii="GHEA Grapalat" w:hAnsi="GHEA Grapalat"/>
          <w:b/>
          <w:lang w:val="hy-AM"/>
        </w:rPr>
        <w:lastRenderedPageBreak/>
        <w:t xml:space="preserve">                                                                                                                                       </w:t>
      </w:r>
      <w:r w:rsidR="00570312">
        <w:rPr>
          <w:rFonts w:ascii="GHEA Grapalat" w:hAnsi="GHEA Grapalat"/>
          <w:b/>
          <w:lang w:val="hy-AM"/>
        </w:rPr>
        <w:t xml:space="preserve">             </w:t>
      </w:r>
      <w:r w:rsidR="00917CE1">
        <w:rPr>
          <w:rFonts w:ascii="GHEA Grapalat" w:hAnsi="GHEA Grapalat"/>
          <w:b/>
          <w:lang w:val="hy-AM"/>
        </w:rPr>
        <w:t xml:space="preserve">   </w:t>
      </w:r>
      <w:r w:rsidR="003A26B9">
        <w:rPr>
          <w:rFonts w:ascii="GHEA Grapalat" w:hAnsi="GHEA Grapalat"/>
          <w:b/>
          <w:lang w:val="hy-AM"/>
        </w:rPr>
        <w:t xml:space="preserve"> </w:t>
      </w:r>
      <w:r w:rsidR="00B2572B" w:rsidRPr="005E1F72">
        <w:rPr>
          <w:rFonts w:ascii="GHEA Grapalat" w:hAnsi="GHEA Grapalat" w:cs="Sylfaen"/>
          <w:b/>
          <w:lang w:val="hy-AM"/>
        </w:rPr>
        <w:t>Հավելված</w:t>
      </w:r>
      <w:r w:rsidR="00B2572B" w:rsidRPr="005E1F72">
        <w:rPr>
          <w:rFonts w:ascii="GHEA Grapalat" w:hAnsi="GHEA Grapalat" w:cs="Arial"/>
          <w:b/>
          <w:lang w:val="hy-AM"/>
        </w:rPr>
        <w:t xml:space="preserve"> </w:t>
      </w:r>
      <w:r w:rsidR="00AA3C87" w:rsidRPr="000B4CF4">
        <w:rPr>
          <w:rFonts w:ascii="GHEA Grapalat" w:hAnsi="GHEA Grapalat" w:cs="Arial"/>
          <w:b/>
          <w:lang w:val="hy-AM"/>
        </w:rPr>
        <w:t>2</w:t>
      </w:r>
    </w:p>
    <w:p w14:paraId="3E798D17" w14:textId="45C127B4" w:rsidR="00B2572B" w:rsidRPr="005E1F72" w:rsidRDefault="00B2572B" w:rsidP="00EF3662">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B7666B">
        <w:rPr>
          <w:rFonts w:ascii="GHEA Grapalat" w:hAnsi="GHEA Grapalat"/>
          <w:b/>
          <w:lang w:val="es-ES"/>
        </w:rPr>
        <w:t>ԵՔ-ԳՀԱՊՁԲ-</w:t>
      </w:r>
      <w:r w:rsidR="00CF5828">
        <w:rPr>
          <w:rFonts w:ascii="GHEA Grapalat" w:hAnsi="GHEA Grapalat"/>
          <w:b/>
          <w:lang w:val="es-ES"/>
        </w:rPr>
        <w:t>24/33</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8268233" w14:textId="3844A529" w:rsidR="00B2572B" w:rsidRPr="005E1F72" w:rsidRDefault="00F0744D"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5E1F72">
        <w:rPr>
          <w:rFonts w:ascii="GHEA Grapalat" w:hAnsi="GHEA Grapalat" w:cs="Sylfaen"/>
          <w:b/>
          <w:lang w:val="hy-AM"/>
        </w:rPr>
        <w:t>հրավերի</w:t>
      </w:r>
    </w:p>
    <w:p w14:paraId="585DBD03" w14:textId="77777777" w:rsidR="00B2572B" w:rsidRPr="005E1F72" w:rsidRDefault="00B2572B" w:rsidP="00EF3662">
      <w:pPr>
        <w:rPr>
          <w:rFonts w:ascii="GHEA Grapalat" w:hAnsi="GHEA Grapalat"/>
          <w:lang w:val="hy-AM"/>
        </w:rPr>
      </w:pPr>
    </w:p>
    <w:p w14:paraId="1F28F7CE" w14:textId="77777777" w:rsidR="00B2572B" w:rsidRPr="005E1F72" w:rsidRDefault="00B2572B" w:rsidP="00EF3662">
      <w:pPr>
        <w:ind w:firstLine="567"/>
        <w:jc w:val="center"/>
        <w:rPr>
          <w:rFonts w:ascii="GHEA Grapalat" w:hAnsi="GHEA Grapalat"/>
          <w:sz w:val="20"/>
          <w:lang w:val="hy-AM"/>
        </w:rPr>
      </w:pPr>
    </w:p>
    <w:p w14:paraId="01B759E7" w14:textId="77777777" w:rsidR="00B2572B" w:rsidRPr="005E1F72" w:rsidRDefault="00B2572B" w:rsidP="00EF3662">
      <w:pPr>
        <w:ind w:left="-66"/>
        <w:jc w:val="center"/>
        <w:rPr>
          <w:rFonts w:ascii="GHEA Grapalat" w:hAnsi="GHEA Grapalat"/>
          <w:b/>
          <w:sz w:val="20"/>
          <w:lang w:val="hy-AM"/>
        </w:rPr>
      </w:pPr>
      <w:r w:rsidRPr="005E1F72">
        <w:rPr>
          <w:rFonts w:ascii="GHEA Grapalat" w:hAnsi="GHEA Grapalat"/>
          <w:b/>
          <w:sz w:val="20"/>
          <w:lang w:val="hy-AM"/>
        </w:rPr>
        <w:t>Գ Ն Ա Յ Ի Ն   Ա Ռ Ա Ջ Ա Ր Կ</w:t>
      </w:r>
    </w:p>
    <w:p w14:paraId="7200B201" w14:textId="77777777" w:rsidR="00B2572B" w:rsidRPr="005E1F72" w:rsidRDefault="00B2572B" w:rsidP="00EF3662">
      <w:pPr>
        <w:ind w:firstLine="567"/>
        <w:rPr>
          <w:rFonts w:ascii="GHEA Grapalat" w:hAnsi="GHEA Grapalat"/>
          <w:lang w:val="hy-AM"/>
        </w:rPr>
      </w:pPr>
    </w:p>
    <w:p w14:paraId="1FB9CE53" w14:textId="59F8A79A" w:rsidR="00B2572B" w:rsidRPr="005E1F72" w:rsidRDefault="00B2572B" w:rsidP="00EF3662">
      <w:pPr>
        <w:ind w:firstLine="567"/>
        <w:jc w:val="both"/>
        <w:rPr>
          <w:rFonts w:ascii="GHEA Grapalat" w:hAnsi="GHEA Grapalat" w:cs="Arial"/>
          <w:lang w:val="hy-AM"/>
        </w:rPr>
      </w:pPr>
      <w:r w:rsidRPr="005E1F72">
        <w:rPr>
          <w:rFonts w:ascii="GHEA Grapalat" w:hAnsi="GHEA Grapalat" w:cs="Arial"/>
          <w:sz w:val="20"/>
          <w:szCs w:val="20"/>
          <w:lang w:val="es-ES"/>
        </w:rPr>
        <w:t>Ուսումնասիրելով «</w:t>
      </w:r>
      <w:r w:rsidR="00B7666B">
        <w:rPr>
          <w:rFonts w:ascii="GHEA Grapalat" w:hAnsi="GHEA Grapalat"/>
          <w:b/>
          <w:lang w:val="es-ES"/>
        </w:rPr>
        <w:t>ԵՔ-ԳՀԱՊՁԲ-</w:t>
      </w:r>
      <w:r w:rsidR="00CF5828">
        <w:rPr>
          <w:rFonts w:ascii="GHEA Grapalat" w:hAnsi="GHEA Grapalat"/>
          <w:b/>
          <w:lang w:val="es-ES"/>
        </w:rPr>
        <w:t>24/33</w:t>
      </w:r>
      <w:r w:rsidRPr="005E1F72">
        <w:rPr>
          <w:rFonts w:ascii="GHEA Grapalat" w:hAnsi="GHEA Grapalat" w:cs="Arial"/>
          <w:sz w:val="20"/>
          <w:szCs w:val="20"/>
          <w:lang w:val="es-ES"/>
        </w:rPr>
        <w:t xml:space="preserve">»* ծածկագրով </w:t>
      </w:r>
      <w:r w:rsidR="00F0744D">
        <w:rPr>
          <w:rFonts w:ascii="GHEA Grapalat" w:hAnsi="GHEA Grapalat" w:cs="Arial"/>
          <w:sz w:val="20"/>
          <w:szCs w:val="20"/>
          <w:lang w:val="es-ES"/>
        </w:rPr>
        <w:t>գնանշման հարցման</w:t>
      </w:r>
      <w:r w:rsidR="00F0744D">
        <w:rPr>
          <w:rFonts w:ascii="GHEA Grapalat" w:hAnsi="GHEA Grapalat" w:cs="Arial"/>
          <w:sz w:val="20"/>
          <w:szCs w:val="20"/>
          <w:lang w:val="hy-AM"/>
        </w:rPr>
        <w:t xml:space="preserve"> </w:t>
      </w:r>
      <w:r w:rsidRPr="005E1F72">
        <w:rPr>
          <w:rFonts w:ascii="GHEA Grapalat" w:hAnsi="GHEA Grapalat" w:cs="Arial"/>
          <w:sz w:val="20"/>
          <w:szCs w:val="20"/>
          <w:lang w:val="es-ES"/>
        </w:rPr>
        <w:t>հրավերը, այդ թվում կնքվելիք  պայմանագրի նախագիծը</w:t>
      </w:r>
      <w:r w:rsidRPr="005E1F72">
        <w:rPr>
          <w:rFonts w:ascii="GHEA Grapalat" w:hAnsi="GHEA Grapalat" w:cs="Arial"/>
          <w:lang w:val="hy-AM"/>
        </w:rPr>
        <w:t xml:space="preserve">, </w:t>
      </w:r>
      <w:r w:rsidRPr="005E1F72">
        <w:rPr>
          <w:rFonts w:ascii="GHEA Grapalat" w:hAnsi="GHEA Grapalat"/>
          <w:sz w:val="20"/>
          <w:u w:val="single"/>
          <w:lang w:val="hy-AM"/>
        </w:rPr>
        <w:t xml:space="preserve">                  </w:t>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cs="Arial"/>
          <w:sz w:val="20"/>
          <w:szCs w:val="20"/>
          <w:lang w:val="es-ES"/>
        </w:rPr>
        <w:t>-ն առաջարկում է</w:t>
      </w:r>
      <w:r w:rsidRPr="005E1F72">
        <w:rPr>
          <w:rFonts w:ascii="GHEA Grapalat" w:hAnsi="GHEA Grapalat" w:cs="Arial"/>
          <w:lang w:val="hy-AM"/>
        </w:rPr>
        <w:t xml:space="preserve">   </w:t>
      </w:r>
    </w:p>
    <w:p w14:paraId="362CF73B" w14:textId="77777777" w:rsidR="00B2572B" w:rsidRPr="005E1F72" w:rsidRDefault="00B2572B" w:rsidP="00EF3662">
      <w:pPr>
        <w:ind w:firstLine="567"/>
        <w:jc w:val="both"/>
        <w:rPr>
          <w:rFonts w:ascii="GHEA Grapalat" w:hAnsi="GHEA Grapalat" w:cs="Arial"/>
        </w:rPr>
      </w:pPr>
      <w:bookmarkStart w:id="9" w:name="_Hlk23147299"/>
      <w:r w:rsidRPr="005E1F72">
        <w:rPr>
          <w:rFonts w:ascii="GHEA Grapalat" w:hAnsi="GHEA Grapalat" w:cs="Sylfaen"/>
          <w:vertAlign w:val="superscript"/>
          <w:lang w:val="hy-AM"/>
        </w:rPr>
        <w:t xml:space="preserve">                                                                                     մասնակցի անվանումը</w:t>
      </w:r>
    </w:p>
    <w:bookmarkEnd w:id="9"/>
    <w:p w14:paraId="76156B4C" w14:textId="77777777" w:rsidR="00B2572B" w:rsidRPr="005E1F72" w:rsidRDefault="00B2572B" w:rsidP="00EF3662">
      <w:pPr>
        <w:jc w:val="both"/>
        <w:rPr>
          <w:rFonts w:ascii="GHEA Grapalat" w:hAnsi="GHEA Grapalat"/>
          <w:sz w:val="20"/>
          <w:lang w:val="hy-AM"/>
        </w:rPr>
      </w:pPr>
      <w:proofErr w:type="gramStart"/>
      <w:r w:rsidRPr="005E1F72">
        <w:rPr>
          <w:rFonts w:ascii="GHEA Grapalat" w:hAnsi="GHEA Grapalat" w:cs="Arial"/>
          <w:sz w:val="20"/>
          <w:szCs w:val="20"/>
          <w:lang w:val="es-ES"/>
        </w:rPr>
        <w:t>պայմանագիրը</w:t>
      </w:r>
      <w:proofErr w:type="gramEnd"/>
      <w:r w:rsidRPr="005E1F72">
        <w:rPr>
          <w:rFonts w:ascii="GHEA Grapalat" w:hAnsi="GHEA Grapalat" w:cs="Arial"/>
          <w:sz w:val="20"/>
          <w:szCs w:val="20"/>
          <w:lang w:val="es-ES"/>
        </w:rPr>
        <w:t xml:space="preserve"> կատարել ներքոհիշյալ ընդհանուր գներով.</w:t>
      </w:r>
    </w:p>
    <w:p w14:paraId="2EC22CC9" w14:textId="77777777" w:rsidR="00B2572B" w:rsidRPr="005E1F72" w:rsidRDefault="00B2572B" w:rsidP="00EF3662">
      <w:pPr>
        <w:jc w:val="center"/>
        <w:rPr>
          <w:rFonts w:ascii="GHEA Grapalat" w:hAnsi="GHEA Grapalat"/>
          <w:sz w:val="20"/>
          <w:lang w:val="hy-AM"/>
        </w:rPr>
      </w:pPr>
      <w:r w:rsidRPr="005E1F72">
        <w:rPr>
          <w:rFonts w:ascii="GHEA Grapalat" w:hAnsi="GHEA Grapalat"/>
          <w:sz w:val="20"/>
          <w:szCs w:val="20"/>
          <w:lang w:val="es-ES"/>
        </w:rPr>
        <w:t xml:space="preserve">                                                                                                                                   </w:t>
      </w:r>
      <w:r w:rsidRPr="005E1F72">
        <w:rPr>
          <w:rFonts w:ascii="GHEA Grapalat" w:hAnsi="GHEA Grapalat"/>
          <w:sz w:val="20"/>
          <w:lang w:val="es-ES"/>
        </w:rPr>
        <w:t>ՀՀ դրամ</w:t>
      </w:r>
    </w:p>
    <w:tbl>
      <w:tblPr>
        <w:tblW w:w="941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5"/>
        <w:gridCol w:w="2345"/>
        <w:gridCol w:w="3005"/>
        <w:gridCol w:w="1701"/>
        <w:gridCol w:w="1559"/>
      </w:tblGrid>
      <w:tr w:rsidR="005759F8" w:rsidRPr="00B76861" w14:paraId="52B62A3A" w14:textId="77777777" w:rsidTr="00611D0C">
        <w:trPr>
          <w:cantSplit/>
          <w:trHeight w:val="916"/>
          <w:jc w:val="center"/>
        </w:trPr>
        <w:tc>
          <w:tcPr>
            <w:tcW w:w="805" w:type="dxa"/>
            <w:tcBorders>
              <w:top w:val="single" w:sz="4" w:space="0" w:color="auto"/>
              <w:left w:val="single" w:sz="4" w:space="0" w:color="auto"/>
              <w:right w:val="single" w:sz="4" w:space="0" w:color="auto"/>
            </w:tcBorders>
            <w:vAlign w:val="center"/>
          </w:tcPr>
          <w:p w14:paraId="6A3CDD54" w14:textId="77777777" w:rsidR="005759F8" w:rsidRPr="005E1F72" w:rsidRDefault="005759F8" w:rsidP="00EF3662">
            <w:pPr>
              <w:jc w:val="center"/>
              <w:rPr>
                <w:rFonts w:ascii="GHEA Grapalat" w:hAnsi="GHEA Grapalat"/>
                <w:b/>
                <w:bCs/>
                <w:sz w:val="16"/>
                <w:szCs w:val="18"/>
                <w:lang w:val="es-ES"/>
              </w:rPr>
            </w:pPr>
            <w:r w:rsidRPr="005E1F72">
              <w:rPr>
                <w:rFonts w:ascii="GHEA Grapalat" w:hAnsi="GHEA Grapalat"/>
                <w:b/>
                <w:bCs/>
                <w:sz w:val="16"/>
                <w:szCs w:val="18"/>
                <w:lang w:val="es-ES"/>
              </w:rPr>
              <w:t>Չափա-</w:t>
            </w:r>
          </w:p>
          <w:p w14:paraId="3C03D634" w14:textId="77777777" w:rsidR="005759F8" w:rsidRPr="005E1F72" w:rsidRDefault="005759F8" w:rsidP="00EF3662">
            <w:pPr>
              <w:jc w:val="center"/>
              <w:rPr>
                <w:rFonts w:ascii="GHEA Grapalat" w:hAnsi="GHEA Grapalat"/>
                <w:b/>
                <w:bCs/>
                <w:sz w:val="16"/>
                <w:lang w:val="es-ES"/>
              </w:rPr>
            </w:pPr>
            <w:r w:rsidRPr="005E1F72">
              <w:rPr>
                <w:rFonts w:ascii="GHEA Grapalat" w:hAnsi="GHEA Grapalat"/>
                <w:b/>
                <w:bCs/>
                <w:sz w:val="16"/>
                <w:szCs w:val="18"/>
                <w:lang w:val="es-ES"/>
              </w:rPr>
              <w:t>բաժինների համարները</w:t>
            </w:r>
          </w:p>
        </w:tc>
        <w:tc>
          <w:tcPr>
            <w:tcW w:w="2345" w:type="dxa"/>
            <w:tcBorders>
              <w:top w:val="single" w:sz="4" w:space="0" w:color="auto"/>
              <w:left w:val="single" w:sz="4" w:space="0" w:color="auto"/>
              <w:right w:val="single" w:sz="4" w:space="0" w:color="auto"/>
            </w:tcBorders>
            <w:vAlign w:val="center"/>
          </w:tcPr>
          <w:p w14:paraId="7A3D57F0" w14:textId="77777777" w:rsidR="005759F8" w:rsidRPr="005E1F72" w:rsidRDefault="005759F8" w:rsidP="00EF3662">
            <w:pPr>
              <w:jc w:val="center"/>
              <w:rPr>
                <w:rFonts w:ascii="GHEA Grapalat" w:hAnsi="GHEA Grapalat"/>
                <w:b/>
                <w:bCs/>
                <w:sz w:val="16"/>
                <w:szCs w:val="18"/>
                <w:lang w:val="es-ES"/>
              </w:rPr>
            </w:pPr>
            <w:r w:rsidRPr="005E1F72">
              <w:rPr>
                <w:rFonts w:ascii="GHEA Grapalat" w:hAnsi="GHEA Grapalat"/>
                <w:b/>
                <w:bCs/>
                <w:sz w:val="16"/>
                <w:szCs w:val="18"/>
                <w:lang w:val="es-ES"/>
              </w:rPr>
              <w:t>Ապրանքի  անվանումը</w:t>
            </w:r>
          </w:p>
        </w:tc>
        <w:tc>
          <w:tcPr>
            <w:tcW w:w="3005" w:type="dxa"/>
            <w:tcBorders>
              <w:top w:val="single" w:sz="4" w:space="0" w:color="auto"/>
              <w:left w:val="single" w:sz="4" w:space="0" w:color="auto"/>
              <w:right w:val="single" w:sz="4" w:space="0" w:color="auto"/>
            </w:tcBorders>
            <w:vAlign w:val="center"/>
          </w:tcPr>
          <w:p w14:paraId="1E63843B" w14:textId="77777777" w:rsidR="00383931" w:rsidRPr="00383931" w:rsidRDefault="005759F8" w:rsidP="005759F8">
            <w:pPr>
              <w:jc w:val="center"/>
              <w:rPr>
                <w:rFonts w:ascii="GHEA Grapalat" w:hAnsi="GHEA Grapalat"/>
                <w:b/>
                <w:bCs/>
                <w:sz w:val="16"/>
                <w:szCs w:val="18"/>
                <w:lang w:val="es-ES"/>
              </w:rPr>
            </w:pPr>
            <w:r>
              <w:rPr>
                <w:rFonts w:ascii="GHEA Grapalat" w:hAnsi="GHEA Grapalat"/>
                <w:b/>
                <w:bCs/>
                <w:sz w:val="16"/>
                <w:szCs w:val="18"/>
                <w:lang w:val="es-ES"/>
              </w:rPr>
              <w:t>Արժեք</w:t>
            </w:r>
          </w:p>
          <w:p w14:paraId="6AD49097" w14:textId="77777777" w:rsidR="00034390" w:rsidRPr="00383931" w:rsidRDefault="00034390" w:rsidP="005759F8">
            <w:pPr>
              <w:jc w:val="center"/>
              <w:rPr>
                <w:rFonts w:ascii="GHEA Grapalat" w:hAnsi="GHEA Grapalat"/>
                <w:bCs/>
                <w:sz w:val="16"/>
                <w:szCs w:val="18"/>
                <w:lang w:val="es-ES"/>
              </w:rPr>
            </w:pPr>
            <w:r>
              <w:rPr>
                <w:rFonts w:ascii="GHEA Grapalat" w:hAnsi="GHEA Grapalat"/>
                <w:b/>
                <w:bCs/>
                <w:sz w:val="16"/>
                <w:szCs w:val="18"/>
                <w:lang w:val="es-ES"/>
              </w:rPr>
              <w:t xml:space="preserve"> </w:t>
            </w:r>
            <w:r w:rsidRPr="00383931">
              <w:rPr>
                <w:rFonts w:ascii="GHEA Grapalat" w:hAnsi="GHEA Grapalat"/>
                <w:bCs/>
                <w:sz w:val="16"/>
                <w:szCs w:val="18"/>
                <w:lang w:val="es-ES"/>
              </w:rPr>
              <w:t>(ինքնարժեքի և կանխատեսվող շահույթի հանրագումարը)</w:t>
            </w:r>
          </w:p>
          <w:p w14:paraId="77BBE3CB" w14:textId="77777777" w:rsidR="005759F8" w:rsidRPr="005E1F72" w:rsidRDefault="005759F8" w:rsidP="005759F8">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c>
          <w:tcPr>
            <w:tcW w:w="1701" w:type="dxa"/>
            <w:tcBorders>
              <w:top w:val="single" w:sz="4" w:space="0" w:color="auto"/>
              <w:left w:val="single" w:sz="4" w:space="0" w:color="auto"/>
              <w:right w:val="single" w:sz="4" w:space="0" w:color="auto"/>
            </w:tcBorders>
            <w:vAlign w:val="center"/>
          </w:tcPr>
          <w:p w14:paraId="7E1ED528" w14:textId="77777777" w:rsidR="005759F8" w:rsidRPr="005E1F72" w:rsidRDefault="005759F8" w:rsidP="00EF3662">
            <w:pPr>
              <w:jc w:val="center"/>
              <w:rPr>
                <w:rFonts w:ascii="GHEA Grapalat" w:hAnsi="GHEA Grapalat"/>
                <w:b/>
                <w:bCs/>
                <w:sz w:val="16"/>
                <w:szCs w:val="18"/>
                <w:lang w:val="es-ES"/>
              </w:rPr>
            </w:pPr>
            <w:r w:rsidRPr="005E1F72">
              <w:rPr>
                <w:rFonts w:ascii="GHEA Grapalat" w:hAnsi="GHEA Grapalat"/>
                <w:b/>
                <w:bCs/>
                <w:sz w:val="16"/>
                <w:szCs w:val="18"/>
                <w:lang w:val="es-ES"/>
              </w:rPr>
              <w:t>ԱԱՀ**</w:t>
            </w:r>
          </w:p>
          <w:p w14:paraId="7FE46DD1" w14:textId="77777777" w:rsidR="005759F8" w:rsidRPr="005E1F72" w:rsidRDefault="005759F8" w:rsidP="00EF3662">
            <w:pPr>
              <w:jc w:val="center"/>
              <w:rPr>
                <w:rFonts w:ascii="GHEA Grapalat" w:hAnsi="GHEA Grapalat"/>
                <w:b/>
                <w:bCs/>
                <w:sz w:val="16"/>
                <w:szCs w:val="18"/>
                <w:lang w:val="es-ES"/>
              </w:rPr>
            </w:pPr>
            <w:r w:rsidRPr="005E1F72">
              <w:rPr>
                <w:rFonts w:ascii="GHEA Grapalat" w:hAnsi="GHEA Grapalat"/>
                <w:b/>
                <w:bCs/>
                <w:sz w:val="16"/>
                <w:szCs w:val="18"/>
                <w:lang w:val="es-ES"/>
              </w:rPr>
              <w:t>/տառերով և թվերով/</w:t>
            </w:r>
          </w:p>
        </w:tc>
        <w:tc>
          <w:tcPr>
            <w:tcW w:w="1559" w:type="dxa"/>
            <w:tcBorders>
              <w:top w:val="single" w:sz="4" w:space="0" w:color="auto"/>
              <w:left w:val="single" w:sz="4" w:space="0" w:color="auto"/>
              <w:right w:val="single" w:sz="4" w:space="0" w:color="auto"/>
            </w:tcBorders>
            <w:vAlign w:val="center"/>
          </w:tcPr>
          <w:p w14:paraId="7955E8BA" w14:textId="77777777" w:rsidR="005759F8" w:rsidRPr="005E1F72" w:rsidRDefault="005759F8" w:rsidP="00EF3662">
            <w:pPr>
              <w:jc w:val="center"/>
              <w:rPr>
                <w:rFonts w:ascii="GHEA Grapalat" w:hAnsi="GHEA Grapalat"/>
                <w:b/>
                <w:bCs/>
                <w:sz w:val="16"/>
                <w:szCs w:val="18"/>
                <w:lang w:val="es-ES"/>
              </w:rPr>
            </w:pPr>
            <w:r w:rsidRPr="005E1F72">
              <w:rPr>
                <w:rFonts w:ascii="GHEA Grapalat" w:hAnsi="GHEA Grapalat"/>
                <w:b/>
                <w:bCs/>
                <w:sz w:val="16"/>
                <w:szCs w:val="18"/>
                <w:lang w:val="es-ES"/>
              </w:rPr>
              <w:t>Ընդհանուր գինը</w:t>
            </w:r>
          </w:p>
          <w:p w14:paraId="6FCE26DF" w14:textId="77777777" w:rsidR="005759F8" w:rsidRPr="005E1F72" w:rsidRDefault="005759F8" w:rsidP="00EF3662">
            <w:pPr>
              <w:jc w:val="center"/>
              <w:rPr>
                <w:rFonts w:ascii="GHEA Grapalat" w:hAnsi="GHEA Grapalat"/>
                <w:b/>
                <w:bCs/>
                <w:sz w:val="16"/>
                <w:szCs w:val="18"/>
                <w:lang w:val="es-ES"/>
              </w:rPr>
            </w:pPr>
            <w:r w:rsidRPr="005E1F72">
              <w:rPr>
                <w:rFonts w:ascii="GHEA Grapalat" w:hAnsi="GHEA Grapalat"/>
                <w:b/>
                <w:bCs/>
                <w:sz w:val="16"/>
                <w:szCs w:val="18"/>
                <w:lang w:val="es-ES"/>
              </w:rPr>
              <w:t xml:space="preserve"> /տառերով և թվերով/</w:t>
            </w:r>
          </w:p>
        </w:tc>
      </w:tr>
      <w:tr w:rsidR="005759F8" w:rsidRPr="005E1F72" w14:paraId="6A24DC85" w14:textId="77777777" w:rsidTr="00A629B7">
        <w:trPr>
          <w:jc w:val="center"/>
        </w:trPr>
        <w:tc>
          <w:tcPr>
            <w:tcW w:w="805" w:type="dxa"/>
            <w:tcBorders>
              <w:top w:val="single" w:sz="4" w:space="0" w:color="auto"/>
              <w:left w:val="single" w:sz="4" w:space="0" w:color="auto"/>
              <w:bottom w:val="single" w:sz="4" w:space="0" w:color="auto"/>
              <w:right w:val="single" w:sz="4" w:space="0" w:color="auto"/>
            </w:tcBorders>
            <w:shd w:val="clear" w:color="auto" w:fill="99CCFF"/>
            <w:vAlign w:val="center"/>
          </w:tcPr>
          <w:p w14:paraId="317EDE98" w14:textId="77777777" w:rsidR="005759F8" w:rsidRPr="005E1F72" w:rsidRDefault="005759F8" w:rsidP="00EF3662">
            <w:pPr>
              <w:jc w:val="center"/>
              <w:rPr>
                <w:rFonts w:ascii="GHEA Grapalat" w:hAnsi="GHEA Grapalat"/>
                <w:b/>
                <w:i/>
                <w:sz w:val="16"/>
                <w:lang w:val="es-ES"/>
              </w:rPr>
            </w:pPr>
            <w:r w:rsidRPr="005E1F72">
              <w:rPr>
                <w:rFonts w:ascii="GHEA Grapalat" w:hAnsi="GHEA Grapalat"/>
                <w:b/>
                <w:i/>
                <w:sz w:val="16"/>
                <w:lang w:val="es-ES"/>
              </w:rPr>
              <w:t>1</w:t>
            </w:r>
          </w:p>
        </w:tc>
        <w:tc>
          <w:tcPr>
            <w:tcW w:w="2345" w:type="dxa"/>
            <w:tcBorders>
              <w:top w:val="single" w:sz="4" w:space="0" w:color="auto"/>
              <w:left w:val="single" w:sz="4" w:space="0" w:color="auto"/>
              <w:bottom w:val="single" w:sz="4" w:space="0" w:color="auto"/>
              <w:right w:val="single" w:sz="4" w:space="0" w:color="auto"/>
            </w:tcBorders>
            <w:shd w:val="clear" w:color="auto" w:fill="99CCFF"/>
          </w:tcPr>
          <w:p w14:paraId="6B2E39CB" w14:textId="77777777" w:rsidR="005759F8" w:rsidRPr="005E1F72" w:rsidRDefault="005759F8" w:rsidP="00EF3662">
            <w:pPr>
              <w:jc w:val="center"/>
              <w:rPr>
                <w:rFonts w:ascii="GHEA Grapalat" w:hAnsi="GHEA Grapalat"/>
                <w:b/>
                <w:i/>
                <w:sz w:val="16"/>
                <w:lang w:val="es-ES"/>
              </w:rPr>
            </w:pPr>
            <w:r w:rsidRPr="005E1F72">
              <w:rPr>
                <w:rFonts w:ascii="GHEA Grapalat" w:hAnsi="GHEA Grapalat"/>
                <w:b/>
                <w:i/>
                <w:sz w:val="16"/>
                <w:lang w:val="es-ES"/>
              </w:rPr>
              <w:t>2</w:t>
            </w:r>
          </w:p>
        </w:tc>
        <w:tc>
          <w:tcPr>
            <w:tcW w:w="3005" w:type="dxa"/>
            <w:tcBorders>
              <w:top w:val="single" w:sz="4" w:space="0" w:color="auto"/>
              <w:left w:val="single" w:sz="4" w:space="0" w:color="auto"/>
              <w:bottom w:val="single" w:sz="4" w:space="0" w:color="auto"/>
              <w:right w:val="single" w:sz="4" w:space="0" w:color="auto"/>
            </w:tcBorders>
            <w:shd w:val="clear" w:color="auto" w:fill="99CCFF"/>
          </w:tcPr>
          <w:p w14:paraId="676C1302" w14:textId="77777777" w:rsidR="005759F8" w:rsidRPr="005E1F72" w:rsidRDefault="005759F8" w:rsidP="00EF3662">
            <w:pPr>
              <w:jc w:val="center"/>
              <w:rPr>
                <w:rFonts w:ascii="GHEA Grapalat" w:hAnsi="GHEA Grapalat"/>
                <w:i/>
                <w:sz w:val="16"/>
                <w:lang w:val="es-ES"/>
              </w:rPr>
            </w:pPr>
            <w:r w:rsidRPr="005E1F72">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8223414" w14:textId="77777777" w:rsidR="005759F8" w:rsidRPr="005E1F72" w:rsidRDefault="005759F8" w:rsidP="00EF3662">
            <w:pPr>
              <w:jc w:val="center"/>
              <w:rPr>
                <w:rFonts w:ascii="GHEA Grapalat" w:hAnsi="GHEA Grapalat"/>
                <w:i/>
                <w:sz w:val="16"/>
                <w:lang w:val="es-ES"/>
              </w:rPr>
            </w:pPr>
            <w:r>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334C2E1" w14:textId="77777777" w:rsidR="005759F8" w:rsidRPr="005E1F72" w:rsidRDefault="005759F8" w:rsidP="005759F8">
            <w:pPr>
              <w:jc w:val="center"/>
              <w:rPr>
                <w:rFonts w:ascii="GHEA Grapalat" w:hAnsi="GHEA Grapalat"/>
                <w:i/>
                <w:sz w:val="16"/>
                <w:lang w:val="es-ES"/>
              </w:rPr>
            </w:pPr>
            <w:r>
              <w:rPr>
                <w:rFonts w:ascii="GHEA Grapalat" w:hAnsi="GHEA Grapalat"/>
                <w:b/>
                <w:i/>
                <w:sz w:val="16"/>
                <w:lang w:val="es-ES"/>
              </w:rPr>
              <w:t>5</w:t>
            </w:r>
            <w:r w:rsidRPr="005E1F72">
              <w:rPr>
                <w:rFonts w:ascii="GHEA Grapalat" w:hAnsi="GHEA Grapalat"/>
                <w:b/>
                <w:i/>
                <w:sz w:val="16"/>
                <w:lang w:val="es-ES"/>
              </w:rPr>
              <w:t>=3+4</w:t>
            </w:r>
          </w:p>
        </w:tc>
      </w:tr>
      <w:tr w:rsidR="00A629B7" w:rsidRPr="009E0CCC" w14:paraId="27D608B4" w14:textId="77777777" w:rsidTr="002E3A24">
        <w:trPr>
          <w:trHeight w:val="836"/>
          <w:jc w:val="center"/>
        </w:trPr>
        <w:tc>
          <w:tcPr>
            <w:tcW w:w="805" w:type="dxa"/>
            <w:tcBorders>
              <w:top w:val="single" w:sz="4" w:space="0" w:color="auto"/>
              <w:left w:val="single" w:sz="4" w:space="0" w:color="auto"/>
              <w:bottom w:val="single" w:sz="4" w:space="0" w:color="auto"/>
              <w:right w:val="single" w:sz="4" w:space="0" w:color="auto"/>
            </w:tcBorders>
            <w:vAlign w:val="center"/>
          </w:tcPr>
          <w:p w14:paraId="232CCFA8" w14:textId="77777777" w:rsidR="00A629B7" w:rsidRPr="005E1F72" w:rsidRDefault="00A629B7" w:rsidP="00A629B7">
            <w:pPr>
              <w:jc w:val="center"/>
              <w:rPr>
                <w:rFonts w:ascii="GHEA Grapalat" w:hAnsi="GHEA Grapalat"/>
                <w:b/>
                <w:bCs/>
                <w:sz w:val="18"/>
                <w:lang w:val="es-ES"/>
              </w:rPr>
            </w:pPr>
            <w:r w:rsidRPr="005E1F72">
              <w:rPr>
                <w:rFonts w:ascii="GHEA Grapalat" w:hAnsi="GHEA Grapalat"/>
                <w:b/>
                <w:bCs/>
                <w:sz w:val="18"/>
                <w:lang w:val="es-ES"/>
              </w:rPr>
              <w:t>1</w:t>
            </w:r>
          </w:p>
        </w:tc>
        <w:tc>
          <w:tcPr>
            <w:tcW w:w="2345" w:type="dxa"/>
            <w:tcBorders>
              <w:top w:val="single" w:sz="4" w:space="0" w:color="auto"/>
              <w:bottom w:val="single" w:sz="4" w:space="0" w:color="auto"/>
            </w:tcBorders>
            <w:vAlign w:val="center"/>
          </w:tcPr>
          <w:p w14:paraId="092724BF" w14:textId="5E2EB69D" w:rsidR="00A629B7" w:rsidRPr="00A629B7" w:rsidRDefault="00B9199D" w:rsidP="00B9199D">
            <w:pPr>
              <w:rPr>
                <w:rFonts w:ascii="GHEA Grapalat" w:hAnsi="GHEA Grapalat" w:cs="Arial"/>
                <w:sz w:val="20"/>
                <w:szCs w:val="20"/>
                <w:lang w:val="es-ES"/>
              </w:rPr>
            </w:pPr>
            <w:r>
              <w:rPr>
                <w:rFonts w:ascii="GHEA Grapalat" w:hAnsi="GHEA Grapalat"/>
                <w:sz w:val="20"/>
                <w:szCs w:val="20"/>
                <w:lang w:val="hy-AM"/>
              </w:rPr>
              <w:t xml:space="preserve">  </w:t>
            </w:r>
            <w:r w:rsidR="00A629B7" w:rsidRPr="00A629B7">
              <w:rPr>
                <w:rFonts w:ascii="GHEA Grapalat" w:hAnsi="GHEA Grapalat"/>
                <w:sz w:val="20"/>
                <w:szCs w:val="20"/>
                <w:lang w:val="hy-AM"/>
              </w:rPr>
              <w:t xml:space="preserve">սննդի </w:t>
            </w:r>
            <w:r w:rsidR="00180492">
              <w:rPr>
                <w:rFonts w:ascii="GHEA Grapalat" w:hAnsi="GHEA Grapalat"/>
                <w:sz w:val="20"/>
                <w:szCs w:val="20"/>
                <w:lang w:val="hy-AM"/>
              </w:rPr>
              <w:t>ծանրոց</w:t>
            </w:r>
            <w:r w:rsidR="00A629B7" w:rsidRPr="00A629B7">
              <w:rPr>
                <w:rFonts w:ascii="GHEA Grapalat" w:hAnsi="GHEA Grapalat"/>
                <w:sz w:val="20"/>
                <w:szCs w:val="20"/>
                <w:lang w:val="hy-AM"/>
              </w:rPr>
              <w:t>ներ</w:t>
            </w:r>
          </w:p>
        </w:tc>
        <w:tc>
          <w:tcPr>
            <w:tcW w:w="3005" w:type="dxa"/>
            <w:tcBorders>
              <w:top w:val="single" w:sz="4" w:space="0" w:color="auto"/>
              <w:left w:val="single" w:sz="4" w:space="0" w:color="auto"/>
              <w:bottom w:val="single" w:sz="4" w:space="0" w:color="auto"/>
              <w:right w:val="single" w:sz="4" w:space="0" w:color="auto"/>
            </w:tcBorders>
            <w:shd w:val="clear" w:color="auto" w:fill="auto"/>
          </w:tcPr>
          <w:p w14:paraId="3DB95627" w14:textId="77777777" w:rsidR="00A629B7" w:rsidRPr="005E1F72" w:rsidRDefault="00A629B7" w:rsidP="00A629B7">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2AFACD" w14:textId="77777777" w:rsidR="00A629B7" w:rsidRPr="005E1F72" w:rsidRDefault="00A629B7" w:rsidP="00A629B7">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E43BC7" w14:textId="77777777" w:rsidR="00A629B7" w:rsidRPr="005E1F72" w:rsidRDefault="00A629B7" w:rsidP="00A629B7">
            <w:pPr>
              <w:jc w:val="center"/>
              <w:rPr>
                <w:rFonts w:ascii="GHEA Grapalat" w:hAnsi="GHEA Grapalat"/>
                <w:lang w:val="es-ES"/>
              </w:rPr>
            </w:pPr>
          </w:p>
        </w:tc>
      </w:tr>
    </w:tbl>
    <w:p w14:paraId="263DBA4E" w14:textId="77777777" w:rsidR="00B2572B" w:rsidRPr="005E1F72" w:rsidRDefault="00B2572B" w:rsidP="00EF3662">
      <w:pPr>
        <w:rPr>
          <w:rFonts w:ascii="GHEA Grapalat" w:hAnsi="GHEA Grapalat"/>
          <w:sz w:val="18"/>
          <w:szCs w:val="18"/>
          <w:lang w:val="es-ES"/>
        </w:rPr>
      </w:pPr>
    </w:p>
    <w:p w14:paraId="29210FF7" w14:textId="77777777" w:rsidR="00B2572B" w:rsidRPr="005E1F72" w:rsidRDefault="00B2572B" w:rsidP="00EF3662">
      <w:pPr>
        <w:rPr>
          <w:rFonts w:ascii="GHEA Grapalat" w:hAnsi="GHEA Grapalat"/>
          <w:sz w:val="18"/>
          <w:szCs w:val="18"/>
          <w:lang w:val="es-ES"/>
        </w:rPr>
      </w:pPr>
    </w:p>
    <w:p w14:paraId="746E3119" w14:textId="77777777" w:rsidR="00B2572B" w:rsidRPr="005E1F72" w:rsidRDefault="00B2572B" w:rsidP="00EF3662">
      <w:pPr>
        <w:rPr>
          <w:rFonts w:ascii="GHEA Grapalat" w:hAnsi="GHEA Grapalat"/>
          <w:sz w:val="18"/>
          <w:szCs w:val="18"/>
          <w:lang w:val="hy-AM"/>
        </w:rPr>
      </w:pPr>
    </w:p>
    <w:p w14:paraId="425E7907" w14:textId="77777777" w:rsidR="00B2572B" w:rsidRPr="005E1F72" w:rsidRDefault="00B2572B" w:rsidP="00EF3662">
      <w:pPr>
        <w:ind w:left="720" w:firstLine="720"/>
        <w:jc w:val="both"/>
        <w:rPr>
          <w:rFonts w:ascii="GHEA Grapalat" w:hAnsi="GHEA Grapalat"/>
          <w:sz w:val="20"/>
          <w:lang w:val="hy-AM"/>
        </w:rPr>
      </w:pPr>
      <w:r w:rsidRPr="00204CB9">
        <w:rPr>
          <w:rFonts w:ascii="GHEA Grapalat" w:hAnsi="GHEA Grapalat"/>
          <w:sz w:val="20"/>
          <w:lang w:val="hy-AM"/>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8A0DF4">
        <w:rPr>
          <w:rFonts w:ascii="GHEA Grapalat" w:hAnsi="GHEA Grapalat"/>
          <w:sz w:val="20"/>
          <w:lang w:val="hy-AM"/>
        </w:rPr>
        <w:t xml:space="preserve">       </w:t>
      </w:r>
      <w:r w:rsidRPr="005E1F72">
        <w:rPr>
          <w:rFonts w:ascii="GHEA Grapalat" w:hAnsi="GHEA Grapalat"/>
          <w:sz w:val="20"/>
          <w:lang w:val="hy-AM"/>
        </w:rPr>
        <w:t xml:space="preserve">_____________ </w:t>
      </w:r>
    </w:p>
    <w:p w14:paraId="3D55DF94"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226F0909"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18BA50B3"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8"/>
      </w:r>
      <w:r w:rsidRPr="005E1F72">
        <w:rPr>
          <w:rFonts w:ascii="GHEA Grapalat" w:hAnsi="GHEA Grapalat"/>
          <w:sz w:val="20"/>
          <w:lang w:val="hy-AM"/>
        </w:rPr>
        <w:tab/>
      </w:r>
      <w:r w:rsidRPr="005E1F72">
        <w:rPr>
          <w:rFonts w:ascii="GHEA Grapalat" w:hAnsi="GHEA Grapalat"/>
          <w:sz w:val="20"/>
          <w:lang w:val="hy-AM"/>
        </w:rPr>
        <w:tab/>
        <w:t xml:space="preserve"> </w:t>
      </w:r>
    </w:p>
    <w:p w14:paraId="3EB69FDF" w14:textId="77777777" w:rsidR="00B2572B" w:rsidRPr="005E1F72" w:rsidRDefault="00B2572B" w:rsidP="00EF3662">
      <w:pPr>
        <w:jc w:val="right"/>
        <w:rPr>
          <w:rFonts w:ascii="GHEA Grapalat" w:hAnsi="GHEA Grapalat"/>
          <w:sz w:val="20"/>
          <w:lang w:val="hy-AM"/>
        </w:rPr>
      </w:pPr>
    </w:p>
    <w:p w14:paraId="7F1FF45E" w14:textId="77777777" w:rsidR="00B2572B" w:rsidRPr="005E1F72" w:rsidRDefault="00B2572B" w:rsidP="00EF3662">
      <w:pPr>
        <w:rPr>
          <w:rFonts w:ascii="GHEA Grapalat" w:hAnsi="GHEA Grapalat" w:cs="Sylfaen"/>
          <w:i/>
          <w:sz w:val="16"/>
          <w:szCs w:val="16"/>
          <w:lang w:val="hy-AM" w:eastAsia="ru-RU"/>
        </w:rPr>
      </w:pPr>
    </w:p>
    <w:p w14:paraId="07EEA97F" w14:textId="77777777" w:rsidR="00B2572B" w:rsidRPr="005E1F72" w:rsidRDefault="00B2572B" w:rsidP="00EF3662">
      <w:pPr>
        <w:rPr>
          <w:rFonts w:ascii="GHEA Grapalat" w:hAnsi="GHEA Grapalat" w:cs="Sylfaen"/>
          <w:i/>
          <w:sz w:val="16"/>
          <w:szCs w:val="16"/>
          <w:lang w:val="hy-AM" w:eastAsia="ru-RU"/>
        </w:rPr>
      </w:pPr>
    </w:p>
    <w:p w14:paraId="69E91D9D" w14:textId="77777777" w:rsidR="00B2572B" w:rsidRPr="005E1F72" w:rsidRDefault="00B2572B" w:rsidP="00EF3662">
      <w:pPr>
        <w:rPr>
          <w:rFonts w:ascii="GHEA Grapalat" w:hAnsi="GHEA Grapalat" w:cs="Sylfaen"/>
          <w:i/>
          <w:sz w:val="16"/>
          <w:szCs w:val="16"/>
          <w:lang w:val="hy-AM" w:eastAsia="ru-RU"/>
        </w:rPr>
      </w:pPr>
    </w:p>
    <w:p w14:paraId="2F21FDE2" w14:textId="77777777" w:rsidR="00B2572B" w:rsidRPr="005E1F72" w:rsidRDefault="00B2572B" w:rsidP="00EF3662">
      <w:pPr>
        <w:rPr>
          <w:rFonts w:ascii="GHEA Grapalat" w:hAnsi="GHEA Grapalat" w:cs="Sylfaen"/>
          <w:i/>
          <w:sz w:val="16"/>
          <w:szCs w:val="16"/>
          <w:lang w:val="hy-AM" w:eastAsia="ru-RU"/>
        </w:rPr>
      </w:pPr>
    </w:p>
    <w:p w14:paraId="46158584" w14:textId="77777777" w:rsidR="00B2572B" w:rsidRPr="005E1F72" w:rsidRDefault="00B2572B" w:rsidP="00EF3662">
      <w:pPr>
        <w:rPr>
          <w:rFonts w:ascii="GHEA Grapalat" w:hAnsi="GHEA Grapalat" w:cs="Sylfaen"/>
          <w:i/>
          <w:sz w:val="16"/>
          <w:szCs w:val="16"/>
          <w:lang w:val="hy-AM" w:eastAsia="ru-RU"/>
        </w:rPr>
      </w:pPr>
    </w:p>
    <w:p w14:paraId="42AFFE8E" w14:textId="77777777" w:rsidR="00B2572B" w:rsidRPr="005E1F72" w:rsidRDefault="00B2572B" w:rsidP="00EF3662">
      <w:pPr>
        <w:rPr>
          <w:rFonts w:ascii="GHEA Grapalat" w:hAnsi="GHEA Grapalat" w:cs="Sylfaen"/>
          <w:i/>
          <w:sz w:val="16"/>
          <w:szCs w:val="16"/>
          <w:lang w:val="hy-AM" w:eastAsia="ru-RU"/>
        </w:rPr>
      </w:pPr>
    </w:p>
    <w:p w14:paraId="74C5731C" w14:textId="77777777" w:rsidR="00B2572B" w:rsidRPr="005E1F72" w:rsidRDefault="00B2572B" w:rsidP="00EF3662">
      <w:pPr>
        <w:rPr>
          <w:rFonts w:ascii="GHEA Grapalat" w:hAnsi="GHEA Grapalat" w:cs="Sylfaen"/>
          <w:i/>
          <w:sz w:val="16"/>
          <w:szCs w:val="16"/>
          <w:lang w:val="hy-AM" w:eastAsia="ru-RU"/>
        </w:rPr>
      </w:pPr>
    </w:p>
    <w:p w14:paraId="55DDFE18" w14:textId="77777777" w:rsidR="00B2572B" w:rsidRPr="005E1F72" w:rsidRDefault="00B2572B" w:rsidP="00EF3662">
      <w:pPr>
        <w:rPr>
          <w:rFonts w:ascii="GHEA Grapalat" w:hAnsi="GHEA Grapalat" w:cs="Sylfaen"/>
          <w:i/>
          <w:sz w:val="16"/>
          <w:szCs w:val="16"/>
          <w:lang w:val="hy-AM" w:eastAsia="ru-RU"/>
        </w:rPr>
      </w:pPr>
    </w:p>
    <w:p w14:paraId="4069C18D" w14:textId="77777777" w:rsidR="00B2572B" w:rsidRPr="005E1F72" w:rsidRDefault="00B2572B" w:rsidP="00EF3662">
      <w:pPr>
        <w:rPr>
          <w:rFonts w:ascii="GHEA Grapalat" w:hAnsi="GHEA Grapalat" w:cs="Sylfaen"/>
          <w:i/>
          <w:sz w:val="16"/>
          <w:szCs w:val="16"/>
          <w:lang w:val="hy-AM" w:eastAsia="ru-RU"/>
        </w:rPr>
      </w:pPr>
    </w:p>
    <w:p w14:paraId="3433081A" w14:textId="77777777" w:rsidR="00B2572B" w:rsidRPr="005E1F72" w:rsidRDefault="00B2572B" w:rsidP="00EF3662">
      <w:pPr>
        <w:rPr>
          <w:rFonts w:ascii="GHEA Grapalat" w:hAnsi="GHEA Grapalat" w:cs="Sylfaen"/>
          <w:i/>
          <w:sz w:val="16"/>
          <w:szCs w:val="16"/>
          <w:lang w:val="hy-AM" w:eastAsia="ru-RU"/>
        </w:rPr>
      </w:pPr>
    </w:p>
    <w:p w14:paraId="24CAAB08" w14:textId="77777777" w:rsidR="00B2572B" w:rsidRPr="005E1F72" w:rsidRDefault="00B2572B" w:rsidP="00EF3662">
      <w:pPr>
        <w:rPr>
          <w:rFonts w:ascii="GHEA Grapalat" w:hAnsi="GHEA Grapalat" w:cs="Sylfaen"/>
          <w:i/>
          <w:sz w:val="16"/>
          <w:szCs w:val="16"/>
          <w:lang w:val="hy-AM" w:eastAsia="ru-RU"/>
        </w:rPr>
      </w:pPr>
    </w:p>
    <w:p w14:paraId="0E1026BA" w14:textId="77777777" w:rsidR="00B2572B" w:rsidRPr="005E1F72" w:rsidRDefault="00B2572B" w:rsidP="00EF3662">
      <w:pPr>
        <w:rPr>
          <w:rFonts w:ascii="GHEA Grapalat" w:hAnsi="GHEA Grapalat" w:cs="Sylfaen"/>
          <w:i/>
          <w:sz w:val="16"/>
          <w:szCs w:val="16"/>
          <w:lang w:val="hy-AM" w:eastAsia="ru-RU"/>
        </w:rPr>
      </w:pPr>
    </w:p>
    <w:p w14:paraId="1CAA78BA" w14:textId="77777777" w:rsidR="00B2572B" w:rsidRPr="005E1F72" w:rsidRDefault="00B2572B" w:rsidP="00EF3662">
      <w:pPr>
        <w:pStyle w:val="BodyTextIndent3"/>
        <w:spacing w:line="240" w:lineRule="auto"/>
        <w:jc w:val="right"/>
        <w:rPr>
          <w:rFonts w:ascii="GHEA Grapalat" w:hAnsi="GHEA Grapalat"/>
          <w:i/>
          <w:lang w:val="hy-AM"/>
        </w:rPr>
      </w:pPr>
    </w:p>
    <w:p w14:paraId="52E6322A" w14:textId="77777777" w:rsidR="00B2572B" w:rsidRPr="005E1F72" w:rsidRDefault="00B2572B" w:rsidP="00EF3662">
      <w:pPr>
        <w:pStyle w:val="BodyTextIndent3"/>
        <w:spacing w:line="240" w:lineRule="auto"/>
        <w:jc w:val="right"/>
        <w:rPr>
          <w:rFonts w:ascii="GHEA Grapalat" w:hAnsi="GHEA Grapalat"/>
          <w:i/>
          <w:lang w:val="hy-AM"/>
        </w:rPr>
      </w:pPr>
    </w:p>
    <w:p w14:paraId="641F50BE" w14:textId="77777777" w:rsidR="00B2572B" w:rsidRPr="005E1F72" w:rsidRDefault="00B2572B" w:rsidP="00EF3662">
      <w:pPr>
        <w:pStyle w:val="BodyTextIndent3"/>
        <w:spacing w:line="240" w:lineRule="auto"/>
        <w:jc w:val="right"/>
        <w:rPr>
          <w:rFonts w:ascii="GHEA Grapalat" w:hAnsi="GHEA Grapalat"/>
          <w:i/>
          <w:lang w:val="hy-AM"/>
        </w:rPr>
      </w:pPr>
    </w:p>
    <w:p w14:paraId="206980E9" w14:textId="77777777" w:rsidR="00B2572B" w:rsidRPr="005E1F72" w:rsidRDefault="00B2572B" w:rsidP="00EF3662">
      <w:pPr>
        <w:pStyle w:val="BodyTextIndent3"/>
        <w:spacing w:line="240" w:lineRule="auto"/>
        <w:jc w:val="right"/>
        <w:rPr>
          <w:rFonts w:ascii="GHEA Grapalat" w:hAnsi="GHEA Grapalat"/>
          <w:i/>
          <w:lang w:val="es-ES" w:eastAsia="ru-RU"/>
        </w:rPr>
      </w:pPr>
    </w:p>
    <w:p w14:paraId="0A83361A" w14:textId="7A7B0B63" w:rsidR="000521E1" w:rsidRPr="005E1F72" w:rsidRDefault="00B2572B" w:rsidP="000521E1">
      <w:pPr>
        <w:pStyle w:val="BodyTextIndent3"/>
        <w:spacing w:line="240" w:lineRule="auto"/>
        <w:jc w:val="right"/>
        <w:rPr>
          <w:rFonts w:ascii="GHEA Grapalat" w:hAnsi="GHEA Grapalat" w:cs="Sylfaen"/>
          <w:b/>
          <w:lang w:val="hy-AM"/>
        </w:rPr>
      </w:pPr>
      <w:r w:rsidRPr="005E1F72">
        <w:rPr>
          <w:rFonts w:ascii="GHEA Grapalat" w:hAnsi="GHEA Grapalat"/>
          <w:i/>
          <w:lang w:val="es-ES" w:eastAsia="ru-RU"/>
        </w:rPr>
        <w:br w:type="page"/>
      </w:r>
    </w:p>
    <w:p w14:paraId="37732954" w14:textId="6EE01CFB" w:rsidR="007862B1" w:rsidRPr="000B4CF4"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4.</w:t>
      </w:r>
      <w:r w:rsidR="00427B84" w:rsidRPr="00A5489A">
        <w:rPr>
          <w:rFonts w:ascii="GHEA Grapalat" w:hAnsi="GHEA Grapalat" w:cs="Arial"/>
          <w:b/>
          <w:lang w:val="hy-AM"/>
        </w:rPr>
        <w:t>2</w:t>
      </w:r>
    </w:p>
    <w:p w14:paraId="580552A8" w14:textId="21477684" w:rsidR="007862B1" w:rsidRPr="005E1F72"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B7666B">
        <w:rPr>
          <w:rFonts w:ascii="GHEA Grapalat" w:hAnsi="GHEA Grapalat"/>
          <w:b/>
          <w:lang w:val="hy-AM"/>
        </w:rPr>
        <w:t>ԵՔ-ԳՀԱՊՁԲ-</w:t>
      </w:r>
      <w:r w:rsidR="00CF5828">
        <w:rPr>
          <w:rFonts w:ascii="GHEA Grapalat" w:hAnsi="GHEA Grapalat"/>
          <w:b/>
          <w:lang w:val="hy-AM"/>
        </w:rPr>
        <w:t>24/33</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F40DA62" w14:textId="298F76FC" w:rsidR="007862B1" w:rsidRDefault="00F0744D"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5E1F72">
        <w:rPr>
          <w:rFonts w:ascii="GHEA Grapalat" w:hAnsi="GHEA Grapalat" w:cs="Sylfaen"/>
          <w:b/>
          <w:lang w:val="hy-AM"/>
        </w:rPr>
        <w:t>հրավերի</w:t>
      </w:r>
    </w:p>
    <w:p w14:paraId="5606DC42" w14:textId="77777777" w:rsidR="007862B1" w:rsidRDefault="007862B1" w:rsidP="007862B1">
      <w:pPr>
        <w:pStyle w:val="BodyTextIndent3"/>
        <w:spacing w:line="240" w:lineRule="auto"/>
        <w:jc w:val="right"/>
        <w:rPr>
          <w:rFonts w:ascii="GHEA Grapalat" w:hAnsi="GHEA Grapalat" w:cs="Sylfaen"/>
          <w:b/>
          <w:lang w:val="hy-AM"/>
        </w:rPr>
      </w:pPr>
    </w:p>
    <w:p w14:paraId="603CB714" w14:textId="77777777" w:rsidR="007862B1" w:rsidRDefault="007862B1"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144851B6" w14:textId="77777777" w:rsidR="00631658" w:rsidRPr="00260569" w:rsidRDefault="00631658"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3573659F" w14:textId="77777777"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270E4893" w14:textId="77777777" w:rsidR="007862B1" w:rsidRPr="00260569" w:rsidRDefault="007862B1" w:rsidP="007862B1">
      <w:pPr>
        <w:rPr>
          <w:rFonts w:ascii="GHEA Grapalat" w:hAnsi="GHEA Grapalat" w:cs="GHEA Grapalat"/>
          <w:sz w:val="20"/>
          <w:szCs w:val="20"/>
          <w:lang w:val="hy-AM"/>
        </w:rPr>
      </w:pPr>
      <w:r w:rsidRPr="00260569">
        <w:rPr>
          <w:rFonts w:ascii="GHEA Grapalat" w:hAnsi="GHEA Grapalat" w:cs="GHEA Grapalat"/>
          <w:sz w:val="20"/>
          <w:szCs w:val="20"/>
          <w:lang w:val="hy-AM"/>
        </w:rPr>
        <w:t xml:space="preserve">     ք. Երևան</w:t>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lang w:val="hy-AM"/>
        </w:rPr>
        <w:t xml:space="preserve"> 20   թ.**</w:t>
      </w:r>
    </w:p>
    <w:p w14:paraId="6A02F1A3" w14:textId="77777777" w:rsidR="007862B1" w:rsidRPr="007862B1" w:rsidRDefault="007862B1" w:rsidP="007862B1">
      <w:pPr>
        <w:rPr>
          <w:rFonts w:ascii="GHEA Grapalat" w:hAnsi="GHEA Grapalat" w:cs="GHEA Grapalat"/>
          <w:sz w:val="20"/>
          <w:szCs w:val="20"/>
          <w:lang w:val="hy-AM"/>
        </w:rPr>
      </w:pPr>
    </w:p>
    <w:p w14:paraId="0DFCE9F0" w14:textId="77777777" w:rsidR="007862B1" w:rsidRPr="00427B84" w:rsidRDefault="007862B1" w:rsidP="007862B1">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3AA748FF" w14:textId="77777777" w:rsidR="007862B1" w:rsidRPr="00427B84" w:rsidRDefault="007862B1" w:rsidP="007862B1">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EA829F1" w14:textId="77777777" w:rsidR="007862B1" w:rsidRPr="007862B1" w:rsidRDefault="007862B1" w:rsidP="007862B1">
      <w:pPr>
        <w:ind w:firstLine="708"/>
        <w:jc w:val="both"/>
        <w:rPr>
          <w:rFonts w:ascii="GHEA Grapalat" w:hAnsi="GHEA Grapalat" w:cs="GHEA Grapalat"/>
          <w:sz w:val="20"/>
          <w:szCs w:val="20"/>
          <w:lang w:val="hy-AM"/>
        </w:rPr>
      </w:pPr>
    </w:p>
    <w:p w14:paraId="545DCB15" w14:textId="77777777" w:rsidR="007862B1" w:rsidRPr="00260569" w:rsidRDefault="007862B1" w:rsidP="00A832D3">
      <w:pPr>
        <w:numPr>
          <w:ilvl w:val="0"/>
          <w:numId w:val="2"/>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14:paraId="2D44B7E0" w14:textId="77777777"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404EDEA6" w14:textId="3411E76F" w:rsidR="007862B1" w:rsidRPr="00260569" w:rsidRDefault="00204CB9" w:rsidP="00A832D3">
      <w:pPr>
        <w:numPr>
          <w:ilvl w:val="1"/>
          <w:numId w:val="3"/>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w:t>
      </w:r>
      <w:r>
        <w:rPr>
          <w:rFonts w:ascii="GHEA Grapalat" w:hAnsi="GHEA Grapalat" w:cs="GHEA Grapalat"/>
          <w:sz w:val="20"/>
          <w:szCs w:val="20"/>
          <w:lang w:val="hy-AM"/>
        </w:rPr>
        <w:t xml:space="preserve">է </w:t>
      </w:r>
      <w:r w:rsidR="007862B1" w:rsidRPr="00260569">
        <w:rPr>
          <w:rFonts w:ascii="GHEA Grapalat" w:hAnsi="GHEA Grapalat" w:cs="GHEA Grapalat"/>
          <w:sz w:val="20"/>
          <w:szCs w:val="20"/>
          <w:lang w:val="pt-BR"/>
        </w:rPr>
        <w:t xml:space="preserve"> </w:t>
      </w:r>
      <w:r w:rsidRPr="00260569">
        <w:rPr>
          <w:rFonts w:ascii="GHEA Grapalat" w:hAnsi="GHEA Grapalat" w:cs="GHEA Grapalat"/>
          <w:sz w:val="20"/>
          <w:szCs w:val="20"/>
          <w:u w:val="single"/>
          <w:lang w:val="pt-BR"/>
        </w:rPr>
        <w:tab/>
      </w:r>
      <w:r>
        <w:rPr>
          <w:rFonts w:ascii="GHEA Grapalat" w:hAnsi="GHEA Grapalat" w:cs="GHEA Grapalat"/>
          <w:sz w:val="20"/>
          <w:szCs w:val="20"/>
          <w:u w:val="single"/>
          <w:lang w:val="hy-AM"/>
        </w:rPr>
        <w:t>Երևանի քաղաքապետարանի</w:t>
      </w:r>
      <w:r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(այսուհետ` Պատվիրատու) կողմից </w:t>
      </w:r>
    </w:p>
    <w:p w14:paraId="2CC04AB7" w14:textId="77777777" w:rsidR="007862B1" w:rsidRPr="00260569" w:rsidRDefault="007862B1" w:rsidP="007862B1">
      <w:pPr>
        <w:ind w:left="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                                                                 </w:t>
      </w:r>
      <w:r w:rsidRPr="00260569">
        <w:rPr>
          <w:rFonts w:ascii="GHEA Grapalat" w:hAnsi="GHEA Grapalat"/>
          <w:sz w:val="20"/>
          <w:szCs w:val="20"/>
          <w:vertAlign w:val="superscript"/>
          <w:lang w:val="hy-AM"/>
        </w:rPr>
        <w:t>պատվիրատուի անվանումը</w:t>
      </w:r>
    </w:p>
    <w:p w14:paraId="67FF2219" w14:textId="372BCE33" w:rsidR="007862B1" w:rsidRPr="00260569" w:rsidRDefault="007862B1" w:rsidP="007862B1">
      <w:pPr>
        <w:jc w:val="both"/>
        <w:rPr>
          <w:rFonts w:ascii="GHEA Grapalat" w:hAnsi="GHEA Grapalat" w:cs="GHEA Grapalat"/>
          <w:sz w:val="20"/>
          <w:szCs w:val="20"/>
          <w:lang w:val="pt-BR"/>
        </w:rPr>
      </w:pPr>
      <w:r w:rsidRPr="00260569">
        <w:rPr>
          <w:rFonts w:ascii="GHEA Grapalat" w:hAnsi="GHEA Grapalat" w:cs="GHEA Grapalat"/>
          <w:sz w:val="20"/>
          <w:szCs w:val="20"/>
          <w:lang w:val="pt-BR"/>
        </w:rPr>
        <w:t>կազմակերպված`</w:t>
      </w:r>
      <w:r w:rsidR="00204CB9" w:rsidRPr="00204CB9">
        <w:rPr>
          <w:rFonts w:ascii="GHEA Grapalat" w:hAnsi="GHEA Grapalat" w:cs="GHEA Grapalat"/>
          <w:sz w:val="20"/>
          <w:szCs w:val="20"/>
          <w:lang w:val="hy-AM"/>
        </w:rPr>
        <w:t xml:space="preserve"> </w:t>
      </w:r>
      <w:r w:rsidR="00B7666B">
        <w:rPr>
          <w:rFonts w:ascii="GHEA Grapalat" w:hAnsi="GHEA Grapalat" w:cs="GHEA Grapalat"/>
          <w:sz w:val="20"/>
          <w:szCs w:val="20"/>
          <w:u w:val="single"/>
          <w:lang w:val="hy-AM"/>
        </w:rPr>
        <w:t>ԵՔ-ԳՀԱՊՁԲ-</w:t>
      </w:r>
      <w:r w:rsidR="00CF5828">
        <w:rPr>
          <w:rFonts w:ascii="GHEA Grapalat" w:hAnsi="GHEA Grapalat" w:cs="GHEA Grapalat"/>
          <w:sz w:val="20"/>
          <w:szCs w:val="20"/>
          <w:u w:val="single"/>
          <w:lang w:val="hy-AM"/>
        </w:rPr>
        <w:t>24/33</w:t>
      </w:r>
      <w:r w:rsidRPr="00260569">
        <w:rPr>
          <w:rFonts w:ascii="GHEA Grapalat" w:hAnsi="GHEA Grapalat" w:cs="GHEA Grapalat"/>
          <w:sz w:val="20"/>
          <w:szCs w:val="20"/>
          <w:lang w:val="pt-BR"/>
        </w:rPr>
        <w:t>ծածկագրով գնման ընթացակարգին:</w:t>
      </w:r>
    </w:p>
    <w:p w14:paraId="41CC0E32" w14:textId="093DB178" w:rsidR="007862B1" w:rsidRPr="00260569" w:rsidRDefault="00204CB9" w:rsidP="00204CB9">
      <w:pPr>
        <w:ind w:left="426" w:firstLine="924"/>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sidR="007862B1" w:rsidRPr="000B4CF4">
        <w:rPr>
          <w:rFonts w:ascii="GHEA Grapalat" w:hAnsi="GHEA Grapalat"/>
          <w:sz w:val="20"/>
          <w:szCs w:val="20"/>
          <w:vertAlign w:val="superscript"/>
          <w:lang w:val="pt-BR"/>
        </w:rPr>
        <w:t xml:space="preserve"> </w:t>
      </w:r>
    </w:p>
    <w:p w14:paraId="4C496A55" w14:textId="77777777"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3781145F" w14:textId="77777777"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14:paraId="6DF76404"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C4CFAF"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07604B83"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3D9963" w14:textId="77777777"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A3238AB" w14:textId="77777777"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3B4B976" w14:textId="77777777" w:rsidR="001A46FF" w:rsidRPr="00A6088E"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w:t>
      </w:r>
    </w:p>
    <w:p w14:paraId="173BA655" w14:textId="77777777" w:rsidR="007862B1" w:rsidRPr="00260569" w:rsidRDefault="007862B1" w:rsidP="000149F3">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6668C2C6" w14:textId="77777777" w:rsidR="007862B1" w:rsidRPr="00260569" w:rsidRDefault="007862B1" w:rsidP="00A832D3">
      <w:pPr>
        <w:numPr>
          <w:ilvl w:val="1"/>
          <w:numId w:val="6"/>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C051319"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9BA98DF"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Վճարող</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բանկը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վճարման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պահանջագիրը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ստանալուց</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հետո՝</w:t>
      </w:r>
      <w:r w:rsidR="007862B1" w:rsidRPr="00260569">
        <w:rPr>
          <w:rFonts w:ascii="GHEA Grapalat" w:hAnsi="GHEA Grapalat" w:cs="GHEA Grapalat"/>
          <w:sz w:val="20"/>
          <w:szCs w:val="20"/>
          <w:lang w:val="pt-BR"/>
        </w:rPr>
        <w:t xml:space="preserve"> 2 (</w:t>
      </w:r>
      <w:r w:rsidR="007862B1" w:rsidRPr="00260569">
        <w:rPr>
          <w:rFonts w:ascii="GHEA Grapalat" w:hAnsi="GHEA Grapalat" w:cs="GHEA Grapalat"/>
          <w:sz w:val="20"/>
          <w:szCs w:val="20"/>
        </w:rPr>
        <w:t>երկու</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աշխատանքային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օրվա</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ընթացքում</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պետք</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տեղեկացնի</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Պատվիրատուին՝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գրավոր</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ձևով</w:t>
      </w:r>
      <w:r w:rsidR="007862B1" w:rsidRPr="00260569">
        <w:rPr>
          <w:rFonts w:ascii="GHEA Grapalat" w:hAnsi="GHEA Grapalat" w:cs="GHEA Grapalat"/>
          <w:sz w:val="20"/>
          <w:szCs w:val="20"/>
          <w:lang w:val="pt-BR"/>
        </w:rPr>
        <w:t>:</w:t>
      </w:r>
    </w:p>
    <w:p w14:paraId="16878758" w14:textId="77777777"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26056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685FF6C2" w14:textId="77777777" w:rsidR="007862B1" w:rsidRPr="007862B1" w:rsidRDefault="007862B1" w:rsidP="007862B1">
      <w:pPr>
        <w:jc w:val="both"/>
        <w:rPr>
          <w:rFonts w:ascii="GHEA Grapalat" w:hAnsi="GHEA Grapalat" w:cs="GHEA Grapalat"/>
          <w:sz w:val="20"/>
          <w:szCs w:val="20"/>
          <w:lang w:val="hy-AM"/>
        </w:rPr>
      </w:pPr>
    </w:p>
    <w:p w14:paraId="448A6EBB" w14:textId="77777777" w:rsidR="007862B1" w:rsidRPr="007862B1" w:rsidRDefault="007862B1" w:rsidP="00A832D3">
      <w:pPr>
        <w:numPr>
          <w:ilvl w:val="0"/>
          <w:numId w:val="2"/>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14:paraId="0DC6D840"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0059521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14:paraId="2062BA56"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9339BB"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91A6F28" w14:textId="77777777"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6274285"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2FE53A" w14:textId="77777777" w:rsidR="007862B1" w:rsidRPr="007862B1" w:rsidRDefault="007862B1" w:rsidP="007862B1">
      <w:pPr>
        <w:ind w:firstLine="567"/>
        <w:jc w:val="both"/>
        <w:rPr>
          <w:rFonts w:ascii="GHEA Grapalat" w:hAnsi="GHEA Grapalat" w:cs="GHEA Grapalat"/>
          <w:sz w:val="20"/>
          <w:szCs w:val="20"/>
          <w:lang w:val="hy-AM"/>
        </w:rPr>
      </w:pPr>
    </w:p>
    <w:p w14:paraId="47798DAE" w14:textId="77777777"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1D3D1B1D" w14:textId="77777777"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4C45E547"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3079A20C"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454A6440"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51F4C670"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366D92B3" w14:textId="77777777" w:rsidR="007862B1" w:rsidRPr="003B135C"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24A1B8F7"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B41B0B2"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52249C1E"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18603B0"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6D485A24" w14:textId="77777777" w:rsidR="000E152F" w:rsidRPr="00631658" w:rsidRDefault="000E152F" w:rsidP="000E152F">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BB703CD"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7199888" w14:textId="77777777" w:rsidR="000E152F" w:rsidRPr="00631658" w:rsidRDefault="000E152F" w:rsidP="000E152F">
      <w:pPr>
        <w:jc w:val="both"/>
        <w:rPr>
          <w:rFonts w:ascii="GHEA Grapalat" w:hAnsi="GHEA Grapalat"/>
          <w:sz w:val="20"/>
          <w:szCs w:val="20"/>
          <w:lang w:val="hy-AM"/>
        </w:rPr>
      </w:pPr>
    </w:p>
    <w:p w14:paraId="7BFD50B3" w14:textId="77777777" w:rsidR="000E152F" w:rsidRDefault="000E152F" w:rsidP="007862B1">
      <w:pPr>
        <w:jc w:val="both"/>
        <w:rPr>
          <w:rFonts w:ascii="GHEA Grapalat" w:hAnsi="GHEA Grapalat"/>
          <w:sz w:val="18"/>
          <w:szCs w:val="18"/>
          <w:u w:val="single"/>
          <w:vertAlign w:val="superscript"/>
          <w:lang w:val="hy-AM"/>
        </w:rPr>
      </w:pPr>
    </w:p>
    <w:p w14:paraId="400DE52E" w14:textId="77777777" w:rsidR="006E35C3" w:rsidRDefault="006E35C3" w:rsidP="007862B1">
      <w:pPr>
        <w:jc w:val="both"/>
        <w:rPr>
          <w:rFonts w:ascii="GHEA Grapalat" w:hAnsi="GHEA Grapalat"/>
          <w:sz w:val="18"/>
          <w:szCs w:val="18"/>
          <w:u w:val="single"/>
          <w:vertAlign w:val="superscript"/>
          <w:lang w:val="hy-AM"/>
        </w:rPr>
      </w:pPr>
    </w:p>
    <w:p w14:paraId="701DDCD1"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14:paraId="44AD263A" w14:textId="77777777" w:rsidR="00334B2F" w:rsidRPr="00631658" w:rsidRDefault="00334B2F" w:rsidP="00334B2F">
      <w:pPr>
        <w:jc w:val="both"/>
        <w:rPr>
          <w:rFonts w:ascii="GHEA Grapalat" w:hAnsi="GHEA Grapalat"/>
          <w:sz w:val="20"/>
          <w:szCs w:val="20"/>
          <w:lang w:val="hy-AM"/>
        </w:rPr>
      </w:pPr>
    </w:p>
    <w:p w14:paraId="41A052EA"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3E99BEAA" w14:textId="77777777" w:rsidR="006E35C3" w:rsidRPr="0068528C" w:rsidRDefault="006E35C3" w:rsidP="007862B1">
      <w:pPr>
        <w:jc w:val="both"/>
        <w:rPr>
          <w:rFonts w:ascii="GHEA Grapalat" w:hAnsi="GHEA Grapalat"/>
          <w:sz w:val="18"/>
          <w:szCs w:val="18"/>
          <w:vertAlign w:val="superscript"/>
          <w:lang w:val="hy-AM"/>
        </w:rPr>
      </w:pPr>
    </w:p>
    <w:p w14:paraId="2B344990" w14:textId="77777777" w:rsidR="007862B1" w:rsidRPr="0068528C" w:rsidRDefault="007862B1" w:rsidP="007862B1">
      <w:pPr>
        <w:jc w:val="both"/>
        <w:rPr>
          <w:rFonts w:ascii="GHEA Grapalat" w:hAnsi="GHEA Grapalat" w:cs="GHEA Grapalat"/>
          <w:i/>
          <w:sz w:val="18"/>
          <w:szCs w:val="18"/>
          <w:lang w:val="hy-AM"/>
        </w:rPr>
      </w:pPr>
    </w:p>
    <w:p w14:paraId="0FF6EFEF" w14:textId="77777777" w:rsidR="006E35C3" w:rsidRPr="005E1F7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14:paraId="0F5F5667" w14:textId="77777777" w:rsidR="00595213" w:rsidRDefault="007862B1" w:rsidP="00091EBC">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E1F72" w14:paraId="082155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27832" w14:textId="77777777" w:rsidR="00595213" w:rsidRPr="005E1F72" w:rsidRDefault="00595213"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9FAA5" w14:textId="77777777" w:rsidR="00595213" w:rsidRPr="005E1F72" w:rsidRDefault="00595213" w:rsidP="00CB0ADE">
            <w:pPr>
              <w:jc w:val="center"/>
              <w:rPr>
                <w:rFonts w:ascii="GHEA Grapalat" w:hAnsi="GHEA Grapalat" w:cs="Arial"/>
                <w:bCs/>
                <w:i/>
                <w:sz w:val="20"/>
                <w:szCs w:val="20"/>
              </w:rPr>
            </w:pPr>
          </w:p>
        </w:tc>
      </w:tr>
      <w:tr w:rsidR="00595213" w:rsidRPr="005E1F72" w14:paraId="1B47306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E07723" w14:textId="77777777" w:rsidR="00595213" w:rsidRPr="005E1F72" w:rsidRDefault="00595213"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14:paraId="7F7715A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91CE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14:paraId="3AB4142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6569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595213" w:rsidRPr="005E1F72" w14:paraId="2CDEA2B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F256"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595213" w:rsidRPr="005E1F72" w14:paraId="07B73F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5E9CC"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595213" w:rsidRPr="005E1F72" w14:paraId="3C063E5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3BB54"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14:paraId="1FD4308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150C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595213" w:rsidRPr="005E1F72" w14:paraId="67B2C34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706F6" w14:textId="5D70C19C" w:rsidR="00595213" w:rsidRPr="005E541F" w:rsidRDefault="00595213" w:rsidP="00CB0ADE">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5E541F">
              <w:rPr>
                <w:rFonts w:ascii="GHEA Grapalat" w:hAnsi="GHEA Grapalat" w:cs="Arial"/>
                <w:sz w:val="20"/>
                <w:szCs w:val="20"/>
                <w:lang w:val="hy-AM"/>
              </w:rPr>
              <w:t xml:space="preserve"> Երևանի քաղաքապետարան</w:t>
            </w:r>
          </w:p>
        </w:tc>
      </w:tr>
      <w:tr w:rsidR="00595213" w:rsidRPr="005E1F72" w14:paraId="3D7444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9CE82" w14:textId="77777777" w:rsidR="00595213" w:rsidRPr="005E1F72" w:rsidRDefault="00595213" w:rsidP="00CB0ADE">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595213" w:rsidRPr="005E1F72" w14:paraId="421CA7D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231C9" w14:textId="34642516" w:rsidR="00595213" w:rsidRPr="005E541F" w:rsidRDefault="00595213" w:rsidP="00CB0ADE">
            <w:pPr>
              <w:rPr>
                <w:rFonts w:ascii="GHEA Grapalat" w:hAnsi="GHEA Grapalat" w:cs="Arial"/>
                <w:sz w:val="20"/>
                <w:szCs w:val="20"/>
                <w:lang w:val="hy-AM"/>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sz w:val="20"/>
                <w:szCs w:val="20"/>
                <w:lang w:val="hy-AM"/>
              </w:rPr>
              <w:t>02593108</w:t>
            </w:r>
          </w:p>
        </w:tc>
      </w:tr>
      <w:tr w:rsidR="00595213" w:rsidRPr="005E1F72" w14:paraId="2B57747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EAE74" w14:textId="48E60A20" w:rsidR="00595213" w:rsidRPr="00CA5E9D" w:rsidRDefault="00595213" w:rsidP="00794CFD">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00CA5E9D">
              <w:rPr>
                <w:rFonts w:ascii="GHEA Grapalat" w:hAnsi="GHEA Grapalat" w:cs="Arial"/>
                <w:sz w:val="20"/>
                <w:szCs w:val="20"/>
                <w:lang w:val="hy-AM"/>
              </w:rPr>
              <w:t xml:space="preserve"> </w:t>
            </w:r>
            <w:r w:rsidR="00CA5E9D" w:rsidRPr="00F5465D">
              <w:rPr>
                <w:rFonts w:ascii="GHEA Grapalat" w:hAnsi="GHEA Grapalat" w:cs="Arial"/>
                <w:sz w:val="20"/>
                <w:szCs w:val="20"/>
                <w:lang w:val="hy-AM"/>
              </w:rPr>
              <w:t xml:space="preserve"> </w:t>
            </w:r>
            <w:r w:rsidR="00794CFD">
              <w:rPr>
                <w:rFonts w:ascii="GHEA Grapalat" w:hAnsi="GHEA Grapalat" w:cs="Arial"/>
                <w:sz w:val="20"/>
                <w:szCs w:val="20"/>
                <w:lang w:val="hy-AM"/>
              </w:rPr>
              <w:t>ՀՀ Ֆինանսների նախարարության գործառնական վարչություն</w:t>
            </w:r>
          </w:p>
        </w:tc>
      </w:tr>
      <w:tr w:rsidR="00595213" w:rsidRPr="005E1F72" w14:paraId="14FC005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B5796" w14:textId="06C90071" w:rsidR="00595213" w:rsidRPr="005E541F"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005E541F">
              <w:rPr>
                <w:rFonts w:ascii="GHEA Grapalat" w:hAnsi="GHEA Grapalat" w:cs="Arial"/>
                <w:sz w:val="20"/>
                <w:szCs w:val="20"/>
                <w:lang w:val="hy-AM"/>
              </w:rPr>
              <w:t xml:space="preserve"> </w:t>
            </w:r>
            <w:r w:rsidR="005E541F" w:rsidRPr="00204CB9">
              <w:rPr>
                <w:rFonts w:ascii="GHEA Grapalat" w:hAnsi="GHEA Grapalat" w:cs="Arial"/>
                <w:b/>
                <w:sz w:val="20"/>
                <w:szCs w:val="20"/>
                <w:lang w:val="hy-AM"/>
              </w:rPr>
              <w:t>900015211429</w:t>
            </w:r>
          </w:p>
        </w:tc>
      </w:tr>
      <w:tr w:rsidR="00595213" w:rsidRPr="005E1F72" w14:paraId="51301CC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5E432"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595213" w:rsidRPr="005E1F72" w14:paraId="0D0CDED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D6E4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595213" w:rsidRPr="005E1F72" w14:paraId="2171DA9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E4675" w14:textId="39AF2409" w:rsidR="00595213" w:rsidRPr="005E541F"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541F">
              <w:rPr>
                <w:rFonts w:ascii="GHEA Grapalat" w:hAnsi="GHEA Grapalat" w:cs="Sylfaen"/>
                <w:sz w:val="20"/>
                <w:szCs w:val="20"/>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cs="Arial"/>
                <w:sz w:val="20"/>
                <w:szCs w:val="20"/>
              </w:rPr>
              <w:t xml:space="preserve"> AMD </w:t>
            </w:r>
            <w:r w:rsidR="005E541F" w:rsidRPr="00F5465D">
              <w:rPr>
                <w:rFonts w:ascii="GHEA Grapalat" w:hAnsi="GHEA Grapalat" w:cs="Arial"/>
                <w:sz w:val="20"/>
                <w:szCs w:val="20"/>
                <w:lang w:val="hy-AM"/>
              </w:rPr>
              <w:t>ՀՀ դրամ</w:t>
            </w:r>
          </w:p>
        </w:tc>
      </w:tr>
      <w:tr w:rsidR="00595213" w:rsidRPr="005E1F72" w14:paraId="4C58C4F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C5FED" w14:textId="77777777" w:rsidR="00595213" w:rsidRPr="005E1F72"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631658">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595213" w:rsidRPr="005E1F72" w14:paraId="1B4444A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C261018" w14:textId="56D26AC9" w:rsidR="00595213" w:rsidRPr="00BA06C2"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r w:rsidR="000521E1">
              <w:rPr>
                <w:rFonts w:ascii="GHEA Grapalat" w:hAnsi="GHEA Grapalat" w:cs="Sylfaen"/>
                <w:sz w:val="20"/>
                <w:szCs w:val="20"/>
                <w:lang w:val="hy-AM"/>
              </w:rPr>
              <w:t xml:space="preserve"> </w:t>
            </w:r>
            <w:r w:rsidR="000521E1">
              <w:rPr>
                <w:rFonts w:ascii="GHEA Grapalat" w:hAnsi="GHEA Grapalat"/>
                <w:b/>
                <w:lang w:val="hy-AM"/>
              </w:rPr>
              <w:t xml:space="preserve"> </w:t>
            </w:r>
            <w:r w:rsidR="00B7666B">
              <w:rPr>
                <w:rFonts w:ascii="GHEA Grapalat" w:hAnsi="GHEA Grapalat"/>
                <w:b/>
                <w:sz w:val="20"/>
                <w:lang w:val="hy-AM"/>
              </w:rPr>
              <w:t>ԵՔ-ԳՀԱՊՁԲ-</w:t>
            </w:r>
            <w:r w:rsidR="00CF5828">
              <w:rPr>
                <w:rFonts w:ascii="GHEA Grapalat" w:hAnsi="GHEA Grapalat"/>
                <w:b/>
                <w:sz w:val="20"/>
                <w:lang w:val="hy-AM"/>
              </w:rPr>
              <w:t>24/33</w:t>
            </w:r>
          </w:p>
        </w:tc>
      </w:tr>
      <w:tr w:rsidR="00595213" w:rsidRPr="005E1F72" w14:paraId="26F4F717" w14:textId="77777777" w:rsidTr="00BA06C2">
        <w:trPr>
          <w:trHeight w:val="66"/>
        </w:trPr>
        <w:tc>
          <w:tcPr>
            <w:tcW w:w="10980" w:type="dxa"/>
            <w:gridSpan w:val="2"/>
            <w:tcBorders>
              <w:left w:val="single" w:sz="4" w:space="0" w:color="auto"/>
              <w:bottom w:val="single" w:sz="4" w:space="0" w:color="auto"/>
              <w:right w:val="single" w:sz="4" w:space="0" w:color="000000"/>
            </w:tcBorders>
            <w:noWrap/>
            <w:vAlign w:val="bottom"/>
          </w:tcPr>
          <w:p w14:paraId="250AB600" w14:textId="77777777" w:rsidR="00595213" w:rsidRPr="005E1F72" w:rsidRDefault="00595213" w:rsidP="00CB0ADE">
            <w:pPr>
              <w:rPr>
                <w:rFonts w:ascii="GHEA Grapalat" w:hAnsi="GHEA Grapalat" w:cs="Arial"/>
                <w:sz w:val="20"/>
                <w:szCs w:val="20"/>
                <w:lang w:val="hy-AM"/>
              </w:rPr>
            </w:pPr>
          </w:p>
        </w:tc>
      </w:tr>
      <w:tr w:rsidR="00595213" w:rsidRPr="005E1F72" w14:paraId="33CFE8C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0613" w14:textId="77777777" w:rsidR="00595213" w:rsidRPr="005E1F72" w:rsidRDefault="00595213" w:rsidP="00CB0ADE">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14:paraId="14CDBCC7" w14:textId="77777777" w:rsidR="00595213" w:rsidRPr="005E1F72" w:rsidRDefault="00595213" w:rsidP="00CB0ADE">
            <w:pPr>
              <w:rPr>
                <w:rFonts w:ascii="GHEA Grapalat" w:hAnsi="GHEA Grapalat" w:cs="Sylfaen"/>
                <w:sz w:val="20"/>
                <w:szCs w:val="20"/>
                <w:lang w:val="ru-RU"/>
              </w:rPr>
            </w:pPr>
          </w:p>
        </w:tc>
      </w:tr>
      <w:tr w:rsidR="00595213" w:rsidRPr="005E1F72" w14:paraId="4B016AB2" w14:textId="77777777" w:rsidTr="00AA7E0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1BC8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0B4AADFD" w14:textId="77777777" w:rsidR="00595213" w:rsidRPr="005E1F72" w:rsidRDefault="00595213" w:rsidP="00CB0ADE">
            <w:pPr>
              <w:rPr>
                <w:rFonts w:ascii="GHEA Grapalat" w:hAnsi="GHEA Grapalat" w:cs="Sylfaen"/>
                <w:sz w:val="20"/>
                <w:szCs w:val="20"/>
                <w:lang w:val="hy-AM"/>
              </w:rPr>
            </w:pPr>
          </w:p>
        </w:tc>
      </w:tr>
      <w:tr w:rsidR="00595213" w:rsidRPr="005E1F72" w14:paraId="071AE05A" w14:textId="77777777" w:rsidTr="00AA7E0D">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106719D1" w14:textId="77777777" w:rsidR="00595213" w:rsidRPr="005E1F72" w:rsidRDefault="00595213"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5E5610A9" w14:textId="77777777" w:rsidR="00595213" w:rsidRPr="005E1F72" w:rsidRDefault="00595213" w:rsidP="00CB0ADE">
            <w:pPr>
              <w:rPr>
                <w:rFonts w:ascii="GHEA Grapalat" w:hAnsi="GHEA Grapalat" w:cs="Sylfaen"/>
                <w:sz w:val="20"/>
                <w:szCs w:val="20"/>
              </w:rPr>
            </w:pPr>
          </w:p>
          <w:p w14:paraId="26CA03E7"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2F048CF6" w14:textId="77777777" w:rsidR="00595213" w:rsidRPr="005E1F72" w:rsidRDefault="00595213" w:rsidP="00CB0ADE">
            <w:pPr>
              <w:rPr>
                <w:rFonts w:ascii="GHEA Grapalat" w:hAnsi="GHEA Grapalat" w:cs="Tahoma"/>
                <w:color w:val="000000"/>
                <w:sz w:val="20"/>
                <w:szCs w:val="20"/>
              </w:rPr>
            </w:pPr>
          </w:p>
          <w:p w14:paraId="5CA07D40" w14:textId="77777777" w:rsidR="00595213" w:rsidRPr="005E1F72" w:rsidRDefault="00595213" w:rsidP="00CB0ADE">
            <w:pPr>
              <w:rPr>
                <w:rFonts w:ascii="GHEA Grapalat" w:hAnsi="GHEA Grapalat" w:cs="Sylfaen"/>
                <w:sz w:val="20"/>
                <w:szCs w:val="20"/>
              </w:rPr>
            </w:pPr>
          </w:p>
          <w:p w14:paraId="13F1EFD2"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438A1086" w14:textId="77777777" w:rsidR="00595213" w:rsidRPr="005E1F72" w:rsidRDefault="00595213" w:rsidP="00CB0ADE">
            <w:pPr>
              <w:rPr>
                <w:rFonts w:ascii="GHEA Grapalat" w:hAnsi="GHEA Grapalat" w:cs="Sylfaen"/>
                <w:sz w:val="20"/>
                <w:szCs w:val="20"/>
              </w:rPr>
            </w:pPr>
          </w:p>
          <w:p w14:paraId="22A8B83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DB050D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Կ.Տ.</w:t>
            </w:r>
          </w:p>
          <w:p w14:paraId="301A957C" w14:textId="77777777" w:rsidR="00595213" w:rsidRPr="005E1F72" w:rsidRDefault="00595213" w:rsidP="00CB0ADE">
            <w:pPr>
              <w:rPr>
                <w:rFonts w:ascii="GHEA Grapalat" w:hAnsi="GHEA Grapalat" w:cs="Sylfaen"/>
                <w:sz w:val="20"/>
                <w:szCs w:val="20"/>
              </w:rPr>
            </w:pPr>
          </w:p>
        </w:tc>
        <w:tc>
          <w:tcPr>
            <w:tcW w:w="5364" w:type="dxa"/>
            <w:tcBorders>
              <w:top w:val="single" w:sz="4" w:space="0" w:color="auto"/>
              <w:left w:val="nil"/>
              <w:bottom w:val="single" w:sz="4" w:space="0" w:color="auto"/>
              <w:right w:val="single" w:sz="4" w:space="0" w:color="auto"/>
            </w:tcBorders>
            <w:noWrap/>
            <w:vAlign w:val="bottom"/>
          </w:tcPr>
          <w:p w14:paraId="06E58B2B" w14:textId="77777777" w:rsidR="00595213" w:rsidRPr="005E1F72" w:rsidRDefault="00595213"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2F18B149" w14:textId="77777777" w:rsidR="00595213" w:rsidRPr="005E1F72" w:rsidRDefault="00595213" w:rsidP="00CB0ADE">
            <w:pPr>
              <w:jc w:val="right"/>
              <w:rPr>
                <w:rFonts w:ascii="GHEA Grapalat" w:hAnsi="GHEA Grapalat" w:cs="Sylfaen"/>
                <w:sz w:val="20"/>
                <w:szCs w:val="20"/>
              </w:rPr>
            </w:pPr>
          </w:p>
          <w:p w14:paraId="61560DFE"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3D63A643" w14:textId="77777777" w:rsidR="00595213" w:rsidRPr="005E1F72" w:rsidRDefault="00595213" w:rsidP="00CB0ADE">
            <w:pPr>
              <w:jc w:val="right"/>
              <w:rPr>
                <w:rFonts w:ascii="GHEA Grapalat" w:hAnsi="GHEA Grapalat" w:cs="Tahoma"/>
                <w:color w:val="000000"/>
                <w:sz w:val="20"/>
                <w:szCs w:val="20"/>
              </w:rPr>
            </w:pPr>
          </w:p>
          <w:p w14:paraId="32EE1BC7" w14:textId="77777777" w:rsidR="00595213" w:rsidRPr="005E1F72" w:rsidRDefault="00595213" w:rsidP="00CB0ADE">
            <w:pPr>
              <w:jc w:val="right"/>
              <w:rPr>
                <w:rFonts w:ascii="GHEA Grapalat" w:hAnsi="GHEA Grapalat" w:cs="Tahoma"/>
                <w:color w:val="000000"/>
                <w:sz w:val="20"/>
                <w:szCs w:val="20"/>
              </w:rPr>
            </w:pPr>
          </w:p>
          <w:p w14:paraId="73AC670C"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7FA3BAF" w14:textId="77777777" w:rsidR="00595213" w:rsidRPr="005E1F72" w:rsidRDefault="00595213" w:rsidP="00CB0ADE">
            <w:pPr>
              <w:jc w:val="right"/>
              <w:rPr>
                <w:rFonts w:ascii="GHEA Grapalat" w:hAnsi="GHEA Grapalat" w:cs="Sylfaen"/>
                <w:sz w:val="20"/>
                <w:szCs w:val="20"/>
              </w:rPr>
            </w:pPr>
          </w:p>
          <w:p w14:paraId="15D07A06"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79E5FCA9" w14:textId="77777777" w:rsidR="00595213" w:rsidRPr="005E1F72" w:rsidRDefault="00595213" w:rsidP="00CB0ADE">
            <w:pPr>
              <w:jc w:val="right"/>
              <w:rPr>
                <w:rFonts w:ascii="GHEA Grapalat" w:hAnsi="GHEA Grapalat" w:cs="Sylfaen"/>
                <w:sz w:val="20"/>
                <w:szCs w:val="20"/>
              </w:rPr>
            </w:pPr>
          </w:p>
        </w:tc>
      </w:tr>
      <w:tr w:rsidR="00595213" w:rsidRPr="005E1F72" w14:paraId="61E7E5F8" w14:textId="77777777" w:rsidTr="00AA7E0D">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2D1D8109"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5FEC13C7" w14:textId="77777777" w:rsidR="00595213" w:rsidRPr="005E1F72" w:rsidRDefault="00595213"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EBFAD81"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A702381"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5B0EC63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60D7B261" w14:textId="77777777" w:rsidR="00595213" w:rsidRPr="005E1F72" w:rsidRDefault="00595213" w:rsidP="00CB0ADE">
            <w:pPr>
              <w:rPr>
                <w:rFonts w:ascii="GHEA Grapalat" w:hAnsi="GHEA Grapalat" w:cs="Tahoma"/>
                <w:color w:val="000000"/>
                <w:sz w:val="20"/>
                <w:szCs w:val="20"/>
              </w:rPr>
            </w:pPr>
          </w:p>
          <w:p w14:paraId="4DE3111F" w14:textId="77777777" w:rsidR="00595213" w:rsidRPr="005E1F72" w:rsidRDefault="00595213"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1B14C2F5"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0687EBAD" w14:textId="77777777" w:rsidR="00595213" w:rsidRPr="005E1F72" w:rsidRDefault="00595213" w:rsidP="00CB0ADE">
            <w:pPr>
              <w:jc w:val="right"/>
              <w:rPr>
                <w:rFonts w:ascii="GHEA Grapalat" w:hAnsi="GHEA Grapalat" w:cs="Tahoma"/>
                <w:color w:val="000000"/>
                <w:sz w:val="20"/>
                <w:szCs w:val="20"/>
              </w:rPr>
            </w:pPr>
          </w:p>
          <w:p w14:paraId="276907F1" w14:textId="77777777" w:rsidR="00595213" w:rsidRPr="005E1F72" w:rsidRDefault="00595213" w:rsidP="00CB0ADE">
            <w:pPr>
              <w:jc w:val="right"/>
              <w:rPr>
                <w:rFonts w:ascii="GHEA Grapalat" w:hAnsi="GHEA Grapalat" w:cs="Tahoma"/>
                <w:color w:val="000000"/>
                <w:sz w:val="20"/>
                <w:szCs w:val="20"/>
              </w:rPr>
            </w:pPr>
          </w:p>
          <w:p w14:paraId="036275F5"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353DD77" w14:textId="77777777" w:rsidR="00595213" w:rsidRPr="005E1F72" w:rsidRDefault="00595213"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73641789" w14:textId="77777777" w:rsidR="00595213" w:rsidRPr="005E1F72" w:rsidRDefault="00595213" w:rsidP="00CB0ADE">
            <w:pPr>
              <w:jc w:val="right"/>
              <w:rPr>
                <w:rFonts w:ascii="GHEA Grapalat" w:hAnsi="GHEA Grapalat" w:cs="Arial"/>
                <w:sz w:val="20"/>
                <w:szCs w:val="20"/>
                <w:lang w:val="hy-AM"/>
              </w:rPr>
            </w:pPr>
          </w:p>
        </w:tc>
      </w:tr>
      <w:tr w:rsidR="00595213" w:rsidRPr="005E1F72" w14:paraId="1E0C641E" w14:textId="77777777" w:rsidTr="00AA7E0D">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186E370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574202E0" w14:textId="77777777" w:rsidR="00595213" w:rsidRPr="005E1F72" w:rsidRDefault="00595213" w:rsidP="00CB0ADE">
            <w:pPr>
              <w:rPr>
                <w:rFonts w:ascii="GHEA Grapalat" w:hAnsi="GHEA Grapalat" w:cs="Sylfaen"/>
                <w:sz w:val="20"/>
                <w:szCs w:val="20"/>
              </w:rPr>
            </w:pPr>
          </w:p>
          <w:p w14:paraId="1A752478" w14:textId="77777777" w:rsidR="00595213" w:rsidRPr="005E1F72" w:rsidRDefault="00595213" w:rsidP="00CB0ADE">
            <w:pPr>
              <w:rPr>
                <w:rFonts w:ascii="GHEA Grapalat" w:hAnsi="GHEA Grapalat" w:cs="Sylfaen"/>
                <w:sz w:val="20"/>
                <w:szCs w:val="20"/>
              </w:rPr>
            </w:pPr>
          </w:p>
          <w:p w14:paraId="1B04C1F3"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20913D27" w14:textId="77777777" w:rsidR="00595213" w:rsidRPr="005E1F72" w:rsidRDefault="00595213" w:rsidP="00CB0ADE">
            <w:pPr>
              <w:rPr>
                <w:rFonts w:ascii="GHEA Grapalat" w:hAnsi="GHEA Grapalat" w:cs="Sylfaen"/>
                <w:sz w:val="20"/>
                <w:szCs w:val="20"/>
              </w:rPr>
            </w:pPr>
          </w:p>
          <w:p w14:paraId="7EE3CBA5"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040867EA" w14:textId="77777777" w:rsidR="00595213" w:rsidRPr="005E1F72" w:rsidRDefault="00595213"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51872FEF"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4A46B8F1" w14:textId="77777777" w:rsidR="00595213" w:rsidRPr="005E1F72" w:rsidRDefault="00595213" w:rsidP="00CB0ADE">
            <w:pPr>
              <w:rPr>
                <w:rFonts w:ascii="GHEA Grapalat" w:hAnsi="GHEA Grapalat" w:cs="Sylfaen"/>
                <w:sz w:val="20"/>
                <w:szCs w:val="20"/>
              </w:rPr>
            </w:pPr>
          </w:p>
          <w:p w14:paraId="1631DC94"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11E7EA3E" w14:textId="77777777" w:rsidR="00595213" w:rsidRPr="005E1F72" w:rsidRDefault="00595213"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09120326" w14:textId="77777777" w:rsidR="00595213" w:rsidRPr="005E1F72" w:rsidRDefault="00595213" w:rsidP="00CB0ADE">
            <w:pPr>
              <w:rPr>
                <w:rFonts w:ascii="GHEA Grapalat" w:hAnsi="GHEA Grapalat" w:cs="Sylfaen"/>
                <w:color w:val="000000"/>
                <w:sz w:val="20"/>
                <w:szCs w:val="20"/>
              </w:rPr>
            </w:pPr>
          </w:p>
          <w:p w14:paraId="130F8C3E" w14:textId="77777777" w:rsidR="00595213" w:rsidRPr="005E1F72" w:rsidRDefault="00595213" w:rsidP="00CB0ADE">
            <w:pPr>
              <w:rPr>
                <w:rFonts w:ascii="GHEA Grapalat" w:hAnsi="GHEA Grapalat" w:cs="Sylfaen"/>
                <w:sz w:val="20"/>
                <w:szCs w:val="20"/>
              </w:rPr>
            </w:pPr>
          </w:p>
          <w:p w14:paraId="5683EC48" w14:textId="77777777" w:rsidR="00595213" w:rsidRPr="005E1F72" w:rsidRDefault="00595213" w:rsidP="00CB0ADE">
            <w:pPr>
              <w:jc w:val="right"/>
              <w:rPr>
                <w:rFonts w:ascii="GHEA Grapalat" w:hAnsi="GHEA Grapalat" w:cs="Arial"/>
                <w:sz w:val="20"/>
                <w:szCs w:val="20"/>
              </w:rPr>
            </w:pPr>
          </w:p>
        </w:tc>
      </w:tr>
    </w:tbl>
    <w:p w14:paraId="5C69A432"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CCEF13"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FC8EBB"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FC8C2C"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9A77EF"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F7E0B8" w14:textId="77777777" w:rsidR="00595213" w:rsidRPr="000B4CF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lastRenderedPageBreak/>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974C4F8" w14:textId="77777777"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0B4CF4">
        <w:rPr>
          <w:rFonts w:ascii="GHEA Grapalat" w:hAnsi="GHEA Grapalat"/>
          <w:b/>
          <w:sz w:val="22"/>
          <w:szCs w:val="22"/>
          <w:lang w:val="hy-AM"/>
        </w:rPr>
        <w:t>ը</w:t>
      </w:r>
    </w:p>
    <w:p w14:paraId="2FB51491" w14:textId="77777777"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14:paraId="69FDC824" w14:textId="77777777" w:rsidTr="00CB0ADE">
        <w:tc>
          <w:tcPr>
            <w:tcW w:w="720" w:type="dxa"/>
            <w:tcBorders>
              <w:top w:val="single" w:sz="4" w:space="0" w:color="auto"/>
              <w:left w:val="single" w:sz="4" w:space="0" w:color="auto"/>
              <w:bottom w:val="single" w:sz="4" w:space="0" w:color="auto"/>
              <w:right w:val="single" w:sz="4" w:space="0" w:color="auto"/>
            </w:tcBorders>
          </w:tcPr>
          <w:p w14:paraId="50E2DA8A"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E6AE23"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1B32B91"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Նշված դաշտի/</w:t>
            </w:r>
          </w:p>
          <w:p w14:paraId="219B0BA8"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1AE56D" w14:textId="77777777" w:rsidR="00631658" w:rsidRPr="005E1F72" w:rsidRDefault="00631658"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26E065A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A9B14F"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4E03E928"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07148BFC"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3A4AFDF7"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14:paraId="3FC91982" w14:textId="77777777" w:rsidTr="00CB0ADE">
        <w:tc>
          <w:tcPr>
            <w:tcW w:w="720" w:type="dxa"/>
            <w:tcBorders>
              <w:top w:val="single" w:sz="4" w:space="0" w:color="auto"/>
              <w:left w:val="single" w:sz="4" w:space="0" w:color="auto"/>
              <w:bottom w:val="single" w:sz="4" w:space="0" w:color="auto"/>
              <w:right w:val="single" w:sz="4" w:space="0" w:color="auto"/>
            </w:tcBorders>
          </w:tcPr>
          <w:p w14:paraId="47F3FDF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663EF3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DCC0B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9D9D4B8"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C25F26"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14:paraId="7F1BC6A4" w14:textId="77777777" w:rsidTr="00CB0ADE">
        <w:tc>
          <w:tcPr>
            <w:tcW w:w="720" w:type="dxa"/>
            <w:tcBorders>
              <w:top w:val="single" w:sz="4" w:space="0" w:color="auto"/>
              <w:left w:val="single" w:sz="4" w:space="0" w:color="auto"/>
              <w:bottom w:val="single" w:sz="4" w:space="0" w:color="auto"/>
              <w:right w:val="single" w:sz="4" w:space="0" w:color="auto"/>
            </w:tcBorders>
          </w:tcPr>
          <w:p w14:paraId="20E46EDD"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7DD79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4C3DA3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97A2FB" w14:textId="77777777"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6C54751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14:paraId="1256AF30" w14:textId="77777777" w:rsidTr="00CB0ADE">
        <w:tc>
          <w:tcPr>
            <w:tcW w:w="720" w:type="dxa"/>
            <w:tcBorders>
              <w:top w:val="single" w:sz="4" w:space="0" w:color="auto"/>
              <w:left w:val="single" w:sz="4" w:space="0" w:color="auto"/>
              <w:bottom w:val="single" w:sz="4" w:space="0" w:color="auto"/>
              <w:right w:val="single" w:sz="4" w:space="0" w:color="auto"/>
            </w:tcBorders>
          </w:tcPr>
          <w:p w14:paraId="67A08E11" w14:textId="77777777" w:rsidR="00631658" w:rsidRPr="005E1F72" w:rsidRDefault="00631658" w:rsidP="00A832D3">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771232"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401D0D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5CFA7" w14:textId="77777777"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6DEC03B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631658" w:rsidRPr="005E1F72" w14:paraId="2CAE11FF" w14:textId="77777777" w:rsidTr="00CB0ADE">
        <w:tc>
          <w:tcPr>
            <w:tcW w:w="720" w:type="dxa"/>
            <w:tcBorders>
              <w:top w:val="single" w:sz="4" w:space="0" w:color="auto"/>
              <w:left w:val="single" w:sz="4" w:space="0" w:color="auto"/>
              <w:bottom w:val="single" w:sz="4" w:space="0" w:color="auto"/>
              <w:right w:val="single" w:sz="4" w:space="0" w:color="auto"/>
            </w:tcBorders>
          </w:tcPr>
          <w:p w14:paraId="228B9117" w14:textId="77777777" w:rsidR="00631658" w:rsidRPr="005E1F72" w:rsidRDefault="00631658" w:rsidP="00A832D3">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49F239"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2DE70D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CA74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6CB06B9" w14:textId="77777777"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DA134" w14:textId="77777777" w:rsidR="00631658" w:rsidRPr="005E1F72" w:rsidRDefault="00631658"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631658" w:rsidRPr="005E1F72" w14:paraId="7E45CCE4" w14:textId="77777777" w:rsidTr="00CB0ADE">
        <w:tc>
          <w:tcPr>
            <w:tcW w:w="720" w:type="dxa"/>
            <w:tcBorders>
              <w:top w:val="single" w:sz="4" w:space="0" w:color="auto"/>
              <w:left w:val="single" w:sz="4" w:space="0" w:color="auto"/>
              <w:bottom w:val="single" w:sz="4" w:space="0" w:color="auto"/>
              <w:right w:val="single" w:sz="4" w:space="0" w:color="auto"/>
            </w:tcBorders>
          </w:tcPr>
          <w:p w14:paraId="2CF52FC4" w14:textId="77777777" w:rsidR="00631658" w:rsidRPr="005E1F72" w:rsidRDefault="00631658" w:rsidP="00A832D3">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5363AA8" w14:textId="77777777"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C7531A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FF69E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1F8DA0C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75DA313" w14:textId="77777777" w:rsidR="00631658" w:rsidRPr="005E1F72" w:rsidRDefault="00631658"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12B317B5" w14:textId="77777777" w:rsidTr="00CB0ADE">
        <w:tc>
          <w:tcPr>
            <w:tcW w:w="720" w:type="dxa"/>
            <w:tcBorders>
              <w:top w:val="single" w:sz="4" w:space="0" w:color="auto"/>
              <w:left w:val="single" w:sz="4" w:space="0" w:color="auto"/>
              <w:bottom w:val="single" w:sz="4" w:space="0" w:color="auto"/>
              <w:right w:val="single" w:sz="4" w:space="0" w:color="auto"/>
            </w:tcBorders>
          </w:tcPr>
          <w:p w14:paraId="56D2417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B27193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5FF7E1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9619A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A6293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73156634" w14:textId="77777777" w:rsidTr="00CB0ADE">
        <w:tc>
          <w:tcPr>
            <w:tcW w:w="720" w:type="dxa"/>
            <w:tcBorders>
              <w:top w:val="single" w:sz="4" w:space="0" w:color="auto"/>
              <w:left w:val="single" w:sz="4" w:space="0" w:color="auto"/>
              <w:bottom w:val="single" w:sz="4" w:space="0" w:color="auto"/>
              <w:right w:val="single" w:sz="4" w:space="0" w:color="auto"/>
            </w:tcBorders>
          </w:tcPr>
          <w:p w14:paraId="7BA12F8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A83CE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E35706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266E2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45C60E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6FE412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494CD165" w14:textId="77777777" w:rsidTr="00CB0ADE">
        <w:tc>
          <w:tcPr>
            <w:tcW w:w="720" w:type="dxa"/>
            <w:tcBorders>
              <w:top w:val="single" w:sz="4" w:space="0" w:color="auto"/>
              <w:left w:val="single" w:sz="4" w:space="0" w:color="auto"/>
              <w:bottom w:val="single" w:sz="4" w:space="0" w:color="auto"/>
              <w:right w:val="single" w:sz="4" w:space="0" w:color="auto"/>
            </w:tcBorders>
          </w:tcPr>
          <w:p w14:paraId="16FEC33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693E53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2CDD08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C527C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5292DB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70516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006FD148" w14:textId="77777777" w:rsidTr="00CB0ADE">
        <w:tc>
          <w:tcPr>
            <w:tcW w:w="720" w:type="dxa"/>
            <w:tcBorders>
              <w:top w:val="single" w:sz="4" w:space="0" w:color="auto"/>
              <w:left w:val="single" w:sz="4" w:space="0" w:color="auto"/>
              <w:bottom w:val="single" w:sz="4" w:space="0" w:color="auto"/>
              <w:right w:val="single" w:sz="4" w:space="0" w:color="auto"/>
            </w:tcBorders>
          </w:tcPr>
          <w:p w14:paraId="2309E6F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EF1C7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924405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C6645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0C05143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w:t>
            </w:r>
            <w:r w:rsidRPr="005E1F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9E4251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631658" w:rsidRPr="005E1F72" w14:paraId="0406DF5C" w14:textId="77777777" w:rsidTr="00CB0ADE">
        <w:tc>
          <w:tcPr>
            <w:tcW w:w="720" w:type="dxa"/>
            <w:tcBorders>
              <w:top w:val="single" w:sz="4" w:space="0" w:color="auto"/>
              <w:left w:val="single" w:sz="4" w:space="0" w:color="auto"/>
              <w:bottom w:val="single" w:sz="4" w:space="0" w:color="auto"/>
              <w:right w:val="single" w:sz="4" w:space="0" w:color="auto"/>
            </w:tcBorders>
          </w:tcPr>
          <w:p w14:paraId="5CBC562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042DDD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44FF6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06259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50DE287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5C43A8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1A05AD48" w14:textId="77777777" w:rsidTr="00CB0ADE">
        <w:tc>
          <w:tcPr>
            <w:tcW w:w="720" w:type="dxa"/>
            <w:tcBorders>
              <w:top w:val="single" w:sz="4" w:space="0" w:color="auto"/>
              <w:left w:val="single" w:sz="4" w:space="0" w:color="auto"/>
              <w:bottom w:val="single" w:sz="4" w:space="0" w:color="auto"/>
              <w:right w:val="single" w:sz="4" w:space="0" w:color="auto"/>
            </w:tcBorders>
          </w:tcPr>
          <w:p w14:paraId="16B37F7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F2D2D0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3244B1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6289F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39531722"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AB3464"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14:paraId="4AD3893C" w14:textId="77777777" w:rsidTr="00CB0ADE">
        <w:tc>
          <w:tcPr>
            <w:tcW w:w="720" w:type="dxa"/>
            <w:tcBorders>
              <w:top w:val="single" w:sz="4" w:space="0" w:color="auto"/>
              <w:left w:val="single" w:sz="4" w:space="0" w:color="auto"/>
              <w:bottom w:val="single" w:sz="4" w:space="0" w:color="auto"/>
              <w:right w:val="single" w:sz="4" w:space="0" w:color="auto"/>
            </w:tcBorders>
          </w:tcPr>
          <w:p w14:paraId="66D56B8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48B527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FE6939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B7E55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78E5EEE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0B0BE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4EE9B76F" w14:textId="77777777" w:rsidTr="00CB0ADE">
        <w:tc>
          <w:tcPr>
            <w:tcW w:w="720" w:type="dxa"/>
            <w:tcBorders>
              <w:top w:val="single" w:sz="4" w:space="0" w:color="auto"/>
              <w:left w:val="single" w:sz="4" w:space="0" w:color="auto"/>
              <w:bottom w:val="single" w:sz="4" w:space="0" w:color="auto"/>
              <w:right w:val="single" w:sz="4" w:space="0" w:color="auto"/>
            </w:tcBorders>
          </w:tcPr>
          <w:p w14:paraId="30449C1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25CBC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C07FA9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6715E" w14:textId="77777777"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2D7E14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0348E515" w14:textId="77777777" w:rsidTr="00CB0ADE">
        <w:tc>
          <w:tcPr>
            <w:tcW w:w="720" w:type="dxa"/>
            <w:tcBorders>
              <w:top w:val="single" w:sz="4" w:space="0" w:color="auto"/>
              <w:left w:val="single" w:sz="4" w:space="0" w:color="auto"/>
              <w:bottom w:val="single" w:sz="4" w:space="0" w:color="auto"/>
              <w:right w:val="single" w:sz="4" w:space="0" w:color="auto"/>
            </w:tcBorders>
          </w:tcPr>
          <w:p w14:paraId="772EECF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E45E98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B1C5DD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4A039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1478679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A2AB40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28036B90" w14:textId="77777777" w:rsidTr="00CB0ADE">
        <w:tc>
          <w:tcPr>
            <w:tcW w:w="720" w:type="dxa"/>
            <w:tcBorders>
              <w:top w:val="single" w:sz="4" w:space="0" w:color="auto"/>
              <w:left w:val="single" w:sz="4" w:space="0" w:color="auto"/>
              <w:bottom w:val="single" w:sz="4" w:space="0" w:color="auto"/>
              <w:right w:val="single" w:sz="4" w:space="0" w:color="auto"/>
            </w:tcBorders>
          </w:tcPr>
          <w:p w14:paraId="1E8912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8911A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76C46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8841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DD16CA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642495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631658" w:rsidRPr="00B76861" w14:paraId="6951A594" w14:textId="77777777" w:rsidTr="00CB0ADE">
        <w:tc>
          <w:tcPr>
            <w:tcW w:w="720" w:type="dxa"/>
            <w:tcBorders>
              <w:top w:val="single" w:sz="4" w:space="0" w:color="auto"/>
              <w:left w:val="single" w:sz="4" w:space="0" w:color="auto"/>
              <w:bottom w:val="single" w:sz="4" w:space="0" w:color="auto"/>
              <w:right w:val="single" w:sz="4" w:space="0" w:color="auto"/>
            </w:tcBorders>
          </w:tcPr>
          <w:p w14:paraId="2642439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726B36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2BCF97E"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BC1B69"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19744D5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C6A917"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14:paraId="3CC83E98" w14:textId="77777777" w:rsidTr="00CB0ADE">
        <w:tc>
          <w:tcPr>
            <w:tcW w:w="720" w:type="dxa"/>
            <w:tcBorders>
              <w:top w:val="single" w:sz="4" w:space="0" w:color="auto"/>
              <w:left w:val="single" w:sz="4" w:space="0" w:color="auto"/>
              <w:bottom w:val="single" w:sz="4" w:space="0" w:color="auto"/>
              <w:right w:val="single" w:sz="4" w:space="0" w:color="auto"/>
            </w:tcBorders>
          </w:tcPr>
          <w:p w14:paraId="7C4A10E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767A1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C36324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347010" w14:textId="77777777"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04BC099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B76861" w14:paraId="41FF21F7" w14:textId="77777777" w:rsidTr="00CB0ADE">
        <w:tc>
          <w:tcPr>
            <w:tcW w:w="720" w:type="dxa"/>
            <w:tcBorders>
              <w:top w:val="single" w:sz="4" w:space="0" w:color="auto"/>
              <w:left w:val="single" w:sz="4" w:space="0" w:color="auto"/>
              <w:bottom w:val="single" w:sz="4" w:space="0" w:color="auto"/>
              <w:right w:val="single" w:sz="4" w:space="0" w:color="auto"/>
            </w:tcBorders>
          </w:tcPr>
          <w:p w14:paraId="6916202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0DCC80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0F23CB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0FE43D"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6A1C97">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4B3D4FF" w14:textId="77777777"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14:paraId="0FD4EEF2" w14:textId="77777777" w:rsidTr="00CB0ADE">
        <w:tc>
          <w:tcPr>
            <w:tcW w:w="720" w:type="dxa"/>
            <w:tcBorders>
              <w:top w:val="single" w:sz="4" w:space="0" w:color="auto"/>
              <w:left w:val="single" w:sz="4" w:space="0" w:color="auto"/>
              <w:bottom w:val="single" w:sz="4" w:space="0" w:color="auto"/>
              <w:right w:val="single" w:sz="4" w:space="0" w:color="auto"/>
            </w:tcBorders>
          </w:tcPr>
          <w:p w14:paraId="73C6C6B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BC226FC"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25E568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2B6A9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4A4F70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E1F72">
              <w:rPr>
                <w:rFonts w:ascii="GHEA Grapalat" w:hAnsi="GHEA Grapalat"/>
                <w:sz w:val="20"/>
                <w:szCs w:val="20"/>
              </w:rPr>
              <w:lastRenderedPageBreak/>
              <w:t>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A4942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631658" w:rsidRPr="00B76861" w14:paraId="53A493A7" w14:textId="77777777" w:rsidTr="00CB0ADE">
        <w:tc>
          <w:tcPr>
            <w:tcW w:w="720" w:type="dxa"/>
            <w:tcBorders>
              <w:top w:val="single" w:sz="4" w:space="0" w:color="auto"/>
              <w:left w:val="single" w:sz="4" w:space="0" w:color="auto"/>
              <w:bottom w:val="single" w:sz="4" w:space="0" w:color="auto"/>
              <w:right w:val="single" w:sz="4" w:space="0" w:color="auto"/>
            </w:tcBorders>
          </w:tcPr>
          <w:p w14:paraId="76DF6BAA" w14:textId="77777777"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43249F9"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84CC0F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9429D6"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2615C99D"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2CE461D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089DB08"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14:paraId="53759028" w14:textId="77777777" w:rsidTr="00CB0ADE">
        <w:tc>
          <w:tcPr>
            <w:tcW w:w="720" w:type="dxa"/>
            <w:tcBorders>
              <w:top w:val="single" w:sz="4" w:space="0" w:color="auto"/>
              <w:left w:val="single" w:sz="4" w:space="0" w:color="auto"/>
              <w:bottom w:val="single" w:sz="4" w:space="0" w:color="auto"/>
              <w:right w:val="single" w:sz="4" w:space="0" w:color="auto"/>
            </w:tcBorders>
          </w:tcPr>
          <w:p w14:paraId="6BC14E0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DB2CA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04CA88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952B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6D1778B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87E25A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78482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631658" w:rsidRPr="00B76861" w14:paraId="5179E1A5" w14:textId="77777777" w:rsidTr="00CB0ADE">
        <w:tc>
          <w:tcPr>
            <w:tcW w:w="720" w:type="dxa"/>
            <w:tcBorders>
              <w:top w:val="single" w:sz="4" w:space="0" w:color="auto"/>
              <w:left w:val="single" w:sz="4" w:space="0" w:color="auto"/>
              <w:bottom w:val="single" w:sz="4" w:space="0" w:color="auto"/>
              <w:right w:val="single" w:sz="4" w:space="0" w:color="auto"/>
            </w:tcBorders>
          </w:tcPr>
          <w:p w14:paraId="6028360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1ACBEA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B1AAA9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0E425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2314B16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BE72238" w14:textId="77777777"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D18C212"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9D9EC9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1856B567" w14:textId="77777777" w:rsidR="00631658" w:rsidRPr="005E1F72" w:rsidRDefault="00631658" w:rsidP="00CB0ADE">
            <w:pPr>
              <w:jc w:val="center"/>
              <w:rPr>
                <w:rFonts w:ascii="GHEA Grapalat" w:hAnsi="GHEA Grapalat"/>
                <w:sz w:val="20"/>
                <w:szCs w:val="20"/>
                <w:lang w:val="hy-AM"/>
              </w:rPr>
            </w:pPr>
          </w:p>
        </w:tc>
      </w:tr>
      <w:tr w:rsidR="00631658" w:rsidRPr="00B76861" w14:paraId="1EB661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D25DBE"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06323F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66730F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CF429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5D3A44D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6ED4F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79ED467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14:paraId="1C8886DC" w14:textId="77777777" w:rsidTr="00CB0ADE">
        <w:tc>
          <w:tcPr>
            <w:tcW w:w="720" w:type="dxa"/>
            <w:tcBorders>
              <w:top w:val="single" w:sz="4" w:space="0" w:color="auto"/>
              <w:left w:val="single" w:sz="4" w:space="0" w:color="auto"/>
              <w:bottom w:val="single" w:sz="4" w:space="0" w:color="auto"/>
              <w:right w:val="single" w:sz="4" w:space="0" w:color="auto"/>
            </w:tcBorders>
          </w:tcPr>
          <w:p w14:paraId="55C79D4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EA947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4DD4D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A5C5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38E5971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AE19E7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631658" w:rsidRPr="005E1F72" w14:paraId="77CC27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CAA5AAC"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654D8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F5C141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7BFE3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11D361F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562E59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6E10063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14:paraId="357468C2" w14:textId="77777777" w:rsidTr="00CB0ADE">
        <w:tc>
          <w:tcPr>
            <w:tcW w:w="720" w:type="dxa"/>
            <w:tcBorders>
              <w:top w:val="single" w:sz="4" w:space="0" w:color="auto"/>
              <w:left w:val="single" w:sz="4" w:space="0" w:color="auto"/>
              <w:bottom w:val="single" w:sz="4" w:space="0" w:color="auto"/>
              <w:right w:val="single" w:sz="4" w:space="0" w:color="auto"/>
            </w:tcBorders>
          </w:tcPr>
          <w:p w14:paraId="6E08D60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077FD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BF547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17FD0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7C53887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BA6B4D7" w14:textId="77777777" w:rsidR="00631658" w:rsidRPr="005E1F72" w:rsidRDefault="00631658" w:rsidP="00CB0ADE">
            <w:pPr>
              <w:jc w:val="center"/>
              <w:rPr>
                <w:rFonts w:ascii="GHEA Grapalat" w:hAnsi="GHEA Grapalat"/>
                <w:sz w:val="20"/>
                <w:szCs w:val="20"/>
              </w:rPr>
            </w:pPr>
          </w:p>
        </w:tc>
      </w:tr>
      <w:tr w:rsidR="00631658" w:rsidRPr="005E1F72" w14:paraId="4D22658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E3AD59" w14:textId="77777777" w:rsidR="00631658" w:rsidRPr="005E1F72" w:rsidRDefault="00631658"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7E05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79775A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88E65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6F8DE8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47D11D9" w14:textId="77777777" w:rsidR="00631658" w:rsidRPr="005E1F72" w:rsidRDefault="00631658" w:rsidP="00CB0ADE">
            <w:pPr>
              <w:jc w:val="center"/>
              <w:rPr>
                <w:rFonts w:ascii="GHEA Grapalat" w:hAnsi="GHEA Grapalat"/>
                <w:sz w:val="20"/>
                <w:szCs w:val="20"/>
              </w:rPr>
            </w:pPr>
          </w:p>
        </w:tc>
      </w:tr>
      <w:tr w:rsidR="00631658" w:rsidRPr="005E1F72" w14:paraId="5741B870" w14:textId="77777777" w:rsidTr="00CB0ADE">
        <w:tc>
          <w:tcPr>
            <w:tcW w:w="720" w:type="dxa"/>
            <w:tcBorders>
              <w:top w:val="single" w:sz="4" w:space="0" w:color="auto"/>
              <w:left w:val="single" w:sz="4" w:space="0" w:color="auto"/>
              <w:bottom w:val="single" w:sz="4" w:space="0" w:color="auto"/>
              <w:right w:val="single" w:sz="4" w:space="0" w:color="auto"/>
            </w:tcBorders>
          </w:tcPr>
          <w:p w14:paraId="3B9DF8FC" w14:textId="4F1D9253"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665A89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500DEC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6E534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4C7E8C0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CE1D2B" w14:textId="77777777" w:rsidR="00631658" w:rsidRPr="005E1F72" w:rsidRDefault="00631658" w:rsidP="00CB0ADE">
            <w:pPr>
              <w:jc w:val="center"/>
              <w:rPr>
                <w:rFonts w:ascii="GHEA Grapalat" w:hAnsi="GHEA Grapalat"/>
                <w:sz w:val="20"/>
                <w:szCs w:val="20"/>
              </w:rPr>
            </w:pPr>
          </w:p>
        </w:tc>
      </w:tr>
      <w:tr w:rsidR="00631658" w:rsidRPr="005E1F72" w14:paraId="4B0063D8" w14:textId="77777777" w:rsidTr="00CB0ADE">
        <w:tc>
          <w:tcPr>
            <w:tcW w:w="720" w:type="dxa"/>
            <w:tcBorders>
              <w:top w:val="single" w:sz="4" w:space="0" w:color="auto"/>
              <w:left w:val="single" w:sz="4" w:space="0" w:color="auto"/>
              <w:bottom w:val="single" w:sz="4" w:space="0" w:color="auto"/>
              <w:right w:val="single" w:sz="4" w:space="0" w:color="auto"/>
            </w:tcBorders>
          </w:tcPr>
          <w:p w14:paraId="0F4D74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8AC86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37661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53990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16228F3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DDEE01" w14:textId="77777777" w:rsidR="00631658" w:rsidRPr="005E1F72" w:rsidRDefault="00631658" w:rsidP="00CB0ADE">
            <w:pPr>
              <w:jc w:val="center"/>
              <w:rPr>
                <w:rFonts w:ascii="GHEA Grapalat" w:hAnsi="GHEA Grapalat"/>
                <w:sz w:val="20"/>
                <w:szCs w:val="20"/>
              </w:rPr>
            </w:pPr>
          </w:p>
        </w:tc>
      </w:tr>
      <w:tr w:rsidR="00631658" w:rsidRPr="005E1F72" w14:paraId="3D764D62" w14:textId="77777777" w:rsidTr="00CB0ADE">
        <w:tc>
          <w:tcPr>
            <w:tcW w:w="720" w:type="dxa"/>
            <w:tcBorders>
              <w:top w:val="single" w:sz="4" w:space="0" w:color="auto"/>
              <w:left w:val="single" w:sz="4" w:space="0" w:color="auto"/>
              <w:bottom w:val="single" w:sz="4" w:space="0" w:color="auto"/>
              <w:right w:val="single" w:sz="4" w:space="0" w:color="auto"/>
            </w:tcBorders>
          </w:tcPr>
          <w:p w14:paraId="69033A3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BDE687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E5B68F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D59D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65118B1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10ED8E" w14:textId="77777777" w:rsidR="00631658" w:rsidRPr="005E1F72" w:rsidRDefault="00631658" w:rsidP="00CB0ADE">
            <w:pPr>
              <w:jc w:val="center"/>
              <w:rPr>
                <w:rFonts w:ascii="GHEA Grapalat" w:hAnsi="GHEA Grapalat"/>
                <w:sz w:val="20"/>
                <w:szCs w:val="20"/>
              </w:rPr>
            </w:pPr>
          </w:p>
        </w:tc>
      </w:tr>
      <w:tr w:rsidR="00631658" w:rsidRPr="000E3911" w14:paraId="2477036A" w14:textId="77777777" w:rsidTr="00CB0ADE">
        <w:tc>
          <w:tcPr>
            <w:tcW w:w="720" w:type="dxa"/>
            <w:tcBorders>
              <w:top w:val="single" w:sz="4" w:space="0" w:color="auto"/>
              <w:left w:val="single" w:sz="4" w:space="0" w:color="auto"/>
              <w:bottom w:val="single" w:sz="4" w:space="0" w:color="auto"/>
              <w:right w:val="single" w:sz="4" w:space="0" w:color="auto"/>
            </w:tcBorders>
          </w:tcPr>
          <w:p w14:paraId="7E83788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4B48BC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D63CB2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7674C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636B0B2C" w14:textId="77777777"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98941E" w14:textId="77777777" w:rsidR="00631658" w:rsidRPr="000E3911" w:rsidRDefault="00631658" w:rsidP="00CB0ADE">
            <w:pPr>
              <w:jc w:val="center"/>
              <w:rPr>
                <w:rFonts w:ascii="GHEA Grapalat" w:hAnsi="GHEA Grapalat"/>
                <w:sz w:val="20"/>
                <w:szCs w:val="20"/>
              </w:rPr>
            </w:pPr>
          </w:p>
        </w:tc>
      </w:tr>
    </w:tbl>
    <w:p w14:paraId="04CABC0C" w14:textId="77777777" w:rsidR="00631658" w:rsidRPr="000F4414" w:rsidRDefault="00631658" w:rsidP="00631658">
      <w:pPr>
        <w:pStyle w:val="BodyTextIndent"/>
        <w:jc w:val="right"/>
        <w:rPr>
          <w:rFonts w:ascii="GHEA Grapalat" w:hAnsi="GHEA Grapalat" w:cs="Sylfaen"/>
          <w:i w:val="0"/>
          <w:lang w:val="en-US"/>
        </w:rPr>
      </w:pPr>
    </w:p>
    <w:p w14:paraId="709CD739" w14:textId="77777777" w:rsidR="00631658" w:rsidRPr="000E3911" w:rsidRDefault="00631658" w:rsidP="00631658">
      <w:pPr>
        <w:pStyle w:val="BodyTextIndent"/>
        <w:jc w:val="right"/>
        <w:rPr>
          <w:rFonts w:ascii="GHEA Grapalat" w:hAnsi="GHEA Grapalat" w:cs="Sylfaen"/>
          <w:i w:val="0"/>
          <w:lang w:val="en-US"/>
        </w:rPr>
      </w:pPr>
    </w:p>
    <w:p w14:paraId="68268646" w14:textId="77777777" w:rsidR="00631658" w:rsidRPr="000F4414" w:rsidRDefault="00631658" w:rsidP="00631658">
      <w:pPr>
        <w:rPr>
          <w:rFonts w:ascii="GHEA Grapalat" w:hAnsi="GHEA Grapalat"/>
        </w:rPr>
      </w:pPr>
    </w:p>
    <w:p w14:paraId="28FA2C4F" w14:textId="77777777" w:rsidR="00631658" w:rsidRPr="00131E9C" w:rsidRDefault="00631658" w:rsidP="00631658">
      <w:pPr>
        <w:jc w:val="center"/>
        <w:rPr>
          <w:rFonts w:ascii="GHEA Grapalat" w:hAnsi="GHEA Grapalat" w:cs="GHEA Grapalat"/>
          <w:sz w:val="22"/>
          <w:szCs w:val="22"/>
          <w:lang w:val="hy-AM"/>
        </w:rPr>
      </w:pPr>
    </w:p>
    <w:p w14:paraId="55E911A6" w14:textId="2629E224" w:rsidR="00091EBC" w:rsidRPr="009C370D" w:rsidRDefault="00631658" w:rsidP="000521E1">
      <w:pPr>
        <w:pStyle w:val="BodyTextIndent3"/>
        <w:spacing w:line="240" w:lineRule="auto"/>
        <w:jc w:val="right"/>
        <w:rPr>
          <w:rFonts w:ascii="GHEA Grapalat" w:hAnsi="GHEA Grapalat" w:cs="Sylfaen"/>
          <w:vertAlign w:val="superscript"/>
          <w:lang w:val="hy-AM"/>
        </w:rPr>
      </w:pPr>
      <w:r>
        <w:rPr>
          <w:rFonts w:ascii="GHEA Grapalat" w:hAnsi="GHEA Grapalat"/>
          <w:b/>
          <w:lang w:val="hy-AM"/>
        </w:rPr>
        <w:br w:type="page"/>
      </w:r>
    </w:p>
    <w:p w14:paraId="4995EE0E" w14:textId="77777777" w:rsidR="00631658" w:rsidRPr="00631658" w:rsidRDefault="00631658" w:rsidP="00631658">
      <w:pPr>
        <w:jc w:val="right"/>
        <w:rPr>
          <w:rFonts w:ascii="GHEA Grapalat" w:hAnsi="GHEA Grapalat" w:cs="GHEA Grapalat"/>
          <w:i/>
          <w:sz w:val="18"/>
          <w:szCs w:val="18"/>
          <w:lang w:val="hy-AM"/>
        </w:rPr>
      </w:pPr>
    </w:p>
    <w:p w14:paraId="17DA6D46" w14:textId="77777777"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Հավելված 5.1</w:t>
      </w:r>
    </w:p>
    <w:p w14:paraId="319ED645" w14:textId="74CED30E" w:rsidR="00631658" w:rsidRPr="00631658" w:rsidRDefault="005E541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B7666B">
        <w:rPr>
          <w:rFonts w:ascii="GHEA Grapalat" w:hAnsi="GHEA Grapalat"/>
          <w:b/>
          <w:lang w:val="hy-AM"/>
        </w:rPr>
        <w:t>ԵՔ-ԳՀԱՊՁԲ-</w:t>
      </w:r>
      <w:r w:rsidR="00CF5828">
        <w:rPr>
          <w:rFonts w:ascii="GHEA Grapalat" w:hAnsi="GHEA Grapalat"/>
          <w:b/>
          <w:lang w:val="hy-AM"/>
        </w:rPr>
        <w:t>24/33</w:t>
      </w:r>
      <w:r w:rsidR="00631658" w:rsidRPr="00631658">
        <w:rPr>
          <w:rFonts w:ascii="GHEA Grapalat" w:hAnsi="GHEA Grapalat" w:cs="Sylfaen"/>
          <w:b/>
          <w:lang w:val="hy-AM"/>
        </w:rPr>
        <w:t>»*  ծածկագրով</w:t>
      </w:r>
    </w:p>
    <w:p w14:paraId="358EE59E" w14:textId="392E89C3" w:rsidR="00631658" w:rsidRPr="00631658" w:rsidRDefault="007A7F4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631658">
        <w:rPr>
          <w:rFonts w:ascii="GHEA Grapalat" w:hAnsi="GHEA Grapalat" w:cs="Sylfaen"/>
          <w:b/>
          <w:lang w:val="hy-AM"/>
        </w:rPr>
        <w:t>հրավերի</w:t>
      </w:r>
    </w:p>
    <w:p w14:paraId="460B9BFD" w14:textId="77777777"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466C1E96" w14:textId="77777777"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14:paraId="3CDE4CFD" w14:textId="77777777" w:rsidR="00631658" w:rsidRPr="00631658" w:rsidRDefault="00631658" w:rsidP="00631658">
      <w:pPr>
        <w:rPr>
          <w:rFonts w:ascii="GHEA Grapalat" w:hAnsi="GHEA Grapalat" w:cs="GHEA Grapalat"/>
          <w:b/>
          <w:sz w:val="20"/>
          <w:szCs w:val="20"/>
          <w:lang w:val="hy-AM"/>
        </w:rPr>
      </w:pPr>
    </w:p>
    <w:p w14:paraId="373C6059" w14:textId="77777777" w:rsidR="00631658" w:rsidRPr="00631658"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ք. Երևան</w:t>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lang w:val="hy-AM"/>
        </w:rPr>
        <w:t xml:space="preserve"> 20   թ.**</w:t>
      </w:r>
    </w:p>
    <w:p w14:paraId="22491964" w14:textId="77777777" w:rsidR="00631658" w:rsidRPr="00631658" w:rsidRDefault="00631658" w:rsidP="00631658">
      <w:pPr>
        <w:rPr>
          <w:rFonts w:ascii="GHEA Grapalat" w:hAnsi="GHEA Grapalat" w:cs="GHEA Grapalat"/>
          <w:sz w:val="20"/>
          <w:szCs w:val="20"/>
          <w:lang w:val="hy-AM"/>
        </w:rPr>
      </w:pPr>
    </w:p>
    <w:p w14:paraId="695FC9BF" w14:textId="77777777" w:rsidR="00631658" w:rsidRPr="00631658" w:rsidRDefault="00631658" w:rsidP="00631658">
      <w:pPr>
        <w:jc w:val="both"/>
        <w:rPr>
          <w:rFonts w:ascii="GHEA Grapalat" w:hAnsi="GHEA Grapalat" w:cs="GHEA Grapalat"/>
          <w:sz w:val="20"/>
          <w:szCs w:val="20"/>
          <w:u w:val="single"/>
          <w:vertAlign w:val="subscript"/>
          <w:lang w:val="hy-AM"/>
        </w:rPr>
      </w:pP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 xml:space="preserve">ի դեմս Ընկերության տնօրեն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ACB9BFA" w14:textId="77777777"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2B7567" w14:textId="77777777" w:rsidR="00631658" w:rsidRPr="00631658" w:rsidRDefault="00631658" w:rsidP="00631658">
      <w:pPr>
        <w:ind w:firstLine="708"/>
        <w:jc w:val="both"/>
        <w:rPr>
          <w:rFonts w:ascii="GHEA Grapalat" w:hAnsi="GHEA Grapalat" w:cs="GHEA Grapalat"/>
          <w:sz w:val="20"/>
          <w:szCs w:val="20"/>
          <w:lang w:val="hy-AM"/>
        </w:rPr>
      </w:pPr>
    </w:p>
    <w:p w14:paraId="57ACA3D5" w14:textId="77777777" w:rsidR="00461E48" w:rsidRDefault="00402644" w:rsidP="00461E48">
      <w:pPr>
        <w:ind w:left="360"/>
        <w:jc w:val="center"/>
        <w:rPr>
          <w:rFonts w:ascii="GHEA Grapalat" w:hAnsi="GHEA Grapalat" w:cs="GHEA Grapalat"/>
          <w:b/>
          <w:sz w:val="20"/>
          <w:szCs w:val="20"/>
          <w:lang w:val="hy-AM"/>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00631658" w:rsidRPr="00631658">
        <w:rPr>
          <w:rFonts w:ascii="GHEA Grapalat" w:hAnsi="GHEA Grapalat" w:cs="GHEA Grapalat"/>
          <w:b/>
          <w:sz w:val="20"/>
          <w:szCs w:val="20"/>
          <w:lang w:val="hy-AM"/>
        </w:rPr>
        <w:t xml:space="preserve"> Հ</w:t>
      </w:r>
      <w:r w:rsidR="00631658" w:rsidRPr="00AD4D17">
        <w:rPr>
          <w:rFonts w:ascii="GHEA Grapalat" w:hAnsi="GHEA Grapalat" w:cs="GHEA Grapalat"/>
          <w:b/>
          <w:sz w:val="20"/>
          <w:szCs w:val="20"/>
          <w:lang w:val="hy-AM"/>
        </w:rPr>
        <w:t>ամաձայնության առարկան</w:t>
      </w:r>
    </w:p>
    <w:p w14:paraId="06EFC83A" w14:textId="77777777" w:rsidR="00461E48" w:rsidRDefault="00461E48" w:rsidP="00461E48">
      <w:pPr>
        <w:ind w:left="360"/>
        <w:jc w:val="center"/>
        <w:rPr>
          <w:rFonts w:ascii="GHEA Grapalat" w:hAnsi="GHEA Grapalat" w:cs="GHEA Grapalat"/>
          <w:b/>
          <w:sz w:val="20"/>
          <w:szCs w:val="20"/>
          <w:lang w:val="hy-AM"/>
        </w:rPr>
      </w:pPr>
    </w:p>
    <w:p w14:paraId="1EBA773D" w14:textId="6D7EC8B2" w:rsidR="00461E48" w:rsidRPr="00461E48" w:rsidRDefault="00631658" w:rsidP="00461E48">
      <w:pPr>
        <w:ind w:left="-270" w:hanging="360"/>
        <w:jc w:val="center"/>
        <w:rPr>
          <w:rFonts w:ascii="GHEA Grapalat" w:hAnsi="GHEA Grapalat" w:cs="GHEA Grapalat"/>
          <w:b/>
          <w:bCs/>
          <w:sz w:val="20"/>
          <w:szCs w:val="20"/>
          <w:lang w:val="pt-BR"/>
        </w:rPr>
      </w:pPr>
      <w:r w:rsidRPr="00631658">
        <w:rPr>
          <w:rFonts w:ascii="GHEA Grapalat" w:hAnsi="GHEA Grapalat" w:cs="GHEA Grapalat"/>
          <w:sz w:val="20"/>
          <w:szCs w:val="20"/>
          <w:lang w:val="pt-BR"/>
        </w:rPr>
        <w:t xml:space="preserve">1.1 </w:t>
      </w:r>
      <w:r w:rsidR="00461E48">
        <w:rPr>
          <w:rFonts w:ascii="GHEA Grapalat" w:hAnsi="GHEA Grapalat" w:cs="GHEA Grapalat"/>
          <w:sz w:val="20"/>
          <w:szCs w:val="20"/>
          <w:lang w:val="pt-BR"/>
        </w:rPr>
        <w:t xml:space="preserve">Ընկերությունը մասնակցում </w:t>
      </w:r>
      <w:r w:rsidR="00461E48">
        <w:rPr>
          <w:rFonts w:ascii="GHEA Grapalat" w:hAnsi="GHEA Grapalat" w:cs="GHEA Grapalat"/>
          <w:sz w:val="20"/>
          <w:szCs w:val="20"/>
          <w:lang w:val="hy-AM"/>
        </w:rPr>
        <w:t xml:space="preserve">է </w:t>
      </w:r>
      <w:r w:rsidR="00461E48" w:rsidRPr="00260569">
        <w:rPr>
          <w:rFonts w:ascii="GHEA Grapalat" w:hAnsi="GHEA Grapalat" w:cs="GHEA Grapalat"/>
          <w:sz w:val="20"/>
          <w:szCs w:val="20"/>
          <w:lang w:val="pt-BR"/>
        </w:rPr>
        <w:t xml:space="preserve"> </w:t>
      </w:r>
      <w:r w:rsidR="00461E48">
        <w:rPr>
          <w:rFonts w:ascii="GHEA Grapalat" w:hAnsi="GHEA Grapalat" w:cs="GHEA Grapalat"/>
          <w:sz w:val="20"/>
          <w:szCs w:val="20"/>
          <w:u w:val="single"/>
          <w:lang w:val="hy-AM"/>
        </w:rPr>
        <w:t>Երևանի քաղաքապետարանի</w:t>
      </w:r>
      <w:r w:rsidR="00461E48" w:rsidRPr="00260569">
        <w:rPr>
          <w:rFonts w:ascii="GHEA Grapalat" w:hAnsi="GHEA Grapalat" w:cs="GHEA Grapalat"/>
          <w:sz w:val="20"/>
          <w:szCs w:val="20"/>
          <w:lang w:val="pt-BR"/>
        </w:rPr>
        <w:t xml:space="preserve"> (այսուհետ` Պատվիրատու) կողմից </w:t>
      </w:r>
    </w:p>
    <w:p w14:paraId="727D249E" w14:textId="77777777" w:rsidR="00461E48" w:rsidRPr="00260569" w:rsidRDefault="00461E48" w:rsidP="00461E48">
      <w:pPr>
        <w:ind w:left="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                                                                 </w:t>
      </w:r>
      <w:r w:rsidRPr="00260569">
        <w:rPr>
          <w:rFonts w:ascii="GHEA Grapalat" w:hAnsi="GHEA Grapalat"/>
          <w:sz w:val="20"/>
          <w:szCs w:val="20"/>
          <w:vertAlign w:val="superscript"/>
          <w:lang w:val="hy-AM"/>
        </w:rPr>
        <w:t>պատվիրատուի անվանումը</w:t>
      </w:r>
    </w:p>
    <w:p w14:paraId="45F2A9D9" w14:textId="01DF2F5C" w:rsidR="00461E48" w:rsidRPr="00260569" w:rsidRDefault="00461E48" w:rsidP="00461E48">
      <w:pPr>
        <w:jc w:val="both"/>
        <w:rPr>
          <w:rFonts w:ascii="GHEA Grapalat" w:hAnsi="GHEA Grapalat" w:cs="GHEA Grapalat"/>
          <w:sz w:val="20"/>
          <w:szCs w:val="20"/>
          <w:lang w:val="pt-BR"/>
        </w:rPr>
      </w:pPr>
      <w:r w:rsidRPr="00260569">
        <w:rPr>
          <w:rFonts w:ascii="GHEA Grapalat" w:hAnsi="GHEA Grapalat" w:cs="GHEA Grapalat"/>
          <w:sz w:val="20"/>
          <w:szCs w:val="20"/>
          <w:lang w:val="pt-BR"/>
        </w:rPr>
        <w:t>կազմակերպված`</w:t>
      </w:r>
      <w:r w:rsidRPr="00204CB9">
        <w:rPr>
          <w:rFonts w:ascii="GHEA Grapalat" w:hAnsi="GHEA Grapalat" w:cs="GHEA Grapalat"/>
          <w:sz w:val="20"/>
          <w:szCs w:val="20"/>
          <w:lang w:val="hy-AM"/>
        </w:rPr>
        <w:t xml:space="preserve"> </w:t>
      </w:r>
      <w:r w:rsidR="00B7666B">
        <w:rPr>
          <w:rFonts w:ascii="GHEA Grapalat" w:hAnsi="GHEA Grapalat" w:cs="GHEA Grapalat"/>
          <w:sz w:val="20"/>
          <w:szCs w:val="20"/>
          <w:u w:val="single"/>
          <w:lang w:val="hy-AM"/>
        </w:rPr>
        <w:t>ԵՔ-ԳՀԱՊՁԲ-</w:t>
      </w:r>
      <w:r w:rsidR="00CF5828">
        <w:rPr>
          <w:rFonts w:ascii="GHEA Grapalat" w:hAnsi="GHEA Grapalat" w:cs="GHEA Grapalat"/>
          <w:sz w:val="20"/>
          <w:szCs w:val="20"/>
          <w:u w:val="single"/>
          <w:lang w:val="hy-AM"/>
        </w:rPr>
        <w:t>24/33</w:t>
      </w:r>
      <w:r w:rsidR="00760632">
        <w:rPr>
          <w:rFonts w:ascii="GHEA Grapalat" w:hAnsi="GHEA Grapalat" w:cs="GHEA Grapalat"/>
          <w:sz w:val="20"/>
          <w:szCs w:val="20"/>
          <w:u w:val="single"/>
          <w:lang w:val="hy-AM"/>
        </w:rPr>
        <w:t xml:space="preserve"> </w:t>
      </w:r>
      <w:r w:rsidRPr="00260569">
        <w:rPr>
          <w:rFonts w:ascii="GHEA Grapalat" w:hAnsi="GHEA Grapalat" w:cs="GHEA Grapalat"/>
          <w:sz w:val="20"/>
          <w:szCs w:val="20"/>
          <w:lang w:val="pt-BR"/>
        </w:rPr>
        <w:t>ծածկագրով գնման ընթացակարգին:</w:t>
      </w:r>
    </w:p>
    <w:p w14:paraId="31614C02" w14:textId="6AFA4874" w:rsidR="00631658" w:rsidRPr="00631658" w:rsidRDefault="00631658" w:rsidP="00461E48">
      <w:pPr>
        <w:ind w:left="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CADC2A3" w14:textId="77777777"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3110E638"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5CC7AF"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32658082"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FFBF7C" w14:textId="77777777"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061E418" w14:textId="77777777" w:rsidR="00631658" w:rsidRPr="00631658" w:rsidRDefault="00631658" w:rsidP="00631658">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67843DD" w14:textId="77777777" w:rsidR="00631658" w:rsidRPr="00631658" w:rsidRDefault="00631658" w:rsidP="00A832D3">
      <w:pPr>
        <w:numPr>
          <w:ilvl w:val="1"/>
          <w:numId w:val="6"/>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էլեկտրոնային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թվային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ստորագրությամբ</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հաստատված</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լինելու</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դեպքում</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դրանք</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Վճարող</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Բանկին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են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ներկայացվում</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էլեկտրոնային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կրիչներով</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ինչպես</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նաև</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դրանցից</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արտատպված</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թղթային</w:t>
      </w:r>
      <w:r w:rsidRPr="00631658">
        <w:rPr>
          <w:rFonts w:ascii="GHEA Grapalat" w:hAnsi="GHEA Grapalat" w:cs="GHEA Grapalat"/>
          <w:sz w:val="20"/>
          <w:szCs w:val="20"/>
          <w:lang w:val="pt-BR"/>
        </w:rPr>
        <w:t xml:space="preserve"> </w:t>
      </w:r>
      <w:r w:rsidRPr="00AD4D17">
        <w:rPr>
          <w:rFonts w:ascii="GHEA Grapalat" w:hAnsi="GHEA Grapalat" w:cs="GHEA Grapalat"/>
          <w:sz w:val="20"/>
          <w:szCs w:val="20"/>
        </w:rPr>
        <w:t>տարբերակներով</w:t>
      </w:r>
      <w:r w:rsidRPr="00631658">
        <w:rPr>
          <w:rFonts w:ascii="GHEA Grapalat" w:hAnsi="GHEA Grapalat" w:cs="GHEA Grapalat"/>
          <w:sz w:val="20"/>
          <w:szCs w:val="20"/>
          <w:lang w:val="pt-BR"/>
        </w:rPr>
        <w:t>:</w:t>
      </w:r>
    </w:p>
    <w:p w14:paraId="4ED03247" w14:textId="77777777" w:rsidR="00631658" w:rsidRPr="00631658" w:rsidRDefault="00631658" w:rsidP="00A832D3">
      <w:pPr>
        <w:numPr>
          <w:ilvl w:val="1"/>
          <w:numId w:val="6"/>
        </w:numPr>
        <w:ind w:left="0"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425A217" w14:textId="77777777" w:rsidR="00631658" w:rsidRPr="00631658" w:rsidRDefault="00631658" w:rsidP="00A832D3">
      <w:pPr>
        <w:numPr>
          <w:ilvl w:val="1"/>
          <w:numId w:val="6"/>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C80D18" w14:textId="77777777" w:rsidR="00631658" w:rsidRPr="00631658" w:rsidRDefault="00631658" w:rsidP="00A832D3">
      <w:pPr>
        <w:numPr>
          <w:ilvl w:val="1"/>
          <w:numId w:val="6"/>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Այն դեպքում</w:t>
      </w:r>
      <w:r w:rsidRPr="00631658">
        <w:rPr>
          <w:rFonts w:ascii="GHEA Grapalat" w:hAnsi="GHEA Grapalat" w:cs="GHEA Grapalat"/>
          <w:sz w:val="20"/>
          <w:szCs w:val="20"/>
          <w:lang w:val="pt-BR"/>
        </w:rPr>
        <w:t>,</w:t>
      </w:r>
      <w:r w:rsidRPr="00631658">
        <w:rPr>
          <w:rFonts w:ascii="GHEA Grapalat" w:hAnsi="GHEA Grapalat" w:cs="GHEA Grapalat"/>
          <w:sz w:val="20"/>
          <w:szCs w:val="20"/>
          <w:lang w:val="hy-AM"/>
        </w:rPr>
        <w:t xml:space="preserve"> երբ Ընկերության հաշվի միջոցները չեն բավարարում</w:t>
      </w:r>
      <w:r w:rsidRPr="00631658">
        <w:rPr>
          <w:rFonts w:ascii="GHEA Grapalat" w:hAnsi="GHEA Grapalat" w:cs="GHEA Grapalat"/>
          <w:sz w:val="20"/>
          <w:szCs w:val="20"/>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Վճարող</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բանկը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վճարման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պահանջագիրը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ստանալուց</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հետո՝</w:t>
      </w:r>
      <w:r w:rsidRPr="00631658">
        <w:rPr>
          <w:rFonts w:ascii="GHEA Grapalat" w:hAnsi="GHEA Grapalat" w:cs="GHEA Grapalat"/>
          <w:sz w:val="20"/>
          <w:szCs w:val="20"/>
          <w:lang w:val="pt-BR"/>
        </w:rPr>
        <w:t xml:space="preserve"> 2 (</w:t>
      </w:r>
      <w:r w:rsidRPr="00631658">
        <w:rPr>
          <w:rFonts w:ascii="GHEA Grapalat" w:hAnsi="GHEA Grapalat" w:cs="GHEA Grapalat"/>
          <w:sz w:val="20"/>
          <w:szCs w:val="20"/>
        </w:rPr>
        <w:t>երկու</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աշխատանքային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օրվա</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ընթացքում</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պետք</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է</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տեղեկացնի</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Պատվիրատուին՝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գրավոր</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ձևով</w:t>
      </w:r>
      <w:r w:rsidRPr="00631658">
        <w:rPr>
          <w:rFonts w:ascii="GHEA Grapalat" w:hAnsi="GHEA Grapalat" w:cs="GHEA Grapalat"/>
          <w:sz w:val="20"/>
          <w:szCs w:val="20"/>
          <w:lang w:val="pt-BR"/>
        </w:rPr>
        <w:t>:</w:t>
      </w:r>
    </w:p>
    <w:p w14:paraId="5FAB2929" w14:textId="77777777" w:rsidR="00631658" w:rsidRPr="00631658" w:rsidRDefault="00631658" w:rsidP="00A832D3">
      <w:pPr>
        <w:numPr>
          <w:ilvl w:val="1"/>
          <w:numId w:val="6"/>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56E2C2" w14:textId="77777777" w:rsidR="00631658" w:rsidRPr="00631658" w:rsidRDefault="00631658" w:rsidP="00631658">
      <w:pPr>
        <w:jc w:val="both"/>
        <w:rPr>
          <w:rFonts w:ascii="GHEA Grapalat" w:hAnsi="GHEA Grapalat" w:cs="GHEA Grapalat"/>
          <w:sz w:val="20"/>
          <w:szCs w:val="20"/>
          <w:lang w:val="hy-AM"/>
        </w:rPr>
      </w:pPr>
    </w:p>
    <w:p w14:paraId="544616A6" w14:textId="77777777" w:rsidR="00631658" w:rsidRPr="003B135C" w:rsidRDefault="00402644" w:rsidP="00AD4D17">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w:t>
      </w:r>
      <w:r w:rsidR="00AD4D17" w:rsidRPr="003B135C">
        <w:rPr>
          <w:rFonts w:ascii="GHEA Grapalat" w:hAnsi="GHEA Grapalat" w:cs="GHEA Grapalat"/>
          <w:b/>
          <w:bCs/>
          <w:sz w:val="20"/>
          <w:szCs w:val="20"/>
          <w:lang w:val="hy-AM"/>
        </w:rPr>
        <w:t xml:space="preserve"> </w:t>
      </w:r>
      <w:r w:rsidR="00631658" w:rsidRPr="003B135C">
        <w:rPr>
          <w:rFonts w:ascii="GHEA Grapalat" w:hAnsi="GHEA Grapalat" w:cs="GHEA Grapalat"/>
          <w:b/>
          <w:bCs/>
          <w:sz w:val="20"/>
          <w:szCs w:val="20"/>
          <w:lang w:val="hy-AM"/>
        </w:rPr>
        <w:t>Այլ պայմաններ</w:t>
      </w:r>
    </w:p>
    <w:p w14:paraId="1FDFC6E8" w14:textId="77777777" w:rsidR="00334B2F" w:rsidRPr="003B135C" w:rsidRDefault="007A5E2D" w:rsidP="007A5E2D">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lastRenderedPageBreak/>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3B135C">
        <w:rPr>
          <w:rFonts w:ascii="GHEA Grapalat" w:hAnsi="GHEA Grapalat" w:cs="GHEA Grapalat"/>
          <w:sz w:val="20"/>
          <w:szCs w:val="20"/>
          <w:lang w:val="hy-AM"/>
        </w:rPr>
        <w:t xml:space="preserve"> հաջորդող քսաներորդ աշխատանքային օրը ներառյալ:</w:t>
      </w:r>
    </w:p>
    <w:p w14:paraId="66DE7BA2"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039EF64"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A17444" w14:textId="77777777"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F64399"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F8C2636" w14:textId="77777777" w:rsidR="00631658" w:rsidRPr="00631658" w:rsidRDefault="00631658" w:rsidP="00631658">
      <w:pPr>
        <w:ind w:firstLine="567"/>
        <w:jc w:val="both"/>
        <w:rPr>
          <w:rFonts w:ascii="GHEA Grapalat" w:hAnsi="GHEA Grapalat" w:cs="GHEA Grapalat"/>
          <w:sz w:val="20"/>
          <w:szCs w:val="20"/>
          <w:lang w:val="hy-AM"/>
        </w:rPr>
      </w:pPr>
    </w:p>
    <w:p w14:paraId="6EA2D974" w14:textId="77777777"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87D3072" w14:textId="77777777"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75B8889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435DCAF9"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0408781"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469B198F"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730578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249B5A7F"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6EB7C4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430C585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BA698DD"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51432F26"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974AEF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2C69956C"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14:paraId="69961996" w14:textId="77777777" w:rsidR="00631658" w:rsidRPr="00631658" w:rsidRDefault="00631658" w:rsidP="00631658">
      <w:pPr>
        <w:jc w:val="both"/>
        <w:rPr>
          <w:rFonts w:ascii="GHEA Grapalat" w:hAnsi="GHEA Grapalat"/>
          <w:sz w:val="20"/>
          <w:szCs w:val="20"/>
          <w:lang w:val="hy-AM"/>
        </w:rPr>
      </w:pPr>
    </w:p>
    <w:p w14:paraId="3E608907"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18759CD9" w14:textId="77777777" w:rsidR="00631658" w:rsidRPr="00631658" w:rsidRDefault="00631658" w:rsidP="00631658">
      <w:pPr>
        <w:jc w:val="center"/>
        <w:rPr>
          <w:rFonts w:ascii="GHEA Grapalat" w:hAnsi="GHEA Grapalat" w:cs="GHEA Grapalat"/>
          <w:sz w:val="20"/>
          <w:szCs w:val="20"/>
          <w:lang w:val="hy-AM"/>
        </w:rPr>
      </w:pPr>
    </w:p>
    <w:p w14:paraId="730EF95C" w14:textId="77777777" w:rsidR="00631658" w:rsidRPr="0063165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20813808"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84F5D41"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7B951FE" w14:textId="77777777" w:rsidR="00334B2F" w:rsidRDefault="00631658" w:rsidP="00334B2F">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E1F72" w14:paraId="333A46B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4CC5" w14:textId="77777777" w:rsidR="00334B2F" w:rsidRPr="005E1F72" w:rsidRDefault="00334B2F"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0A0D170F" w14:textId="77777777" w:rsidR="00334B2F" w:rsidRPr="005E1F72" w:rsidRDefault="00334B2F" w:rsidP="00CB0ADE">
            <w:pPr>
              <w:jc w:val="center"/>
              <w:rPr>
                <w:rFonts w:ascii="GHEA Grapalat" w:hAnsi="GHEA Grapalat" w:cs="Arial"/>
                <w:bCs/>
                <w:i/>
                <w:sz w:val="20"/>
                <w:szCs w:val="20"/>
              </w:rPr>
            </w:pPr>
          </w:p>
        </w:tc>
      </w:tr>
      <w:tr w:rsidR="00334B2F" w:rsidRPr="005E1F72" w14:paraId="048EFF7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85B2F"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14:paraId="581784C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AD5C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14:paraId="3C31056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0E7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334B2F" w:rsidRPr="005E1F72" w14:paraId="0250E21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A461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334B2F" w:rsidRPr="005E1F72" w14:paraId="7C621A5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E432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334B2F" w:rsidRPr="005E1F72" w14:paraId="692503E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3661"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14:paraId="460DE1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46906"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334B2F" w:rsidRPr="005E1F72" w14:paraId="6359340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DC8B3" w14:textId="2940B695" w:rsidR="00334B2F" w:rsidRPr="00CA5E9D" w:rsidRDefault="00334B2F" w:rsidP="00CB0ADE">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CA5E9D">
              <w:rPr>
                <w:rFonts w:ascii="GHEA Grapalat" w:hAnsi="GHEA Grapalat" w:cs="Arial"/>
                <w:sz w:val="20"/>
                <w:szCs w:val="20"/>
                <w:lang w:val="hy-AM"/>
              </w:rPr>
              <w:t xml:space="preserve"> Երևանի քաղաքապետարան</w:t>
            </w:r>
          </w:p>
        </w:tc>
      </w:tr>
      <w:tr w:rsidR="00334B2F" w:rsidRPr="005E1F72" w14:paraId="45C8E91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92F6" w14:textId="77777777" w:rsidR="00334B2F" w:rsidRPr="005E1F72" w:rsidRDefault="00334B2F" w:rsidP="00CB0ADE">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30FA4E3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21B33" w14:textId="183785EC" w:rsidR="00334B2F" w:rsidRPr="005E541F" w:rsidRDefault="00334B2F" w:rsidP="00CB0ADE">
            <w:pPr>
              <w:rPr>
                <w:rFonts w:ascii="GHEA Grapalat" w:hAnsi="GHEA Grapalat" w:cs="Arial"/>
                <w:sz w:val="20"/>
                <w:szCs w:val="20"/>
                <w:lang w:val="hy-AM"/>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sz w:val="20"/>
                <w:szCs w:val="20"/>
                <w:lang w:val="hy-AM"/>
              </w:rPr>
              <w:t>02593108</w:t>
            </w:r>
          </w:p>
        </w:tc>
      </w:tr>
      <w:tr w:rsidR="00334B2F" w:rsidRPr="005E1F72" w14:paraId="61A23E7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67F67" w14:textId="587E0F3A" w:rsidR="00334B2F" w:rsidRPr="00CA5E9D"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00CA5E9D">
              <w:rPr>
                <w:rFonts w:ascii="GHEA Grapalat" w:hAnsi="GHEA Grapalat" w:cs="Arial"/>
                <w:sz w:val="20"/>
                <w:szCs w:val="20"/>
                <w:lang w:val="hy-AM"/>
              </w:rPr>
              <w:t xml:space="preserve"> </w:t>
            </w:r>
            <w:r w:rsidR="00CA5E9D" w:rsidRPr="00F5465D">
              <w:rPr>
                <w:rFonts w:ascii="GHEA Grapalat" w:hAnsi="GHEA Grapalat" w:cs="Arial"/>
                <w:sz w:val="20"/>
                <w:szCs w:val="20"/>
                <w:lang w:val="hy-AM"/>
              </w:rPr>
              <w:t xml:space="preserve"> </w:t>
            </w:r>
            <w:r w:rsidR="00794CFD">
              <w:rPr>
                <w:rFonts w:ascii="GHEA Grapalat" w:hAnsi="GHEA Grapalat" w:cs="Arial"/>
                <w:sz w:val="20"/>
                <w:szCs w:val="20"/>
                <w:lang w:val="hy-AM"/>
              </w:rPr>
              <w:t xml:space="preserve"> ՀՀ Ֆինանսների նախարարության գործառնական վարչություն</w:t>
            </w:r>
          </w:p>
        </w:tc>
      </w:tr>
      <w:tr w:rsidR="00334B2F" w:rsidRPr="005E1F72" w14:paraId="45778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3A0AB" w14:textId="72B237DE" w:rsidR="00334B2F" w:rsidRPr="005E541F"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005E541F">
              <w:rPr>
                <w:rFonts w:ascii="GHEA Grapalat" w:hAnsi="GHEA Grapalat" w:cs="Arial"/>
                <w:sz w:val="20"/>
                <w:szCs w:val="20"/>
                <w:lang w:val="hy-AM"/>
              </w:rPr>
              <w:t xml:space="preserve"> </w:t>
            </w:r>
            <w:r w:rsidR="005E541F" w:rsidRPr="00461E48">
              <w:rPr>
                <w:rFonts w:ascii="GHEA Grapalat" w:hAnsi="GHEA Grapalat" w:cs="Arial"/>
                <w:b/>
                <w:sz w:val="20"/>
                <w:szCs w:val="20"/>
                <w:lang w:val="hy-AM"/>
              </w:rPr>
              <w:t>900015211429</w:t>
            </w:r>
          </w:p>
        </w:tc>
      </w:tr>
      <w:tr w:rsidR="00334B2F" w:rsidRPr="005E1F72" w14:paraId="36DB382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F7D00" w14:textId="753C0BF2" w:rsidR="00334B2F" w:rsidRPr="005E541F" w:rsidRDefault="00334B2F" w:rsidP="005E541F">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541F">
              <w:rPr>
                <w:rFonts w:ascii="GHEA Grapalat" w:hAnsi="GHEA Grapalat" w:cs="Arial"/>
                <w:sz w:val="20"/>
                <w:szCs w:val="20"/>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541F">
              <w:rPr>
                <w:rFonts w:ascii="GHEA Grapalat" w:hAnsi="GHEA Grapalat" w:cs="Sylfaen"/>
                <w:sz w:val="20"/>
                <w:szCs w:val="20"/>
              </w:rPr>
              <w:t>)</w:t>
            </w:r>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cs="Arial"/>
                <w:sz w:val="20"/>
                <w:szCs w:val="20"/>
              </w:rPr>
              <w:t xml:space="preserve"> </w:t>
            </w:r>
          </w:p>
        </w:tc>
      </w:tr>
      <w:tr w:rsidR="00334B2F" w:rsidRPr="005E1F72" w14:paraId="40689C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4F64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334B2F" w:rsidRPr="005E1F72" w14:paraId="5BC21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1B4CF" w14:textId="4CEB35C0" w:rsidR="00334B2F" w:rsidRPr="005E541F"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541F">
              <w:rPr>
                <w:rFonts w:ascii="GHEA Grapalat" w:hAnsi="GHEA Grapalat" w:cs="Sylfaen"/>
                <w:sz w:val="20"/>
                <w:szCs w:val="20"/>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cs="Arial"/>
                <w:sz w:val="20"/>
                <w:szCs w:val="20"/>
              </w:rPr>
              <w:t xml:space="preserve"> AMD </w:t>
            </w:r>
            <w:r w:rsidR="005E541F" w:rsidRPr="00F5465D">
              <w:rPr>
                <w:rFonts w:ascii="GHEA Grapalat" w:hAnsi="GHEA Grapalat" w:cs="Arial"/>
                <w:sz w:val="20"/>
                <w:szCs w:val="20"/>
                <w:lang w:val="hy-AM"/>
              </w:rPr>
              <w:t>ՀՀ դրամ</w:t>
            </w:r>
          </w:p>
        </w:tc>
      </w:tr>
      <w:tr w:rsidR="00334B2F" w:rsidRPr="005E1F72" w14:paraId="7AA6E92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15A6D" w14:textId="77777777" w:rsidR="00334B2F" w:rsidRPr="005E1F72"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4E2B77">
              <w:rPr>
                <w:rFonts w:ascii="GHEA Grapalat" w:hAnsi="GHEA Grapalat" w:cs="Sylfaen"/>
                <w:bCs/>
                <w:i/>
                <w:sz w:val="20"/>
                <w:szCs w:val="20"/>
                <w:lang w:val="hy-AM"/>
              </w:rPr>
              <w:t>պայմանագրի</w:t>
            </w:r>
            <w:r w:rsidR="00C82CF8">
              <w:rPr>
                <w:rFonts w:ascii="GHEA Grapalat" w:hAnsi="GHEA Grapalat" w:cs="Sylfaen"/>
                <w:bCs/>
                <w:i/>
                <w:sz w:val="20"/>
                <w:szCs w:val="20"/>
                <w:lang w:val="hy-AM"/>
              </w:rPr>
              <w:t xml:space="preserve"> կատարման</w:t>
            </w:r>
            <w:r w:rsidR="00AD4D17">
              <w:rPr>
                <w:rFonts w:ascii="GHEA Grapalat" w:hAnsi="GHEA Grapalat" w:cs="Sylfaen"/>
                <w:bCs/>
                <w:i/>
                <w:sz w:val="20"/>
                <w:szCs w:val="20"/>
              </w:rPr>
              <w:t xml:space="preserve"> </w:t>
            </w:r>
            <w:r>
              <w:rPr>
                <w:rFonts w:ascii="GHEA Grapalat" w:hAnsi="GHEA Grapalat" w:cs="Sylfaen"/>
                <w:bCs/>
                <w:i/>
                <w:sz w:val="20"/>
                <w:szCs w:val="20"/>
              </w:rPr>
              <w:t>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334B2F" w:rsidRPr="005E1F72" w14:paraId="7E96479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FD8A1" w14:textId="2FBDEC65" w:rsidR="00334B2F" w:rsidRPr="00BA06C2"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r w:rsidR="000521E1">
              <w:rPr>
                <w:rFonts w:ascii="GHEA Grapalat" w:hAnsi="GHEA Grapalat" w:cs="Sylfaen"/>
                <w:sz w:val="20"/>
                <w:szCs w:val="20"/>
                <w:lang w:val="hy-AM"/>
              </w:rPr>
              <w:t xml:space="preserve"> </w:t>
            </w:r>
            <w:r w:rsidR="000521E1" w:rsidRPr="000521E1">
              <w:rPr>
                <w:rFonts w:ascii="GHEA Grapalat" w:hAnsi="GHEA Grapalat"/>
                <w:b/>
                <w:sz w:val="20"/>
                <w:lang w:val="hy-AM"/>
              </w:rPr>
              <w:t xml:space="preserve"> </w:t>
            </w:r>
            <w:r w:rsidR="00B7666B">
              <w:rPr>
                <w:rFonts w:ascii="GHEA Grapalat" w:hAnsi="GHEA Grapalat"/>
                <w:b/>
                <w:sz w:val="20"/>
                <w:lang w:val="hy-AM"/>
              </w:rPr>
              <w:t>ԵՔ-ԳՀԱՊՁԲ-</w:t>
            </w:r>
            <w:r w:rsidR="00CF5828">
              <w:rPr>
                <w:rFonts w:ascii="GHEA Grapalat" w:hAnsi="GHEA Grapalat"/>
                <w:b/>
                <w:sz w:val="20"/>
                <w:lang w:val="hy-AM"/>
              </w:rPr>
              <w:t>24/33</w:t>
            </w:r>
          </w:p>
        </w:tc>
      </w:tr>
      <w:tr w:rsidR="00334B2F" w:rsidRPr="005E1F72" w14:paraId="34408F26" w14:textId="77777777" w:rsidTr="00BA06C2">
        <w:trPr>
          <w:trHeight w:val="66"/>
        </w:trPr>
        <w:tc>
          <w:tcPr>
            <w:tcW w:w="10980" w:type="dxa"/>
            <w:gridSpan w:val="2"/>
            <w:tcBorders>
              <w:left w:val="single" w:sz="4" w:space="0" w:color="auto"/>
              <w:bottom w:val="single" w:sz="4" w:space="0" w:color="auto"/>
              <w:right w:val="single" w:sz="4" w:space="0" w:color="000000"/>
            </w:tcBorders>
            <w:noWrap/>
            <w:vAlign w:val="bottom"/>
          </w:tcPr>
          <w:p w14:paraId="66465BE7" w14:textId="77777777" w:rsidR="00334B2F" w:rsidRPr="005E1F72" w:rsidRDefault="00334B2F" w:rsidP="00CB0ADE">
            <w:pPr>
              <w:rPr>
                <w:rFonts w:ascii="GHEA Grapalat" w:hAnsi="GHEA Grapalat" w:cs="Arial"/>
                <w:sz w:val="20"/>
                <w:szCs w:val="20"/>
                <w:lang w:val="hy-AM"/>
              </w:rPr>
            </w:pPr>
          </w:p>
        </w:tc>
      </w:tr>
      <w:tr w:rsidR="00334B2F" w:rsidRPr="005E1F72" w14:paraId="600084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083AA"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387E8F4" w14:textId="77777777" w:rsidR="00334B2F" w:rsidRPr="005E1F72" w:rsidRDefault="00334B2F" w:rsidP="00CB0ADE">
            <w:pPr>
              <w:rPr>
                <w:rFonts w:ascii="GHEA Grapalat" w:hAnsi="GHEA Grapalat" w:cs="Sylfaen"/>
                <w:sz w:val="20"/>
                <w:szCs w:val="20"/>
                <w:lang w:val="ru-RU"/>
              </w:rPr>
            </w:pPr>
          </w:p>
        </w:tc>
      </w:tr>
      <w:tr w:rsidR="00334B2F" w:rsidRPr="005E1F72" w14:paraId="277BE27E" w14:textId="77777777" w:rsidTr="00357AF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89A6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26A87421" w14:textId="77777777" w:rsidR="00334B2F" w:rsidRPr="005E1F72" w:rsidRDefault="00334B2F" w:rsidP="00CB0ADE">
            <w:pPr>
              <w:rPr>
                <w:rFonts w:ascii="GHEA Grapalat" w:hAnsi="GHEA Grapalat" w:cs="Sylfaen"/>
                <w:sz w:val="20"/>
                <w:szCs w:val="20"/>
                <w:lang w:val="hy-AM"/>
              </w:rPr>
            </w:pPr>
          </w:p>
        </w:tc>
      </w:tr>
      <w:tr w:rsidR="00334B2F" w:rsidRPr="005E1F72" w14:paraId="05F76D0D" w14:textId="77777777" w:rsidTr="00357AFA">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56ACC0B5" w14:textId="77777777" w:rsidR="00334B2F" w:rsidRPr="005E1F72" w:rsidRDefault="00334B2F"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3C69BDCA" w14:textId="77777777" w:rsidR="00334B2F" w:rsidRPr="005E1F72" w:rsidRDefault="00334B2F" w:rsidP="00CB0ADE">
            <w:pPr>
              <w:rPr>
                <w:rFonts w:ascii="GHEA Grapalat" w:hAnsi="GHEA Grapalat" w:cs="Sylfaen"/>
                <w:sz w:val="20"/>
                <w:szCs w:val="20"/>
              </w:rPr>
            </w:pPr>
          </w:p>
          <w:p w14:paraId="3FA2C6A6"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62ABA718" w14:textId="77777777" w:rsidR="00334B2F" w:rsidRPr="005E1F72" w:rsidRDefault="00334B2F" w:rsidP="00CB0ADE">
            <w:pPr>
              <w:rPr>
                <w:rFonts w:ascii="GHEA Grapalat" w:hAnsi="GHEA Grapalat" w:cs="Tahoma"/>
                <w:color w:val="000000"/>
                <w:sz w:val="20"/>
                <w:szCs w:val="20"/>
              </w:rPr>
            </w:pPr>
          </w:p>
          <w:p w14:paraId="6E3626EC" w14:textId="77777777" w:rsidR="00334B2F" w:rsidRPr="005E1F72" w:rsidRDefault="00334B2F" w:rsidP="00CB0ADE">
            <w:pPr>
              <w:rPr>
                <w:rFonts w:ascii="GHEA Grapalat" w:hAnsi="GHEA Grapalat" w:cs="Sylfaen"/>
                <w:sz w:val="20"/>
                <w:szCs w:val="20"/>
              </w:rPr>
            </w:pPr>
          </w:p>
          <w:p w14:paraId="2E801875"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03370990" w14:textId="77777777" w:rsidR="00334B2F" w:rsidRPr="005E1F72" w:rsidRDefault="00334B2F" w:rsidP="00CB0ADE">
            <w:pPr>
              <w:rPr>
                <w:rFonts w:ascii="GHEA Grapalat" w:hAnsi="GHEA Grapalat" w:cs="Sylfaen"/>
                <w:sz w:val="20"/>
                <w:szCs w:val="20"/>
              </w:rPr>
            </w:pPr>
          </w:p>
          <w:p w14:paraId="7176909B"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6C968C7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Կ.Տ.</w:t>
            </w:r>
          </w:p>
          <w:p w14:paraId="669768E6" w14:textId="77777777" w:rsidR="00334B2F" w:rsidRPr="005E1F72" w:rsidRDefault="00334B2F" w:rsidP="00CB0ADE">
            <w:pPr>
              <w:rPr>
                <w:rFonts w:ascii="GHEA Grapalat" w:hAnsi="GHEA Grapalat" w:cs="Sylfaen"/>
                <w:sz w:val="20"/>
                <w:szCs w:val="20"/>
              </w:rPr>
            </w:pPr>
          </w:p>
        </w:tc>
        <w:tc>
          <w:tcPr>
            <w:tcW w:w="5364" w:type="dxa"/>
            <w:tcBorders>
              <w:top w:val="single" w:sz="4" w:space="0" w:color="auto"/>
              <w:left w:val="nil"/>
              <w:bottom w:val="single" w:sz="4" w:space="0" w:color="auto"/>
              <w:right w:val="single" w:sz="4" w:space="0" w:color="auto"/>
            </w:tcBorders>
            <w:noWrap/>
            <w:vAlign w:val="bottom"/>
          </w:tcPr>
          <w:p w14:paraId="59A03E42" w14:textId="77777777" w:rsidR="00334B2F" w:rsidRPr="005E1F72" w:rsidRDefault="00334B2F"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738149BB" w14:textId="77777777" w:rsidR="00334B2F" w:rsidRPr="005E1F72" w:rsidRDefault="00334B2F" w:rsidP="00CB0ADE">
            <w:pPr>
              <w:jc w:val="right"/>
              <w:rPr>
                <w:rFonts w:ascii="GHEA Grapalat" w:hAnsi="GHEA Grapalat" w:cs="Sylfaen"/>
                <w:sz w:val="20"/>
                <w:szCs w:val="20"/>
              </w:rPr>
            </w:pPr>
          </w:p>
          <w:p w14:paraId="41F69062"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B0DC669" w14:textId="77777777" w:rsidR="00334B2F" w:rsidRPr="005E1F72" w:rsidRDefault="00334B2F" w:rsidP="00CB0ADE">
            <w:pPr>
              <w:jc w:val="right"/>
              <w:rPr>
                <w:rFonts w:ascii="GHEA Grapalat" w:hAnsi="GHEA Grapalat" w:cs="Tahoma"/>
                <w:color w:val="000000"/>
                <w:sz w:val="20"/>
                <w:szCs w:val="20"/>
              </w:rPr>
            </w:pPr>
          </w:p>
          <w:p w14:paraId="4A817692" w14:textId="77777777" w:rsidR="00334B2F" w:rsidRPr="005E1F72" w:rsidRDefault="00334B2F" w:rsidP="00CB0ADE">
            <w:pPr>
              <w:jc w:val="right"/>
              <w:rPr>
                <w:rFonts w:ascii="GHEA Grapalat" w:hAnsi="GHEA Grapalat" w:cs="Tahoma"/>
                <w:color w:val="000000"/>
                <w:sz w:val="20"/>
                <w:szCs w:val="20"/>
              </w:rPr>
            </w:pPr>
          </w:p>
          <w:p w14:paraId="63AEA35E"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BE2F4E" w14:textId="77777777" w:rsidR="00334B2F" w:rsidRPr="005E1F72" w:rsidRDefault="00334B2F" w:rsidP="00CB0ADE">
            <w:pPr>
              <w:jc w:val="right"/>
              <w:rPr>
                <w:rFonts w:ascii="GHEA Grapalat" w:hAnsi="GHEA Grapalat" w:cs="Sylfaen"/>
                <w:sz w:val="20"/>
                <w:szCs w:val="20"/>
              </w:rPr>
            </w:pPr>
          </w:p>
          <w:p w14:paraId="44299B3A"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B34DC63" w14:textId="77777777" w:rsidR="00334B2F" w:rsidRPr="005E1F72" w:rsidRDefault="00334B2F" w:rsidP="00CB0ADE">
            <w:pPr>
              <w:jc w:val="right"/>
              <w:rPr>
                <w:rFonts w:ascii="GHEA Grapalat" w:hAnsi="GHEA Grapalat" w:cs="Sylfaen"/>
                <w:sz w:val="20"/>
                <w:szCs w:val="20"/>
              </w:rPr>
            </w:pPr>
          </w:p>
        </w:tc>
      </w:tr>
      <w:tr w:rsidR="00334B2F" w:rsidRPr="005E1F72" w14:paraId="0C713ADE" w14:textId="77777777" w:rsidTr="00357AFA">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001F5036"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4C54DBD7" w14:textId="77777777" w:rsidR="00334B2F" w:rsidRPr="005E1F72" w:rsidRDefault="00334B2F"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6E82B819"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27DD7C0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76EB4C5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3BDC89DC" w14:textId="77777777" w:rsidR="00334B2F" w:rsidRPr="005E1F72" w:rsidRDefault="00334B2F" w:rsidP="00CB0ADE">
            <w:pPr>
              <w:rPr>
                <w:rFonts w:ascii="GHEA Grapalat" w:hAnsi="GHEA Grapalat" w:cs="Tahoma"/>
                <w:color w:val="000000"/>
                <w:sz w:val="20"/>
                <w:szCs w:val="20"/>
              </w:rPr>
            </w:pPr>
          </w:p>
          <w:p w14:paraId="16A19843" w14:textId="77777777" w:rsidR="00334B2F" w:rsidRPr="005E1F72"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505B05ED"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4EFF28CB" w14:textId="77777777" w:rsidR="00334B2F" w:rsidRPr="005E1F72" w:rsidRDefault="00334B2F" w:rsidP="00CB0ADE">
            <w:pPr>
              <w:jc w:val="right"/>
              <w:rPr>
                <w:rFonts w:ascii="GHEA Grapalat" w:hAnsi="GHEA Grapalat" w:cs="Tahoma"/>
                <w:color w:val="000000"/>
                <w:sz w:val="20"/>
                <w:szCs w:val="20"/>
              </w:rPr>
            </w:pPr>
          </w:p>
          <w:p w14:paraId="2DCCC977" w14:textId="77777777" w:rsidR="00334B2F" w:rsidRPr="005E1F72" w:rsidRDefault="00334B2F" w:rsidP="00CB0ADE">
            <w:pPr>
              <w:jc w:val="right"/>
              <w:rPr>
                <w:rFonts w:ascii="GHEA Grapalat" w:hAnsi="GHEA Grapalat" w:cs="Tahoma"/>
                <w:color w:val="000000"/>
                <w:sz w:val="20"/>
                <w:szCs w:val="20"/>
              </w:rPr>
            </w:pPr>
          </w:p>
          <w:p w14:paraId="2459AC47"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F32F5AA" w14:textId="77777777" w:rsidR="00334B2F" w:rsidRPr="005E1F72" w:rsidRDefault="00334B2F"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01073462" w14:textId="77777777" w:rsidR="00334B2F" w:rsidRPr="005E1F72" w:rsidRDefault="00334B2F" w:rsidP="00CB0ADE">
            <w:pPr>
              <w:jc w:val="right"/>
              <w:rPr>
                <w:rFonts w:ascii="GHEA Grapalat" w:hAnsi="GHEA Grapalat" w:cs="Arial"/>
                <w:sz w:val="20"/>
                <w:szCs w:val="20"/>
                <w:lang w:val="hy-AM"/>
              </w:rPr>
            </w:pPr>
          </w:p>
        </w:tc>
      </w:tr>
      <w:tr w:rsidR="00334B2F" w:rsidRPr="005E1F72" w14:paraId="183360CA" w14:textId="77777777" w:rsidTr="00357AFA">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6EEC1104"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7155BEE6" w14:textId="77777777" w:rsidR="00334B2F" w:rsidRPr="005E1F72" w:rsidRDefault="00334B2F" w:rsidP="00CB0ADE">
            <w:pPr>
              <w:rPr>
                <w:rFonts w:ascii="GHEA Grapalat" w:hAnsi="GHEA Grapalat" w:cs="Sylfaen"/>
                <w:sz w:val="20"/>
                <w:szCs w:val="20"/>
              </w:rPr>
            </w:pPr>
          </w:p>
          <w:p w14:paraId="01896A21" w14:textId="77777777" w:rsidR="00334B2F" w:rsidRPr="005E1F72" w:rsidRDefault="00334B2F" w:rsidP="00CB0ADE">
            <w:pPr>
              <w:rPr>
                <w:rFonts w:ascii="GHEA Grapalat" w:hAnsi="GHEA Grapalat" w:cs="Sylfaen"/>
                <w:sz w:val="20"/>
                <w:szCs w:val="20"/>
              </w:rPr>
            </w:pPr>
          </w:p>
          <w:p w14:paraId="0FB92F1C"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E5104B6" w14:textId="77777777" w:rsidR="00334B2F" w:rsidRPr="005E1F72" w:rsidRDefault="00334B2F" w:rsidP="00CB0ADE">
            <w:pPr>
              <w:rPr>
                <w:rFonts w:ascii="GHEA Grapalat" w:hAnsi="GHEA Grapalat" w:cs="Sylfaen"/>
                <w:sz w:val="20"/>
                <w:szCs w:val="20"/>
              </w:rPr>
            </w:pPr>
          </w:p>
          <w:p w14:paraId="152EA0A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38D629CB" w14:textId="77777777" w:rsidR="00334B2F" w:rsidRPr="005E1F72"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0B0E25A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38C6D6B3" w14:textId="77777777" w:rsidR="00334B2F" w:rsidRPr="005E1F72" w:rsidRDefault="00334B2F" w:rsidP="00CB0ADE">
            <w:pPr>
              <w:rPr>
                <w:rFonts w:ascii="GHEA Grapalat" w:hAnsi="GHEA Grapalat" w:cs="Sylfaen"/>
                <w:sz w:val="20"/>
                <w:szCs w:val="20"/>
              </w:rPr>
            </w:pPr>
          </w:p>
          <w:p w14:paraId="3F276DDD"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66AE9325" w14:textId="77777777" w:rsidR="00334B2F" w:rsidRPr="005E1F72" w:rsidRDefault="00334B2F"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524FE6CE" w14:textId="77777777" w:rsidR="00334B2F" w:rsidRPr="005E1F72" w:rsidRDefault="00334B2F" w:rsidP="00CB0ADE">
            <w:pPr>
              <w:rPr>
                <w:rFonts w:ascii="GHEA Grapalat" w:hAnsi="GHEA Grapalat" w:cs="Sylfaen"/>
                <w:color w:val="000000"/>
                <w:sz w:val="20"/>
                <w:szCs w:val="20"/>
              </w:rPr>
            </w:pPr>
          </w:p>
          <w:p w14:paraId="5E564A0C" w14:textId="77777777" w:rsidR="00334B2F" w:rsidRPr="005E1F72" w:rsidRDefault="00334B2F" w:rsidP="00CB0ADE">
            <w:pPr>
              <w:rPr>
                <w:rFonts w:ascii="GHEA Grapalat" w:hAnsi="GHEA Grapalat" w:cs="Sylfaen"/>
                <w:sz w:val="20"/>
                <w:szCs w:val="20"/>
              </w:rPr>
            </w:pPr>
          </w:p>
          <w:p w14:paraId="2F6386B3" w14:textId="77777777" w:rsidR="00334B2F" w:rsidRPr="005E1F72" w:rsidRDefault="00334B2F" w:rsidP="00CB0ADE">
            <w:pPr>
              <w:jc w:val="right"/>
              <w:rPr>
                <w:rFonts w:ascii="GHEA Grapalat" w:hAnsi="GHEA Grapalat" w:cs="Arial"/>
                <w:sz w:val="20"/>
                <w:szCs w:val="20"/>
              </w:rPr>
            </w:pPr>
          </w:p>
        </w:tc>
      </w:tr>
    </w:tbl>
    <w:p w14:paraId="0614DE1B"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99788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231F4"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334618"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414C222"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689420" w14:textId="77777777" w:rsidR="00334B2F" w:rsidRPr="000B4CF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lastRenderedPageBreak/>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607808A" w14:textId="77777777"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78DB2411" w14:textId="77777777"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14:paraId="640EF9AE" w14:textId="77777777" w:rsidTr="00CB0ADE">
        <w:tc>
          <w:tcPr>
            <w:tcW w:w="720" w:type="dxa"/>
            <w:tcBorders>
              <w:top w:val="single" w:sz="4" w:space="0" w:color="auto"/>
              <w:left w:val="single" w:sz="4" w:space="0" w:color="auto"/>
              <w:bottom w:val="single" w:sz="4" w:space="0" w:color="auto"/>
              <w:right w:val="single" w:sz="4" w:space="0" w:color="auto"/>
            </w:tcBorders>
          </w:tcPr>
          <w:p w14:paraId="0A039CA3"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79CC17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3B6475F"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Նշված դաշտի/</w:t>
            </w:r>
          </w:p>
          <w:p w14:paraId="62DCE53F"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F5384A4" w14:textId="77777777" w:rsidR="00334B2F" w:rsidRPr="005E1F72" w:rsidRDefault="00334B2F"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521470DA"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3A3CE6"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563F3E5C"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53484489"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167A11F1"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14:paraId="4AA1DDD7" w14:textId="77777777" w:rsidTr="00CB0ADE">
        <w:tc>
          <w:tcPr>
            <w:tcW w:w="720" w:type="dxa"/>
            <w:tcBorders>
              <w:top w:val="single" w:sz="4" w:space="0" w:color="auto"/>
              <w:left w:val="single" w:sz="4" w:space="0" w:color="auto"/>
              <w:bottom w:val="single" w:sz="4" w:space="0" w:color="auto"/>
              <w:right w:val="single" w:sz="4" w:space="0" w:color="auto"/>
            </w:tcBorders>
          </w:tcPr>
          <w:p w14:paraId="2D8D6BB8"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56A2DB7"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687DF9"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4B5B803"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A611CFD"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14:paraId="2ED00D15" w14:textId="77777777" w:rsidTr="00CB0ADE">
        <w:tc>
          <w:tcPr>
            <w:tcW w:w="720" w:type="dxa"/>
            <w:tcBorders>
              <w:top w:val="single" w:sz="4" w:space="0" w:color="auto"/>
              <w:left w:val="single" w:sz="4" w:space="0" w:color="auto"/>
              <w:bottom w:val="single" w:sz="4" w:space="0" w:color="auto"/>
              <w:right w:val="single" w:sz="4" w:space="0" w:color="auto"/>
            </w:tcBorders>
          </w:tcPr>
          <w:p w14:paraId="3EC8695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97DAEC2"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5A609E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D6394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E5F731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14:paraId="5156F176" w14:textId="77777777" w:rsidTr="00CB0ADE">
        <w:tc>
          <w:tcPr>
            <w:tcW w:w="720" w:type="dxa"/>
            <w:tcBorders>
              <w:top w:val="single" w:sz="4" w:space="0" w:color="auto"/>
              <w:left w:val="single" w:sz="4" w:space="0" w:color="auto"/>
              <w:bottom w:val="single" w:sz="4" w:space="0" w:color="auto"/>
              <w:right w:val="single" w:sz="4" w:space="0" w:color="auto"/>
            </w:tcBorders>
          </w:tcPr>
          <w:p w14:paraId="7E92A7AE" w14:textId="77777777" w:rsidR="00334B2F" w:rsidRPr="005E1F72" w:rsidRDefault="00334B2F" w:rsidP="00A832D3">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B37C23C"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52353B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50284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2591C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334B2F" w:rsidRPr="005E1F72" w14:paraId="46033BDD" w14:textId="77777777" w:rsidTr="00CB0ADE">
        <w:tc>
          <w:tcPr>
            <w:tcW w:w="720" w:type="dxa"/>
            <w:tcBorders>
              <w:top w:val="single" w:sz="4" w:space="0" w:color="auto"/>
              <w:left w:val="single" w:sz="4" w:space="0" w:color="auto"/>
              <w:bottom w:val="single" w:sz="4" w:space="0" w:color="auto"/>
              <w:right w:val="single" w:sz="4" w:space="0" w:color="auto"/>
            </w:tcBorders>
          </w:tcPr>
          <w:p w14:paraId="0F7A181B" w14:textId="77777777" w:rsidR="00334B2F" w:rsidRPr="005E1F72" w:rsidRDefault="00334B2F" w:rsidP="00A832D3">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FB8E49"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757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3E16A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3EF6C647" w14:textId="77777777"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C215694" w14:textId="77777777" w:rsidR="00334B2F" w:rsidRPr="005E1F72" w:rsidRDefault="00334B2F"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334B2F" w:rsidRPr="005E1F72" w14:paraId="1D39E832" w14:textId="77777777" w:rsidTr="00CB0ADE">
        <w:tc>
          <w:tcPr>
            <w:tcW w:w="720" w:type="dxa"/>
            <w:tcBorders>
              <w:top w:val="single" w:sz="4" w:space="0" w:color="auto"/>
              <w:left w:val="single" w:sz="4" w:space="0" w:color="auto"/>
              <w:bottom w:val="single" w:sz="4" w:space="0" w:color="auto"/>
              <w:right w:val="single" w:sz="4" w:space="0" w:color="auto"/>
            </w:tcBorders>
          </w:tcPr>
          <w:p w14:paraId="051C6DCC" w14:textId="77777777" w:rsidR="00334B2F" w:rsidRPr="005E1F72" w:rsidRDefault="00334B2F" w:rsidP="00A832D3">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EACDCCA" w14:textId="77777777"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9EF54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34214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BED3FA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7B0304D" w14:textId="77777777" w:rsidR="00334B2F" w:rsidRPr="005E1F72" w:rsidRDefault="00334B2F"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3B0C172" w14:textId="77777777" w:rsidTr="00CB0ADE">
        <w:tc>
          <w:tcPr>
            <w:tcW w:w="720" w:type="dxa"/>
            <w:tcBorders>
              <w:top w:val="single" w:sz="4" w:space="0" w:color="auto"/>
              <w:left w:val="single" w:sz="4" w:space="0" w:color="auto"/>
              <w:bottom w:val="single" w:sz="4" w:space="0" w:color="auto"/>
              <w:right w:val="single" w:sz="4" w:space="0" w:color="auto"/>
            </w:tcBorders>
          </w:tcPr>
          <w:p w14:paraId="518D810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C9CED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B4E15D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A7BFE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778E33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EBD3469" w14:textId="77777777" w:rsidTr="00CB0ADE">
        <w:tc>
          <w:tcPr>
            <w:tcW w:w="720" w:type="dxa"/>
            <w:tcBorders>
              <w:top w:val="single" w:sz="4" w:space="0" w:color="auto"/>
              <w:left w:val="single" w:sz="4" w:space="0" w:color="auto"/>
              <w:bottom w:val="single" w:sz="4" w:space="0" w:color="auto"/>
              <w:right w:val="single" w:sz="4" w:space="0" w:color="auto"/>
            </w:tcBorders>
          </w:tcPr>
          <w:p w14:paraId="7EF9E2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70F37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3859E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DE6FB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337106D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221336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4669A0C4" w14:textId="77777777" w:rsidTr="00CB0ADE">
        <w:tc>
          <w:tcPr>
            <w:tcW w:w="720" w:type="dxa"/>
            <w:tcBorders>
              <w:top w:val="single" w:sz="4" w:space="0" w:color="auto"/>
              <w:left w:val="single" w:sz="4" w:space="0" w:color="auto"/>
              <w:bottom w:val="single" w:sz="4" w:space="0" w:color="auto"/>
              <w:right w:val="single" w:sz="4" w:space="0" w:color="auto"/>
            </w:tcBorders>
          </w:tcPr>
          <w:p w14:paraId="5B9052A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BF6E1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F0372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80031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48029CB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742BD6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7EA9CBB" w14:textId="77777777" w:rsidTr="00CB0ADE">
        <w:tc>
          <w:tcPr>
            <w:tcW w:w="720" w:type="dxa"/>
            <w:tcBorders>
              <w:top w:val="single" w:sz="4" w:space="0" w:color="auto"/>
              <w:left w:val="single" w:sz="4" w:space="0" w:color="auto"/>
              <w:bottom w:val="single" w:sz="4" w:space="0" w:color="auto"/>
              <w:right w:val="single" w:sz="4" w:space="0" w:color="auto"/>
            </w:tcBorders>
          </w:tcPr>
          <w:p w14:paraId="5D4952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0ECD8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9292F2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1FEF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339F653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w:t>
            </w:r>
            <w:r w:rsidRPr="005E1F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4FA786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334B2F" w:rsidRPr="005E1F72" w14:paraId="4E495240" w14:textId="77777777" w:rsidTr="00CB0ADE">
        <w:tc>
          <w:tcPr>
            <w:tcW w:w="720" w:type="dxa"/>
            <w:tcBorders>
              <w:top w:val="single" w:sz="4" w:space="0" w:color="auto"/>
              <w:left w:val="single" w:sz="4" w:space="0" w:color="auto"/>
              <w:bottom w:val="single" w:sz="4" w:space="0" w:color="auto"/>
              <w:right w:val="single" w:sz="4" w:space="0" w:color="auto"/>
            </w:tcBorders>
          </w:tcPr>
          <w:p w14:paraId="1E8B6F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6310E2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F80D3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1FA8D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369BDF0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4C7C12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EEC199B" w14:textId="77777777" w:rsidTr="00CB0ADE">
        <w:tc>
          <w:tcPr>
            <w:tcW w:w="720" w:type="dxa"/>
            <w:tcBorders>
              <w:top w:val="single" w:sz="4" w:space="0" w:color="auto"/>
              <w:left w:val="single" w:sz="4" w:space="0" w:color="auto"/>
              <w:bottom w:val="single" w:sz="4" w:space="0" w:color="auto"/>
              <w:right w:val="single" w:sz="4" w:space="0" w:color="auto"/>
            </w:tcBorders>
          </w:tcPr>
          <w:p w14:paraId="6DE548B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023DB7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AA8350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075FF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5FF8EAA1"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E1E44"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33AB97B2" w14:textId="77777777" w:rsidTr="00CB0ADE">
        <w:tc>
          <w:tcPr>
            <w:tcW w:w="720" w:type="dxa"/>
            <w:tcBorders>
              <w:top w:val="single" w:sz="4" w:space="0" w:color="auto"/>
              <w:left w:val="single" w:sz="4" w:space="0" w:color="auto"/>
              <w:bottom w:val="single" w:sz="4" w:space="0" w:color="auto"/>
              <w:right w:val="single" w:sz="4" w:space="0" w:color="auto"/>
            </w:tcBorders>
          </w:tcPr>
          <w:p w14:paraId="329F0F6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B1D94F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8E89F5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34F39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5D71C9C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1570D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35F2EA59" w14:textId="77777777" w:rsidTr="00CB0ADE">
        <w:tc>
          <w:tcPr>
            <w:tcW w:w="720" w:type="dxa"/>
            <w:tcBorders>
              <w:top w:val="single" w:sz="4" w:space="0" w:color="auto"/>
              <w:left w:val="single" w:sz="4" w:space="0" w:color="auto"/>
              <w:bottom w:val="single" w:sz="4" w:space="0" w:color="auto"/>
              <w:right w:val="single" w:sz="4" w:space="0" w:color="auto"/>
            </w:tcBorders>
          </w:tcPr>
          <w:p w14:paraId="58E7540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D8EFAD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138E3D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9869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CFE619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C3436EB" w14:textId="77777777" w:rsidTr="00CB0ADE">
        <w:tc>
          <w:tcPr>
            <w:tcW w:w="720" w:type="dxa"/>
            <w:tcBorders>
              <w:top w:val="single" w:sz="4" w:space="0" w:color="auto"/>
              <w:left w:val="single" w:sz="4" w:space="0" w:color="auto"/>
              <w:bottom w:val="single" w:sz="4" w:space="0" w:color="auto"/>
              <w:right w:val="single" w:sz="4" w:space="0" w:color="auto"/>
            </w:tcBorders>
          </w:tcPr>
          <w:p w14:paraId="431521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C2CFB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A7AB2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5D9A7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8FB699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00FE0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42B3A23" w14:textId="77777777" w:rsidTr="00CB0ADE">
        <w:tc>
          <w:tcPr>
            <w:tcW w:w="720" w:type="dxa"/>
            <w:tcBorders>
              <w:top w:val="single" w:sz="4" w:space="0" w:color="auto"/>
              <w:left w:val="single" w:sz="4" w:space="0" w:color="auto"/>
              <w:bottom w:val="single" w:sz="4" w:space="0" w:color="auto"/>
              <w:right w:val="single" w:sz="4" w:space="0" w:color="auto"/>
            </w:tcBorders>
          </w:tcPr>
          <w:p w14:paraId="6A2B9A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E55F3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824DC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EF40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599EE4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D58010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334B2F" w:rsidRPr="00B76861" w14:paraId="6899BEA8" w14:textId="77777777" w:rsidTr="00CB0ADE">
        <w:tc>
          <w:tcPr>
            <w:tcW w:w="720" w:type="dxa"/>
            <w:tcBorders>
              <w:top w:val="single" w:sz="4" w:space="0" w:color="auto"/>
              <w:left w:val="single" w:sz="4" w:space="0" w:color="auto"/>
              <w:bottom w:val="single" w:sz="4" w:space="0" w:color="auto"/>
              <w:right w:val="single" w:sz="4" w:space="0" w:color="auto"/>
            </w:tcBorders>
          </w:tcPr>
          <w:p w14:paraId="2962221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4C289D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6300EB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B1997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64591DE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9DE1A0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14:paraId="49C37D21" w14:textId="77777777" w:rsidTr="00CB0ADE">
        <w:tc>
          <w:tcPr>
            <w:tcW w:w="720" w:type="dxa"/>
            <w:tcBorders>
              <w:top w:val="single" w:sz="4" w:space="0" w:color="auto"/>
              <w:left w:val="single" w:sz="4" w:space="0" w:color="auto"/>
              <w:bottom w:val="single" w:sz="4" w:space="0" w:color="auto"/>
              <w:right w:val="single" w:sz="4" w:space="0" w:color="auto"/>
            </w:tcBorders>
          </w:tcPr>
          <w:p w14:paraId="6D3428B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50BE89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4E62A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F6FF1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AA652C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B76861" w14:paraId="69451FFC" w14:textId="77777777" w:rsidTr="00CB0ADE">
        <w:tc>
          <w:tcPr>
            <w:tcW w:w="720" w:type="dxa"/>
            <w:tcBorders>
              <w:top w:val="single" w:sz="4" w:space="0" w:color="auto"/>
              <w:left w:val="single" w:sz="4" w:space="0" w:color="auto"/>
              <w:bottom w:val="single" w:sz="4" w:space="0" w:color="auto"/>
              <w:right w:val="single" w:sz="4" w:space="0" w:color="auto"/>
            </w:tcBorders>
          </w:tcPr>
          <w:p w14:paraId="6BA4421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8843C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19DC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A377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AA00DFA" w14:textId="77777777"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14:paraId="67F8DE29" w14:textId="77777777" w:rsidTr="00CB0ADE">
        <w:tc>
          <w:tcPr>
            <w:tcW w:w="720" w:type="dxa"/>
            <w:tcBorders>
              <w:top w:val="single" w:sz="4" w:space="0" w:color="auto"/>
              <w:left w:val="single" w:sz="4" w:space="0" w:color="auto"/>
              <w:bottom w:val="single" w:sz="4" w:space="0" w:color="auto"/>
              <w:right w:val="single" w:sz="4" w:space="0" w:color="auto"/>
            </w:tcBorders>
          </w:tcPr>
          <w:p w14:paraId="1BE9039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53C0ADA"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B793A3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BB34D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CE6BC1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E1F72">
              <w:rPr>
                <w:rFonts w:ascii="GHEA Grapalat" w:hAnsi="GHEA Grapalat"/>
                <w:sz w:val="20"/>
                <w:szCs w:val="20"/>
              </w:rPr>
              <w:lastRenderedPageBreak/>
              <w:t>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ACAFA8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334B2F" w:rsidRPr="00B76861" w14:paraId="1C1EE53D" w14:textId="77777777" w:rsidTr="00CB0ADE">
        <w:tc>
          <w:tcPr>
            <w:tcW w:w="720" w:type="dxa"/>
            <w:tcBorders>
              <w:top w:val="single" w:sz="4" w:space="0" w:color="auto"/>
              <w:left w:val="single" w:sz="4" w:space="0" w:color="auto"/>
              <w:bottom w:val="single" w:sz="4" w:space="0" w:color="auto"/>
              <w:right w:val="single" w:sz="4" w:space="0" w:color="auto"/>
            </w:tcBorders>
          </w:tcPr>
          <w:p w14:paraId="516FA6AE" w14:textId="77777777"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35A4E9B"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A8671A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C2788C"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49974FED"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4CE2125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7E7366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14:paraId="09607FC3" w14:textId="77777777" w:rsidTr="00CB0ADE">
        <w:tc>
          <w:tcPr>
            <w:tcW w:w="720" w:type="dxa"/>
            <w:tcBorders>
              <w:top w:val="single" w:sz="4" w:space="0" w:color="auto"/>
              <w:left w:val="single" w:sz="4" w:space="0" w:color="auto"/>
              <w:bottom w:val="single" w:sz="4" w:space="0" w:color="auto"/>
              <w:right w:val="single" w:sz="4" w:space="0" w:color="auto"/>
            </w:tcBorders>
          </w:tcPr>
          <w:p w14:paraId="684D042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A4AEA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1CCDA6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E3F2B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65E2568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71D636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7B971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334B2F" w:rsidRPr="00B76861" w14:paraId="1FFB85C9" w14:textId="77777777" w:rsidTr="00CB0ADE">
        <w:tc>
          <w:tcPr>
            <w:tcW w:w="720" w:type="dxa"/>
            <w:tcBorders>
              <w:top w:val="single" w:sz="4" w:space="0" w:color="auto"/>
              <w:left w:val="single" w:sz="4" w:space="0" w:color="auto"/>
              <w:bottom w:val="single" w:sz="4" w:space="0" w:color="auto"/>
              <w:right w:val="single" w:sz="4" w:space="0" w:color="auto"/>
            </w:tcBorders>
          </w:tcPr>
          <w:p w14:paraId="56122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B107C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283C92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C822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CEEB93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44B557" w14:textId="77777777"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EDD18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718CED4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4678B66E" w14:textId="77777777" w:rsidR="00334B2F" w:rsidRPr="005E1F72" w:rsidRDefault="00334B2F" w:rsidP="00CB0ADE">
            <w:pPr>
              <w:jc w:val="center"/>
              <w:rPr>
                <w:rFonts w:ascii="GHEA Grapalat" w:hAnsi="GHEA Grapalat"/>
                <w:sz w:val="20"/>
                <w:szCs w:val="20"/>
                <w:lang w:val="hy-AM"/>
              </w:rPr>
            </w:pPr>
          </w:p>
        </w:tc>
      </w:tr>
      <w:tr w:rsidR="00334B2F" w:rsidRPr="00B76861" w14:paraId="213FFFD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48321C"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FB7179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E10D74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F3C9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44656F56"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26D0C5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2C7F0DC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14:paraId="25872694" w14:textId="77777777" w:rsidTr="00CB0ADE">
        <w:tc>
          <w:tcPr>
            <w:tcW w:w="720" w:type="dxa"/>
            <w:tcBorders>
              <w:top w:val="single" w:sz="4" w:space="0" w:color="auto"/>
              <w:left w:val="single" w:sz="4" w:space="0" w:color="auto"/>
              <w:bottom w:val="single" w:sz="4" w:space="0" w:color="auto"/>
              <w:right w:val="single" w:sz="4" w:space="0" w:color="auto"/>
            </w:tcBorders>
          </w:tcPr>
          <w:p w14:paraId="2F4660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FF4AB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1E12F9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EA50D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662B7A4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CFDF40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334B2F" w:rsidRPr="005E1F72" w14:paraId="0D548B7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CDFCF89"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29977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A4316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091F3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61FEEA6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B743E0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057C51A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14:paraId="79304FE0" w14:textId="77777777" w:rsidTr="00CB0ADE">
        <w:tc>
          <w:tcPr>
            <w:tcW w:w="720" w:type="dxa"/>
            <w:tcBorders>
              <w:top w:val="single" w:sz="4" w:space="0" w:color="auto"/>
              <w:left w:val="single" w:sz="4" w:space="0" w:color="auto"/>
              <w:bottom w:val="single" w:sz="4" w:space="0" w:color="auto"/>
              <w:right w:val="single" w:sz="4" w:space="0" w:color="auto"/>
            </w:tcBorders>
          </w:tcPr>
          <w:p w14:paraId="7F7654D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A2112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77E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27D61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E4C906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A4DE3FD" w14:textId="77777777" w:rsidR="00334B2F" w:rsidRPr="005E1F72" w:rsidRDefault="00334B2F" w:rsidP="00CB0ADE">
            <w:pPr>
              <w:jc w:val="center"/>
              <w:rPr>
                <w:rFonts w:ascii="GHEA Grapalat" w:hAnsi="GHEA Grapalat"/>
                <w:sz w:val="20"/>
                <w:szCs w:val="20"/>
              </w:rPr>
            </w:pPr>
          </w:p>
        </w:tc>
      </w:tr>
      <w:tr w:rsidR="00334B2F" w:rsidRPr="005E1F72" w14:paraId="6A94053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7544F4" w14:textId="77777777" w:rsidR="00334B2F" w:rsidRPr="005E1F72" w:rsidRDefault="00334B2F"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6E312C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054BA8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84C38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694D0C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BE3507F" w14:textId="77777777" w:rsidR="00334B2F" w:rsidRPr="005E1F72" w:rsidRDefault="00334B2F" w:rsidP="00CB0ADE">
            <w:pPr>
              <w:jc w:val="center"/>
              <w:rPr>
                <w:rFonts w:ascii="GHEA Grapalat" w:hAnsi="GHEA Grapalat"/>
                <w:sz w:val="20"/>
                <w:szCs w:val="20"/>
              </w:rPr>
            </w:pPr>
          </w:p>
        </w:tc>
      </w:tr>
      <w:tr w:rsidR="00334B2F" w:rsidRPr="005E1F72" w14:paraId="217EA606" w14:textId="77777777" w:rsidTr="00CB0ADE">
        <w:tc>
          <w:tcPr>
            <w:tcW w:w="720" w:type="dxa"/>
            <w:tcBorders>
              <w:top w:val="single" w:sz="4" w:space="0" w:color="auto"/>
              <w:left w:val="single" w:sz="4" w:space="0" w:color="auto"/>
              <w:bottom w:val="single" w:sz="4" w:space="0" w:color="auto"/>
              <w:right w:val="single" w:sz="4" w:space="0" w:color="auto"/>
            </w:tcBorders>
          </w:tcPr>
          <w:p w14:paraId="4B999441"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D96A1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C6C99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0A7A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E9BBC6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97B16E" w14:textId="77777777" w:rsidR="00334B2F" w:rsidRPr="005E1F72" w:rsidRDefault="00334B2F" w:rsidP="00CB0ADE">
            <w:pPr>
              <w:jc w:val="center"/>
              <w:rPr>
                <w:rFonts w:ascii="GHEA Grapalat" w:hAnsi="GHEA Grapalat"/>
                <w:sz w:val="20"/>
                <w:szCs w:val="20"/>
              </w:rPr>
            </w:pPr>
          </w:p>
        </w:tc>
      </w:tr>
      <w:tr w:rsidR="00334B2F" w:rsidRPr="005E1F72" w14:paraId="04B2E262" w14:textId="77777777" w:rsidTr="00CB0ADE">
        <w:tc>
          <w:tcPr>
            <w:tcW w:w="720" w:type="dxa"/>
            <w:tcBorders>
              <w:top w:val="single" w:sz="4" w:space="0" w:color="auto"/>
              <w:left w:val="single" w:sz="4" w:space="0" w:color="auto"/>
              <w:bottom w:val="single" w:sz="4" w:space="0" w:color="auto"/>
              <w:right w:val="single" w:sz="4" w:space="0" w:color="auto"/>
            </w:tcBorders>
          </w:tcPr>
          <w:p w14:paraId="12B3FE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E3A822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59F0A5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5BDFE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3CAA75C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274C4E8" w14:textId="77777777" w:rsidR="00334B2F" w:rsidRPr="005E1F72" w:rsidRDefault="00334B2F" w:rsidP="00CB0ADE">
            <w:pPr>
              <w:jc w:val="center"/>
              <w:rPr>
                <w:rFonts w:ascii="GHEA Grapalat" w:hAnsi="GHEA Grapalat"/>
                <w:sz w:val="20"/>
                <w:szCs w:val="20"/>
              </w:rPr>
            </w:pPr>
          </w:p>
        </w:tc>
      </w:tr>
      <w:tr w:rsidR="00334B2F" w:rsidRPr="005E1F72" w14:paraId="123C8F44" w14:textId="77777777" w:rsidTr="00CB0ADE">
        <w:tc>
          <w:tcPr>
            <w:tcW w:w="720" w:type="dxa"/>
            <w:tcBorders>
              <w:top w:val="single" w:sz="4" w:space="0" w:color="auto"/>
              <w:left w:val="single" w:sz="4" w:space="0" w:color="auto"/>
              <w:bottom w:val="single" w:sz="4" w:space="0" w:color="auto"/>
              <w:right w:val="single" w:sz="4" w:space="0" w:color="auto"/>
            </w:tcBorders>
          </w:tcPr>
          <w:p w14:paraId="5DA384D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2D2C7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1108A3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92E2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17F7F66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B49ECB" w14:textId="77777777" w:rsidR="00334B2F" w:rsidRPr="005E1F72" w:rsidRDefault="00334B2F" w:rsidP="00CB0ADE">
            <w:pPr>
              <w:jc w:val="center"/>
              <w:rPr>
                <w:rFonts w:ascii="GHEA Grapalat" w:hAnsi="GHEA Grapalat"/>
                <w:sz w:val="20"/>
                <w:szCs w:val="20"/>
              </w:rPr>
            </w:pPr>
          </w:p>
        </w:tc>
      </w:tr>
      <w:tr w:rsidR="00334B2F" w:rsidRPr="000E3911" w14:paraId="0DB835C8" w14:textId="77777777" w:rsidTr="00CB0ADE">
        <w:tc>
          <w:tcPr>
            <w:tcW w:w="720" w:type="dxa"/>
            <w:tcBorders>
              <w:top w:val="single" w:sz="4" w:space="0" w:color="auto"/>
              <w:left w:val="single" w:sz="4" w:space="0" w:color="auto"/>
              <w:bottom w:val="single" w:sz="4" w:space="0" w:color="auto"/>
              <w:right w:val="single" w:sz="4" w:space="0" w:color="auto"/>
            </w:tcBorders>
          </w:tcPr>
          <w:p w14:paraId="3850DC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16A8F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D5D58E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27BCA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1C7E2C3D" w14:textId="77777777"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73EF83" w14:textId="77777777" w:rsidR="00334B2F" w:rsidRPr="000E3911" w:rsidRDefault="00334B2F" w:rsidP="00CB0ADE">
            <w:pPr>
              <w:jc w:val="center"/>
              <w:rPr>
                <w:rFonts w:ascii="GHEA Grapalat" w:hAnsi="GHEA Grapalat"/>
                <w:sz w:val="20"/>
                <w:szCs w:val="20"/>
              </w:rPr>
            </w:pPr>
          </w:p>
        </w:tc>
      </w:tr>
    </w:tbl>
    <w:p w14:paraId="6EF3EE2E" w14:textId="77777777" w:rsidR="00334B2F" w:rsidRPr="000F4414" w:rsidRDefault="00334B2F" w:rsidP="00334B2F">
      <w:pPr>
        <w:pStyle w:val="BodyTextIndent"/>
        <w:jc w:val="right"/>
        <w:rPr>
          <w:rFonts w:ascii="GHEA Grapalat" w:hAnsi="GHEA Grapalat" w:cs="Sylfaen"/>
          <w:i w:val="0"/>
          <w:lang w:val="en-US"/>
        </w:rPr>
      </w:pPr>
    </w:p>
    <w:p w14:paraId="1F054137" w14:textId="77777777" w:rsidR="00334B2F" w:rsidRPr="000E3911" w:rsidRDefault="00334B2F" w:rsidP="00334B2F">
      <w:pPr>
        <w:pStyle w:val="BodyTextIndent"/>
        <w:jc w:val="right"/>
        <w:rPr>
          <w:rFonts w:ascii="GHEA Grapalat" w:hAnsi="GHEA Grapalat" w:cs="Sylfaen"/>
          <w:i w:val="0"/>
          <w:lang w:val="en-US"/>
        </w:rPr>
      </w:pPr>
    </w:p>
    <w:p w14:paraId="27A3A10A" w14:textId="77777777" w:rsidR="00334B2F" w:rsidRPr="000E3911" w:rsidRDefault="00334B2F" w:rsidP="00334B2F">
      <w:pPr>
        <w:pStyle w:val="BodyTextIndent"/>
        <w:jc w:val="right"/>
        <w:rPr>
          <w:rFonts w:ascii="GHEA Grapalat" w:hAnsi="GHEA Grapalat" w:cs="Sylfaen"/>
          <w:i w:val="0"/>
          <w:lang w:val="en-US"/>
        </w:rPr>
      </w:pPr>
    </w:p>
    <w:p w14:paraId="4B65D01A" w14:textId="77777777" w:rsidR="00334B2F" w:rsidRPr="000E3911" w:rsidRDefault="00334B2F" w:rsidP="00334B2F">
      <w:pPr>
        <w:pStyle w:val="BodyTextIndent"/>
        <w:jc w:val="right"/>
        <w:rPr>
          <w:rFonts w:ascii="GHEA Grapalat" w:hAnsi="GHEA Grapalat" w:cs="Sylfaen"/>
          <w:i w:val="0"/>
          <w:lang w:val="en-US"/>
        </w:rPr>
      </w:pPr>
    </w:p>
    <w:p w14:paraId="661109F6" w14:textId="77777777" w:rsidR="00E66AA9" w:rsidRDefault="00E66AA9" w:rsidP="00EF3662">
      <w:pPr>
        <w:pStyle w:val="BodyTextIndent3"/>
        <w:spacing w:line="240" w:lineRule="auto"/>
        <w:jc w:val="right"/>
        <w:rPr>
          <w:rFonts w:ascii="GHEA Grapalat" w:hAnsi="GHEA Grapalat" w:cs="Sylfaen"/>
          <w:b/>
          <w:lang w:val="hy-AM"/>
        </w:rPr>
      </w:pPr>
    </w:p>
    <w:p w14:paraId="36B817DB" w14:textId="77777777" w:rsidR="00E66AA9" w:rsidRDefault="00E66AA9" w:rsidP="00EF3662">
      <w:pPr>
        <w:pStyle w:val="BodyTextIndent3"/>
        <w:spacing w:line="240" w:lineRule="auto"/>
        <w:jc w:val="right"/>
        <w:rPr>
          <w:rFonts w:ascii="GHEA Grapalat" w:hAnsi="GHEA Grapalat" w:cs="Sylfaen"/>
          <w:b/>
          <w:lang w:val="hy-AM"/>
        </w:rPr>
      </w:pPr>
    </w:p>
    <w:p w14:paraId="4F77FF34" w14:textId="77777777" w:rsidR="00E66AA9" w:rsidRDefault="00E66AA9" w:rsidP="00EF3662">
      <w:pPr>
        <w:pStyle w:val="BodyTextIndent3"/>
        <w:spacing w:line="240" w:lineRule="auto"/>
        <w:jc w:val="right"/>
        <w:rPr>
          <w:rFonts w:ascii="GHEA Grapalat" w:hAnsi="GHEA Grapalat" w:cs="Sylfaen"/>
          <w:b/>
          <w:lang w:val="hy-AM"/>
        </w:rPr>
      </w:pPr>
    </w:p>
    <w:p w14:paraId="49865524" w14:textId="77777777" w:rsidR="00E66AA9" w:rsidRDefault="00E66AA9" w:rsidP="00EF3662">
      <w:pPr>
        <w:pStyle w:val="BodyTextIndent3"/>
        <w:spacing w:line="240" w:lineRule="auto"/>
        <w:jc w:val="right"/>
        <w:rPr>
          <w:rFonts w:ascii="GHEA Grapalat" w:hAnsi="GHEA Grapalat" w:cs="Sylfaen"/>
          <w:b/>
          <w:lang w:val="hy-AM"/>
        </w:rPr>
      </w:pPr>
    </w:p>
    <w:p w14:paraId="417D2B75" w14:textId="77777777" w:rsidR="00E66AA9" w:rsidRDefault="00E66AA9" w:rsidP="00EF3662">
      <w:pPr>
        <w:pStyle w:val="BodyTextIndent3"/>
        <w:spacing w:line="240" w:lineRule="auto"/>
        <w:jc w:val="right"/>
        <w:rPr>
          <w:rFonts w:ascii="GHEA Grapalat" w:hAnsi="GHEA Grapalat" w:cs="Sylfaen"/>
          <w:b/>
          <w:lang w:val="hy-AM"/>
        </w:rPr>
      </w:pPr>
    </w:p>
    <w:p w14:paraId="79F8F820" w14:textId="77777777" w:rsidR="00E66AA9" w:rsidRDefault="00E66AA9" w:rsidP="00EF3662">
      <w:pPr>
        <w:pStyle w:val="BodyTextIndent3"/>
        <w:spacing w:line="240" w:lineRule="auto"/>
        <w:jc w:val="right"/>
        <w:rPr>
          <w:rFonts w:ascii="GHEA Grapalat" w:hAnsi="GHEA Grapalat" w:cs="Sylfaen"/>
          <w:b/>
          <w:lang w:val="hy-AM"/>
        </w:rPr>
      </w:pPr>
    </w:p>
    <w:p w14:paraId="5F53CE8C" w14:textId="77777777" w:rsidR="00E66AA9" w:rsidRDefault="00E66AA9" w:rsidP="00EF3662">
      <w:pPr>
        <w:pStyle w:val="BodyTextIndent3"/>
        <w:spacing w:line="240" w:lineRule="auto"/>
        <w:jc w:val="right"/>
        <w:rPr>
          <w:rFonts w:ascii="GHEA Grapalat" w:hAnsi="GHEA Grapalat" w:cs="Sylfaen"/>
          <w:b/>
          <w:lang w:val="hy-AM"/>
        </w:rPr>
      </w:pPr>
    </w:p>
    <w:p w14:paraId="2D27B27E" w14:textId="77777777" w:rsidR="00E66AA9" w:rsidRDefault="00E66AA9" w:rsidP="00EF3662">
      <w:pPr>
        <w:pStyle w:val="BodyTextIndent3"/>
        <w:spacing w:line="240" w:lineRule="auto"/>
        <w:jc w:val="right"/>
        <w:rPr>
          <w:rFonts w:ascii="GHEA Grapalat" w:hAnsi="GHEA Grapalat" w:cs="Sylfaen"/>
          <w:b/>
          <w:lang w:val="hy-AM"/>
        </w:rPr>
      </w:pPr>
    </w:p>
    <w:p w14:paraId="66F7593F" w14:textId="77777777" w:rsidR="00E66AA9" w:rsidRDefault="00E66AA9" w:rsidP="00EF3662">
      <w:pPr>
        <w:pStyle w:val="BodyTextIndent3"/>
        <w:spacing w:line="240" w:lineRule="auto"/>
        <w:jc w:val="right"/>
        <w:rPr>
          <w:rFonts w:ascii="GHEA Grapalat" w:hAnsi="GHEA Grapalat" w:cs="Sylfaen"/>
          <w:b/>
          <w:lang w:val="hy-AM"/>
        </w:rPr>
      </w:pPr>
    </w:p>
    <w:p w14:paraId="3A27BF0C" w14:textId="77777777" w:rsidR="00E66AA9" w:rsidRDefault="00E66AA9" w:rsidP="00EF3662">
      <w:pPr>
        <w:pStyle w:val="BodyTextIndent3"/>
        <w:spacing w:line="240" w:lineRule="auto"/>
        <w:jc w:val="right"/>
        <w:rPr>
          <w:rFonts w:ascii="GHEA Grapalat" w:hAnsi="GHEA Grapalat" w:cs="Sylfaen"/>
          <w:b/>
          <w:lang w:val="hy-AM"/>
        </w:rPr>
      </w:pPr>
    </w:p>
    <w:p w14:paraId="21D8FE30" w14:textId="77777777" w:rsidR="00E66AA9" w:rsidRDefault="00E66AA9" w:rsidP="00EF3662">
      <w:pPr>
        <w:pStyle w:val="BodyTextIndent3"/>
        <w:spacing w:line="240" w:lineRule="auto"/>
        <w:jc w:val="right"/>
        <w:rPr>
          <w:rFonts w:ascii="GHEA Grapalat" w:hAnsi="GHEA Grapalat" w:cs="Sylfaen"/>
          <w:b/>
          <w:lang w:val="hy-AM"/>
        </w:rPr>
      </w:pPr>
    </w:p>
    <w:p w14:paraId="1C9C2E36" w14:textId="77777777" w:rsidR="00E66AA9" w:rsidRDefault="00E66AA9" w:rsidP="00EF3662">
      <w:pPr>
        <w:pStyle w:val="BodyTextIndent3"/>
        <w:spacing w:line="240" w:lineRule="auto"/>
        <w:jc w:val="right"/>
        <w:rPr>
          <w:rFonts w:ascii="GHEA Grapalat" w:hAnsi="GHEA Grapalat" w:cs="Sylfaen"/>
          <w:b/>
          <w:lang w:val="hy-AM"/>
        </w:rPr>
      </w:pPr>
    </w:p>
    <w:p w14:paraId="3ECAECC6" w14:textId="77777777" w:rsidR="00071D1C" w:rsidRPr="000B4CF4" w:rsidRDefault="00071D1C" w:rsidP="00EF3662">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 xml:space="preserve">Հավելված </w:t>
      </w:r>
      <w:r w:rsidR="00177245" w:rsidRPr="000B4CF4">
        <w:rPr>
          <w:rFonts w:ascii="GHEA Grapalat" w:hAnsi="GHEA Grapalat" w:cs="Sylfaen"/>
          <w:b/>
          <w:lang w:val="hy-AM"/>
        </w:rPr>
        <w:t>6</w:t>
      </w:r>
    </w:p>
    <w:p w14:paraId="09EA49CA" w14:textId="63250A0B" w:rsidR="00071D1C" w:rsidRPr="005E1F72" w:rsidRDefault="000521E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B7666B">
        <w:rPr>
          <w:rFonts w:ascii="GHEA Grapalat" w:hAnsi="GHEA Grapalat"/>
          <w:b/>
          <w:lang w:val="hy-AM"/>
        </w:rPr>
        <w:t>ԵՔ-ԳՀԱՊՁԲ-</w:t>
      </w:r>
      <w:r w:rsidR="00CF5828">
        <w:rPr>
          <w:rFonts w:ascii="GHEA Grapalat" w:hAnsi="GHEA Grapalat"/>
          <w:b/>
          <w:lang w:val="hy-AM"/>
        </w:rPr>
        <w:t>24/33</w:t>
      </w:r>
      <w:r w:rsidR="00071D1C" w:rsidRPr="005E1F72">
        <w:rPr>
          <w:rFonts w:ascii="GHEA Grapalat" w:hAnsi="GHEA Grapalat" w:cs="Sylfaen"/>
          <w:b/>
          <w:lang w:val="hy-AM"/>
        </w:rPr>
        <w:t>»</w:t>
      </w:r>
      <w:r w:rsidR="00130202" w:rsidRPr="005E1F72">
        <w:rPr>
          <w:rFonts w:ascii="GHEA Grapalat" w:hAnsi="GHEA Grapalat" w:cs="Sylfaen"/>
          <w:b/>
          <w:lang w:val="hy-AM"/>
        </w:rPr>
        <w:t>*</w:t>
      </w:r>
      <w:r w:rsidR="00071D1C" w:rsidRPr="005E1F72">
        <w:rPr>
          <w:rFonts w:ascii="GHEA Grapalat" w:hAnsi="GHEA Grapalat" w:cs="Sylfaen"/>
          <w:b/>
          <w:lang w:val="hy-AM"/>
        </w:rPr>
        <w:t xml:space="preserve">  ծածկագրով</w:t>
      </w:r>
    </w:p>
    <w:p w14:paraId="7C1D8666" w14:textId="188C02A4" w:rsidR="00071D1C" w:rsidRPr="005E1F72" w:rsidRDefault="00F0744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5E1F72">
        <w:rPr>
          <w:rFonts w:ascii="GHEA Grapalat" w:hAnsi="GHEA Grapalat" w:cs="Sylfaen"/>
          <w:b/>
          <w:lang w:val="hy-AM"/>
        </w:rPr>
        <w:t>հրավերի</w:t>
      </w:r>
    </w:p>
    <w:p w14:paraId="13B9E3DB" w14:textId="77777777" w:rsidR="00071D1C" w:rsidRPr="005E1F72" w:rsidRDefault="00071D1C" w:rsidP="00EF3662">
      <w:pPr>
        <w:jc w:val="right"/>
        <w:rPr>
          <w:rFonts w:ascii="GHEA Grapalat" w:hAnsi="GHEA Grapalat"/>
          <w:i/>
          <w:sz w:val="20"/>
          <w:lang w:val="hy-AM"/>
        </w:rPr>
      </w:pPr>
    </w:p>
    <w:p w14:paraId="51644803" w14:textId="443A300E" w:rsidR="00071D1C" w:rsidRPr="005E1F72" w:rsidRDefault="00071D1C" w:rsidP="00EF3662">
      <w:pPr>
        <w:ind w:left="-142" w:firstLine="142"/>
        <w:jc w:val="center"/>
        <w:rPr>
          <w:rFonts w:ascii="GHEA Grapalat" w:hAnsi="GHEA Grapalat"/>
          <w:b/>
          <w:sz w:val="22"/>
          <w:lang w:val="hy-AM"/>
        </w:rPr>
      </w:pPr>
      <w:r w:rsidRPr="005E1F72">
        <w:rPr>
          <w:rFonts w:ascii="GHEA Grapalat" w:hAnsi="GHEA Grapalat" w:cs="Sylfaen"/>
          <w:b/>
          <w:sz w:val="22"/>
          <w:lang w:val="hy-AM"/>
        </w:rPr>
        <w:t>ԱՊՐԱՆՔԻ ՄԱՏԱԿԱՐԱՐՄԱՆ</w:t>
      </w:r>
    </w:p>
    <w:p w14:paraId="0F2B7B60" w14:textId="77777777" w:rsidR="00071D1C" w:rsidRPr="005E1F72" w:rsidRDefault="00071D1C" w:rsidP="00EF3662">
      <w:pPr>
        <w:ind w:left="-142" w:firstLine="142"/>
        <w:jc w:val="center"/>
        <w:rPr>
          <w:rFonts w:ascii="GHEA Grapalat" w:hAnsi="GHEA Grapalat" w:cs="Times Armenian"/>
          <w:b/>
          <w:lang w:val="hy-AM"/>
        </w:rPr>
      </w:pPr>
      <w:r w:rsidRPr="005E1F72">
        <w:rPr>
          <w:rFonts w:ascii="GHEA Grapalat" w:hAnsi="GHEA Grapalat" w:cs="Sylfaen"/>
          <w:b/>
          <w:sz w:val="22"/>
          <w:lang w:val="hy-AM"/>
        </w:rPr>
        <w:t>ՊԱՅՄԱՆԱԳԻՐ</w:t>
      </w:r>
      <w:r w:rsidRPr="005E1F72">
        <w:rPr>
          <w:rFonts w:ascii="GHEA Grapalat" w:hAnsi="GHEA Grapalat" w:cs="Times Armenian"/>
          <w:b/>
          <w:sz w:val="22"/>
          <w:lang w:val="hy-AM"/>
        </w:rPr>
        <w:t xml:space="preserve">   </w:t>
      </w:r>
    </w:p>
    <w:p w14:paraId="1228D504" w14:textId="77777777" w:rsidR="00071D1C" w:rsidRPr="005E1F72" w:rsidRDefault="00071D1C" w:rsidP="00EF3662">
      <w:pPr>
        <w:ind w:left="-142" w:firstLine="142"/>
        <w:jc w:val="center"/>
        <w:rPr>
          <w:rFonts w:ascii="GHEA Grapalat" w:hAnsi="GHEA Grapalat"/>
          <w:b/>
          <w:u w:val="single"/>
          <w:lang w:val="hy-AM"/>
        </w:rPr>
      </w:pPr>
      <w:r w:rsidRPr="005E1F72">
        <w:rPr>
          <w:rFonts w:ascii="GHEA Grapalat" w:hAnsi="GHEA Grapalat"/>
          <w:b/>
          <w:lang w:val="hy-AM"/>
        </w:rPr>
        <w:t xml:space="preserve">N </w:t>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p>
    <w:p w14:paraId="4380A457" w14:textId="77777777" w:rsidR="00071D1C" w:rsidRPr="005E1F72" w:rsidRDefault="00071D1C" w:rsidP="00EF3662">
      <w:pPr>
        <w:jc w:val="center"/>
        <w:rPr>
          <w:rFonts w:ascii="GHEA Grapalat" w:hAnsi="GHEA Grapalat" w:cs="Sylfaen"/>
          <w:sz w:val="20"/>
          <w:lang w:val="hy-AM"/>
        </w:rPr>
      </w:pPr>
    </w:p>
    <w:p w14:paraId="392D65B0"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14:paraId="1DA2E0BD"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p>
    <w:p w14:paraId="0C94774C" w14:textId="77777777" w:rsidR="00071D1C" w:rsidRPr="005E1F72" w:rsidRDefault="009123CA" w:rsidP="00EF3662">
      <w:pPr>
        <w:ind w:firstLine="720"/>
        <w:jc w:val="both"/>
        <w:rPr>
          <w:rFonts w:ascii="GHEA Grapalat" w:hAnsi="GHEA Grapalat"/>
          <w:sz w:val="20"/>
          <w:lang w:val="hy-AM"/>
        </w:rPr>
      </w:pPr>
      <w:r w:rsidRPr="005E1F72">
        <w:rPr>
          <w:rFonts w:ascii="GHEA Grapalat" w:hAnsi="GHEA Grapalat"/>
          <w:u w:val="single"/>
          <w:lang w:val="hy-AM"/>
        </w:rPr>
        <w:t>______</w:t>
      </w:r>
      <w:r w:rsidR="00071D1C" w:rsidRPr="005E1F72">
        <w:rPr>
          <w:rFonts w:ascii="GHEA Grapalat" w:hAnsi="GHEA Grapalat"/>
          <w:u w:val="single"/>
          <w:lang w:val="hy-AM"/>
        </w:rPr>
        <w:t xml:space="preserve">                         </w:t>
      </w:r>
      <w:r w:rsidR="00071D1C" w:rsidRPr="005E1F72">
        <w:rPr>
          <w:rFonts w:ascii="GHEA Grapalat" w:hAnsi="GHEA Grapalat"/>
          <w:sz w:val="20"/>
          <w:lang w:val="hy-AM"/>
        </w:rPr>
        <w:t>-ը ի դեմս _____</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-ի, որը գործում է</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Գնորդ</w:t>
      </w:r>
      <w:r w:rsidR="00071D1C" w:rsidRPr="005E1F72">
        <w:rPr>
          <w:rFonts w:ascii="GHEA Grapalat" w:hAnsi="GHEA Grapalat"/>
          <w:lang w:val="hy-AM"/>
        </w:rPr>
        <w:t>»</w:t>
      </w:r>
      <w:r w:rsidR="00071D1C" w:rsidRPr="005E1F72">
        <w:rPr>
          <w:rFonts w:ascii="GHEA Grapalat" w:hAnsi="GHEA Grapalat"/>
          <w:sz w:val="20"/>
          <w:lang w:val="hy-AM"/>
        </w:rPr>
        <w:t xml:space="preserve">, մի կողմից,  և __________________-ը, ի դեմս տնօրեն _____________________-ի, որը գործում է </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Վաճառող</w:t>
      </w:r>
      <w:r w:rsidR="00071D1C" w:rsidRPr="005E1F72">
        <w:rPr>
          <w:rFonts w:ascii="GHEA Grapalat" w:hAnsi="GHEA Grapalat"/>
          <w:lang w:val="hy-AM"/>
        </w:rPr>
        <w:t>»</w:t>
      </w:r>
      <w:r w:rsidR="00071D1C" w:rsidRPr="005E1F72">
        <w:rPr>
          <w:rFonts w:ascii="GHEA Grapalat" w:hAnsi="GHEA Grapalat"/>
          <w:sz w:val="20"/>
          <w:lang w:val="hy-AM"/>
        </w:rPr>
        <w:t xml:space="preserve"> մյուս կողմից, կնքեցին սույն պայմանագիրը հետևյալի մասին։</w:t>
      </w:r>
    </w:p>
    <w:p w14:paraId="36B160C6" w14:textId="77777777" w:rsidR="00071D1C" w:rsidRPr="005E1F72" w:rsidRDefault="00071D1C" w:rsidP="00EF3662">
      <w:pPr>
        <w:ind w:firstLine="709"/>
        <w:jc w:val="both"/>
        <w:rPr>
          <w:rFonts w:ascii="GHEA Grapalat" w:hAnsi="GHEA Grapalat"/>
          <w:b/>
          <w:sz w:val="20"/>
          <w:lang w:val="hy-AM"/>
        </w:rPr>
      </w:pPr>
    </w:p>
    <w:p w14:paraId="4DDA4E51" w14:textId="77777777" w:rsidR="00071D1C" w:rsidRPr="005E1F72" w:rsidRDefault="00071D1C" w:rsidP="00EF3662">
      <w:pPr>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14:paraId="4AFB50B8" w14:textId="77777777" w:rsidR="00071D1C" w:rsidRPr="005E1F72" w:rsidRDefault="00071D1C" w:rsidP="00EF3662">
      <w:pPr>
        <w:ind w:firstLine="709"/>
        <w:jc w:val="center"/>
        <w:rPr>
          <w:rFonts w:ascii="GHEA Grapalat" w:hAnsi="GHEA Grapalat" w:cs="Times Armenian"/>
          <w:b/>
          <w:sz w:val="20"/>
          <w:lang w:val="hy-AM"/>
        </w:rPr>
      </w:pPr>
    </w:p>
    <w:p w14:paraId="26546DC6" w14:textId="77777777" w:rsidR="00071D1C" w:rsidRPr="005E1F72" w:rsidRDefault="00071D1C" w:rsidP="00EF3662">
      <w:pPr>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w:t>
      </w:r>
      <w:r w:rsidR="009F362C" w:rsidRPr="00AD4D17">
        <w:rPr>
          <w:rFonts w:ascii="GHEA Grapalat" w:hAnsi="GHEA Grapalat" w:cs="Sylfaen"/>
          <w:sz w:val="20"/>
          <w:lang w:val="hy-AM"/>
        </w:rPr>
        <w:t xml:space="preserve"> </w:t>
      </w:r>
      <w:r w:rsidRPr="005E1F72">
        <w:rPr>
          <w:rFonts w:ascii="GHEA Grapalat" w:hAnsi="GHEA Grapalat" w:cs="Sylfaen"/>
          <w:sz w:val="20"/>
          <w:lang w:val="hy-AM"/>
        </w:rPr>
        <w:t>ժամանակացու</w:t>
      </w:r>
      <w:r w:rsidR="009F362C">
        <w:rPr>
          <w:rFonts w:ascii="GHEA Grapalat" w:hAnsi="GHEA Grapalat" w:cs="Sylfaen"/>
          <w:sz w:val="20"/>
          <w:lang w:val="hy-AM"/>
        </w:rPr>
        <w:t>յ</w:t>
      </w:r>
      <w:r w:rsidRPr="005E1F72">
        <w:rPr>
          <w:rFonts w:ascii="GHEA Grapalat" w:hAnsi="GHEA Grapalat" w:cs="Sylfaen"/>
          <w:sz w:val="20"/>
          <w:lang w:val="hy-AM"/>
        </w:rPr>
        <w:t>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14:paraId="100410FC" w14:textId="77777777" w:rsidR="00071D1C" w:rsidRPr="005E1F72" w:rsidRDefault="00071D1C" w:rsidP="00EF3662">
      <w:pPr>
        <w:ind w:firstLine="709"/>
        <w:jc w:val="both"/>
        <w:rPr>
          <w:rFonts w:ascii="GHEA Grapalat" w:hAnsi="GHEA Grapalat" w:cs="Times Armenian"/>
          <w:sz w:val="20"/>
          <w:lang w:val="hy-AM"/>
        </w:rPr>
      </w:pPr>
    </w:p>
    <w:p w14:paraId="384C1CCB" w14:textId="77777777" w:rsidR="00AE492E" w:rsidRPr="005E1F72" w:rsidRDefault="00071D1C" w:rsidP="00AE492E">
      <w:pPr>
        <w:ind w:firstLine="709"/>
        <w:jc w:val="both"/>
        <w:rPr>
          <w:rFonts w:ascii="GHEA Grapalat" w:hAnsi="GHEA Grapalat"/>
          <w:b/>
          <w:sz w:val="20"/>
          <w:lang w:val="hy-AM"/>
        </w:rPr>
      </w:pPr>
      <w:r w:rsidRPr="005E1F72">
        <w:rPr>
          <w:rFonts w:ascii="GHEA Grapalat" w:hAnsi="GHEA Grapalat"/>
          <w:sz w:val="20"/>
          <w:lang w:val="hy-AM"/>
        </w:rPr>
        <w:tab/>
      </w:r>
      <w:r w:rsidR="00AE492E" w:rsidRPr="005E1F72">
        <w:rPr>
          <w:rFonts w:ascii="GHEA Grapalat" w:hAnsi="GHEA Grapalat"/>
          <w:b/>
          <w:sz w:val="20"/>
          <w:lang w:val="hy-AM"/>
        </w:rPr>
        <w:t>2. ԿՈՂՄԵՐԻ ԻՐԱՎՈՒՆՔՆԵՐԸ ԵՎ ՊԱՐՏԱԿԱՆՈՒԹՅՈՒՆՆԵՐԸ</w:t>
      </w:r>
    </w:p>
    <w:p w14:paraId="5AF95C61" w14:textId="77777777" w:rsidR="00AE492E" w:rsidRPr="005E1F72" w:rsidRDefault="00AE492E" w:rsidP="00AE492E">
      <w:pPr>
        <w:ind w:firstLine="709"/>
        <w:jc w:val="both"/>
        <w:rPr>
          <w:rFonts w:ascii="GHEA Grapalat" w:hAnsi="GHEA Grapalat"/>
          <w:sz w:val="20"/>
          <w:lang w:val="hy-AM"/>
        </w:rPr>
      </w:pPr>
    </w:p>
    <w:p w14:paraId="2B59DDC4" w14:textId="77777777" w:rsidR="00AE492E" w:rsidRPr="005E1F72" w:rsidRDefault="00AE492E" w:rsidP="00AE492E">
      <w:pPr>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14:paraId="319D6A97" w14:textId="54200FD9"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88740B">
        <w:rPr>
          <w:rFonts w:ascii="GHEA Grapalat" w:hAnsi="GHEA Grapalat"/>
          <w:sz w:val="20"/>
          <w:lang w:val="hy-AM"/>
        </w:rPr>
        <w:t xml:space="preserve"> </w:t>
      </w:r>
      <w:r w:rsidRPr="005E1F72">
        <w:rPr>
          <w:rFonts w:ascii="GHEA Grapalat" w:hAnsi="GHEA Grapalat"/>
          <w:sz w:val="20"/>
          <w:u w:val="single"/>
          <w:lang w:val="hy-AM"/>
        </w:rPr>
        <w:t xml:space="preserve">  </w:t>
      </w:r>
      <w:r w:rsidR="00E96833">
        <w:rPr>
          <w:rFonts w:ascii="GHEA Grapalat" w:hAnsi="GHEA Grapalat"/>
          <w:sz w:val="20"/>
          <w:u w:val="single"/>
          <w:lang w:val="hy-AM"/>
        </w:rPr>
        <w:t>5</w:t>
      </w:r>
      <w:r w:rsidR="0088740B">
        <w:rPr>
          <w:rFonts w:ascii="GHEA Grapalat" w:hAnsi="GHEA Grapalat"/>
          <w:sz w:val="20"/>
          <w:u w:val="single"/>
          <w:lang w:val="hy-AM"/>
        </w:rPr>
        <w:t xml:space="preserve">   </w:t>
      </w:r>
      <w:r w:rsidRPr="005E1F72">
        <w:rPr>
          <w:rFonts w:ascii="GHEA Grapalat" w:hAnsi="GHEA Grapalat"/>
          <w:sz w:val="20"/>
          <w:lang w:val="hy-AM"/>
        </w:rPr>
        <w:t xml:space="preserve"> օրից ավելի:</w:t>
      </w:r>
    </w:p>
    <w:p w14:paraId="7F0EFA25"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7C9F4EBB"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14:paraId="069C4E5A"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5769442"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14:paraId="21227F58"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14:paraId="437C24DE"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14:paraId="0C9F2095"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FB1B5FE"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14:paraId="6F9F9E26"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982FF94"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193C0A3"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6C51E7F5"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61849EFE"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7D46FE2" w14:textId="77777777" w:rsidR="00AE492E" w:rsidRPr="005E1F72" w:rsidRDefault="00AE492E" w:rsidP="00AE492E">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BD5035F" w14:textId="77777777" w:rsidR="00AE492E" w:rsidRPr="005E1F72" w:rsidRDefault="00AE492E" w:rsidP="00AE492E">
      <w:pPr>
        <w:tabs>
          <w:tab w:val="left" w:pos="720"/>
        </w:tabs>
        <w:ind w:firstLine="709"/>
        <w:jc w:val="both"/>
        <w:rPr>
          <w:rFonts w:ascii="GHEA Grapalat" w:hAnsi="GHEA Grapalat"/>
          <w:sz w:val="20"/>
          <w:lang w:val="hy-AM"/>
        </w:rPr>
      </w:pPr>
      <w:r w:rsidRPr="005E1F72">
        <w:rPr>
          <w:rFonts w:ascii="GHEA Grapalat" w:hAnsi="GHEA Grapalat"/>
          <w:sz w:val="20"/>
          <w:lang w:val="hy-AM"/>
        </w:rPr>
        <w:lastRenderedPageBreak/>
        <w:tab/>
        <w:t>2.1.7.1 Վաճառողի կողմից պայմանագիրը խախտելն էական է համարվում, եթե`</w:t>
      </w:r>
    </w:p>
    <w:p w14:paraId="65EF3E48" w14:textId="77777777" w:rsidR="00AE492E" w:rsidRPr="005E1F72" w:rsidRDefault="00AE492E" w:rsidP="00AE492E">
      <w:pPr>
        <w:tabs>
          <w:tab w:val="left" w:pos="720"/>
        </w:tabs>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26354A37" w14:textId="75A52CA8" w:rsidR="00AE492E" w:rsidRPr="005E1F72" w:rsidRDefault="00AE492E" w:rsidP="00AE492E">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Pr="005E1F72">
        <w:rPr>
          <w:rFonts w:ascii="GHEA Grapalat" w:hAnsi="GHEA Grapalat"/>
          <w:sz w:val="20"/>
          <w:u w:val="single"/>
          <w:lang w:val="hy-AM"/>
        </w:rPr>
        <w:t xml:space="preserve">     </w:t>
      </w:r>
      <w:r w:rsidR="00E96833">
        <w:rPr>
          <w:rFonts w:ascii="GHEA Grapalat" w:hAnsi="GHEA Grapalat"/>
          <w:sz w:val="20"/>
          <w:u w:val="single"/>
          <w:lang w:val="hy-AM"/>
        </w:rPr>
        <w:t>5</w:t>
      </w:r>
      <w:r w:rsidRPr="005E1F72">
        <w:rPr>
          <w:rFonts w:ascii="GHEA Grapalat" w:hAnsi="GHEA Grapalat"/>
          <w:sz w:val="20"/>
          <w:u w:val="single"/>
          <w:lang w:val="hy-AM"/>
        </w:rPr>
        <w:t xml:space="preserve">   </w:t>
      </w:r>
      <w:r w:rsidRPr="005E1F72">
        <w:rPr>
          <w:rFonts w:ascii="GHEA Grapalat" w:hAnsi="GHEA Grapalat"/>
          <w:sz w:val="20"/>
          <w:lang w:val="hy-AM"/>
        </w:rPr>
        <w:t xml:space="preserve"> օրից ավելի,</w:t>
      </w:r>
    </w:p>
    <w:p w14:paraId="656CF5B2" w14:textId="77777777" w:rsidR="00AE492E" w:rsidRPr="005E1F72" w:rsidRDefault="00AE492E" w:rsidP="00AE492E">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14:paraId="201AA613" w14:textId="77777777" w:rsidR="00AE492E" w:rsidRPr="005E1F72" w:rsidRDefault="00AE492E" w:rsidP="00AE492E">
      <w:pPr>
        <w:tabs>
          <w:tab w:val="left" w:pos="720"/>
        </w:tabs>
        <w:ind w:firstLine="709"/>
        <w:jc w:val="both"/>
        <w:rPr>
          <w:rFonts w:ascii="GHEA Grapalat" w:hAnsi="GHEA Grapalat"/>
          <w:sz w:val="12"/>
          <w:szCs w:val="12"/>
          <w:lang w:val="hy-AM"/>
        </w:rPr>
      </w:pPr>
    </w:p>
    <w:p w14:paraId="3961FCC5" w14:textId="77777777" w:rsidR="00AE492E" w:rsidRPr="005E1F72" w:rsidRDefault="00AE492E" w:rsidP="00AE492E">
      <w:pPr>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14:paraId="7F2AF18C"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2D817BDA"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B791490"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4F16C542"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79A52DD"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3669B29D" w14:textId="77777777" w:rsidR="00AE492E" w:rsidRPr="005E1F72" w:rsidRDefault="00AE492E" w:rsidP="00AE492E">
      <w:pPr>
        <w:ind w:firstLine="709"/>
        <w:jc w:val="both"/>
        <w:rPr>
          <w:rFonts w:ascii="GHEA Grapalat" w:hAnsi="GHEA Grapalat"/>
          <w:sz w:val="20"/>
          <w:lang w:val="hy-AM"/>
        </w:rPr>
      </w:pPr>
    </w:p>
    <w:p w14:paraId="0FF61212" w14:textId="77777777" w:rsidR="00AE492E" w:rsidRPr="005E1F72" w:rsidRDefault="00AE492E" w:rsidP="00AE492E">
      <w:pPr>
        <w:ind w:firstLine="709"/>
        <w:jc w:val="both"/>
        <w:rPr>
          <w:rFonts w:ascii="GHEA Grapalat" w:hAnsi="GHEA Grapalat"/>
          <w:b/>
          <w:sz w:val="20"/>
          <w:lang w:val="hy-AM"/>
        </w:rPr>
      </w:pPr>
      <w:r w:rsidRPr="005E1F72">
        <w:rPr>
          <w:rFonts w:ascii="GHEA Grapalat" w:hAnsi="GHEA Grapalat"/>
          <w:b/>
          <w:sz w:val="20"/>
          <w:lang w:val="hy-AM"/>
        </w:rPr>
        <w:t>2.3 Վաճառողն իրավունք ունի`</w:t>
      </w:r>
    </w:p>
    <w:p w14:paraId="6E1FF8A1"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14:paraId="5B922C40"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1B88585"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2.3.3 Միակողմանի լուծել պայմանագիրը (լրիվ կամ մասնակի), եթե Գնորդն էականորեն խախտել է պայմանագիրը:</w:t>
      </w:r>
    </w:p>
    <w:p w14:paraId="6EE6F2DD"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2D00074A"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2.3.4 Գնորդի համաձայնությամբ վաղաժամկետ մատակարարել ապրանքը։ </w:t>
      </w:r>
    </w:p>
    <w:p w14:paraId="75247739" w14:textId="77777777" w:rsidR="00AE492E" w:rsidRPr="005E1F72" w:rsidRDefault="00AE492E" w:rsidP="00AE492E">
      <w:pPr>
        <w:ind w:firstLine="709"/>
        <w:jc w:val="both"/>
        <w:rPr>
          <w:rFonts w:ascii="GHEA Grapalat" w:hAnsi="GHEA Grapalat"/>
          <w:sz w:val="20"/>
          <w:lang w:val="hy-AM"/>
        </w:rPr>
      </w:pPr>
    </w:p>
    <w:p w14:paraId="12FEC1A4" w14:textId="77777777" w:rsidR="00AE492E" w:rsidRPr="005E1F72" w:rsidRDefault="00AE492E" w:rsidP="00AE492E">
      <w:pPr>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14:paraId="525774D6"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14:paraId="002A21CB"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B5F195F"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14:paraId="3A5D4D4C"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86B212C"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30E4502E"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41E4BB38"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6.2 և 6.3  կետերով նախատեսված տույժը և տուգանքը։</w:t>
      </w:r>
    </w:p>
    <w:p w14:paraId="7EEF2A42"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14:paraId="38351ACA"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 xml:space="preserve">9 </w:t>
      </w:r>
      <w:r w:rsidRPr="005E1F72">
        <w:rPr>
          <w:rFonts w:ascii="GHEA Grapalat" w:hAnsi="GHEA Grapalat"/>
          <w:sz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14:paraId="6851981D" w14:textId="77777777" w:rsidR="00AE492E" w:rsidRDefault="00AE492E" w:rsidP="00AE492E">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10</w:t>
      </w:r>
      <w:r w:rsidRPr="005E1F72">
        <w:rPr>
          <w:rFonts w:ascii="GHEA Grapalat" w:hAnsi="GHEA Grapalat"/>
          <w:sz w:val="20"/>
          <w:lang w:val="hy-AM"/>
        </w:rPr>
        <w:t xml:space="preserve"> </w:t>
      </w:r>
      <w:r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D457D7C" w14:textId="77777777" w:rsidR="00AE492E" w:rsidRPr="005E1F72" w:rsidRDefault="00AE492E" w:rsidP="00AE492E">
      <w:pPr>
        <w:ind w:firstLine="709"/>
        <w:jc w:val="both"/>
        <w:rPr>
          <w:rFonts w:ascii="GHEA Grapalat" w:hAnsi="GHEA Grapalat"/>
          <w:lang w:val="hy-AM"/>
        </w:rPr>
      </w:pPr>
    </w:p>
    <w:p w14:paraId="0DEBB592" w14:textId="77777777" w:rsidR="00AE492E" w:rsidRPr="00381A2C" w:rsidRDefault="00AE492E" w:rsidP="00AE492E">
      <w:pPr>
        <w:ind w:firstLine="709"/>
        <w:jc w:val="center"/>
        <w:rPr>
          <w:rFonts w:ascii="GHEA Grapalat" w:hAnsi="GHEA Grapalat"/>
          <w:b/>
          <w:sz w:val="20"/>
          <w:lang w:val="hy-AM"/>
        </w:rPr>
      </w:pPr>
      <w:r w:rsidRPr="005E1F72">
        <w:rPr>
          <w:rFonts w:ascii="GHEA Grapalat" w:hAnsi="GHEA Grapalat"/>
          <w:b/>
          <w:sz w:val="20"/>
          <w:lang w:val="hy-AM"/>
        </w:rPr>
        <w:lastRenderedPageBreak/>
        <w:t xml:space="preserve">3. ՊԱՅՄԱՆԱԳՐԻ ԳԻՆԸ ԵՎ ՎՃԱՐՄԱՆ </w:t>
      </w:r>
      <w:r w:rsidRPr="00381A2C">
        <w:rPr>
          <w:rFonts w:ascii="GHEA Grapalat" w:hAnsi="GHEA Grapalat"/>
          <w:b/>
          <w:sz w:val="20"/>
          <w:lang w:val="hy-AM"/>
        </w:rPr>
        <w:t>ԿԱՐԳԸ</w:t>
      </w:r>
    </w:p>
    <w:p w14:paraId="26A16C5F" w14:textId="77777777" w:rsidR="00AE492E" w:rsidRPr="005E1F72" w:rsidRDefault="00AE492E" w:rsidP="00AE492E">
      <w:pPr>
        <w:ind w:firstLine="709"/>
        <w:jc w:val="both"/>
        <w:rPr>
          <w:rFonts w:ascii="GHEA Grapalat" w:hAnsi="GHEA Grapalat"/>
          <w:sz w:val="20"/>
          <w:lang w:val="hy-AM"/>
        </w:rPr>
      </w:pPr>
      <w:r w:rsidRPr="00381A2C">
        <w:rPr>
          <w:rFonts w:ascii="GHEA Grapalat" w:hAnsi="GHEA Grapalat"/>
          <w:sz w:val="20"/>
          <w:lang w:val="hy-AM"/>
        </w:rPr>
        <w:t>3.1  Պայմանագրի գինը կազմում է ________________ ՀՀ դրամ, ներառյալ ԱԱՀ-ն:</w:t>
      </w:r>
      <w:r>
        <w:rPr>
          <w:rStyle w:val="FootnoteReference"/>
          <w:rFonts w:ascii="GHEA Grapalat" w:hAnsi="GHEA Grapalat"/>
          <w:sz w:val="20"/>
          <w:lang w:val="hy-AM"/>
        </w:rPr>
        <w:footnoteReference w:id="9"/>
      </w:r>
      <w:r>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14:paraId="19C7332F" w14:textId="77777777" w:rsidR="00AE492E" w:rsidRPr="005E1F72" w:rsidRDefault="00AE492E" w:rsidP="00AE492E">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3BDA9506" w14:textId="5C738304" w:rsidR="00AE492E" w:rsidRDefault="00AE492E" w:rsidP="00AE492E">
      <w:pPr>
        <w:ind w:firstLine="709"/>
        <w:jc w:val="both"/>
        <w:rPr>
          <w:rFonts w:ascii="GHEA Grapalat" w:hAnsi="GHEA Grapalat"/>
          <w:sz w:val="20"/>
          <w:lang w:val="hy-AM"/>
        </w:rPr>
      </w:pPr>
      <w:r w:rsidRPr="005E1F72">
        <w:rPr>
          <w:rFonts w:ascii="GHEA Grapalat" w:hAnsi="GHEA Grapalat"/>
          <w:sz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w:t>
      </w:r>
      <w:r w:rsidR="000F24CE">
        <w:rPr>
          <w:rFonts w:ascii="GHEA Grapalat" w:hAnsi="GHEA Grapalat"/>
          <w:sz w:val="20"/>
          <w:lang w:val="hy-AM"/>
        </w:rPr>
        <w:t xml:space="preserve"> /համաձայնագրի/ </w:t>
      </w:r>
      <w:r w:rsidRPr="005E1F72">
        <w:rPr>
          <w:rFonts w:ascii="GHEA Grapalat" w:hAnsi="GHEA Grapalat"/>
          <w:sz w:val="20"/>
          <w:lang w:val="hy-AM"/>
        </w:rPr>
        <w:t>վճարման  ժամանակացույցով (հավելված N 2) նախատեսված ամի</w:t>
      </w:r>
      <w:r>
        <w:rPr>
          <w:rFonts w:ascii="GHEA Grapalat" w:hAnsi="GHEA Grapalat"/>
          <w:sz w:val="20"/>
          <w:lang w:val="hy-AM"/>
        </w:rPr>
        <w:t>ս</w:t>
      </w:r>
      <w:r w:rsidRPr="005E1F72">
        <w:rPr>
          <w:rFonts w:ascii="GHEA Grapalat" w:hAnsi="GHEA Grapalat"/>
          <w:sz w:val="20"/>
          <w:lang w:val="hy-AM"/>
        </w:rPr>
        <w:t xml:space="preserve">ներին, բայց ոչ ուշ, քան մինչև տվյալ տարվա դեկտեմբերի </w:t>
      </w:r>
      <w:r w:rsidR="00E96833">
        <w:rPr>
          <w:rFonts w:ascii="GHEA Grapalat" w:hAnsi="GHEA Grapalat"/>
          <w:sz w:val="20"/>
          <w:lang w:val="hy-AM"/>
        </w:rPr>
        <w:t>25</w:t>
      </w:r>
      <w:r w:rsidRPr="005E1F72">
        <w:rPr>
          <w:rFonts w:ascii="GHEA Grapalat" w:hAnsi="GHEA Grapalat"/>
          <w:sz w:val="20"/>
          <w:lang w:val="hy-AM"/>
        </w:rPr>
        <w:t xml:space="preserve">-ը: </w:t>
      </w:r>
    </w:p>
    <w:p w14:paraId="4B93D302" w14:textId="77777777" w:rsidR="00AE492E" w:rsidRDefault="00AE492E" w:rsidP="00AE492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r w:rsidRPr="001D3B01">
        <w:rPr>
          <w:rStyle w:val="FootnoteReference"/>
          <w:rFonts w:ascii="GHEA Grapalat" w:hAnsi="GHEA Grapalat"/>
          <w:sz w:val="20"/>
          <w:lang w:val="hy-AM"/>
        </w:rPr>
        <w:footnoteReference w:id="10"/>
      </w:r>
      <w:r w:rsidRPr="001D3B01">
        <w:rPr>
          <w:rFonts w:ascii="GHEA Grapalat" w:hAnsi="GHEA Grapalat"/>
          <w:sz w:val="20"/>
          <w:lang w:val="hy-AM"/>
        </w:rPr>
        <w:t>:</w:t>
      </w:r>
    </w:p>
    <w:p w14:paraId="0112C6AD" w14:textId="77777777" w:rsidR="00AE492E" w:rsidRDefault="00AE492E" w:rsidP="00AE492E">
      <w:pPr>
        <w:ind w:firstLine="709"/>
        <w:jc w:val="both"/>
        <w:rPr>
          <w:rFonts w:ascii="GHEA Grapalat" w:hAnsi="GHEA Grapalat"/>
          <w:sz w:val="20"/>
          <w:lang w:val="hy-AM"/>
        </w:rPr>
      </w:pPr>
    </w:p>
    <w:p w14:paraId="173AC03F" w14:textId="77777777" w:rsidR="00AE492E" w:rsidRPr="005E1F72" w:rsidRDefault="00AE492E" w:rsidP="00AE492E">
      <w:pPr>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14:paraId="43EDDF58" w14:textId="77777777" w:rsidR="00AE492E" w:rsidRPr="000B4CF4"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Pr="000B4CF4">
        <w:rPr>
          <w:rFonts w:ascii="GHEA Grapalat" w:hAnsi="GHEA Grapalat"/>
          <w:sz w:val="20"/>
          <w:lang w:val="hy-AM"/>
        </w:rPr>
        <w:t xml:space="preserve"> </w:t>
      </w:r>
    </w:p>
    <w:p w14:paraId="232ACC39" w14:textId="77777777" w:rsidR="00AE492E" w:rsidRPr="00962AC7" w:rsidRDefault="00AE492E" w:rsidP="00AE492E">
      <w:pPr>
        <w:ind w:firstLine="709"/>
        <w:jc w:val="both"/>
        <w:rPr>
          <w:rFonts w:ascii="GHEA Grapalat" w:hAnsi="GHEA Grapalat"/>
          <w:sz w:val="20"/>
          <w:lang w:val="hy-AM"/>
        </w:rPr>
      </w:pPr>
    </w:p>
    <w:p w14:paraId="3BE95BD5" w14:textId="77777777" w:rsidR="00AE492E" w:rsidRPr="005E1F72" w:rsidRDefault="00AE492E" w:rsidP="00AE492E">
      <w:pPr>
        <w:ind w:firstLine="709"/>
        <w:jc w:val="center"/>
        <w:rPr>
          <w:rFonts w:ascii="GHEA Grapalat" w:hAnsi="GHEA Grapalat"/>
          <w:b/>
          <w:sz w:val="20"/>
          <w:lang w:val="hy-AM"/>
        </w:rPr>
      </w:pPr>
      <w:r w:rsidRPr="00962AC7">
        <w:rPr>
          <w:rFonts w:ascii="GHEA Grapalat" w:hAnsi="GHEA Grapalat"/>
          <w:b/>
          <w:sz w:val="20"/>
          <w:lang w:val="hy-AM"/>
        </w:rPr>
        <w:t>5. ԱՊՐԱՆՔԻ ՀԱՆՁՆՈՒՄԸ ԵՎ ԸՆԴՈՒՆՈՒՄԸ</w:t>
      </w:r>
    </w:p>
    <w:p w14:paraId="0274CBE8" w14:textId="77777777" w:rsidR="00AE492E" w:rsidRPr="005E1F72" w:rsidRDefault="00AE492E" w:rsidP="00AE492E">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5BF285F" w14:textId="77777777" w:rsidR="00AE492E" w:rsidRPr="005E1F72" w:rsidRDefault="00AE492E" w:rsidP="00AE492E">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217C9AFC" w14:textId="149CCE11" w:rsidR="00AE492E" w:rsidRPr="005E1F72" w:rsidRDefault="00AE492E" w:rsidP="00AE492E">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5E1F72">
        <w:rPr>
          <w:rFonts w:ascii="GHEA Grapalat" w:hAnsi="GHEA Grapalat" w:cs="Sylfaen"/>
          <w:sz w:val="20"/>
          <w:szCs w:val="20"/>
          <w:u w:val="single"/>
          <w:lang w:val="hy-AM"/>
        </w:rPr>
        <w:t xml:space="preserve">     </w:t>
      </w:r>
      <w:r w:rsidRPr="005E1F72">
        <w:rPr>
          <w:rFonts w:ascii="GHEA Grapalat" w:hAnsi="GHEA Grapalat" w:cs="Sylfaen"/>
          <w:sz w:val="20"/>
          <w:szCs w:val="20"/>
          <w:lang w:val="hy-AM"/>
        </w:rPr>
        <w:t xml:space="preserve"> </w:t>
      </w:r>
      <w:r w:rsidR="00E6596F">
        <w:rPr>
          <w:rFonts w:ascii="GHEA Grapalat" w:hAnsi="GHEA Grapalat" w:cs="Sylfaen"/>
          <w:sz w:val="20"/>
          <w:szCs w:val="20"/>
          <w:lang w:val="hy-AM"/>
        </w:rPr>
        <w:t xml:space="preserve">10 </w:t>
      </w:r>
      <w:r w:rsidRPr="005E1F72">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44527131" w14:textId="77777777" w:rsidR="00AE492E" w:rsidRPr="005E1F72" w:rsidRDefault="00AE492E" w:rsidP="00AE492E">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29CD2EC2" w14:textId="77777777" w:rsidR="00AE492E" w:rsidRPr="005E1F72" w:rsidRDefault="00AE492E" w:rsidP="00AE492E">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14:paraId="3F8786AB" w14:textId="77777777" w:rsidR="00AE492E" w:rsidRPr="005E1F72" w:rsidRDefault="00AE492E" w:rsidP="00AE492E">
      <w:pPr>
        <w:ind w:firstLine="720"/>
        <w:jc w:val="both"/>
        <w:rPr>
          <w:rFonts w:ascii="GHEA Grapalat" w:hAnsi="GHEA Grapalat" w:cs="Sylfaen"/>
          <w:sz w:val="20"/>
          <w:lang w:val="hy-AM"/>
        </w:rPr>
      </w:pPr>
    </w:p>
    <w:p w14:paraId="4D461ED2" w14:textId="77777777" w:rsidR="00AE492E" w:rsidRPr="005E1F72" w:rsidRDefault="00AE492E" w:rsidP="00AE492E">
      <w:pPr>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14:paraId="161929D2"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5E66145C" w14:textId="1D1C23EF"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2A4619">
        <w:rPr>
          <w:rFonts w:ascii="GHEA Grapalat" w:hAnsi="GHEA Grapalat"/>
          <w:sz w:val="20"/>
          <w:lang w:val="hy-AM"/>
        </w:rPr>
        <w:t xml:space="preserve">աշխատանքային </w:t>
      </w:r>
      <w:r w:rsidRPr="005E1F72">
        <w:rPr>
          <w:rFonts w:ascii="GHEA Grapalat" w:hAnsi="GHEA Grapalat"/>
          <w:sz w:val="20"/>
          <w:lang w:val="hy-AM"/>
        </w:rPr>
        <w:t>օրվա համար գանձվում է տույժ` մատակարարման ենթակա, սակայն չմատակարարված ապրանքի գնի 0,</w:t>
      </w:r>
      <w:r w:rsidR="00995725">
        <w:rPr>
          <w:rFonts w:ascii="GHEA Grapalat" w:hAnsi="GHEA Grapalat"/>
          <w:sz w:val="20"/>
          <w:lang w:val="hy-AM"/>
        </w:rPr>
        <w:t>0</w:t>
      </w:r>
      <w:r w:rsidR="00B9199D">
        <w:rPr>
          <w:rFonts w:ascii="GHEA Grapalat" w:hAnsi="GHEA Grapalat"/>
          <w:sz w:val="20"/>
          <w:lang w:val="hy-AM"/>
        </w:rPr>
        <w:t>5</w:t>
      </w:r>
      <w:r w:rsidRPr="005E1F72">
        <w:rPr>
          <w:rFonts w:ascii="GHEA Grapalat" w:hAnsi="GHEA Grapalat"/>
          <w:sz w:val="20"/>
          <w:lang w:val="hy-AM"/>
        </w:rPr>
        <w:t xml:space="preserve"> </w:t>
      </w:r>
      <w:r w:rsidRPr="005E1F72">
        <w:rPr>
          <w:rFonts w:ascii="GHEA Grapalat" w:hAnsi="GHEA Grapalat" w:cs="Sylfaen"/>
          <w:sz w:val="20"/>
          <w:lang w:val="hy-AM"/>
        </w:rPr>
        <w:t xml:space="preserve">(զրո ամբողջ </w:t>
      </w:r>
      <w:r w:rsidR="00B9199D">
        <w:rPr>
          <w:rFonts w:ascii="GHEA Grapalat" w:hAnsi="GHEA Grapalat" w:cs="Sylfaen"/>
          <w:sz w:val="20"/>
          <w:lang w:val="hy-AM"/>
        </w:rPr>
        <w:t>հինգ</w:t>
      </w:r>
      <w:r w:rsidR="00F312E8">
        <w:rPr>
          <w:rFonts w:ascii="GHEA Grapalat" w:hAnsi="GHEA Grapalat" w:cs="Sylfaen"/>
          <w:sz w:val="20"/>
          <w:lang w:val="hy-AM"/>
        </w:rPr>
        <w:t xml:space="preserve"> </w:t>
      </w:r>
      <w:r w:rsidRPr="005E1F72">
        <w:rPr>
          <w:rFonts w:ascii="GHEA Grapalat" w:hAnsi="GHEA Grapalat" w:cs="Sylfaen"/>
          <w:sz w:val="20"/>
          <w:lang w:val="hy-AM"/>
        </w:rPr>
        <w:t>հարյուրերորդական) տոկոսի</w:t>
      </w:r>
      <w:r w:rsidRPr="005E1F72">
        <w:rPr>
          <w:rFonts w:ascii="GHEA Grapalat" w:hAnsi="GHEA Grapalat"/>
          <w:sz w:val="20"/>
          <w:lang w:val="hy-AM"/>
        </w:rPr>
        <w:t xml:space="preserve">  չափով։</w:t>
      </w:r>
    </w:p>
    <w:p w14:paraId="0D27FAAC" w14:textId="6C40AAEF" w:rsidR="00AE492E" w:rsidRPr="002A4619"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995725">
        <w:rPr>
          <w:rFonts w:ascii="GHEA Grapalat" w:hAnsi="GHEA Grapalat"/>
          <w:sz w:val="20"/>
          <w:lang w:val="hy-AM"/>
        </w:rPr>
        <w:t>0,</w:t>
      </w:r>
      <w:r w:rsidR="00B9199D">
        <w:rPr>
          <w:rFonts w:ascii="GHEA Grapalat" w:hAnsi="GHEA Grapalat"/>
          <w:sz w:val="20"/>
          <w:lang w:val="hy-AM"/>
        </w:rPr>
        <w:t>5</w:t>
      </w:r>
      <w:r w:rsidRPr="005E1F72">
        <w:rPr>
          <w:rFonts w:ascii="GHEA Grapalat" w:hAnsi="GHEA Grapalat"/>
          <w:sz w:val="20"/>
          <w:lang w:val="hy-AM"/>
        </w:rPr>
        <w:t xml:space="preserve"> </w:t>
      </w:r>
      <w:r w:rsidRPr="005E1F72">
        <w:rPr>
          <w:rFonts w:ascii="GHEA Grapalat" w:hAnsi="GHEA Grapalat" w:cs="Sylfaen"/>
          <w:sz w:val="20"/>
          <w:lang w:val="hy-AM"/>
        </w:rPr>
        <w:t>(</w:t>
      </w:r>
      <w:r w:rsidR="00995725" w:rsidRPr="005E1F72">
        <w:rPr>
          <w:rFonts w:ascii="GHEA Grapalat" w:hAnsi="GHEA Grapalat" w:cs="Sylfaen"/>
          <w:sz w:val="20"/>
          <w:lang w:val="hy-AM"/>
        </w:rPr>
        <w:t xml:space="preserve">զրո ամբողջ </w:t>
      </w:r>
      <w:r w:rsidR="00995725">
        <w:rPr>
          <w:rFonts w:ascii="GHEA Grapalat" w:hAnsi="GHEA Grapalat" w:cs="Sylfaen"/>
          <w:sz w:val="20"/>
          <w:lang w:val="hy-AM"/>
        </w:rPr>
        <w:t xml:space="preserve">հինգ </w:t>
      </w:r>
      <w:r w:rsidR="00B9199D">
        <w:rPr>
          <w:rFonts w:ascii="GHEA Grapalat" w:hAnsi="GHEA Grapalat" w:cs="Sylfaen"/>
          <w:sz w:val="20"/>
          <w:lang w:val="hy-AM"/>
        </w:rPr>
        <w:t>տասն</w:t>
      </w:r>
      <w:r w:rsidR="00995725">
        <w:rPr>
          <w:rFonts w:ascii="GHEA Grapalat" w:hAnsi="GHEA Grapalat" w:cs="Sylfaen"/>
          <w:sz w:val="20"/>
          <w:lang w:val="hy-AM"/>
        </w:rPr>
        <w:t>որդական</w:t>
      </w:r>
      <w:r w:rsidR="00F312E8">
        <w:rPr>
          <w:rFonts w:ascii="GHEA Grapalat" w:hAnsi="GHEA Grapalat" w:cs="Sylfaen"/>
          <w:sz w:val="20"/>
          <w:lang w:val="hy-AM"/>
        </w:rPr>
        <w:t xml:space="preserve"> </w:t>
      </w:r>
      <w:r w:rsidRPr="005E1F72">
        <w:rPr>
          <w:rFonts w:ascii="GHEA Grapalat" w:hAnsi="GHEA Grapalat" w:cs="Sylfaen"/>
          <w:sz w:val="20"/>
          <w:lang w:val="hy-AM"/>
        </w:rPr>
        <w:t>)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w:t>
      </w:r>
      <w:r w:rsidRPr="004C75A4">
        <w:rPr>
          <w:rFonts w:ascii="GHEA Grapalat" w:hAnsi="GHEA Grapalat"/>
          <w:sz w:val="20"/>
          <w:lang w:val="hy-AM"/>
        </w:rPr>
        <w:t>չափով:</w:t>
      </w:r>
      <w:r w:rsidRPr="004C75A4">
        <w:rPr>
          <w:rStyle w:val="FootnoteReference"/>
          <w:rFonts w:ascii="GHEA Grapalat" w:hAnsi="GHEA Grapalat"/>
          <w:sz w:val="20"/>
          <w:lang w:val="hy-AM"/>
        </w:rPr>
        <w:footnoteReference w:id="11"/>
      </w:r>
      <w:r>
        <w:rPr>
          <w:rFonts w:ascii="GHEA Grapalat" w:hAnsi="GHEA Grapalat"/>
          <w:sz w:val="20"/>
          <w:vertAlign w:val="superscript"/>
          <w:lang w:val="hy-AM"/>
        </w:rPr>
        <w:t xml:space="preserve"> </w:t>
      </w:r>
      <w:r w:rsidRPr="004C75A4">
        <w:rPr>
          <w:rFonts w:ascii="GHEA Grapalat" w:hAnsi="GHEA Grapalat"/>
          <w:sz w:val="20"/>
          <w:lang w:val="hy-AM"/>
        </w:rPr>
        <w:t xml:space="preserve">Ընդ </w:t>
      </w:r>
      <w:r w:rsidRPr="002A4619">
        <w:rPr>
          <w:rFonts w:ascii="GHEA Grapalat" w:hAnsi="GHEA Grapalat"/>
          <w:sz w:val="20"/>
          <w:lang w:val="hy-AM"/>
        </w:rPr>
        <w:t>որում տուգանքը հաշվարկվում է նաև</w:t>
      </w:r>
      <w:r>
        <w:rPr>
          <w:rFonts w:ascii="GHEA Grapalat" w:hAnsi="GHEA Grapalat"/>
          <w:sz w:val="20"/>
          <w:lang w:val="hy-AM"/>
        </w:rPr>
        <w:t>.</w:t>
      </w:r>
      <w:r w:rsidRPr="002A4619">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Pr>
          <w:rFonts w:ascii="GHEA Grapalat" w:hAnsi="GHEA Grapalat"/>
          <w:sz w:val="20"/>
          <w:lang w:val="hy-AM"/>
        </w:rPr>
        <w:t xml:space="preserve"> </w:t>
      </w:r>
      <w:r w:rsidRPr="002A4619">
        <w:rPr>
          <w:rFonts w:ascii="GHEA Grapalat" w:hAnsi="GHEA Grapalat"/>
          <w:sz w:val="20"/>
          <w:lang w:val="hy-AM"/>
        </w:rPr>
        <w:t xml:space="preserve">դեպքում:  </w:t>
      </w:r>
    </w:p>
    <w:p w14:paraId="51C84584"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0B1FB92A"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5B0F3C6D"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728DF5F7"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4B21F2CD" w14:textId="77777777" w:rsidR="00AE492E" w:rsidRPr="005E1F72" w:rsidRDefault="00AE492E" w:rsidP="00AE492E">
      <w:pPr>
        <w:ind w:firstLine="709"/>
        <w:jc w:val="both"/>
        <w:rPr>
          <w:rFonts w:ascii="GHEA Grapalat" w:hAnsi="GHEA Grapalat"/>
          <w:sz w:val="20"/>
          <w:lang w:val="hy-AM"/>
        </w:rPr>
      </w:pPr>
    </w:p>
    <w:p w14:paraId="706C75DD" w14:textId="77777777" w:rsidR="00AE492E" w:rsidRPr="005E1F72" w:rsidRDefault="00AE492E" w:rsidP="00AE492E">
      <w:pPr>
        <w:ind w:firstLine="709"/>
        <w:jc w:val="both"/>
        <w:rPr>
          <w:rFonts w:ascii="GHEA Grapalat" w:hAnsi="GHEA Grapalat"/>
          <w:sz w:val="20"/>
          <w:lang w:val="hy-AM"/>
        </w:rPr>
      </w:pPr>
    </w:p>
    <w:p w14:paraId="0BF2A5DC" w14:textId="77777777" w:rsidR="00AE492E" w:rsidRPr="005E1F72" w:rsidRDefault="00AE492E" w:rsidP="00AE492E">
      <w:pPr>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14:paraId="76D1A516" w14:textId="77777777" w:rsidR="00AE492E" w:rsidRPr="005E1F72" w:rsidRDefault="00AE492E" w:rsidP="00AE492E">
      <w:pPr>
        <w:ind w:firstLine="709"/>
        <w:jc w:val="center"/>
        <w:rPr>
          <w:rFonts w:ascii="GHEA Grapalat" w:hAnsi="GHEA Grapalat"/>
          <w:b/>
          <w:sz w:val="20"/>
          <w:lang w:val="hy-AM"/>
        </w:rPr>
      </w:pPr>
    </w:p>
    <w:p w14:paraId="63B737B9" w14:textId="77777777" w:rsidR="00AE492E" w:rsidRPr="005E1F72" w:rsidRDefault="00AE492E" w:rsidP="00AE492E">
      <w:pPr>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06E1A26E" w14:textId="77777777" w:rsidR="00AE492E" w:rsidRPr="005E1F72" w:rsidRDefault="00AE492E" w:rsidP="00AE492E">
      <w:pPr>
        <w:ind w:firstLine="709"/>
        <w:jc w:val="both"/>
        <w:rPr>
          <w:rFonts w:ascii="GHEA Grapalat" w:hAnsi="GHEA Grapalat"/>
          <w:sz w:val="20"/>
          <w:lang w:val="hy-AM"/>
        </w:rPr>
      </w:pPr>
    </w:p>
    <w:p w14:paraId="192110DB" w14:textId="77777777" w:rsidR="00AE492E" w:rsidRPr="005E1F72" w:rsidRDefault="00AE492E" w:rsidP="00AE492E">
      <w:pPr>
        <w:ind w:firstLine="709"/>
        <w:jc w:val="both"/>
        <w:rPr>
          <w:rFonts w:ascii="GHEA Grapalat" w:hAnsi="GHEA Grapalat"/>
          <w:sz w:val="20"/>
          <w:lang w:val="hy-AM"/>
        </w:rPr>
      </w:pPr>
    </w:p>
    <w:p w14:paraId="2490728F" w14:textId="77777777" w:rsidR="00AE492E" w:rsidRPr="005E1F72" w:rsidRDefault="00AE492E" w:rsidP="00AE492E">
      <w:pPr>
        <w:ind w:firstLine="709"/>
        <w:jc w:val="center"/>
        <w:rPr>
          <w:rFonts w:ascii="GHEA Grapalat" w:hAnsi="GHEA Grapalat"/>
          <w:b/>
          <w:sz w:val="20"/>
          <w:lang w:val="hy-AM"/>
        </w:rPr>
      </w:pPr>
      <w:r w:rsidRPr="005E1F72">
        <w:rPr>
          <w:rFonts w:ascii="GHEA Grapalat" w:hAnsi="GHEA Grapalat"/>
          <w:b/>
          <w:sz w:val="20"/>
          <w:lang w:val="hy-AM"/>
        </w:rPr>
        <w:t>8. ԱՅԼ ՊԱՅՄԱՆՆԵՐ</w:t>
      </w:r>
    </w:p>
    <w:p w14:paraId="548798FC" w14:textId="77777777" w:rsidR="00AE492E" w:rsidRPr="005E1F72" w:rsidRDefault="00AE492E" w:rsidP="00AE492E">
      <w:pPr>
        <w:ind w:firstLine="709"/>
        <w:jc w:val="center"/>
        <w:rPr>
          <w:rFonts w:ascii="GHEA Grapalat" w:hAnsi="GHEA Grapalat"/>
          <w:b/>
          <w:sz w:val="20"/>
          <w:lang w:val="hy-AM"/>
        </w:rPr>
      </w:pPr>
    </w:p>
    <w:p w14:paraId="7104EEDC" w14:textId="77777777" w:rsidR="00AE492E" w:rsidRPr="005E1F72" w:rsidRDefault="00AE492E" w:rsidP="00AE492E">
      <w:pPr>
        <w:tabs>
          <w:tab w:val="left" w:pos="1276"/>
        </w:tabs>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14:paraId="654C5CAA" w14:textId="77777777" w:rsidR="00AE492E" w:rsidRPr="002A4619" w:rsidRDefault="00AE492E" w:rsidP="00AE492E">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Պայմանագրով նախատեսված կողմերի իրավունքների և պարտականությունների կատարման պայման է </w:t>
      </w:r>
      <w:r w:rsidRPr="004C75A4">
        <w:rPr>
          <w:rFonts w:ascii="GHEA Grapalat" w:hAnsi="GHEA Grapalat" w:cs="Sylfaen"/>
          <w:sz w:val="20"/>
          <w:lang w:val="hy-AM"/>
        </w:rPr>
        <w:t>հանդիսանում պայմանագիրը ՀՀ ֆինանսների նախարարության կողմից հաշվառված լինելու հանգամանքը:</w:t>
      </w:r>
      <w:r w:rsidRPr="004C75A4">
        <w:rPr>
          <w:rStyle w:val="FootnoteReference"/>
          <w:rFonts w:ascii="GHEA Grapalat" w:hAnsi="GHEA Grapalat" w:cs="Sylfaen"/>
          <w:sz w:val="20"/>
          <w:lang w:val="hy-AM"/>
        </w:rPr>
        <w:footnoteReference w:id="12"/>
      </w:r>
    </w:p>
    <w:p w14:paraId="3D8BD195" w14:textId="77777777" w:rsidR="00AE492E" w:rsidRPr="005E1F72" w:rsidRDefault="00AE492E" w:rsidP="00AE492E">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37F40337" w14:textId="77777777" w:rsidR="00AE492E" w:rsidRDefault="00AE492E" w:rsidP="00AE492E">
      <w:pPr>
        <w:shd w:val="clear" w:color="auto" w:fill="FFFFFF"/>
        <w:ind w:firstLine="375"/>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GHEA Grapalat" w:hAnsi="GHEA Grapalat" w:cs="Sylfaen"/>
          <w:sz w:val="20"/>
          <w:lang w:val="hy-AM"/>
        </w:rPr>
        <w:t>պ</w:t>
      </w:r>
      <w:r w:rsidRPr="005E1F7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Pr="00286AD3">
        <w:rPr>
          <w:rFonts w:ascii="GHEA Grapalat" w:hAnsi="GHEA Grapalat" w:cs="Sylfaen"/>
          <w:sz w:val="20"/>
          <w:lang w:val="hy-AM"/>
        </w:rPr>
        <w:t>ում է</w:t>
      </w:r>
      <w:r w:rsidRPr="005E1F72">
        <w:rPr>
          <w:rFonts w:ascii="GHEA Grapalat" w:hAnsi="GHEA Grapalat" w:cs="Sylfaen"/>
          <w:sz w:val="20"/>
          <w:lang w:val="hy-AM"/>
        </w:rPr>
        <w:t xml:space="preserve"> պայմանագիրը, եթե արձանագրված խախտումները մինչև </w:t>
      </w:r>
      <w:r w:rsidRPr="005E1F72">
        <w:rPr>
          <w:rFonts w:ascii="GHEA Grapalat" w:hAnsi="GHEA Grapalat" w:cs="Sylfaen"/>
          <w:sz w:val="20"/>
          <w:lang w:val="hy-AM"/>
        </w:rPr>
        <w:lastRenderedPageBreak/>
        <w:t>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627101">
        <w:rPr>
          <w:rFonts w:ascii="GHEA Grapalat" w:hAnsi="GHEA Grapalat"/>
          <w:color w:val="000000"/>
          <w:lang w:val="hy-AM"/>
        </w:rPr>
        <w:t xml:space="preserve"> </w:t>
      </w:r>
    </w:p>
    <w:p w14:paraId="272C36C4" w14:textId="77777777" w:rsidR="00AE492E" w:rsidRPr="005E1F72" w:rsidRDefault="00AE492E" w:rsidP="00AE492E">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63DB240" w14:textId="77777777" w:rsidR="00AE492E" w:rsidRPr="005E1F72" w:rsidRDefault="00AE492E" w:rsidP="00AE492E">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7EC322A" w14:textId="77777777" w:rsidR="00AE492E" w:rsidRPr="005E1F72" w:rsidRDefault="00AE492E" w:rsidP="00AE492E">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B4D6B31" w14:textId="77777777" w:rsidR="00AE492E" w:rsidRPr="005E1F72" w:rsidRDefault="00AE492E" w:rsidP="00AE492E">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4163342" w14:textId="77777777" w:rsidR="00AE492E" w:rsidRPr="005E1F72" w:rsidRDefault="00AE492E" w:rsidP="00AE492E">
      <w:pPr>
        <w:tabs>
          <w:tab w:val="left" w:pos="1276"/>
        </w:tabs>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14:paraId="32B93994" w14:textId="77777777" w:rsidR="00AE492E" w:rsidRPr="005E1F72" w:rsidRDefault="00AE492E" w:rsidP="00AE492E">
      <w:pPr>
        <w:tabs>
          <w:tab w:val="left" w:pos="1276"/>
        </w:tabs>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6E2AB00" w14:textId="77777777" w:rsidR="00AE492E" w:rsidRPr="0027235A" w:rsidRDefault="00AE492E" w:rsidP="00AE492E">
      <w:pPr>
        <w:tabs>
          <w:tab w:val="left" w:pos="1276"/>
        </w:tabs>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4C75A4">
        <w:rPr>
          <w:rFonts w:ascii="GHEA Grapalat" w:hAnsi="GHEA Grapalat"/>
          <w:sz w:val="20"/>
          <w:lang w:val="pt-BR"/>
        </w:rPr>
        <w:t>ընթացքում:</w:t>
      </w:r>
      <w:r>
        <w:rPr>
          <w:rStyle w:val="FootnoteReference"/>
          <w:rFonts w:ascii="GHEA Grapalat" w:hAnsi="GHEA Grapalat"/>
          <w:sz w:val="20"/>
          <w:lang w:val="pt-BR"/>
        </w:rPr>
        <w:footnoteReference w:id="13"/>
      </w:r>
    </w:p>
    <w:p w14:paraId="40C6D65F" w14:textId="77777777" w:rsidR="00AE492E" w:rsidRPr="0027235A" w:rsidRDefault="00AE492E" w:rsidP="00AE492E">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w:t>
      </w:r>
      <w:r w:rsidRPr="0027235A">
        <w:rPr>
          <w:rFonts w:ascii="GHEA Grapalat" w:hAnsi="GHEA Grapalat"/>
          <w:sz w:val="20"/>
          <w:lang w:val="pt-BR"/>
        </w:rPr>
        <w:t>անդամների նկատմամբ կիրառվում են պայմանագրով նախատեսված պատասխանատվության միջոցները:</w:t>
      </w:r>
      <w:r w:rsidRPr="0027235A">
        <w:rPr>
          <w:rStyle w:val="FootnoteReference"/>
          <w:rFonts w:ascii="GHEA Grapalat" w:hAnsi="GHEA Grapalat"/>
          <w:sz w:val="20"/>
          <w:lang w:val="pt-BR"/>
        </w:rPr>
        <w:footnoteReference w:id="14"/>
      </w:r>
    </w:p>
    <w:p w14:paraId="271ADD45" w14:textId="77777777" w:rsidR="00AE492E" w:rsidRPr="005E1F72" w:rsidRDefault="00AE492E" w:rsidP="00AE492E">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r w:rsidRPr="0027235A">
        <w:rPr>
          <w:rFonts w:ascii="GHEA Grapalat" w:hAnsi="GHEA Grapalat" w:cs="Times Armenian"/>
          <w:sz w:val="20"/>
        </w:rPr>
        <w:t>պր</w:t>
      </w:r>
      <w:r w:rsidRPr="0027235A">
        <w:rPr>
          <w:rFonts w:ascii="GHEA Grapalat" w:hAnsi="GHEA Grapalat" w:cs="Times Armenian"/>
          <w:sz w:val="20"/>
          <w:lang w:val="hy-AM"/>
        </w:rPr>
        <w:t xml:space="preserve">անքի </w:t>
      </w:r>
      <w:r w:rsidRPr="0027235A">
        <w:rPr>
          <w:rFonts w:ascii="GHEA Grapalat" w:hAnsi="GHEA Grapalat" w:cs="Times Armenian"/>
          <w:sz w:val="20"/>
        </w:rPr>
        <w:t>մատա</w:t>
      </w:r>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Վաճառողի</w:t>
      </w:r>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r w:rsidRPr="005E1F72">
        <w:rPr>
          <w:rFonts w:ascii="GHEA Grapalat" w:hAnsi="GHEA Grapalat"/>
          <w:sz w:val="20"/>
        </w:rPr>
        <w:t>Գնորդ</w:t>
      </w:r>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r w:rsidRPr="005E1F72">
        <w:rPr>
          <w:rFonts w:ascii="GHEA Grapalat" w:hAnsi="GHEA Grapalat" w:cs="Times Armenian"/>
          <w:sz w:val="20"/>
        </w:rPr>
        <w:t>ապրանքի</w:t>
      </w:r>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Pr="002A4619">
        <w:rPr>
          <w:rFonts w:ascii="GHEA Grapalat" w:hAnsi="GHEA Grapalat" w:cs="Sylfaen"/>
          <w:sz w:val="20"/>
          <w:lang w:val="pt-BR"/>
        </w:rPr>
        <w:t xml:space="preserve">, </w:t>
      </w:r>
      <w:r>
        <w:rPr>
          <w:rFonts w:ascii="GHEA Grapalat" w:hAnsi="GHEA Grapalat" w:cs="Sylfaen"/>
          <w:sz w:val="20"/>
        </w:rPr>
        <w:t>իսկ</w:t>
      </w:r>
      <w:r w:rsidRPr="002A4619">
        <w:rPr>
          <w:rFonts w:ascii="GHEA Grapalat" w:hAnsi="GHEA Grapalat" w:cs="Sylfaen"/>
          <w:sz w:val="20"/>
          <w:lang w:val="pt-BR"/>
        </w:rPr>
        <w:t xml:space="preserve"> </w:t>
      </w:r>
      <w:r>
        <w:rPr>
          <w:rFonts w:ascii="GHEA Grapalat" w:hAnsi="GHEA Grapalat" w:cs="Sylfaen"/>
          <w:sz w:val="20"/>
        </w:rPr>
        <w:t>Վաճառողի</w:t>
      </w:r>
      <w:r w:rsidRPr="002A4619">
        <w:rPr>
          <w:rFonts w:ascii="GHEA Grapalat" w:hAnsi="GHEA Grapalat" w:cs="Sylfaen"/>
          <w:sz w:val="20"/>
          <w:lang w:val="pt-BR"/>
        </w:rPr>
        <w:t xml:space="preserve"> </w:t>
      </w:r>
      <w:r>
        <w:rPr>
          <w:rFonts w:ascii="GHEA Grapalat" w:hAnsi="GHEA Grapalat" w:cs="Sylfaen"/>
          <w:sz w:val="20"/>
        </w:rPr>
        <w:t>առաջարկությունը</w:t>
      </w:r>
      <w:r w:rsidRPr="002A4619">
        <w:rPr>
          <w:rFonts w:ascii="GHEA Grapalat" w:hAnsi="GHEA Grapalat" w:cs="Sylfaen"/>
          <w:sz w:val="20"/>
          <w:lang w:val="pt-BR"/>
        </w:rPr>
        <w:t xml:space="preserve"> </w:t>
      </w:r>
      <w:r>
        <w:rPr>
          <w:rFonts w:ascii="GHEA Grapalat" w:hAnsi="GHEA Grapalat" w:cs="Sylfaen"/>
          <w:sz w:val="20"/>
        </w:rPr>
        <w:t>ներկայացվել</w:t>
      </w:r>
      <w:r w:rsidRPr="002A4619">
        <w:rPr>
          <w:rFonts w:ascii="GHEA Grapalat" w:hAnsi="GHEA Grapalat" w:cs="Sylfaen"/>
          <w:sz w:val="20"/>
          <w:lang w:val="pt-BR"/>
        </w:rPr>
        <w:t xml:space="preserve"> </w:t>
      </w:r>
      <w:r>
        <w:rPr>
          <w:rFonts w:ascii="GHEA Grapalat" w:hAnsi="GHEA Grapalat" w:cs="Sylfaen"/>
          <w:sz w:val="20"/>
        </w:rPr>
        <w:t>է</w:t>
      </w:r>
      <w:r w:rsidRPr="002A4619">
        <w:rPr>
          <w:rFonts w:ascii="GHEA Grapalat" w:hAnsi="GHEA Grapalat" w:cs="Sylfaen"/>
          <w:sz w:val="20"/>
          <w:lang w:val="pt-BR"/>
        </w:rPr>
        <w:t xml:space="preserve"> </w:t>
      </w:r>
      <w:r>
        <w:rPr>
          <w:rFonts w:ascii="GHEA Grapalat" w:hAnsi="GHEA Grapalat" w:cs="Sylfaen"/>
          <w:sz w:val="20"/>
        </w:rPr>
        <w:t>ոչ</w:t>
      </w:r>
      <w:r w:rsidRPr="002A4619">
        <w:rPr>
          <w:rFonts w:ascii="GHEA Grapalat" w:hAnsi="GHEA Grapalat" w:cs="Sylfaen"/>
          <w:sz w:val="20"/>
          <w:lang w:val="pt-BR"/>
        </w:rPr>
        <w:t xml:space="preserve"> </w:t>
      </w:r>
      <w:r>
        <w:rPr>
          <w:rFonts w:ascii="GHEA Grapalat" w:hAnsi="GHEA Grapalat" w:cs="Sylfaen"/>
          <w:sz w:val="20"/>
        </w:rPr>
        <w:t>ուշ</w:t>
      </w:r>
      <w:r w:rsidRPr="002A4619">
        <w:rPr>
          <w:rFonts w:ascii="GHEA Grapalat" w:hAnsi="GHEA Grapalat" w:cs="Sylfaen"/>
          <w:sz w:val="20"/>
          <w:lang w:val="pt-BR"/>
        </w:rPr>
        <w:t xml:space="preserve">, </w:t>
      </w:r>
      <w:r>
        <w:rPr>
          <w:rFonts w:ascii="GHEA Grapalat" w:hAnsi="GHEA Grapalat" w:cs="Sylfaen"/>
          <w:sz w:val="20"/>
        </w:rPr>
        <w:t>քան</w:t>
      </w:r>
      <w:r w:rsidRPr="002A4619">
        <w:rPr>
          <w:rFonts w:ascii="GHEA Grapalat" w:hAnsi="GHEA Grapalat" w:cs="Sylfaen"/>
          <w:sz w:val="20"/>
          <w:lang w:val="pt-BR"/>
        </w:rPr>
        <w:t xml:space="preserve"> </w:t>
      </w:r>
      <w:r>
        <w:rPr>
          <w:rFonts w:ascii="GHEA Grapalat" w:hAnsi="GHEA Grapalat" w:cs="Sylfaen"/>
          <w:sz w:val="20"/>
        </w:rPr>
        <w:t>պայմանագրով</w:t>
      </w:r>
      <w:r w:rsidRPr="002A4619">
        <w:rPr>
          <w:rFonts w:ascii="GHEA Grapalat" w:hAnsi="GHEA Grapalat" w:cs="Sylfaen"/>
          <w:sz w:val="20"/>
          <w:lang w:val="pt-BR"/>
        </w:rPr>
        <w:t xml:space="preserve"> </w:t>
      </w:r>
      <w:r>
        <w:rPr>
          <w:rFonts w:ascii="GHEA Grapalat" w:hAnsi="GHEA Grapalat" w:cs="Sylfaen"/>
          <w:sz w:val="20"/>
        </w:rPr>
        <w:t>ի</w:t>
      </w:r>
      <w:r w:rsidRPr="002A4619">
        <w:rPr>
          <w:rFonts w:ascii="GHEA Grapalat" w:hAnsi="GHEA Grapalat" w:cs="Sylfaen"/>
          <w:sz w:val="20"/>
          <w:lang w:val="pt-BR"/>
        </w:rPr>
        <w:t xml:space="preserve"> </w:t>
      </w:r>
      <w:r>
        <w:rPr>
          <w:rFonts w:ascii="GHEA Grapalat" w:hAnsi="GHEA Grapalat" w:cs="Sylfaen"/>
          <w:sz w:val="20"/>
        </w:rPr>
        <w:t>սկզբանե</w:t>
      </w:r>
      <w:r w:rsidRPr="002A4619">
        <w:rPr>
          <w:rFonts w:ascii="GHEA Grapalat" w:hAnsi="GHEA Grapalat" w:cs="Sylfaen"/>
          <w:sz w:val="20"/>
          <w:lang w:val="pt-BR"/>
        </w:rPr>
        <w:t xml:space="preserve"> </w:t>
      </w:r>
      <w:r>
        <w:rPr>
          <w:rFonts w:ascii="GHEA Grapalat" w:hAnsi="GHEA Grapalat" w:cs="Sylfaen"/>
          <w:sz w:val="20"/>
        </w:rPr>
        <w:t>մատակարարման</w:t>
      </w:r>
      <w:r w:rsidRPr="002A4619">
        <w:rPr>
          <w:rFonts w:ascii="GHEA Grapalat" w:hAnsi="GHEA Grapalat" w:cs="Sylfaen"/>
          <w:sz w:val="20"/>
          <w:lang w:val="pt-BR"/>
        </w:rPr>
        <w:t xml:space="preserve"> </w:t>
      </w:r>
      <w:r>
        <w:rPr>
          <w:rFonts w:ascii="GHEA Grapalat" w:hAnsi="GHEA Grapalat" w:cs="Sylfaen"/>
          <w:sz w:val="20"/>
        </w:rPr>
        <w:t>համար</w:t>
      </w:r>
      <w:r w:rsidRPr="002A4619">
        <w:rPr>
          <w:rFonts w:ascii="GHEA Grapalat" w:hAnsi="GHEA Grapalat" w:cs="Sylfaen"/>
          <w:sz w:val="20"/>
          <w:lang w:val="pt-BR"/>
        </w:rPr>
        <w:t xml:space="preserve"> </w:t>
      </w:r>
      <w:r>
        <w:rPr>
          <w:rFonts w:ascii="GHEA Grapalat" w:hAnsi="GHEA Grapalat" w:cs="Sylfaen"/>
          <w:sz w:val="20"/>
        </w:rPr>
        <w:t>սահմանված</w:t>
      </w:r>
      <w:r w:rsidRPr="002A4619">
        <w:rPr>
          <w:rFonts w:ascii="GHEA Grapalat" w:hAnsi="GHEA Grapalat" w:cs="Sylfaen"/>
          <w:sz w:val="20"/>
          <w:lang w:val="pt-BR"/>
        </w:rPr>
        <w:t xml:space="preserve"> </w:t>
      </w:r>
      <w:r>
        <w:rPr>
          <w:rFonts w:ascii="GHEA Grapalat" w:hAnsi="GHEA Grapalat" w:cs="Sylfaen"/>
          <w:sz w:val="20"/>
        </w:rPr>
        <w:t>ժամկետը</w:t>
      </w:r>
      <w:r w:rsidRPr="002A4619">
        <w:rPr>
          <w:rFonts w:ascii="GHEA Grapalat" w:hAnsi="GHEA Grapalat" w:cs="Sylfaen"/>
          <w:sz w:val="20"/>
          <w:lang w:val="pt-BR"/>
        </w:rPr>
        <w:t xml:space="preserve"> </w:t>
      </w:r>
      <w:r>
        <w:rPr>
          <w:rFonts w:ascii="GHEA Grapalat" w:hAnsi="GHEA Grapalat" w:cs="Sylfaen"/>
          <w:sz w:val="20"/>
        </w:rPr>
        <w:t>լրանալուց</w:t>
      </w:r>
      <w:r w:rsidRPr="002A4619">
        <w:rPr>
          <w:rFonts w:ascii="GHEA Grapalat" w:hAnsi="GHEA Grapalat" w:cs="Sylfaen"/>
          <w:sz w:val="20"/>
          <w:lang w:val="pt-BR"/>
        </w:rPr>
        <w:t xml:space="preserve"> </w:t>
      </w:r>
      <w:r>
        <w:rPr>
          <w:rFonts w:ascii="GHEA Grapalat" w:hAnsi="GHEA Grapalat" w:cs="Sylfaen"/>
          <w:sz w:val="20"/>
        </w:rPr>
        <w:t>առնվազն</w:t>
      </w:r>
      <w:r w:rsidRPr="002A4619">
        <w:rPr>
          <w:rFonts w:ascii="GHEA Grapalat" w:hAnsi="GHEA Grapalat" w:cs="Sylfaen"/>
          <w:sz w:val="20"/>
          <w:lang w:val="pt-BR"/>
        </w:rPr>
        <w:t xml:space="preserve"> </w:t>
      </w:r>
      <w:r>
        <w:rPr>
          <w:rFonts w:ascii="GHEA Grapalat" w:hAnsi="GHEA Grapalat" w:cs="Sylfaen"/>
          <w:sz w:val="20"/>
          <w:lang w:val="pt-BR"/>
        </w:rPr>
        <w:t>7</w:t>
      </w:r>
      <w:r w:rsidRPr="002A4619">
        <w:rPr>
          <w:rFonts w:ascii="GHEA Grapalat" w:hAnsi="GHEA Grapalat" w:cs="Sylfaen"/>
          <w:sz w:val="20"/>
          <w:lang w:val="pt-BR"/>
        </w:rPr>
        <w:t xml:space="preserve"> </w:t>
      </w:r>
      <w:r>
        <w:rPr>
          <w:rFonts w:ascii="GHEA Grapalat" w:hAnsi="GHEA Grapalat" w:cs="Sylfaen"/>
          <w:sz w:val="20"/>
        </w:rPr>
        <w:t>օրացուցային</w:t>
      </w:r>
      <w:r w:rsidRPr="002A4619">
        <w:rPr>
          <w:rFonts w:ascii="GHEA Grapalat" w:hAnsi="GHEA Grapalat" w:cs="Sylfaen"/>
          <w:sz w:val="20"/>
          <w:lang w:val="pt-BR"/>
        </w:rPr>
        <w:t xml:space="preserve"> </w:t>
      </w:r>
      <w:r>
        <w:rPr>
          <w:rFonts w:ascii="GHEA Grapalat" w:hAnsi="GHEA Grapalat" w:cs="Sylfaen"/>
          <w:sz w:val="20"/>
        </w:rPr>
        <w:t>օր</w:t>
      </w:r>
      <w:r w:rsidRPr="002A4619">
        <w:rPr>
          <w:rFonts w:ascii="GHEA Grapalat" w:hAnsi="GHEA Grapalat" w:cs="Sylfaen"/>
          <w:sz w:val="20"/>
          <w:lang w:val="pt-BR"/>
        </w:rPr>
        <w:t xml:space="preserve"> </w:t>
      </w:r>
      <w:r>
        <w:rPr>
          <w:rFonts w:ascii="GHEA Grapalat" w:hAnsi="GHEA Grapalat" w:cs="Sylfaen"/>
          <w:sz w:val="20"/>
        </w:rPr>
        <w:t>առաջ</w:t>
      </w:r>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r w:rsidRPr="005E1F72">
        <w:rPr>
          <w:rFonts w:ascii="GHEA Grapalat" w:hAnsi="GHEA Grapalat" w:cs="Times Armenian"/>
          <w:sz w:val="20"/>
        </w:rPr>
        <w:t>մատակարա</w:t>
      </w:r>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Times Armenian"/>
          <w:sz w:val="20"/>
        </w:rPr>
        <w:t>մեկ</w:t>
      </w:r>
      <w:r w:rsidRPr="005E1F72">
        <w:rPr>
          <w:rFonts w:ascii="GHEA Grapalat" w:hAnsi="GHEA Grapalat" w:cs="Times Armenian"/>
          <w:sz w:val="20"/>
          <w:lang w:val="pt-BR"/>
        </w:rPr>
        <w:t xml:space="preserve"> </w:t>
      </w:r>
      <w:r w:rsidRPr="005E1F72">
        <w:rPr>
          <w:rFonts w:ascii="GHEA Grapalat" w:hAnsi="GHEA Grapalat" w:cs="Times Armenian"/>
          <w:sz w:val="20"/>
        </w:rPr>
        <w:t>անգամ</w:t>
      </w:r>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r w:rsidRPr="005E1F72">
        <w:rPr>
          <w:rFonts w:ascii="GHEA Grapalat" w:hAnsi="GHEA Grapalat" w:cs="Sylfaen"/>
          <w:sz w:val="20"/>
        </w:rPr>
        <w:t>օրացուցային</w:t>
      </w:r>
      <w:r w:rsidRPr="005E1F72">
        <w:rPr>
          <w:rFonts w:ascii="GHEA Grapalat" w:hAnsi="GHEA Grapalat" w:cs="Sylfaen"/>
          <w:sz w:val="20"/>
          <w:lang w:val="pt-BR"/>
        </w:rPr>
        <w:t xml:space="preserve"> </w:t>
      </w:r>
      <w:r w:rsidRPr="005E1F72">
        <w:rPr>
          <w:rFonts w:ascii="GHEA Grapalat" w:hAnsi="GHEA Grapalat" w:cs="Sylfaen"/>
          <w:sz w:val="20"/>
        </w:rPr>
        <w:t>օրով</w:t>
      </w:r>
      <w:r w:rsidRPr="005E1F72">
        <w:rPr>
          <w:rFonts w:ascii="GHEA Grapalat" w:hAnsi="GHEA Grapalat" w:cs="Sylfaen"/>
          <w:sz w:val="20"/>
          <w:lang w:val="pt-BR"/>
        </w:rPr>
        <w:t xml:space="preserve">, </w:t>
      </w:r>
      <w:r w:rsidRPr="005E1F72">
        <w:rPr>
          <w:rFonts w:ascii="GHEA Grapalat" w:hAnsi="GHEA Grapalat" w:cs="Sylfaen"/>
          <w:sz w:val="20"/>
        </w:rPr>
        <w:t>բայց</w:t>
      </w:r>
      <w:r w:rsidRPr="005E1F72">
        <w:rPr>
          <w:rFonts w:ascii="GHEA Grapalat" w:hAnsi="GHEA Grapalat" w:cs="Sylfaen"/>
          <w:sz w:val="20"/>
          <w:lang w:val="pt-BR"/>
        </w:rPr>
        <w:t xml:space="preserve"> </w:t>
      </w:r>
      <w:r w:rsidRPr="005E1F72">
        <w:rPr>
          <w:rFonts w:ascii="GHEA Grapalat" w:hAnsi="GHEA Grapalat" w:cs="Sylfaen"/>
          <w:sz w:val="20"/>
        </w:rPr>
        <w:t>ոչ</w:t>
      </w:r>
      <w:r w:rsidRPr="005E1F72">
        <w:rPr>
          <w:rFonts w:ascii="GHEA Grapalat" w:hAnsi="GHEA Grapalat" w:cs="Sylfaen"/>
          <w:sz w:val="20"/>
          <w:lang w:val="pt-BR"/>
        </w:rPr>
        <w:t xml:space="preserve"> </w:t>
      </w:r>
      <w:r w:rsidRPr="005E1F72">
        <w:rPr>
          <w:rFonts w:ascii="GHEA Grapalat" w:hAnsi="GHEA Grapalat" w:cs="Sylfaen"/>
          <w:sz w:val="20"/>
        </w:rPr>
        <w:t>ավել</w:t>
      </w:r>
      <w:r w:rsidRPr="005E1F72">
        <w:rPr>
          <w:rFonts w:ascii="GHEA Grapalat" w:hAnsi="GHEA Grapalat" w:cs="Sylfaen"/>
          <w:sz w:val="20"/>
          <w:lang w:val="pt-BR"/>
        </w:rPr>
        <w:t xml:space="preserve"> </w:t>
      </w:r>
      <w:r w:rsidRPr="005E1F72">
        <w:rPr>
          <w:rFonts w:ascii="GHEA Grapalat" w:hAnsi="GHEA Grapalat" w:cs="Sylfaen"/>
          <w:sz w:val="20"/>
        </w:rPr>
        <w:t>քան</w:t>
      </w:r>
      <w:r w:rsidRPr="005E1F72">
        <w:rPr>
          <w:rFonts w:ascii="GHEA Grapalat" w:hAnsi="GHEA Grapalat" w:cs="Sylfaen"/>
          <w:sz w:val="20"/>
          <w:lang w:val="pt-BR"/>
        </w:rPr>
        <w:t xml:space="preserve"> </w:t>
      </w:r>
      <w:r w:rsidRPr="005E1F72">
        <w:rPr>
          <w:rFonts w:ascii="GHEA Grapalat" w:hAnsi="GHEA Grapalat" w:cs="Sylfaen"/>
          <w:sz w:val="20"/>
        </w:rPr>
        <w:t>պայմանագրով</w:t>
      </w:r>
      <w:r w:rsidRPr="005E1F72">
        <w:rPr>
          <w:rFonts w:ascii="GHEA Grapalat" w:hAnsi="GHEA Grapalat" w:cs="Sylfaen"/>
          <w:sz w:val="20"/>
          <w:lang w:val="pt-BR"/>
        </w:rPr>
        <w:t xml:space="preserve"> </w:t>
      </w:r>
      <w:r w:rsidRPr="005E1F72">
        <w:rPr>
          <w:rFonts w:ascii="GHEA Grapalat" w:hAnsi="GHEA Grapalat" w:cs="Sylfaen"/>
          <w:sz w:val="20"/>
        </w:rPr>
        <w:t>սահմանված</w:t>
      </w:r>
      <w:r w:rsidRPr="005E1F72">
        <w:rPr>
          <w:rFonts w:ascii="GHEA Grapalat" w:hAnsi="GHEA Grapalat" w:cs="Sylfaen"/>
          <w:sz w:val="20"/>
          <w:lang w:val="pt-BR"/>
        </w:rPr>
        <w:t xml:space="preserve"> </w:t>
      </w:r>
      <w:r w:rsidRPr="005E1F72">
        <w:rPr>
          <w:rFonts w:ascii="GHEA Grapalat" w:hAnsi="GHEA Grapalat" w:cs="Sylfaen"/>
          <w:sz w:val="20"/>
        </w:rPr>
        <w:t>ժամկետն</w:t>
      </w:r>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14:paraId="4CA762FA" w14:textId="77777777" w:rsidR="00AE492E" w:rsidRPr="005E1F72" w:rsidRDefault="00AE492E" w:rsidP="00AE492E">
      <w:pPr>
        <w:tabs>
          <w:tab w:val="left" w:pos="720"/>
        </w:tabs>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4C8CF287" w14:textId="77777777" w:rsidR="00AE492E" w:rsidRPr="005E1F72" w:rsidRDefault="00AE492E" w:rsidP="00AE492E">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640F97C" w14:textId="77777777" w:rsidR="00AE492E" w:rsidRPr="005E1F72" w:rsidRDefault="00AE492E" w:rsidP="00AE492E">
      <w:pPr>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15AFFF16" w14:textId="77777777" w:rsidR="00AE492E" w:rsidRPr="005E1F72" w:rsidRDefault="00AE492E" w:rsidP="00AE492E">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D10B0C">
        <w:rPr>
          <w:rFonts w:ascii="GHEA Grapalat" w:hAnsi="GHEA Grapalat"/>
          <w:sz w:val="20"/>
          <w:szCs w:val="20"/>
          <w:lang w:val="hy-AM" w:eastAsia="ru-RU"/>
        </w:rPr>
        <w:t xml:space="preserve"> </w:t>
      </w:r>
      <w:r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0B4CF4">
        <w:rPr>
          <w:rFonts w:ascii="GHEA Grapalat" w:hAnsi="GHEA Grapalat"/>
          <w:sz w:val="20"/>
          <w:szCs w:val="20"/>
          <w:lang w:val="hy-AM" w:eastAsia="ru-RU"/>
        </w:rPr>
        <w:t xml:space="preserve">Գնորդը այն </w:t>
      </w:r>
      <w:r w:rsidRPr="00264EF3">
        <w:rPr>
          <w:rFonts w:ascii="GHEA Grapalat" w:hAnsi="GHEA Grapalat"/>
          <w:sz w:val="20"/>
          <w:szCs w:val="20"/>
          <w:lang w:val="hy-AM" w:eastAsia="ru-RU"/>
        </w:rPr>
        <w:t xml:space="preserve">ուղարկվում է նաև </w:t>
      </w:r>
      <w:r w:rsidRPr="000B4CF4">
        <w:rPr>
          <w:rFonts w:ascii="GHEA Grapalat" w:hAnsi="GHEA Grapalat"/>
          <w:sz w:val="20"/>
          <w:szCs w:val="20"/>
          <w:lang w:val="hy-AM" w:eastAsia="ru-RU"/>
        </w:rPr>
        <w:t xml:space="preserve">Վաճառողի </w:t>
      </w:r>
      <w:r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w:t>
      </w:r>
      <w:r w:rsidRPr="005E1F72">
        <w:rPr>
          <w:rFonts w:ascii="GHEA Grapalat" w:hAnsi="GHEA Grapalat"/>
          <w:sz w:val="20"/>
          <w:szCs w:val="20"/>
          <w:lang w:val="hy-AM" w:eastAsia="ru-RU"/>
        </w:rPr>
        <w:lastRenderedPageBreak/>
        <w:t>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BD9BE32" w14:textId="77777777" w:rsidR="00AE492E" w:rsidRPr="005E1F72" w:rsidRDefault="00AE492E" w:rsidP="00AE492E">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0B62376B" w14:textId="77777777" w:rsidR="00AE492E" w:rsidRPr="005E1F72" w:rsidRDefault="00AE492E" w:rsidP="00AE492E">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55713895" w14:textId="4BFAB351" w:rsidR="000521E1" w:rsidRPr="00F312E8" w:rsidRDefault="00AE492E" w:rsidP="00B9199D">
      <w:pPr>
        <w:ind w:firstLine="567"/>
        <w:jc w:val="both"/>
        <w:rPr>
          <w:rFonts w:ascii="GHEA Grapalat" w:hAnsi="GHEA Grapalat"/>
          <w:bCs/>
          <w:sz w:val="20"/>
          <w:lang w:val="hy-AM"/>
        </w:rPr>
      </w:pPr>
      <w:r w:rsidRPr="005E1F72">
        <w:rPr>
          <w:rFonts w:ascii="GHEA Grapalat" w:hAnsi="GHEA Grapalat"/>
          <w:sz w:val="20"/>
          <w:szCs w:val="20"/>
          <w:lang w:val="hy-AM" w:eastAsia="ru-RU"/>
        </w:rPr>
        <w:tab/>
      </w:r>
      <w:r w:rsidR="009D4187" w:rsidRPr="00F312E8">
        <w:rPr>
          <w:rFonts w:ascii="GHEA Grapalat" w:hAnsi="GHEA Grapalat"/>
          <w:sz w:val="20"/>
          <w:szCs w:val="20"/>
          <w:lang w:val="hy-AM" w:eastAsia="ru-RU"/>
        </w:rPr>
        <w:t xml:space="preserve"> 8.1</w:t>
      </w:r>
      <w:r w:rsidR="00B9199D">
        <w:rPr>
          <w:rFonts w:ascii="GHEA Grapalat" w:hAnsi="GHEA Grapalat"/>
          <w:sz w:val="20"/>
          <w:szCs w:val="20"/>
          <w:lang w:val="hy-AM" w:eastAsia="ru-RU"/>
        </w:rPr>
        <w:t>5</w:t>
      </w:r>
      <w:r w:rsidR="009D4187" w:rsidRPr="00F312E8">
        <w:rPr>
          <w:rFonts w:ascii="GHEA Grapalat" w:hAnsi="GHEA Grapalat"/>
          <w:sz w:val="20"/>
          <w:szCs w:val="20"/>
          <w:lang w:val="hy-AM" w:eastAsia="ru-RU"/>
        </w:rPr>
        <w:t xml:space="preserve">  </w:t>
      </w:r>
      <w:r w:rsidR="000521E1" w:rsidRPr="00F312E8">
        <w:rPr>
          <w:rFonts w:ascii="GHEA Grapalat" w:hAnsi="GHEA Grapalat" w:cs="Sylfaen"/>
          <w:sz w:val="20"/>
          <w:szCs w:val="20"/>
          <w:lang w:val="pt-BR"/>
        </w:rPr>
        <w:t>Սույն</w:t>
      </w:r>
      <w:r w:rsidR="000521E1" w:rsidRPr="00F312E8">
        <w:rPr>
          <w:rFonts w:ascii="GHEA Grapalat" w:hAnsi="GHEA Grapalat"/>
          <w:sz w:val="20"/>
          <w:szCs w:val="20"/>
          <w:lang w:val="pt-BR"/>
        </w:rPr>
        <w:t xml:space="preserve"> </w:t>
      </w:r>
      <w:r w:rsidR="000521E1" w:rsidRPr="00F312E8">
        <w:rPr>
          <w:rFonts w:ascii="GHEA Grapalat" w:hAnsi="GHEA Grapalat" w:cs="Sylfaen"/>
          <w:sz w:val="20"/>
          <w:szCs w:val="20"/>
          <w:lang w:val="pt-BR"/>
        </w:rPr>
        <w:t>պայմանագրով</w:t>
      </w:r>
      <w:r w:rsidR="000521E1" w:rsidRPr="00F312E8">
        <w:rPr>
          <w:rFonts w:ascii="GHEA Grapalat" w:hAnsi="GHEA Grapalat"/>
          <w:sz w:val="20"/>
          <w:szCs w:val="20"/>
          <w:lang w:val="pt-BR"/>
        </w:rPr>
        <w:t xml:space="preserve"> </w:t>
      </w:r>
      <w:r w:rsidR="000521E1" w:rsidRPr="00F312E8">
        <w:rPr>
          <w:rFonts w:ascii="GHEA Grapalat" w:hAnsi="GHEA Grapalat" w:cs="Sylfaen"/>
          <w:sz w:val="20"/>
          <w:szCs w:val="20"/>
          <w:lang w:val="hy-AM"/>
        </w:rPr>
        <w:t xml:space="preserve">Գնորդի </w:t>
      </w:r>
      <w:r w:rsidR="000521E1" w:rsidRPr="00F312E8">
        <w:rPr>
          <w:rFonts w:ascii="GHEA Grapalat" w:hAnsi="GHEA Grapalat" w:cs="Sylfaen"/>
          <w:sz w:val="20"/>
          <w:szCs w:val="20"/>
          <w:lang w:val="pt-BR"/>
        </w:rPr>
        <w:t>իրավունքներն</w:t>
      </w:r>
      <w:r w:rsidR="000521E1" w:rsidRPr="00F312E8">
        <w:rPr>
          <w:rFonts w:ascii="GHEA Grapalat" w:hAnsi="GHEA Grapalat"/>
          <w:sz w:val="20"/>
          <w:szCs w:val="20"/>
          <w:lang w:val="pt-BR"/>
        </w:rPr>
        <w:t xml:space="preserve"> </w:t>
      </w:r>
      <w:r w:rsidR="000521E1" w:rsidRPr="00F312E8">
        <w:rPr>
          <w:rFonts w:ascii="GHEA Grapalat" w:hAnsi="GHEA Grapalat" w:cs="Sylfaen"/>
          <w:sz w:val="20"/>
          <w:szCs w:val="20"/>
          <w:lang w:val="pt-BR"/>
        </w:rPr>
        <w:t>ու</w:t>
      </w:r>
      <w:r w:rsidR="000521E1" w:rsidRPr="00F312E8">
        <w:rPr>
          <w:rFonts w:ascii="GHEA Grapalat" w:hAnsi="GHEA Grapalat"/>
          <w:sz w:val="20"/>
          <w:szCs w:val="20"/>
          <w:lang w:val="pt-BR"/>
        </w:rPr>
        <w:t xml:space="preserve"> </w:t>
      </w:r>
      <w:r w:rsidR="000521E1" w:rsidRPr="00F312E8">
        <w:rPr>
          <w:rFonts w:ascii="GHEA Grapalat" w:hAnsi="GHEA Grapalat" w:cs="Sylfaen"/>
          <w:sz w:val="20"/>
          <w:szCs w:val="20"/>
          <w:lang w:val="pt-BR"/>
        </w:rPr>
        <w:t>պարտականություններն</w:t>
      </w:r>
      <w:r w:rsidR="000521E1" w:rsidRPr="00F312E8">
        <w:rPr>
          <w:rFonts w:ascii="GHEA Grapalat" w:hAnsi="GHEA Grapalat"/>
          <w:sz w:val="20"/>
          <w:szCs w:val="20"/>
          <w:lang w:val="pt-BR"/>
        </w:rPr>
        <w:t xml:space="preserve"> </w:t>
      </w:r>
      <w:r w:rsidR="000521E1" w:rsidRPr="00F312E8">
        <w:rPr>
          <w:rFonts w:ascii="GHEA Grapalat" w:hAnsi="GHEA Grapalat" w:cs="Sylfaen"/>
          <w:sz w:val="20"/>
          <w:szCs w:val="20"/>
          <w:lang w:val="pt-BR"/>
        </w:rPr>
        <w:t>իրականացնում</w:t>
      </w:r>
      <w:r w:rsidR="000521E1" w:rsidRPr="00F312E8">
        <w:rPr>
          <w:rFonts w:ascii="GHEA Grapalat" w:hAnsi="GHEA Grapalat"/>
          <w:sz w:val="20"/>
          <w:szCs w:val="20"/>
          <w:lang w:val="pt-BR"/>
        </w:rPr>
        <w:t xml:space="preserve"> </w:t>
      </w:r>
      <w:r w:rsidR="000521E1" w:rsidRPr="00F312E8">
        <w:rPr>
          <w:rFonts w:ascii="GHEA Grapalat" w:hAnsi="GHEA Grapalat" w:cs="Sylfaen"/>
          <w:sz w:val="20"/>
          <w:szCs w:val="20"/>
          <w:lang w:val="pt-BR"/>
        </w:rPr>
        <w:t>է</w:t>
      </w:r>
      <w:r w:rsidR="000521E1" w:rsidRPr="00F312E8">
        <w:rPr>
          <w:rFonts w:ascii="GHEA Grapalat" w:hAnsi="GHEA Grapalat" w:cs="Sylfaen"/>
          <w:sz w:val="20"/>
          <w:szCs w:val="20"/>
          <w:lang w:val="hy-AM"/>
        </w:rPr>
        <w:t xml:space="preserve"> </w:t>
      </w:r>
      <w:r w:rsidR="000521E1" w:rsidRPr="00F312E8">
        <w:rPr>
          <w:rFonts w:ascii="GHEA Grapalat" w:hAnsi="GHEA Grapalat" w:cs="Sylfaen"/>
          <w:sz w:val="20"/>
          <w:lang w:val="hy-AM"/>
        </w:rPr>
        <w:t xml:space="preserve">Երևան քաղաքի </w:t>
      </w:r>
      <w:r w:rsidR="00FC1A6F">
        <w:rPr>
          <w:rFonts w:ascii="GHEA Grapalat" w:hAnsi="GHEA Grapalat" w:cs="Sylfaen"/>
          <w:sz w:val="20"/>
          <w:lang w:val="hy-AM"/>
        </w:rPr>
        <w:t>Կենտրոն</w:t>
      </w:r>
      <w:r w:rsidR="00F70DBA" w:rsidRPr="00F312E8">
        <w:rPr>
          <w:rFonts w:ascii="GHEA Grapalat" w:hAnsi="GHEA Grapalat" w:cs="Sylfaen"/>
          <w:sz w:val="20"/>
          <w:lang w:val="hy-AM"/>
        </w:rPr>
        <w:t xml:space="preserve"> </w:t>
      </w:r>
      <w:r w:rsidR="009B0E91" w:rsidRPr="00F312E8">
        <w:rPr>
          <w:rFonts w:ascii="GHEA Grapalat" w:hAnsi="GHEA Grapalat" w:cs="Sylfaen"/>
          <w:sz w:val="20"/>
          <w:lang w:val="hy-AM"/>
        </w:rPr>
        <w:t xml:space="preserve">վարչական շրջանի </w:t>
      </w:r>
      <w:r w:rsidR="00B7666B" w:rsidRPr="00F312E8">
        <w:rPr>
          <w:rFonts w:ascii="GHEA Grapalat" w:hAnsi="GHEA Grapalat" w:cs="Sylfaen"/>
          <w:sz w:val="20"/>
          <w:lang w:val="hy-AM"/>
        </w:rPr>
        <w:t xml:space="preserve">ղեկավարի </w:t>
      </w:r>
      <w:r w:rsidR="009B0E91" w:rsidRPr="00F312E8">
        <w:rPr>
          <w:rFonts w:ascii="GHEA Grapalat" w:hAnsi="GHEA Grapalat" w:cs="Sylfaen"/>
          <w:sz w:val="20"/>
          <w:lang w:val="hy-AM"/>
        </w:rPr>
        <w:t>աշխատակազմ</w:t>
      </w:r>
      <w:r w:rsidR="00CF3B92" w:rsidRPr="00F312E8">
        <w:rPr>
          <w:rFonts w:ascii="GHEA Grapalat" w:hAnsi="GHEA Grapalat" w:cs="Sylfaen"/>
          <w:sz w:val="20"/>
          <w:lang w:val="hy-AM"/>
        </w:rPr>
        <w:t>ը</w:t>
      </w:r>
      <w:r w:rsidR="000521E1" w:rsidRPr="00F312E8">
        <w:rPr>
          <w:rFonts w:ascii="GHEA Grapalat" w:hAnsi="GHEA Grapalat" w:cs="Sylfaen"/>
          <w:sz w:val="20"/>
          <w:lang w:val="hy-AM"/>
        </w:rPr>
        <w:t>։</w:t>
      </w:r>
    </w:p>
    <w:p w14:paraId="059354B8" w14:textId="75E1EFD6" w:rsidR="00071D1C" w:rsidRPr="000521E1" w:rsidRDefault="000521E1" w:rsidP="005E541F">
      <w:pPr>
        <w:jc w:val="both"/>
        <w:rPr>
          <w:rFonts w:ascii="GHEA Grapalat" w:hAnsi="GHEA Grapalat"/>
          <w:sz w:val="20"/>
          <w:szCs w:val="20"/>
          <w:lang w:val="nb-NO" w:eastAsia="ru-RU"/>
        </w:rPr>
      </w:pPr>
      <w:r>
        <w:rPr>
          <w:rFonts w:ascii="GHEA Grapalat" w:hAnsi="GHEA Grapalat"/>
          <w:sz w:val="20"/>
          <w:szCs w:val="20"/>
          <w:lang w:val="hy-AM" w:eastAsia="ru-RU"/>
        </w:rPr>
        <w:t xml:space="preserve">       </w:t>
      </w:r>
    </w:p>
    <w:p w14:paraId="0025D50A" w14:textId="77777777" w:rsidR="00071D1C" w:rsidRPr="005E1F72" w:rsidRDefault="00071D1C" w:rsidP="00EF3662">
      <w:pPr>
        <w:ind w:firstLine="709"/>
        <w:jc w:val="both"/>
        <w:rPr>
          <w:rFonts w:ascii="GHEA Grapalat" w:hAnsi="GHEA Grapalat"/>
          <w:sz w:val="20"/>
          <w:lang w:val="hy-AM"/>
        </w:rPr>
      </w:pPr>
    </w:p>
    <w:p w14:paraId="466A8AF8" w14:textId="77777777" w:rsidR="00071D1C" w:rsidRPr="005E1F72" w:rsidRDefault="00D07E36" w:rsidP="00EF3662">
      <w:pPr>
        <w:ind w:firstLine="709"/>
        <w:jc w:val="both"/>
        <w:rPr>
          <w:rFonts w:ascii="GHEA Grapalat" w:hAnsi="GHEA Grapalat"/>
          <w:b/>
          <w:sz w:val="20"/>
          <w:lang w:val="hy-AM"/>
        </w:rPr>
      </w:pPr>
      <w:r w:rsidRPr="00D07E36">
        <w:rPr>
          <w:rFonts w:ascii="GHEA Grapalat" w:hAnsi="GHEA Grapalat"/>
          <w:b/>
          <w:sz w:val="20"/>
          <w:lang w:val="hy-AM"/>
        </w:rPr>
        <w:t>9</w:t>
      </w:r>
      <w:r w:rsidR="00071D1C" w:rsidRPr="005E1F72">
        <w:rPr>
          <w:rFonts w:ascii="GHEA Grapalat" w:hAnsi="GHEA Grapalat"/>
          <w:b/>
          <w:sz w:val="20"/>
          <w:lang w:val="hy-AM"/>
        </w:rPr>
        <w:t xml:space="preserve">. </w:t>
      </w:r>
      <w:r w:rsidRPr="00D07E36">
        <w:rPr>
          <w:rFonts w:ascii="GHEA Grapalat" w:hAnsi="GHEA Grapalat"/>
          <w:b/>
          <w:sz w:val="20"/>
          <w:lang w:val="hy-AM"/>
        </w:rPr>
        <w:t xml:space="preserve">    </w:t>
      </w:r>
      <w:r w:rsidR="00071D1C" w:rsidRPr="005E1F72">
        <w:rPr>
          <w:rFonts w:ascii="GHEA Grapalat" w:hAnsi="GHEA Grapalat"/>
          <w:b/>
          <w:sz w:val="20"/>
          <w:lang w:val="hy-AM"/>
        </w:rPr>
        <w:t>Կողմերի հասցեները, բանկային վավերապայմանները և ստորագրությունները</w:t>
      </w:r>
    </w:p>
    <w:p w14:paraId="006217A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 </w:t>
      </w:r>
    </w:p>
    <w:p w14:paraId="4E311A95" w14:textId="77777777" w:rsidR="00071D1C" w:rsidRPr="005E1F72" w:rsidRDefault="00071D1C" w:rsidP="00EF3662">
      <w:pPr>
        <w:ind w:firstLine="709"/>
        <w:jc w:val="both"/>
        <w:rPr>
          <w:rFonts w:ascii="GHEA Grapalat" w:hAnsi="GHEA Grapalat"/>
          <w:sz w:val="20"/>
          <w:lang w:val="hy-AM"/>
        </w:rPr>
      </w:pPr>
    </w:p>
    <w:p w14:paraId="4CD5AE94" w14:textId="77777777" w:rsidR="00071D1C" w:rsidRPr="005E1F72"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5E1F72" w14:paraId="77023F72" w14:textId="77777777" w:rsidTr="0016519F">
        <w:tc>
          <w:tcPr>
            <w:tcW w:w="4536" w:type="dxa"/>
          </w:tcPr>
          <w:p w14:paraId="3C9753EF" w14:textId="77777777" w:rsidR="00071D1C" w:rsidRPr="005E1F72" w:rsidRDefault="00071D1C" w:rsidP="00EF3662">
            <w:pPr>
              <w:jc w:val="center"/>
              <w:rPr>
                <w:rFonts w:ascii="GHEA Grapalat" w:hAnsi="GHEA Grapalat" w:cs="Sylfaen"/>
                <w:b/>
                <w:bCs/>
                <w:lang w:val="nb-NO"/>
              </w:rPr>
            </w:pPr>
            <w:r w:rsidRPr="005E1F72">
              <w:rPr>
                <w:rFonts w:ascii="GHEA Grapalat" w:hAnsi="GHEA Grapalat" w:cs="Sylfaen"/>
                <w:b/>
                <w:bCs/>
                <w:lang w:val="nb-NO"/>
              </w:rPr>
              <w:t>ԳՆՈՐԴ</w:t>
            </w:r>
          </w:p>
          <w:p w14:paraId="147BCE72" w14:textId="77777777" w:rsidR="00071D1C" w:rsidRPr="005E1F72" w:rsidRDefault="00071D1C" w:rsidP="00EF3662">
            <w:pPr>
              <w:jc w:val="center"/>
              <w:rPr>
                <w:rFonts w:ascii="GHEA Grapalat" w:hAnsi="GHEA Grapalat"/>
                <w:sz w:val="22"/>
                <w:szCs w:val="22"/>
                <w:u w:val="single"/>
              </w:rPr>
            </w:pPr>
            <w:r w:rsidRPr="005E1F72">
              <w:rPr>
                <w:rFonts w:ascii="GHEA Grapalat" w:hAnsi="GHEA Grapalat"/>
                <w:sz w:val="22"/>
                <w:szCs w:val="22"/>
                <w:u w:val="single"/>
              </w:rPr>
              <w:t xml:space="preserve"> </w:t>
            </w:r>
          </w:p>
          <w:p w14:paraId="6CAB9DFD" w14:textId="77777777" w:rsidR="00071D1C" w:rsidRPr="005E1F72" w:rsidRDefault="00071D1C" w:rsidP="00EF3662">
            <w:pPr>
              <w:rPr>
                <w:rFonts w:ascii="GHEA Grapalat" w:hAnsi="GHEA Grapalat"/>
                <w:lang w:val="hy-AM"/>
              </w:rPr>
            </w:pPr>
          </w:p>
          <w:p w14:paraId="0ED8E40E"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31B1AB5A"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807735D" w14:textId="77777777" w:rsidR="00071D1C" w:rsidRPr="005E1F72" w:rsidRDefault="00071D1C" w:rsidP="00EF3662">
            <w:pPr>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14:paraId="20E17E32" w14:textId="77777777" w:rsidR="00071D1C" w:rsidRPr="005E1F72" w:rsidRDefault="00071D1C" w:rsidP="00EF3662">
            <w:pPr>
              <w:jc w:val="center"/>
              <w:rPr>
                <w:rFonts w:ascii="GHEA Grapalat" w:hAnsi="GHEA Grapalat"/>
                <w:lang w:val="hy-AM"/>
              </w:rPr>
            </w:pPr>
          </w:p>
        </w:tc>
        <w:tc>
          <w:tcPr>
            <w:tcW w:w="4343" w:type="dxa"/>
          </w:tcPr>
          <w:p w14:paraId="05B2FB9D" w14:textId="77777777" w:rsidR="00071D1C" w:rsidRPr="005E1F72" w:rsidRDefault="00071D1C" w:rsidP="00EF3662">
            <w:pPr>
              <w:jc w:val="center"/>
              <w:rPr>
                <w:rFonts w:ascii="GHEA Grapalat" w:hAnsi="GHEA Grapalat" w:cs="Sylfaen"/>
                <w:b/>
                <w:bCs/>
                <w:lang w:val="hy-AM"/>
              </w:rPr>
            </w:pPr>
            <w:r w:rsidRPr="005E1F72">
              <w:rPr>
                <w:rFonts w:ascii="GHEA Grapalat" w:hAnsi="GHEA Grapalat" w:cs="Sylfaen"/>
                <w:b/>
                <w:bCs/>
                <w:lang w:val="hy-AM"/>
              </w:rPr>
              <w:t>ՎԱՃԱՌՈՂ</w:t>
            </w:r>
          </w:p>
          <w:p w14:paraId="3E6B7965" w14:textId="77777777" w:rsidR="00071D1C" w:rsidRPr="005E1F72" w:rsidRDefault="00071D1C" w:rsidP="00EF3662">
            <w:pPr>
              <w:jc w:val="center"/>
              <w:rPr>
                <w:rFonts w:ascii="GHEA Grapalat" w:hAnsi="GHEA Grapalat"/>
                <w:lang w:val="hy-AM"/>
              </w:rPr>
            </w:pPr>
          </w:p>
          <w:p w14:paraId="3C1CFCD8" w14:textId="77777777" w:rsidR="00071D1C" w:rsidRPr="005E1F72" w:rsidRDefault="00071D1C" w:rsidP="00EF3662">
            <w:pPr>
              <w:jc w:val="center"/>
              <w:rPr>
                <w:rFonts w:ascii="GHEA Grapalat" w:hAnsi="GHEA Grapalat"/>
                <w:lang w:val="hy-AM"/>
              </w:rPr>
            </w:pPr>
          </w:p>
          <w:p w14:paraId="3F1CCC8D"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4EE00E25"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48B81E1" w14:textId="77777777" w:rsidR="00071D1C" w:rsidRPr="005E1F72" w:rsidRDefault="00071D1C" w:rsidP="00EF3662">
            <w:pPr>
              <w:jc w:val="center"/>
              <w:rPr>
                <w:rFonts w:ascii="GHEA Grapalat" w:hAnsi="GHEA Grapalat"/>
                <w:sz w:val="22"/>
                <w:szCs w:val="22"/>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2C48E6C9" w14:textId="77777777" w:rsidR="00071D1C" w:rsidRPr="005E1F72" w:rsidRDefault="00071D1C" w:rsidP="00EF3662">
      <w:pPr>
        <w:rPr>
          <w:rFonts w:ascii="GHEA Grapalat" w:hAnsi="GHEA Grapalat"/>
          <w:sz w:val="20"/>
          <w:lang w:val="hy-AM"/>
        </w:rPr>
      </w:pPr>
    </w:p>
    <w:p w14:paraId="03CA75EE" w14:textId="77777777" w:rsidR="00071D1C" w:rsidRPr="005E1F72" w:rsidRDefault="00071D1C" w:rsidP="00EF3662">
      <w:pPr>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91AD4D3" w14:textId="77777777" w:rsidR="00071D1C" w:rsidRPr="005E1F72"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5E1F72" w:rsidRDefault="00071D1C" w:rsidP="00EF3662">
      <w:pPr>
        <w:rPr>
          <w:rFonts w:ascii="GHEA Grapalat" w:hAnsi="GHEA Grapalat"/>
          <w:sz w:val="20"/>
          <w:lang w:val="hy-AM"/>
        </w:rPr>
      </w:pPr>
    </w:p>
    <w:p w14:paraId="3072F013" w14:textId="77777777" w:rsidR="00071D1C" w:rsidRPr="005E1F72" w:rsidRDefault="00071D1C" w:rsidP="00EF3662">
      <w:pPr>
        <w:rPr>
          <w:rFonts w:ascii="GHEA Grapalat" w:hAnsi="GHEA Grapalat"/>
          <w:sz w:val="20"/>
          <w:lang w:val="hy-AM"/>
        </w:rPr>
      </w:pPr>
    </w:p>
    <w:p w14:paraId="4470CAEA" w14:textId="77777777" w:rsidR="00071D1C" w:rsidRPr="005E1F72" w:rsidRDefault="00071D1C" w:rsidP="00EF3662">
      <w:pPr>
        <w:rPr>
          <w:rFonts w:ascii="GHEA Grapalat" w:hAnsi="GHEA Grapalat"/>
          <w:sz w:val="20"/>
          <w:lang w:val="hy-AM"/>
        </w:rPr>
      </w:pPr>
    </w:p>
    <w:p w14:paraId="36254DD2" w14:textId="77777777" w:rsidR="00071D1C" w:rsidRPr="005E1F72" w:rsidRDefault="00071D1C" w:rsidP="00EF3662">
      <w:pPr>
        <w:rPr>
          <w:rFonts w:ascii="GHEA Grapalat" w:hAnsi="GHEA Grapalat"/>
          <w:sz w:val="20"/>
          <w:lang w:val="hy-AM"/>
        </w:rPr>
      </w:pPr>
    </w:p>
    <w:p w14:paraId="502750D2" w14:textId="77777777" w:rsidR="00071D1C" w:rsidRPr="005E1F72" w:rsidRDefault="00071D1C" w:rsidP="00EF3662">
      <w:pPr>
        <w:jc w:val="right"/>
        <w:rPr>
          <w:rFonts w:ascii="GHEA Grapalat" w:hAnsi="GHEA Grapalat"/>
          <w:sz w:val="20"/>
          <w:lang w:val="hy-AM"/>
        </w:rPr>
        <w:sectPr w:rsidR="00071D1C" w:rsidRPr="005E1F72" w:rsidSect="00461E48">
          <w:pgSz w:w="11906" w:h="16838" w:code="9"/>
          <w:pgMar w:top="720" w:right="662" w:bottom="360" w:left="720" w:header="562" w:footer="562" w:gutter="0"/>
          <w:cols w:space="720"/>
        </w:sectPr>
      </w:pPr>
    </w:p>
    <w:p w14:paraId="3E14C4B3" w14:textId="77777777" w:rsidR="00BA06C2" w:rsidRDefault="00BA06C2" w:rsidP="00EF3662">
      <w:pPr>
        <w:jc w:val="right"/>
        <w:rPr>
          <w:rFonts w:ascii="GHEA Grapalat" w:hAnsi="GHEA Grapalat"/>
          <w:i/>
          <w:sz w:val="18"/>
          <w:lang w:val="hy-AM"/>
        </w:rPr>
      </w:pPr>
    </w:p>
    <w:p w14:paraId="0F5478D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Հավելված N 1</w:t>
      </w:r>
    </w:p>
    <w:p w14:paraId="36AC567A"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C7E4AA9"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402DBAE" w14:textId="77777777" w:rsidR="00071D1C" w:rsidRPr="005E1F72" w:rsidRDefault="00071D1C" w:rsidP="00EF3662">
      <w:pPr>
        <w:jc w:val="center"/>
        <w:rPr>
          <w:rFonts w:ascii="GHEA Grapalat" w:hAnsi="GHEA Grapalat"/>
          <w:sz w:val="18"/>
          <w:lang w:val="hy-AM"/>
        </w:rPr>
      </w:pPr>
    </w:p>
    <w:p w14:paraId="4B023A35" w14:textId="57B73F6E" w:rsidR="00071D1C" w:rsidRDefault="00B444F9" w:rsidP="00EF3662">
      <w:pPr>
        <w:jc w:val="center"/>
        <w:rPr>
          <w:rFonts w:ascii="GHEA Grapalat" w:hAnsi="GHEA Grapalat"/>
          <w:b/>
          <w:sz w:val="20"/>
          <w:lang w:val="hy-AM"/>
        </w:rPr>
      </w:pPr>
      <w:r>
        <w:rPr>
          <w:rFonts w:ascii="GHEA Grapalat" w:hAnsi="GHEA Grapalat"/>
          <w:b/>
          <w:sz w:val="20"/>
          <w:lang w:val="hy-AM"/>
        </w:rPr>
        <w:t xml:space="preserve">               </w:t>
      </w:r>
      <w:r w:rsidR="00071D1C" w:rsidRPr="004C7AA7">
        <w:rPr>
          <w:rFonts w:ascii="GHEA Grapalat" w:hAnsi="GHEA Grapalat"/>
          <w:b/>
          <w:sz w:val="20"/>
          <w:lang w:val="hy-AM"/>
        </w:rPr>
        <w:t>ՏԵԽՆԻԿԱԿԱՆ ԲՆՈՒԹԱԳԻՐ - ԳՆՄԱՆ ԺԱՄԱՆԱԿԱՑՈՒՅՑ*</w:t>
      </w:r>
    </w:p>
    <w:p w14:paraId="5780BB83" w14:textId="77777777" w:rsidR="00A50354" w:rsidRDefault="00A50354" w:rsidP="00EF3662">
      <w:pPr>
        <w:jc w:val="center"/>
        <w:rPr>
          <w:rFonts w:ascii="GHEA Grapalat" w:hAnsi="GHEA Grapalat"/>
          <w:b/>
          <w:sz w:val="20"/>
          <w:lang w:val="hy-AM"/>
        </w:rPr>
      </w:pPr>
    </w:p>
    <w:tbl>
      <w:tblPr>
        <w:tblW w:w="157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1384"/>
        <w:gridCol w:w="1076"/>
        <w:gridCol w:w="5490"/>
        <w:gridCol w:w="900"/>
        <w:gridCol w:w="864"/>
        <w:gridCol w:w="1026"/>
        <w:gridCol w:w="1064"/>
        <w:gridCol w:w="1543"/>
        <w:gridCol w:w="1504"/>
      </w:tblGrid>
      <w:tr w:rsidR="001E6CEB" w:rsidRPr="00137587" w14:paraId="7C83F625" w14:textId="77777777" w:rsidTr="00E6596F">
        <w:trPr>
          <w:trHeight w:val="126"/>
        </w:trPr>
        <w:tc>
          <w:tcPr>
            <w:tcW w:w="15764" w:type="dxa"/>
            <w:gridSpan w:val="10"/>
          </w:tcPr>
          <w:p w14:paraId="3A662AC7" w14:textId="77777777" w:rsidR="001E6CEB" w:rsidRPr="00137587" w:rsidRDefault="001E6CEB" w:rsidP="00E6596F">
            <w:pPr>
              <w:jc w:val="center"/>
              <w:rPr>
                <w:rFonts w:ascii="GHEA Grapalat" w:hAnsi="GHEA Grapalat"/>
                <w:sz w:val="18"/>
              </w:rPr>
            </w:pPr>
            <w:r w:rsidRPr="00137587">
              <w:rPr>
                <w:rFonts w:ascii="GHEA Grapalat" w:hAnsi="GHEA Grapalat"/>
                <w:sz w:val="18"/>
              </w:rPr>
              <w:t>Ապրանքի</w:t>
            </w:r>
          </w:p>
        </w:tc>
      </w:tr>
      <w:tr w:rsidR="001E6CEB" w:rsidRPr="00137587" w14:paraId="1CF4A343" w14:textId="77777777" w:rsidTr="001E6CEB">
        <w:trPr>
          <w:trHeight w:val="194"/>
        </w:trPr>
        <w:tc>
          <w:tcPr>
            <w:tcW w:w="913" w:type="dxa"/>
            <w:vMerge w:val="restart"/>
            <w:vAlign w:val="center"/>
          </w:tcPr>
          <w:p w14:paraId="6D86F22F"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Հրա</w:t>
            </w:r>
            <w:r w:rsidRPr="00E85B10">
              <w:rPr>
                <w:rFonts w:ascii="GHEA Grapalat" w:hAnsi="GHEA Grapalat"/>
                <w:sz w:val="16"/>
                <w:szCs w:val="16"/>
                <w:lang w:val="hy-AM"/>
              </w:rPr>
              <w:t xml:space="preserve"> </w:t>
            </w:r>
            <w:r w:rsidRPr="00E85B10">
              <w:rPr>
                <w:rFonts w:ascii="GHEA Grapalat" w:hAnsi="GHEA Grapalat"/>
                <w:sz w:val="16"/>
                <w:szCs w:val="16"/>
              </w:rPr>
              <w:t>վերով նախա</w:t>
            </w:r>
            <w:r w:rsidRPr="00E85B10">
              <w:rPr>
                <w:rFonts w:ascii="GHEA Grapalat" w:hAnsi="GHEA Grapalat"/>
                <w:sz w:val="16"/>
                <w:szCs w:val="16"/>
                <w:lang w:val="hy-AM"/>
              </w:rPr>
              <w:t xml:space="preserve"> </w:t>
            </w:r>
            <w:r w:rsidRPr="00E85B10">
              <w:rPr>
                <w:rFonts w:ascii="GHEA Grapalat" w:hAnsi="GHEA Grapalat"/>
                <w:sz w:val="16"/>
                <w:szCs w:val="16"/>
              </w:rPr>
              <w:t>տեսված չափա</w:t>
            </w:r>
            <w:r w:rsidRPr="00E85B10">
              <w:rPr>
                <w:rFonts w:ascii="GHEA Grapalat" w:hAnsi="GHEA Grapalat"/>
                <w:sz w:val="16"/>
                <w:szCs w:val="16"/>
                <w:lang w:val="hy-AM"/>
              </w:rPr>
              <w:t xml:space="preserve"> </w:t>
            </w:r>
            <w:r w:rsidRPr="00E85B10">
              <w:rPr>
                <w:rFonts w:ascii="GHEA Grapalat" w:hAnsi="GHEA Grapalat"/>
                <w:sz w:val="16"/>
                <w:szCs w:val="16"/>
              </w:rPr>
              <w:t>բաժնի համարը</w:t>
            </w:r>
          </w:p>
        </w:tc>
        <w:tc>
          <w:tcPr>
            <w:tcW w:w="1384" w:type="dxa"/>
            <w:vMerge w:val="restart"/>
            <w:vAlign w:val="center"/>
          </w:tcPr>
          <w:p w14:paraId="6D05E1F1"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գնումների պլանով նախատեսված միջանցիկ ծածկագիրը` ըստ ԳՄԱ դասակարգման (CPV)</w:t>
            </w:r>
          </w:p>
        </w:tc>
        <w:tc>
          <w:tcPr>
            <w:tcW w:w="1076" w:type="dxa"/>
            <w:vMerge w:val="restart"/>
            <w:vAlign w:val="center"/>
          </w:tcPr>
          <w:p w14:paraId="15B9D7E9"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 xml:space="preserve">անվանումը </w:t>
            </w:r>
          </w:p>
        </w:tc>
        <w:tc>
          <w:tcPr>
            <w:tcW w:w="5490" w:type="dxa"/>
            <w:vMerge w:val="restart"/>
            <w:vAlign w:val="center"/>
          </w:tcPr>
          <w:p w14:paraId="159CB4C7"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տեխնիկական բնութագիրը</w:t>
            </w:r>
          </w:p>
        </w:tc>
        <w:tc>
          <w:tcPr>
            <w:tcW w:w="900" w:type="dxa"/>
            <w:vMerge w:val="restart"/>
            <w:vAlign w:val="center"/>
          </w:tcPr>
          <w:p w14:paraId="37CFF36F"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չափման միավորը</w:t>
            </w:r>
          </w:p>
        </w:tc>
        <w:tc>
          <w:tcPr>
            <w:tcW w:w="864" w:type="dxa"/>
            <w:vMerge w:val="restart"/>
            <w:vAlign w:val="center"/>
          </w:tcPr>
          <w:p w14:paraId="3FBACB8E"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միավոր գինը/ՀՀ դրամ</w:t>
            </w:r>
          </w:p>
        </w:tc>
        <w:tc>
          <w:tcPr>
            <w:tcW w:w="1026" w:type="dxa"/>
            <w:vMerge w:val="restart"/>
            <w:vAlign w:val="center"/>
          </w:tcPr>
          <w:p w14:paraId="7C1FE571"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ընդհանուր գինը/ՀՀ դրամ</w:t>
            </w:r>
          </w:p>
        </w:tc>
        <w:tc>
          <w:tcPr>
            <w:tcW w:w="1064" w:type="dxa"/>
            <w:vMerge w:val="restart"/>
            <w:vAlign w:val="center"/>
          </w:tcPr>
          <w:p w14:paraId="6EB21E9A"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ընդհանուր քանակը</w:t>
            </w:r>
          </w:p>
        </w:tc>
        <w:tc>
          <w:tcPr>
            <w:tcW w:w="3047" w:type="dxa"/>
            <w:gridSpan w:val="2"/>
            <w:vAlign w:val="center"/>
          </w:tcPr>
          <w:p w14:paraId="424CF235"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մատակարարման</w:t>
            </w:r>
          </w:p>
        </w:tc>
      </w:tr>
      <w:tr w:rsidR="001E6CEB" w:rsidRPr="00137587" w14:paraId="2E0CFC9C" w14:textId="77777777" w:rsidTr="001E6CEB">
        <w:trPr>
          <w:trHeight w:val="396"/>
        </w:trPr>
        <w:tc>
          <w:tcPr>
            <w:tcW w:w="913" w:type="dxa"/>
            <w:vMerge/>
            <w:vAlign w:val="center"/>
          </w:tcPr>
          <w:p w14:paraId="70280A2B" w14:textId="77777777" w:rsidR="001E6CEB" w:rsidRPr="00E85B10" w:rsidRDefault="001E6CEB" w:rsidP="00E6596F">
            <w:pPr>
              <w:jc w:val="center"/>
              <w:rPr>
                <w:rFonts w:ascii="GHEA Grapalat" w:hAnsi="GHEA Grapalat"/>
                <w:sz w:val="16"/>
                <w:szCs w:val="16"/>
              </w:rPr>
            </w:pPr>
          </w:p>
        </w:tc>
        <w:tc>
          <w:tcPr>
            <w:tcW w:w="1384" w:type="dxa"/>
            <w:vMerge/>
            <w:vAlign w:val="center"/>
          </w:tcPr>
          <w:p w14:paraId="4B1B02BD" w14:textId="77777777" w:rsidR="001E6CEB" w:rsidRPr="00E85B10" w:rsidRDefault="001E6CEB" w:rsidP="00E6596F">
            <w:pPr>
              <w:jc w:val="center"/>
              <w:rPr>
                <w:rFonts w:ascii="GHEA Grapalat" w:hAnsi="GHEA Grapalat"/>
                <w:sz w:val="16"/>
                <w:szCs w:val="16"/>
              </w:rPr>
            </w:pPr>
          </w:p>
        </w:tc>
        <w:tc>
          <w:tcPr>
            <w:tcW w:w="1076" w:type="dxa"/>
            <w:vMerge/>
            <w:vAlign w:val="center"/>
          </w:tcPr>
          <w:p w14:paraId="6644F4E2" w14:textId="77777777" w:rsidR="001E6CEB" w:rsidRPr="00E85B10" w:rsidRDefault="001E6CEB" w:rsidP="00E6596F">
            <w:pPr>
              <w:jc w:val="center"/>
              <w:rPr>
                <w:rFonts w:ascii="GHEA Grapalat" w:hAnsi="GHEA Grapalat"/>
                <w:sz w:val="16"/>
                <w:szCs w:val="16"/>
              </w:rPr>
            </w:pPr>
          </w:p>
        </w:tc>
        <w:tc>
          <w:tcPr>
            <w:tcW w:w="5490" w:type="dxa"/>
            <w:vMerge/>
            <w:vAlign w:val="center"/>
          </w:tcPr>
          <w:p w14:paraId="7E737556" w14:textId="77777777" w:rsidR="001E6CEB" w:rsidRPr="00E85B10" w:rsidRDefault="001E6CEB" w:rsidP="00E6596F">
            <w:pPr>
              <w:jc w:val="center"/>
              <w:rPr>
                <w:rFonts w:ascii="GHEA Grapalat" w:hAnsi="GHEA Grapalat"/>
                <w:sz w:val="16"/>
                <w:szCs w:val="16"/>
              </w:rPr>
            </w:pPr>
          </w:p>
        </w:tc>
        <w:tc>
          <w:tcPr>
            <w:tcW w:w="900" w:type="dxa"/>
            <w:vMerge/>
            <w:vAlign w:val="center"/>
          </w:tcPr>
          <w:p w14:paraId="2E697262" w14:textId="77777777" w:rsidR="001E6CEB" w:rsidRPr="00E85B10" w:rsidRDefault="001E6CEB" w:rsidP="00E6596F">
            <w:pPr>
              <w:jc w:val="center"/>
              <w:rPr>
                <w:rFonts w:ascii="GHEA Grapalat" w:hAnsi="GHEA Grapalat"/>
                <w:sz w:val="16"/>
                <w:szCs w:val="16"/>
              </w:rPr>
            </w:pPr>
          </w:p>
        </w:tc>
        <w:tc>
          <w:tcPr>
            <w:tcW w:w="864" w:type="dxa"/>
            <w:vMerge/>
            <w:vAlign w:val="center"/>
          </w:tcPr>
          <w:p w14:paraId="1E55E31C" w14:textId="77777777" w:rsidR="001E6CEB" w:rsidRPr="00E85B10" w:rsidRDefault="001E6CEB" w:rsidP="00E6596F">
            <w:pPr>
              <w:jc w:val="center"/>
              <w:rPr>
                <w:rFonts w:ascii="GHEA Grapalat" w:hAnsi="GHEA Grapalat"/>
                <w:sz w:val="16"/>
                <w:szCs w:val="16"/>
              </w:rPr>
            </w:pPr>
          </w:p>
        </w:tc>
        <w:tc>
          <w:tcPr>
            <w:tcW w:w="1026" w:type="dxa"/>
            <w:vMerge/>
            <w:vAlign w:val="center"/>
          </w:tcPr>
          <w:p w14:paraId="5FF663EA" w14:textId="77777777" w:rsidR="001E6CEB" w:rsidRPr="00E85B10" w:rsidRDefault="001E6CEB" w:rsidP="00E6596F">
            <w:pPr>
              <w:jc w:val="center"/>
              <w:rPr>
                <w:rFonts w:ascii="GHEA Grapalat" w:hAnsi="GHEA Grapalat"/>
                <w:sz w:val="16"/>
                <w:szCs w:val="16"/>
              </w:rPr>
            </w:pPr>
          </w:p>
        </w:tc>
        <w:tc>
          <w:tcPr>
            <w:tcW w:w="1064" w:type="dxa"/>
            <w:vMerge/>
            <w:vAlign w:val="center"/>
          </w:tcPr>
          <w:p w14:paraId="0A63F16F" w14:textId="77777777" w:rsidR="001E6CEB" w:rsidRPr="00E85B10" w:rsidRDefault="001E6CEB" w:rsidP="00E6596F">
            <w:pPr>
              <w:jc w:val="center"/>
              <w:rPr>
                <w:rFonts w:ascii="GHEA Grapalat" w:hAnsi="GHEA Grapalat"/>
                <w:sz w:val="16"/>
                <w:szCs w:val="16"/>
              </w:rPr>
            </w:pPr>
          </w:p>
        </w:tc>
        <w:tc>
          <w:tcPr>
            <w:tcW w:w="1543" w:type="dxa"/>
            <w:vAlign w:val="center"/>
          </w:tcPr>
          <w:p w14:paraId="3731F89B"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հասցեն</w:t>
            </w:r>
          </w:p>
        </w:tc>
        <w:tc>
          <w:tcPr>
            <w:tcW w:w="1504" w:type="dxa"/>
            <w:vAlign w:val="center"/>
          </w:tcPr>
          <w:p w14:paraId="131B1E84" w14:textId="77777777" w:rsidR="001E6CEB" w:rsidRPr="00E85B10" w:rsidRDefault="001E6CEB" w:rsidP="00E6596F">
            <w:pPr>
              <w:jc w:val="center"/>
              <w:rPr>
                <w:rFonts w:ascii="GHEA Grapalat" w:hAnsi="GHEA Grapalat"/>
                <w:sz w:val="16"/>
                <w:szCs w:val="16"/>
              </w:rPr>
            </w:pPr>
            <w:r w:rsidRPr="00E85B10">
              <w:rPr>
                <w:rFonts w:ascii="GHEA Grapalat" w:hAnsi="GHEA Grapalat"/>
                <w:sz w:val="16"/>
                <w:szCs w:val="16"/>
              </w:rPr>
              <w:t>Ժամկետը***</w:t>
            </w:r>
          </w:p>
          <w:p w14:paraId="126E5704" w14:textId="77777777" w:rsidR="001E6CEB" w:rsidRPr="00E85B10" w:rsidRDefault="001E6CEB" w:rsidP="00E6596F">
            <w:pPr>
              <w:jc w:val="center"/>
              <w:rPr>
                <w:rFonts w:ascii="GHEA Grapalat" w:hAnsi="GHEA Grapalat"/>
                <w:sz w:val="16"/>
                <w:szCs w:val="16"/>
              </w:rPr>
            </w:pPr>
          </w:p>
        </w:tc>
      </w:tr>
      <w:tr w:rsidR="00AA2D57" w:rsidRPr="00B76861" w14:paraId="4E991358" w14:textId="77777777" w:rsidTr="001E6CEB">
        <w:trPr>
          <w:trHeight w:val="217"/>
        </w:trPr>
        <w:tc>
          <w:tcPr>
            <w:tcW w:w="913" w:type="dxa"/>
            <w:vMerge w:val="restart"/>
            <w:vAlign w:val="center"/>
          </w:tcPr>
          <w:p w14:paraId="4343C370" w14:textId="77777777" w:rsidR="00AA2D57" w:rsidRPr="00E85B10" w:rsidRDefault="00AA2D57" w:rsidP="00E6596F">
            <w:pPr>
              <w:jc w:val="center"/>
              <w:rPr>
                <w:rFonts w:ascii="GHEA Grapalat" w:hAnsi="GHEA Grapalat"/>
                <w:sz w:val="16"/>
                <w:szCs w:val="16"/>
                <w:lang w:val="hy-AM"/>
              </w:rPr>
            </w:pPr>
            <w:bookmarkStart w:id="11" w:name="_GoBack" w:colFirst="0" w:colLast="0"/>
            <w:r w:rsidRPr="00E85B10">
              <w:rPr>
                <w:rFonts w:ascii="GHEA Grapalat" w:hAnsi="GHEA Grapalat"/>
                <w:sz w:val="16"/>
                <w:szCs w:val="16"/>
                <w:lang w:val="hy-AM"/>
              </w:rPr>
              <w:t>1</w:t>
            </w:r>
          </w:p>
        </w:tc>
        <w:tc>
          <w:tcPr>
            <w:tcW w:w="1384" w:type="dxa"/>
            <w:vMerge w:val="restart"/>
            <w:vAlign w:val="center"/>
          </w:tcPr>
          <w:p w14:paraId="19AD8691" w14:textId="77777777"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15897200/14</w:t>
            </w:r>
          </w:p>
        </w:tc>
        <w:tc>
          <w:tcPr>
            <w:tcW w:w="1076" w:type="dxa"/>
            <w:vMerge w:val="restart"/>
            <w:vAlign w:val="center"/>
          </w:tcPr>
          <w:p w14:paraId="31102B37" w14:textId="77777777"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Սննդի ծանրոցներ</w:t>
            </w:r>
          </w:p>
        </w:tc>
        <w:tc>
          <w:tcPr>
            <w:tcW w:w="5490" w:type="dxa"/>
            <w:shd w:val="clear" w:color="auto" w:fill="auto"/>
            <w:vAlign w:val="center"/>
          </w:tcPr>
          <w:p w14:paraId="54569BD8" w14:textId="77777777"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Սննդի ծանրոցները պետք է պատրաստված լինեն ստվարաթղթե արկղերից և յուրաքանչյուրը պետք է պարունակի ստորև ներկայացվող սննդամթերքները:</w:t>
            </w:r>
          </w:p>
          <w:p w14:paraId="19A59685" w14:textId="77777777"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Սննդի ծանրոցի  պարունակությունը/ ընդհանուր 200 ծանրոց/, յուրաքանչյուր ծանրոց պետք է պարունակի հետևյալ ապրանքները</w:t>
            </w:r>
          </w:p>
        </w:tc>
        <w:tc>
          <w:tcPr>
            <w:tcW w:w="900" w:type="dxa"/>
            <w:vMerge w:val="restart"/>
            <w:vAlign w:val="center"/>
          </w:tcPr>
          <w:p w14:paraId="008C391F" w14:textId="77777777"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հատ</w:t>
            </w:r>
          </w:p>
        </w:tc>
        <w:tc>
          <w:tcPr>
            <w:tcW w:w="864" w:type="dxa"/>
            <w:vMerge w:val="restart"/>
            <w:vAlign w:val="center"/>
          </w:tcPr>
          <w:p w14:paraId="1E7814B5" w14:textId="77777777"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15 000</w:t>
            </w:r>
          </w:p>
        </w:tc>
        <w:tc>
          <w:tcPr>
            <w:tcW w:w="1026" w:type="dxa"/>
            <w:vMerge w:val="restart"/>
            <w:vAlign w:val="center"/>
          </w:tcPr>
          <w:p w14:paraId="7FBF314D" w14:textId="77777777"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3 000 000</w:t>
            </w:r>
          </w:p>
        </w:tc>
        <w:tc>
          <w:tcPr>
            <w:tcW w:w="1064" w:type="dxa"/>
            <w:vMerge w:val="restart"/>
            <w:vAlign w:val="center"/>
          </w:tcPr>
          <w:p w14:paraId="64D36299" w14:textId="77777777"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200</w:t>
            </w:r>
          </w:p>
        </w:tc>
        <w:tc>
          <w:tcPr>
            <w:tcW w:w="1543" w:type="dxa"/>
            <w:vMerge w:val="restart"/>
            <w:vAlign w:val="center"/>
          </w:tcPr>
          <w:p w14:paraId="1C7A8756" w14:textId="4C4D053A"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 xml:space="preserve">ՀՀ, ք. Երևան, Կենտրոն </w:t>
            </w:r>
            <w:r>
              <w:rPr>
                <w:rFonts w:ascii="GHEA Grapalat" w:hAnsi="GHEA Grapalat"/>
                <w:sz w:val="16"/>
                <w:szCs w:val="16"/>
                <w:lang w:val="hy-AM"/>
              </w:rPr>
              <w:t xml:space="preserve">վարչական շրջանի </w:t>
            </w:r>
            <w:r w:rsidRPr="00E85B10">
              <w:rPr>
                <w:rFonts w:ascii="GHEA Grapalat" w:hAnsi="GHEA Grapalat"/>
                <w:sz w:val="16"/>
                <w:szCs w:val="16"/>
                <w:lang w:val="hy-AM"/>
              </w:rPr>
              <w:t>վարչական շենք  /Տերյան փ. 44</w:t>
            </w:r>
            <w:r>
              <w:rPr>
                <w:rFonts w:ascii="GHEA Grapalat" w:hAnsi="GHEA Grapalat"/>
                <w:sz w:val="16"/>
                <w:szCs w:val="16"/>
                <w:lang w:val="hy-AM"/>
              </w:rPr>
              <w:t>/</w:t>
            </w:r>
          </w:p>
        </w:tc>
        <w:tc>
          <w:tcPr>
            <w:tcW w:w="1504" w:type="dxa"/>
            <w:vMerge w:val="restart"/>
            <w:vAlign w:val="center"/>
          </w:tcPr>
          <w:p w14:paraId="23A6BC78" w14:textId="77777777" w:rsidR="00AA2D57" w:rsidRPr="00E85B10" w:rsidRDefault="00AA2D57" w:rsidP="00E6596F">
            <w:pPr>
              <w:jc w:val="center"/>
              <w:rPr>
                <w:rFonts w:ascii="GHEA Grapalat" w:hAnsi="GHEA Grapalat"/>
                <w:sz w:val="16"/>
                <w:szCs w:val="16"/>
                <w:lang w:val="hy-AM"/>
              </w:rPr>
            </w:pPr>
            <w:r w:rsidRPr="00E85B10">
              <w:rPr>
                <w:rFonts w:ascii="GHEA Grapalat" w:hAnsi="GHEA Grapalat"/>
                <w:sz w:val="16"/>
                <w:szCs w:val="16"/>
                <w:lang w:val="hy-AM"/>
              </w:rPr>
              <w:t>Պայմանագրի կնքման պահից մինչև 30 օրացուցային օրվա ընթացքում</w:t>
            </w:r>
          </w:p>
        </w:tc>
      </w:tr>
      <w:bookmarkEnd w:id="11"/>
      <w:tr w:rsidR="00AA2D57" w:rsidRPr="00276C2E" w14:paraId="64CC217C" w14:textId="77777777" w:rsidTr="001E6CEB">
        <w:trPr>
          <w:trHeight w:val="217"/>
        </w:trPr>
        <w:tc>
          <w:tcPr>
            <w:tcW w:w="913" w:type="dxa"/>
            <w:vMerge/>
            <w:vAlign w:val="center"/>
          </w:tcPr>
          <w:p w14:paraId="6188094F"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3AD9FC95"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57BBB4A6"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570E19F2" w14:textId="77777777" w:rsidR="00AA2D57" w:rsidRPr="002A7A43" w:rsidRDefault="00AA2D57" w:rsidP="00E6596F">
            <w:pPr>
              <w:rPr>
                <w:rFonts w:ascii="GHEA Grapalat" w:hAnsi="GHEA Grapalat"/>
                <w:sz w:val="16"/>
                <w:szCs w:val="16"/>
                <w:lang w:val="hy-AM"/>
              </w:rPr>
            </w:pPr>
            <w:r w:rsidRPr="002A7A43">
              <w:rPr>
                <w:rFonts w:ascii="GHEA Grapalat" w:hAnsi="GHEA Grapalat"/>
                <w:sz w:val="16"/>
                <w:szCs w:val="16"/>
                <w:lang w:val="hy-AM"/>
              </w:rPr>
              <w:t>Բուսական յուղ` արևածաղկի /ձեթ/ 1հատ</w:t>
            </w:r>
            <w:r>
              <w:rPr>
                <w:rFonts w:ascii="GHEA Grapalat" w:hAnsi="GHEA Grapalat"/>
                <w:sz w:val="16"/>
                <w:szCs w:val="16"/>
                <w:lang w:val="hy-AM"/>
              </w:rPr>
              <w:t>:</w:t>
            </w:r>
            <w:r w:rsidRPr="002A7A43">
              <w:rPr>
                <w:rFonts w:ascii="GHEA Grapalat" w:hAnsi="GHEA Grapalat"/>
                <w:sz w:val="16"/>
                <w:szCs w:val="16"/>
                <w:lang w:val="hy-AM"/>
              </w:rPr>
              <w:t>Արևածաղկի ձեթ` 2 շիշ, ռաֆինացված (զտված): Պատրաստված արևածաղկի սերմերի լուծման և ճզմման եղանակով, բարձր տեսակի, զտված, հոտազերծված:</w:t>
            </w:r>
          </w:p>
          <w:p w14:paraId="53064A5B" w14:textId="77777777" w:rsidR="00AA2D57" w:rsidRPr="002A7A43" w:rsidRDefault="00AA2D57" w:rsidP="00E6596F">
            <w:pPr>
              <w:contextualSpacing/>
              <w:jc w:val="both"/>
              <w:rPr>
                <w:rFonts w:ascii="GHEA Grapalat" w:hAnsi="GHEA Grapalat"/>
                <w:sz w:val="16"/>
                <w:szCs w:val="16"/>
                <w:lang w:val="hy-AM"/>
              </w:rPr>
            </w:pPr>
            <w:r w:rsidRPr="002A7A43">
              <w:rPr>
                <w:rFonts w:ascii="GHEA Grapalat" w:hAnsi="GHEA Grapalat"/>
                <w:sz w:val="16"/>
                <w:szCs w:val="16"/>
                <w:lang w:val="hy-AM"/>
              </w:rPr>
              <w:t xml:space="preserve">Փաթեթավորումը՝ շշալցված 1 լիտր տարողությամբ շշերում, ռուսական արտադրության կամ համարժեք: Փաթեթի վրա ընթեռնելի ձևով պետք է նշված լինի արտադրող երկիրը, արտադրման և պիտանելիության ժամկետները, եթե ապրանքը արտասահմանյան արտադրության է, ապա` ներմուծող կազմակերպության անվանումը:  </w:t>
            </w:r>
          </w:p>
          <w:p w14:paraId="335F5F0C" w14:textId="77777777" w:rsidR="00AA2D57" w:rsidRPr="002A7A43" w:rsidRDefault="00AA2D57" w:rsidP="00E6596F">
            <w:pPr>
              <w:contextualSpacing/>
              <w:jc w:val="both"/>
              <w:rPr>
                <w:rFonts w:ascii="GHEA Grapalat" w:hAnsi="GHEA Grapalat"/>
                <w:sz w:val="16"/>
                <w:szCs w:val="16"/>
              </w:rPr>
            </w:pPr>
            <w:r w:rsidRPr="002A7A43">
              <w:rPr>
                <w:rFonts w:ascii="GHEA Grapalat" w:hAnsi="GHEA Grapalat"/>
                <w:sz w:val="16"/>
                <w:szCs w:val="16"/>
                <w:lang w:val="hy-AM"/>
              </w:rPr>
              <w:t xml:space="preserve"> Անվտանգությունը՝ N 2-III-4.9-01-2010 հիգիենիկ նորմատիվների, մակնշումը` «Սննդամթերքի անվտանգության մասին» ՀՀ օրենքի 9-րդ հոդվածի։ </w:t>
            </w:r>
            <w:r w:rsidRPr="002A7A43">
              <w:rPr>
                <w:rFonts w:ascii="GHEA Grapalat" w:hAnsi="GHEA Grapalat"/>
                <w:sz w:val="16"/>
                <w:szCs w:val="16"/>
              </w:rPr>
              <w:t>Մակնշումը՝ ընթեռնելի:</w:t>
            </w:r>
          </w:p>
        </w:tc>
        <w:tc>
          <w:tcPr>
            <w:tcW w:w="900" w:type="dxa"/>
            <w:vMerge/>
            <w:vAlign w:val="center"/>
          </w:tcPr>
          <w:p w14:paraId="6CCE2EF7" w14:textId="77777777" w:rsidR="00AA2D57" w:rsidRPr="00137587" w:rsidRDefault="00AA2D57" w:rsidP="00E6596F">
            <w:pPr>
              <w:jc w:val="center"/>
              <w:rPr>
                <w:rFonts w:ascii="GHEA Grapalat" w:hAnsi="GHEA Grapalat"/>
                <w:sz w:val="20"/>
                <w:lang w:val="hy-AM"/>
              </w:rPr>
            </w:pPr>
          </w:p>
        </w:tc>
        <w:tc>
          <w:tcPr>
            <w:tcW w:w="864" w:type="dxa"/>
            <w:vMerge/>
            <w:vAlign w:val="center"/>
          </w:tcPr>
          <w:p w14:paraId="3CECB13E"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5F586692"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5D63E114" w14:textId="77777777" w:rsidR="00AA2D57" w:rsidRDefault="00AA2D57" w:rsidP="00E6596F">
            <w:pPr>
              <w:jc w:val="center"/>
              <w:rPr>
                <w:rFonts w:ascii="GHEA Grapalat" w:hAnsi="GHEA Grapalat"/>
                <w:sz w:val="20"/>
                <w:lang w:val="hy-AM"/>
              </w:rPr>
            </w:pPr>
          </w:p>
        </w:tc>
        <w:tc>
          <w:tcPr>
            <w:tcW w:w="1543" w:type="dxa"/>
            <w:vMerge/>
            <w:vAlign w:val="center"/>
          </w:tcPr>
          <w:p w14:paraId="5BBEA7A3" w14:textId="77777777" w:rsidR="00AA2D57" w:rsidRDefault="00AA2D57" w:rsidP="00E6596F">
            <w:pPr>
              <w:jc w:val="center"/>
              <w:rPr>
                <w:rFonts w:ascii="GHEA Grapalat" w:hAnsi="GHEA Grapalat"/>
                <w:sz w:val="20"/>
                <w:lang w:val="hy-AM"/>
              </w:rPr>
            </w:pPr>
          </w:p>
        </w:tc>
        <w:tc>
          <w:tcPr>
            <w:tcW w:w="1504" w:type="dxa"/>
            <w:vMerge/>
            <w:vAlign w:val="center"/>
          </w:tcPr>
          <w:p w14:paraId="3C31FD38" w14:textId="77777777" w:rsidR="00AA2D57" w:rsidRPr="00137587" w:rsidRDefault="00AA2D57" w:rsidP="00E6596F">
            <w:pPr>
              <w:jc w:val="center"/>
              <w:rPr>
                <w:rFonts w:ascii="GHEA Grapalat" w:hAnsi="GHEA Grapalat"/>
                <w:sz w:val="20"/>
                <w:lang w:val="hy-AM"/>
              </w:rPr>
            </w:pPr>
          </w:p>
        </w:tc>
      </w:tr>
      <w:tr w:rsidR="00AA2D57" w:rsidRPr="00B76861" w14:paraId="5B6BD5BC" w14:textId="77777777" w:rsidTr="001E6CEB">
        <w:trPr>
          <w:trHeight w:val="217"/>
        </w:trPr>
        <w:tc>
          <w:tcPr>
            <w:tcW w:w="913" w:type="dxa"/>
            <w:vMerge/>
            <w:vAlign w:val="center"/>
          </w:tcPr>
          <w:p w14:paraId="062D9194"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1D369417"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51DBE81B"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7C644506" w14:textId="77777777" w:rsidR="00AA2D57" w:rsidRPr="002A7A43" w:rsidRDefault="00AA2D57" w:rsidP="00E6596F">
            <w:pPr>
              <w:contextualSpacing/>
              <w:jc w:val="both"/>
              <w:rPr>
                <w:rFonts w:ascii="GHEA Grapalat" w:hAnsi="GHEA Grapalat"/>
                <w:sz w:val="16"/>
                <w:szCs w:val="16"/>
                <w:lang w:val="hy-AM"/>
              </w:rPr>
            </w:pPr>
            <w:r w:rsidRPr="002A7A43">
              <w:rPr>
                <w:rFonts w:ascii="GHEA Grapalat" w:hAnsi="GHEA Grapalat"/>
                <w:sz w:val="16"/>
                <w:szCs w:val="16"/>
                <w:lang w:val="hy-AM"/>
              </w:rPr>
              <w:t xml:space="preserve">Ալյուր՝ 1 կգ - բարձր տեսակի ալյուր, /փաթեթավորումը մինչև 1 կիլոգրամանոց տուփերով/: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Փաթեթի վրա ընթեռնելի ձևով պետք է նշված լինի արտադրող երկիրը, արտադրման և պիտանելիության ժամկետները, եթե ապրանքը արտասահմանյան արտադրության է, ապա` ներմուծող կազմակերպության անվանումը: Անվտանգությունը և մակնշումը N 2-III-4.9-01-2010 հիգիենիկ նորմատիվների և </w:t>
            </w:r>
            <w:r w:rsidRPr="002A7A43">
              <w:rPr>
                <w:rFonts w:ascii="GHEA Grapalat" w:hAnsi="GHEA Grapalat"/>
                <w:sz w:val="16"/>
                <w:szCs w:val="16"/>
                <w:lang w:val="hy-AM"/>
              </w:rPr>
              <w:lastRenderedPageBreak/>
              <w:t>«Սննդամթերքի անվտանգության մասին» ՀՀ օրենքի 9-րդ հոդվածի: Մակնշումը՝ ընթեռնելի:</w:t>
            </w:r>
          </w:p>
        </w:tc>
        <w:tc>
          <w:tcPr>
            <w:tcW w:w="900" w:type="dxa"/>
            <w:vMerge/>
            <w:vAlign w:val="center"/>
          </w:tcPr>
          <w:p w14:paraId="2DB8E2A1" w14:textId="77777777" w:rsidR="00AA2D57" w:rsidRPr="00137587" w:rsidRDefault="00AA2D57" w:rsidP="00E6596F">
            <w:pPr>
              <w:jc w:val="center"/>
              <w:rPr>
                <w:rFonts w:ascii="GHEA Grapalat" w:hAnsi="GHEA Grapalat"/>
                <w:sz w:val="20"/>
                <w:lang w:val="hy-AM"/>
              </w:rPr>
            </w:pPr>
          </w:p>
        </w:tc>
        <w:tc>
          <w:tcPr>
            <w:tcW w:w="864" w:type="dxa"/>
            <w:vMerge/>
            <w:vAlign w:val="center"/>
          </w:tcPr>
          <w:p w14:paraId="28DB0040"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74A54ED8"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04CEAC22" w14:textId="77777777" w:rsidR="00AA2D57" w:rsidRDefault="00AA2D57" w:rsidP="00E6596F">
            <w:pPr>
              <w:jc w:val="center"/>
              <w:rPr>
                <w:rFonts w:ascii="GHEA Grapalat" w:hAnsi="GHEA Grapalat"/>
                <w:sz w:val="20"/>
                <w:lang w:val="hy-AM"/>
              </w:rPr>
            </w:pPr>
          </w:p>
        </w:tc>
        <w:tc>
          <w:tcPr>
            <w:tcW w:w="1543" w:type="dxa"/>
            <w:vMerge/>
            <w:vAlign w:val="center"/>
          </w:tcPr>
          <w:p w14:paraId="07AE4AFA" w14:textId="77777777" w:rsidR="00AA2D57" w:rsidRDefault="00AA2D57" w:rsidP="00E6596F">
            <w:pPr>
              <w:jc w:val="center"/>
              <w:rPr>
                <w:rFonts w:ascii="GHEA Grapalat" w:hAnsi="GHEA Grapalat"/>
                <w:sz w:val="20"/>
                <w:lang w:val="hy-AM"/>
              </w:rPr>
            </w:pPr>
          </w:p>
        </w:tc>
        <w:tc>
          <w:tcPr>
            <w:tcW w:w="1504" w:type="dxa"/>
            <w:vMerge/>
            <w:vAlign w:val="center"/>
          </w:tcPr>
          <w:p w14:paraId="447F1C41" w14:textId="77777777" w:rsidR="00AA2D57" w:rsidRPr="00137587" w:rsidRDefault="00AA2D57" w:rsidP="00E6596F">
            <w:pPr>
              <w:jc w:val="center"/>
              <w:rPr>
                <w:rFonts w:ascii="GHEA Grapalat" w:hAnsi="GHEA Grapalat"/>
                <w:sz w:val="20"/>
                <w:lang w:val="hy-AM"/>
              </w:rPr>
            </w:pPr>
          </w:p>
        </w:tc>
      </w:tr>
      <w:tr w:rsidR="00AA2D57" w:rsidRPr="00B76861" w14:paraId="0B6C5C83" w14:textId="77777777" w:rsidTr="001E6CEB">
        <w:trPr>
          <w:trHeight w:val="217"/>
        </w:trPr>
        <w:tc>
          <w:tcPr>
            <w:tcW w:w="913" w:type="dxa"/>
            <w:vMerge/>
            <w:vAlign w:val="center"/>
          </w:tcPr>
          <w:p w14:paraId="52F36B42"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5F669446"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7D531E56"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78BFD26F" w14:textId="77777777" w:rsidR="00AA2D57" w:rsidRPr="002A7A43" w:rsidRDefault="00AA2D57" w:rsidP="00E6596F">
            <w:pPr>
              <w:contextualSpacing/>
              <w:jc w:val="both"/>
              <w:rPr>
                <w:rFonts w:ascii="GHEA Grapalat" w:hAnsi="GHEA Grapalat"/>
                <w:sz w:val="16"/>
                <w:szCs w:val="16"/>
                <w:lang w:val="hy-AM"/>
              </w:rPr>
            </w:pPr>
            <w:r w:rsidRPr="002A7A43">
              <w:rPr>
                <w:rFonts w:ascii="GHEA Grapalat" w:hAnsi="GHEA Grapalat"/>
                <w:sz w:val="16"/>
                <w:szCs w:val="16"/>
                <w:lang w:val="hy-AM"/>
              </w:rPr>
              <w:t xml:space="preserve">Ոսպ 1կգ: Փաթեթավորումը առնվազն 1 կգ տուփերով, գործարանային՝ սննդի համար նախատեսված թղթե ամուր տոպրակով: փաթեթի վրա ընթեռնելի ձևով պետքէ նշված լինի արտադրող երկիրը, արտադրման և պիտանելիության ժամկետը, քաշը, արտադրող երկիրը, հասցեն եթե ապրանքը արտասահմանյան արտադրության է, ապա` ներմուծող կազմակերպության անվանումը:  </w:t>
            </w:r>
          </w:p>
          <w:p w14:paraId="71F8DCA4" w14:textId="77777777" w:rsidR="00AA2D57" w:rsidRPr="002A7A43" w:rsidRDefault="00AA2D57" w:rsidP="00E6596F">
            <w:pPr>
              <w:contextualSpacing/>
              <w:jc w:val="both"/>
              <w:rPr>
                <w:rFonts w:ascii="GHEA Grapalat" w:hAnsi="GHEA Grapalat"/>
                <w:sz w:val="16"/>
                <w:szCs w:val="16"/>
                <w:lang w:val="hy-AM"/>
              </w:rPr>
            </w:pPr>
            <w:r w:rsidRPr="002A7A43">
              <w:rPr>
                <w:rFonts w:ascii="GHEA Grapalat" w:hAnsi="GHEA Grapalat"/>
                <w:sz w:val="16"/>
                <w:szCs w:val="16"/>
                <w:lang w:val="hy-AM"/>
              </w:rPr>
              <w:t>Երեք տեսակի, համասեռ, խոշոր չափի, մաքուր, չոր` խոնավությունը` (14,0-17,0) % ոչ ավելի: Անվտանգությունը` ըստ N 2-III-4.9-01-2010 հիգիենիկ նորմատիվների`  «Սննդամթերքի անվտանգության մասին&gt;&gt; ՀՀ օրենքի 9-րդ հոդվածի:</w:t>
            </w:r>
          </w:p>
        </w:tc>
        <w:tc>
          <w:tcPr>
            <w:tcW w:w="900" w:type="dxa"/>
            <w:vMerge/>
            <w:vAlign w:val="center"/>
          </w:tcPr>
          <w:p w14:paraId="73356434" w14:textId="77777777" w:rsidR="00AA2D57" w:rsidRPr="00137587" w:rsidRDefault="00AA2D57" w:rsidP="00E6596F">
            <w:pPr>
              <w:jc w:val="center"/>
              <w:rPr>
                <w:rFonts w:ascii="GHEA Grapalat" w:hAnsi="GHEA Grapalat"/>
                <w:sz w:val="20"/>
                <w:lang w:val="hy-AM"/>
              </w:rPr>
            </w:pPr>
          </w:p>
        </w:tc>
        <w:tc>
          <w:tcPr>
            <w:tcW w:w="864" w:type="dxa"/>
            <w:vMerge/>
            <w:vAlign w:val="center"/>
          </w:tcPr>
          <w:p w14:paraId="62521CFE"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032F3117"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447AF9A6" w14:textId="77777777" w:rsidR="00AA2D57" w:rsidRDefault="00AA2D57" w:rsidP="00E6596F">
            <w:pPr>
              <w:jc w:val="center"/>
              <w:rPr>
                <w:rFonts w:ascii="GHEA Grapalat" w:hAnsi="GHEA Grapalat"/>
                <w:sz w:val="20"/>
                <w:lang w:val="hy-AM"/>
              </w:rPr>
            </w:pPr>
          </w:p>
        </w:tc>
        <w:tc>
          <w:tcPr>
            <w:tcW w:w="1543" w:type="dxa"/>
            <w:vMerge/>
            <w:vAlign w:val="center"/>
          </w:tcPr>
          <w:p w14:paraId="3CC83B49" w14:textId="77777777" w:rsidR="00AA2D57" w:rsidRDefault="00AA2D57" w:rsidP="00E6596F">
            <w:pPr>
              <w:jc w:val="center"/>
              <w:rPr>
                <w:rFonts w:ascii="GHEA Grapalat" w:hAnsi="GHEA Grapalat"/>
                <w:sz w:val="20"/>
                <w:lang w:val="hy-AM"/>
              </w:rPr>
            </w:pPr>
          </w:p>
        </w:tc>
        <w:tc>
          <w:tcPr>
            <w:tcW w:w="1504" w:type="dxa"/>
            <w:vMerge/>
            <w:vAlign w:val="center"/>
          </w:tcPr>
          <w:p w14:paraId="6897322A" w14:textId="77777777" w:rsidR="00AA2D57" w:rsidRPr="00137587" w:rsidRDefault="00AA2D57" w:rsidP="00E6596F">
            <w:pPr>
              <w:jc w:val="center"/>
              <w:rPr>
                <w:rFonts w:ascii="GHEA Grapalat" w:hAnsi="GHEA Grapalat"/>
                <w:sz w:val="20"/>
                <w:lang w:val="hy-AM"/>
              </w:rPr>
            </w:pPr>
          </w:p>
        </w:tc>
      </w:tr>
      <w:tr w:rsidR="00AA2D57" w:rsidRPr="00276C2E" w14:paraId="17CA2B7B" w14:textId="77777777" w:rsidTr="001E6CEB">
        <w:trPr>
          <w:trHeight w:val="217"/>
        </w:trPr>
        <w:tc>
          <w:tcPr>
            <w:tcW w:w="913" w:type="dxa"/>
            <w:vMerge/>
            <w:vAlign w:val="center"/>
          </w:tcPr>
          <w:p w14:paraId="5725CC9A"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602726EE"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590D6362"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71AA8828" w14:textId="77777777" w:rsidR="00AA2D57" w:rsidRPr="002A7A43" w:rsidRDefault="00AA2D57" w:rsidP="00E6596F">
            <w:pPr>
              <w:rPr>
                <w:rFonts w:ascii="GHEA Grapalat" w:hAnsi="GHEA Grapalat"/>
                <w:sz w:val="16"/>
                <w:szCs w:val="16"/>
                <w:lang w:val="hy-AM"/>
              </w:rPr>
            </w:pPr>
            <w:r w:rsidRPr="002A7A43">
              <w:rPr>
                <w:rFonts w:ascii="GHEA Grapalat" w:hAnsi="GHEA Grapalat"/>
                <w:sz w:val="16"/>
                <w:szCs w:val="16"/>
                <w:lang w:val="hy-AM"/>
              </w:rPr>
              <w:t>Մակարոնեղեն 1 կգ</w:t>
            </w:r>
            <w:r>
              <w:rPr>
                <w:rFonts w:ascii="GHEA Grapalat" w:hAnsi="GHEA Grapalat"/>
                <w:sz w:val="16"/>
                <w:szCs w:val="16"/>
                <w:lang w:val="hy-AM"/>
              </w:rPr>
              <w:t xml:space="preserve">: </w:t>
            </w:r>
            <w:r w:rsidRPr="002A7A43">
              <w:rPr>
                <w:rFonts w:ascii="GHEA Grapalat" w:hAnsi="GHEA Grapalat"/>
                <w:sz w:val="16"/>
                <w:szCs w:val="16"/>
                <w:lang w:val="hy-AM"/>
              </w:rPr>
              <w:t>Փաթեթավորումը՝ առնվազն 1 կգ-ոց տուփերով, գործարանային՝ սննդի համար նախատեսված պոլիէթիլենային ամուր տոպրակով,  նշված անվանումը պիտանելիության ժամկետը, քաշը, արտադրող երկիրը, հասցեն:Պատրաստված անդրոժ խմորից, բարձրակարգ տեսակի և որակի  ալյուրից `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N 2-III-4.9-01-2010 հիգիենիկ նորմատիվների, արտադրությունը,  մակնշումը և փաթեթավորումը` սննդամթերքի անվտանգության մասին ՀՀ օրենքի 8-րդ և 9-րդ հոդվածների։ Մակնշումը՝ ընթեռնելի:</w:t>
            </w:r>
          </w:p>
        </w:tc>
        <w:tc>
          <w:tcPr>
            <w:tcW w:w="900" w:type="dxa"/>
            <w:vMerge/>
            <w:vAlign w:val="center"/>
          </w:tcPr>
          <w:p w14:paraId="36365367" w14:textId="77777777" w:rsidR="00AA2D57" w:rsidRPr="00137587" w:rsidRDefault="00AA2D57" w:rsidP="00E6596F">
            <w:pPr>
              <w:jc w:val="center"/>
              <w:rPr>
                <w:rFonts w:ascii="GHEA Grapalat" w:hAnsi="GHEA Grapalat"/>
                <w:sz w:val="20"/>
                <w:lang w:val="hy-AM"/>
              </w:rPr>
            </w:pPr>
          </w:p>
        </w:tc>
        <w:tc>
          <w:tcPr>
            <w:tcW w:w="864" w:type="dxa"/>
            <w:vMerge/>
            <w:vAlign w:val="center"/>
          </w:tcPr>
          <w:p w14:paraId="5D2A6D69"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3FB42A90"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7DD1B2D8" w14:textId="77777777" w:rsidR="00AA2D57" w:rsidRDefault="00AA2D57" w:rsidP="00E6596F">
            <w:pPr>
              <w:jc w:val="center"/>
              <w:rPr>
                <w:rFonts w:ascii="GHEA Grapalat" w:hAnsi="GHEA Grapalat"/>
                <w:sz w:val="20"/>
                <w:lang w:val="hy-AM"/>
              </w:rPr>
            </w:pPr>
          </w:p>
        </w:tc>
        <w:tc>
          <w:tcPr>
            <w:tcW w:w="1543" w:type="dxa"/>
            <w:vMerge/>
            <w:vAlign w:val="center"/>
          </w:tcPr>
          <w:p w14:paraId="70C7152E" w14:textId="77777777" w:rsidR="00AA2D57" w:rsidRDefault="00AA2D57" w:rsidP="00E6596F">
            <w:pPr>
              <w:jc w:val="center"/>
              <w:rPr>
                <w:rFonts w:ascii="GHEA Grapalat" w:hAnsi="GHEA Grapalat"/>
                <w:sz w:val="20"/>
                <w:lang w:val="hy-AM"/>
              </w:rPr>
            </w:pPr>
          </w:p>
        </w:tc>
        <w:tc>
          <w:tcPr>
            <w:tcW w:w="1504" w:type="dxa"/>
            <w:vMerge/>
            <w:vAlign w:val="center"/>
          </w:tcPr>
          <w:p w14:paraId="20848AB6" w14:textId="77777777" w:rsidR="00AA2D57" w:rsidRPr="00137587" w:rsidRDefault="00AA2D57" w:rsidP="00E6596F">
            <w:pPr>
              <w:jc w:val="center"/>
              <w:rPr>
                <w:rFonts w:ascii="GHEA Grapalat" w:hAnsi="GHEA Grapalat"/>
                <w:sz w:val="20"/>
                <w:lang w:val="hy-AM"/>
              </w:rPr>
            </w:pPr>
          </w:p>
        </w:tc>
      </w:tr>
      <w:tr w:rsidR="00AA2D57" w:rsidRPr="00B76861" w14:paraId="63765978" w14:textId="77777777" w:rsidTr="001E6CEB">
        <w:trPr>
          <w:trHeight w:val="217"/>
        </w:trPr>
        <w:tc>
          <w:tcPr>
            <w:tcW w:w="913" w:type="dxa"/>
            <w:vMerge/>
            <w:vAlign w:val="center"/>
          </w:tcPr>
          <w:p w14:paraId="41F2CC79"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1A9B200A"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4C28F08E" w14:textId="77777777" w:rsidR="00AA2D57" w:rsidRPr="00137587" w:rsidRDefault="00AA2D57" w:rsidP="00E6596F">
            <w:pPr>
              <w:jc w:val="center"/>
              <w:rPr>
                <w:rFonts w:ascii="GHEA Grapalat" w:hAnsi="GHEA Grapalat"/>
                <w:sz w:val="20"/>
                <w:lang w:val="hy-AM"/>
              </w:rPr>
            </w:pPr>
          </w:p>
        </w:tc>
        <w:tc>
          <w:tcPr>
            <w:tcW w:w="5490" w:type="dxa"/>
            <w:shd w:val="clear" w:color="auto" w:fill="auto"/>
          </w:tcPr>
          <w:p w14:paraId="59A15804" w14:textId="77777777" w:rsidR="00AA2D57" w:rsidRPr="002A7A43" w:rsidRDefault="00AA2D57" w:rsidP="00E6596F">
            <w:pPr>
              <w:contextualSpacing/>
              <w:jc w:val="both"/>
              <w:rPr>
                <w:rFonts w:ascii="GHEA Grapalat" w:hAnsi="GHEA Grapalat"/>
                <w:sz w:val="16"/>
                <w:szCs w:val="16"/>
                <w:lang w:val="hy-AM"/>
              </w:rPr>
            </w:pPr>
            <w:r w:rsidRPr="002A7A43">
              <w:rPr>
                <w:rFonts w:ascii="GHEA Grapalat" w:hAnsi="GHEA Grapalat"/>
                <w:sz w:val="16"/>
                <w:szCs w:val="16"/>
                <w:lang w:val="hy-AM"/>
              </w:rPr>
              <w:t xml:space="preserve">Տոմատի մածուկ՝ 1 տարա, առնվազն 1 կգ- բարձր տեսակի, ապակե տարայով, փաթեթի վրա ընթեռնելի ձևով պետք է նշված լինի արտադրման և պիտանելիության ժամկետը:                             </w:t>
            </w:r>
          </w:p>
        </w:tc>
        <w:tc>
          <w:tcPr>
            <w:tcW w:w="900" w:type="dxa"/>
            <w:vMerge/>
            <w:vAlign w:val="center"/>
          </w:tcPr>
          <w:p w14:paraId="1DBA88E4" w14:textId="77777777" w:rsidR="00AA2D57" w:rsidRPr="00137587" w:rsidRDefault="00AA2D57" w:rsidP="00E6596F">
            <w:pPr>
              <w:jc w:val="center"/>
              <w:rPr>
                <w:rFonts w:ascii="GHEA Grapalat" w:hAnsi="GHEA Grapalat"/>
                <w:sz w:val="20"/>
                <w:lang w:val="hy-AM"/>
              </w:rPr>
            </w:pPr>
          </w:p>
        </w:tc>
        <w:tc>
          <w:tcPr>
            <w:tcW w:w="864" w:type="dxa"/>
            <w:vMerge/>
            <w:vAlign w:val="center"/>
          </w:tcPr>
          <w:p w14:paraId="18225AD6"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79038C92"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1834AC29" w14:textId="77777777" w:rsidR="00AA2D57" w:rsidRDefault="00AA2D57" w:rsidP="00E6596F">
            <w:pPr>
              <w:jc w:val="center"/>
              <w:rPr>
                <w:rFonts w:ascii="GHEA Grapalat" w:hAnsi="GHEA Grapalat"/>
                <w:sz w:val="20"/>
                <w:lang w:val="hy-AM"/>
              </w:rPr>
            </w:pPr>
          </w:p>
        </w:tc>
        <w:tc>
          <w:tcPr>
            <w:tcW w:w="1543" w:type="dxa"/>
            <w:vMerge/>
            <w:vAlign w:val="center"/>
          </w:tcPr>
          <w:p w14:paraId="37BD62C2" w14:textId="77777777" w:rsidR="00AA2D57" w:rsidRDefault="00AA2D57" w:rsidP="00E6596F">
            <w:pPr>
              <w:jc w:val="center"/>
              <w:rPr>
                <w:rFonts w:ascii="GHEA Grapalat" w:hAnsi="GHEA Grapalat"/>
                <w:sz w:val="20"/>
                <w:lang w:val="hy-AM"/>
              </w:rPr>
            </w:pPr>
          </w:p>
        </w:tc>
        <w:tc>
          <w:tcPr>
            <w:tcW w:w="1504" w:type="dxa"/>
            <w:vMerge/>
            <w:vAlign w:val="center"/>
          </w:tcPr>
          <w:p w14:paraId="7782795A" w14:textId="77777777" w:rsidR="00AA2D57" w:rsidRPr="00137587" w:rsidRDefault="00AA2D57" w:rsidP="00E6596F">
            <w:pPr>
              <w:jc w:val="center"/>
              <w:rPr>
                <w:rFonts w:ascii="GHEA Grapalat" w:hAnsi="GHEA Grapalat"/>
                <w:sz w:val="20"/>
                <w:lang w:val="hy-AM"/>
              </w:rPr>
            </w:pPr>
          </w:p>
        </w:tc>
      </w:tr>
      <w:tr w:rsidR="00AA2D57" w:rsidRPr="00B76861" w14:paraId="48F6F418" w14:textId="77777777" w:rsidTr="001E6CEB">
        <w:trPr>
          <w:trHeight w:val="217"/>
        </w:trPr>
        <w:tc>
          <w:tcPr>
            <w:tcW w:w="913" w:type="dxa"/>
            <w:vMerge/>
            <w:vAlign w:val="center"/>
          </w:tcPr>
          <w:p w14:paraId="4E534076"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6ADCCFF9"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34236CE2"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4E14E375" w14:textId="77777777" w:rsidR="00AA2D57" w:rsidRPr="002A7A43" w:rsidRDefault="00AA2D57" w:rsidP="00E6596F">
            <w:pPr>
              <w:rPr>
                <w:rFonts w:ascii="GHEA Grapalat" w:hAnsi="GHEA Grapalat"/>
                <w:b/>
                <w:sz w:val="16"/>
                <w:szCs w:val="16"/>
                <w:lang w:val="hy-AM"/>
              </w:rPr>
            </w:pPr>
            <w:r w:rsidRPr="002A7A43">
              <w:rPr>
                <w:rFonts w:ascii="GHEA Grapalat" w:hAnsi="GHEA Grapalat"/>
                <w:sz w:val="16"/>
                <w:szCs w:val="16"/>
                <w:lang w:val="hy-AM"/>
              </w:rPr>
              <w:t>Մսի  պահածո 1 տուփ</w:t>
            </w:r>
            <w:r>
              <w:rPr>
                <w:rFonts w:ascii="GHEA Grapalat" w:hAnsi="GHEA Grapalat"/>
                <w:sz w:val="16"/>
                <w:szCs w:val="16"/>
                <w:lang w:val="hy-AM"/>
              </w:rPr>
              <w:t xml:space="preserve">: </w:t>
            </w:r>
            <w:r w:rsidRPr="002A7A43">
              <w:rPr>
                <w:rFonts w:ascii="GHEA Grapalat" w:hAnsi="GHEA Grapalat" w:cs="Sylfaen"/>
                <w:sz w:val="16"/>
                <w:szCs w:val="16"/>
                <w:lang w:val="hy-AM"/>
              </w:rPr>
              <w:t>Պահածոներ 1 տուփ՝ տավարի մսի բարձր տեսակի</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հերմետիկ փակ մետաղական տարաներով</w:t>
            </w:r>
            <w:r w:rsidRPr="002A7A43">
              <w:rPr>
                <w:rFonts w:ascii="GHEA Grapalat" w:hAnsi="GHEA Grapalat"/>
                <w:sz w:val="16"/>
                <w:szCs w:val="16"/>
                <w:lang w:val="hy-AM"/>
              </w:rPr>
              <w:t xml:space="preserve">` </w:t>
            </w:r>
            <w:r w:rsidRPr="002A7A43">
              <w:rPr>
                <w:rFonts w:ascii="GHEA Grapalat" w:hAnsi="GHEA Grapalat" w:cs="Sylfaen"/>
                <w:sz w:val="16"/>
                <w:szCs w:val="16"/>
                <w:lang w:val="hy-AM"/>
              </w:rPr>
              <w:t>քաշը</w:t>
            </w:r>
            <w:r w:rsidRPr="002A7A43">
              <w:rPr>
                <w:rFonts w:ascii="GHEA Grapalat" w:hAnsi="GHEA Grapalat"/>
                <w:sz w:val="16"/>
                <w:szCs w:val="16"/>
                <w:lang w:val="hy-AM"/>
              </w:rPr>
              <w:t xml:space="preserve"> 500-550</w:t>
            </w:r>
            <w:r w:rsidRPr="002A7A43">
              <w:rPr>
                <w:rFonts w:ascii="GHEA Grapalat" w:hAnsi="GHEA Grapalat" w:cs="Sylfaen"/>
                <w:sz w:val="16"/>
                <w:szCs w:val="16"/>
                <w:lang w:val="hy-AM"/>
              </w:rPr>
              <w:t>գ</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Մսի և ճարպի զանգվածային մասը ոչ պակաս</w:t>
            </w:r>
            <w:r w:rsidRPr="002A7A43">
              <w:rPr>
                <w:rFonts w:ascii="GHEA Grapalat" w:hAnsi="GHEA Grapalat"/>
                <w:sz w:val="16"/>
                <w:szCs w:val="16"/>
                <w:lang w:val="hy-AM"/>
              </w:rPr>
              <w:t xml:space="preserve"> 54%-</w:t>
            </w:r>
            <w:r w:rsidRPr="002A7A43">
              <w:rPr>
                <w:rFonts w:ascii="GHEA Grapalat" w:hAnsi="GHEA Grapalat" w:cs="Sylfaen"/>
                <w:sz w:val="16"/>
                <w:szCs w:val="16"/>
                <w:lang w:val="hy-AM"/>
              </w:rPr>
              <w:t>ից</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այդ թվում՝ճարպի զանգվածային մասը ոչ ավելի</w:t>
            </w:r>
            <w:r w:rsidRPr="002A7A43">
              <w:rPr>
                <w:rFonts w:ascii="GHEA Grapalat" w:hAnsi="GHEA Grapalat"/>
                <w:sz w:val="16"/>
                <w:szCs w:val="16"/>
                <w:lang w:val="hy-AM"/>
              </w:rPr>
              <w:t xml:space="preserve"> 17%-</w:t>
            </w:r>
            <w:r w:rsidRPr="002A7A43">
              <w:rPr>
                <w:rFonts w:ascii="GHEA Grapalat" w:hAnsi="GHEA Grapalat" w:cs="Sylfaen"/>
                <w:sz w:val="16"/>
                <w:szCs w:val="16"/>
                <w:lang w:val="hy-AM"/>
              </w:rPr>
              <w:t>ից</w:t>
            </w:r>
            <w:r w:rsidRPr="002A7A43">
              <w:rPr>
                <w:rFonts w:ascii="GHEA Grapalat" w:hAnsi="GHEA Grapalat"/>
                <w:sz w:val="16"/>
                <w:szCs w:val="16"/>
                <w:lang w:val="hy-AM"/>
              </w:rPr>
              <w:t xml:space="preserve">, </w:t>
            </w:r>
            <w:r w:rsidRPr="002A7A43">
              <w:rPr>
                <w:rFonts w:ascii="GHEA Grapalat" w:hAnsi="GHEA Grapalat" w:cs="Sylfaen"/>
                <w:sz w:val="16"/>
                <w:szCs w:val="16"/>
                <w:lang w:val="hy-AM"/>
              </w:rPr>
              <w:t>քլորիդների զանգվածային մասը</w:t>
            </w:r>
            <w:r w:rsidRPr="002A7A43">
              <w:rPr>
                <w:rFonts w:ascii="GHEA Grapalat" w:hAnsi="GHEA Grapalat"/>
                <w:sz w:val="16"/>
                <w:szCs w:val="16"/>
                <w:lang w:val="hy-AM"/>
              </w:rPr>
              <w:t xml:space="preserve"> 1,2-1,5%: </w:t>
            </w:r>
            <w:r w:rsidRPr="002A7A43">
              <w:rPr>
                <w:rFonts w:ascii="GHEA Grapalat" w:hAnsi="GHEA Grapalat" w:cs="Sylfaen"/>
                <w:sz w:val="16"/>
                <w:szCs w:val="16"/>
                <w:lang w:val="hy-AM"/>
              </w:rPr>
              <w:t>Անվտանգությունը և մակնշումը</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ըստ ՀՀ կառավարության</w:t>
            </w:r>
            <w:r w:rsidRPr="002A7A43">
              <w:rPr>
                <w:rFonts w:ascii="GHEA Grapalat" w:hAnsi="GHEA Grapalat"/>
                <w:sz w:val="16"/>
                <w:szCs w:val="16"/>
                <w:lang w:val="hy-AM"/>
              </w:rPr>
              <w:t xml:space="preserve"> 2006</w:t>
            </w:r>
            <w:r w:rsidRPr="002A7A43">
              <w:rPr>
                <w:rFonts w:ascii="GHEA Grapalat" w:hAnsi="GHEA Grapalat" w:cs="Sylfaen"/>
                <w:sz w:val="16"/>
                <w:szCs w:val="16"/>
                <w:lang w:val="hy-AM"/>
              </w:rPr>
              <w:t>թ</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հոկտեմբերի</w:t>
            </w:r>
            <w:r w:rsidRPr="002A7A43">
              <w:rPr>
                <w:rFonts w:ascii="GHEA Grapalat" w:hAnsi="GHEA Grapalat"/>
                <w:sz w:val="16"/>
                <w:szCs w:val="16"/>
                <w:lang w:val="hy-AM"/>
              </w:rPr>
              <w:t xml:space="preserve"> 19-</w:t>
            </w:r>
            <w:r w:rsidRPr="002A7A43">
              <w:rPr>
                <w:rFonts w:ascii="GHEA Grapalat" w:hAnsi="GHEA Grapalat" w:cs="Sylfaen"/>
                <w:sz w:val="16"/>
                <w:szCs w:val="16"/>
                <w:lang w:val="hy-AM"/>
              </w:rPr>
              <w:t>ի</w:t>
            </w:r>
            <w:r w:rsidRPr="002A7A43">
              <w:rPr>
                <w:rFonts w:ascii="GHEA Grapalat" w:hAnsi="GHEA Grapalat"/>
                <w:sz w:val="16"/>
                <w:szCs w:val="16"/>
                <w:lang w:val="hy-AM"/>
              </w:rPr>
              <w:t xml:space="preserve"> N 1560-</w:t>
            </w:r>
            <w:r w:rsidRPr="002A7A43">
              <w:rPr>
                <w:rFonts w:ascii="GHEA Grapalat" w:hAnsi="GHEA Grapalat" w:cs="Sylfaen"/>
                <w:sz w:val="16"/>
                <w:szCs w:val="16"/>
                <w:lang w:val="hy-AM"/>
              </w:rPr>
              <w:t>Նոր ոշմամբ հաստատված</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Մսի և մսամթերքի տեխնիկական կանոնակարգի</w:t>
            </w:r>
            <w:r w:rsidRPr="002A7A43">
              <w:rPr>
                <w:rFonts w:ascii="GHEA Grapalat" w:hAnsi="GHEA Grapalat"/>
                <w:sz w:val="16"/>
                <w:szCs w:val="16"/>
                <w:lang w:val="hy-AM"/>
              </w:rPr>
              <w:t xml:space="preserve">» </w:t>
            </w:r>
            <w:r w:rsidRPr="002A7A43">
              <w:rPr>
                <w:rFonts w:ascii="GHEA Grapalat" w:hAnsi="GHEA Grapalat" w:cs="Sylfaen"/>
                <w:sz w:val="16"/>
                <w:szCs w:val="16"/>
                <w:lang w:val="hy-AM"/>
              </w:rPr>
              <w:t>և</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Սննդամթերքի անվտանգության մասին</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ՀՀ օրենքի</w:t>
            </w:r>
            <w:r w:rsidRPr="002A7A43">
              <w:rPr>
                <w:rFonts w:ascii="GHEA Grapalat" w:hAnsi="GHEA Grapalat"/>
                <w:sz w:val="16"/>
                <w:szCs w:val="16"/>
                <w:lang w:val="hy-AM"/>
              </w:rPr>
              <w:t xml:space="preserve"> 8-</w:t>
            </w:r>
            <w:r w:rsidRPr="002A7A43">
              <w:rPr>
                <w:rFonts w:ascii="GHEA Grapalat" w:hAnsi="GHEA Grapalat" w:cs="Sylfaen"/>
                <w:sz w:val="16"/>
                <w:szCs w:val="16"/>
                <w:lang w:val="hy-AM"/>
              </w:rPr>
              <w:t>րդ հոդվածի</w:t>
            </w:r>
            <w:r w:rsidRPr="002A7A43">
              <w:rPr>
                <w:rFonts w:ascii="GHEA Grapalat" w:hAnsi="GHEA Grapalat"/>
                <w:sz w:val="16"/>
                <w:szCs w:val="16"/>
                <w:lang w:val="hy-AM"/>
              </w:rPr>
              <w:t xml:space="preserve">:            </w:t>
            </w:r>
          </w:p>
        </w:tc>
        <w:tc>
          <w:tcPr>
            <w:tcW w:w="900" w:type="dxa"/>
            <w:vMerge/>
            <w:vAlign w:val="center"/>
          </w:tcPr>
          <w:p w14:paraId="1266D2AD" w14:textId="77777777" w:rsidR="00AA2D57" w:rsidRPr="00137587" w:rsidRDefault="00AA2D57" w:rsidP="00E6596F">
            <w:pPr>
              <w:jc w:val="center"/>
              <w:rPr>
                <w:rFonts w:ascii="GHEA Grapalat" w:hAnsi="GHEA Grapalat"/>
                <w:sz w:val="20"/>
                <w:lang w:val="hy-AM"/>
              </w:rPr>
            </w:pPr>
          </w:p>
        </w:tc>
        <w:tc>
          <w:tcPr>
            <w:tcW w:w="864" w:type="dxa"/>
            <w:vMerge/>
            <w:vAlign w:val="center"/>
          </w:tcPr>
          <w:p w14:paraId="0DAD0227"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41385AB3"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29FC5846" w14:textId="77777777" w:rsidR="00AA2D57" w:rsidRDefault="00AA2D57" w:rsidP="00E6596F">
            <w:pPr>
              <w:jc w:val="center"/>
              <w:rPr>
                <w:rFonts w:ascii="GHEA Grapalat" w:hAnsi="GHEA Grapalat"/>
                <w:sz w:val="20"/>
                <w:lang w:val="hy-AM"/>
              </w:rPr>
            </w:pPr>
          </w:p>
        </w:tc>
        <w:tc>
          <w:tcPr>
            <w:tcW w:w="1543" w:type="dxa"/>
            <w:vMerge/>
            <w:vAlign w:val="center"/>
          </w:tcPr>
          <w:p w14:paraId="50D347B3" w14:textId="77777777" w:rsidR="00AA2D57" w:rsidRDefault="00AA2D57" w:rsidP="00E6596F">
            <w:pPr>
              <w:jc w:val="center"/>
              <w:rPr>
                <w:rFonts w:ascii="GHEA Grapalat" w:hAnsi="GHEA Grapalat"/>
                <w:sz w:val="20"/>
                <w:lang w:val="hy-AM"/>
              </w:rPr>
            </w:pPr>
          </w:p>
        </w:tc>
        <w:tc>
          <w:tcPr>
            <w:tcW w:w="1504" w:type="dxa"/>
            <w:vMerge/>
            <w:vAlign w:val="center"/>
          </w:tcPr>
          <w:p w14:paraId="547288CD" w14:textId="77777777" w:rsidR="00AA2D57" w:rsidRPr="00137587" w:rsidRDefault="00AA2D57" w:rsidP="00E6596F">
            <w:pPr>
              <w:jc w:val="center"/>
              <w:rPr>
                <w:rFonts w:ascii="GHEA Grapalat" w:hAnsi="GHEA Grapalat"/>
                <w:sz w:val="20"/>
                <w:lang w:val="hy-AM"/>
              </w:rPr>
            </w:pPr>
          </w:p>
        </w:tc>
      </w:tr>
      <w:tr w:rsidR="00AA2D57" w:rsidRPr="00B76861" w14:paraId="3FE5D395" w14:textId="77777777" w:rsidTr="001E6CEB">
        <w:trPr>
          <w:trHeight w:val="217"/>
        </w:trPr>
        <w:tc>
          <w:tcPr>
            <w:tcW w:w="913" w:type="dxa"/>
            <w:vMerge/>
            <w:vAlign w:val="center"/>
          </w:tcPr>
          <w:p w14:paraId="44FF0B78"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0767D0C4"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34C09E56"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5C870662" w14:textId="77777777" w:rsidR="00AA2D57" w:rsidRPr="002A7A43" w:rsidRDefault="00AA2D57" w:rsidP="00E6596F">
            <w:pPr>
              <w:contextualSpacing/>
              <w:jc w:val="both"/>
              <w:rPr>
                <w:rFonts w:ascii="GHEA Grapalat" w:hAnsi="GHEA Grapalat"/>
                <w:color w:val="FF0000"/>
                <w:sz w:val="16"/>
                <w:szCs w:val="16"/>
                <w:lang w:val="hy-AM"/>
              </w:rPr>
            </w:pPr>
            <w:r w:rsidRPr="002A7A43">
              <w:rPr>
                <w:rFonts w:ascii="GHEA Grapalat" w:hAnsi="GHEA Grapalat"/>
                <w:sz w:val="16"/>
                <w:szCs w:val="16"/>
                <w:lang w:val="hy-AM"/>
              </w:rPr>
              <w:t xml:space="preserve">Շաքարավազ 1 կգ: Սպիտակ գույնի, սորուն, քաղցր, չոր վիճակում, առանց կողմնակի համի և հոտի (ինչպես չոր վիճակում, այնպես էլ լուծույթում, գործարանային փաթեթավորմամբ՝ համապատասխան մակնշումով, /փաթեթավորումը մինչև 1 կիլոգրամանոց տուփերով/: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Անվտանգությունը` ըստ N 2-III-4.9-01-2010 հիգիենիկ նորմատիվների, իսկ մակնշումը` «Սննդամթերքի անվտանգության մասին» ՀՀ օրենքի 9-րդ հոդվածի: Պիտանելիության մնացորդային ժամկետը` մատակարարման պահին սահմանված </w:t>
            </w:r>
            <w:r w:rsidRPr="002A7A43">
              <w:rPr>
                <w:rFonts w:ascii="GHEA Grapalat" w:hAnsi="GHEA Grapalat"/>
                <w:sz w:val="16"/>
                <w:szCs w:val="16"/>
                <w:lang w:val="hy-AM"/>
              </w:rPr>
              <w:lastRenderedPageBreak/>
              <w:t xml:space="preserve">ժամկետի 50%-ից ոչ պակաս: Փաթեթի վրա ընթեռնելի ձևով պետք է նշված լինի արտադրող երկիրը, արտադրման և պիտանելիության ժամկետները, եթե ապրանքը արտասահմանյան արտադրության է, ապա` ներմուծող կազմակերպության անվանումը:  </w:t>
            </w:r>
          </w:p>
        </w:tc>
        <w:tc>
          <w:tcPr>
            <w:tcW w:w="900" w:type="dxa"/>
            <w:vMerge/>
            <w:vAlign w:val="center"/>
          </w:tcPr>
          <w:p w14:paraId="430CBFD5" w14:textId="77777777" w:rsidR="00AA2D57" w:rsidRPr="00137587" w:rsidRDefault="00AA2D57" w:rsidP="00E6596F">
            <w:pPr>
              <w:jc w:val="center"/>
              <w:rPr>
                <w:rFonts w:ascii="GHEA Grapalat" w:hAnsi="GHEA Grapalat"/>
                <w:sz w:val="20"/>
                <w:lang w:val="hy-AM"/>
              </w:rPr>
            </w:pPr>
          </w:p>
        </w:tc>
        <w:tc>
          <w:tcPr>
            <w:tcW w:w="864" w:type="dxa"/>
            <w:vMerge/>
            <w:vAlign w:val="center"/>
          </w:tcPr>
          <w:p w14:paraId="5B282D3D"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2F5C555A"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04432F85" w14:textId="77777777" w:rsidR="00AA2D57" w:rsidRDefault="00AA2D57" w:rsidP="00E6596F">
            <w:pPr>
              <w:jc w:val="center"/>
              <w:rPr>
                <w:rFonts w:ascii="GHEA Grapalat" w:hAnsi="GHEA Grapalat"/>
                <w:sz w:val="20"/>
                <w:lang w:val="hy-AM"/>
              </w:rPr>
            </w:pPr>
          </w:p>
        </w:tc>
        <w:tc>
          <w:tcPr>
            <w:tcW w:w="1543" w:type="dxa"/>
            <w:vMerge/>
            <w:vAlign w:val="center"/>
          </w:tcPr>
          <w:p w14:paraId="2082C248" w14:textId="77777777" w:rsidR="00AA2D57" w:rsidRDefault="00AA2D57" w:rsidP="00E6596F">
            <w:pPr>
              <w:jc w:val="center"/>
              <w:rPr>
                <w:rFonts w:ascii="GHEA Grapalat" w:hAnsi="GHEA Grapalat"/>
                <w:sz w:val="20"/>
                <w:lang w:val="hy-AM"/>
              </w:rPr>
            </w:pPr>
          </w:p>
        </w:tc>
        <w:tc>
          <w:tcPr>
            <w:tcW w:w="1504" w:type="dxa"/>
            <w:vMerge/>
            <w:vAlign w:val="center"/>
          </w:tcPr>
          <w:p w14:paraId="53640A23" w14:textId="77777777" w:rsidR="00AA2D57" w:rsidRPr="00137587" w:rsidRDefault="00AA2D57" w:rsidP="00E6596F">
            <w:pPr>
              <w:jc w:val="center"/>
              <w:rPr>
                <w:rFonts w:ascii="GHEA Grapalat" w:hAnsi="GHEA Grapalat"/>
                <w:sz w:val="20"/>
                <w:lang w:val="hy-AM"/>
              </w:rPr>
            </w:pPr>
          </w:p>
        </w:tc>
      </w:tr>
      <w:tr w:rsidR="00AA2D57" w:rsidRPr="00276C2E" w14:paraId="14A818DC" w14:textId="77777777" w:rsidTr="001E6CEB">
        <w:trPr>
          <w:trHeight w:val="217"/>
        </w:trPr>
        <w:tc>
          <w:tcPr>
            <w:tcW w:w="913" w:type="dxa"/>
            <w:vMerge/>
            <w:vAlign w:val="center"/>
          </w:tcPr>
          <w:p w14:paraId="6EF2C00F"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71BF03D8"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4803742C"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478C9BD1" w14:textId="77777777" w:rsidR="00AA2D57" w:rsidRPr="002A7A43" w:rsidRDefault="00AA2D57" w:rsidP="00E6596F">
            <w:pPr>
              <w:rPr>
                <w:rFonts w:ascii="GHEA Grapalat" w:hAnsi="GHEA Grapalat"/>
                <w:sz w:val="16"/>
                <w:szCs w:val="16"/>
                <w:lang w:val="hy-AM"/>
              </w:rPr>
            </w:pPr>
            <w:r w:rsidRPr="002A7A43">
              <w:rPr>
                <w:rFonts w:ascii="GHEA Grapalat" w:hAnsi="GHEA Grapalat"/>
                <w:sz w:val="16"/>
                <w:szCs w:val="16"/>
                <w:lang w:val="hy-AM"/>
              </w:rPr>
              <w:t>Բրինձ 1 կգ</w:t>
            </w:r>
            <w:r>
              <w:rPr>
                <w:rFonts w:ascii="GHEA Grapalat" w:hAnsi="GHEA Grapalat"/>
                <w:sz w:val="16"/>
                <w:szCs w:val="16"/>
                <w:lang w:val="hy-AM"/>
              </w:rPr>
              <w:t>:</w:t>
            </w:r>
            <w:r w:rsidRPr="002A7A43">
              <w:rPr>
                <w:rFonts w:ascii="GHEA Grapalat" w:hAnsi="GHEA Grapalat"/>
                <w:sz w:val="16"/>
                <w:szCs w:val="16"/>
                <w:lang w:val="hy-AM"/>
              </w:rPr>
              <w:t>Փաթեթավորումը՝ 1կգ; Սպիտակ, խոշոր, երկար, բարձր  տեսակի, բնական, չկոտրած, մաքուր, բրինձին բնորոշ համով և հոտով, առանց կողմնակի համի և հոտի արտասահմանյան արտադրության, կամ համարժեք, լայնությունից բաժանվում են 1-4 տիպերի, ըստ տիպերի խոնավությունը 13%-ից մինչև 15%, փաթեթավորումը գործարանային` սննդի համար նախատեսված պոլիէթիլենային ամուր տոպրակով, 1 կգ.: Փաթեթի վրա ընթեռնելի ձևով պետք է նշված լինի արտադրող երկիրը, արտադրման և պիտանելիության ժամկետները, եթե ապրանքը արտասահմանյան արտադրության է, ապա` ներմուծող կազմակերպության անվանումը:</w:t>
            </w:r>
          </w:p>
          <w:p w14:paraId="784286FA" w14:textId="77777777" w:rsidR="00AA2D57" w:rsidRPr="002A7A43" w:rsidRDefault="00AA2D57" w:rsidP="00E6596F">
            <w:pPr>
              <w:contextualSpacing/>
              <w:jc w:val="both"/>
              <w:rPr>
                <w:rFonts w:ascii="GHEA Grapalat" w:hAnsi="GHEA Grapalat"/>
                <w:sz w:val="16"/>
                <w:szCs w:val="16"/>
              </w:rPr>
            </w:pPr>
            <w:r w:rsidRPr="002A7A43">
              <w:rPr>
                <w:rFonts w:ascii="GHEA Grapalat" w:hAnsi="GHEA Grapalat"/>
                <w:sz w:val="16"/>
                <w:szCs w:val="16"/>
                <w:lang w:val="hy-AM"/>
              </w:rPr>
              <w:t>Անվտանգությունը՝ N 2-III-4.9-01-2010 հիգիենիկ նորմատիվների, մակնշումը` «Սննդամթերքի անվտանգության մասին» ՀՀ օրենքի 9-րդ հոդվածի։ Մակնշումը՝ ընթեռնելի:</w:t>
            </w:r>
          </w:p>
        </w:tc>
        <w:tc>
          <w:tcPr>
            <w:tcW w:w="900" w:type="dxa"/>
            <w:vMerge/>
            <w:vAlign w:val="center"/>
          </w:tcPr>
          <w:p w14:paraId="2B410DCC" w14:textId="77777777" w:rsidR="00AA2D57" w:rsidRPr="00137587" w:rsidRDefault="00AA2D57" w:rsidP="00E6596F">
            <w:pPr>
              <w:jc w:val="center"/>
              <w:rPr>
                <w:rFonts w:ascii="GHEA Grapalat" w:hAnsi="GHEA Grapalat"/>
                <w:sz w:val="20"/>
                <w:lang w:val="hy-AM"/>
              </w:rPr>
            </w:pPr>
          </w:p>
        </w:tc>
        <w:tc>
          <w:tcPr>
            <w:tcW w:w="864" w:type="dxa"/>
            <w:vMerge/>
            <w:vAlign w:val="center"/>
          </w:tcPr>
          <w:p w14:paraId="79BB1104"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1888B25A"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4F2EEFC0" w14:textId="77777777" w:rsidR="00AA2D57" w:rsidRDefault="00AA2D57" w:rsidP="00E6596F">
            <w:pPr>
              <w:jc w:val="center"/>
              <w:rPr>
                <w:rFonts w:ascii="GHEA Grapalat" w:hAnsi="GHEA Grapalat"/>
                <w:sz w:val="20"/>
                <w:lang w:val="hy-AM"/>
              </w:rPr>
            </w:pPr>
          </w:p>
        </w:tc>
        <w:tc>
          <w:tcPr>
            <w:tcW w:w="1543" w:type="dxa"/>
            <w:vMerge/>
            <w:vAlign w:val="center"/>
          </w:tcPr>
          <w:p w14:paraId="56B07669" w14:textId="77777777" w:rsidR="00AA2D57" w:rsidRDefault="00AA2D57" w:rsidP="00E6596F">
            <w:pPr>
              <w:jc w:val="center"/>
              <w:rPr>
                <w:rFonts w:ascii="GHEA Grapalat" w:hAnsi="GHEA Grapalat"/>
                <w:sz w:val="20"/>
                <w:lang w:val="hy-AM"/>
              </w:rPr>
            </w:pPr>
          </w:p>
        </w:tc>
        <w:tc>
          <w:tcPr>
            <w:tcW w:w="1504" w:type="dxa"/>
            <w:vMerge/>
            <w:vAlign w:val="center"/>
          </w:tcPr>
          <w:p w14:paraId="4ABB75EE" w14:textId="77777777" w:rsidR="00AA2D57" w:rsidRPr="00137587" w:rsidRDefault="00AA2D57" w:rsidP="00E6596F">
            <w:pPr>
              <w:jc w:val="center"/>
              <w:rPr>
                <w:rFonts w:ascii="GHEA Grapalat" w:hAnsi="GHEA Grapalat"/>
                <w:sz w:val="20"/>
                <w:lang w:val="hy-AM"/>
              </w:rPr>
            </w:pPr>
          </w:p>
        </w:tc>
      </w:tr>
      <w:tr w:rsidR="00AA2D57" w:rsidRPr="00276C2E" w14:paraId="569B5CE5" w14:textId="77777777" w:rsidTr="001E6CEB">
        <w:trPr>
          <w:trHeight w:val="217"/>
        </w:trPr>
        <w:tc>
          <w:tcPr>
            <w:tcW w:w="913" w:type="dxa"/>
            <w:vMerge/>
            <w:vAlign w:val="center"/>
          </w:tcPr>
          <w:p w14:paraId="0FCE6AE5"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7CE784CA"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58DE4306"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61BE30F1" w14:textId="77777777" w:rsidR="00AA2D57" w:rsidRPr="002A7A43" w:rsidRDefault="00AA2D57" w:rsidP="00E6596F">
            <w:pPr>
              <w:contextualSpacing/>
              <w:jc w:val="both"/>
              <w:rPr>
                <w:rFonts w:ascii="GHEA Grapalat" w:hAnsi="GHEA Grapalat"/>
                <w:sz w:val="16"/>
                <w:szCs w:val="16"/>
                <w:lang w:val="hy-AM"/>
              </w:rPr>
            </w:pPr>
            <w:r w:rsidRPr="002A7A43">
              <w:rPr>
                <w:rFonts w:ascii="GHEA Grapalat" w:hAnsi="GHEA Grapalat"/>
                <w:sz w:val="16"/>
                <w:szCs w:val="16"/>
                <w:lang w:val="hy-AM"/>
              </w:rPr>
              <w:t xml:space="preserve">Հնդկաձավար-1կգ: Բարձր տեսակի, փաթեթավորումը գործարանային, 1 կգ., խոնավությունը` 14%-ից ոչ ավելի, հատիկները` 97,5%-ից ոչ պակաս: Պիտանելիության մնացորդային ժամկետը ոչ պակաս քան 70%: Ռուսական արտադրության կամ համարժեք: գործարանային` սննդի համար նախատեսված պոլիէթիլենային ամուր տոպրակով: Փաթեթի վրա ընթեռնելի ձևով պետք է նշված լինի արտադրող երկիրը, արտադրման և պիտանելիության ժամկետները, եթե ապրանքը արտասահմանյան արտադրության է, ապա` ներմուծող կազմակերպության անվանումը:  </w:t>
            </w:r>
          </w:p>
          <w:p w14:paraId="58687FBE" w14:textId="77777777" w:rsidR="00AA2D57" w:rsidRPr="002A7A43" w:rsidRDefault="00AA2D57" w:rsidP="00E6596F">
            <w:pPr>
              <w:contextualSpacing/>
              <w:jc w:val="both"/>
              <w:rPr>
                <w:rFonts w:ascii="GHEA Grapalat" w:hAnsi="GHEA Grapalat"/>
                <w:sz w:val="16"/>
                <w:szCs w:val="16"/>
              </w:rPr>
            </w:pPr>
            <w:r w:rsidRPr="002A7A43">
              <w:rPr>
                <w:rFonts w:ascii="GHEA Grapalat" w:hAnsi="GHEA Grapalat"/>
                <w:sz w:val="16"/>
                <w:szCs w:val="16"/>
                <w:lang w:val="hy-AM"/>
              </w:rPr>
              <w:t>Անվտանգությունը՝ N 2-III-4.9-01-2010 հիգիենիկ նորմատիվների, մակնշումը` «Սննդամթերքի անվտանգության մասին» ՀՀ օրենքի 9-րդ հոդվածի։ Մակնշումը՝ ընթեռնելի:</w:t>
            </w:r>
          </w:p>
        </w:tc>
        <w:tc>
          <w:tcPr>
            <w:tcW w:w="900" w:type="dxa"/>
            <w:vMerge/>
            <w:vAlign w:val="center"/>
          </w:tcPr>
          <w:p w14:paraId="3BF96EF8" w14:textId="77777777" w:rsidR="00AA2D57" w:rsidRPr="00137587" w:rsidRDefault="00AA2D57" w:rsidP="00E6596F">
            <w:pPr>
              <w:jc w:val="center"/>
              <w:rPr>
                <w:rFonts w:ascii="GHEA Grapalat" w:hAnsi="GHEA Grapalat"/>
                <w:sz w:val="20"/>
                <w:lang w:val="hy-AM"/>
              </w:rPr>
            </w:pPr>
          </w:p>
        </w:tc>
        <w:tc>
          <w:tcPr>
            <w:tcW w:w="864" w:type="dxa"/>
            <w:vMerge/>
            <w:vAlign w:val="center"/>
          </w:tcPr>
          <w:p w14:paraId="6B22FCDA"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384B3274"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37DB5E56" w14:textId="77777777" w:rsidR="00AA2D57" w:rsidRDefault="00AA2D57" w:rsidP="00E6596F">
            <w:pPr>
              <w:jc w:val="center"/>
              <w:rPr>
                <w:rFonts w:ascii="GHEA Grapalat" w:hAnsi="GHEA Grapalat"/>
                <w:sz w:val="20"/>
                <w:lang w:val="hy-AM"/>
              </w:rPr>
            </w:pPr>
          </w:p>
        </w:tc>
        <w:tc>
          <w:tcPr>
            <w:tcW w:w="1543" w:type="dxa"/>
            <w:vMerge/>
            <w:vAlign w:val="center"/>
          </w:tcPr>
          <w:p w14:paraId="75BEED0B" w14:textId="77777777" w:rsidR="00AA2D57" w:rsidRDefault="00AA2D57" w:rsidP="00E6596F">
            <w:pPr>
              <w:jc w:val="center"/>
              <w:rPr>
                <w:rFonts w:ascii="GHEA Grapalat" w:hAnsi="GHEA Grapalat"/>
                <w:sz w:val="20"/>
                <w:lang w:val="hy-AM"/>
              </w:rPr>
            </w:pPr>
          </w:p>
        </w:tc>
        <w:tc>
          <w:tcPr>
            <w:tcW w:w="1504" w:type="dxa"/>
            <w:vMerge/>
            <w:vAlign w:val="center"/>
          </w:tcPr>
          <w:p w14:paraId="3898BD1A" w14:textId="77777777" w:rsidR="00AA2D57" w:rsidRPr="00137587" w:rsidRDefault="00AA2D57" w:rsidP="00E6596F">
            <w:pPr>
              <w:jc w:val="center"/>
              <w:rPr>
                <w:rFonts w:ascii="GHEA Grapalat" w:hAnsi="GHEA Grapalat"/>
                <w:sz w:val="20"/>
                <w:lang w:val="hy-AM"/>
              </w:rPr>
            </w:pPr>
          </w:p>
        </w:tc>
      </w:tr>
      <w:tr w:rsidR="00AA2D57" w:rsidRPr="00B76861" w14:paraId="5C29FE90" w14:textId="77777777" w:rsidTr="001E6CEB">
        <w:trPr>
          <w:trHeight w:val="217"/>
        </w:trPr>
        <w:tc>
          <w:tcPr>
            <w:tcW w:w="913" w:type="dxa"/>
            <w:vMerge/>
            <w:vAlign w:val="center"/>
          </w:tcPr>
          <w:p w14:paraId="21479DDA"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537F73CF"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5B8AAE34"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7249F135" w14:textId="77777777" w:rsidR="00AA2D57" w:rsidRPr="002A7A43" w:rsidRDefault="00AA2D57" w:rsidP="00E6596F">
            <w:pPr>
              <w:contextualSpacing/>
              <w:jc w:val="both"/>
              <w:rPr>
                <w:rFonts w:ascii="GHEA Grapalat" w:hAnsi="GHEA Grapalat"/>
                <w:sz w:val="16"/>
                <w:szCs w:val="16"/>
                <w:lang w:val="hy-AM"/>
              </w:rPr>
            </w:pPr>
            <w:r w:rsidRPr="002A7A43">
              <w:rPr>
                <w:rFonts w:ascii="GHEA Grapalat" w:hAnsi="GHEA Grapalat"/>
                <w:sz w:val="16"/>
                <w:szCs w:val="16"/>
                <w:lang w:val="hy-AM"/>
              </w:rPr>
              <w:t>Խավիար սմբուկի՝ 1 տարա, 350-370գր, չոր նյութերի զանգվածային մասը 26%-ից ոչ պակաս, ճարպի զանգվածային մասը ոչ պակաս 9%, քլորիդների զանգվածային մասը 1,2-1,6%, թթուների զանգվածային մասը վերահաշվարկված քացախաթթվի վրա ոչ ավել 0,4%, ապակյա տարաներով:Պիտանելիության մնացորդային ժամկետը` մատակարարման պահին սահմանված ժամկետի 50%-ից ոչ պակաս:</w:t>
            </w:r>
          </w:p>
        </w:tc>
        <w:tc>
          <w:tcPr>
            <w:tcW w:w="900" w:type="dxa"/>
            <w:vMerge/>
            <w:vAlign w:val="center"/>
          </w:tcPr>
          <w:p w14:paraId="19B762CF" w14:textId="77777777" w:rsidR="00AA2D57" w:rsidRPr="00137587" w:rsidRDefault="00AA2D57" w:rsidP="00E6596F">
            <w:pPr>
              <w:jc w:val="center"/>
              <w:rPr>
                <w:rFonts w:ascii="GHEA Grapalat" w:hAnsi="GHEA Grapalat"/>
                <w:sz w:val="20"/>
                <w:lang w:val="hy-AM"/>
              </w:rPr>
            </w:pPr>
          </w:p>
        </w:tc>
        <w:tc>
          <w:tcPr>
            <w:tcW w:w="864" w:type="dxa"/>
            <w:vMerge/>
            <w:vAlign w:val="center"/>
          </w:tcPr>
          <w:p w14:paraId="2B56700C"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2E1555D3"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038A54DA" w14:textId="77777777" w:rsidR="00AA2D57" w:rsidRDefault="00AA2D57" w:rsidP="00E6596F">
            <w:pPr>
              <w:jc w:val="center"/>
              <w:rPr>
                <w:rFonts w:ascii="GHEA Grapalat" w:hAnsi="GHEA Grapalat"/>
                <w:sz w:val="20"/>
                <w:lang w:val="hy-AM"/>
              </w:rPr>
            </w:pPr>
          </w:p>
        </w:tc>
        <w:tc>
          <w:tcPr>
            <w:tcW w:w="1543" w:type="dxa"/>
            <w:vMerge/>
            <w:vAlign w:val="center"/>
          </w:tcPr>
          <w:p w14:paraId="6CE5D076" w14:textId="77777777" w:rsidR="00AA2D57" w:rsidRDefault="00AA2D57" w:rsidP="00E6596F">
            <w:pPr>
              <w:jc w:val="center"/>
              <w:rPr>
                <w:rFonts w:ascii="GHEA Grapalat" w:hAnsi="GHEA Grapalat"/>
                <w:sz w:val="20"/>
                <w:lang w:val="hy-AM"/>
              </w:rPr>
            </w:pPr>
          </w:p>
        </w:tc>
        <w:tc>
          <w:tcPr>
            <w:tcW w:w="1504" w:type="dxa"/>
            <w:vMerge/>
            <w:vAlign w:val="center"/>
          </w:tcPr>
          <w:p w14:paraId="477B3195" w14:textId="77777777" w:rsidR="00AA2D57" w:rsidRPr="00137587" w:rsidRDefault="00AA2D57" w:rsidP="00E6596F">
            <w:pPr>
              <w:jc w:val="center"/>
              <w:rPr>
                <w:rFonts w:ascii="GHEA Grapalat" w:hAnsi="GHEA Grapalat"/>
                <w:sz w:val="20"/>
                <w:lang w:val="hy-AM"/>
              </w:rPr>
            </w:pPr>
          </w:p>
        </w:tc>
      </w:tr>
      <w:tr w:rsidR="00AA2D57" w:rsidRPr="00B76861" w14:paraId="0978406D" w14:textId="77777777" w:rsidTr="001E6CEB">
        <w:trPr>
          <w:trHeight w:val="217"/>
        </w:trPr>
        <w:tc>
          <w:tcPr>
            <w:tcW w:w="913" w:type="dxa"/>
            <w:vMerge/>
            <w:vAlign w:val="center"/>
          </w:tcPr>
          <w:p w14:paraId="5217C78F"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754F8C57"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07C7EC2E"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1BBC5CE2" w14:textId="77777777" w:rsidR="00AA2D57" w:rsidRPr="002A7A43" w:rsidRDefault="00AA2D57" w:rsidP="00E6596F">
            <w:pPr>
              <w:rPr>
                <w:rFonts w:ascii="GHEA Grapalat" w:hAnsi="GHEA Grapalat"/>
                <w:sz w:val="16"/>
                <w:szCs w:val="16"/>
                <w:lang w:val="hy-AM"/>
              </w:rPr>
            </w:pPr>
            <w:r w:rsidRPr="002A7A43">
              <w:rPr>
                <w:rFonts w:ascii="GHEA Grapalat" w:hAnsi="GHEA Grapalat"/>
                <w:sz w:val="16"/>
                <w:szCs w:val="16"/>
                <w:lang w:val="hy-AM"/>
              </w:rPr>
              <w:t>Թեյ 1 տուփ</w:t>
            </w:r>
            <w:r>
              <w:rPr>
                <w:rFonts w:ascii="GHEA Grapalat" w:hAnsi="GHEA Grapalat"/>
                <w:sz w:val="16"/>
                <w:szCs w:val="16"/>
                <w:lang w:val="hy-AM"/>
              </w:rPr>
              <w:t xml:space="preserve">: </w:t>
            </w:r>
            <w:r w:rsidRPr="002A7A43">
              <w:rPr>
                <w:rFonts w:ascii="GHEA Grapalat" w:hAnsi="GHEA Grapalat"/>
                <w:sz w:val="16"/>
                <w:szCs w:val="16"/>
                <w:lang w:val="hy-AM"/>
              </w:rPr>
              <w:t>Սև ցեյլոնական թեյ, փաթեթներով: Ցեյլոնական թեյը ունի կարմիր-շականակագույն, գրեթե սև գույն, թունդ և հագեցած համ: Ընդհանուր քաշը առնվազն 50գ , պարունակում է առնվազն 25 փաթեթ՝ 2 գրամ: Պիտանելիության մնացորդային ժամկետը` մատակարարման պահին սահմանված ժամկետի 70%-ից ոչ պակաս: Անվտանգությունը` ըստ  N2-III-4,9-01-2010 հիգիենիկ նորմատիվների, իսկ մակնշումը` «Սննդամթերքի  անվտանգության մասին»  ՀՀ օրենքի 9-րդ հոդվածի: Մակնշումը՝ ընթեռնելի:</w:t>
            </w:r>
          </w:p>
        </w:tc>
        <w:tc>
          <w:tcPr>
            <w:tcW w:w="900" w:type="dxa"/>
            <w:vMerge/>
            <w:vAlign w:val="center"/>
          </w:tcPr>
          <w:p w14:paraId="2443F81C" w14:textId="77777777" w:rsidR="00AA2D57" w:rsidRPr="00137587" w:rsidRDefault="00AA2D57" w:rsidP="00E6596F">
            <w:pPr>
              <w:jc w:val="center"/>
              <w:rPr>
                <w:rFonts w:ascii="GHEA Grapalat" w:hAnsi="GHEA Grapalat"/>
                <w:sz w:val="20"/>
                <w:lang w:val="hy-AM"/>
              </w:rPr>
            </w:pPr>
          </w:p>
        </w:tc>
        <w:tc>
          <w:tcPr>
            <w:tcW w:w="864" w:type="dxa"/>
            <w:vMerge/>
            <w:vAlign w:val="center"/>
          </w:tcPr>
          <w:p w14:paraId="5E9211E0"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24C4B80F"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29D5F0B1" w14:textId="77777777" w:rsidR="00AA2D57" w:rsidRDefault="00AA2D57" w:rsidP="00E6596F">
            <w:pPr>
              <w:jc w:val="center"/>
              <w:rPr>
                <w:rFonts w:ascii="GHEA Grapalat" w:hAnsi="GHEA Grapalat"/>
                <w:sz w:val="20"/>
                <w:lang w:val="hy-AM"/>
              </w:rPr>
            </w:pPr>
          </w:p>
        </w:tc>
        <w:tc>
          <w:tcPr>
            <w:tcW w:w="1543" w:type="dxa"/>
            <w:vMerge/>
            <w:vAlign w:val="center"/>
          </w:tcPr>
          <w:p w14:paraId="0F7F7698" w14:textId="77777777" w:rsidR="00AA2D57" w:rsidRDefault="00AA2D57" w:rsidP="00E6596F">
            <w:pPr>
              <w:jc w:val="center"/>
              <w:rPr>
                <w:rFonts w:ascii="GHEA Grapalat" w:hAnsi="GHEA Grapalat"/>
                <w:sz w:val="20"/>
                <w:lang w:val="hy-AM"/>
              </w:rPr>
            </w:pPr>
          </w:p>
        </w:tc>
        <w:tc>
          <w:tcPr>
            <w:tcW w:w="1504" w:type="dxa"/>
            <w:vMerge/>
            <w:vAlign w:val="center"/>
          </w:tcPr>
          <w:p w14:paraId="27F552DA" w14:textId="77777777" w:rsidR="00AA2D57" w:rsidRPr="00137587" w:rsidRDefault="00AA2D57" w:rsidP="00E6596F">
            <w:pPr>
              <w:jc w:val="center"/>
              <w:rPr>
                <w:rFonts w:ascii="GHEA Grapalat" w:hAnsi="GHEA Grapalat"/>
                <w:sz w:val="20"/>
                <w:lang w:val="hy-AM"/>
              </w:rPr>
            </w:pPr>
          </w:p>
        </w:tc>
      </w:tr>
      <w:tr w:rsidR="00AA2D57" w:rsidRPr="00276C2E" w14:paraId="5CADECB0" w14:textId="77777777" w:rsidTr="001E6CEB">
        <w:trPr>
          <w:trHeight w:val="217"/>
        </w:trPr>
        <w:tc>
          <w:tcPr>
            <w:tcW w:w="913" w:type="dxa"/>
            <w:vMerge/>
            <w:vAlign w:val="center"/>
          </w:tcPr>
          <w:p w14:paraId="654C5728"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3CB89743"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108FB73D"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74756717" w14:textId="77777777" w:rsidR="00AA2D57" w:rsidRPr="002A7A43" w:rsidRDefault="00AA2D57" w:rsidP="00E6596F">
            <w:pPr>
              <w:rPr>
                <w:rFonts w:ascii="GHEA Grapalat" w:hAnsi="GHEA Grapalat"/>
                <w:sz w:val="16"/>
                <w:szCs w:val="16"/>
              </w:rPr>
            </w:pPr>
            <w:r w:rsidRPr="002A7A43">
              <w:rPr>
                <w:rFonts w:ascii="GHEA Grapalat" w:hAnsi="GHEA Grapalat"/>
                <w:sz w:val="16"/>
                <w:szCs w:val="16"/>
                <w:lang w:val="hy-AM"/>
              </w:rPr>
              <w:t>Խտացրած կաթ 1 տուփ</w:t>
            </w:r>
            <w:r>
              <w:rPr>
                <w:rFonts w:ascii="GHEA Grapalat" w:hAnsi="GHEA Grapalat"/>
                <w:sz w:val="16"/>
                <w:szCs w:val="16"/>
                <w:lang w:val="hy-AM"/>
              </w:rPr>
              <w:t xml:space="preserve"> </w:t>
            </w:r>
            <w:r w:rsidRPr="002A7A43">
              <w:rPr>
                <w:rFonts w:ascii="GHEA Grapalat" w:hAnsi="GHEA Grapalat"/>
                <w:sz w:val="16"/>
                <w:szCs w:val="16"/>
                <w:lang w:val="hy-AM"/>
              </w:rPr>
              <w:t xml:space="preserve">380-400գր մետաղական տարաներով: Շաքարով, բարձր տեսակի, կաթի արտահայտված համով, առանց կողմնակի համի և հոտի, միատարր ամբողջ զանգվածով, առանց </w:t>
            </w:r>
            <w:r w:rsidRPr="002A7A43">
              <w:rPr>
                <w:rFonts w:ascii="GHEA Grapalat" w:hAnsi="GHEA Grapalat"/>
                <w:sz w:val="16"/>
                <w:szCs w:val="16"/>
                <w:lang w:val="hy-AM"/>
              </w:rPr>
              <w:lastRenderedPageBreak/>
              <w:t>զգալի զգայաբանորեն շոշափելի կաթնաշաքարի բյուրեղների, խոնավությունը` 26,5%-ից ոչ ավելի, սախարոզը 43%-ից ոչ պակաս, կաթնային չոր նյութերի զանգվածային մասը` 28,5%-ից ոչ պակաս, թթվայնությունը` 48 OT-ից ոչ ավելի: Պիտանելիության մնացորդային ժամկետը մատակարարման պահից ոչ պակաս քան 70%, 8.5%, յուղայնության, սպիտակուցներ, գ/100գ 7.2: Ռուսական արտադրության կամ համարժեք: Տուփի վրա ընթեռնելի ձևով պետք է նշված լինի արտադրող երկիրը, արտադրման և պիտանելիության ժամկետները, եթե ապրանքը արտասահմանյան արտադրության է, ապա` ներմուծող կազմակերպության անվանումը:  Փաթեթավորումը` 370-380 գ. Մետաղական</w:t>
            </w:r>
            <w:r>
              <w:rPr>
                <w:rFonts w:ascii="GHEA Grapalat" w:hAnsi="GHEA Grapalat"/>
                <w:sz w:val="16"/>
                <w:szCs w:val="16"/>
                <w:lang w:val="hy-AM"/>
              </w:rPr>
              <w:t xml:space="preserve"> </w:t>
            </w:r>
            <w:r w:rsidRPr="002A7A43">
              <w:rPr>
                <w:rFonts w:ascii="GHEA Grapalat" w:hAnsi="GHEA Grapalat"/>
                <w:sz w:val="16"/>
                <w:szCs w:val="16"/>
                <w:lang w:val="hy-AM"/>
              </w:rPr>
              <w:t>տարաներում</w:t>
            </w:r>
            <w:r>
              <w:rPr>
                <w:rFonts w:ascii="GHEA Grapalat" w:hAnsi="GHEA Grapalat"/>
                <w:sz w:val="16"/>
                <w:szCs w:val="16"/>
                <w:lang w:val="hy-AM"/>
              </w:rPr>
              <w:t xml:space="preserve"> </w:t>
            </w:r>
            <w:r w:rsidRPr="002A7A43">
              <w:rPr>
                <w:rFonts w:ascii="GHEA Grapalat" w:hAnsi="GHEA Grapalat"/>
                <w:sz w:val="16"/>
                <w:szCs w:val="16"/>
                <w:lang w:val="hy-AM"/>
              </w:rPr>
              <w:t>:Անվտանգությունը՝ N 2-III-4.9-01-2010 հիգիենիկ նորմատիվների, մակնշումը` «Սննդամթերքի անվտանգության մասին» ՀՀ օրենքի 9-րդ հոդվածի։ Մակնշումը՝ ընթեռնելի:</w:t>
            </w:r>
          </w:p>
        </w:tc>
        <w:tc>
          <w:tcPr>
            <w:tcW w:w="900" w:type="dxa"/>
            <w:vMerge/>
            <w:vAlign w:val="center"/>
          </w:tcPr>
          <w:p w14:paraId="5700C594" w14:textId="77777777" w:rsidR="00AA2D57" w:rsidRPr="00137587" w:rsidRDefault="00AA2D57" w:rsidP="00E6596F">
            <w:pPr>
              <w:jc w:val="center"/>
              <w:rPr>
                <w:rFonts w:ascii="GHEA Grapalat" w:hAnsi="GHEA Grapalat"/>
                <w:sz w:val="20"/>
                <w:lang w:val="hy-AM"/>
              </w:rPr>
            </w:pPr>
          </w:p>
        </w:tc>
        <w:tc>
          <w:tcPr>
            <w:tcW w:w="864" w:type="dxa"/>
            <w:vMerge/>
            <w:vAlign w:val="center"/>
          </w:tcPr>
          <w:p w14:paraId="53A8B214"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09C49803"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56087066" w14:textId="77777777" w:rsidR="00AA2D57" w:rsidRDefault="00AA2D57" w:rsidP="00E6596F">
            <w:pPr>
              <w:jc w:val="center"/>
              <w:rPr>
                <w:rFonts w:ascii="GHEA Grapalat" w:hAnsi="GHEA Grapalat"/>
                <w:sz w:val="20"/>
                <w:lang w:val="hy-AM"/>
              </w:rPr>
            </w:pPr>
          </w:p>
        </w:tc>
        <w:tc>
          <w:tcPr>
            <w:tcW w:w="1543" w:type="dxa"/>
            <w:vMerge/>
            <w:vAlign w:val="center"/>
          </w:tcPr>
          <w:p w14:paraId="1CCCD392" w14:textId="77777777" w:rsidR="00AA2D57" w:rsidRDefault="00AA2D57" w:rsidP="00E6596F">
            <w:pPr>
              <w:jc w:val="center"/>
              <w:rPr>
                <w:rFonts w:ascii="GHEA Grapalat" w:hAnsi="GHEA Grapalat"/>
                <w:sz w:val="20"/>
                <w:lang w:val="hy-AM"/>
              </w:rPr>
            </w:pPr>
          </w:p>
        </w:tc>
        <w:tc>
          <w:tcPr>
            <w:tcW w:w="1504" w:type="dxa"/>
            <w:vMerge/>
            <w:vAlign w:val="center"/>
          </w:tcPr>
          <w:p w14:paraId="78DD4BB2" w14:textId="77777777" w:rsidR="00AA2D57" w:rsidRPr="00137587" w:rsidRDefault="00AA2D57" w:rsidP="00E6596F">
            <w:pPr>
              <w:jc w:val="center"/>
              <w:rPr>
                <w:rFonts w:ascii="GHEA Grapalat" w:hAnsi="GHEA Grapalat"/>
                <w:sz w:val="20"/>
                <w:lang w:val="hy-AM"/>
              </w:rPr>
            </w:pPr>
          </w:p>
        </w:tc>
      </w:tr>
      <w:tr w:rsidR="00AA2D57" w:rsidRPr="00B76861" w14:paraId="243E6C2E" w14:textId="77777777" w:rsidTr="00233E31">
        <w:trPr>
          <w:trHeight w:val="217"/>
        </w:trPr>
        <w:tc>
          <w:tcPr>
            <w:tcW w:w="913" w:type="dxa"/>
            <w:vMerge/>
            <w:vAlign w:val="center"/>
          </w:tcPr>
          <w:p w14:paraId="175E140D" w14:textId="77777777" w:rsidR="00AA2D57" w:rsidRPr="00137587" w:rsidRDefault="00AA2D57" w:rsidP="00E6596F">
            <w:pPr>
              <w:jc w:val="center"/>
              <w:rPr>
                <w:rFonts w:ascii="GHEA Grapalat" w:hAnsi="GHEA Grapalat"/>
                <w:sz w:val="20"/>
                <w:lang w:val="hy-AM"/>
              </w:rPr>
            </w:pPr>
          </w:p>
        </w:tc>
        <w:tc>
          <w:tcPr>
            <w:tcW w:w="1384" w:type="dxa"/>
            <w:vMerge/>
            <w:vAlign w:val="center"/>
          </w:tcPr>
          <w:p w14:paraId="0F33F0B8" w14:textId="77777777" w:rsidR="00AA2D57" w:rsidRPr="00137587" w:rsidRDefault="00AA2D57" w:rsidP="00E6596F">
            <w:pPr>
              <w:jc w:val="center"/>
              <w:rPr>
                <w:rFonts w:ascii="GHEA Grapalat" w:hAnsi="GHEA Grapalat"/>
                <w:sz w:val="20"/>
                <w:lang w:val="hy-AM"/>
              </w:rPr>
            </w:pPr>
          </w:p>
        </w:tc>
        <w:tc>
          <w:tcPr>
            <w:tcW w:w="1076" w:type="dxa"/>
            <w:vMerge/>
            <w:vAlign w:val="center"/>
          </w:tcPr>
          <w:p w14:paraId="56A68CF2" w14:textId="77777777" w:rsidR="00AA2D57" w:rsidRPr="00137587" w:rsidRDefault="00AA2D57" w:rsidP="00E6596F">
            <w:pPr>
              <w:jc w:val="center"/>
              <w:rPr>
                <w:rFonts w:ascii="GHEA Grapalat" w:hAnsi="GHEA Grapalat"/>
                <w:sz w:val="20"/>
                <w:lang w:val="hy-AM"/>
              </w:rPr>
            </w:pPr>
          </w:p>
        </w:tc>
        <w:tc>
          <w:tcPr>
            <w:tcW w:w="5490" w:type="dxa"/>
            <w:shd w:val="clear" w:color="auto" w:fill="auto"/>
            <w:vAlign w:val="center"/>
          </w:tcPr>
          <w:p w14:paraId="4E7A1267" w14:textId="77777777" w:rsidR="00AA2D57" w:rsidRPr="002A7A43" w:rsidRDefault="00AA2D57" w:rsidP="00E6596F">
            <w:pPr>
              <w:jc w:val="both"/>
              <w:rPr>
                <w:rFonts w:ascii="GHEA Grapalat" w:hAnsi="GHEA Grapalat"/>
                <w:sz w:val="16"/>
                <w:szCs w:val="16"/>
                <w:lang w:val="hy-AM"/>
              </w:rPr>
            </w:pPr>
            <w:r w:rsidRPr="002A7A43">
              <w:rPr>
                <w:rFonts w:ascii="GHEA Grapalat" w:hAnsi="GHEA Grapalat"/>
                <w:sz w:val="16"/>
                <w:szCs w:val="16"/>
                <w:lang w:val="hy-AM"/>
              </w:rPr>
              <w:t xml:space="preserve">Վերոնշված ապրանքները մատակարարի կողմից պետք է մատակարարվի պատվիրատուին՝ որակյալ, ամուր, սպիտակ անթափանց, առնվազն 15կգ տարողությամբ պոլիէթիլային «Կենտրոն վարչական շրջան» գրությամբ տոպրակով, յուրաքանչյուր տոպրակի մեջ դասավորված բոլոր 13 անուն ապրանքների փաթեթները: Մի կողմում տպագրված  լինի Երևանի զինանշանը: </w:t>
            </w:r>
          </w:p>
          <w:p w14:paraId="3C20E83D" w14:textId="77777777" w:rsidR="00AA2D57" w:rsidRPr="002A7A43" w:rsidRDefault="00AA2D57" w:rsidP="00E6596F">
            <w:pPr>
              <w:jc w:val="both"/>
              <w:rPr>
                <w:rFonts w:ascii="GHEA Grapalat" w:hAnsi="GHEA Grapalat"/>
                <w:sz w:val="16"/>
                <w:szCs w:val="16"/>
                <w:lang w:val="hy-AM"/>
              </w:rPr>
            </w:pPr>
            <w:r w:rsidRPr="002A7A43">
              <w:rPr>
                <w:rFonts w:ascii="GHEA Grapalat" w:hAnsi="GHEA Grapalat"/>
                <w:sz w:val="16"/>
                <w:szCs w:val="16"/>
                <w:lang w:val="hy-AM"/>
              </w:rPr>
              <w:t>Փաթեթի գինը իր մեջ ներառում է ապրանքների փաթեթավորումը, ինչպես նաև առաքումը վարչական շրջան:</w:t>
            </w:r>
            <w:r w:rsidRPr="002A7A43">
              <w:rPr>
                <w:rFonts w:ascii="GHEA Grapalat" w:hAnsi="GHEA Grapalat" w:cs="Sylfaen"/>
                <w:sz w:val="16"/>
                <w:szCs w:val="16"/>
                <w:lang w:val="hy-AM"/>
              </w:rPr>
              <w:t xml:space="preserve"> Փաթեթների</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բեռնաթափումը</w:t>
            </w:r>
            <w:r w:rsidRPr="002A7A43">
              <w:rPr>
                <w:rFonts w:ascii="GHEA Grapalat" w:hAnsi="GHEA Grapalat"/>
                <w:sz w:val="16"/>
                <w:szCs w:val="16"/>
                <w:lang w:val="hy-AM"/>
              </w:rPr>
              <w:t xml:space="preserve"> </w:t>
            </w:r>
            <w:r w:rsidRPr="002A7A43">
              <w:rPr>
                <w:rFonts w:ascii="GHEA Grapalat" w:hAnsi="GHEA Grapalat" w:cs="Sylfaen"/>
                <w:sz w:val="16"/>
                <w:szCs w:val="16"/>
                <w:lang w:val="hy-AM"/>
              </w:rPr>
              <w:t>և</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մատակարարումը</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նշված</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հասցե</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պետք</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կատարվի</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մատակարարի</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կողմից</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Տեխնիկական</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բնութագրին</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չհամապատասխանող</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ապրանքները</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ենթակա</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են</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ետ</w:t>
            </w:r>
            <w:r w:rsidRPr="002A7A43">
              <w:rPr>
                <w:rFonts w:ascii="GHEA Grapalat" w:hAnsi="GHEA Grapalat"/>
                <w:sz w:val="16"/>
                <w:szCs w:val="16"/>
                <w:lang w:val="hy-AM"/>
              </w:rPr>
              <w:t xml:space="preserve"> </w:t>
            </w:r>
            <w:r w:rsidRPr="002A7A43">
              <w:rPr>
                <w:rFonts w:ascii="GHEA Grapalat" w:hAnsi="GHEA Grapalat" w:cs="Sylfaen"/>
                <w:sz w:val="16"/>
                <w:szCs w:val="16"/>
                <w:lang w:val="hy-AM"/>
              </w:rPr>
              <w:t>վերադարձման</w:t>
            </w:r>
            <w:r w:rsidRPr="002A7A43">
              <w:rPr>
                <w:rFonts w:ascii="GHEA Grapalat" w:hAnsi="GHEA Grapalat"/>
                <w:sz w:val="16"/>
                <w:szCs w:val="16"/>
                <w:lang w:val="hy-AM"/>
              </w:rPr>
              <w:t>:</w:t>
            </w:r>
          </w:p>
        </w:tc>
        <w:tc>
          <w:tcPr>
            <w:tcW w:w="900" w:type="dxa"/>
            <w:vMerge/>
            <w:vAlign w:val="center"/>
          </w:tcPr>
          <w:p w14:paraId="557A3870" w14:textId="77777777" w:rsidR="00AA2D57" w:rsidRPr="00137587" w:rsidRDefault="00AA2D57" w:rsidP="00E6596F">
            <w:pPr>
              <w:jc w:val="center"/>
              <w:rPr>
                <w:rFonts w:ascii="GHEA Grapalat" w:hAnsi="GHEA Grapalat"/>
                <w:sz w:val="20"/>
                <w:lang w:val="hy-AM"/>
              </w:rPr>
            </w:pPr>
          </w:p>
        </w:tc>
        <w:tc>
          <w:tcPr>
            <w:tcW w:w="864" w:type="dxa"/>
            <w:vMerge/>
            <w:vAlign w:val="center"/>
          </w:tcPr>
          <w:p w14:paraId="4CD3F714" w14:textId="77777777" w:rsidR="00AA2D57" w:rsidRPr="00137587" w:rsidRDefault="00AA2D57" w:rsidP="00E6596F">
            <w:pPr>
              <w:jc w:val="center"/>
              <w:rPr>
                <w:rFonts w:ascii="GHEA Grapalat" w:hAnsi="GHEA Grapalat"/>
                <w:sz w:val="20"/>
                <w:lang w:val="hy-AM"/>
              </w:rPr>
            </w:pPr>
          </w:p>
        </w:tc>
        <w:tc>
          <w:tcPr>
            <w:tcW w:w="1026" w:type="dxa"/>
            <w:vMerge/>
            <w:vAlign w:val="center"/>
          </w:tcPr>
          <w:p w14:paraId="7ABAA4A9" w14:textId="77777777" w:rsidR="00AA2D57" w:rsidRPr="00137587" w:rsidRDefault="00AA2D57" w:rsidP="00E6596F">
            <w:pPr>
              <w:jc w:val="center"/>
              <w:rPr>
                <w:rFonts w:ascii="GHEA Grapalat" w:hAnsi="GHEA Grapalat"/>
                <w:sz w:val="20"/>
                <w:lang w:val="hy-AM"/>
              </w:rPr>
            </w:pPr>
          </w:p>
        </w:tc>
        <w:tc>
          <w:tcPr>
            <w:tcW w:w="1064" w:type="dxa"/>
            <w:vMerge/>
            <w:vAlign w:val="center"/>
          </w:tcPr>
          <w:p w14:paraId="654BE4E6" w14:textId="77777777" w:rsidR="00AA2D57" w:rsidRDefault="00AA2D57" w:rsidP="00E6596F">
            <w:pPr>
              <w:jc w:val="center"/>
              <w:rPr>
                <w:rFonts w:ascii="GHEA Grapalat" w:hAnsi="GHEA Grapalat"/>
                <w:sz w:val="20"/>
                <w:lang w:val="hy-AM"/>
              </w:rPr>
            </w:pPr>
          </w:p>
        </w:tc>
        <w:tc>
          <w:tcPr>
            <w:tcW w:w="1543" w:type="dxa"/>
            <w:vMerge/>
            <w:vAlign w:val="center"/>
          </w:tcPr>
          <w:p w14:paraId="2B992EFC" w14:textId="77777777" w:rsidR="00AA2D57" w:rsidRDefault="00AA2D57" w:rsidP="00E6596F">
            <w:pPr>
              <w:jc w:val="center"/>
              <w:rPr>
                <w:rFonts w:ascii="GHEA Grapalat" w:hAnsi="GHEA Grapalat"/>
                <w:sz w:val="20"/>
                <w:lang w:val="hy-AM"/>
              </w:rPr>
            </w:pPr>
          </w:p>
        </w:tc>
        <w:tc>
          <w:tcPr>
            <w:tcW w:w="1504" w:type="dxa"/>
            <w:vMerge/>
            <w:vAlign w:val="center"/>
          </w:tcPr>
          <w:p w14:paraId="2EAC54D0" w14:textId="77777777" w:rsidR="00AA2D57" w:rsidRPr="00137587" w:rsidRDefault="00AA2D57" w:rsidP="00E6596F">
            <w:pPr>
              <w:jc w:val="center"/>
              <w:rPr>
                <w:rFonts w:ascii="GHEA Grapalat" w:hAnsi="GHEA Grapalat"/>
                <w:sz w:val="20"/>
                <w:lang w:val="hy-AM"/>
              </w:rPr>
            </w:pPr>
          </w:p>
        </w:tc>
      </w:tr>
    </w:tbl>
    <w:p w14:paraId="4092D9C2" w14:textId="77777777" w:rsidR="00F70DBA" w:rsidRPr="001E6CEB" w:rsidRDefault="00F70DBA" w:rsidP="000D5AE3">
      <w:pPr>
        <w:rPr>
          <w:rFonts w:ascii="GHEA Grapalat" w:hAnsi="GHEA Grapalat"/>
          <w:i/>
          <w:sz w:val="20"/>
          <w:szCs w:val="20"/>
          <w:lang w:val="hy-AM"/>
        </w:rPr>
      </w:pPr>
    </w:p>
    <w:p w14:paraId="5CB8C2F6" w14:textId="77777777" w:rsidR="00F70DBA" w:rsidRPr="00BA607B" w:rsidRDefault="00F70DBA" w:rsidP="000D5AE3">
      <w:pPr>
        <w:rPr>
          <w:rFonts w:ascii="GHEA Grapalat" w:hAnsi="GHEA Grapalat"/>
          <w:i/>
          <w:sz w:val="20"/>
          <w:szCs w:val="20"/>
          <w:lang w:val="hy-AM"/>
        </w:rPr>
      </w:pPr>
    </w:p>
    <w:p w14:paraId="7619C70A" w14:textId="77777777" w:rsidR="00071D1C" w:rsidRPr="003337C3"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5E1F72" w14:paraId="19459806" w14:textId="77777777" w:rsidTr="00E22E51">
        <w:trPr>
          <w:jc w:val="center"/>
        </w:trPr>
        <w:tc>
          <w:tcPr>
            <w:tcW w:w="4536" w:type="dxa"/>
          </w:tcPr>
          <w:p w14:paraId="55F5C42A" w14:textId="77777777" w:rsidR="00071D1C" w:rsidRPr="005E1F72" w:rsidRDefault="00071D1C" w:rsidP="00EF3662">
            <w:pPr>
              <w:jc w:val="center"/>
              <w:rPr>
                <w:rFonts w:ascii="GHEA Grapalat" w:hAnsi="GHEA Grapalat" w:cs="Sylfaen"/>
                <w:b/>
                <w:bCs/>
                <w:lang w:val="nb-NO"/>
              </w:rPr>
            </w:pPr>
            <w:r w:rsidRPr="005E1F72">
              <w:rPr>
                <w:rFonts w:ascii="GHEA Grapalat" w:hAnsi="GHEA Grapalat" w:cs="Sylfaen"/>
                <w:b/>
                <w:bCs/>
                <w:lang w:val="nb-NO"/>
              </w:rPr>
              <w:t>ԳՆՈՐԴ</w:t>
            </w:r>
          </w:p>
          <w:p w14:paraId="50737113" w14:textId="77777777" w:rsidR="00071D1C" w:rsidRPr="005E1F72" w:rsidRDefault="00071D1C" w:rsidP="00EF3662">
            <w:pPr>
              <w:rPr>
                <w:rFonts w:ascii="GHEA Grapalat" w:hAnsi="GHEA Grapalat"/>
                <w:sz w:val="22"/>
                <w:szCs w:val="22"/>
                <w:lang w:val="ru-RU"/>
              </w:rPr>
            </w:pPr>
          </w:p>
          <w:p w14:paraId="77C5BC5E" w14:textId="77777777" w:rsidR="00071D1C" w:rsidRPr="005E1F72" w:rsidRDefault="00071D1C" w:rsidP="00EF3662">
            <w:pPr>
              <w:rPr>
                <w:rFonts w:ascii="GHEA Grapalat" w:hAnsi="GHEA Grapalat"/>
                <w:sz w:val="22"/>
                <w:szCs w:val="22"/>
                <w:lang w:val="ru-RU"/>
              </w:rPr>
            </w:pPr>
          </w:p>
          <w:p w14:paraId="77D85383" w14:textId="77777777" w:rsidR="00071D1C" w:rsidRPr="005E1F72" w:rsidRDefault="00071D1C" w:rsidP="00EF3662">
            <w:pPr>
              <w:rPr>
                <w:rFonts w:ascii="GHEA Grapalat" w:hAnsi="GHEA Grapalat"/>
                <w:sz w:val="22"/>
                <w:szCs w:val="22"/>
                <w:lang w:val="ru-RU"/>
              </w:rPr>
            </w:pPr>
          </w:p>
          <w:p w14:paraId="4108C20D" w14:textId="77777777" w:rsidR="00071D1C" w:rsidRPr="005E1F72" w:rsidRDefault="00071D1C" w:rsidP="00EF3662">
            <w:pPr>
              <w:rPr>
                <w:rFonts w:ascii="GHEA Grapalat" w:hAnsi="GHEA Grapalat"/>
                <w:lang w:val="ru-RU"/>
              </w:rPr>
            </w:pPr>
          </w:p>
          <w:p w14:paraId="08093123" w14:textId="77777777" w:rsidR="00071D1C" w:rsidRPr="005E1F72" w:rsidRDefault="00071D1C" w:rsidP="00EF3662">
            <w:pPr>
              <w:jc w:val="center"/>
              <w:rPr>
                <w:rFonts w:ascii="GHEA Grapalat" w:hAnsi="GHEA Grapalat"/>
                <w:lang w:val="ru-RU"/>
              </w:rPr>
            </w:pPr>
            <w:r w:rsidRPr="005E1F72">
              <w:rPr>
                <w:rFonts w:ascii="GHEA Grapalat" w:hAnsi="GHEA Grapalat"/>
                <w:lang w:val="ru-RU"/>
              </w:rPr>
              <w:t>---------------------------------</w:t>
            </w:r>
          </w:p>
          <w:p w14:paraId="63AEB8F8"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14:paraId="40FAF735" w14:textId="77777777" w:rsidR="00071D1C" w:rsidRPr="005E1F72" w:rsidRDefault="00071D1C" w:rsidP="00EF3662">
            <w:pPr>
              <w:jc w:val="center"/>
              <w:rPr>
                <w:rFonts w:ascii="GHEA Grapalat" w:hAnsi="GHEA Grapalat"/>
                <w:sz w:val="18"/>
                <w:szCs w:val="18"/>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c>
          <w:tcPr>
            <w:tcW w:w="760" w:type="dxa"/>
          </w:tcPr>
          <w:p w14:paraId="76EA826B" w14:textId="77777777" w:rsidR="00071D1C" w:rsidRPr="005E1F72" w:rsidRDefault="00071D1C" w:rsidP="00EF3662">
            <w:pPr>
              <w:jc w:val="center"/>
              <w:rPr>
                <w:rFonts w:ascii="GHEA Grapalat" w:hAnsi="GHEA Grapalat"/>
                <w:lang w:val="ru-RU"/>
              </w:rPr>
            </w:pPr>
          </w:p>
        </w:tc>
        <w:tc>
          <w:tcPr>
            <w:tcW w:w="4343" w:type="dxa"/>
          </w:tcPr>
          <w:p w14:paraId="1D9A3EBB" w14:textId="77777777" w:rsidR="00071D1C" w:rsidRPr="005E1F72" w:rsidRDefault="00071D1C" w:rsidP="00EF3662">
            <w:pPr>
              <w:jc w:val="center"/>
              <w:rPr>
                <w:rFonts w:ascii="GHEA Grapalat" w:hAnsi="GHEA Grapalat" w:cs="Sylfaen"/>
                <w:b/>
                <w:bCs/>
                <w:lang w:val="ru-RU"/>
              </w:rPr>
            </w:pPr>
            <w:r w:rsidRPr="005E1F72">
              <w:rPr>
                <w:rFonts w:ascii="GHEA Grapalat" w:hAnsi="GHEA Grapalat" w:cs="Sylfaen"/>
                <w:b/>
                <w:bCs/>
                <w:lang w:val="pt-BR"/>
              </w:rPr>
              <w:t>ՎԱՃԱՌՈՂ</w:t>
            </w:r>
          </w:p>
          <w:p w14:paraId="41654926" w14:textId="77777777" w:rsidR="00071D1C" w:rsidRPr="005E1F72" w:rsidRDefault="00071D1C" w:rsidP="00EF3662">
            <w:pPr>
              <w:jc w:val="center"/>
              <w:rPr>
                <w:rFonts w:ascii="GHEA Grapalat" w:hAnsi="GHEA Grapalat"/>
                <w:lang w:val="ru-RU"/>
              </w:rPr>
            </w:pPr>
          </w:p>
          <w:p w14:paraId="65B42001" w14:textId="77777777" w:rsidR="00071D1C" w:rsidRPr="005E1F72" w:rsidRDefault="00071D1C" w:rsidP="00EF3662">
            <w:pPr>
              <w:jc w:val="center"/>
              <w:rPr>
                <w:rFonts w:ascii="GHEA Grapalat" w:hAnsi="GHEA Grapalat"/>
                <w:lang w:val="ru-RU"/>
              </w:rPr>
            </w:pPr>
          </w:p>
          <w:p w14:paraId="4A3CA11A" w14:textId="77777777" w:rsidR="00071D1C" w:rsidRPr="005E1F72" w:rsidRDefault="00071D1C" w:rsidP="00EF3662">
            <w:pPr>
              <w:jc w:val="center"/>
              <w:rPr>
                <w:rFonts w:ascii="GHEA Grapalat" w:hAnsi="GHEA Grapalat"/>
                <w:lang w:val="ru-RU"/>
              </w:rPr>
            </w:pPr>
          </w:p>
          <w:p w14:paraId="12FD3B03" w14:textId="77777777" w:rsidR="00071D1C" w:rsidRPr="005E1F72" w:rsidRDefault="00071D1C" w:rsidP="00EF3662">
            <w:pPr>
              <w:jc w:val="center"/>
              <w:rPr>
                <w:rFonts w:ascii="GHEA Grapalat" w:hAnsi="GHEA Grapalat"/>
                <w:lang w:val="ru-RU"/>
              </w:rPr>
            </w:pPr>
          </w:p>
          <w:p w14:paraId="17CDB065" w14:textId="77777777" w:rsidR="00071D1C" w:rsidRPr="005E1F72" w:rsidRDefault="00071D1C" w:rsidP="00EF3662">
            <w:pPr>
              <w:jc w:val="center"/>
              <w:rPr>
                <w:rFonts w:ascii="GHEA Grapalat" w:hAnsi="GHEA Grapalat"/>
                <w:lang w:val="ru-RU"/>
              </w:rPr>
            </w:pPr>
            <w:r w:rsidRPr="005E1F72">
              <w:rPr>
                <w:rFonts w:ascii="GHEA Grapalat" w:hAnsi="GHEA Grapalat"/>
                <w:lang w:val="ru-RU"/>
              </w:rPr>
              <w:t>---------------------------------</w:t>
            </w:r>
          </w:p>
          <w:p w14:paraId="48F4BF0C"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14:paraId="70521D94" w14:textId="77777777" w:rsidR="00071D1C" w:rsidRPr="005E1F72" w:rsidRDefault="00071D1C" w:rsidP="00EF3662">
            <w:pPr>
              <w:jc w:val="center"/>
              <w:rPr>
                <w:rFonts w:ascii="GHEA Grapalat" w:hAnsi="GHEA Grapalat"/>
                <w:sz w:val="22"/>
                <w:szCs w:val="22"/>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r>
    </w:tbl>
    <w:p w14:paraId="1DE5EF54" w14:textId="77777777" w:rsidR="00071D1C" w:rsidRDefault="00071D1C" w:rsidP="00EF3662">
      <w:pPr>
        <w:jc w:val="center"/>
        <w:rPr>
          <w:rFonts w:ascii="GHEA Grapalat" w:hAnsi="GHEA Grapalat"/>
          <w:sz w:val="20"/>
          <w:lang w:val="hy-AM"/>
        </w:rPr>
      </w:pPr>
      <w:r w:rsidRPr="005E1F72">
        <w:rPr>
          <w:rFonts w:ascii="GHEA Grapalat" w:hAnsi="GHEA Grapalat"/>
          <w:sz w:val="20"/>
        </w:rPr>
        <w:br w:type="page"/>
      </w:r>
    </w:p>
    <w:p w14:paraId="11BCB5D0" w14:textId="77777777" w:rsidR="00071D1C" w:rsidRPr="005E1F72" w:rsidRDefault="00071D1C" w:rsidP="00EF3662">
      <w:pPr>
        <w:jc w:val="right"/>
        <w:rPr>
          <w:rFonts w:ascii="GHEA Grapalat" w:hAnsi="GHEA Grapalat"/>
          <w:sz w:val="20"/>
        </w:rPr>
      </w:pPr>
    </w:p>
    <w:p w14:paraId="0F97B6E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Հավելված N 2</w:t>
      </w:r>
    </w:p>
    <w:p w14:paraId="4A5040DD"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3D537AE"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25C5B613" w14:textId="77777777" w:rsidR="00071D1C" w:rsidRPr="005E1F72" w:rsidRDefault="00071D1C" w:rsidP="00EF3662">
      <w:pPr>
        <w:tabs>
          <w:tab w:val="left" w:pos="9540"/>
        </w:tabs>
        <w:rPr>
          <w:rFonts w:ascii="GHEA Grapalat" w:hAnsi="GHEA Grapalat"/>
          <w:sz w:val="20"/>
        </w:rPr>
      </w:pPr>
    </w:p>
    <w:p w14:paraId="2CE6C2A8" w14:textId="77777777" w:rsidR="00071D1C" w:rsidRPr="005E1F72" w:rsidRDefault="00071D1C" w:rsidP="00EF3662">
      <w:pPr>
        <w:tabs>
          <w:tab w:val="left" w:pos="9540"/>
        </w:tabs>
        <w:rPr>
          <w:rFonts w:ascii="GHEA Grapalat" w:hAnsi="GHEA Grapalat"/>
          <w:sz w:val="20"/>
        </w:rPr>
      </w:pPr>
    </w:p>
    <w:p w14:paraId="2BC67303" w14:textId="77777777" w:rsidR="00071D1C" w:rsidRPr="00423B75" w:rsidRDefault="00071D1C" w:rsidP="00EF3662">
      <w:pPr>
        <w:jc w:val="center"/>
        <w:rPr>
          <w:rFonts w:ascii="GHEA Grapalat" w:hAnsi="GHEA Grapalat"/>
          <w:b/>
          <w:sz w:val="20"/>
        </w:rPr>
      </w:pP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b/>
          <w:sz w:val="20"/>
        </w:rPr>
        <w:t>ՎՃԱՐՄԱՆ ԺԱՄԱՆԱԿԱՑՈՒՅՑ*</w:t>
      </w:r>
    </w:p>
    <w:p w14:paraId="7736F49B" w14:textId="44778A65" w:rsidR="00071D1C" w:rsidRPr="005E1F72" w:rsidRDefault="00071D1C" w:rsidP="00D268C0">
      <w:pPr>
        <w:jc w:val="right"/>
        <w:rPr>
          <w:rFonts w:ascii="GHEA Grapalat" w:hAnsi="GHEA Grapalat"/>
          <w:sz w:val="20"/>
        </w:rPr>
      </w:pPr>
      <w:r w:rsidRPr="005E1F72">
        <w:rPr>
          <w:rFonts w:ascii="GHEA Grapalat" w:hAnsi="GHEA Grapalat"/>
          <w:sz w:val="20"/>
        </w:rPr>
        <w:t xml:space="preserve">                                                                                                                                                                                                            </w:t>
      </w:r>
      <w:r w:rsidR="00D268C0">
        <w:rPr>
          <w:rFonts w:ascii="GHEA Grapalat" w:hAnsi="GHEA Grapalat"/>
          <w:sz w:val="20"/>
          <w:lang w:val="hy-AM"/>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r w:rsidRPr="005E1F72">
        <w:rPr>
          <w:rFonts w:ascii="GHEA Grapalat" w:hAnsi="GHEA Grapalat" w:cs="Sylfaen"/>
          <w:sz w:val="18"/>
        </w:rPr>
        <w:t>դրամ</w:t>
      </w:r>
    </w:p>
    <w:tbl>
      <w:tblPr>
        <w:tblW w:w="153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890"/>
        <w:gridCol w:w="3711"/>
        <w:gridCol w:w="649"/>
        <w:gridCol w:w="649"/>
        <w:gridCol w:w="649"/>
        <w:gridCol w:w="649"/>
        <w:gridCol w:w="649"/>
        <w:gridCol w:w="649"/>
        <w:gridCol w:w="650"/>
        <w:gridCol w:w="649"/>
        <w:gridCol w:w="649"/>
        <w:gridCol w:w="649"/>
        <w:gridCol w:w="649"/>
        <w:gridCol w:w="649"/>
        <w:gridCol w:w="650"/>
      </w:tblGrid>
      <w:tr w:rsidR="00BA607B" w:rsidRPr="005C6466" w14:paraId="4D54A5E9" w14:textId="77777777" w:rsidTr="00B9199D">
        <w:tc>
          <w:tcPr>
            <w:tcW w:w="15390" w:type="dxa"/>
            <w:gridSpan w:val="16"/>
          </w:tcPr>
          <w:p w14:paraId="75A4C634" w14:textId="77777777" w:rsidR="00BA607B" w:rsidRPr="005C6466" w:rsidRDefault="00BA607B" w:rsidP="00A034E6">
            <w:pPr>
              <w:jc w:val="center"/>
              <w:rPr>
                <w:rFonts w:ascii="GHEA Grapalat" w:hAnsi="GHEA Grapalat"/>
                <w:sz w:val="18"/>
                <w:lang w:val="hy-AM"/>
              </w:rPr>
            </w:pPr>
            <w:r>
              <w:rPr>
                <w:rFonts w:ascii="GHEA Grapalat" w:hAnsi="GHEA Grapalat"/>
                <w:sz w:val="18"/>
                <w:lang w:val="hy-AM"/>
              </w:rPr>
              <w:t>Ապրանքի</w:t>
            </w:r>
          </w:p>
        </w:tc>
      </w:tr>
      <w:tr w:rsidR="009A32B6" w:rsidRPr="00B76861" w14:paraId="0C9AB6F5" w14:textId="77777777" w:rsidTr="004C7AA7">
        <w:trPr>
          <w:trHeight w:val="399"/>
        </w:trPr>
        <w:tc>
          <w:tcPr>
            <w:tcW w:w="1350" w:type="dxa"/>
            <w:vMerge w:val="restart"/>
            <w:vAlign w:val="center"/>
          </w:tcPr>
          <w:p w14:paraId="436DC093" w14:textId="77777777" w:rsidR="009A32B6" w:rsidRPr="00F566BF" w:rsidRDefault="009A32B6" w:rsidP="00A034E6">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890" w:type="dxa"/>
            <w:vMerge w:val="restart"/>
            <w:vAlign w:val="center"/>
          </w:tcPr>
          <w:p w14:paraId="64819494" w14:textId="77777777" w:rsidR="009A32B6" w:rsidRPr="00F566BF" w:rsidRDefault="009A32B6" w:rsidP="00A034E6">
            <w:pPr>
              <w:jc w:val="center"/>
              <w:rPr>
                <w:rFonts w:ascii="GHEA Grapalat" w:hAnsi="GHEA Grapalat"/>
                <w:sz w:val="18"/>
                <w:lang w:val="es-ES"/>
              </w:rPr>
            </w:pPr>
            <w:r w:rsidRPr="00F566BF">
              <w:rPr>
                <w:rFonts w:ascii="GHEA Grapalat" w:hAnsi="GHEA Grapalat"/>
                <w:sz w:val="18"/>
              </w:rPr>
              <w:t>Գնումների</w:t>
            </w:r>
            <w:r>
              <w:rPr>
                <w:rFonts w:ascii="GHEA Grapalat" w:hAnsi="GHEA Grapalat"/>
                <w:sz w:val="18"/>
                <w:lang w:val="hy-AM"/>
              </w:rPr>
              <w:t xml:space="preserve"> </w:t>
            </w:r>
            <w:r w:rsidRPr="00F566BF">
              <w:rPr>
                <w:rFonts w:ascii="GHEA Grapalat" w:hAnsi="GHEA Grapalat"/>
                <w:sz w:val="18"/>
              </w:rPr>
              <w:t>պլանով</w:t>
            </w:r>
            <w:r>
              <w:rPr>
                <w:rFonts w:ascii="GHEA Grapalat" w:hAnsi="GHEA Grapalat"/>
                <w:sz w:val="18"/>
                <w:lang w:val="hy-AM"/>
              </w:rPr>
              <w:t xml:space="preserve"> </w:t>
            </w:r>
            <w:r w:rsidRPr="00F566BF">
              <w:rPr>
                <w:rFonts w:ascii="GHEA Grapalat" w:hAnsi="GHEA Grapalat"/>
                <w:sz w:val="18"/>
              </w:rPr>
              <w:t>նախատեսվածմիջանցիկ</w:t>
            </w:r>
            <w:r>
              <w:rPr>
                <w:rFonts w:ascii="GHEA Grapalat" w:hAnsi="GHEA Grapalat"/>
                <w:sz w:val="18"/>
                <w:lang w:val="hy-AM"/>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Pr>
                <w:rFonts w:ascii="GHEA Grapalat" w:hAnsi="GHEA Grapalat"/>
                <w:sz w:val="18"/>
                <w:lang w:val="hy-AM"/>
              </w:rPr>
              <w:t xml:space="preserve"> </w:t>
            </w:r>
            <w:r w:rsidRPr="00F566BF">
              <w:rPr>
                <w:rFonts w:ascii="GHEA Grapalat" w:hAnsi="GHEA Grapalat"/>
                <w:sz w:val="18"/>
              </w:rPr>
              <w:t>ԳՄԱդ</w:t>
            </w:r>
            <w:r>
              <w:rPr>
                <w:rFonts w:ascii="GHEA Grapalat" w:hAnsi="GHEA Grapalat"/>
                <w:sz w:val="18"/>
                <w:lang w:val="hy-AM"/>
              </w:rPr>
              <w:t xml:space="preserve"> </w:t>
            </w:r>
            <w:r w:rsidRPr="00F566BF">
              <w:rPr>
                <w:rFonts w:ascii="GHEA Grapalat" w:hAnsi="GHEA Grapalat"/>
                <w:sz w:val="18"/>
              </w:rPr>
              <w:t>ասակարգման</w:t>
            </w:r>
            <w:r w:rsidRPr="00F566BF">
              <w:rPr>
                <w:rFonts w:ascii="GHEA Grapalat" w:hAnsi="GHEA Grapalat"/>
                <w:sz w:val="18"/>
                <w:lang w:val="es-ES"/>
              </w:rPr>
              <w:t xml:space="preserve"> (CPV)</w:t>
            </w:r>
          </w:p>
        </w:tc>
        <w:tc>
          <w:tcPr>
            <w:tcW w:w="3711" w:type="dxa"/>
            <w:vMerge w:val="restart"/>
            <w:vAlign w:val="center"/>
          </w:tcPr>
          <w:p w14:paraId="2A6D0508" w14:textId="77777777" w:rsidR="009A32B6" w:rsidRPr="00431A2D" w:rsidRDefault="009A32B6" w:rsidP="00A034E6">
            <w:pPr>
              <w:jc w:val="center"/>
              <w:rPr>
                <w:rFonts w:ascii="GHEA Grapalat" w:hAnsi="GHEA Grapalat" w:cs="Calibri"/>
                <w:color w:val="000000"/>
                <w:sz w:val="20"/>
                <w:szCs w:val="20"/>
                <w:lang w:val="hy-AM"/>
              </w:rPr>
            </w:pPr>
            <w:r w:rsidRPr="00431A2D">
              <w:rPr>
                <w:rFonts w:ascii="GHEA Grapalat" w:hAnsi="GHEA Grapalat" w:cs="Calibri"/>
                <w:color w:val="000000"/>
                <w:sz w:val="20"/>
                <w:szCs w:val="20"/>
                <w:lang w:val="hy-AM"/>
              </w:rPr>
              <w:t>անվանումը</w:t>
            </w:r>
          </w:p>
        </w:tc>
        <w:tc>
          <w:tcPr>
            <w:tcW w:w="8439" w:type="dxa"/>
            <w:gridSpan w:val="13"/>
            <w:vAlign w:val="center"/>
          </w:tcPr>
          <w:p w14:paraId="3366DF8B" w14:textId="59DE87C2" w:rsidR="009A32B6" w:rsidRPr="00F566BF" w:rsidRDefault="009A32B6" w:rsidP="003A4EAA">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Pr>
                <w:rFonts w:ascii="GHEA Grapalat" w:hAnsi="GHEA Grapalat"/>
                <w:sz w:val="18"/>
                <w:lang w:val="hy-AM"/>
              </w:rPr>
              <w:t>2</w:t>
            </w:r>
            <w:r w:rsidR="003A4EAA">
              <w:rPr>
                <w:rFonts w:ascii="GHEA Grapalat" w:hAnsi="GHEA Grapalat"/>
                <w:sz w:val="18"/>
                <w:lang w:val="hy-AM"/>
              </w:rPr>
              <w:t>4</w:t>
            </w:r>
            <w:r w:rsidRPr="00F566BF">
              <w:rPr>
                <w:rFonts w:ascii="GHEA Grapalat" w:hAnsi="GHEA Grapalat"/>
                <w:sz w:val="18"/>
                <w:lang w:val="es-ES"/>
              </w:rPr>
              <w:t xml:space="preserve">  թ-ին` ըստ ամիսների, այդ թվում**</w:t>
            </w:r>
          </w:p>
        </w:tc>
      </w:tr>
      <w:tr w:rsidR="009A32B6" w:rsidRPr="00F566BF" w14:paraId="6916DD94" w14:textId="77777777" w:rsidTr="00BA607B">
        <w:trPr>
          <w:cantSplit/>
          <w:trHeight w:val="1398"/>
        </w:trPr>
        <w:tc>
          <w:tcPr>
            <w:tcW w:w="1350" w:type="dxa"/>
            <w:vMerge/>
          </w:tcPr>
          <w:p w14:paraId="26699837" w14:textId="77777777" w:rsidR="009A32B6" w:rsidRPr="00F566BF" w:rsidRDefault="009A32B6" w:rsidP="00A034E6">
            <w:pPr>
              <w:jc w:val="center"/>
              <w:rPr>
                <w:rFonts w:ascii="GHEA Grapalat" w:hAnsi="GHEA Grapalat"/>
                <w:sz w:val="20"/>
                <w:lang w:val="es-ES"/>
              </w:rPr>
            </w:pPr>
          </w:p>
        </w:tc>
        <w:tc>
          <w:tcPr>
            <w:tcW w:w="1890" w:type="dxa"/>
            <w:vMerge/>
          </w:tcPr>
          <w:p w14:paraId="3C014D33" w14:textId="77777777" w:rsidR="009A32B6" w:rsidRPr="00F566BF" w:rsidRDefault="009A32B6" w:rsidP="00A034E6">
            <w:pPr>
              <w:jc w:val="center"/>
              <w:rPr>
                <w:rFonts w:ascii="GHEA Grapalat" w:hAnsi="GHEA Grapalat"/>
                <w:sz w:val="20"/>
                <w:lang w:val="es-ES"/>
              </w:rPr>
            </w:pPr>
          </w:p>
        </w:tc>
        <w:tc>
          <w:tcPr>
            <w:tcW w:w="3711" w:type="dxa"/>
            <w:vMerge/>
          </w:tcPr>
          <w:p w14:paraId="7ED7C894" w14:textId="77777777" w:rsidR="009A32B6" w:rsidRPr="00431A2D" w:rsidRDefault="009A32B6" w:rsidP="00A034E6">
            <w:pPr>
              <w:jc w:val="center"/>
              <w:rPr>
                <w:rFonts w:ascii="GHEA Grapalat" w:hAnsi="GHEA Grapalat" w:cs="Calibri"/>
                <w:color w:val="000000"/>
                <w:sz w:val="20"/>
                <w:szCs w:val="20"/>
                <w:lang w:val="hy-AM"/>
              </w:rPr>
            </w:pPr>
          </w:p>
        </w:tc>
        <w:tc>
          <w:tcPr>
            <w:tcW w:w="649" w:type="dxa"/>
            <w:textDirection w:val="btLr"/>
            <w:vAlign w:val="center"/>
          </w:tcPr>
          <w:p w14:paraId="3736E39B" w14:textId="77777777" w:rsidR="009A32B6" w:rsidRPr="00F566BF" w:rsidRDefault="009A32B6" w:rsidP="00A034E6">
            <w:pPr>
              <w:ind w:left="113" w:right="-7"/>
              <w:jc w:val="center"/>
              <w:rPr>
                <w:rFonts w:ascii="GHEA Grapalat" w:hAnsi="GHEA Grapalat"/>
                <w:sz w:val="18"/>
                <w:lang w:val="pt-BR"/>
              </w:rPr>
            </w:pPr>
            <w:r w:rsidRPr="00F566BF">
              <w:rPr>
                <w:rFonts w:ascii="GHEA Grapalat" w:hAnsi="GHEA Grapalat" w:cs="Sylfaen"/>
                <w:sz w:val="18"/>
                <w:lang w:val="pt-BR"/>
              </w:rPr>
              <w:t>հունվար</w:t>
            </w:r>
          </w:p>
        </w:tc>
        <w:tc>
          <w:tcPr>
            <w:tcW w:w="649" w:type="dxa"/>
            <w:textDirection w:val="btLr"/>
            <w:vAlign w:val="center"/>
          </w:tcPr>
          <w:p w14:paraId="4FC6854D" w14:textId="77777777" w:rsidR="009A32B6" w:rsidRPr="00F566BF" w:rsidRDefault="009A32B6" w:rsidP="00A034E6">
            <w:pPr>
              <w:ind w:left="113" w:right="-7"/>
              <w:jc w:val="center"/>
              <w:rPr>
                <w:rFonts w:ascii="GHEA Grapalat" w:hAnsi="GHEA Grapalat" w:cs="Sylfaen"/>
                <w:sz w:val="18"/>
                <w:lang w:val="pt-BR"/>
              </w:rPr>
            </w:pPr>
            <w:r w:rsidRPr="00F566BF">
              <w:rPr>
                <w:rFonts w:ascii="GHEA Grapalat" w:hAnsi="GHEA Grapalat" w:cs="Sylfaen"/>
                <w:sz w:val="18"/>
                <w:lang w:val="pt-BR"/>
              </w:rPr>
              <w:t>փետրվար</w:t>
            </w:r>
          </w:p>
        </w:tc>
        <w:tc>
          <w:tcPr>
            <w:tcW w:w="649" w:type="dxa"/>
            <w:textDirection w:val="btLr"/>
            <w:vAlign w:val="center"/>
          </w:tcPr>
          <w:p w14:paraId="0DF4CC91" w14:textId="77777777" w:rsidR="009A32B6" w:rsidRPr="00F566BF" w:rsidRDefault="009A32B6" w:rsidP="00A034E6">
            <w:pPr>
              <w:ind w:left="113" w:right="-7"/>
              <w:jc w:val="center"/>
              <w:rPr>
                <w:rFonts w:ascii="GHEA Grapalat" w:hAnsi="GHEA Grapalat"/>
                <w:sz w:val="18"/>
                <w:lang w:val="pt-BR"/>
              </w:rPr>
            </w:pPr>
            <w:r w:rsidRPr="00F566BF">
              <w:rPr>
                <w:rFonts w:ascii="GHEA Grapalat" w:hAnsi="GHEA Grapalat" w:cs="Sylfaen"/>
                <w:sz w:val="18"/>
                <w:lang w:val="pt-BR"/>
              </w:rPr>
              <w:t>մարտ</w:t>
            </w:r>
          </w:p>
        </w:tc>
        <w:tc>
          <w:tcPr>
            <w:tcW w:w="649" w:type="dxa"/>
            <w:textDirection w:val="btLr"/>
            <w:vAlign w:val="center"/>
          </w:tcPr>
          <w:p w14:paraId="0358983E"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ապրիլ</w:t>
            </w:r>
          </w:p>
        </w:tc>
        <w:tc>
          <w:tcPr>
            <w:tcW w:w="649" w:type="dxa"/>
            <w:textDirection w:val="btLr"/>
            <w:vAlign w:val="center"/>
          </w:tcPr>
          <w:p w14:paraId="78D53386"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մայիս</w:t>
            </w:r>
          </w:p>
        </w:tc>
        <w:tc>
          <w:tcPr>
            <w:tcW w:w="649" w:type="dxa"/>
            <w:textDirection w:val="btLr"/>
            <w:vAlign w:val="center"/>
          </w:tcPr>
          <w:p w14:paraId="262693F1"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հունիս</w:t>
            </w:r>
          </w:p>
        </w:tc>
        <w:tc>
          <w:tcPr>
            <w:tcW w:w="650" w:type="dxa"/>
            <w:textDirection w:val="btLr"/>
            <w:vAlign w:val="center"/>
          </w:tcPr>
          <w:p w14:paraId="31064C8F"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հուլիս</w:t>
            </w:r>
          </w:p>
        </w:tc>
        <w:tc>
          <w:tcPr>
            <w:tcW w:w="649" w:type="dxa"/>
            <w:textDirection w:val="btLr"/>
            <w:vAlign w:val="center"/>
          </w:tcPr>
          <w:p w14:paraId="59B3D2C7"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օգոստոս</w:t>
            </w:r>
          </w:p>
        </w:tc>
        <w:tc>
          <w:tcPr>
            <w:tcW w:w="649" w:type="dxa"/>
            <w:textDirection w:val="btLr"/>
            <w:vAlign w:val="center"/>
          </w:tcPr>
          <w:p w14:paraId="62AA0B69"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սեպտեմբեր</w:t>
            </w:r>
          </w:p>
        </w:tc>
        <w:tc>
          <w:tcPr>
            <w:tcW w:w="649" w:type="dxa"/>
            <w:textDirection w:val="btLr"/>
            <w:vAlign w:val="center"/>
          </w:tcPr>
          <w:p w14:paraId="3084A34C"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հոկտեմբեր</w:t>
            </w:r>
          </w:p>
        </w:tc>
        <w:tc>
          <w:tcPr>
            <w:tcW w:w="649" w:type="dxa"/>
            <w:textDirection w:val="btLr"/>
            <w:vAlign w:val="center"/>
          </w:tcPr>
          <w:p w14:paraId="6B796084"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նոյեմբեր</w:t>
            </w:r>
          </w:p>
        </w:tc>
        <w:tc>
          <w:tcPr>
            <w:tcW w:w="649" w:type="dxa"/>
            <w:textDirection w:val="btLr"/>
            <w:vAlign w:val="center"/>
          </w:tcPr>
          <w:p w14:paraId="2A7893DA"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դեկտեմբեր</w:t>
            </w:r>
          </w:p>
        </w:tc>
        <w:tc>
          <w:tcPr>
            <w:tcW w:w="650" w:type="dxa"/>
            <w:textDirection w:val="btLr"/>
            <w:vAlign w:val="center"/>
          </w:tcPr>
          <w:p w14:paraId="6ECCDB3F" w14:textId="77777777" w:rsidR="009A32B6" w:rsidRPr="00B07B93" w:rsidRDefault="009A32B6" w:rsidP="00BA607B">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Ընդամենը</w:t>
            </w:r>
          </w:p>
          <w:p w14:paraId="440403E9" w14:textId="77777777" w:rsidR="009A32B6" w:rsidRPr="00B07B93" w:rsidRDefault="009A32B6" w:rsidP="00BA607B">
            <w:pPr>
              <w:ind w:left="113" w:right="113"/>
              <w:jc w:val="center"/>
              <w:rPr>
                <w:rFonts w:ascii="GHEA Grapalat" w:hAnsi="GHEA Grapalat" w:cs="Arial"/>
                <w:sz w:val="20"/>
                <w:szCs w:val="20"/>
                <w:lang w:val="hy-AM"/>
              </w:rPr>
            </w:pPr>
          </w:p>
        </w:tc>
      </w:tr>
      <w:tr w:rsidR="003F206A" w14:paraId="109F0D1F" w14:textId="77777777" w:rsidTr="00B9199D">
        <w:trPr>
          <w:cantSplit/>
          <w:trHeight w:val="1134"/>
        </w:trPr>
        <w:tc>
          <w:tcPr>
            <w:tcW w:w="1350" w:type="dxa"/>
            <w:vAlign w:val="center"/>
          </w:tcPr>
          <w:p w14:paraId="7609022B" w14:textId="11090C0F" w:rsidR="003F206A" w:rsidRPr="00D8089C" w:rsidRDefault="003F206A" w:rsidP="003F206A">
            <w:pPr>
              <w:jc w:val="center"/>
              <w:rPr>
                <w:rFonts w:ascii="GHEA Grapalat" w:hAnsi="GHEA Grapalat"/>
                <w:sz w:val="20"/>
                <w:lang w:val="es-ES"/>
              </w:rPr>
            </w:pPr>
            <w:r>
              <w:rPr>
                <w:rFonts w:ascii="GHEA Grapalat" w:hAnsi="GHEA Grapalat" w:cs="Sylfaen"/>
                <w:sz w:val="18"/>
                <w:lang w:val="pt-BR"/>
              </w:rPr>
              <w:t>1</w:t>
            </w:r>
          </w:p>
        </w:tc>
        <w:tc>
          <w:tcPr>
            <w:tcW w:w="1890" w:type="dxa"/>
            <w:vAlign w:val="center"/>
          </w:tcPr>
          <w:p w14:paraId="52A52AB3" w14:textId="0450E0D2" w:rsidR="003F206A" w:rsidRPr="005A4C73" w:rsidRDefault="00180492" w:rsidP="003F206A">
            <w:pPr>
              <w:rPr>
                <w:rFonts w:ascii="GHEA Grapalat" w:hAnsi="GHEA Grapalat" w:cs="Calibri"/>
                <w:color w:val="000000"/>
                <w:sz w:val="20"/>
                <w:szCs w:val="20"/>
                <w:lang w:val="hy-AM"/>
              </w:rPr>
            </w:pPr>
            <w:r w:rsidRPr="001E6CEB">
              <w:rPr>
                <w:rFonts w:ascii="GHEA Grapalat" w:hAnsi="GHEA Grapalat"/>
                <w:sz w:val="20"/>
                <w:szCs w:val="20"/>
                <w:lang w:val="hy-AM"/>
              </w:rPr>
              <w:t>15897200/</w:t>
            </w:r>
            <w:r w:rsidR="001E6CEB" w:rsidRPr="001E6CEB">
              <w:rPr>
                <w:rFonts w:ascii="GHEA Grapalat" w:hAnsi="GHEA Grapalat"/>
                <w:sz w:val="20"/>
                <w:szCs w:val="20"/>
                <w:lang w:val="hy-AM"/>
              </w:rPr>
              <w:t>14</w:t>
            </w:r>
          </w:p>
        </w:tc>
        <w:tc>
          <w:tcPr>
            <w:tcW w:w="3711" w:type="dxa"/>
            <w:tcBorders>
              <w:top w:val="single" w:sz="4" w:space="0" w:color="auto"/>
              <w:bottom w:val="single" w:sz="4" w:space="0" w:color="auto"/>
            </w:tcBorders>
            <w:vAlign w:val="center"/>
          </w:tcPr>
          <w:p w14:paraId="062B8830" w14:textId="35E0EB2C" w:rsidR="003F206A" w:rsidRPr="001834D3" w:rsidRDefault="00180492" w:rsidP="00180492">
            <w:pPr>
              <w:rPr>
                <w:rFonts w:ascii="GHEA Grapalat" w:hAnsi="GHEA Grapalat" w:cs="Calibri"/>
                <w:sz w:val="22"/>
                <w:szCs w:val="20"/>
                <w:lang w:val="hy-AM"/>
              </w:rPr>
            </w:pPr>
            <w:r>
              <w:rPr>
                <w:rFonts w:ascii="GHEA Grapalat" w:hAnsi="GHEA Grapalat"/>
                <w:sz w:val="20"/>
                <w:szCs w:val="20"/>
                <w:lang w:val="hy-AM"/>
              </w:rPr>
              <w:t xml:space="preserve">  </w:t>
            </w:r>
            <w:r w:rsidR="003F206A" w:rsidRPr="00A629B7">
              <w:rPr>
                <w:rFonts w:ascii="GHEA Grapalat" w:hAnsi="GHEA Grapalat"/>
                <w:sz w:val="20"/>
                <w:szCs w:val="20"/>
                <w:lang w:val="hy-AM"/>
              </w:rPr>
              <w:t>սննդի ծանրոցներ</w:t>
            </w:r>
          </w:p>
        </w:tc>
        <w:tc>
          <w:tcPr>
            <w:tcW w:w="649" w:type="dxa"/>
            <w:textDirection w:val="btLr"/>
            <w:vAlign w:val="center"/>
          </w:tcPr>
          <w:p w14:paraId="4F143BAE" w14:textId="2FC5E8F0" w:rsidR="003F206A" w:rsidRPr="00E96833" w:rsidRDefault="003F206A" w:rsidP="003F206A">
            <w:pPr>
              <w:ind w:left="113" w:right="113"/>
              <w:jc w:val="center"/>
              <w:rPr>
                <w:rFonts w:ascii="GHEA Grapalat" w:hAnsi="GHEA Grapalat" w:cs="Arial"/>
                <w:sz w:val="20"/>
                <w:szCs w:val="20"/>
                <w:lang w:val="hy-AM"/>
              </w:rPr>
            </w:pPr>
            <w:r w:rsidRPr="00E96833">
              <w:rPr>
                <w:rFonts w:ascii="GHEA Grapalat" w:hAnsi="GHEA Grapalat" w:cs="Arial"/>
                <w:sz w:val="20"/>
                <w:szCs w:val="20"/>
                <w:lang w:val="hy-AM"/>
              </w:rPr>
              <w:t>0</w:t>
            </w:r>
          </w:p>
        </w:tc>
        <w:tc>
          <w:tcPr>
            <w:tcW w:w="649" w:type="dxa"/>
            <w:textDirection w:val="btLr"/>
            <w:vAlign w:val="center"/>
          </w:tcPr>
          <w:p w14:paraId="56425C6C" w14:textId="6B4E1BB9" w:rsidR="003F206A" w:rsidRPr="00E96833" w:rsidRDefault="003F206A" w:rsidP="003F206A">
            <w:pPr>
              <w:ind w:left="113" w:right="113"/>
              <w:jc w:val="center"/>
              <w:rPr>
                <w:rFonts w:ascii="GHEA Grapalat" w:hAnsi="GHEA Grapalat" w:cs="Arial"/>
                <w:sz w:val="20"/>
                <w:szCs w:val="20"/>
                <w:lang w:val="hy-AM"/>
              </w:rPr>
            </w:pPr>
            <w:r w:rsidRPr="00E96833">
              <w:rPr>
                <w:rFonts w:ascii="GHEA Grapalat" w:hAnsi="GHEA Grapalat" w:cs="Arial"/>
                <w:sz w:val="20"/>
                <w:szCs w:val="20"/>
                <w:lang w:val="hy-AM"/>
              </w:rPr>
              <w:t>0</w:t>
            </w:r>
          </w:p>
        </w:tc>
        <w:tc>
          <w:tcPr>
            <w:tcW w:w="649" w:type="dxa"/>
            <w:textDirection w:val="btLr"/>
            <w:vAlign w:val="center"/>
          </w:tcPr>
          <w:p w14:paraId="4AE08FBF" w14:textId="2E8A75D4" w:rsidR="003F206A" w:rsidRPr="00E96833" w:rsidRDefault="003F206A" w:rsidP="003F206A">
            <w:pPr>
              <w:ind w:left="113" w:right="113"/>
              <w:jc w:val="center"/>
              <w:rPr>
                <w:rFonts w:ascii="GHEA Grapalat" w:hAnsi="GHEA Grapalat" w:cs="Arial"/>
                <w:sz w:val="20"/>
                <w:szCs w:val="20"/>
              </w:rPr>
            </w:pPr>
            <w:r w:rsidRPr="00E96833">
              <w:rPr>
                <w:rFonts w:ascii="GHEA Grapalat" w:hAnsi="GHEA Grapalat" w:cs="Arial"/>
                <w:sz w:val="20"/>
                <w:szCs w:val="20"/>
                <w:lang w:val="hy-AM"/>
              </w:rPr>
              <w:t>0</w:t>
            </w:r>
          </w:p>
        </w:tc>
        <w:tc>
          <w:tcPr>
            <w:tcW w:w="649" w:type="dxa"/>
            <w:textDirection w:val="btLr"/>
            <w:vAlign w:val="center"/>
          </w:tcPr>
          <w:p w14:paraId="23F77D89" w14:textId="5BD99C51" w:rsidR="003F206A" w:rsidRPr="00E96833" w:rsidRDefault="001E6CEB" w:rsidP="003F206A">
            <w:pPr>
              <w:ind w:left="113" w:right="113"/>
              <w:jc w:val="center"/>
              <w:rPr>
                <w:rFonts w:ascii="GHEA Grapalat" w:hAnsi="GHEA Grapalat" w:cs="Arial"/>
                <w:sz w:val="20"/>
                <w:szCs w:val="20"/>
                <w:lang w:val="hy-AM"/>
              </w:rPr>
            </w:pPr>
            <w:r>
              <w:rPr>
                <w:rFonts w:ascii="GHEA Grapalat" w:hAnsi="GHEA Grapalat" w:cs="Arial"/>
                <w:sz w:val="20"/>
                <w:szCs w:val="20"/>
                <w:lang w:val="hy-AM"/>
              </w:rPr>
              <w:t>0</w:t>
            </w:r>
          </w:p>
        </w:tc>
        <w:tc>
          <w:tcPr>
            <w:tcW w:w="649" w:type="dxa"/>
            <w:textDirection w:val="btLr"/>
            <w:vAlign w:val="center"/>
          </w:tcPr>
          <w:p w14:paraId="6897C0DE" w14:textId="569A5B04" w:rsidR="003F206A" w:rsidRPr="00E96833" w:rsidRDefault="001E6CEB" w:rsidP="003F206A">
            <w:pPr>
              <w:ind w:left="113" w:right="113"/>
              <w:jc w:val="center"/>
              <w:rPr>
                <w:rFonts w:ascii="GHEA Grapalat" w:hAnsi="GHEA Grapalat" w:cs="Arial"/>
                <w:sz w:val="20"/>
                <w:szCs w:val="20"/>
                <w:lang w:val="hy-AM"/>
              </w:rPr>
            </w:pPr>
            <w:r>
              <w:rPr>
                <w:rFonts w:ascii="GHEA Grapalat" w:hAnsi="GHEA Grapalat" w:cs="Arial"/>
                <w:sz w:val="20"/>
                <w:szCs w:val="20"/>
                <w:lang w:val="hy-AM"/>
              </w:rPr>
              <w:t>0</w:t>
            </w:r>
          </w:p>
        </w:tc>
        <w:tc>
          <w:tcPr>
            <w:tcW w:w="649" w:type="dxa"/>
            <w:textDirection w:val="btLr"/>
            <w:vAlign w:val="center"/>
          </w:tcPr>
          <w:p w14:paraId="20CEE529" w14:textId="483F1F7A" w:rsidR="003F206A" w:rsidRPr="00E96833" w:rsidRDefault="001E6CEB" w:rsidP="003F206A">
            <w:pPr>
              <w:ind w:left="113" w:right="113"/>
              <w:jc w:val="center"/>
              <w:rPr>
                <w:rFonts w:ascii="GHEA Grapalat" w:hAnsi="GHEA Grapalat" w:cs="Arial"/>
                <w:sz w:val="20"/>
                <w:szCs w:val="20"/>
                <w:lang w:val="hy-AM"/>
              </w:rPr>
            </w:pPr>
            <w:r>
              <w:rPr>
                <w:rFonts w:ascii="GHEA Grapalat" w:hAnsi="GHEA Grapalat" w:cs="Arial"/>
                <w:sz w:val="20"/>
                <w:szCs w:val="20"/>
                <w:lang w:val="hy-AM"/>
              </w:rPr>
              <w:t>0</w:t>
            </w:r>
          </w:p>
        </w:tc>
        <w:tc>
          <w:tcPr>
            <w:tcW w:w="650" w:type="dxa"/>
            <w:textDirection w:val="btLr"/>
            <w:vAlign w:val="center"/>
          </w:tcPr>
          <w:p w14:paraId="3C3A0793" w14:textId="09BB1DBE" w:rsidR="003F206A" w:rsidRPr="00E96833" w:rsidRDefault="001E6CEB" w:rsidP="003F206A">
            <w:pPr>
              <w:ind w:left="113" w:right="113"/>
              <w:jc w:val="center"/>
              <w:rPr>
                <w:rFonts w:ascii="GHEA Grapalat" w:hAnsi="GHEA Grapalat" w:cs="Arial"/>
                <w:sz w:val="20"/>
                <w:szCs w:val="20"/>
              </w:rPr>
            </w:pPr>
            <w:r>
              <w:rPr>
                <w:rFonts w:ascii="GHEA Grapalat" w:hAnsi="GHEA Grapalat" w:cs="Arial"/>
                <w:sz w:val="20"/>
                <w:szCs w:val="20"/>
                <w:lang w:val="hy-AM"/>
              </w:rPr>
              <w:t>0</w:t>
            </w:r>
          </w:p>
        </w:tc>
        <w:tc>
          <w:tcPr>
            <w:tcW w:w="649" w:type="dxa"/>
            <w:textDirection w:val="btLr"/>
            <w:vAlign w:val="center"/>
          </w:tcPr>
          <w:p w14:paraId="1941564A" w14:textId="7FED0CCF" w:rsidR="003F206A" w:rsidRPr="00E96833" w:rsidRDefault="001E6CEB" w:rsidP="003F206A">
            <w:pPr>
              <w:ind w:left="113" w:right="113"/>
              <w:jc w:val="center"/>
              <w:rPr>
                <w:rFonts w:ascii="GHEA Grapalat" w:hAnsi="GHEA Grapalat" w:cs="Arial"/>
                <w:sz w:val="20"/>
                <w:szCs w:val="20"/>
                <w:lang w:val="hy-AM"/>
              </w:rPr>
            </w:pPr>
            <w:r>
              <w:rPr>
                <w:rFonts w:ascii="GHEA Grapalat" w:hAnsi="GHEA Grapalat" w:cs="Arial"/>
                <w:sz w:val="20"/>
                <w:szCs w:val="20"/>
                <w:lang w:val="hy-AM"/>
              </w:rPr>
              <w:t>0</w:t>
            </w:r>
          </w:p>
        </w:tc>
        <w:tc>
          <w:tcPr>
            <w:tcW w:w="649" w:type="dxa"/>
            <w:textDirection w:val="btLr"/>
            <w:vAlign w:val="center"/>
          </w:tcPr>
          <w:p w14:paraId="7A981E16" w14:textId="67D894ED" w:rsidR="003F206A" w:rsidRPr="00E96833" w:rsidRDefault="001E6CEB" w:rsidP="003F206A">
            <w:pPr>
              <w:ind w:left="113" w:right="113"/>
              <w:jc w:val="center"/>
              <w:rPr>
                <w:rFonts w:ascii="GHEA Grapalat" w:hAnsi="GHEA Grapalat" w:cs="Arial"/>
                <w:sz w:val="20"/>
                <w:szCs w:val="20"/>
                <w:lang w:val="hy-AM"/>
              </w:rPr>
            </w:pPr>
            <w:r>
              <w:rPr>
                <w:rFonts w:ascii="GHEA Grapalat" w:hAnsi="GHEA Grapalat" w:cs="Arial"/>
                <w:sz w:val="20"/>
                <w:szCs w:val="20"/>
                <w:lang w:val="hy-AM"/>
              </w:rPr>
              <w:t>0</w:t>
            </w:r>
          </w:p>
        </w:tc>
        <w:tc>
          <w:tcPr>
            <w:tcW w:w="649" w:type="dxa"/>
            <w:textDirection w:val="btLr"/>
            <w:vAlign w:val="center"/>
          </w:tcPr>
          <w:p w14:paraId="38C71D97" w14:textId="4B3E4F55" w:rsidR="003F206A" w:rsidRPr="00E96833" w:rsidRDefault="00180492" w:rsidP="003F206A">
            <w:pPr>
              <w:spacing w:line="360" w:lineRule="auto"/>
              <w:ind w:left="113" w:right="113"/>
              <w:jc w:val="center"/>
              <w:rPr>
                <w:rFonts w:ascii="GHEA Grapalat" w:hAnsi="GHEA Grapalat" w:cs="Arial"/>
                <w:sz w:val="20"/>
                <w:szCs w:val="20"/>
              </w:rPr>
            </w:pPr>
            <w:r>
              <w:rPr>
                <w:rFonts w:ascii="GHEA Grapalat" w:hAnsi="GHEA Grapalat" w:cs="Arial"/>
                <w:sz w:val="20"/>
                <w:szCs w:val="20"/>
                <w:lang w:val="hy-AM"/>
              </w:rPr>
              <w:t>10</w:t>
            </w:r>
            <w:r w:rsidRPr="00E96833">
              <w:rPr>
                <w:rFonts w:ascii="GHEA Grapalat" w:hAnsi="GHEA Grapalat" w:cs="Arial"/>
                <w:sz w:val="20"/>
                <w:szCs w:val="20"/>
                <w:lang w:val="hy-AM"/>
              </w:rPr>
              <w:t>0</w:t>
            </w:r>
            <w:r w:rsidRPr="00A16DA0">
              <w:rPr>
                <w:rFonts w:ascii="GHEA Grapalat" w:hAnsi="GHEA Grapalat" w:cs="Arial"/>
                <w:sz w:val="28"/>
                <w:szCs w:val="28"/>
                <w:vertAlign w:val="superscript"/>
                <w:lang w:val="pt-BR"/>
              </w:rPr>
              <w:t>%</w:t>
            </w:r>
          </w:p>
        </w:tc>
        <w:tc>
          <w:tcPr>
            <w:tcW w:w="649" w:type="dxa"/>
            <w:textDirection w:val="btLr"/>
            <w:vAlign w:val="center"/>
          </w:tcPr>
          <w:p w14:paraId="49C6FD66" w14:textId="450B089C" w:rsidR="003F206A" w:rsidRPr="00E96833" w:rsidRDefault="00180492" w:rsidP="003F206A">
            <w:pPr>
              <w:ind w:left="113" w:right="113"/>
              <w:jc w:val="center"/>
              <w:rPr>
                <w:rFonts w:ascii="GHEA Grapalat" w:hAnsi="GHEA Grapalat" w:cs="Arial"/>
                <w:sz w:val="20"/>
                <w:szCs w:val="20"/>
                <w:lang w:val="hy-AM"/>
              </w:rPr>
            </w:pPr>
            <w:r>
              <w:rPr>
                <w:rFonts w:ascii="GHEA Grapalat" w:hAnsi="GHEA Grapalat" w:cs="Arial"/>
                <w:sz w:val="20"/>
                <w:szCs w:val="20"/>
                <w:lang w:val="hy-AM"/>
              </w:rPr>
              <w:t>10</w:t>
            </w:r>
            <w:r w:rsidRPr="00E96833">
              <w:rPr>
                <w:rFonts w:ascii="GHEA Grapalat" w:hAnsi="GHEA Grapalat" w:cs="Arial"/>
                <w:sz w:val="20"/>
                <w:szCs w:val="20"/>
                <w:lang w:val="hy-AM"/>
              </w:rPr>
              <w:t>0</w:t>
            </w:r>
            <w:r w:rsidRPr="00A16DA0">
              <w:rPr>
                <w:rFonts w:ascii="GHEA Grapalat" w:hAnsi="GHEA Grapalat" w:cs="Arial"/>
                <w:sz w:val="28"/>
                <w:szCs w:val="28"/>
                <w:vertAlign w:val="superscript"/>
                <w:lang w:val="pt-BR"/>
              </w:rPr>
              <w:t>%</w:t>
            </w:r>
          </w:p>
        </w:tc>
        <w:tc>
          <w:tcPr>
            <w:tcW w:w="649" w:type="dxa"/>
            <w:textDirection w:val="btLr"/>
            <w:vAlign w:val="center"/>
          </w:tcPr>
          <w:p w14:paraId="71F42032" w14:textId="2BD29D9D" w:rsidR="003F206A" w:rsidRPr="00E96833" w:rsidRDefault="00180492" w:rsidP="003F206A">
            <w:pPr>
              <w:ind w:left="113" w:right="113"/>
              <w:jc w:val="center"/>
              <w:rPr>
                <w:rFonts w:ascii="GHEA Grapalat" w:hAnsi="GHEA Grapalat" w:cs="Arial"/>
                <w:sz w:val="20"/>
                <w:szCs w:val="20"/>
                <w:lang w:val="hy-AM"/>
              </w:rPr>
            </w:pPr>
            <w:r>
              <w:rPr>
                <w:rFonts w:ascii="GHEA Grapalat" w:hAnsi="GHEA Grapalat" w:cs="Arial"/>
                <w:sz w:val="20"/>
                <w:szCs w:val="20"/>
                <w:lang w:val="hy-AM"/>
              </w:rPr>
              <w:t>10</w:t>
            </w:r>
            <w:r w:rsidRPr="00E96833">
              <w:rPr>
                <w:rFonts w:ascii="GHEA Grapalat" w:hAnsi="GHEA Grapalat" w:cs="Arial"/>
                <w:sz w:val="20"/>
                <w:szCs w:val="20"/>
                <w:lang w:val="hy-AM"/>
              </w:rPr>
              <w:t>0</w:t>
            </w:r>
            <w:r w:rsidRPr="00A16DA0">
              <w:rPr>
                <w:rFonts w:ascii="GHEA Grapalat" w:hAnsi="GHEA Grapalat" w:cs="Arial"/>
                <w:sz w:val="28"/>
                <w:szCs w:val="28"/>
                <w:vertAlign w:val="superscript"/>
                <w:lang w:val="pt-BR"/>
              </w:rPr>
              <w:t>%</w:t>
            </w:r>
          </w:p>
        </w:tc>
        <w:tc>
          <w:tcPr>
            <w:tcW w:w="650" w:type="dxa"/>
            <w:textDirection w:val="btLr"/>
            <w:vAlign w:val="center"/>
          </w:tcPr>
          <w:p w14:paraId="3D841ED1" w14:textId="66DD28B1" w:rsidR="003F206A" w:rsidRPr="00E96833" w:rsidRDefault="00180492" w:rsidP="003F206A">
            <w:pPr>
              <w:ind w:left="113" w:right="113"/>
              <w:jc w:val="center"/>
              <w:rPr>
                <w:rFonts w:ascii="GHEA Grapalat" w:hAnsi="GHEA Grapalat" w:cs="Arial"/>
                <w:sz w:val="20"/>
                <w:szCs w:val="20"/>
                <w:lang w:val="hy-AM"/>
              </w:rPr>
            </w:pPr>
            <w:r>
              <w:rPr>
                <w:rFonts w:ascii="GHEA Grapalat" w:hAnsi="GHEA Grapalat" w:cs="Arial"/>
                <w:sz w:val="20"/>
                <w:szCs w:val="20"/>
                <w:lang w:val="hy-AM"/>
              </w:rPr>
              <w:t>10</w:t>
            </w:r>
            <w:r w:rsidRPr="00E96833">
              <w:rPr>
                <w:rFonts w:ascii="GHEA Grapalat" w:hAnsi="GHEA Grapalat" w:cs="Arial"/>
                <w:sz w:val="20"/>
                <w:szCs w:val="20"/>
                <w:lang w:val="hy-AM"/>
              </w:rPr>
              <w:t>0</w:t>
            </w:r>
            <w:r w:rsidRPr="00A16DA0">
              <w:rPr>
                <w:rFonts w:ascii="GHEA Grapalat" w:hAnsi="GHEA Grapalat" w:cs="Arial"/>
                <w:sz w:val="28"/>
                <w:szCs w:val="28"/>
                <w:vertAlign w:val="superscript"/>
                <w:lang w:val="pt-BR"/>
              </w:rPr>
              <w:t>%</w:t>
            </w:r>
          </w:p>
        </w:tc>
      </w:tr>
    </w:tbl>
    <w:p w14:paraId="2DA2820B" w14:textId="6634E9AE" w:rsidR="00071D1C" w:rsidRPr="005E1F72" w:rsidRDefault="00071D1C" w:rsidP="00EF3662">
      <w:pPr>
        <w:rPr>
          <w:rFonts w:ascii="GHEA Grapalat" w:hAnsi="GHEA Grapalat" w:cs="Sylfaen"/>
          <w:i/>
          <w:sz w:val="18"/>
          <w:szCs w:val="18"/>
          <w:lang w:val="pt-BR"/>
        </w:rPr>
      </w:pPr>
      <w:r w:rsidRPr="005E1F72">
        <w:rPr>
          <w:rFonts w:ascii="GHEA Grapalat" w:hAnsi="GHEA Grapalat"/>
          <w:i/>
          <w:sz w:val="18"/>
          <w:szCs w:val="18"/>
        </w:rPr>
        <w:t xml:space="preserve">* </w:t>
      </w:r>
      <w:r w:rsidRPr="005E1F72">
        <w:rPr>
          <w:rFonts w:ascii="GHEA Grapalat" w:hAnsi="GHEA Grapalat" w:cs="Sylfaen"/>
          <w:i/>
          <w:sz w:val="18"/>
          <w:szCs w:val="18"/>
          <w:lang w:val="pt-BR"/>
        </w:rPr>
        <w:t>Վճարման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ենթակա</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գումարները</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ներկայացվում են աճողական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կարգով</w:t>
      </w:r>
      <w:r w:rsidR="00700C81" w:rsidRPr="005E1F72">
        <w:rPr>
          <w:rFonts w:ascii="GHEA Grapalat" w:hAnsi="GHEA Grapalat" w:cs="Sylfaen"/>
          <w:i/>
          <w:sz w:val="18"/>
          <w:szCs w:val="18"/>
          <w:lang w:val="pt-BR"/>
        </w:rPr>
        <w:t xml:space="preserve">: </w:t>
      </w:r>
    </w:p>
    <w:p w14:paraId="4E639EEF" w14:textId="77777777" w:rsidR="00071D1C" w:rsidRPr="005E1F72" w:rsidRDefault="00071D1C" w:rsidP="00EF3662">
      <w:pPr>
        <w:rPr>
          <w:rFonts w:ascii="GHEA Grapalat" w:hAnsi="GHEA Grapalat"/>
          <w:i/>
          <w:sz w:val="18"/>
          <w:szCs w:val="18"/>
          <w:lang w:val="pt-BR"/>
        </w:rPr>
      </w:pPr>
      <w:r w:rsidRPr="005E1F7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5E1F72" w:rsidRDefault="00071D1C" w:rsidP="00EF3662">
      <w:pPr>
        <w:jc w:val="center"/>
        <w:rPr>
          <w:rFonts w:ascii="GHEA Grapalat" w:hAnsi="GHEA Grapalat"/>
          <w:sz w:val="20"/>
          <w:lang w:val="es-ES"/>
        </w:rPr>
      </w:pPr>
    </w:p>
    <w:p w14:paraId="323FF526" w14:textId="77777777" w:rsidR="00071D1C" w:rsidRPr="005E1F72"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5E1F72" w14:paraId="56F18F3D" w14:textId="77777777" w:rsidTr="00E22E51">
        <w:trPr>
          <w:jc w:val="center"/>
        </w:trPr>
        <w:tc>
          <w:tcPr>
            <w:tcW w:w="4536" w:type="dxa"/>
          </w:tcPr>
          <w:p w14:paraId="5AAC93FC" w14:textId="77777777" w:rsidR="00071D1C" w:rsidRPr="005E1F72" w:rsidRDefault="00071D1C" w:rsidP="00EF3662">
            <w:pPr>
              <w:jc w:val="center"/>
              <w:rPr>
                <w:rFonts w:ascii="GHEA Grapalat" w:hAnsi="GHEA Grapalat" w:cs="Sylfaen"/>
                <w:b/>
                <w:bCs/>
                <w:lang w:val="nb-NO"/>
              </w:rPr>
            </w:pPr>
            <w:r w:rsidRPr="005E1F72">
              <w:rPr>
                <w:rFonts w:ascii="GHEA Grapalat" w:hAnsi="GHEA Grapalat" w:cs="Sylfaen"/>
                <w:b/>
                <w:bCs/>
                <w:lang w:val="nb-NO"/>
              </w:rPr>
              <w:t>ԳՆՈՐԴ</w:t>
            </w:r>
          </w:p>
          <w:p w14:paraId="4A3454B6" w14:textId="77777777" w:rsidR="00071D1C" w:rsidRPr="005E1F72" w:rsidRDefault="00071D1C" w:rsidP="00EF3662">
            <w:pPr>
              <w:rPr>
                <w:rFonts w:ascii="GHEA Grapalat" w:hAnsi="GHEA Grapalat"/>
                <w:lang w:val="ru-RU"/>
              </w:rPr>
            </w:pPr>
          </w:p>
          <w:p w14:paraId="54A296B1" w14:textId="77777777" w:rsidR="00071D1C" w:rsidRPr="005E1F72" w:rsidRDefault="00071D1C" w:rsidP="00EF3662">
            <w:pPr>
              <w:jc w:val="center"/>
              <w:rPr>
                <w:rFonts w:ascii="GHEA Grapalat" w:hAnsi="GHEA Grapalat"/>
                <w:lang w:val="ru-RU"/>
              </w:rPr>
            </w:pPr>
            <w:r w:rsidRPr="005E1F72">
              <w:rPr>
                <w:rFonts w:ascii="GHEA Grapalat" w:hAnsi="GHEA Grapalat"/>
                <w:lang w:val="ru-RU"/>
              </w:rPr>
              <w:t>---------------------------------</w:t>
            </w:r>
          </w:p>
          <w:p w14:paraId="7C7BF690"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14:paraId="3AAEF297" w14:textId="77777777" w:rsidR="00071D1C" w:rsidRPr="005E1F72" w:rsidRDefault="00071D1C" w:rsidP="00EF3662">
            <w:pPr>
              <w:jc w:val="center"/>
              <w:rPr>
                <w:rFonts w:ascii="GHEA Grapalat" w:hAnsi="GHEA Grapalat"/>
                <w:sz w:val="18"/>
                <w:szCs w:val="18"/>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c>
          <w:tcPr>
            <w:tcW w:w="760" w:type="dxa"/>
          </w:tcPr>
          <w:p w14:paraId="649D637E" w14:textId="77777777" w:rsidR="00071D1C" w:rsidRPr="005E1F72" w:rsidRDefault="00071D1C" w:rsidP="00EF3662">
            <w:pPr>
              <w:jc w:val="center"/>
              <w:rPr>
                <w:rFonts w:ascii="GHEA Grapalat" w:hAnsi="GHEA Grapalat"/>
                <w:lang w:val="ru-RU"/>
              </w:rPr>
            </w:pPr>
          </w:p>
        </w:tc>
        <w:tc>
          <w:tcPr>
            <w:tcW w:w="4343" w:type="dxa"/>
          </w:tcPr>
          <w:p w14:paraId="04FED469" w14:textId="77777777" w:rsidR="00071D1C" w:rsidRPr="005E1F72" w:rsidRDefault="00071D1C" w:rsidP="00EF3662">
            <w:pPr>
              <w:jc w:val="center"/>
              <w:rPr>
                <w:rFonts w:ascii="GHEA Grapalat" w:hAnsi="GHEA Grapalat" w:cs="Sylfaen"/>
                <w:b/>
                <w:bCs/>
                <w:lang w:val="ru-RU"/>
              </w:rPr>
            </w:pPr>
            <w:r w:rsidRPr="005E1F72">
              <w:rPr>
                <w:rFonts w:ascii="GHEA Grapalat" w:hAnsi="GHEA Grapalat" w:cs="Sylfaen"/>
                <w:b/>
                <w:bCs/>
                <w:lang w:val="pt-BR"/>
              </w:rPr>
              <w:t>ՎԱՃԱՌՈՂ</w:t>
            </w:r>
          </w:p>
          <w:p w14:paraId="65DC3FD5" w14:textId="77777777" w:rsidR="00071D1C" w:rsidRPr="005E1F72" w:rsidRDefault="00071D1C" w:rsidP="00EF3662">
            <w:pPr>
              <w:jc w:val="center"/>
              <w:rPr>
                <w:rFonts w:ascii="GHEA Grapalat" w:hAnsi="GHEA Grapalat"/>
                <w:lang w:val="ru-RU"/>
              </w:rPr>
            </w:pPr>
          </w:p>
          <w:p w14:paraId="4D89AC1D" w14:textId="77777777" w:rsidR="00071D1C" w:rsidRPr="005E1F72" w:rsidRDefault="00071D1C" w:rsidP="00EF3662">
            <w:pPr>
              <w:jc w:val="center"/>
              <w:rPr>
                <w:rFonts w:ascii="GHEA Grapalat" w:hAnsi="GHEA Grapalat"/>
                <w:lang w:val="ru-RU"/>
              </w:rPr>
            </w:pPr>
            <w:r w:rsidRPr="005E1F72">
              <w:rPr>
                <w:rFonts w:ascii="GHEA Grapalat" w:hAnsi="GHEA Grapalat"/>
                <w:lang w:val="ru-RU"/>
              </w:rPr>
              <w:t>---------------------------------</w:t>
            </w:r>
          </w:p>
          <w:p w14:paraId="359CB74B"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14:paraId="58307B28" w14:textId="77777777" w:rsidR="00071D1C" w:rsidRPr="005E1F72" w:rsidRDefault="00071D1C" w:rsidP="00EF3662">
            <w:pPr>
              <w:jc w:val="center"/>
              <w:rPr>
                <w:rFonts w:ascii="GHEA Grapalat" w:hAnsi="GHEA Grapalat"/>
                <w:sz w:val="22"/>
                <w:szCs w:val="22"/>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r>
    </w:tbl>
    <w:p w14:paraId="0C10EB9C" w14:textId="77777777" w:rsidR="00071D1C" w:rsidRPr="004A5F2A" w:rsidRDefault="00071D1C" w:rsidP="00EF3662">
      <w:pPr>
        <w:rPr>
          <w:rFonts w:ascii="GHEA Grapalat" w:hAnsi="GHEA Grapalat"/>
          <w:b/>
          <w:sz w:val="20"/>
          <w:lang w:val="ru-RU"/>
        </w:rPr>
        <w:sectPr w:rsidR="00071D1C" w:rsidRPr="004A5F2A" w:rsidSect="00BA06C2">
          <w:footnotePr>
            <w:pos w:val="beneathText"/>
          </w:footnotePr>
          <w:pgSz w:w="16838" w:h="11906" w:orient="landscape" w:code="9"/>
          <w:pgMar w:top="662" w:right="533" w:bottom="1138" w:left="720" w:header="562" w:footer="562" w:gutter="0"/>
          <w:cols w:space="720"/>
          <w:docGrid w:linePitch="326"/>
        </w:sectPr>
      </w:pPr>
    </w:p>
    <w:p w14:paraId="002B67FD" w14:textId="77777777" w:rsidR="00071D1C" w:rsidRPr="005E1F72" w:rsidRDefault="00071D1C" w:rsidP="00EF3662">
      <w:pPr>
        <w:rPr>
          <w:rFonts w:ascii="GHEA Grapalat" w:hAnsi="GHEA Grapalat"/>
          <w:sz w:val="20"/>
          <w:lang w:val="ru-RU"/>
        </w:rPr>
      </w:pPr>
    </w:p>
    <w:p w14:paraId="1C40FDC0" w14:textId="77777777" w:rsidR="00071D1C" w:rsidRPr="00AF6B78" w:rsidRDefault="00071D1C" w:rsidP="00EF3662">
      <w:pPr>
        <w:jc w:val="right"/>
        <w:rPr>
          <w:rFonts w:ascii="GHEA Grapalat" w:hAnsi="GHEA Grapalat"/>
          <w:i/>
          <w:sz w:val="18"/>
          <w:lang w:val="ru-RU"/>
        </w:rPr>
      </w:pPr>
      <w:r w:rsidRPr="005E1F72">
        <w:rPr>
          <w:rFonts w:ascii="GHEA Grapalat" w:hAnsi="GHEA Grapalat"/>
          <w:i/>
          <w:sz w:val="18"/>
          <w:lang w:val="hy-AM"/>
        </w:rPr>
        <w:t xml:space="preserve">Հավելված N </w:t>
      </w:r>
      <w:r w:rsidRPr="00AF6B78">
        <w:rPr>
          <w:rFonts w:ascii="GHEA Grapalat" w:hAnsi="GHEA Grapalat"/>
          <w:i/>
          <w:sz w:val="18"/>
          <w:lang w:val="ru-RU"/>
        </w:rPr>
        <w:t>3</w:t>
      </w:r>
    </w:p>
    <w:p w14:paraId="04536202"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DE38B85"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D6C27E8" w14:textId="77777777" w:rsidR="00071D1C" w:rsidRPr="00AF6B78" w:rsidRDefault="00071D1C" w:rsidP="00EF3662">
      <w:pPr>
        <w:ind w:left="-142" w:firstLine="142"/>
        <w:jc w:val="center"/>
        <w:rPr>
          <w:rFonts w:ascii="GHEA Grapalat" w:hAnsi="GHEA Grapalat" w:cs="Sylfaen"/>
          <w:b/>
          <w:lang w:val="ru-RU"/>
        </w:rPr>
      </w:pPr>
    </w:p>
    <w:p w14:paraId="6943F121" w14:textId="77777777" w:rsidR="0038400D" w:rsidRPr="00AF6B78"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76861" w14:paraId="01DA9805" w14:textId="77777777" w:rsidTr="007A2020">
        <w:trPr>
          <w:tblCellSpacing w:w="7" w:type="dxa"/>
          <w:jc w:val="center"/>
        </w:trPr>
        <w:tc>
          <w:tcPr>
            <w:tcW w:w="0" w:type="auto"/>
            <w:vAlign w:val="center"/>
          </w:tcPr>
          <w:p w14:paraId="6E8676F2" w14:textId="77777777" w:rsidR="0038400D" w:rsidRPr="005E1F72" w:rsidRDefault="002F13C9" w:rsidP="007A202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06EB6A80" wp14:editId="106153F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C06E7D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E1F72">
              <w:rPr>
                <w:rFonts w:ascii="GHEA Grapalat" w:hAnsi="GHEA Grapalat"/>
                <w:iCs/>
                <w:color w:val="000000"/>
                <w:sz w:val="21"/>
                <w:szCs w:val="21"/>
              </w:rPr>
              <w:t>Պայմանագրի</w:t>
            </w:r>
            <w:r w:rsidR="0038400D" w:rsidRPr="005E1F72">
              <w:rPr>
                <w:rFonts w:ascii="GHEA Grapalat" w:hAnsi="GHEA Grapalat"/>
                <w:iCs/>
                <w:color w:val="000000"/>
                <w:sz w:val="21"/>
                <w:szCs w:val="21"/>
                <w:lang w:val="pt-BR"/>
              </w:rPr>
              <w:t xml:space="preserve"> </w:t>
            </w:r>
            <w:r w:rsidR="0038400D" w:rsidRPr="005E1F72">
              <w:rPr>
                <w:rFonts w:ascii="GHEA Grapalat" w:hAnsi="GHEA Grapalat"/>
                <w:iCs/>
                <w:color w:val="000000"/>
                <w:sz w:val="21"/>
                <w:szCs w:val="21"/>
              </w:rPr>
              <w:t>կողմ</w:t>
            </w:r>
            <w:r w:rsidR="0038400D" w:rsidRPr="005E1F72">
              <w:rPr>
                <w:rFonts w:ascii="GHEA Grapalat" w:hAnsi="GHEA Grapalat"/>
                <w:iCs/>
                <w:color w:val="000000"/>
                <w:sz w:val="21"/>
                <w:szCs w:val="21"/>
                <w:lang w:val="pt-BR"/>
              </w:rPr>
              <w:t xml:space="preserve"> </w:t>
            </w:r>
          </w:p>
          <w:p w14:paraId="378E1AB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61A3175F"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48C48941"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w:t>
            </w:r>
          </w:p>
          <w:p w14:paraId="36D2521D"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 xml:space="preserve"> _________________________ </w:t>
            </w:r>
          </w:p>
          <w:p w14:paraId="3DA4F1A9"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 xml:space="preserve"> _______________________ </w:t>
            </w:r>
          </w:p>
        </w:tc>
        <w:tc>
          <w:tcPr>
            <w:tcW w:w="0" w:type="auto"/>
            <w:vAlign w:val="center"/>
          </w:tcPr>
          <w:p w14:paraId="7BD7B30A"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Պատվիրատու</w:t>
            </w:r>
          </w:p>
          <w:p w14:paraId="1CFC6DE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1B105CA2"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5DBE6B0C"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_________________</w:t>
            </w:r>
          </w:p>
          <w:p w14:paraId="6D1D8E0A"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____________________________</w:t>
            </w:r>
          </w:p>
          <w:p w14:paraId="21DEF7F1"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___________________________</w:t>
            </w:r>
          </w:p>
        </w:tc>
      </w:tr>
    </w:tbl>
    <w:p w14:paraId="3A06A586" w14:textId="77777777" w:rsidR="0038400D" w:rsidRPr="005E1F72" w:rsidRDefault="0038400D" w:rsidP="0038400D">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14:paraId="2C08D7E1" w14:textId="77777777" w:rsidR="0038400D" w:rsidRPr="005E1F72" w:rsidRDefault="0038400D" w:rsidP="0038400D">
      <w:pPr>
        <w:ind w:firstLine="375"/>
        <w:rPr>
          <w:rFonts w:ascii="GHEA Grapalat" w:hAnsi="GHEA Grapalat"/>
          <w:iCs/>
          <w:color w:val="000000"/>
          <w:sz w:val="15"/>
          <w:szCs w:val="21"/>
          <w:lang w:val="pt-BR"/>
        </w:rPr>
      </w:pPr>
    </w:p>
    <w:p w14:paraId="6A4EA72E" w14:textId="77777777" w:rsidR="0038400D" w:rsidRPr="005E1F72" w:rsidRDefault="0038400D" w:rsidP="0038400D">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14:paraId="667084BF" w14:textId="77777777" w:rsidR="0038400D" w:rsidRPr="005E1F72" w:rsidRDefault="0038400D" w:rsidP="0038400D">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14:paraId="05A188F4" w14:textId="77777777" w:rsidR="0038400D" w:rsidRPr="005E1F72" w:rsidRDefault="0038400D" w:rsidP="0038400D">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14:paraId="210FABE5" w14:textId="77777777" w:rsidR="0038400D" w:rsidRPr="005E1F72" w:rsidRDefault="0038400D" w:rsidP="0038400D">
      <w:pPr>
        <w:pStyle w:val="BodyTextIndent"/>
        <w:spacing w:line="240" w:lineRule="auto"/>
        <w:ind w:firstLine="0"/>
        <w:jc w:val="center"/>
        <w:rPr>
          <w:b/>
          <w:bCs/>
          <w:iCs/>
          <w:lang w:val="es-ES"/>
        </w:rPr>
      </w:pPr>
    </w:p>
    <w:p w14:paraId="71422CF5" w14:textId="77777777" w:rsidR="0038400D" w:rsidRPr="005E1F72" w:rsidRDefault="0038400D" w:rsidP="0038400D">
      <w:pPr>
        <w:pStyle w:val="BodyTextIndent"/>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14:paraId="12C398C2" w14:textId="77777777" w:rsidR="0038400D" w:rsidRPr="005E1F72" w:rsidRDefault="0038400D" w:rsidP="0038400D">
      <w:pPr>
        <w:pStyle w:val="BodyTextIndent"/>
        <w:spacing w:line="240" w:lineRule="auto"/>
        <w:ind w:firstLine="0"/>
        <w:rPr>
          <w:iCs/>
          <w:lang w:val="es-ES"/>
        </w:rPr>
      </w:pPr>
    </w:p>
    <w:p w14:paraId="74C817BA"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այսուհետ</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Պայմանագիր</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անվանումը</w:t>
      </w:r>
      <w:r w:rsidRPr="005E1F72">
        <w:rPr>
          <w:rFonts w:ascii="GHEA Grapalat" w:hAnsi="GHEA Grapalat"/>
          <w:color w:val="000000"/>
          <w:sz w:val="21"/>
          <w:szCs w:val="21"/>
          <w:lang w:val="es-ES"/>
        </w:rPr>
        <w:t>` ____________________________________________________________________________________________</w:t>
      </w:r>
    </w:p>
    <w:p w14:paraId="3B431ED3"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կնքման</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ամսաթիվը</w:t>
      </w:r>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14:paraId="19025FFE"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համարը</w:t>
      </w:r>
      <w:r w:rsidRPr="005E1F72">
        <w:rPr>
          <w:rFonts w:ascii="GHEA Grapalat" w:hAnsi="GHEA Grapalat"/>
          <w:color w:val="000000"/>
          <w:sz w:val="21"/>
          <w:szCs w:val="21"/>
          <w:lang w:val="es-ES"/>
        </w:rPr>
        <w:t>`    __________</w:t>
      </w:r>
    </w:p>
    <w:p w14:paraId="0B2956DD" w14:textId="77777777" w:rsidR="0038400D" w:rsidRPr="005E1F72" w:rsidRDefault="0038400D" w:rsidP="006C1D25">
      <w:pPr>
        <w:jc w:val="both"/>
        <w:rPr>
          <w:rFonts w:ascii="GHEA Grapalat" w:hAnsi="GHEA Grapalat" w:cs="Sylfaen"/>
          <w:iCs/>
          <w:lang w:val="es-ES"/>
        </w:rPr>
      </w:pPr>
      <w:proofErr w:type="gramStart"/>
      <w:r w:rsidRPr="005E1F72">
        <w:rPr>
          <w:rFonts w:ascii="GHEA Grapalat" w:hAnsi="GHEA Grapalat"/>
          <w:iCs/>
          <w:color w:val="000000"/>
          <w:sz w:val="21"/>
          <w:szCs w:val="21"/>
        </w:rPr>
        <w:t>Պատվիրատուն</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proofErr w:type="gramEnd"/>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կողմը՝</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r w:rsidRPr="005E1F72">
        <w:rPr>
          <w:rFonts w:ascii="GHEA Grapalat" w:hAnsi="GHEA Grapalat"/>
          <w:color w:val="000000"/>
          <w:sz w:val="21"/>
          <w:szCs w:val="21"/>
          <w:lang w:val="es-ES"/>
        </w:rPr>
        <w:t>կազմեցին սույն արձանագրությունը հետևյալի մասին.</w:t>
      </w:r>
    </w:p>
    <w:p w14:paraId="4BF6099E" w14:textId="77777777" w:rsidR="0038400D" w:rsidRPr="005E1F72" w:rsidRDefault="0038400D" w:rsidP="0038400D">
      <w:pPr>
        <w:jc w:val="both"/>
        <w:rPr>
          <w:rFonts w:ascii="GHEA Grapalat" w:hAnsi="GHEA Grapalat"/>
          <w:iCs/>
          <w:color w:val="000000"/>
          <w:sz w:val="21"/>
          <w:szCs w:val="21"/>
          <w:lang w:val="hy-AM"/>
        </w:rPr>
      </w:pP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շրջանակներում</w:t>
      </w:r>
      <w:r w:rsidRPr="005E1F72">
        <w:rPr>
          <w:rFonts w:ascii="GHEA Grapalat" w:hAnsi="GHEA Grapalat"/>
          <w:iCs/>
          <w:color w:val="000000"/>
          <w:sz w:val="21"/>
          <w:szCs w:val="21"/>
          <w:lang w:val="es-ES"/>
        </w:rPr>
        <w:t xml:space="preserve"> </w:t>
      </w:r>
      <w:r w:rsidRPr="005E1F72">
        <w:rPr>
          <w:rFonts w:ascii="GHEA Grapalat" w:hAnsi="GHEA Grapalat"/>
          <w:iCs/>
          <w:snapToGrid w:val="0"/>
          <w:color w:val="000000"/>
          <w:sz w:val="21"/>
          <w:szCs w:val="21"/>
          <w:lang w:val="es-ES"/>
        </w:rPr>
        <w:t xml:space="preserve">Պայմանագրի </w:t>
      </w:r>
      <w:proofErr w:type="gramStart"/>
      <w:r w:rsidRPr="005E1F72">
        <w:rPr>
          <w:rFonts w:ascii="GHEA Grapalat" w:hAnsi="GHEA Grapalat"/>
          <w:iCs/>
          <w:snapToGrid w:val="0"/>
          <w:color w:val="000000"/>
          <w:sz w:val="21"/>
          <w:szCs w:val="21"/>
          <w:lang w:val="es-ES"/>
        </w:rPr>
        <w:t xml:space="preserve">կողմը  </w:t>
      </w:r>
      <w:r w:rsidRPr="005E1F72">
        <w:rPr>
          <w:rFonts w:ascii="GHEA Grapalat" w:hAnsi="GHEA Grapalat"/>
          <w:iCs/>
          <w:color w:val="000000"/>
          <w:sz w:val="21"/>
          <w:szCs w:val="21"/>
        </w:rPr>
        <w:t>մատակարարել</w:t>
      </w:r>
      <w:proofErr w:type="gram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հետևյալ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ապրանքները՝</w:t>
      </w:r>
    </w:p>
    <w:p w14:paraId="38DBC81E" w14:textId="77777777" w:rsidR="0038400D" w:rsidRPr="005E1F7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E1F72" w14:paraId="26E9A5A4" w14:textId="77777777" w:rsidTr="007A2020">
        <w:trPr>
          <w:jc w:val="right"/>
        </w:trPr>
        <w:tc>
          <w:tcPr>
            <w:tcW w:w="357" w:type="dxa"/>
            <w:vMerge w:val="restart"/>
            <w:shd w:val="clear" w:color="auto" w:fill="auto"/>
            <w:vAlign w:val="center"/>
          </w:tcPr>
          <w:p w14:paraId="6298F8F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14:paraId="219331C9" w14:textId="77777777" w:rsidR="0038400D" w:rsidRPr="005E1F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sidRPr="005E1F72">
              <w:rPr>
                <w:rFonts w:ascii="GHEA Grapalat" w:hAnsi="GHEA Grapalat" w:cs="Sylfaen"/>
                <w:sz w:val="18"/>
                <w:szCs w:val="18"/>
              </w:rPr>
              <w:t>ապրանքների</w:t>
            </w:r>
          </w:p>
        </w:tc>
      </w:tr>
      <w:tr w:rsidR="0038400D" w:rsidRPr="005E1F72" w14:paraId="6FDA199F" w14:textId="77777777" w:rsidTr="007A2020">
        <w:trPr>
          <w:jc w:val="right"/>
        </w:trPr>
        <w:tc>
          <w:tcPr>
            <w:tcW w:w="357" w:type="dxa"/>
            <w:vMerge/>
            <w:shd w:val="clear" w:color="auto" w:fill="auto"/>
          </w:tcPr>
          <w:p w14:paraId="6C84523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B5275A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440" w:type="dxa"/>
            <w:vMerge w:val="restart"/>
            <w:shd w:val="clear" w:color="auto" w:fill="auto"/>
            <w:vAlign w:val="center"/>
          </w:tcPr>
          <w:p w14:paraId="157741C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B237A8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976" w:type="dxa"/>
            <w:gridSpan w:val="2"/>
            <w:shd w:val="clear" w:color="auto" w:fill="auto"/>
            <w:vAlign w:val="center"/>
          </w:tcPr>
          <w:p w14:paraId="3B1FB9CC"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1168" w:type="dxa"/>
            <w:vMerge w:val="restart"/>
            <w:shd w:val="clear" w:color="auto" w:fill="auto"/>
            <w:vAlign w:val="center"/>
          </w:tcPr>
          <w:p w14:paraId="4B27A88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B78AEE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38400D" w:rsidRPr="005E1F72" w14:paraId="1387ECCE" w14:textId="77777777" w:rsidTr="007A2020">
        <w:trPr>
          <w:trHeight w:val="1105"/>
          <w:jc w:val="right"/>
        </w:trPr>
        <w:tc>
          <w:tcPr>
            <w:tcW w:w="357" w:type="dxa"/>
            <w:vMerge/>
            <w:tcBorders>
              <w:bottom w:val="single" w:sz="4" w:space="0" w:color="auto"/>
            </w:tcBorders>
            <w:shd w:val="clear" w:color="auto" w:fill="auto"/>
          </w:tcPr>
          <w:p w14:paraId="1D15DCD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AC5726D"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3C3AF6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2C697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3D6E7C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686865A"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1DCE1F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1D6A90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032091D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0568ADCA" w14:textId="77777777" w:rsidTr="007A2020">
        <w:trPr>
          <w:jc w:val="right"/>
        </w:trPr>
        <w:tc>
          <w:tcPr>
            <w:tcW w:w="357" w:type="dxa"/>
            <w:shd w:val="clear" w:color="auto" w:fill="auto"/>
            <w:vAlign w:val="center"/>
          </w:tcPr>
          <w:p w14:paraId="60944C7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455EF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4593AB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E2E6A8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B99408"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B70F2B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71B267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79FD64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9ED732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745630E6" w14:textId="77777777" w:rsidTr="007A2020">
        <w:trPr>
          <w:jc w:val="right"/>
        </w:trPr>
        <w:tc>
          <w:tcPr>
            <w:tcW w:w="357" w:type="dxa"/>
            <w:shd w:val="clear" w:color="auto" w:fill="auto"/>
          </w:tcPr>
          <w:p w14:paraId="1BDFDE73"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665A0DD"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33D93C3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FE8D70A"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128E5D2C"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7A991FD9"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5F67B0E1"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27F99B0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DBE3078" w14:textId="77777777" w:rsidR="0038400D" w:rsidRPr="005E1F72" w:rsidRDefault="0038400D" w:rsidP="007A2020">
            <w:pPr>
              <w:pStyle w:val="NormalWeb"/>
              <w:spacing w:before="0" w:beforeAutospacing="0" w:after="0" w:afterAutospacing="0"/>
              <w:jc w:val="center"/>
              <w:rPr>
                <w:rFonts w:ascii="GHEA Grapalat" w:hAnsi="GHEA Grapalat"/>
              </w:rPr>
            </w:pPr>
          </w:p>
        </w:tc>
      </w:tr>
    </w:tbl>
    <w:p w14:paraId="299EE86F" w14:textId="77777777" w:rsidR="0038400D" w:rsidRPr="005E1F72" w:rsidRDefault="0038400D" w:rsidP="0038400D">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14:paraId="5047ADFC" w14:textId="77777777" w:rsidR="0038400D" w:rsidRPr="005E1F72" w:rsidRDefault="0038400D" w:rsidP="0038400D">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r w:rsidRPr="005E1F72">
        <w:rPr>
          <w:rFonts w:ascii="GHEA Grapalat" w:hAnsi="GHEA Grapalat"/>
          <w:iCs/>
          <w:snapToGrid w:val="0"/>
          <w:color w:val="000000"/>
          <w:sz w:val="21"/>
          <w:szCs w:val="21"/>
        </w:rPr>
        <w:t>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ապրանքագիրը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8EA7735" w14:textId="77777777" w:rsidR="0038400D" w:rsidRPr="005E1F72" w:rsidRDefault="0038400D" w:rsidP="0038400D">
      <w:pPr>
        <w:ind w:firstLine="375"/>
        <w:jc w:val="both"/>
        <w:rPr>
          <w:rFonts w:ascii="GHEA Grapalat" w:hAnsi="GHEA Grapalat"/>
          <w:iCs/>
          <w:snapToGrid w:val="0"/>
          <w:color w:val="000000"/>
          <w:sz w:val="21"/>
          <w:szCs w:val="21"/>
          <w:lang w:val="es-ES"/>
        </w:rPr>
      </w:pPr>
    </w:p>
    <w:p w14:paraId="05EC2438" w14:textId="77777777" w:rsidR="0038400D" w:rsidRPr="005E1F72" w:rsidRDefault="0038400D" w:rsidP="0038400D">
      <w:pPr>
        <w:ind w:firstLine="375"/>
        <w:jc w:val="both"/>
        <w:rPr>
          <w:rFonts w:ascii="GHEA Grapalat" w:hAnsi="GHEA Grapalat"/>
          <w:iCs/>
          <w:snapToGrid w:val="0"/>
          <w:color w:val="000000"/>
          <w:sz w:val="2"/>
          <w:szCs w:val="21"/>
          <w:lang w:val="es-ES"/>
        </w:rPr>
      </w:pPr>
    </w:p>
    <w:p w14:paraId="4F362467" w14:textId="77777777" w:rsidR="0038400D" w:rsidRPr="005E1F72" w:rsidRDefault="0038400D" w:rsidP="0038400D">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E1F72" w14:paraId="640B22C7" w14:textId="77777777" w:rsidTr="007A2020">
        <w:trPr>
          <w:trHeight w:val="266"/>
          <w:tblCellSpacing w:w="7" w:type="dxa"/>
          <w:jc w:val="center"/>
        </w:trPr>
        <w:tc>
          <w:tcPr>
            <w:tcW w:w="0" w:type="auto"/>
            <w:vAlign w:val="center"/>
          </w:tcPr>
          <w:p w14:paraId="6B1F55C3" w14:textId="77777777"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 xml:space="preserve">Ապրանքը հանձնեց </w:t>
            </w:r>
          </w:p>
        </w:tc>
        <w:tc>
          <w:tcPr>
            <w:tcW w:w="0" w:type="auto"/>
            <w:vAlign w:val="center"/>
          </w:tcPr>
          <w:p w14:paraId="2C2A0B95" w14:textId="77777777"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Ապրանքը ընդունեց</w:t>
            </w:r>
          </w:p>
        </w:tc>
      </w:tr>
      <w:tr w:rsidR="0038400D" w:rsidRPr="005E1F72" w14:paraId="42F72B66" w14:textId="77777777" w:rsidTr="007A2020">
        <w:trPr>
          <w:trHeight w:val="473"/>
          <w:tblCellSpacing w:w="7" w:type="dxa"/>
          <w:jc w:val="center"/>
        </w:trPr>
        <w:tc>
          <w:tcPr>
            <w:tcW w:w="0" w:type="auto"/>
            <w:vAlign w:val="center"/>
          </w:tcPr>
          <w:p w14:paraId="1A42095B"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726DB276"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14:paraId="756440DD"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221962FC"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38400D" w:rsidRPr="005E1F72" w14:paraId="71471EA0" w14:textId="77777777" w:rsidTr="007A2020">
        <w:trPr>
          <w:trHeight w:val="503"/>
          <w:tblCellSpacing w:w="7" w:type="dxa"/>
          <w:jc w:val="center"/>
        </w:trPr>
        <w:tc>
          <w:tcPr>
            <w:tcW w:w="0" w:type="auto"/>
            <w:vAlign w:val="center"/>
          </w:tcPr>
          <w:p w14:paraId="1F48B755"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43ADF219"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ազգանուն, անուն</w:t>
            </w:r>
          </w:p>
        </w:tc>
        <w:tc>
          <w:tcPr>
            <w:tcW w:w="0" w:type="auto"/>
            <w:vAlign w:val="center"/>
          </w:tcPr>
          <w:p w14:paraId="032D8818"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04CAC07D"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ազգանուն, անուն</w:t>
            </w:r>
          </w:p>
        </w:tc>
      </w:tr>
      <w:tr w:rsidR="0038400D" w:rsidRPr="005E1F72" w14:paraId="57485D05" w14:textId="77777777" w:rsidTr="007A2020">
        <w:trPr>
          <w:trHeight w:val="281"/>
          <w:tblCellSpacing w:w="7" w:type="dxa"/>
          <w:jc w:val="center"/>
        </w:trPr>
        <w:tc>
          <w:tcPr>
            <w:tcW w:w="0" w:type="auto"/>
            <w:vAlign w:val="center"/>
          </w:tcPr>
          <w:p w14:paraId="506EDF31" w14:textId="77777777" w:rsidR="0038400D" w:rsidRPr="005E1F72" w:rsidRDefault="0038400D" w:rsidP="007A2020">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14:paraId="48754E44" w14:textId="77777777" w:rsidR="0038400D" w:rsidRPr="005E1F72" w:rsidRDefault="0038400D" w:rsidP="007A202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14:paraId="0E256C40" w14:textId="77777777" w:rsidR="00071D1C" w:rsidRPr="005E1F72" w:rsidRDefault="00071D1C" w:rsidP="00EF3662">
      <w:pPr>
        <w:ind w:left="-142" w:firstLine="142"/>
        <w:jc w:val="center"/>
        <w:rPr>
          <w:rFonts w:ascii="GHEA Grapalat" w:hAnsi="GHEA Grapalat" w:cs="Sylfaen"/>
          <w:b/>
        </w:rPr>
      </w:pPr>
    </w:p>
    <w:p w14:paraId="4CB68826" w14:textId="77777777" w:rsidR="00071D1C" w:rsidRPr="005E1F72" w:rsidRDefault="00071D1C" w:rsidP="00EF3662">
      <w:pPr>
        <w:ind w:left="-142" w:firstLine="142"/>
        <w:jc w:val="center"/>
        <w:rPr>
          <w:rFonts w:ascii="GHEA Grapalat" w:hAnsi="GHEA Grapalat" w:cs="Sylfaen"/>
          <w:b/>
        </w:rPr>
      </w:pPr>
    </w:p>
    <w:p w14:paraId="1191FCCA" w14:textId="77777777" w:rsidR="0038400D" w:rsidRPr="005E1F72" w:rsidRDefault="0038400D" w:rsidP="00EF3662">
      <w:pPr>
        <w:ind w:left="-142" w:firstLine="142"/>
        <w:jc w:val="center"/>
        <w:rPr>
          <w:rFonts w:ascii="GHEA Grapalat" w:hAnsi="GHEA Grapalat" w:cs="Sylfaen"/>
          <w:b/>
        </w:rPr>
      </w:pPr>
    </w:p>
    <w:p w14:paraId="289B82D6" w14:textId="77777777" w:rsidR="00E74BF6" w:rsidRPr="005E1F72" w:rsidRDefault="00E74BF6" w:rsidP="00EF3662">
      <w:pPr>
        <w:jc w:val="right"/>
        <w:rPr>
          <w:rFonts w:ascii="GHEA Grapalat" w:hAnsi="GHEA Grapalat" w:cs="Sylfaen"/>
          <w:i/>
          <w:sz w:val="20"/>
          <w:lang w:val="pt-BR"/>
        </w:rPr>
      </w:pPr>
    </w:p>
    <w:p w14:paraId="70F72115" w14:textId="77777777" w:rsidR="00071D1C" w:rsidRPr="00DE21F8" w:rsidRDefault="00071D1C" w:rsidP="00EF3662">
      <w:pPr>
        <w:jc w:val="right"/>
        <w:rPr>
          <w:rFonts w:ascii="GHEA Grapalat" w:hAnsi="GHEA Grapalat" w:cs="Sylfaen"/>
          <w:i/>
          <w:sz w:val="20"/>
          <w:lang w:val="pt-BR"/>
        </w:rPr>
      </w:pPr>
      <w:r w:rsidRPr="005E1F72">
        <w:rPr>
          <w:rFonts w:ascii="GHEA Grapalat" w:hAnsi="GHEA Grapalat" w:cs="Sylfaen"/>
          <w:i/>
          <w:sz w:val="20"/>
          <w:lang w:val="pt-BR"/>
        </w:rPr>
        <w:t>Հավելված</w:t>
      </w:r>
      <w:r w:rsidRPr="00DE21F8">
        <w:rPr>
          <w:rFonts w:ascii="GHEA Grapalat" w:hAnsi="GHEA Grapalat" w:cs="Sylfaen"/>
          <w:i/>
          <w:sz w:val="20"/>
          <w:lang w:val="pt-BR"/>
        </w:rPr>
        <w:t xml:space="preserve"> </w:t>
      </w:r>
      <w:r w:rsidR="00D320A2" w:rsidRPr="00DE21F8">
        <w:rPr>
          <w:rFonts w:ascii="GHEA Grapalat" w:hAnsi="GHEA Grapalat" w:cs="Sylfaen"/>
          <w:i/>
          <w:sz w:val="20"/>
          <w:lang w:val="pt-BR"/>
        </w:rPr>
        <w:t>3</w:t>
      </w:r>
      <w:r w:rsidRPr="00DE21F8">
        <w:rPr>
          <w:rFonts w:ascii="GHEA Grapalat" w:hAnsi="GHEA Grapalat" w:cs="Sylfaen"/>
          <w:i/>
          <w:sz w:val="20"/>
          <w:lang w:val="pt-BR"/>
        </w:rPr>
        <w:t>.1</w:t>
      </w:r>
    </w:p>
    <w:p w14:paraId="53BD1E8F"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94A3E93"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04F5316" w14:textId="77777777" w:rsidR="00071D1C" w:rsidRPr="00DE21F8" w:rsidRDefault="00071D1C" w:rsidP="00EF3662">
      <w:pPr>
        <w:tabs>
          <w:tab w:val="left" w:pos="360"/>
          <w:tab w:val="left" w:pos="540"/>
        </w:tabs>
        <w:jc w:val="center"/>
        <w:rPr>
          <w:rFonts w:ascii="Sylfaen" w:hAnsi="Sylfaen" w:cs="Sylfaen"/>
          <w:b/>
          <w:bCs/>
          <w:lang w:val="pt-BR"/>
        </w:rPr>
      </w:pPr>
    </w:p>
    <w:p w14:paraId="0E3349FD" w14:textId="77777777" w:rsidR="00071D1C" w:rsidRPr="00DE21F8" w:rsidRDefault="00071D1C" w:rsidP="00EF3662">
      <w:pPr>
        <w:tabs>
          <w:tab w:val="left" w:pos="360"/>
          <w:tab w:val="left" w:pos="540"/>
        </w:tabs>
        <w:jc w:val="center"/>
        <w:rPr>
          <w:rFonts w:ascii="Sylfaen" w:hAnsi="Sylfaen" w:cs="Sylfaen"/>
          <w:b/>
          <w:bCs/>
          <w:lang w:val="pt-BR"/>
        </w:rPr>
      </w:pPr>
    </w:p>
    <w:p w14:paraId="60AA1DF7" w14:textId="77777777" w:rsidR="00071D1C" w:rsidRPr="00DE21F8" w:rsidRDefault="00071D1C" w:rsidP="00EF3662">
      <w:pPr>
        <w:ind w:left="-142" w:firstLine="142"/>
        <w:jc w:val="center"/>
        <w:rPr>
          <w:rFonts w:ascii="GHEA Grapalat" w:hAnsi="GHEA Grapalat" w:cs="Sylfaen"/>
          <w:lang w:val="pt-BR"/>
        </w:rPr>
      </w:pPr>
    </w:p>
    <w:p w14:paraId="794C6944" w14:textId="77777777" w:rsidR="00071D1C" w:rsidRPr="00DE21F8" w:rsidRDefault="00071D1C" w:rsidP="00EF3662">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DE21F8">
        <w:rPr>
          <w:rFonts w:ascii="GHEA Grapalat" w:hAnsi="GHEA Grapalat" w:cs="Sylfaen"/>
          <w:bCs/>
          <w:sz w:val="18"/>
          <w:szCs w:val="18"/>
          <w:lang w:val="pt-BR"/>
        </w:rPr>
        <w:t xml:space="preserve">    N</w:t>
      </w:r>
      <w:r w:rsidR="000F494F" w:rsidRPr="00DE21F8">
        <w:rPr>
          <w:rFonts w:ascii="GHEA Grapalat" w:hAnsi="GHEA Grapalat" w:cs="Sylfaen"/>
          <w:bCs/>
          <w:sz w:val="18"/>
          <w:szCs w:val="18"/>
          <w:lang w:val="pt-BR"/>
        </w:rPr>
        <w:t xml:space="preserve"> </w:t>
      </w:r>
      <w:r w:rsidR="000F494F" w:rsidRPr="00DE21F8">
        <w:rPr>
          <w:rFonts w:ascii="GHEA Grapalat" w:hAnsi="GHEA Grapalat" w:cs="Sylfaen"/>
          <w:bCs/>
          <w:sz w:val="18"/>
          <w:szCs w:val="18"/>
          <w:u w:val="single"/>
          <w:lang w:val="pt-BR"/>
        </w:rPr>
        <w:tab/>
      </w:r>
      <w:r w:rsidRPr="00DE21F8">
        <w:rPr>
          <w:rFonts w:ascii="GHEA Grapalat" w:hAnsi="GHEA Grapalat" w:cs="Sylfaen"/>
          <w:bCs/>
          <w:sz w:val="18"/>
          <w:szCs w:val="18"/>
          <w:lang w:val="pt-BR"/>
        </w:rPr>
        <w:t xml:space="preserve">           </w:t>
      </w:r>
    </w:p>
    <w:p w14:paraId="036F3C0F" w14:textId="77777777" w:rsidR="00071D1C" w:rsidRPr="00DE21F8" w:rsidRDefault="00071D1C" w:rsidP="00EF3662">
      <w:pPr>
        <w:tabs>
          <w:tab w:val="left" w:pos="360"/>
          <w:tab w:val="left" w:pos="540"/>
          <w:tab w:val="left" w:pos="2250"/>
        </w:tabs>
        <w:jc w:val="center"/>
        <w:rPr>
          <w:rFonts w:ascii="GHEA Grapalat" w:hAnsi="GHEA Grapalat" w:cs="Sylfaen"/>
          <w:bCs/>
          <w:sz w:val="18"/>
          <w:szCs w:val="18"/>
          <w:lang w:val="pt-BR"/>
        </w:rPr>
      </w:pPr>
      <w:proofErr w:type="gramStart"/>
      <w:r w:rsidRPr="005E1F72">
        <w:rPr>
          <w:rFonts w:ascii="GHEA Grapalat" w:hAnsi="GHEA Grapalat" w:cs="Sylfaen"/>
          <w:bCs/>
          <w:sz w:val="18"/>
          <w:szCs w:val="18"/>
        </w:rPr>
        <w:t>պայմանագրի</w:t>
      </w:r>
      <w:proofErr w:type="gramEnd"/>
      <w:r w:rsidRPr="00DE21F8">
        <w:rPr>
          <w:rFonts w:ascii="GHEA Grapalat" w:hAnsi="GHEA Grapalat" w:cs="Sylfaen"/>
          <w:bCs/>
          <w:sz w:val="18"/>
          <w:szCs w:val="18"/>
          <w:lang w:val="pt-BR"/>
        </w:rPr>
        <w:t xml:space="preserve"> </w:t>
      </w:r>
      <w:r w:rsidRPr="005E1F72">
        <w:rPr>
          <w:rFonts w:ascii="GHEA Grapalat" w:hAnsi="GHEA Grapalat" w:cs="Sylfaen"/>
          <w:bCs/>
          <w:sz w:val="18"/>
          <w:szCs w:val="18"/>
        </w:rPr>
        <w:t>արդյունքը</w:t>
      </w:r>
      <w:r w:rsidRPr="00DE21F8">
        <w:rPr>
          <w:rFonts w:ascii="GHEA Grapalat" w:hAnsi="GHEA Grapalat" w:cs="Sylfaen"/>
          <w:bCs/>
          <w:sz w:val="18"/>
          <w:szCs w:val="18"/>
          <w:lang w:val="pt-BR"/>
        </w:rPr>
        <w:t xml:space="preserve"> </w:t>
      </w:r>
      <w:r w:rsidRPr="005E1F72">
        <w:rPr>
          <w:rFonts w:ascii="GHEA Grapalat" w:hAnsi="GHEA Grapalat" w:cs="Sylfaen"/>
          <w:bCs/>
          <w:sz w:val="18"/>
          <w:szCs w:val="18"/>
        </w:rPr>
        <w:t>Գնորդին</w:t>
      </w:r>
      <w:r w:rsidRPr="00DE21F8">
        <w:rPr>
          <w:rFonts w:ascii="GHEA Grapalat" w:hAnsi="GHEA Grapalat" w:cs="Sylfaen"/>
          <w:bCs/>
          <w:sz w:val="18"/>
          <w:szCs w:val="18"/>
          <w:lang w:val="pt-BR"/>
        </w:rPr>
        <w:t xml:space="preserve"> </w:t>
      </w:r>
      <w:r w:rsidRPr="005E1F72">
        <w:rPr>
          <w:rFonts w:ascii="GHEA Grapalat" w:hAnsi="GHEA Grapalat" w:cs="Sylfaen"/>
          <w:bCs/>
          <w:sz w:val="18"/>
          <w:szCs w:val="18"/>
        </w:rPr>
        <w:t>հանձնելու</w:t>
      </w:r>
      <w:r w:rsidRPr="00DE21F8">
        <w:rPr>
          <w:rFonts w:ascii="GHEA Grapalat" w:hAnsi="GHEA Grapalat" w:cs="Sylfaen"/>
          <w:bCs/>
          <w:sz w:val="18"/>
          <w:szCs w:val="18"/>
          <w:lang w:val="pt-BR"/>
        </w:rPr>
        <w:t xml:space="preserve"> </w:t>
      </w:r>
      <w:r w:rsidRPr="005E1F72">
        <w:rPr>
          <w:rFonts w:ascii="GHEA Grapalat" w:hAnsi="GHEA Grapalat" w:cs="Sylfaen"/>
          <w:bCs/>
          <w:sz w:val="18"/>
          <w:szCs w:val="18"/>
        </w:rPr>
        <w:t>փաստը</w:t>
      </w:r>
      <w:r w:rsidRPr="00DE21F8">
        <w:rPr>
          <w:rFonts w:ascii="GHEA Grapalat" w:hAnsi="GHEA Grapalat" w:cs="Sylfaen"/>
          <w:bCs/>
          <w:sz w:val="18"/>
          <w:szCs w:val="18"/>
          <w:lang w:val="pt-BR"/>
        </w:rPr>
        <w:t xml:space="preserve"> </w:t>
      </w:r>
      <w:r w:rsidRPr="005E1F72">
        <w:rPr>
          <w:rFonts w:ascii="GHEA Grapalat" w:hAnsi="GHEA Grapalat" w:cs="Sylfaen"/>
          <w:bCs/>
          <w:sz w:val="18"/>
          <w:szCs w:val="18"/>
        </w:rPr>
        <w:t>ֆիքսելու</w:t>
      </w:r>
      <w:r w:rsidRPr="00DE21F8">
        <w:rPr>
          <w:rFonts w:ascii="GHEA Grapalat" w:hAnsi="GHEA Grapalat" w:cs="Sylfaen"/>
          <w:bCs/>
          <w:sz w:val="18"/>
          <w:szCs w:val="18"/>
          <w:lang w:val="pt-BR"/>
        </w:rPr>
        <w:t xml:space="preserve"> </w:t>
      </w:r>
      <w:r w:rsidRPr="005E1F72">
        <w:rPr>
          <w:rFonts w:ascii="GHEA Grapalat" w:hAnsi="GHEA Grapalat" w:cs="Sylfaen"/>
          <w:bCs/>
          <w:sz w:val="18"/>
          <w:szCs w:val="18"/>
        </w:rPr>
        <w:t>վերաբերյալ</w:t>
      </w:r>
      <w:r w:rsidRPr="00DE21F8">
        <w:rPr>
          <w:rFonts w:ascii="GHEA Grapalat" w:hAnsi="GHEA Grapalat" w:cs="Sylfaen"/>
          <w:bCs/>
          <w:sz w:val="18"/>
          <w:szCs w:val="18"/>
          <w:lang w:val="pt-BR"/>
        </w:rPr>
        <w:t xml:space="preserve">                                                                                                                               </w:t>
      </w:r>
    </w:p>
    <w:p w14:paraId="5D5FC3B8" w14:textId="77777777" w:rsidR="00071D1C" w:rsidRPr="00DE21F8" w:rsidRDefault="00071D1C" w:rsidP="00EF3662">
      <w:pPr>
        <w:jc w:val="center"/>
        <w:rPr>
          <w:rFonts w:ascii="GHEA Grapalat" w:hAnsi="GHEA Grapalat" w:cs="Sylfaen"/>
          <w:b/>
          <w:bCs/>
          <w:sz w:val="18"/>
          <w:szCs w:val="18"/>
          <w:lang w:val="pt-BR"/>
        </w:rPr>
      </w:pPr>
      <w:r w:rsidRPr="00DE21F8">
        <w:rPr>
          <w:rFonts w:ascii="GHEA Grapalat" w:hAnsi="GHEA Grapalat" w:cs="Sylfaen"/>
          <w:bCs/>
          <w:sz w:val="18"/>
          <w:szCs w:val="18"/>
          <w:lang w:val="pt-BR"/>
        </w:rPr>
        <w:t xml:space="preserve">                                                                                                                        </w:t>
      </w:r>
    </w:p>
    <w:p w14:paraId="3DE4537E" w14:textId="77777777" w:rsidR="00071D1C" w:rsidRPr="00DE21F8" w:rsidRDefault="00071D1C" w:rsidP="00EF3662">
      <w:pPr>
        <w:tabs>
          <w:tab w:val="left" w:pos="360"/>
          <w:tab w:val="left" w:pos="540"/>
        </w:tabs>
        <w:rPr>
          <w:rFonts w:ascii="GHEA Grapalat" w:hAnsi="GHEA Grapalat" w:cs="Sylfaen"/>
          <w:sz w:val="18"/>
          <w:szCs w:val="22"/>
          <w:lang w:val="pt-BR"/>
        </w:rPr>
      </w:pPr>
    </w:p>
    <w:p w14:paraId="7B63E6F4" w14:textId="77777777" w:rsidR="000F494F" w:rsidRPr="00DE21F8" w:rsidRDefault="00071D1C" w:rsidP="000F494F">
      <w:pPr>
        <w:tabs>
          <w:tab w:val="left" w:pos="360"/>
          <w:tab w:val="left" w:pos="540"/>
        </w:tabs>
        <w:ind w:left="-540" w:firstLine="180"/>
        <w:jc w:val="both"/>
        <w:rPr>
          <w:rFonts w:ascii="GHEA Grapalat" w:hAnsi="GHEA Grapalat" w:cs="Sylfaen"/>
          <w:sz w:val="20"/>
          <w:lang w:val="pt-BR"/>
        </w:rPr>
      </w:pPr>
      <w:r w:rsidRPr="00DE21F8">
        <w:rPr>
          <w:rFonts w:ascii="GHEA Grapalat" w:hAnsi="GHEA Grapalat" w:cs="Sylfaen"/>
          <w:sz w:val="20"/>
          <w:lang w:val="pt-BR"/>
        </w:rPr>
        <w:tab/>
      </w:r>
      <w:r w:rsidRPr="005E1F72">
        <w:rPr>
          <w:rFonts w:ascii="GHEA Grapalat" w:hAnsi="GHEA Grapalat" w:cs="Sylfaen"/>
          <w:sz w:val="20"/>
          <w:lang w:val="hy-AM"/>
        </w:rPr>
        <w:t xml:space="preserve">Սույնով </w:t>
      </w:r>
      <w:r w:rsidRPr="005E1F72">
        <w:rPr>
          <w:rFonts w:ascii="GHEA Grapalat" w:hAnsi="GHEA Grapalat" w:cs="Sylfaen"/>
          <w:sz w:val="20"/>
        </w:rPr>
        <w:t>արձանագրվում</w:t>
      </w:r>
      <w:r w:rsidRPr="00DE21F8">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t xml:space="preserve">        </w:t>
      </w:r>
      <w:r w:rsidR="000F494F" w:rsidRPr="00DE21F8">
        <w:rPr>
          <w:rFonts w:ascii="GHEA Grapalat" w:hAnsi="GHEA Grapalat" w:cs="Sylfaen"/>
          <w:sz w:val="20"/>
          <w:lang w:val="pt-BR"/>
        </w:rPr>
        <w:t>-</w:t>
      </w:r>
      <w:r w:rsidRPr="005E1F72">
        <w:rPr>
          <w:rFonts w:ascii="GHEA Grapalat" w:hAnsi="GHEA Grapalat" w:cs="Sylfaen"/>
          <w:sz w:val="20"/>
        </w:rPr>
        <w:t>ի</w:t>
      </w:r>
      <w:r w:rsidRPr="00DE21F8">
        <w:rPr>
          <w:rFonts w:ascii="GHEA Grapalat" w:hAnsi="GHEA Grapalat" w:cs="Sylfaen"/>
          <w:sz w:val="20"/>
          <w:lang w:val="pt-BR"/>
        </w:rPr>
        <w:t xml:space="preserve"> (</w:t>
      </w:r>
      <w:r w:rsidRPr="005E1F72">
        <w:rPr>
          <w:rFonts w:ascii="GHEA Grapalat" w:hAnsi="GHEA Grapalat" w:cs="Sylfaen"/>
          <w:sz w:val="20"/>
        </w:rPr>
        <w:t>այսուհետ</w:t>
      </w:r>
      <w:r w:rsidRPr="00DE21F8">
        <w:rPr>
          <w:rFonts w:ascii="GHEA Grapalat" w:hAnsi="GHEA Grapalat" w:cs="Sylfaen"/>
          <w:sz w:val="20"/>
          <w:lang w:val="pt-BR"/>
        </w:rPr>
        <w:t xml:space="preserve">` </w:t>
      </w:r>
      <w:r w:rsidRPr="005E1F72">
        <w:rPr>
          <w:rFonts w:ascii="GHEA Grapalat" w:hAnsi="GHEA Grapalat" w:cs="Sylfaen"/>
          <w:sz w:val="20"/>
        </w:rPr>
        <w:t>Գնորդ</w:t>
      </w:r>
      <w:r w:rsidRPr="00DE21F8">
        <w:rPr>
          <w:rFonts w:ascii="GHEA Grapalat" w:hAnsi="GHEA Grapalat" w:cs="Sylfaen"/>
          <w:sz w:val="20"/>
          <w:lang w:val="pt-BR"/>
        </w:rPr>
        <w:t xml:space="preserve">) </w:t>
      </w:r>
      <w:r w:rsidRPr="005E1F72">
        <w:rPr>
          <w:rFonts w:ascii="GHEA Grapalat" w:hAnsi="GHEA Grapalat" w:cs="Sylfaen"/>
          <w:sz w:val="20"/>
          <w:lang w:val="hy-AM"/>
        </w:rPr>
        <w:t xml:space="preserve">և </w:t>
      </w:r>
      <w:r w:rsidR="000F494F" w:rsidRPr="00DE21F8">
        <w:rPr>
          <w:rFonts w:ascii="GHEA Grapalat" w:hAnsi="GHEA Grapalat" w:cs="Sylfaen"/>
          <w:sz w:val="20"/>
          <w:lang w:val="pt-BR"/>
        </w:rPr>
        <w:t xml:space="preserve"> </w:t>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p>
    <w:p w14:paraId="42A02B35" w14:textId="77777777" w:rsidR="00071D1C" w:rsidRPr="00DE21F8" w:rsidRDefault="000F494F" w:rsidP="000F494F">
      <w:pPr>
        <w:tabs>
          <w:tab w:val="left" w:pos="360"/>
          <w:tab w:val="left" w:pos="540"/>
        </w:tabs>
        <w:ind w:left="-540" w:firstLine="180"/>
        <w:jc w:val="both"/>
        <w:rPr>
          <w:rFonts w:ascii="GHEA Grapalat" w:hAnsi="GHEA Grapalat" w:cs="Sylfaen"/>
          <w:sz w:val="12"/>
          <w:szCs w:val="16"/>
          <w:lang w:val="pt-BR"/>
        </w:rPr>
      </w:pPr>
      <w:r w:rsidRPr="00DE21F8">
        <w:rPr>
          <w:rFonts w:ascii="GHEA Grapalat" w:hAnsi="GHEA Grapalat" w:cs="Sylfaen"/>
          <w:sz w:val="20"/>
          <w:lang w:val="pt-BR"/>
        </w:rPr>
        <w:tab/>
      </w:r>
      <w:r w:rsidRPr="00DE21F8">
        <w:rPr>
          <w:rFonts w:ascii="GHEA Grapalat" w:hAnsi="GHEA Grapalat" w:cs="Sylfaen"/>
          <w:sz w:val="20"/>
          <w:lang w:val="pt-BR"/>
        </w:rPr>
        <w:tab/>
      </w:r>
      <w:r w:rsidRPr="00DE21F8">
        <w:rPr>
          <w:rFonts w:ascii="GHEA Grapalat" w:hAnsi="GHEA Grapalat" w:cs="Sylfaen"/>
          <w:sz w:val="20"/>
          <w:lang w:val="pt-BR"/>
        </w:rPr>
        <w:tab/>
      </w:r>
      <w:r w:rsidRPr="00DE21F8">
        <w:rPr>
          <w:rFonts w:ascii="GHEA Grapalat" w:hAnsi="GHEA Grapalat" w:cs="Sylfaen"/>
          <w:sz w:val="20"/>
          <w:lang w:val="pt-BR"/>
        </w:rPr>
        <w:tab/>
      </w:r>
      <w:r w:rsidRPr="00DE21F8">
        <w:rPr>
          <w:rFonts w:ascii="GHEA Grapalat" w:hAnsi="GHEA Grapalat" w:cs="Sylfaen"/>
          <w:sz w:val="20"/>
          <w:lang w:val="pt-BR"/>
        </w:rPr>
        <w:tab/>
      </w:r>
      <w:r w:rsidRPr="00DE21F8">
        <w:rPr>
          <w:rFonts w:ascii="GHEA Grapalat" w:hAnsi="GHEA Grapalat" w:cs="Sylfaen"/>
          <w:sz w:val="20"/>
          <w:lang w:val="pt-BR"/>
        </w:rPr>
        <w:tab/>
        <w:t xml:space="preserve">       </w:t>
      </w:r>
      <w:r w:rsidR="00071D1C" w:rsidRPr="00DE21F8">
        <w:rPr>
          <w:rFonts w:ascii="GHEA Grapalat" w:hAnsi="GHEA Grapalat" w:cs="Sylfaen"/>
          <w:sz w:val="20"/>
          <w:lang w:val="pt-BR"/>
        </w:rPr>
        <w:t xml:space="preserve"> </w:t>
      </w:r>
      <w:r w:rsidRPr="005E1F72">
        <w:rPr>
          <w:rFonts w:ascii="GHEA Grapalat" w:hAnsi="GHEA Grapalat" w:cs="Sylfaen"/>
          <w:sz w:val="12"/>
          <w:szCs w:val="16"/>
        </w:rPr>
        <w:t>Գնորդի</w:t>
      </w:r>
      <w:r w:rsidRPr="00DE21F8">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00071D1C" w:rsidRPr="00DE21F8">
        <w:rPr>
          <w:rFonts w:ascii="GHEA Grapalat" w:hAnsi="GHEA Grapalat" w:cs="Sylfaen"/>
          <w:sz w:val="12"/>
          <w:szCs w:val="16"/>
          <w:lang w:val="pt-BR"/>
        </w:rPr>
        <w:t xml:space="preserve">     </w:t>
      </w:r>
      <w:r w:rsidRPr="00DE21F8">
        <w:rPr>
          <w:rFonts w:ascii="GHEA Grapalat" w:hAnsi="GHEA Grapalat" w:cs="Sylfaen"/>
          <w:sz w:val="12"/>
          <w:szCs w:val="16"/>
          <w:lang w:val="pt-BR"/>
        </w:rPr>
        <w:tab/>
      </w:r>
      <w:r w:rsidRPr="00DE21F8">
        <w:rPr>
          <w:rFonts w:ascii="GHEA Grapalat" w:hAnsi="GHEA Grapalat" w:cs="Sylfaen"/>
          <w:sz w:val="12"/>
          <w:szCs w:val="16"/>
          <w:lang w:val="pt-BR"/>
        </w:rPr>
        <w:tab/>
      </w:r>
      <w:r w:rsidRPr="00DE21F8">
        <w:rPr>
          <w:rFonts w:ascii="GHEA Grapalat" w:hAnsi="GHEA Grapalat" w:cs="Sylfaen"/>
          <w:sz w:val="12"/>
          <w:szCs w:val="16"/>
          <w:lang w:val="pt-BR"/>
        </w:rPr>
        <w:tab/>
      </w:r>
      <w:r w:rsidRPr="00DE21F8">
        <w:rPr>
          <w:rFonts w:ascii="GHEA Grapalat" w:hAnsi="GHEA Grapalat" w:cs="Sylfaen"/>
          <w:sz w:val="12"/>
          <w:szCs w:val="16"/>
          <w:lang w:val="pt-BR"/>
        </w:rPr>
        <w:tab/>
        <w:t xml:space="preserve">            </w:t>
      </w:r>
      <w:r w:rsidRPr="005E1F72">
        <w:rPr>
          <w:rFonts w:ascii="GHEA Grapalat" w:hAnsi="GHEA Grapalat" w:cs="Sylfaen"/>
          <w:sz w:val="12"/>
          <w:szCs w:val="16"/>
        </w:rPr>
        <w:t>Վաճառողի</w:t>
      </w:r>
      <w:r w:rsidRPr="00DE21F8">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Pr="00DE21F8">
        <w:rPr>
          <w:rFonts w:ascii="GHEA Grapalat" w:hAnsi="GHEA Grapalat" w:cs="Sylfaen"/>
          <w:sz w:val="12"/>
          <w:szCs w:val="16"/>
          <w:lang w:val="pt-BR"/>
        </w:rPr>
        <w:tab/>
      </w:r>
    </w:p>
    <w:p w14:paraId="15A660CE" w14:textId="77777777" w:rsidR="00071D1C" w:rsidRPr="005E1F72" w:rsidRDefault="00071D1C" w:rsidP="00EF3662">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r w:rsidRPr="005E1F72">
        <w:rPr>
          <w:rFonts w:ascii="GHEA Grapalat" w:hAnsi="GHEA Grapalat" w:cs="Sylfaen"/>
          <w:sz w:val="20"/>
        </w:rPr>
        <w:t>Վաճառող</w:t>
      </w:r>
      <w:r w:rsidRPr="005E1F72">
        <w:rPr>
          <w:rFonts w:ascii="GHEA Grapalat" w:hAnsi="GHEA Grapalat" w:cs="Sylfaen"/>
          <w:sz w:val="20"/>
          <w:lang w:val="hy-AM"/>
        </w:rPr>
        <w:t>)</w:t>
      </w:r>
      <w:r w:rsidRPr="00DE21F8">
        <w:rPr>
          <w:rFonts w:ascii="GHEA Grapalat" w:hAnsi="GHEA Grapalat" w:cs="Sylfaen"/>
          <w:sz w:val="20"/>
          <w:lang w:val="pt-BR"/>
        </w:rPr>
        <w:t xml:space="preserve"> </w:t>
      </w:r>
      <w:r w:rsidRPr="005E1F72">
        <w:rPr>
          <w:rFonts w:ascii="GHEA Grapalat" w:hAnsi="GHEA Grapalat" w:cs="Sylfaen"/>
          <w:sz w:val="20"/>
        </w:rPr>
        <w:t>միջև</w:t>
      </w:r>
      <w:r w:rsidRPr="00DE21F8">
        <w:rPr>
          <w:rFonts w:ascii="GHEA Grapalat" w:hAnsi="GHEA Grapalat" w:cs="Sylfaen"/>
          <w:sz w:val="20"/>
          <w:lang w:val="pt-BR"/>
        </w:rPr>
        <w:t xml:space="preserve"> 20     </w:t>
      </w:r>
      <w:r w:rsidRPr="005E1F72">
        <w:rPr>
          <w:rFonts w:ascii="GHEA Grapalat" w:hAnsi="GHEA Grapalat" w:cs="Sylfaen"/>
          <w:sz w:val="20"/>
        </w:rPr>
        <w:t>թ</w:t>
      </w:r>
      <w:r w:rsidRPr="00DE21F8">
        <w:rPr>
          <w:rFonts w:ascii="GHEA Grapalat" w:hAnsi="GHEA Grapalat" w:cs="Sylfaen"/>
          <w:sz w:val="20"/>
          <w:lang w:val="pt-BR"/>
        </w:rPr>
        <w:t xml:space="preserve">. </w:t>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Pr="005E1F72">
        <w:rPr>
          <w:rFonts w:ascii="GHEA Grapalat" w:hAnsi="GHEA Grapalat" w:cs="Sylfaen"/>
          <w:sz w:val="20"/>
          <w:lang w:val="hy-AM"/>
        </w:rPr>
        <w:t xml:space="preserve"> -ին կնքված N</w:t>
      </w:r>
      <w:r w:rsidR="000F494F" w:rsidRPr="005E1F72">
        <w:rPr>
          <w:rFonts w:ascii="GHEA Grapalat" w:hAnsi="GHEA Grapalat" w:cs="Sylfaen"/>
          <w:sz w:val="20"/>
          <w:lang w:val="hy-AM"/>
        </w:rPr>
        <w:t xml:space="preserve">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14:paraId="2ADC7C6E" w14:textId="77777777" w:rsidR="000F494F" w:rsidRPr="005E1F72" w:rsidRDefault="000F494F" w:rsidP="00EF3662">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14:paraId="679E4746" w14:textId="77777777" w:rsidR="00071D1C" w:rsidRPr="005E1F72" w:rsidRDefault="00071D1C" w:rsidP="00EF3662">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14:paraId="3E2134ED" w14:textId="77777777" w:rsidR="00071D1C" w:rsidRPr="005E1F72" w:rsidRDefault="00071D1C" w:rsidP="00EF3662">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E1F72" w14:paraId="411D64D3"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AF8428A" w14:textId="77777777" w:rsidR="00071D1C" w:rsidRPr="005E1F72" w:rsidRDefault="00071D1C" w:rsidP="00EF3662">
            <w:pPr>
              <w:jc w:val="center"/>
              <w:rPr>
                <w:rFonts w:ascii="GHEA Grapalat" w:hAnsi="GHEA Grapalat" w:cs="Sylfaen"/>
                <w:bCs/>
                <w:sz w:val="18"/>
                <w:szCs w:val="18"/>
                <w:lang w:eastAsia="ru-RU"/>
              </w:rPr>
            </w:pPr>
            <w:r w:rsidRPr="005E1F72">
              <w:rPr>
                <w:rFonts w:ascii="GHEA Grapalat" w:hAnsi="GHEA Grapalat" w:cs="Sylfaen"/>
                <w:bCs/>
                <w:sz w:val="18"/>
                <w:szCs w:val="18"/>
                <w:lang w:eastAsia="ru-RU"/>
              </w:rPr>
              <w:t>Ապրանքի</w:t>
            </w:r>
          </w:p>
        </w:tc>
      </w:tr>
      <w:tr w:rsidR="00071D1C" w:rsidRPr="005E1F72" w14:paraId="29EF577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B1D170" w14:textId="77777777" w:rsidR="00071D1C" w:rsidRPr="005E1F72" w:rsidRDefault="0016519F" w:rsidP="00EF3662">
            <w:pPr>
              <w:jc w:val="center"/>
              <w:rPr>
                <w:rFonts w:ascii="GHEA Grapalat" w:hAnsi="GHEA Grapalat"/>
                <w:sz w:val="18"/>
                <w:szCs w:val="18"/>
              </w:rPr>
            </w:pPr>
            <w:r w:rsidRPr="005E1F72">
              <w:rPr>
                <w:rFonts w:ascii="GHEA Grapalat" w:hAnsi="GHEA Grapalat" w:cs="Sylfaen"/>
                <w:sz w:val="18"/>
                <w:szCs w:val="18"/>
              </w:rPr>
              <w:t>ա</w:t>
            </w:r>
            <w:r w:rsidR="00071D1C" w:rsidRPr="005E1F72">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3BC86EA" w14:textId="77777777"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2906E96" w14:textId="77777777"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071D1C" w:rsidRPr="005E1F72" w14:paraId="1F440B2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DFA7A11"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29CD38"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B2BE86" w14:textId="77777777" w:rsidR="00071D1C" w:rsidRPr="005E1F72" w:rsidRDefault="00071D1C" w:rsidP="00EF3662">
            <w:pPr>
              <w:jc w:val="center"/>
              <w:rPr>
                <w:rFonts w:ascii="GHEA Grapalat" w:hAnsi="GHEA Grapalat" w:cs="Sylfaen"/>
                <w:sz w:val="18"/>
                <w:szCs w:val="18"/>
                <w:lang w:val="ru-RU" w:eastAsia="ru-RU"/>
              </w:rPr>
            </w:pPr>
          </w:p>
        </w:tc>
      </w:tr>
      <w:tr w:rsidR="00071D1C" w:rsidRPr="005E1F72" w14:paraId="1E5AD3E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6C7D03"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048527"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74F153" w14:textId="77777777" w:rsidR="00071D1C" w:rsidRPr="005E1F72" w:rsidRDefault="00071D1C" w:rsidP="00EF3662">
            <w:pPr>
              <w:jc w:val="center"/>
              <w:rPr>
                <w:rFonts w:ascii="GHEA Grapalat" w:hAnsi="GHEA Grapalat" w:cs="Sylfaen"/>
                <w:sz w:val="18"/>
                <w:szCs w:val="18"/>
                <w:lang w:val="ru-RU" w:eastAsia="ru-RU"/>
              </w:rPr>
            </w:pPr>
          </w:p>
        </w:tc>
      </w:tr>
    </w:tbl>
    <w:p w14:paraId="1D80C540" w14:textId="77777777" w:rsidR="00071D1C" w:rsidRPr="005E1F72" w:rsidRDefault="00071D1C" w:rsidP="00EF3662">
      <w:pPr>
        <w:tabs>
          <w:tab w:val="left" w:pos="360"/>
          <w:tab w:val="left" w:pos="540"/>
        </w:tabs>
        <w:jc w:val="both"/>
        <w:rPr>
          <w:rFonts w:ascii="GHEA Grapalat" w:hAnsi="GHEA Grapalat" w:cs="Sylfaen"/>
          <w:lang w:eastAsia="ru-RU"/>
        </w:rPr>
      </w:pPr>
    </w:p>
    <w:p w14:paraId="701BEAC9" w14:textId="77777777" w:rsidR="00071D1C" w:rsidRPr="005E1F72" w:rsidRDefault="00071D1C" w:rsidP="00EF3662">
      <w:pPr>
        <w:tabs>
          <w:tab w:val="left" w:pos="360"/>
          <w:tab w:val="left" w:pos="540"/>
        </w:tabs>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14:paraId="7A0B063F" w14:textId="77777777" w:rsidR="00071D1C" w:rsidRPr="005E1F72" w:rsidRDefault="00071D1C" w:rsidP="00EF3662">
      <w:pPr>
        <w:tabs>
          <w:tab w:val="left" w:pos="360"/>
          <w:tab w:val="left" w:pos="540"/>
        </w:tabs>
        <w:rPr>
          <w:rFonts w:ascii="GHEA Grapalat" w:hAnsi="GHEA Grapalat" w:cs="Sylfaen"/>
          <w:sz w:val="22"/>
          <w:szCs w:val="22"/>
          <w:lang w:val="hy-AM"/>
        </w:rPr>
      </w:pPr>
    </w:p>
    <w:p w14:paraId="13FB8804" w14:textId="77777777" w:rsidR="00071D1C" w:rsidRPr="005E1F72" w:rsidRDefault="00071D1C" w:rsidP="00EF3662">
      <w:pPr>
        <w:jc w:val="center"/>
        <w:rPr>
          <w:rFonts w:ascii="GHEA Grapalat" w:hAnsi="GHEA Grapalat" w:cs="Sylfaen"/>
          <w:sz w:val="22"/>
          <w:szCs w:val="22"/>
          <w:lang w:val="hy-AM"/>
        </w:rPr>
      </w:pPr>
    </w:p>
    <w:p w14:paraId="339DAEF0" w14:textId="77777777" w:rsidR="00071D1C" w:rsidRPr="005E1F72" w:rsidRDefault="00071D1C" w:rsidP="00EF3662">
      <w:pPr>
        <w:jc w:val="center"/>
        <w:rPr>
          <w:rFonts w:ascii="GHEA Grapalat" w:hAnsi="GHEA Grapalat" w:cs="Sylfaen"/>
          <w:sz w:val="14"/>
          <w:szCs w:val="14"/>
          <w:lang w:val="hy-AM"/>
        </w:rPr>
      </w:pPr>
    </w:p>
    <w:p w14:paraId="434CEA7B" w14:textId="77777777" w:rsidR="00071D1C" w:rsidRPr="005E1F72" w:rsidRDefault="00071D1C" w:rsidP="00EF3662">
      <w:pPr>
        <w:jc w:val="center"/>
        <w:rPr>
          <w:rFonts w:ascii="GHEA Grapalat" w:hAnsi="GHEA Grapalat" w:cs="Sylfaen"/>
          <w:sz w:val="22"/>
          <w:szCs w:val="22"/>
          <w:lang w:val="hy-AM"/>
        </w:rPr>
      </w:pPr>
    </w:p>
    <w:p w14:paraId="78CC3A7C" w14:textId="77777777" w:rsidR="00071D1C" w:rsidRPr="005E1F72" w:rsidRDefault="00071D1C" w:rsidP="00EF3662">
      <w:pPr>
        <w:jc w:val="center"/>
        <w:rPr>
          <w:rFonts w:ascii="GHEA Grapalat" w:hAnsi="GHEA Grapalat" w:cs="Sylfaen"/>
          <w:sz w:val="22"/>
          <w:szCs w:val="22"/>
        </w:rPr>
      </w:pPr>
      <w:r w:rsidRPr="005E1F72">
        <w:rPr>
          <w:rFonts w:ascii="GHEA Grapalat" w:hAnsi="GHEA Grapalat" w:cs="Sylfaen"/>
          <w:sz w:val="22"/>
          <w:szCs w:val="22"/>
        </w:rPr>
        <w:t>ԿՈՂՄԵՐԸ</w:t>
      </w:r>
    </w:p>
    <w:p w14:paraId="4DECA407" w14:textId="77777777" w:rsidR="00071D1C" w:rsidRPr="005E1F72" w:rsidRDefault="00071D1C" w:rsidP="00EF3662">
      <w:pPr>
        <w:jc w:val="center"/>
        <w:rPr>
          <w:rFonts w:ascii="GHEA Grapalat" w:hAnsi="GHEA Grapalat" w:cs="Sylfaen"/>
          <w:sz w:val="22"/>
          <w:szCs w:val="22"/>
        </w:rPr>
      </w:pPr>
    </w:p>
    <w:p w14:paraId="0A5D797D" w14:textId="77777777" w:rsidR="00071D1C" w:rsidRPr="005E1F72" w:rsidRDefault="00071D1C" w:rsidP="00EF3662">
      <w:pPr>
        <w:tabs>
          <w:tab w:val="left" w:pos="360"/>
          <w:tab w:val="left" w:pos="540"/>
        </w:tabs>
        <w:rPr>
          <w:rFonts w:ascii="GHEA Grapalat" w:hAnsi="GHEA Grapalat" w:cs="Sylfaen"/>
          <w:sz w:val="22"/>
          <w:szCs w:val="22"/>
        </w:rPr>
      </w:pPr>
    </w:p>
    <w:p w14:paraId="3F0A54D3" w14:textId="77777777" w:rsidR="00071D1C" w:rsidRPr="005E1F7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E1F72" w14:paraId="10988E48" w14:textId="77777777" w:rsidTr="00E22E51">
        <w:tc>
          <w:tcPr>
            <w:tcW w:w="4785" w:type="dxa"/>
          </w:tcPr>
          <w:p w14:paraId="0A650723"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Հանձնեց</w:t>
            </w:r>
          </w:p>
        </w:tc>
        <w:tc>
          <w:tcPr>
            <w:tcW w:w="5223" w:type="dxa"/>
          </w:tcPr>
          <w:p w14:paraId="60CF6D14"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Ընդունեց</w:t>
            </w:r>
          </w:p>
        </w:tc>
      </w:tr>
    </w:tbl>
    <w:p w14:paraId="479716DB" w14:textId="77777777" w:rsidR="00071D1C" w:rsidRPr="005E1F72" w:rsidRDefault="00071D1C" w:rsidP="00EF3662">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w:t>
      </w:r>
      <w:proofErr w:type="gramStart"/>
      <w:r w:rsidRPr="005E1F72">
        <w:rPr>
          <w:rFonts w:ascii="GHEA Grapalat" w:hAnsi="GHEA Grapalat" w:cs="Sylfaen"/>
          <w:sz w:val="20"/>
          <w:szCs w:val="20"/>
          <w:lang w:eastAsia="ru-RU"/>
        </w:rPr>
        <w:t>հայտը</w:t>
      </w:r>
      <w:proofErr w:type="gramEnd"/>
      <w:r w:rsidRPr="005E1F72">
        <w:rPr>
          <w:rFonts w:ascii="GHEA Grapalat" w:hAnsi="GHEA Grapalat" w:cs="Sylfaen"/>
          <w:sz w:val="20"/>
          <w:szCs w:val="20"/>
          <w:lang w:eastAsia="ru-RU"/>
        </w:rPr>
        <w:t xml:space="preserve"> նախագծած ներկայացուցիչ`</w:t>
      </w:r>
    </w:p>
    <w:p w14:paraId="0A5499F7" w14:textId="77777777" w:rsidR="00071D1C" w:rsidRPr="005E1F7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E1F72" w14:paraId="612DD9C8" w14:textId="77777777" w:rsidTr="00E22E51">
        <w:trPr>
          <w:tblCellSpacing w:w="7" w:type="dxa"/>
          <w:jc w:val="center"/>
        </w:trPr>
        <w:tc>
          <w:tcPr>
            <w:tcW w:w="0" w:type="auto"/>
            <w:vAlign w:val="center"/>
          </w:tcPr>
          <w:p w14:paraId="6AA35A5E"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17CEA67C"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14:paraId="6DD5B0D2"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9ED56F5"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071D1C" w:rsidRPr="005E1F72" w14:paraId="31CD3B51" w14:textId="77777777" w:rsidTr="00E22E51">
        <w:trPr>
          <w:tblCellSpacing w:w="7" w:type="dxa"/>
          <w:jc w:val="center"/>
        </w:trPr>
        <w:tc>
          <w:tcPr>
            <w:tcW w:w="0" w:type="auto"/>
            <w:vAlign w:val="center"/>
          </w:tcPr>
          <w:p w14:paraId="3708B343"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63D1D081"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14:paraId="0338C36D"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3ADE8EA"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071D1C" w:rsidRPr="005E1F72" w14:paraId="66E4252F" w14:textId="77777777" w:rsidTr="00E22E51">
        <w:trPr>
          <w:tblCellSpacing w:w="7" w:type="dxa"/>
          <w:jc w:val="center"/>
        </w:trPr>
        <w:tc>
          <w:tcPr>
            <w:tcW w:w="0" w:type="auto"/>
            <w:vAlign w:val="center"/>
          </w:tcPr>
          <w:p w14:paraId="296968E5"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4BE9E432" w14:textId="77777777" w:rsidR="00071D1C" w:rsidRPr="005E1F72" w:rsidRDefault="00071D1C" w:rsidP="00EF3662">
            <w:pPr>
              <w:rPr>
                <w:rFonts w:ascii="GHEA Grapalat" w:hAnsi="GHEA Grapalat" w:cs="GHEA Grapalat"/>
                <w:color w:val="000000"/>
                <w:sz w:val="21"/>
                <w:szCs w:val="21"/>
                <w:lang w:val="ru-RU" w:eastAsia="ru-RU"/>
              </w:rPr>
            </w:pPr>
          </w:p>
        </w:tc>
      </w:tr>
    </w:tbl>
    <w:p w14:paraId="59735FCD" w14:textId="77777777" w:rsidR="00071D1C" w:rsidRPr="005E1F72" w:rsidRDefault="00071D1C" w:rsidP="00EF3662">
      <w:pPr>
        <w:ind w:left="-142" w:firstLine="142"/>
        <w:jc w:val="center"/>
        <w:rPr>
          <w:rFonts w:ascii="GHEA Grapalat" w:hAnsi="GHEA Grapalat" w:cs="Sylfaen"/>
          <w:b/>
        </w:rPr>
      </w:pPr>
    </w:p>
    <w:p w14:paraId="3A2F329C" w14:textId="77777777" w:rsidR="00057264" w:rsidRPr="005E1F72" w:rsidRDefault="00057264" w:rsidP="00EF3662">
      <w:pPr>
        <w:ind w:left="-142" w:firstLine="142"/>
        <w:jc w:val="center"/>
        <w:rPr>
          <w:rFonts w:ascii="GHEA Grapalat" w:hAnsi="GHEA Grapalat" w:cs="Sylfaen"/>
          <w:b/>
        </w:rPr>
        <w:sectPr w:rsidR="00057264" w:rsidRPr="005E1F72" w:rsidSect="00536BFB">
          <w:footnotePr>
            <w:pos w:val="beneathText"/>
          </w:footnotePr>
          <w:pgSz w:w="11906" w:h="16838" w:code="9"/>
          <w:pgMar w:top="720" w:right="662" w:bottom="533" w:left="1138" w:header="562" w:footer="562" w:gutter="0"/>
          <w:cols w:space="720"/>
        </w:sectPr>
      </w:pPr>
    </w:p>
    <w:p w14:paraId="3FB55D2B" w14:textId="77777777" w:rsidR="00565307" w:rsidRPr="007862B1" w:rsidRDefault="00565307" w:rsidP="00EF3662">
      <w:pPr>
        <w:jc w:val="right"/>
        <w:rPr>
          <w:rFonts w:ascii="GHEA Grapalat" w:hAnsi="GHEA Grapalat" w:cs="GHEA Grapalat"/>
          <w:i/>
          <w:sz w:val="18"/>
          <w:szCs w:val="18"/>
        </w:rPr>
      </w:pPr>
    </w:p>
    <w:p w14:paraId="2BC413F0" w14:textId="77777777" w:rsidR="00565307" w:rsidRPr="007862B1" w:rsidRDefault="00565307" w:rsidP="00EF3662">
      <w:pPr>
        <w:jc w:val="right"/>
        <w:rPr>
          <w:rFonts w:ascii="GHEA Grapalat" w:hAnsi="GHEA Grapalat" w:cs="GHEA Grapalat"/>
          <w:i/>
          <w:sz w:val="18"/>
          <w:szCs w:val="18"/>
        </w:rPr>
      </w:pPr>
    </w:p>
    <w:p w14:paraId="1C3DA572" w14:textId="77777777" w:rsidR="00565307" w:rsidRPr="007862B1" w:rsidRDefault="00565307" w:rsidP="00EF3662">
      <w:pPr>
        <w:jc w:val="right"/>
        <w:rPr>
          <w:rFonts w:ascii="GHEA Grapalat" w:hAnsi="GHEA Grapalat" w:cs="GHEA Grapalat"/>
          <w:i/>
          <w:sz w:val="18"/>
          <w:szCs w:val="18"/>
        </w:rPr>
      </w:pPr>
    </w:p>
    <w:p w14:paraId="0400D64B" w14:textId="77777777" w:rsidR="00565307" w:rsidRPr="00287BCA" w:rsidRDefault="00565307" w:rsidP="00287BCA">
      <w:pPr>
        <w:jc w:val="both"/>
        <w:rPr>
          <w:rFonts w:ascii="GHEA Grapalat" w:hAnsi="GHEA Grapalat" w:cs="GHEA Grapalat"/>
          <w:i/>
          <w:sz w:val="18"/>
          <w:szCs w:val="18"/>
          <w:lang w:val="hy-AM"/>
        </w:rPr>
      </w:pPr>
    </w:p>
    <w:p w14:paraId="2F29A07D" w14:textId="77777777" w:rsidR="00565307" w:rsidRPr="00287BCA" w:rsidRDefault="00565307" w:rsidP="00EF3662">
      <w:pPr>
        <w:jc w:val="right"/>
        <w:rPr>
          <w:rFonts w:ascii="GHEA Grapalat" w:hAnsi="GHEA Grapalat" w:cs="GHEA Grapalat"/>
          <w:i/>
          <w:sz w:val="18"/>
          <w:szCs w:val="18"/>
          <w:lang w:val="hy-AM"/>
        </w:rPr>
      </w:pPr>
    </w:p>
    <w:p w14:paraId="6AFE9973" w14:textId="77777777" w:rsidR="00565307" w:rsidRPr="00287BCA" w:rsidRDefault="00565307" w:rsidP="00EF3662">
      <w:pPr>
        <w:jc w:val="right"/>
        <w:rPr>
          <w:rFonts w:ascii="GHEA Grapalat" w:hAnsi="GHEA Grapalat" w:cs="GHEA Grapalat"/>
          <w:i/>
          <w:sz w:val="18"/>
          <w:szCs w:val="18"/>
          <w:lang w:val="hy-AM"/>
        </w:rPr>
      </w:pPr>
    </w:p>
    <w:p w14:paraId="4451B9E7" w14:textId="77777777" w:rsidR="00565307" w:rsidRPr="00287BCA" w:rsidRDefault="00565307" w:rsidP="00EF3662">
      <w:pPr>
        <w:jc w:val="right"/>
        <w:rPr>
          <w:rFonts w:ascii="GHEA Grapalat" w:hAnsi="GHEA Grapalat" w:cs="GHEA Grapalat"/>
          <w:i/>
          <w:sz w:val="18"/>
          <w:szCs w:val="18"/>
          <w:lang w:val="hy-AM"/>
        </w:rPr>
      </w:pPr>
    </w:p>
    <w:p w14:paraId="0E55A6C4" w14:textId="77777777" w:rsidR="00B2572B" w:rsidRPr="00131E9C" w:rsidRDefault="00B2572B" w:rsidP="00EF3662">
      <w:pPr>
        <w:jc w:val="cente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11E76" w14:textId="77777777" w:rsidR="0059213B" w:rsidRDefault="0059213B">
      <w:r>
        <w:separator/>
      </w:r>
    </w:p>
  </w:endnote>
  <w:endnote w:type="continuationSeparator" w:id="0">
    <w:p w14:paraId="54A4FF39" w14:textId="77777777" w:rsidR="0059213B" w:rsidRDefault="00592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75432" w14:textId="77777777" w:rsidR="0059213B" w:rsidRDefault="0059213B">
      <w:r>
        <w:separator/>
      </w:r>
    </w:p>
  </w:footnote>
  <w:footnote w:type="continuationSeparator" w:id="0">
    <w:p w14:paraId="247C1181" w14:textId="77777777" w:rsidR="0059213B" w:rsidRDefault="0059213B">
      <w:r>
        <w:continuationSeparator/>
      </w:r>
    </w:p>
  </w:footnote>
  <w:footnote w:id="1">
    <w:p w14:paraId="4EA97DC4" w14:textId="77777777" w:rsidR="00E6596F" w:rsidDel="000677B2" w:rsidRDefault="00E6596F" w:rsidP="008A0DF4">
      <w:pPr>
        <w:pStyle w:val="FootnoteText"/>
        <w:jc w:val="both"/>
        <w:rPr>
          <w:del w:id="3" w:author="Sergey Shahnazaryan" w:date="2019-10-25T09:28:00Z"/>
        </w:rPr>
      </w:pPr>
      <w:r>
        <w:rPr>
          <w:vertAlign w:val="superscript"/>
          <w:lang w:val="en-US"/>
        </w:rPr>
        <w:t>7</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27BC1307" w14:textId="77777777" w:rsidR="00E6596F" w:rsidRPr="006A626F" w:rsidRDefault="00E6596F" w:rsidP="008E5495">
      <w:pPr>
        <w:pStyle w:val="FootnoteText"/>
        <w:jc w:val="both"/>
        <w:rPr>
          <w:lang w:val="af-ZA"/>
        </w:rPr>
      </w:pPr>
      <w:r w:rsidRPr="006A626F">
        <w:rPr>
          <w:color w:val="000000"/>
          <w:vertAlign w:val="superscript"/>
          <w:lang w:val="af-ZA"/>
        </w:rPr>
        <w:t>9</w:t>
      </w:r>
      <w:r w:rsidRPr="00F939A5">
        <w:rPr>
          <w:rFonts w:ascii="GHEA Grapalat" w:hAnsi="GHEA Grapalat" w:cs="Sylfaen"/>
          <w:i/>
          <w:sz w:val="16"/>
          <w:szCs w:val="16"/>
          <w:lang w:val="hy-AM"/>
        </w:rPr>
        <w:t>Ենթակետը</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հանվում</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է</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եթե</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հայտի</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ապահովման</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պահանջ</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սահմանված</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չէ</w:t>
      </w:r>
      <w:r w:rsidRPr="006A626F">
        <w:rPr>
          <w:rFonts w:ascii="GHEA Grapalat" w:hAnsi="GHEA Grapalat" w:cs="Sylfaen"/>
          <w:i/>
          <w:sz w:val="16"/>
          <w:szCs w:val="16"/>
          <w:lang w:val="af-ZA"/>
        </w:rPr>
        <w:t>:</w:t>
      </w:r>
    </w:p>
  </w:footnote>
  <w:footnote w:id="3">
    <w:p w14:paraId="0EAB0233" w14:textId="77777777" w:rsidR="00E6596F" w:rsidRPr="00954C1B" w:rsidRDefault="00E6596F" w:rsidP="00402BC5">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F092B7A" w14:textId="77777777" w:rsidR="00E6596F" w:rsidRPr="004B72E3" w:rsidRDefault="00E6596F" w:rsidP="00402BC5">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4DD5D502" w14:textId="77777777" w:rsidR="00E6596F" w:rsidRPr="004B72E3" w:rsidRDefault="00E6596F" w:rsidP="00402BC5">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1F599AC0" w14:textId="77777777" w:rsidR="00E6596F" w:rsidRPr="00A70EAF" w:rsidRDefault="00E6596F" w:rsidP="00402BC5">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4B92763D" w14:textId="77777777" w:rsidR="00E6596F" w:rsidRPr="001B25D3" w:rsidRDefault="00E6596F" w:rsidP="00402BC5">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4CCEEEBB" w14:textId="77777777" w:rsidR="00E6596F" w:rsidRPr="001B25D3" w:rsidRDefault="00E6596F" w:rsidP="00402BC5">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39A95D57" w14:textId="77777777" w:rsidR="00E6596F" w:rsidRPr="001B25D3" w:rsidRDefault="00E6596F" w:rsidP="00402BC5">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16EB18A" w14:textId="77777777" w:rsidR="00E6596F" w:rsidRPr="00334EFB" w:rsidRDefault="00E6596F" w:rsidP="00402BC5">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6">
    <w:p w14:paraId="75D08077" w14:textId="77777777" w:rsidR="00E6596F" w:rsidRPr="003B135C" w:rsidRDefault="00E6596F">
      <w:pPr>
        <w:pStyle w:val="FootnoteText"/>
        <w:rPr>
          <w:rFonts w:ascii="GHEA Grapalat" w:hAnsi="GHEA Grapalat"/>
          <w:lang w:val="hy-AM"/>
        </w:rPr>
      </w:pPr>
      <w:r w:rsidRPr="0067632B">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Pr>
          <w:rFonts w:ascii="GHEA Grapalat" w:hAnsi="GHEA Grapalat" w:cs="Sylfaen"/>
          <w:i/>
          <w:sz w:val="16"/>
          <w:szCs w:val="16"/>
          <w:vertAlign w:val="superscript"/>
          <w:lang w:val="hy-AM"/>
        </w:rPr>
        <w:t>15</w:t>
      </w:r>
      <w:r w:rsidRPr="003B135C">
        <w:rPr>
          <w:rFonts w:ascii="GHEA Grapalat" w:hAnsi="GHEA Grapalat" w:cs="Sylfaen"/>
          <w:i/>
          <w:sz w:val="16"/>
          <w:szCs w:val="16"/>
          <w:vertAlign w:val="superscript"/>
          <w:lang w:val="hy-AM"/>
        </w:rP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3B135C">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3B135C">
        <w:rPr>
          <w:rFonts w:ascii="GHEA Grapalat" w:hAnsi="GHEA Grapalat"/>
          <w:lang w:val="hy-AM"/>
        </w:rPr>
        <w:t xml:space="preserve"> </w:t>
      </w:r>
    </w:p>
  </w:footnote>
  <w:footnote w:id="7">
    <w:p w14:paraId="5ADD49E4" w14:textId="77777777" w:rsidR="00E6596F" w:rsidRPr="00EC2CDE" w:rsidRDefault="00E6596F" w:rsidP="00EF4630">
      <w:pPr>
        <w:pStyle w:val="FootnoteText"/>
        <w:jc w:val="both"/>
        <w:rPr>
          <w:rFonts w:ascii="Sylfaen" w:hAnsi="Sylfaen" w:cs="Sylfaen"/>
          <w:lang w:val="af-ZA"/>
        </w:rPr>
      </w:pPr>
      <w:r w:rsidRPr="0067632B">
        <w:rPr>
          <w:rStyle w:val="FootnoteReference"/>
          <w:color w:val="FFFFFF"/>
        </w:rPr>
        <w:footnoteRef/>
      </w:r>
      <w:r w:rsidRPr="003053EF">
        <w:t xml:space="preserve"> </w:t>
      </w:r>
      <w:r>
        <w:rPr>
          <w:rFonts w:ascii="Sylfaen" w:hAnsi="Sylfaen"/>
          <w:vertAlign w:val="superscript"/>
          <w:lang w:val="hy-AM"/>
        </w:rPr>
        <w:t>16</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5CD3E7FF" w14:textId="77777777" w:rsidR="00E6596F" w:rsidRPr="001E7733" w:rsidRDefault="00E6596F"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48780285" w14:textId="77777777" w:rsidR="00E6596F" w:rsidRPr="0015088E" w:rsidRDefault="00E6596F"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3F057CD6" w14:textId="77777777" w:rsidR="00E6596F" w:rsidRPr="001E7733" w:rsidDel="00856FDE" w:rsidRDefault="00E6596F" w:rsidP="00B2572B">
      <w:pPr>
        <w:pStyle w:val="FootnoteText"/>
        <w:rPr>
          <w:del w:id="10" w:author="User" w:date="2019-05-26T09:57:00Z"/>
          <w:i/>
          <w:lang w:val="af-ZA"/>
        </w:rPr>
      </w:pPr>
    </w:p>
  </w:footnote>
  <w:footnote w:id="9">
    <w:p w14:paraId="4CD78132" w14:textId="77777777" w:rsidR="00E6596F" w:rsidRPr="00381A2C" w:rsidRDefault="00E6596F" w:rsidP="00AE492E">
      <w:pPr>
        <w:pStyle w:val="FootnoteText"/>
        <w:rPr>
          <w:rFonts w:ascii="Sylfaen" w:hAnsi="Sylfaen"/>
        </w:rPr>
      </w:pPr>
      <w:r>
        <w:rPr>
          <w:rStyle w:val="FootnoteReference"/>
        </w:rPr>
        <w:footnoteRef/>
      </w:r>
      <w: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0">
    <w:p w14:paraId="246B1F1E" w14:textId="77777777" w:rsidR="00E6596F" w:rsidRPr="001D3B01" w:rsidRDefault="00E6596F" w:rsidP="00AE492E">
      <w:pPr>
        <w:pStyle w:val="FootnoteText"/>
        <w:rPr>
          <w:rFonts w:ascii="Sylfaen" w:hAnsi="Sylfaen"/>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4CFB6A18" w14:textId="77777777" w:rsidR="00E6596F" w:rsidRPr="002A4619" w:rsidRDefault="00E6596F" w:rsidP="00AE492E">
      <w:pPr>
        <w:pStyle w:val="FootnoteText"/>
        <w:jc w:val="both"/>
        <w:rPr>
          <w:rFonts w:ascii="GHEA Grapalat" w:hAnsi="GHEA Grapalat"/>
          <w:i/>
          <w:sz w:val="16"/>
          <w:szCs w:val="24"/>
          <w:lang w:val="hy-AM" w:eastAsia="en-US"/>
        </w:rPr>
      </w:pPr>
      <w:r>
        <w:rPr>
          <w:rStyle w:val="FootnoteReference"/>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6421E977" w14:textId="77777777" w:rsidR="00E6596F" w:rsidRPr="004C75A4" w:rsidRDefault="00E6596F" w:rsidP="00AE492E">
      <w:pPr>
        <w:pStyle w:val="FootnoteText"/>
        <w:rPr>
          <w:rFonts w:ascii="Sylfaen" w:hAnsi="Sylfaen"/>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040676C4" w14:textId="77777777" w:rsidR="00E6596F" w:rsidRPr="004C75A4" w:rsidRDefault="00E6596F" w:rsidP="00AE492E">
      <w:pPr>
        <w:pStyle w:val="FootnoteText"/>
        <w:rPr>
          <w:rFonts w:ascii="Sylfaen" w:hAnsi="Sylfaen"/>
          <w:lang w:val="hy-AM"/>
        </w:rPr>
      </w:pPr>
      <w:r>
        <w:rPr>
          <w:rStyle w:val="FootnoteReference"/>
        </w:rPr>
        <w:footnoteRef/>
      </w:r>
      <w: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0706EC56" w14:textId="77777777" w:rsidR="00E6596F" w:rsidRPr="004C75A4" w:rsidRDefault="00E6596F" w:rsidP="00AE492E">
      <w:pPr>
        <w:pStyle w:val="FootnoteText"/>
        <w:rPr>
          <w:rFonts w:ascii="Sylfaen" w:hAnsi="Sylfaen"/>
        </w:rPr>
      </w:pPr>
      <w:r>
        <w:rPr>
          <w:rStyle w:val="FootnoteReference"/>
        </w:rPr>
        <w:footnoteRef/>
      </w:r>
      <w: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2FA55C63" w14:textId="77777777" w:rsidR="00E6596F" w:rsidRPr="0027235A" w:rsidRDefault="00E6596F" w:rsidP="00AE492E">
      <w:pPr>
        <w:pStyle w:val="FootnoteText"/>
        <w:rPr>
          <w:rFonts w:ascii="Sylfaen" w:hAnsi="Sylfaen"/>
          <w:lang w:val="hy-AM"/>
        </w:rPr>
      </w:pPr>
      <w:r>
        <w:rPr>
          <w:rStyle w:val="FootnoteReference"/>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495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B643CC7"/>
    <w:multiLevelType w:val="multilevel"/>
    <w:tmpl w:val="9C304AA8"/>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abstractNumId w:val="8"/>
  </w:num>
  <w:num w:numId="2">
    <w:abstractNumId w:val="10"/>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4"/>
  </w:num>
  <w:num w:numId="7">
    <w:abstractNumId w:val="7"/>
  </w:num>
  <w:num w:numId="8">
    <w:abstractNumId w:val="2"/>
  </w:num>
  <w:num w:numId="9">
    <w:abstractNumId w:val="3"/>
  </w:num>
  <w:num w:numId="10">
    <w:abstractNumId w:val="9"/>
  </w:num>
  <w:num w:numId="1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8EA"/>
    <w:rsid w:val="00002C23"/>
    <w:rsid w:val="000031E3"/>
    <w:rsid w:val="000033BC"/>
    <w:rsid w:val="00003DF0"/>
    <w:rsid w:val="000046F6"/>
    <w:rsid w:val="000058C9"/>
    <w:rsid w:val="000058CF"/>
    <w:rsid w:val="00005D30"/>
    <w:rsid w:val="000076A1"/>
    <w:rsid w:val="0000776B"/>
    <w:rsid w:val="00010BCA"/>
    <w:rsid w:val="00012347"/>
    <w:rsid w:val="00012E2C"/>
    <w:rsid w:val="00013093"/>
    <w:rsid w:val="000132F3"/>
    <w:rsid w:val="00013C24"/>
    <w:rsid w:val="000140B5"/>
    <w:rsid w:val="000149F3"/>
    <w:rsid w:val="00017484"/>
    <w:rsid w:val="000206DA"/>
    <w:rsid w:val="00020C83"/>
    <w:rsid w:val="000211FA"/>
    <w:rsid w:val="00021831"/>
    <w:rsid w:val="00021C2E"/>
    <w:rsid w:val="00022DC8"/>
    <w:rsid w:val="00023384"/>
    <w:rsid w:val="000238FE"/>
    <w:rsid w:val="000246E6"/>
    <w:rsid w:val="00024D35"/>
    <w:rsid w:val="00025353"/>
    <w:rsid w:val="00026351"/>
    <w:rsid w:val="00026FA4"/>
    <w:rsid w:val="000271DE"/>
    <w:rsid w:val="000275BF"/>
    <w:rsid w:val="00027944"/>
    <w:rsid w:val="00030D40"/>
    <w:rsid w:val="0003123E"/>
    <w:rsid w:val="000312D9"/>
    <w:rsid w:val="000313A6"/>
    <w:rsid w:val="00032791"/>
    <w:rsid w:val="000330A3"/>
    <w:rsid w:val="00033946"/>
    <w:rsid w:val="00033B20"/>
    <w:rsid w:val="00034390"/>
    <w:rsid w:val="0003466E"/>
    <w:rsid w:val="00034B88"/>
    <w:rsid w:val="00034CED"/>
    <w:rsid w:val="000356CC"/>
    <w:rsid w:val="0003677C"/>
    <w:rsid w:val="0003687E"/>
    <w:rsid w:val="00037DDE"/>
    <w:rsid w:val="000408D8"/>
    <w:rsid w:val="0004369D"/>
    <w:rsid w:val="0004387F"/>
    <w:rsid w:val="00046BAC"/>
    <w:rsid w:val="0004724F"/>
    <w:rsid w:val="00050A22"/>
    <w:rsid w:val="00051490"/>
    <w:rsid w:val="00051B7F"/>
    <w:rsid w:val="000521E1"/>
    <w:rsid w:val="00052AF7"/>
    <w:rsid w:val="00052F61"/>
    <w:rsid w:val="000537DC"/>
    <w:rsid w:val="000537FF"/>
    <w:rsid w:val="00053BFB"/>
    <w:rsid w:val="000545B4"/>
    <w:rsid w:val="000550DA"/>
    <w:rsid w:val="00055129"/>
    <w:rsid w:val="00055195"/>
    <w:rsid w:val="00055BBB"/>
    <w:rsid w:val="00055CC2"/>
    <w:rsid w:val="00056516"/>
    <w:rsid w:val="00056AB4"/>
    <w:rsid w:val="00057264"/>
    <w:rsid w:val="00057588"/>
    <w:rsid w:val="000604CF"/>
    <w:rsid w:val="00060FB1"/>
    <w:rsid w:val="0006220B"/>
    <w:rsid w:val="0006311D"/>
    <w:rsid w:val="00063382"/>
    <w:rsid w:val="0006346D"/>
    <w:rsid w:val="000636FF"/>
    <w:rsid w:val="00065C3B"/>
    <w:rsid w:val="00066AC8"/>
    <w:rsid w:val="000677B2"/>
    <w:rsid w:val="00067967"/>
    <w:rsid w:val="000704B9"/>
    <w:rsid w:val="00070DBB"/>
    <w:rsid w:val="00071D1C"/>
    <w:rsid w:val="00073430"/>
    <w:rsid w:val="000735B0"/>
    <w:rsid w:val="00073A04"/>
    <w:rsid w:val="00073A09"/>
    <w:rsid w:val="00075997"/>
    <w:rsid w:val="00075FE8"/>
    <w:rsid w:val="00077062"/>
    <w:rsid w:val="00077BB9"/>
    <w:rsid w:val="00080C4E"/>
    <w:rsid w:val="00080E73"/>
    <w:rsid w:val="00081E7C"/>
    <w:rsid w:val="000822C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00"/>
    <w:rsid w:val="000B033F"/>
    <w:rsid w:val="000B1088"/>
    <w:rsid w:val="000B150A"/>
    <w:rsid w:val="000B259E"/>
    <w:rsid w:val="000B4CF4"/>
    <w:rsid w:val="000B5AE5"/>
    <w:rsid w:val="000B700B"/>
    <w:rsid w:val="000B7641"/>
    <w:rsid w:val="000B7C54"/>
    <w:rsid w:val="000B7E09"/>
    <w:rsid w:val="000C0396"/>
    <w:rsid w:val="000C062F"/>
    <w:rsid w:val="000C0A9D"/>
    <w:rsid w:val="000C165F"/>
    <w:rsid w:val="000C3293"/>
    <w:rsid w:val="000C36C6"/>
    <w:rsid w:val="000C50BE"/>
    <w:rsid w:val="000C5259"/>
    <w:rsid w:val="000C5284"/>
    <w:rsid w:val="000C5A09"/>
    <w:rsid w:val="000C6F81"/>
    <w:rsid w:val="000D07E4"/>
    <w:rsid w:val="000D094F"/>
    <w:rsid w:val="000D10F1"/>
    <w:rsid w:val="000D16B6"/>
    <w:rsid w:val="000D2054"/>
    <w:rsid w:val="000D2527"/>
    <w:rsid w:val="000D30CC"/>
    <w:rsid w:val="000D3188"/>
    <w:rsid w:val="000D34C8"/>
    <w:rsid w:val="000D3B6D"/>
    <w:rsid w:val="000D4471"/>
    <w:rsid w:val="000D52A5"/>
    <w:rsid w:val="000D5766"/>
    <w:rsid w:val="000D590A"/>
    <w:rsid w:val="000D5AE3"/>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26E"/>
    <w:rsid w:val="000E4C35"/>
    <w:rsid w:val="000E5257"/>
    <w:rsid w:val="000E627E"/>
    <w:rsid w:val="000E7612"/>
    <w:rsid w:val="000E79BD"/>
    <w:rsid w:val="000F008F"/>
    <w:rsid w:val="000F04A2"/>
    <w:rsid w:val="000F109E"/>
    <w:rsid w:val="000F176D"/>
    <w:rsid w:val="000F24CE"/>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9B1"/>
    <w:rsid w:val="000F6E48"/>
    <w:rsid w:val="000F7026"/>
    <w:rsid w:val="000F7AE0"/>
    <w:rsid w:val="0010050E"/>
    <w:rsid w:val="00101445"/>
    <w:rsid w:val="00101C9A"/>
    <w:rsid w:val="00101F06"/>
    <w:rsid w:val="00102291"/>
    <w:rsid w:val="0010323D"/>
    <w:rsid w:val="00103BDF"/>
    <w:rsid w:val="00104861"/>
    <w:rsid w:val="00105C5A"/>
    <w:rsid w:val="00106365"/>
    <w:rsid w:val="00106D44"/>
    <w:rsid w:val="00106DEE"/>
    <w:rsid w:val="00106F3B"/>
    <w:rsid w:val="0010767A"/>
    <w:rsid w:val="00110D13"/>
    <w:rsid w:val="00113F0D"/>
    <w:rsid w:val="0011572E"/>
    <w:rsid w:val="00115905"/>
    <w:rsid w:val="001159FA"/>
    <w:rsid w:val="00115E66"/>
    <w:rsid w:val="0011611E"/>
    <w:rsid w:val="00116E47"/>
    <w:rsid w:val="00117020"/>
    <w:rsid w:val="00117964"/>
    <w:rsid w:val="00117DAA"/>
    <w:rsid w:val="00122A6A"/>
    <w:rsid w:val="001242C4"/>
    <w:rsid w:val="00124461"/>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3BD7"/>
    <w:rsid w:val="00143E8C"/>
    <w:rsid w:val="0014472E"/>
    <w:rsid w:val="00144F73"/>
    <w:rsid w:val="001458D6"/>
    <w:rsid w:val="00145CC3"/>
    <w:rsid w:val="00146DAE"/>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8CF"/>
    <w:rsid w:val="001724D7"/>
    <w:rsid w:val="00172BD7"/>
    <w:rsid w:val="001732FB"/>
    <w:rsid w:val="00173380"/>
    <w:rsid w:val="00174FE1"/>
    <w:rsid w:val="00175F8F"/>
    <w:rsid w:val="00175FDC"/>
    <w:rsid w:val="001763F5"/>
    <w:rsid w:val="001765B8"/>
    <w:rsid w:val="00176A38"/>
    <w:rsid w:val="00176A92"/>
    <w:rsid w:val="00177245"/>
    <w:rsid w:val="00177A5C"/>
    <w:rsid w:val="00177D71"/>
    <w:rsid w:val="00180492"/>
    <w:rsid w:val="001808AF"/>
    <w:rsid w:val="00180EB9"/>
    <w:rsid w:val="00180EE9"/>
    <w:rsid w:val="00181C60"/>
    <w:rsid w:val="00181F0F"/>
    <w:rsid w:val="00181F75"/>
    <w:rsid w:val="00183004"/>
    <w:rsid w:val="0018301A"/>
    <w:rsid w:val="001830FF"/>
    <w:rsid w:val="001834D3"/>
    <w:rsid w:val="00183FEA"/>
    <w:rsid w:val="00184D18"/>
    <w:rsid w:val="00184D86"/>
    <w:rsid w:val="00184F17"/>
    <w:rsid w:val="0018560E"/>
    <w:rsid w:val="00185684"/>
    <w:rsid w:val="0018591C"/>
    <w:rsid w:val="00185DF9"/>
    <w:rsid w:val="0018602E"/>
    <w:rsid w:val="00191D5F"/>
    <w:rsid w:val="00192606"/>
    <w:rsid w:val="00192A1F"/>
    <w:rsid w:val="001932A7"/>
    <w:rsid w:val="00193871"/>
    <w:rsid w:val="00194598"/>
    <w:rsid w:val="00194DBD"/>
    <w:rsid w:val="001954E5"/>
    <w:rsid w:val="00195835"/>
    <w:rsid w:val="00195F24"/>
    <w:rsid w:val="00196487"/>
    <w:rsid w:val="001966C5"/>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70"/>
    <w:rsid w:val="001B1476"/>
    <w:rsid w:val="001B1FC4"/>
    <w:rsid w:val="001B21A3"/>
    <w:rsid w:val="001B365B"/>
    <w:rsid w:val="001B37D2"/>
    <w:rsid w:val="001B45A9"/>
    <w:rsid w:val="001B478E"/>
    <w:rsid w:val="001B6FCF"/>
    <w:rsid w:val="001B7698"/>
    <w:rsid w:val="001C07C6"/>
    <w:rsid w:val="001C0849"/>
    <w:rsid w:val="001C0B2D"/>
    <w:rsid w:val="001C3D83"/>
    <w:rsid w:val="001C3F6C"/>
    <w:rsid w:val="001C53E8"/>
    <w:rsid w:val="001C76F7"/>
    <w:rsid w:val="001C798B"/>
    <w:rsid w:val="001C7C1A"/>
    <w:rsid w:val="001D1139"/>
    <w:rsid w:val="001D173D"/>
    <w:rsid w:val="001D1D00"/>
    <w:rsid w:val="001D2D62"/>
    <w:rsid w:val="001D5FF7"/>
    <w:rsid w:val="001D6531"/>
    <w:rsid w:val="001D7228"/>
    <w:rsid w:val="001D74FA"/>
    <w:rsid w:val="001D78C5"/>
    <w:rsid w:val="001E0216"/>
    <w:rsid w:val="001E17BA"/>
    <w:rsid w:val="001E2794"/>
    <w:rsid w:val="001E2814"/>
    <w:rsid w:val="001E36C8"/>
    <w:rsid w:val="001E3A7F"/>
    <w:rsid w:val="001E55B2"/>
    <w:rsid w:val="001E5866"/>
    <w:rsid w:val="001E6CEB"/>
    <w:rsid w:val="001E7047"/>
    <w:rsid w:val="001E7733"/>
    <w:rsid w:val="001F0335"/>
    <w:rsid w:val="001F0371"/>
    <w:rsid w:val="001F1DF0"/>
    <w:rsid w:val="001F3237"/>
    <w:rsid w:val="001F330F"/>
    <w:rsid w:val="001F3550"/>
    <w:rsid w:val="001F386B"/>
    <w:rsid w:val="001F4A05"/>
    <w:rsid w:val="001F4F78"/>
    <w:rsid w:val="001F5FDE"/>
    <w:rsid w:val="001F6578"/>
    <w:rsid w:val="001F6E06"/>
    <w:rsid w:val="001F760C"/>
    <w:rsid w:val="00201683"/>
    <w:rsid w:val="002017CB"/>
    <w:rsid w:val="00201DA0"/>
    <w:rsid w:val="00201F2E"/>
    <w:rsid w:val="00202F4D"/>
    <w:rsid w:val="002032CE"/>
    <w:rsid w:val="00203917"/>
    <w:rsid w:val="00204B03"/>
    <w:rsid w:val="00204CB9"/>
    <w:rsid w:val="00204E53"/>
    <w:rsid w:val="00205689"/>
    <w:rsid w:val="002056EB"/>
    <w:rsid w:val="0020701A"/>
    <w:rsid w:val="002073DA"/>
    <w:rsid w:val="00207CF7"/>
    <w:rsid w:val="00207D84"/>
    <w:rsid w:val="002100B3"/>
    <w:rsid w:val="002101F2"/>
    <w:rsid w:val="002106E6"/>
    <w:rsid w:val="00210BDD"/>
    <w:rsid w:val="00210F0C"/>
    <w:rsid w:val="00211425"/>
    <w:rsid w:val="002115A9"/>
    <w:rsid w:val="0021339A"/>
    <w:rsid w:val="0021356C"/>
    <w:rsid w:val="002137E6"/>
    <w:rsid w:val="00213E8E"/>
    <w:rsid w:val="00213EB8"/>
    <w:rsid w:val="00213F87"/>
    <w:rsid w:val="00217710"/>
    <w:rsid w:val="00220491"/>
    <w:rsid w:val="00220ACB"/>
    <w:rsid w:val="00220AEB"/>
    <w:rsid w:val="00220C7C"/>
    <w:rsid w:val="00221888"/>
    <w:rsid w:val="002218FE"/>
    <w:rsid w:val="002240AB"/>
    <w:rsid w:val="00224D14"/>
    <w:rsid w:val="002250D8"/>
    <w:rsid w:val="0022515E"/>
    <w:rsid w:val="002252CD"/>
    <w:rsid w:val="00226412"/>
    <w:rsid w:val="002273AD"/>
    <w:rsid w:val="0022770A"/>
    <w:rsid w:val="00227C9F"/>
    <w:rsid w:val="00227EF5"/>
    <w:rsid w:val="00230B12"/>
    <w:rsid w:val="00230C8F"/>
    <w:rsid w:val="0023114E"/>
    <w:rsid w:val="0023282B"/>
    <w:rsid w:val="0023354E"/>
    <w:rsid w:val="00233E3C"/>
    <w:rsid w:val="00234B1A"/>
    <w:rsid w:val="0023537A"/>
    <w:rsid w:val="0023571C"/>
    <w:rsid w:val="00236B75"/>
    <w:rsid w:val="0024027D"/>
    <w:rsid w:val="00240289"/>
    <w:rsid w:val="0024041A"/>
    <w:rsid w:val="0024186B"/>
    <w:rsid w:val="0024205E"/>
    <w:rsid w:val="00242292"/>
    <w:rsid w:val="00244642"/>
    <w:rsid w:val="00244B38"/>
    <w:rsid w:val="00246A7D"/>
    <w:rsid w:val="00246F46"/>
    <w:rsid w:val="0025145E"/>
    <w:rsid w:val="00251E84"/>
    <w:rsid w:val="00252538"/>
    <w:rsid w:val="00252C9C"/>
    <w:rsid w:val="00252E8F"/>
    <w:rsid w:val="002542AE"/>
    <w:rsid w:val="00254A36"/>
    <w:rsid w:val="002559B9"/>
    <w:rsid w:val="00257773"/>
    <w:rsid w:val="00260569"/>
    <w:rsid w:val="00260E64"/>
    <w:rsid w:val="00261272"/>
    <w:rsid w:val="0026158D"/>
    <w:rsid w:val="00262696"/>
    <w:rsid w:val="00263035"/>
    <w:rsid w:val="00263094"/>
    <w:rsid w:val="00263C42"/>
    <w:rsid w:val="00263D72"/>
    <w:rsid w:val="00263E28"/>
    <w:rsid w:val="0026426F"/>
    <w:rsid w:val="0026557B"/>
    <w:rsid w:val="00265D18"/>
    <w:rsid w:val="002665A4"/>
    <w:rsid w:val="002671C1"/>
    <w:rsid w:val="0027052A"/>
    <w:rsid w:val="00270AF6"/>
    <w:rsid w:val="00270D59"/>
    <w:rsid w:val="00271C52"/>
    <w:rsid w:val="00271CD8"/>
    <w:rsid w:val="00271DF6"/>
    <w:rsid w:val="0027208C"/>
    <w:rsid w:val="0027288B"/>
    <w:rsid w:val="002737E0"/>
    <w:rsid w:val="002738E8"/>
    <w:rsid w:val="00273A88"/>
    <w:rsid w:val="00273B4F"/>
    <w:rsid w:val="00274353"/>
    <w:rsid w:val="0027499F"/>
    <w:rsid w:val="00274BDF"/>
    <w:rsid w:val="00274F0E"/>
    <w:rsid w:val="002754C4"/>
    <w:rsid w:val="00275F06"/>
    <w:rsid w:val="00276398"/>
    <w:rsid w:val="00276441"/>
    <w:rsid w:val="00276B03"/>
    <w:rsid w:val="00277F14"/>
    <w:rsid w:val="0028014C"/>
    <w:rsid w:val="00280E91"/>
    <w:rsid w:val="00281740"/>
    <w:rsid w:val="00281D16"/>
    <w:rsid w:val="00283198"/>
    <w:rsid w:val="0028362D"/>
    <w:rsid w:val="00283E26"/>
    <w:rsid w:val="00283F0A"/>
    <w:rsid w:val="002846B1"/>
    <w:rsid w:val="00285D2B"/>
    <w:rsid w:val="00286AD3"/>
    <w:rsid w:val="00286D41"/>
    <w:rsid w:val="0028726A"/>
    <w:rsid w:val="002877FC"/>
    <w:rsid w:val="00287968"/>
    <w:rsid w:val="00287BCA"/>
    <w:rsid w:val="00291919"/>
    <w:rsid w:val="00291EFF"/>
    <w:rsid w:val="002926D4"/>
    <w:rsid w:val="00293A21"/>
    <w:rsid w:val="00293A25"/>
    <w:rsid w:val="00293A76"/>
    <w:rsid w:val="002941F2"/>
    <w:rsid w:val="00294BD5"/>
    <w:rsid w:val="00294FFF"/>
    <w:rsid w:val="0029515A"/>
    <w:rsid w:val="00296466"/>
    <w:rsid w:val="00296A9F"/>
    <w:rsid w:val="00296F9E"/>
    <w:rsid w:val="00297C98"/>
    <w:rsid w:val="002A058F"/>
    <w:rsid w:val="002A10B2"/>
    <w:rsid w:val="002A1FAC"/>
    <w:rsid w:val="002A1FC4"/>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2D9"/>
    <w:rsid w:val="002B155B"/>
    <w:rsid w:val="002B1ABE"/>
    <w:rsid w:val="002B1FC7"/>
    <w:rsid w:val="002B24A4"/>
    <w:rsid w:val="002B24E8"/>
    <w:rsid w:val="002B32D6"/>
    <w:rsid w:val="002B33CF"/>
    <w:rsid w:val="002B3E53"/>
    <w:rsid w:val="002B4FD9"/>
    <w:rsid w:val="002B5595"/>
    <w:rsid w:val="002B5885"/>
    <w:rsid w:val="002B5F87"/>
    <w:rsid w:val="002B61FC"/>
    <w:rsid w:val="002B7388"/>
    <w:rsid w:val="002B7594"/>
    <w:rsid w:val="002B7B58"/>
    <w:rsid w:val="002C071B"/>
    <w:rsid w:val="002C0D0C"/>
    <w:rsid w:val="002C0D78"/>
    <w:rsid w:val="002C0DD6"/>
    <w:rsid w:val="002C1050"/>
    <w:rsid w:val="002C1AE5"/>
    <w:rsid w:val="002C205F"/>
    <w:rsid w:val="002C27EB"/>
    <w:rsid w:val="002C2AAB"/>
    <w:rsid w:val="002C3CAA"/>
    <w:rsid w:val="002C4DBF"/>
    <w:rsid w:val="002C5EA7"/>
    <w:rsid w:val="002C653D"/>
    <w:rsid w:val="002C6CF7"/>
    <w:rsid w:val="002C7037"/>
    <w:rsid w:val="002D02FE"/>
    <w:rsid w:val="002D0689"/>
    <w:rsid w:val="002D1AAA"/>
    <w:rsid w:val="002D20E8"/>
    <w:rsid w:val="002D236D"/>
    <w:rsid w:val="002D30B7"/>
    <w:rsid w:val="002D3C61"/>
    <w:rsid w:val="002D4250"/>
    <w:rsid w:val="002D4575"/>
    <w:rsid w:val="002D5374"/>
    <w:rsid w:val="002D5CF0"/>
    <w:rsid w:val="002D601F"/>
    <w:rsid w:val="002E0768"/>
    <w:rsid w:val="002E0877"/>
    <w:rsid w:val="002E0966"/>
    <w:rsid w:val="002E3165"/>
    <w:rsid w:val="002E3A24"/>
    <w:rsid w:val="002E3B65"/>
    <w:rsid w:val="002E4305"/>
    <w:rsid w:val="002E4D37"/>
    <w:rsid w:val="002E52A2"/>
    <w:rsid w:val="002E530A"/>
    <w:rsid w:val="002E531D"/>
    <w:rsid w:val="002E67D3"/>
    <w:rsid w:val="002E79A1"/>
    <w:rsid w:val="002E7EE1"/>
    <w:rsid w:val="002F0ADE"/>
    <w:rsid w:val="002F0F62"/>
    <w:rsid w:val="002F13C9"/>
    <w:rsid w:val="002F1AB3"/>
    <w:rsid w:val="002F1F72"/>
    <w:rsid w:val="002F2B23"/>
    <w:rsid w:val="002F2C5F"/>
    <w:rsid w:val="002F2CE0"/>
    <w:rsid w:val="002F35FE"/>
    <w:rsid w:val="002F6164"/>
    <w:rsid w:val="002F69C9"/>
    <w:rsid w:val="002F6FA0"/>
    <w:rsid w:val="002F73BC"/>
    <w:rsid w:val="002F7649"/>
    <w:rsid w:val="002F7A7E"/>
    <w:rsid w:val="00301193"/>
    <w:rsid w:val="0030129D"/>
    <w:rsid w:val="00301705"/>
    <w:rsid w:val="003029D3"/>
    <w:rsid w:val="00303732"/>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41B6"/>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27E"/>
    <w:rsid w:val="00326507"/>
    <w:rsid w:val="00327436"/>
    <w:rsid w:val="003275D4"/>
    <w:rsid w:val="003318D2"/>
    <w:rsid w:val="00333314"/>
    <w:rsid w:val="003337C3"/>
    <w:rsid w:val="00334564"/>
    <w:rsid w:val="00334B2F"/>
    <w:rsid w:val="0033564D"/>
    <w:rsid w:val="0033571F"/>
    <w:rsid w:val="00335C2A"/>
    <w:rsid w:val="00336F9A"/>
    <w:rsid w:val="00337436"/>
    <w:rsid w:val="00337B83"/>
    <w:rsid w:val="00340083"/>
    <w:rsid w:val="0034032A"/>
    <w:rsid w:val="003414F9"/>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17CC"/>
    <w:rsid w:val="0035254C"/>
    <w:rsid w:val="00352DB8"/>
    <w:rsid w:val="00353890"/>
    <w:rsid w:val="00355533"/>
    <w:rsid w:val="0035555B"/>
    <w:rsid w:val="003572A0"/>
    <w:rsid w:val="003579C1"/>
    <w:rsid w:val="00357A33"/>
    <w:rsid w:val="00357AA2"/>
    <w:rsid w:val="00357AFA"/>
    <w:rsid w:val="00357D48"/>
    <w:rsid w:val="00357E1B"/>
    <w:rsid w:val="00361308"/>
    <w:rsid w:val="00361AD2"/>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5FD"/>
    <w:rsid w:val="00375D38"/>
    <w:rsid w:val="00375FD2"/>
    <w:rsid w:val="003760B7"/>
    <w:rsid w:val="00376D5B"/>
    <w:rsid w:val="00380721"/>
    <w:rsid w:val="00381658"/>
    <w:rsid w:val="0038317B"/>
    <w:rsid w:val="00383931"/>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32"/>
    <w:rsid w:val="00395D6D"/>
    <w:rsid w:val="0039646A"/>
    <w:rsid w:val="00396B26"/>
    <w:rsid w:val="00396D60"/>
    <w:rsid w:val="003972CC"/>
    <w:rsid w:val="00397DC0"/>
    <w:rsid w:val="003A0A31"/>
    <w:rsid w:val="003A145D"/>
    <w:rsid w:val="003A26B9"/>
    <w:rsid w:val="003A26E6"/>
    <w:rsid w:val="003A2BE0"/>
    <w:rsid w:val="003A377C"/>
    <w:rsid w:val="003A4EAA"/>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3A13"/>
    <w:rsid w:val="003B4A74"/>
    <w:rsid w:val="003B585C"/>
    <w:rsid w:val="003B5AE9"/>
    <w:rsid w:val="003B60D5"/>
    <w:rsid w:val="003B6791"/>
    <w:rsid w:val="003B681E"/>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78C"/>
    <w:rsid w:val="003D0075"/>
    <w:rsid w:val="003D0940"/>
    <w:rsid w:val="003D14E9"/>
    <w:rsid w:val="003D1A3B"/>
    <w:rsid w:val="003D1CF4"/>
    <w:rsid w:val="003D1FE3"/>
    <w:rsid w:val="003D39F7"/>
    <w:rsid w:val="003D4374"/>
    <w:rsid w:val="003D4EBF"/>
    <w:rsid w:val="003D56A5"/>
    <w:rsid w:val="003D615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6971"/>
    <w:rsid w:val="003E7802"/>
    <w:rsid w:val="003E7941"/>
    <w:rsid w:val="003F174C"/>
    <w:rsid w:val="003F19ED"/>
    <w:rsid w:val="003F1EEA"/>
    <w:rsid w:val="003F206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2BC5"/>
    <w:rsid w:val="00403109"/>
    <w:rsid w:val="00403BEB"/>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220"/>
    <w:rsid w:val="00412DE4"/>
    <w:rsid w:val="004134BB"/>
    <w:rsid w:val="00413A8A"/>
    <w:rsid w:val="00416F1E"/>
    <w:rsid w:val="00417104"/>
    <w:rsid w:val="00417553"/>
    <w:rsid w:val="004175B6"/>
    <w:rsid w:val="0041798E"/>
    <w:rsid w:val="0042084B"/>
    <w:rsid w:val="00422CA3"/>
    <w:rsid w:val="00423B75"/>
    <w:rsid w:val="00425AA6"/>
    <w:rsid w:val="00427635"/>
    <w:rsid w:val="00427B84"/>
    <w:rsid w:val="00427EAA"/>
    <w:rsid w:val="004306D6"/>
    <w:rsid w:val="00431998"/>
    <w:rsid w:val="004320F2"/>
    <w:rsid w:val="004329DF"/>
    <w:rsid w:val="00432D4C"/>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4BF"/>
    <w:rsid w:val="00443B7A"/>
    <w:rsid w:val="00444069"/>
    <w:rsid w:val="004452A8"/>
    <w:rsid w:val="004454D8"/>
    <w:rsid w:val="0044556F"/>
    <w:rsid w:val="004459DF"/>
    <w:rsid w:val="004460B1"/>
    <w:rsid w:val="0044660E"/>
    <w:rsid w:val="00447808"/>
    <w:rsid w:val="00447FFD"/>
    <w:rsid w:val="004504F0"/>
    <w:rsid w:val="00451441"/>
    <w:rsid w:val="00452816"/>
    <w:rsid w:val="00452896"/>
    <w:rsid w:val="004542A2"/>
    <w:rsid w:val="00454D73"/>
    <w:rsid w:val="0045525D"/>
    <w:rsid w:val="004553DE"/>
    <w:rsid w:val="00457745"/>
    <w:rsid w:val="00460CA5"/>
    <w:rsid w:val="00460DA9"/>
    <w:rsid w:val="0046188C"/>
    <w:rsid w:val="00461E48"/>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22BC"/>
    <w:rsid w:val="00472963"/>
    <w:rsid w:val="00472C41"/>
    <w:rsid w:val="00472E68"/>
    <w:rsid w:val="00473CF5"/>
    <w:rsid w:val="004749BD"/>
    <w:rsid w:val="00475521"/>
    <w:rsid w:val="00475591"/>
    <w:rsid w:val="0047619C"/>
    <w:rsid w:val="00476579"/>
    <w:rsid w:val="00476A47"/>
    <w:rsid w:val="00476AC4"/>
    <w:rsid w:val="00480162"/>
    <w:rsid w:val="004813B3"/>
    <w:rsid w:val="00483944"/>
    <w:rsid w:val="0048419C"/>
    <w:rsid w:val="00484FED"/>
    <w:rsid w:val="004859E2"/>
    <w:rsid w:val="004863E1"/>
    <w:rsid w:val="00486B55"/>
    <w:rsid w:val="0048749B"/>
    <w:rsid w:val="004874EC"/>
    <w:rsid w:val="0049127C"/>
    <w:rsid w:val="004919D6"/>
    <w:rsid w:val="0049223B"/>
    <w:rsid w:val="004929E4"/>
    <w:rsid w:val="00493AF9"/>
    <w:rsid w:val="00496E18"/>
    <w:rsid w:val="004974D8"/>
    <w:rsid w:val="004A0735"/>
    <w:rsid w:val="004A1734"/>
    <w:rsid w:val="004A1C5D"/>
    <w:rsid w:val="004A3051"/>
    <w:rsid w:val="004A4501"/>
    <w:rsid w:val="004A5F2A"/>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2EA1"/>
    <w:rsid w:val="004C3803"/>
    <w:rsid w:val="004C53A6"/>
    <w:rsid w:val="004C5CF3"/>
    <w:rsid w:val="004C74AE"/>
    <w:rsid w:val="004C77DB"/>
    <w:rsid w:val="004C7AA7"/>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943"/>
    <w:rsid w:val="004D7FB3"/>
    <w:rsid w:val="004E0423"/>
    <w:rsid w:val="004E0603"/>
    <w:rsid w:val="004E144F"/>
    <w:rsid w:val="004E1503"/>
    <w:rsid w:val="004E1977"/>
    <w:rsid w:val="004E1B0A"/>
    <w:rsid w:val="004E1C8E"/>
    <w:rsid w:val="004E27C5"/>
    <w:rsid w:val="004E2B77"/>
    <w:rsid w:val="004E2FC6"/>
    <w:rsid w:val="004E386A"/>
    <w:rsid w:val="004E4706"/>
    <w:rsid w:val="004E54F5"/>
    <w:rsid w:val="004E5843"/>
    <w:rsid w:val="004E6A12"/>
    <w:rsid w:val="004E6E9A"/>
    <w:rsid w:val="004F0E55"/>
    <w:rsid w:val="004F1DB0"/>
    <w:rsid w:val="004F2130"/>
    <w:rsid w:val="004F2639"/>
    <w:rsid w:val="004F2E2A"/>
    <w:rsid w:val="004F30DA"/>
    <w:rsid w:val="004F3B83"/>
    <w:rsid w:val="004F3F9B"/>
    <w:rsid w:val="004F4D14"/>
    <w:rsid w:val="004F5190"/>
    <w:rsid w:val="004F5518"/>
    <w:rsid w:val="004F5616"/>
    <w:rsid w:val="004F78EF"/>
    <w:rsid w:val="00501295"/>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D8D"/>
    <w:rsid w:val="00512292"/>
    <w:rsid w:val="0051230B"/>
    <w:rsid w:val="0051283A"/>
    <w:rsid w:val="00512D1F"/>
    <w:rsid w:val="0051341E"/>
    <w:rsid w:val="00513BF7"/>
    <w:rsid w:val="00513C9C"/>
    <w:rsid w:val="00514B2A"/>
    <w:rsid w:val="00514EC9"/>
    <w:rsid w:val="0051520A"/>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C17"/>
    <w:rsid w:val="00530DA1"/>
    <w:rsid w:val="00530F97"/>
    <w:rsid w:val="0053164D"/>
    <w:rsid w:val="00531F2F"/>
    <w:rsid w:val="00532105"/>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30D"/>
    <w:rsid w:val="005457B4"/>
    <w:rsid w:val="00545F4E"/>
    <w:rsid w:val="0054752B"/>
    <w:rsid w:val="0055186B"/>
    <w:rsid w:val="00551E52"/>
    <w:rsid w:val="005525A4"/>
    <w:rsid w:val="00552D6E"/>
    <w:rsid w:val="00553DFD"/>
    <w:rsid w:val="00556113"/>
    <w:rsid w:val="0055623A"/>
    <w:rsid w:val="005563D9"/>
    <w:rsid w:val="00557E3D"/>
    <w:rsid w:val="005608B5"/>
    <w:rsid w:val="00560961"/>
    <w:rsid w:val="00562765"/>
    <w:rsid w:val="00562EB1"/>
    <w:rsid w:val="00563192"/>
    <w:rsid w:val="0056331A"/>
    <w:rsid w:val="005639B0"/>
    <w:rsid w:val="00564FB7"/>
    <w:rsid w:val="00565307"/>
    <w:rsid w:val="0056571C"/>
    <w:rsid w:val="0056625A"/>
    <w:rsid w:val="00567040"/>
    <w:rsid w:val="005670AA"/>
    <w:rsid w:val="00570312"/>
    <w:rsid w:val="005716B8"/>
    <w:rsid w:val="00571702"/>
    <w:rsid w:val="00571F29"/>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481"/>
    <w:rsid w:val="005918A4"/>
    <w:rsid w:val="0059213B"/>
    <w:rsid w:val="00592A50"/>
    <w:rsid w:val="005939DE"/>
    <w:rsid w:val="0059404D"/>
    <w:rsid w:val="00594FEE"/>
    <w:rsid w:val="00595213"/>
    <w:rsid w:val="005953F4"/>
    <w:rsid w:val="005960B4"/>
    <w:rsid w:val="0059636E"/>
    <w:rsid w:val="005A0B0C"/>
    <w:rsid w:val="005A1236"/>
    <w:rsid w:val="005A16C6"/>
    <w:rsid w:val="005A1D54"/>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598A"/>
    <w:rsid w:val="005B6B3E"/>
    <w:rsid w:val="005B7350"/>
    <w:rsid w:val="005C1C00"/>
    <w:rsid w:val="005C4C12"/>
    <w:rsid w:val="005C4EBF"/>
    <w:rsid w:val="005C6159"/>
    <w:rsid w:val="005C7F9F"/>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209"/>
    <w:rsid w:val="005E3501"/>
    <w:rsid w:val="005E3FC4"/>
    <w:rsid w:val="005E4C8D"/>
    <w:rsid w:val="005E541F"/>
    <w:rsid w:val="005E573E"/>
    <w:rsid w:val="005E6606"/>
    <w:rsid w:val="005E6D42"/>
    <w:rsid w:val="005F1793"/>
    <w:rsid w:val="005F1B2A"/>
    <w:rsid w:val="005F1B96"/>
    <w:rsid w:val="005F1DBB"/>
    <w:rsid w:val="005F1F95"/>
    <w:rsid w:val="005F2F9A"/>
    <w:rsid w:val="005F35FC"/>
    <w:rsid w:val="005F4141"/>
    <w:rsid w:val="005F425D"/>
    <w:rsid w:val="005F4F3E"/>
    <w:rsid w:val="005F53F2"/>
    <w:rsid w:val="005F7C1D"/>
    <w:rsid w:val="00600DD3"/>
    <w:rsid w:val="006030D6"/>
    <w:rsid w:val="0060505A"/>
    <w:rsid w:val="0060526C"/>
    <w:rsid w:val="0060613B"/>
    <w:rsid w:val="00606328"/>
    <w:rsid w:val="0060652B"/>
    <w:rsid w:val="00606B84"/>
    <w:rsid w:val="0060715C"/>
    <w:rsid w:val="00607D6B"/>
    <w:rsid w:val="00611D0C"/>
    <w:rsid w:val="00613A7E"/>
    <w:rsid w:val="00614934"/>
    <w:rsid w:val="006149A5"/>
    <w:rsid w:val="00614A72"/>
    <w:rsid w:val="00615570"/>
    <w:rsid w:val="006158AD"/>
    <w:rsid w:val="00616808"/>
    <w:rsid w:val="00616971"/>
    <w:rsid w:val="006175DC"/>
    <w:rsid w:val="00617A6E"/>
    <w:rsid w:val="0062072A"/>
    <w:rsid w:val="00620934"/>
    <w:rsid w:val="00620AB7"/>
    <w:rsid w:val="00621350"/>
    <w:rsid w:val="00621D3B"/>
    <w:rsid w:val="00621FDC"/>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6D3"/>
    <w:rsid w:val="00631744"/>
    <w:rsid w:val="006322D7"/>
    <w:rsid w:val="00633389"/>
    <w:rsid w:val="0063395A"/>
    <w:rsid w:val="00633E1E"/>
    <w:rsid w:val="006341D0"/>
    <w:rsid w:val="00634DC9"/>
    <w:rsid w:val="00635D52"/>
    <w:rsid w:val="006369C8"/>
    <w:rsid w:val="006379E3"/>
    <w:rsid w:val="00637DAB"/>
    <w:rsid w:val="00640329"/>
    <w:rsid w:val="00641AD5"/>
    <w:rsid w:val="0064240C"/>
    <w:rsid w:val="00642EFE"/>
    <w:rsid w:val="00642F24"/>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18DE"/>
    <w:rsid w:val="00662165"/>
    <w:rsid w:val="00662623"/>
    <w:rsid w:val="0066349B"/>
    <w:rsid w:val="00664FD1"/>
    <w:rsid w:val="006657A3"/>
    <w:rsid w:val="006657EE"/>
    <w:rsid w:val="006662F6"/>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07C6"/>
    <w:rsid w:val="006818C6"/>
    <w:rsid w:val="00682D5C"/>
    <w:rsid w:val="00685962"/>
    <w:rsid w:val="00685A30"/>
    <w:rsid w:val="00685C48"/>
    <w:rsid w:val="00691009"/>
    <w:rsid w:val="006912BB"/>
    <w:rsid w:val="00692C09"/>
    <w:rsid w:val="00692FA3"/>
    <w:rsid w:val="00693C4E"/>
    <w:rsid w:val="00694407"/>
    <w:rsid w:val="006953B6"/>
    <w:rsid w:val="00695507"/>
    <w:rsid w:val="0069568D"/>
    <w:rsid w:val="006968E8"/>
    <w:rsid w:val="00697C38"/>
    <w:rsid w:val="006A006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B0116"/>
    <w:rsid w:val="006B0566"/>
    <w:rsid w:val="006B12CF"/>
    <w:rsid w:val="006B1E8A"/>
    <w:rsid w:val="006B2148"/>
    <w:rsid w:val="006B21E1"/>
    <w:rsid w:val="006B2824"/>
    <w:rsid w:val="006B2F02"/>
    <w:rsid w:val="006B3E66"/>
    <w:rsid w:val="006B4238"/>
    <w:rsid w:val="006B4368"/>
    <w:rsid w:val="006B47C1"/>
    <w:rsid w:val="006B5588"/>
    <w:rsid w:val="006B572D"/>
    <w:rsid w:val="006B5849"/>
    <w:rsid w:val="006B5A7D"/>
    <w:rsid w:val="006B6951"/>
    <w:rsid w:val="006B739E"/>
    <w:rsid w:val="006B7A24"/>
    <w:rsid w:val="006C08B6"/>
    <w:rsid w:val="006C11E0"/>
    <w:rsid w:val="006C1293"/>
    <w:rsid w:val="006C12EC"/>
    <w:rsid w:val="006C135E"/>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D7"/>
    <w:rsid w:val="006E732A"/>
    <w:rsid w:val="006E73AC"/>
    <w:rsid w:val="006E767C"/>
    <w:rsid w:val="006E7900"/>
    <w:rsid w:val="006E7947"/>
    <w:rsid w:val="006E7F44"/>
    <w:rsid w:val="006F012B"/>
    <w:rsid w:val="006F0D3F"/>
    <w:rsid w:val="006F1542"/>
    <w:rsid w:val="006F1805"/>
    <w:rsid w:val="006F1A8E"/>
    <w:rsid w:val="006F246F"/>
    <w:rsid w:val="006F2817"/>
    <w:rsid w:val="006F3234"/>
    <w:rsid w:val="006F3372"/>
    <w:rsid w:val="006F3B78"/>
    <w:rsid w:val="006F4227"/>
    <w:rsid w:val="006F49AA"/>
    <w:rsid w:val="006F6413"/>
    <w:rsid w:val="006F6C61"/>
    <w:rsid w:val="007003E1"/>
    <w:rsid w:val="00700C81"/>
    <w:rsid w:val="007010F4"/>
    <w:rsid w:val="00701157"/>
    <w:rsid w:val="007019EA"/>
    <w:rsid w:val="00701BB2"/>
    <w:rsid w:val="007032AC"/>
    <w:rsid w:val="00703303"/>
    <w:rsid w:val="007035C9"/>
    <w:rsid w:val="00703C74"/>
    <w:rsid w:val="00704862"/>
    <w:rsid w:val="00704898"/>
    <w:rsid w:val="00705492"/>
    <w:rsid w:val="00705706"/>
    <w:rsid w:val="0070731F"/>
    <w:rsid w:val="007074C8"/>
    <w:rsid w:val="00707B86"/>
    <w:rsid w:val="00712311"/>
    <w:rsid w:val="00712350"/>
    <w:rsid w:val="00712DB8"/>
    <w:rsid w:val="007131F4"/>
    <w:rsid w:val="00714C96"/>
    <w:rsid w:val="007154FC"/>
    <w:rsid w:val="00716680"/>
    <w:rsid w:val="0071687B"/>
    <w:rsid w:val="0071689A"/>
    <w:rsid w:val="00716DD3"/>
    <w:rsid w:val="00716F47"/>
    <w:rsid w:val="0071779B"/>
    <w:rsid w:val="007204FD"/>
    <w:rsid w:val="007210AC"/>
    <w:rsid w:val="00721CBC"/>
    <w:rsid w:val="007224D2"/>
    <w:rsid w:val="00722665"/>
    <w:rsid w:val="00722FDA"/>
    <w:rsid w:val="00723462"/>
    <w:rsid w:val="007248F1"/>
    <w:rsid w:val="00724B05"/>
    <w:rsid w:val="00725ED3"/>
    <w:rsid w:val="007268F5"/>
    <w:rsid w:val="00730FBF"/>
    <w:rsid w:val="00731BD1"/>
    <w:rsid w:val="00731D26"/>
    <w:rsid w:val="007329C7"/>
    <w:rsid w:val="0073400E"/>
    <w:rsid w:val="00735365"/>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6403"/>
    <w:rsid w:val="007471FF"/>
    <w:rsid w:val="00747893"/>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57D6D"/>
    <w:rsid w:val="007602A3"/>
    <w:rsid w:val="00760462"/>
    <w:rsid w:val="00760632"/>
    <w:rsid w:val="007607B8"/>
    <w:rsid w:val="00760CCC"/>
    <w:rsid w:val="00760E9B"/>
    <w:rsid w:val="0076368E"/>
    <w:rsid w:val="0076384C"/>
    <w:rsid w:val="00763EF7"/>
    <w:rsid w:val="00764AAD"/>
    <w:rsid w:val="0076559A"/>
    <w:rsid w:val="00765AFC"/>
    <w:rsid w:val="00767670"/>
    <w:rsid w:val="0076785A"/>
    <w:rsid w:val="00767AD3"/>
    <w:rsid w:val="00767B04"/>
    <w:rsid w:val="007706D9"/>
    <w:rsid w:val="00771A7D"/>
    <w:rsid w:val="00771A92"/>
    <w:rsid w:val="00771C0F"/>
    <w:rsid w:val="00771DCB"/>
    <w:rsid w:val="00772280"/>
    <w:rsid w:val="00772F69"/>
    <w:rsid w:val="00773485"/>
    <w:rsid w:val="0077364F"/>
    <w:rsid w:val="0077469B"/>
    <w:rsid w:val="00774C67"/>
    <w:rsid w:val="0077504D"/>
    <w:rsid w:val="00775CD1"/>
    <w:rsid w:val="007760A5"/>
    <w:rsid w:val="00776E6C"/>
    <w:rsid w:val="00780605"/>
    <w:rsid w:val="00780E3D"/>
    <w:rsid w:val="007811AE"/>
    <w:rsid w:val="007813EB"/>
    <w:rsid w:val="00781688"/>
    <w:rsid w:val="00782D3C"/>
    <w:rsid w:val="0078387F"/>
    <w:rsid w:val="007839E7"/>
    <w:rsid w:val="007842A9"/>
    <w:rsid w:val="00784B86"/>
    <w:rsid w:val="00784CB7"/>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4CFD"/>
    <w:rsid w:val="0079574B"/>
    <w:rsid w:val="00796076"/>
    <w:rsid w:val="007961A6"/>
    <w:rsid w:val="0079658F"/>
    <w:rsid w:val="007968A3"/>
    <w:rsid w:val="0079727E"/>
    <w:rsid w:val="00797748"/>
    <w:rsid w:val="007A024E"/>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A7F48"/>
    <w:rsid w:val="007B100D"/>
    <w:rsid w:val="007B17A9"/>
    <w:rsid w:val="007B188A"/>
    <w:rsid w:val="007B207A"/>
    <w:rsid w:val="007B32B1"/>
    <w:rsid w:val="007B36E4"/>
    <w:rsid w:val="007B3D9D"/>
    <w:rsid w:val="007B6811"/>
    <w:rsid w:val="007C009B"/>
    <w:rsid w:val="007C081F"/>
    <w:rsid w:val="007C0837"/>
    <w:rsid w:val="007C0ED9"/>
    <w:rsid w:val="007C13B3"/>
    <w:rsid w:val="007C15C5"/>
    <w:rsid w:val="007C1825"/>
    <w:rsid w:val="007C1D08"/>
    <w:rsid w:val="007C2175"/>
    <w:rsid w:val="007C2A00"/>
    <w:rsid w:val="007C2B99"/>
    <w:rsid w:val="007C3D16"/>
    <w:rsid w:val="007C3FF3"/>
    <w:rsid w:val="007C4876"/>
    <w:rsid w:val="007C49D4"/>
    <w:rsid w:val="007C55BD"/>
    <w:rsid w:val="007C5F44"/>
    <w:rsid w:val="007C6F4D"/>
    <w:rsid w:val="007D01CE"/>
    <w:rsid w:val="007D0927"/>
    <w:rsid w:val="007D0C96"/>
    <w:rsid w:val="007D1213"/>
    <w:rsid w:val="007D12B1"/>
    <w:rsid w:val="007D13EE"/>
    <w:rsid w:val="007D2B56"/>
    <w:rsid w:val="007D3E45"/>
    <w:rsid w:val="007D4017"/>
    <w:rsid w:val="007D46FD"/>
    <w:rsid w:val="007D716A"/>
    <w:rsid w:val="007D7707"/>
    <w:rsid w:val="007D770B"/>
    <w:rsid w:val="007D7A6E"/>
    <w:rsid w:val="007E0DD7"/>
    <w:rsid w:val="007E0E5F"/>
    <w:rsid w:val="007E0EA0"/>
    <w:rsid w:val="007E0EB8"/>
    <w:rsid w:val="007E146D"/>
    <w:rsid w:val="007E15A7"/>
    <w:rsid w:val="007E1A5C"/>
    <w:rsid w:val="007E238F"/>
    <w:rsid w:val="007E28F6"/>
    <w:rsid w:val="007E3AEE"/>
    <w:rsid w:val="007E46FE"/>
    <w:rsid w:val="007E6804"/>
    <w:rsid w:val="007E6E01"/>
    <w:rsid w:val="007F05D5"/>
    <w:rsid w:val="007F07D4"/>
    <w:rsid w:val="007F12DE"/>
    <w:rsid w:val="007F1314"/>
    <w:rsid w:val="007F147C"/>
    <w:rsid w:val="007F1F51"/>
    <w:rsid w:val="007F2515"/>
    <w:rsid w:val="007F281F"/>
    <w:rsid w:val="007F3495"/>
    <w:rsid w:val="007F503F"/>
    <w:rsid w:val="007F5A5F"/>
    <w:rsid w:val="007F6722"/>
    <w:rsid w:val="008013DA"/>
    <w:rsid w:val="008024BC"/>
    <w:rsid w:val="0080270C"/>
    <w:rsid w:val="0080437A"/>
    <w:rsid w:val="008061D6"/>
    <w:rsid w:val="00806992"/>
    <w:rsid w:val="008069F0"/>
    <w:rsid w:val="00807178"/>
    <w:rsid w:val="008071F6"/>
    <w:rsid w:val="0080763E"/>
    <w:rsid w:val="00807F1E"/>
    <w:rsid w:val="00807F3B"/>
    <w:rsid w:val="008103B5"/>
    <w:rsid w:val="008105B4"/>
    <w:rsid w:val="008116AB"/>
    <w:rsid w:val="00811D16"/>
    <w:rsid w:val="008124FE"/>
    <w:rsid w:val="008128C9"/>
    <w:rsid w:val="00814170"/>
    <w:rsid w:val="00814DBD"/>
    <w:rsid w:val="00816505"/>
    <w:rsid w:val="00820257"/>
    <w:rsid w:val="0082102B"/>
    <w:rsid w:val="00821921"/>
    <w:rsid w:val="008221B8"/>
    <w:rsid w:val="008223F5"/>
    <w:rsid w:val="008225FF"/>
    <w:rsid w:val="00822942"/>
    <w:rsid w:val="008229D3"/>
    <w:rsid w:val="008232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463"/>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3563"/>
    <w:rsid w:val="00853D6F"/>
    <w:rsid w:val="008546A0"/>
    <w:rsid w:val="00854796"/>
    <w:rsid w:val="008558B3"/>
    <w:rsid w:val="00855F55"/>
    <w:rsid w:val="0085683F"/>
    <w:rsid w:val="008568E9"/>
    <w:rsid w:val="00856FDE"/>
    <w:rsid w:val="0085736F"/>
    <w:rsid w:val="00857BF8"/>
    <w:rsid w:val="0086004A"/>
    <w:rsid w:val="008601B2"/>
    <w:rsid w:val="0086059D"/>
    <w:rsid w:val="00860B3B"/>
    <w:rsid w:val="008612C3"/>
    <w:rsid w:val="00861BEB"/>
    <w:rsid w:val="00862230"/>
    <w:rsid w:val="008626E5"/>
    <w:rsid w:val="008628CD"/>
    <w:rsid w:val="008628EC"/>
    <w:rsid w:val="00862B55"/>
    <w:rsid w:val="0086362D"/>
    <w:rsid w:val="00863F40"/>
    <w:rsid w:val="00864B45"/>
    <w:rsid w:val="00865837"/>
    <w:rsid w:val="00866029"/>
    <w:rsid w:val="00866344"/>
    <w:rsid w:val="00867705"/>
    <w:rsid w:val="00867987"/>
    <w:rsid w:val="008702CB"/>
    <w:rsid w:val="0087155D"/>
    <w:rsid w:val="00871874"/>
    <w:rsid w:val="00871E55"/>
    <w:rsid w:val="0087341E"/>
    <w:rsid w:val="0087360C"/>
    <w:rsid w:val="00873E83"/>
    <w:rsid w:val="00873FE9"/>
    <w:rsid w:val="008743F2"/>
    <w:rsid w:val="008769B4"/>
    <w:rsid w:val="008777E0"/>
    <w:rsid w:val="00877F78"/>
    <w:rsid w:val="0088001E"/>
    <w:rsid w:val="00880500"/>
    <w:rsid w:val="0088082F"/>
    <w:rsid w:val="00881C05"/>
    <w:rsid w:val="00881C22"/>
    <w:rsid w:val="0088384C"/>
    <w:rsid w:val="00884204"/>
    <w:rsid w:val="008845D4"/>
    <w:rsid w:val="00884822"/>
    <w:rsid w:val="00886035"/>
    <w:rsid w:val="00886AA6"/>
    <w:rsid w:val="00886EFE"/>
    <w:rsid w:val="008870AF"/>
    <w:rsid w:val="008873AC"/>
    <w:rsid w:val="0088740B"/>
    <w:rsid w:val="00887757"/>
    <w:rsid w:val="00887807"/>
    <w:rsid w:val="008905B3"/>
    <w:rsid w:val="008916DE"/>
    <w:rsid w:val="008920F8"/>
    <w:rsid w:val="0089384E"/>
    <w:rsid w:val="00896212"/>
    <w:rsid w:val="0089622B"/>
    <w:rsid w:val="00896A13"/>
    <w:rsid w:val="00897000"/>
    <w:rsid w:val="008A06E8"/>
    <w:rsid w:val="008A0842"/>
    <w:rsid w:val="008A0AF2"/>
    <w:rsid w:val="008A0DF4"/>
    <w:rsid w:val="008A120F"/>
    <w:rsid w:val="008A1E8D"/>
    <w:rsid w:val="008A24FA"/>
    <w:rsid w:val="008A2897"/>
    <w:rsid w:val="008A2FF1"/>
    <w:rsid w:val="008A345D"/>
    <w:rsid w:val="008A3652"/>
    <w:rsid w:val="008A3C43"/>
    <w:rsid w:val="008A403C"/>
    <w:rsid w:val="008A4DA3"/>
    <w:rsid w:val="008A56AD"/>
    <w:rsid w:val="008A5CEA"/>
    <w:rsid w:val="008A6638"/>
    <w:rsid w:val="008A73D0"/>
    <w:rsid w:val="008A7905"/>
    <w:rsid w:val="008A7F5D"/>
    <w:rsid w:val="008B12AF"/>
    <w:rsid w:val="008B1605"/>
    <w:rsid w:val="008B1B4F"/>
    <w:rsid w:val="008B2903"/>
    <w:rsid w:val="008B438C"/>
    <w:rsid w:val="008B4DB1"/>
    <w:rsid w:val="008B4FDA"/>
    <w:rsid w:val="008B59CE"/>
    <w:rsid w:val="008B73CD"/>
    <w:rsid w:val="008B7CFE"/>
    <w:rsid w:val="008C0E12"/>
    <w:rsid w:val="008C17DA"/>
    <w:rsid w:val="008C3315"/>
    <w:rsid w:val="008C343E"/>
    <w:rsid w:val="008C353D"/>
    <w:rsid w:val="008C417C"/>
    <w:rsid w:val="008C5FC1"/>
    <w:rsid w:val="008C6A78"/>
    <w:rsid w:val="008C750C"/>
    <w:rsid w:val="008C7ABA"/>
    <w:rsid w:val="008D0121"/>
    <w:rsid w:val="008D0FB6"/>
    <w:rsid w:val="008D11AA"/>
    <w:rsid w:val="008D2913"/>
    <w:rsid w:val="008D294A"/>
    <w:rsid w:val="008D2B99"/>
    <w:rsid w:val="008D2C19"/>
    <w:rsid w:val="008D3C71"/>
    <w:rsid w:val="008D442C"/>
    <w:rsid w:val="008D493D"/>
    <w:rsid w:val="008D5016"/>
    <w:rsid w:val="008D538D"/>
    <w:rsid w:val="008D5704"/>
    <w:rsid w:val="008D5EE7"/>
    <w:rsid w:val="008D6EF8"/>
    <w:rsid w:val="008D77B2"/>
    <w:rsid w:val="008D7FC9"/>
    <w:rsid w:val="008D7FF8"/>
    <w:rsid w:val="008E00F2"/>
    <w:rsid w:val="008E1FEB"/>
    <w:rsid w:val="008E24DC"/>
    <w:rsid w:val="008E3548"/>
    <w:rsid w:val="008E38E6"/>
    <w:rsid w:val="008E3B1B"/>
    <w:rsid w:val="008E4010"/>
    <w:rsid w:val="008E43BF"/>
    <w:rsid w:val="008E4477"/>
    <w:rsid w:val="008E5495"/>
    <w:rsid w:val="008E5B7C"/>
    <w:rsid w:val="008E5C09"/>
    <w:rsid w:val="008E60B3"/>
    <w:rsid w:val="008E68B3"/>
    <w:rsid w:val="008F2365"/>
    <w:rsid w:val="008F28FE"/>
    <w:rsid w:val="008F2B76"/>
    <w:rsid w:val="008F428D"/>
    <w:rsid w:val="008F4407"/>
    <w:rsid w:val="008F527F"/>
    <w:rsid w:val="008F6B74"/>
    <w:rsid w:val="009020ED"/>
    <w:rsid w:val="00902BB9"/>
    <w:rsid w:val="00902D0C"/>
    <w:rsid w:val="00903898"/>
    <w:rsid w:val="0090481C"/>
    <w:rsid w:val="00904926"/>
    <w:rsid w:val="0090510C"/>
    <w:rsid w:val="00905984"/>
    <w:rsid w:val="00906104"/>
    <w:rsid w:val="00906204"/>
    <w:rsid w:val="00906D65"/>
    <w:rsid w:val="009073A4"/>
    <w:rsid w:val="0090787D"/>
    <w:rsid w:val="00907CB5"/>
    <w:rsid w:val="0091042F"/>
    <w:rsid w:val="0091064F"/>
    <w:rsid w:val="00910DCB"/>
    <w:rsid w:val="00910F71"/>
    <w:rsid w:val="009114A5"/>
    <w:rsid w:val="009123CA"/>
    <w:rsid w:val="00912BAD"/>
    <w:rsid w:val="00913C9C"/>
    <w:rsid w:val="00915104"/>
    <w:rsid w:val="00915337"/>
    <w:rsid w:val="009160C2"/>
    <w:rsid w:val="00916A53"/>
    <w:rsid w:val="00916CA2"/>
    <w:rsid w:val="0091710C"/>
    <w:rsid w:val="00917234"/>
    <w:rsid w:val="0091775C"/>
    <w:rsid w:val="00917CE1"/>
    <w:rsid w:val="00917E5B"/>
    <w:rsid w:val="00917FAA"/>
    <w:rsid w:val="00920009"/>
    <w:rsid w:val="00920715"/>
    <w:rsid w:val="00921800"/>
    <w:rsid w:val="00922306"/>
    <w:rsid w:val="009228EC"/>
    <w:rsid w:val="009229DF"/>
    <w:rsid w:val="00926875"/>
    <w:rsid w:val="00926E95"/>
    <w:rsid w:val="0093014E"/>
    <w:rsid w:val="00931A1F"/>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1136"/>
    <w:rsid w:val="009414B2"/>
    <w:rsid w:val="00941728"/>
    <w:rsid w:val="00941924"/>
    <w:rsid w:val="00942F4B"/>
    <w:rsid w:val="0094684E"/>
    <w:rsid w:val="009471C4"/>
    <w:rsid w:val="00947D03"/>
    <w:rsid w:val="0095176C"/>
    <w:rsid w:val="0095199F"/>
    <w:rsid w:val="00953F12"/>
    <w:rsid w:val="00954F59"/>
    <w:rsid w:val="00955A1E"/>
    <w:rsid w:val="00955CC1"/>
    <w:rsid w:val="00955E87"/>
    <w:rsid w:val="009569C0"/>
    <w:rsid w:val="00956D11"/>
    <w:rsid w:val="00960802"/>
    <w:rsid w:val="00960ED7"/>
    <w:rsid w:val="00961895"/>
    <w:rsid w:val="00962585"/>
    <w:rsid w:val="00962791"/>
    <w:rsid w:val="00963E00"/>
    <w:rsid w:val="009647B3"/>
    <w:rsid w:val="009648D5"/>
    <w:rsid w:val="00965350"/>
    <w:rsid w:val="00965B76"/>
    <w:rsid w:val="00965E05"/>
    <w:rsid w:val="00965FCF"/>
    <w:rsid w:val="009666E0"/>
    <w:rsid w:val="00971128"/>
    <w:rsid w:val="00971CAE"/>
    <w:rsid w:val="00972668"/>
    <w:rsid w:val="009732B6"/>
    <w:rsid w:val="00973601"/>
    <w:rsid w:val="0097362A"/>
    <w:rsid w:val="00973BAB"/>
    <w:rsid w:val="00973FB1"/>
    <w:rsid w:val="009750D7"/>
    <w:rsid w:val="00975F7E"/>
    <w:rsid w:val="009771B9"/>
    <w:rsid w:val="009775DB"/>
    <w:rsid w:val="00977FEB"/>
    <w:rsid w:val="00980EB3"/>
    <w:rsid w:val="009813C4"/>
    <w:rsid w:val="00981540"/>
    <w:rsid w:val="0098244A"/>
    <w:rsid w:val="00982FD1"/>
    <w:rsid w:val="009838F0"/>
    <w:rsid w:val="00983AF5"/>
    <w:rsid w:val="00984456"/>
    <w:rsid w:val="00984BDB"/>
    <w:rsid w:val="00985291"/>
    <w:rsid w:val="00987D7C"/>
    <w:rsid w:val="00987E76"/>
    <w:rsid w:val="00990375"/>
    <w:rsid w:val="00990561"/>
    <w:rsid w:val="00990C42"/>
    <w:rsid w:val="009911F4"/>
    <w:rsid w:val="00991A45"/>
    <w:rsid w:val="00993191"/>
    <w:rsid w:val="00993B84"/>
    <w:rsid w:val="00994A77"/>
    <w:rsid w:val="00995045"/>
    <w:rsid w:val="00995725"/>
    <w:rsid w:val="00996C19"/>
    <w:rsid w:val="00997050"/>
    <w:rsid w:val="00997686"/>
    <w:rsid w:val="009A05AC"/>
    <w:rsid w:val="009A171D"/>
    <w:rsid w:val="009A1B95"/>
    <w:rsid w:val="009A2FDE"/>
    <w:rsid w:val="009A30B4"/>
    <w:rsid w:val="009A32B6"/>
    <w:rsid w:val="009A5190"/>
    <w:rsid w:val="009A73D5"/>
    <w:rsid w:val="009A796C"/>
    <w:rsid w:val="009A7A60"/>
    <w:rsid w:val="009A7E8F"/>
    <w:rsid w:val="009B0273"/>
    <w:rsid w:val="009B0824"/>
    <w:rsid w:val="009B0DA1"/>
    <w:rsid w:val="009B0E91"/>
    <w:rsid w:val="009B3CA3"/>
    <w:rsid w:val="009B44C3"/>
    <w:rsid w:val="009B5889"/>
    <w:rsid w:val="009B58F7"/>
    <w:rsid w:val="009B5ED1"/>
    <w:rsid w:val="009B5FF0"/>
    <w:rsid w:val="009B6D58"/>
    <w:rsid w:val="009B6FE2"/>
    <w:rsid w:val="009C1586"/>
    <w:rsid w:val="009C1A9B"/>
    <w:rsid w:val="009C1D0F"/>
    <w:rsid w:val="009C28BE"/>
    <w:rsid w:val="009C370D"/>
    <w:rsid w:val="009C3A21"/>
    <w:rsid w:val="009C3B73"/>
    <w:rsid w:val="009C3EC5"/>
    <w:rsid w:val="009C6103"/>
    <w:rsid w:val="009C696B"/>
    <w:rsid w:val="009C6F9A"/>
    <w:rsid w:val="009C7DD3"/>
    <w:rsid w:val="009D03A4"/>
    <w:rsid w:val="009D158E"/>
    <w:rsid w:val="009D2415"/>
    <w:rsid w:val="009D2800"/>
    <w:rsid w:val="009D352B"/>
    <w:rsid w:val="009D3747"/>
    <w:rsid w:val="009D4187"/>
    <w:rsid w:val="009D4781"/>
    <w:rsid w:val="009D47AF"/>
    <w:rsid w:val="009D4BDB"/>
    <w:rsid w:val="009D64FE"/>
    <w:rsid w:val="009D6D1A"/>
    <w:rsid w:val="009D78BC"/>
    <w:rsid w:val="009E02C3"/>
    <w:rsid w:val="009E058D"/>
    <w:rsid w:val="009E0CCC"/>
    <w:rsid w:val="009E1525"/>
    <w:rsid w:val="009E19C7"/>
    <w:rsid w:val="009E2620"/>
    <w:rsid w:val="009E27FC"/>
    <w:rsid w:val="009E35C5"/>
    <w:rsid w:val="009E38B9"/>
    <w:rsid w:val="009E45F3"/>
    <w:rsid w:val="009E4A0F"/>
    <w:rsid w:val="009E4E2D"/>
    <w:rsid w:val="009E6400"/>
    <w:rsid w:val="009E7100"/>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915"/>
    <w:rsid w:val="00A00BCA"/>
    <w:rsid w:val="00A00E74"/>
    <w:rsid w:val="00A0240B"/>
    <w:rsid w:val="00A0285A"/>
    <w:rsid w:val="00A034E6"/>
    <w:rsid w:val="00A039FC"/>
    <w:rsid w:val="00A0474E"/>
    <w:rsid w:val="00A04DB0"/>
    <w:rsid w:val="00A0752B"/>
    <w:rsid w:val="00A10D1E"/>
    <w:rsid w:val="00A10D1F"/>
    <w:rsid w:val="00A112E2"/>
    <w:rsid w:val="00A1152B"/>
    <w:rsid w:val="00A11BD0"/>
    <w:rsid w:val="00A11F49"/>
    <w:rsid w:val="00A1295D"/>
    <w:rsid w:val="00A12A5E"/>
    <w:rsid w:val="00A12C95"/>
    <w:rsid w:val="00A14278"/>
    <w:rsid w:val="00A14D19"/>
    <w:rsid w:val="00A14ED9"/>
    <w:rsid w:val="00A150A9"/>
    <w:rsid w:val="00A1623D"/>
    <w:rsid w:val="00A2068D"/>
    <w:rsid w:val="00A20B69"/>
    <w:rsid w:val="00A222D7"/>
    <w:rsid w:val="00A22548"/>
    <w:rsid w:val="00A22EB5"/>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F16"/>
    <w:rsid w:val="00A37070"/>
    <w:rsid w:val="00A40446"/>
    <w:rsid w:val="00A408CE"/>
    <w:rsid w:val="00A40BDF"/>
    <w:rsid w:val="00A42216"/>
    <w:rsid w:val="00A42D1F"/>
    <w:rsid w:val="00A42E71"/>
    <w:rsid w:val="00A43166"/>
    <w:rsid w:val="00A4360B"/>
    <w:rsid w:val="00A4426D"/>
    <w:rsid w:val="00A45662"/>
    <w:rsid w:val="00A45946"/>
    <w:rsid w:val="00A45D0A"/>
    <w:rsid w:val="00A4729F"/>
    <w:rsid w:val="00A47C94"/>
    <w:rsid w:val="00A5035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29B7"/>
    <w:rsid w:val="00A63118"/>
    <w:rsid w:val="00A63445"/>
    <w:rsid w:val="00A63EB8"/>
    <w:rsid w:val="00A64339"/>
    <w:rsid w:val="00A65307"/>
    <w:rsid w:val="00A65C38"/>
    <w:rsid w:val="00A660E4"/>
    <w:rsid w:val="00A66431"/>
    <w:rsid w:val="00A66D17"/>
    <w:rsid w:val="00A6756D"/>
    <w:rsid w:val="00A67EAC"/>
    <w:rsid w:val="00A70355"/>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328A"/>
    <w:rsid w:val="00A832D3"/>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2D57"/>
    <w:rsid w:val="00AA3C87"/>
    <w:rsid w:val="00AA3CB2"/>
    <w:rsid w:val="00AA44E6"/>
    <w:rsid w:val="00AA5305"/>
    <w:rsid w:val="00AA6175"/>
    <w:rsid w:val="00AA632C"/>
    <w:rsid w:val="00AA697C"/>
    <w:rsid w:val="00AA6F53"/>
    <w:rsid w:val="00AA75FA"/>
    <w:rsid w:val="00AA760D"/>
    <w:rsid w:val="00AA7805"/>
    <w:rsid w:val="00AA7E0D"/>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82E"/>
    <w:rsid w:val="00AC0AD5"/>
    <w:rsid w:val="00AC2A48"/>
    <w:rsid w:val="00AC2DFC"/>
    <w:rsid w:val="00AC2FD6"/>
    <w:rsid w:val="00AC3F2F"/>
    <w:rsid w:val="00AC45C7"/>
    <w:rsid w:val="00AC4EAF"/>
    <w:rsid w:val="00AC5807"/>
    <w:rsid w:val="00AC743C"/>
    <w:rsid w:val="00AC7A2E"/>
    <w:rsid w:val="00AD0AB3"/>
    <w:rsid w:val="00AD0BEB"/>
    <w:rsid w:val="00AD1345"/>
    <w:rsid w:val="00AD1BFE"/>
    <w:rsid w:val="00AD305B"/>
    <w:rsid w:val="00AD34C9"/>
    <w:rsid w:val="00AD3C79"/>
    <w:rsid w:val="00AD4D17"/>
    <w:rsid w:val="00AD4E7C"/>
    <w:rsid w:val="00AD522C"/>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92E"/>
    <w:rsid w:val="00AE52DD"/>
    <w:rsid w:val="00AE56B3"/>
    <w:rsid w:val="00AE5B93"/>
    <w:rsid w:val="00AE5E4B"/>
    <w:rsid w:val="00AE66F0"/>
    <w:rsid w:val="00AE679C"/>
    <w:rsid w:val="00AE73A7"/>
    <w:rsid w:val="00AE7FBD"/>
    <w:rsid w:val="00AF023B"/>
    <w:rsid w:val="00AF0728"/>
    <w:rsid w:val="00AF0BF9"/>
    <w:rsid w:val="00AF0ED7"/>
    <w:rsid w:val="00AF1218"/>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B78"/>
    <w:rsid w:val="00AF6F6B"/>
    <w:rsid w:val="00AF7127"/>
    <w:rsid w:val="00AF7BE8"/>
    <w:rsid w:val="00B00F49"/>
    <w:rsid w:val="00B011DF"/>
    <w:rsid w:val="00B01568"/>
    <w:rsid w:val="00B025A2"/>
    <w:rsid w:val="00B027B8"/>
    <w:rsid w:val="00B027EF"/>
    <w:rsid w:val="00B02A31"/>
    <w:rsid w:val="00B04537"/>
    <w:rsid w:val="00B04806"/>
    <w:rsid w:val="00B04817"/>
    <w:rsid w:val="00B051BE"/>
    <w:rsid w:val="00B07345"/>
    <w:rsid w:val="00B07942"/>
    <w:rsid w:val="00B07B93"/>
    <w:rsid w:val="00B07E76"/>
    <w:rsid w:val="00B10A57"/>
    <w:rsid w:val="00B11297"/>
    <w:rsid w:val="00B11B38"/>
    <w:rsid w:val="00B12288"/>
    <w:rsid w:val="00B12330"/>
    <w:rsid w:val="00B12C72"/>
    <w:rsid w:val="00B14E2D"/>
    <w:rsid w:val="00B1537B"/>
    <w:rsid w:val="00B15AD9"/>
    <w:rsid w:val="00B1695D"/>
    <w:rsid w:val="00B169A3"/>
    <w:rsid w:val="00B16E83"/>
    <w:rsid w:val="00B176AF"/>
    <w:rsid w:val="00B2066D"/>
    <w:rsid w:val="00B209EE"/>
    <w:rsid w:val="00B21689"/>
    <w:rsid w:val="00B217A5"/>
    <w:rsid w:val="00B2283B"/>
    <w:rsid w:val="00B2394E"/>
    <w:rsid w:val="00B24F59"/>
    <w:rsid w:val="00B25392"/>
    <w:rsid w:val="00B25447"/>
    <w:rsid w:val="00B2561E"/>
    <w:rsid w:val="00B2572B"/>
    <w:rsid w:val="00B25876"/>
    <w:rsid w:val="00B25FC4"/>
    <w:rsid w:val="00B26428"/>
    <w:rsid w:val="00B2681D"/>
    <w:rsid w:val="00B2752E"/>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C1"/>
    <w:rsid w:val="00B413A8"/>
    <w:rsid w:val="00B422FF"/>
    <w:rsid w:val="00B425F0"/>
    <w:rsid w:val="00B4364F"/>
    <w:rsid w:val="00B444F9"/>
    <w:rsid w:val="00B44A67"/>
    <w:rsid w:val="00B44DC4"/>
    <w:rsid w:val="00B45DB3"/>
    <w:rsid w:val="00B46279"/>
    <w:rsid w:val="00B46AA0"/>
    <w:rsid w:val="00B4794D"/>
    <w:rsid w:val="00B47B51"/>
    <w:rsid w:val="00B50D77"/>
    <w:rsid w:val="00B50F8D"/>
    <w:rsid w:val="00B514E8"/>
    <w:rsid w:val="00B51D9F"/>
    <w:rsid w:val="00B52987"/>
    <w:rsid w:val="00B52C16"/>
    <w:rsid w:val="00B5319F"/>
    <w:rsid w:val="00B53B93"/>
    <w:rsid w:val="00B53D73"/>
    <w:rsid w:val="00B54C65"/>
    <w:rsid w:val="00B54F63"/>
    <w:rsid w:val="00B553D4"/>
    <w:rsid w:val="00B5713B"/>
    <w:rsid w:val="00B578B0"/>
    <w:rsid w:val="00B57948"/>
    <w:rsid w:val="00B57B59"/>
    <w:rsid w:val="00B57D12"/>
    <w:rsid w:val="00B61677"/>
    <w:rsid w:val="00B61CF0"/>
    <w:rsid w:val="00B62020"/>
    <w:rsid w:val="00B62122"/>
    <w:rsid w:val="00B625F2"/>
    <w:rsid w:val="00B62D06"/>
    <w:rsid w:val="00B62DDA"/>
    <w:rsid w:val="00B63078"/>
    <w:rsid w:val="00B63E62"/>
    <w:rsid w:val="00B64118"/>
    <w:rsid w:val="00B64BF8"/>
    <w:rsid w:val="00B66C0B"/>
    <w:rsid w:val="00B67CCD"/>
    <w:rsid w:val="00B7087F"/>
    <w:rsid w:val="00B71D73"/>
    <w:rsid w:val="00B73AB8"/>
    <w:rsid w:val="00B73DE0"/>
    <w:rsid w:val="00B744F6"/>
    <w:rsid w:val="00B75687"/>
    <w:rsid w:val="00B75F40"/>
    <w:rsid w:val="00B7666B"/>
    <w:rsid w:val="00B76861"/>
    <w:rsid w:val="00B7771E"/>
    <w:rsid w:val="00B81504"/>
    <w:rsid w:val="00B81AD3"/>
    <w:rsid w:val="00B8245B"/>
    <w:rsid w:val="00B834EF"/>
    <w:rsid w:val="00B83C84"/>
    <w:rsid w:val="00B84F37"/>
    <w:rsid w:val="00B853BF"/>
    <w:rsid w:val="00B855CA"/>
    <w:rsid w:val="00B8636F"/>
    <w:rsid w:val="00B86BCB"/>
    <w:rsid w:val="00B90A07"/>
    <w:rsid w:val="00B9100A"/>
    <w:rsid w:val="00B9199D"/>
    <w:rsid w:val="00B92001"/>
    <w:rsid w:val="00B925B0"/>
    <w:rsid w:val="00B941D0"/>
    <w:rsid w:val="00B95FE0"/>
    <w:rsid w:val="00B96B73"/>
    <w:rsid w:val="00B97237"/>
    <w:rsid w:val="00B975FA"/>
    <w:rsid w:val="00B9796D"/>
    <w:rsid w:val="00B97D91"/>
    <w:rsid w:val="00BA06C2"/>
    <w:rsid w:val="00BA3554"/>
    <w:rsid w:val="00BA607B"/>
    <w:rsid w:val="00BA632C"/>
    <w:rsid w:val="00BB1A5D"/>
    <w:rsid w:val="00BB1C9B"/>
    <w:rsid w:val="00BB3575"/>
    <w:rsid w:val="00BB4ADD"/>
    <w:rsid w:val="00BB500A"/>
    <w:rsid w:val="00BB5278"/>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A44"/>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360"/>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2B86"/>
    <w:rsid w:val="00C031E9"/>
    <w:rsid w:val="00C03431"/>
    <w:rsid w:val="00C03728"/>
    <w:rsid w:val="00C0413D"/>
    <w:rsid w:val="00C04470"/>
    <w:rsid w:val="00C04939"/>
    <w:rsid w:val="00C063AB"/>
    <w:rsid w:val="00C105F6"/>
    <w:rsid w:val="00C10664"/>
    <w:rsid w:val="00C10DDB"/>
    <w:rsid w:val="00C11929"/>
    <w:rsid w:val="00C122A6"/>
    <w:rsid w:val="00C132F1"/>
    <w:rsid w:val="00C14561"/>
    <w:rsid w:val="00C14F1A"/>
    <w:rsid w:val="00C156C3"/>
    <w:rsid w:val="00C15BC3"/>
    <w:rsid w:val="00C16602"/>
    <w:rsid w:val="00C16F3F"/>
    <w:rsid w:val="00C17414"/>
    <w:rsid w:val="00C203CF"/>
    <w:rsid w:val="00C207A1"/>
    <w:rsid w:val="00C2151D"/>
    <w:rsid w:val="00C22421"/>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4F2"/>
    <w:rsid w:val="00C3797F"/>
    <w:rsid w:val="00C4095B"/>
    <w:rsid w:val="00C41818"/>
    <w:rsid w:val="00C421A1"/>
    <w:rsid w:val="00C4221F"/>
    <w:rsid w:val="00C43213"/>
    <w:rsid w:val="00C4327F"/>
    <w:rsid w:val="00C43524"/>
    <w:rsid w:val="00C435DD"/>
    <w:rsid w:val="00C4487D"/>
    <w:rsid w:val="00C45620"/>
    <w:rsid w:val="00C460D6"/>
    <w:rsid w:val="00C46121"/>
    <w:rsid w:val="00C464BA"/>
    <w:rsid w:val="00C47611"/>
    <w:rsid w:val="00C4795F"/>
    <w:rsid w:val="00C47D72"/>
    <w:rsid w:val="00C47F82"/>
    <w:rsid w:val="00C50B32"/>
    <w:rsid w:val="00C50D71"/>
    <w:rsid w:val="00C51210"/>
    <w:rsid w:val="00C51512"/>
    <w:rsid w:val="00C5220E"/>
    <w:rsid w:val="00C527F9"/>
    <w:rsid w:val="00C528FD"/>
    <w:rsid w:val="00C53926"/>
    <w:rsid w:val="00C53D1C"/>
    <w:rsid w:val="00C54CEE"/>
    <w:rsid w:val="00C56129"/>
    <w:rsid w:val="00C566F0"/>
    <w:rsid w:val="00C56BBA"/>
    <w:rsid w:val="00C57D7E"/>
    <w:rsid w:val="00C6056C"/>
    <w:rsid w:val="00C611EE"/>
    <w:rsid w:val="00C61526"/>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212"/>
    <w:rsid w:val="00C82BD2"/>
    <w:rsid w:val="00C82CF8"/>
    <w:rsid w:val="00C83D8F"/>
    <w:rsid w:val="00C83F86"/>
    <w:rsid w:val="00C84419"/>
    <w:rsid w:val="00C84D2D"/>
    <w:rsid w:val="00C85FFA"/>
    <w:rsid w:val="00C864DC"/>
    <w:rsid w:val="00C91F69"/>
    <w:rsid w:val="00C92051"/>
    <w:rsid w:val="00C93BB0"/>
    <w:rsid w:val="00C949FA"/>
    <w:rsid w:val="00C95B0F"/>
    <w:rsid w:val="00C95D4E"/>
    <w:rsid w:val="00C96641"/>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5E9D"/>
    <w:rsid w:val="00CA770E"/>
    <w:rsid w:val="00CA7F13"/>
    <w:rsid w:val="00CB0129"/>
    <w:rsid w:val="00CB0901"/>
    <w:rsid w:val="00CB0ADE"/>
    <w:rsid w:val="00CB2241"/>
    <w:rsid w:val="00CB287A"/>
    <w:rsid w:val="00CB2F56"/>
    <w:rsid w:val="00CB3CB1"/>
    <w:rsid w:val="00CB41AB"/>
    <w:rsid w:val="00CB4C1E"/>
    <w:rsid w:val="00CB4DF7"/>
    <w:rsid w:val="00CB5290"/>
    <w:rsid w:val="00CB57BB"/>
    <w:rsid w:val="00CB68EF"/>
    <w:rsid w:val="00CB6960"/>
    <w:rsid w:val="00CB7115"/>
    <w:rsid w:val="00CB71A2"/>
    <w:rsid w:val="00CB759C"/>
    <w:rsid w:val="00CB7853"/>
    <w:rsid w:val="00CB79A4"/>
    <w:rsid w:val="00CC0A8D"/>
    <w:rsid w:val="00CC16CF"/>
    <w:rsid w:val="00CC3419"/>
    <w:rsid w:val="00CC3A77"/>
    <w:rsid w:val="00CC43F3"/>
    <w:rsid w:val="00CC49B7"/>
    <w:rsid w:val="00CC518E"/>
    <w:rsid w:val="00CC73F0"/>
    <w:rsid w:val="00CC7693"/>
    <w:rsid w:val="00CD043A"/>
    <w:rsid w:val="00CD1E5E"/>
    <w:rsid w:val="00CD2C4B"/>
    <w:rsid w:val="00CD3548"/>
    <w:rsid w:val="00CD4190"/>
    <w:rsid w:val="00CD435C"/>
    <w:rsid w:val="00CD43C8"/>
    <w:rsid w:val="00CD4898"/>
    <w:rsid w:val="00CD7C41"/>
    <w:rsid w:val="00CE0D95"/>
    <w:rsid w:val="00CE0DE7"/>
    <w:rsid w:val="00CE2264"/>
    <w:rsid w:val="00CE3A99"/>
    <w:rsid w:val="00CE4D1D"/>
    <w:rsid w:val="00CE5CB9"/>
    <w:rsid w:val="00CE7B83"/>
    <w:rsid w:val="00CE7BF1"/>
    <w:rsid w:val="00CF058D"/>
    <w:rsid w:val="00CF0AEA"/>
    <w:rsid w:val="00CF0D0D"/>
    <w:rsid w:val="00CF12EE"/>
    <w:rsid w:val="00CF1653"/>
    <w:rsid w:val="00CF1742"/>
    <w:rsid w:val="00CF2191"/>
    <w:rsid w:val="00CF2304"/>
    <w:rsid w:val="00CF30C0"/>
    <w:rsid w:val="00CF34D0"/>
    <w:rsid w:val="00CF389B"/>
    <w:rsid w:val="00CF3B8F"/>
    <w:rsid w:val="00CF3B92"/>
    <w:rsid w:val="00CF467D"/>
    <w:rsid w:val="00CF4CEB"/>
    <w:rsid w:val="00CF5828"/>
    <w:rsid w:val="00CF7537"/>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D73"/>
    <w:rsid w:val="00D07E36"/>
    <w:rsid w:val="00D104E6"/>
    <w:rsid w:val="00D107CC"/>
    <w:rsid w:val="00D10B0C"/>
    <w:rsid w:val="00D110A2"/>
    <w:rsid w:val="00D113E0"/>
    <w:rsid w:val="00D11611"/>
    <w:rsid w:val="00D132BC"/>
    <w:rsid w:val="00D14B02"/>
    <w:rsid w:val="00D150B0"/>
    <w:rsid w:val="00D15272"/>
    <w:rsid w:val="00D15ED6"/>
    <w:rsid w:val="00D161B8"/>
    <w:rsid w:val="00D17209"/>
    <w:rsid w:val="00D17258"/>
    <w:rsid w:val="00D2007D"/>
    <w:rsid w:val="00D20DD6"/>
    <w:rsid w:val="00D219A5"/>
    <w:rsid w:val="00D21F8D"/>
    <w:rsid w:val="00D22464"/>
    <w:rsid w:val="00D23CDE"/>
    <w:rsid w:val="00D268C0"/>
    <w:rsid w:val="00D26AA2"/>
    <w:rsid w:val="00D26E4A"/>
    <w:rsid w:val="00D26FCF"/>
    <w:rsid w:val="00D27B1C"/>
    <w:rsid w:val="00D27C21"/>
    <w:rsid w:val="00D27D07"/>
    <w:rsid w:val="00D30487"/>
    <w:rsid w:val="00D30F7E"/>
    <w:rsid w:val="00D320A2"/>
    <w:rsid w:val="00D32414"/>
    <w:rsid w:val="00D326C7"/>
    <w:rsid w:val="00D32DD8"/>
    <w:rsid w:val="00D32F51"/>
    <w:rsid w:val="00D331CE"/>
    <w:rsid w:val="00D33205"/>
    <w:rsid w:val="00D3345B"/>
    <w:rsid w:val="00D33481"/>
    <w:rsid w:val="00D33721"/>
    <w:rsid w:val="00D33F62"/>
    <w:rsid w:val="00D354BA"/>
    <w:rsid w:val="00D359C1"/>
    <w:rsid w:val="00D359EB"/>
    <w:rsid w:val="00D362DB"/>
    <w:rsid w:val="00D36D97"/>
    <w:rsid w:val="00D371A7"/>
    <w:rsid w:val="00D411B6"/>
    <w:rsid w:val="00D4136F"/>
    <w:rsid w:val="00D433D6"/>
    <w:rsid w:val="00D4557B"/>
    <w:rsid w:val="00D463EA"/>
    <w:rsid w:val="00D46CE9"/>
    <w:rsid w:val="00D46D5B"/>
    <w:rsid w:val="00D47316"/>
    <w:rsid w:val="00D47541"/>
    <w:rsid w:val="00D47A5B"/>
    <w:rsid w:val="00D47A9C"/>
    <w:rsid w:val="00D50810"/>
    <w:rsid w:val="00D50B56"/>
    <w:rsid w:val="00D516BE"/>
    <w:rsid w:val="00D51753"/>
    <w:rsid w:val="00D517C1"/>
    <w:rsid w:val="00D52CC7"/>
    <w:rsid w:val="00D52D0B"/>
    <w:rsid w:val="00D530AD"/>
    <w:rsid w:val="00D5440E"/>
    <w:rsid w:val="00D54E6F"/>
    <w:rsid w:val="00D5541F"/>
    <w:rsid w:val="00D5674E"/>
    <w:rsid w:val="00D56D2A"/>
    <w:rsid w:val="00D57126"/>
    <w:rsid w:val="00D571F0"/>
    <w:rsid w:val="00D57531"/>
    <w:rsid w:val="00D60E8B"/>
    <w:rsid w:val="00D612BC"/>
    <w:rsid w:val="00D61B60"/>
    <w:rsid w:val="00D61D87"/>
    <w:rsid w:val="00D62549"/>
    <w:rsid w:val="00D627D0"/>
    <w:rsid w:val="00D62C0F"/>
    <w:rsid w:val="00D651D1"/>
    <w:rsid w:val="00D65BF2"/>
    <w:rsid w:val="00D65E4E"/>
    <w:rsid w:val="00D65EBA"/>
    <w:rsid w:val="00D66AF8"/>
    <w:rsid w:val="00D67EC5"/>
    <w:rsid w:val="00D708D0"/>
    <w:rsid w:val="00D71259"/>
    <w:rsid w:val="00D7354F"/>
    <w:rsid w:val="00D735A6"/>
    <w:rsid w:val="00D74267"/>
    <w:rsid w:val="00D7433F"/>
    <w:rsid w:val="00D7435F"/>
    <w:rsid w:val="00D746A0"/>
    <w:rsid w:val="00D74CCE"/>
    <w:rsid w:val="00D753A5"/>
    <w:rsid w:val="00D75499"/>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4F32"/>
    <w:rsid w:val="00D85304"/>
    <w:rsid w:val="00D86538"/>
    <w:rsid w:val="00D873FE"/>
    <w:rsid w:val="00D875CB"/>
    <w:rsid w:val="00D87747"/>
    <w:rsid w:val="00D879FD"/>
    <w:rsid w:val="00D922BB"/>
    <w:rsid w:val="00D93027"/>
    <w:rsid w:val="00D94044"/>
    <w:rsid w:val="00D94BDD"/>
    <w:rsid w:val="00D96053"/>
    <w:rsid w:val="00D9650F"/>
    <w:rsid w:val="00D970D2"/>
    <w:rsid w:val="00D976EB"/>
    <w:rsid w:val="00DA0390"/>
    <w:rsid w:val="00DA0948"/>
    <w:rsid w:val="00DA0A4E"/>
    <w:rsid w:val="00DA0F94"/>
    <w:rsid w:val="00DA0FDD"/>
    <w:rsid w:val="00DA10C9"/>
    <w:rsid w:val="00DA1AF1"/>
    <w:rsid w:val="00DA2289"/>
    <w:rsid w:val="00DA34F5"/>
    <w:rsid w:val="00DA41B1"/>
    <w:rsid w:val="00DA5057"/>
    <w:rsid w:val="00DA687B"/>
    <w:rsid w:val="00DA6C97"/>
    <w:rsid w:val="00DB01A7"/>
    <w:rsid w:val="00DB0602"/>
    <w:rsid w:val="00DB1F25"/>
    <w:rsid w:val="00DB2BCC"/>
    <w:rsid w:val="00DB3C20"/>
    <w:rsid w:val="00DB3E17"/>
    <w:rsid w:val="00DB41B7"/>
    <w:rsid w:val="00DB4273"/>
    <w:rsid w:val="00DB4CC7"/>
    <w:rsid w:val="00DB5400"/>
    <w:rsid w:val="00DB64C8"/>
    <w:rsid w:val="00DB6D02"/>
    <w:rsid w:val="00DC139A"/>
    <w:rsid w:val="00DC1945"/>
    <w:rsid w:val="00DC1B3F"/>
    <w:rsid w:val="00DC1D98"/>
    <w:rsid w:val="00DC225A"/>
    <w:rsid w:val="00DC3470"/>
    <w:rsid w:val="00DC3A3E"/>
    <w:rsid w:val="00DC4A79"/>
    <w:rsid w:val="00DC5332"/>
    <w:rsid w:val="00DC567F"/>
    <w:rsid w:val="00DC59F5"/>
    <w:rsid w:val="00DC6663"/>
    <w:rsid w:val="00DC6FEB"/>
    <w:rsid w:val="00DC769E"/>
    <w:rsid w:val="00DC7A3F"/>
    <w:rsid w:val="00DD1FD1"/>
    <w:rsid w:val="00DD2498"/>
    <w:rsid w:val="00DD322C"/>
    <w:rsid w:val="00DD3E3D"/>
    <w:rsid w:val="00DD4F48"/>
    <w:rsid w:val="00DD51F0"/>
    <w:rsid w:val="00DD56AA"/>
    <w:rsid w:val="00DD5CF9"/>
    <w:rsid w:val="00DD66E7"/>
    <w:rsid w:val="00DD6FDA"/>
    <w:rsid w:val="00DD732E"/>
    <w:rsid w:val="00DE1323"/>
    <w:rsid w:val="00DE134D"/>
    <w:rsid w:val="00DE1C00"/>
    <w:rsid w:val="00DE1F56"/>
    <w:rsid w:val="00DE21F8"/>
    <w:rsid w:val="00DE26E4"/>
    <w:rsid w:val="00DE3538"/>
    <w:rsid w:val="00DE3768"/>
    <w:rsid w:val="00DE3C28"/>
    <w:rsid w:val="00DE4085"/>
    <w:rsid w:val="00DE486D"/>
    <w:rsid w:val="00DE4A65"/>
    <w:rsid w:val="00DE5543"/>
    <w:rsid w:val="00DE5ADC"/>
    <w:rsid w:val="00DE5B89"/>
    <w:rsid w:val="00DE60A1"/>
    <w:rsid w:val="00DE65EA"/>
    <w:rsid w:val="00DE7B31"/>
    <w:rsid w:val="00DE7F8F"/>
    <w:rsid w:val="00DF0871"/>
    <w:rsid w:val="00DF11C4"/>
    <w:rsid w:val="00DF1625"/>
    <w:rsid w:val="00DF19A1"/>
    <w:rsid w:val="00DF40B5"/>
    <w:rsid w:val="00DF5182"/>
    <w:rsid w:val="00DF68A6"/>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3027"/>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5A"/>
    <w:rsid w:val="00E23A9A"/>
    <w:rsid w:val="00E23F7F"/>
    <w:rsid w:val="00E2406F"/>
    <w:rsid w:val="00E242FF"/>
    <w:rsid w:val="00E24EBF"/>
    <w:rsid w:val="00E25D59"/>
    <w:rsid w:val="00E2620A"/>
    <w:rsid w:val="00E2692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239E"/>
    <w:rsid w:val="00E42FEB"/>
    <w:rsid w:val="00E430BF"/>
    <w:rsid w:val="00E43CEB"/>
    <w:rsid w:val="00E441EC"/>
    <w:rsid w:val="00E449DE"/>
    <w:rsid w:val="00E449ED"/>
    <w:rsid w:val="00E44D86"/>
    <w:rsid w:val="00E44F95"/>
    <w:rsid w:val="00E45007"/>
    <w:rsid w:val="00E45ACA"/>
    <w:rsid w:val="00E45C7F"/>
    <w:rsid w:val="00E46422"/>
    <w:rsid w:val="00E46DBA"/>
    <w:rsid w:val="00E51117"/>
    <w:rsid w:val="00E51EEA"/>
    <w:rsid w:val="00E5348C"/>
    <w:rsid w:val="00E538CE"/>
    <w:rsid w:val="00E54297"/>
    <w:rsid w:val="00E54353"/>
    <w:rsid w:val="00E54B2C"/>
    <w:rsid w:val="00E5510F"/>
    <w:rsid w:val="00E6008B"/>
    <w:rsid w:val="00E6044F"/>
    <w:rsid w:val="00E60526"/>
    <w:rsid w:val="00E61E2C"/>
    <w:rsid w:val="00E62FBE"/>
    <w:rsid w:val="00E6367A"/>
    <w:rsid w:val="00E6392F"/>
    <w:rsid w:val="00E63C8D"/>
    <w:rsid w:val="00E64337"/>
    <w:rsid w:val="00E656BF"/>
    <w:rsid w:val="00E6596F"/>
    <w:rsid w:val="00E65F37"/>
    <w:rsid w:val="00E66866"/>
    <w:rsid w:val="00E66AA9"/>
    <w:rsid w:val="00E673E3"/>
    <w:rsid w:val="00E674AE"/>
    <w:rsid w:val="00E67BA7"/>
    <w:rsid w:val="00E700E1"/>
    <w:rsid w:val="00E71CEE"/>
    <w:rsid w:val="00E73B1B"/>
    <w:rsid w:val="00E74033"/>
    <w:rsid w:val="00E74264"/>
    <w:rsid w:val="00E749B7"/>
    <w:rsid w:val="00E74BF6"/>
    <w:rsid w:val="00E74DFB"/>
    <w:rsid w:val="00E7522C"/>
    <w:rsid w:val="00E7544B"/>
    <w:rsid w:val="00E75456"/>
    <w:rsid w:val="00E75737"/>
    <w:rsid w:val="00E75A87"/>
    <w:rsid w:val="00E765B7"/>
    <w:rsid w:val="00E76F31"/>
    <w:rsid w:val="00E77EEE"/>
    <w:rsid w:val="00E805B6"/>
    <w:rsid w:val="00E81D32"/>
    <w:rsid w:val="00E830D6"/>
    <w:rsid w:val="00E840D0"/>
    <w:rsid w:val="00E84171"/>
    <w:rsid w:val="00E85A49"/>
    <w:rsid w:val="00E878E9"/>
    <w:rsid w:val="00E90A39"/>
    <w:rsid w:val="00E90E72"/>
    <w:rsid w:val="00E90FD0"/>
    <w:rsid w:val="00E92272"/>
    <w:rsid w:val="00E92B8E"/>
    <w:rsid w:val="00E92BAA"/>
    <w:rsid w:val="00E93CA2"/>
    <w:rsid w:val="00E9479B"/>
    <w:rsid w:val="00E94D7F"/>
    <w:rsid w:val="00E95E47"/>
    <w:rsid w:val="00E96833"/>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FA5"/>
    <w:rsid w:val="00EB07BB"/>
    <w:rsid w:val="00EB0B3D"/>
    <w:rsid w:val="00EB1E34"/>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835"/>
    <w:rsid w:val="00EE7A99"/>
    <w:rsid w:val="00EF124E"/>
    <w:rsid w:val="00EF1616"/>
    <w:rsid w:val="00EF1C25"/>
    <w:rsid w:val="00EF2159"/>
    <w:rsid w:val="00EF24C7"/>
    <w:rsid w:val="00EF273B"/>
    <w:rsid w:val="00EF2954"/>
    <w:rsid w:val="00EF2B43"/>
    <w:rsid w:val="00EF352E"/>
    <w:rsid w:val="00EF3560"/>
    <w:rsid w:val="00EF3662"/>
    <w:rsid w:val="00EF4630"/>
    <w:rsid w:val="00EF4BBA"/>
    <w:rsid w:val="00EF6526"/>
    <w:rsid w:val="00EF6DF2"/>
    <w:rsid w:val="00EF774D"/>
    <w:rsid w:val="00EF7868"/>
    <w:rsid w:val="00F00499"/>
    <w:rsid w:val="00F00C96"/>
    <w:rsid w:val="00F01D1E"/>
    <w:rsid w:val="00F025FC"/>
    <w:rsid w:val="00F02740"/>
    <w:rsid w:val="00F02DBC"/>
    <w:rsid w:val="00F03323"/>
    <w:rsid w:val="00F03B10"/>
    <w:rsid w:val="00F04755"/>
    <w:rsid w:val="00F049EA"/>
    <w:rsid w:val="00F04FC3"/>
    <w:rsid w:val="00F05954"/>
    <w:rsid w:val="00F0616C"/>
    <w:rsid w:val="00F06F30"/>
    <w:rsid w:val="00F0744D"/>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A51"/>
    <w:rsid w:val="00F24229"/>
    <w:rsid w:val="00F242D7"/>
    <w:rsid w:val="00F24327"/>
    <w:rsid w:val="00F24A51"/>
    <w:rsid w:val="00F24E9E"/>
    <w:rsid w:val="00F25B39"/>
    <w:rsid w:val="00F26162"/>
    <w:rsid w:val="00F263B3"/>
    <w:rsid w:val="00F2770D"/>
    <w:rsid w:val="00F27778"/>
    <w:rsid w:val="00F27F49"/>
    <w:rsid w:val="00F312E8"/>
    <w:rsid w:val="00F320B0"/>
    <w:rsid w:val="00F339E3"/>
    <w:rsid w:val="00F34571"/>
    <w:rsid w:val="00F35311"/>
    <w:rsid w:val="00F36E1F"/>
    <w:rsid w:val="00F377C0"/>
    <w:rsid w:val="00F37F2C"/>
    <w:rsid w:val="00F37F51"/>
    <w:rsid w:val="00F403A5"/>
    <w:rsid w:val="00F406AC"/>
    <w:rsid w:val="00F40D4D"/>
    <w:rsid w:val="00F4140F"/>
    <w:rsid w:val="00F42D91"/>
    <w:rsid w:val="00F4395E"/>
    <w:rsid w:val="00F43E71"/>
    <w:rsid w:val="00F443B1"/>
    <w:rsid w:val="00F449C0"/>
    <w:rsid w:val="00F4506C"/>
    <w:rsid w:val="00F45999"/>
    <w:rsid w:val="00F45B4D"/>
    <w:rsid w:val="00F45B8B"/>
    <w:rsid w:val="00F50A5E"/>
    <w:rsid w:val="00F51B3A"/>
    <w:rsid w:val="00F53525"/>
    <w:rsid w:val="00F546F2"/>
    <w:rsid w:val="00F5526F"/>
    <w:rsid w:val="00F5541A"/>
    <w:rsid w:val="00F55654"/>
    <w:rsid w:val="00F556B0"/>
    <w:rsid w:val="00F562EA"/>
    <w:rsid w:val="00F5653D"/>
    <w:rsid w:val="00F60675"/>
    <w:rsid w:val="00F607C7"/>
    <w:rsid w:val="00F60A05"/>
    <w:rsid w:val="00F60C5F"/>
    <w:rsid w:val="00F61898"/>
    <w:rsid w:val="00F61A9D"/>
    <w:rsid w:val="00F61B64"/>
    <w:rsid w:val="00F61D7A"/>
    <w:rsid w:val="00F63223"/>
    <w:rsid w:val="00F633FF"/>
    <w:rsid w:val="00F64BF8"/>
    <w:rsid w:val="00F64DF9"/>
    <w:rsid w:val="00F658E7"/>
    <w:rsid w:val="00F676CB"/>
    <w:rsid w:val="00F67946"/>
    <w:rsid w:val="00F67CD4"/>
    <w:rsid w:val="00F7009A"/>
    <w:rsid w:val="00F70A34"/>
    <w:rsid w:val="00F70A3D"/>
    <w:rsid w:val="00F70DBA"/>
    <w:rsid w:val="00F70E55"/>
    <w:rsid w:val="00F7219E"/>
    <w:rsid w:val="00F72840"/>
    <w:rsid w:val="00F73CAB"/>
    <w:rsid w:val="00F743B3"/>
    <w:rsid w:val="00F7451F"/>
    <w:rsid w:val="00F7467F"/>
    <w:rsid w:val="00F74931"/>
    <w:rsid w:val="00F74984"/>
    <w:rsid w:val="00F7548C"/>
    <w:rsid w:val="00F7609B"/>
    <w:rsid w:val="00F76A75"/>
    <w:rsid w:val="00F802B6"/>
    <w:rsid w:val="00F8049A"/>
    <w:rsid w:val="00F815EE"/>
    <w:rsid w:val="00F825AC"/>
    <w:rsid w:val="00F82623"/>
    <w:rsid w:val="00F82A35"/>
    <w:rsid w:val="00F839B3"/>
    <w:rsid w:val="00F83B76"/>
    <w:rsid w:val="00F8462A"/>
    <w:rsid w:val="00F85DFC"/>
    <w:rsid w:val="00F85F62"/>
    <w:rsid w:val="00F86162"/>
    <w:rsid w:val="00F86582"/>
    <w:rsid w:val="00F86ED5"/>
    <w:rsid w:val="00F871C2"/>
    <w:rsid w:val="00F914CF"/>
    <w:rsid w:val="00F930CD"/>
    <w:rsid w:val="00F932ED"/>
    <w:rsid w:val="00F9448B"/>
    <w:rsid w:val="00F954E8"/>
    <w:rsid w:val="00F964A6"/>
    <w:rsid w:val="00F96621"/>
    <w:rsid w:val="00F97D3E"/>
    <w:rsid w:val="00F97F77"/>
    <w:rsid w:val="00FA0498"/>
    <w:rsid w:val="00FA0E41"/>
    <w:rsid w:val="00FA1CEA"/>
    <w:rsid w:val="00FA2975"/>
    <w:rsid w:val="00FA2BFA"/>
    <w:rsid w:val="00FA2FB6"/>
    <w:rsid w:val="00FA37C3"/>
    <w:rsid w:val="00FA409E"/>
    <w:rsid w:val="00FA4725"/>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1A6F"/>
    <w:rsid w:val="00FC1BDA"/>
    <w:rsid w:val="00FC22F4"/>
    <w:rsid w:val="00FC283C"/>
    <w:rsid w:val="00FC31D8"/>
    <w:rsid w:val="00FC3312"/>
    <w:rsid w:val="00FC4412"/>
    <w:rsid w:val="00FC4B16"/>
    <w:rsid w:val="00FC5FA5"/>
    <w:rsid w:val="00FC6150"/>
    <w:rsid w:val="00FC6B2B"/>
    <w:rsid w:val="00FD06E3"/>
    <w:rsid w:val="00FD0747"/>
    <w:rsid w:val="00FD1148"/>
    <w:rsid w:val="00FD26FA"/>
    <w:rsid w:val="00FD2748"/>
    <w:rsid w:val="00FD2843"/>
    <w:rsid w:val="00FD2B51"/>
    <w:rsid w:val="00FD4CC6"/>
    <w:rsid w:val="00FD4DA5"/>
    <w:rsid w:val="00FD4DBF"/>
    <w:rsid w:val="00FD57B8"/>
    <w:rsid w:val="00FD7291"/>
    <w:rsid w:val="00FD7772"/>
    <w:rsid w:val="00FE1316"/>
    <w:rsid w:val="00FE188D"/>
    <w:rsid w:val="00FE20B2"/>
    <w:rsid w:val="00FE230A"/>
    <w:rsid w:val="00FE2467"/>
    <w:rsid w:val="00FE4310"/>
    <w:rsid w:val="00FE455F"/>
    <w:rsid w:val="00FE54DC"/>
    <w:rsid w:val="00FE5743"/>
    <w:rsid w:val="00FE6887"/>
    <w:rsid w:val="00FE6C2A"/>
    <w:rsid w:val="00FE76B9"/>
    <w:rsid w:val="00FE7898"/>
    <w:rsid w:val="00FE7AE1"/>
    <w:rsid w:val="00FF0766"/>
    <w:rsid w:val="00FF0775"/>
    <w:rsid w:val="00FF0BB2"/>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7F4D7332-9F65-44FA-95B1-C04DAE1AB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E48"/>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Index11">
    <w:name w:val="Index 11"/>
    <w:basedOn w:val="Normal"/>
    <w:rsid w:val="00F50A5E"/>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50A5E"/>
    <w:pPr>
      <w:suppressAutoHyphens/>
      <w:spacing w:line="100" w:lineRule="atLeast"/>
    </w:pPr>
    <w:rPr>
      <w:kern w:val="1"/>
      <w:sz w:val="20"/>
      <w:szCs w:val="20"/>
      <w:lang w:val="en-AU" w:eastAsia="ar-SA"/>
    </w:rPr>
  </w:style>
  <w:style w:type="character" w:customStyle="1" w:styleId="CommentTextChar">
    <w:name w:val="Comment Text Char"/>
    <w:link w:val="CommentText"/>
    <w:semiHidden/>
    <w:rsid w:val="00F50A5E"/>
    <w:rPr>
      <w:rFonts w:ascii="Times Armenian" w:hAnsi="Times Armenian"/>
      <w:lang w:eastAsia="ru-RU"/>
    </w:rPr>
  </w:style>
  <w:style w:type="character" w:customStyle="1" w:styleId="CommentSubjectChar">
    <w:name w:val="Comment Subject Char"/>
    <w:link w:val="CommentSubject"/>
    <w:semiHidden/>
    <w:rsid w:val="00F50A5E"/>
    <w:rPr>
      <w:rFonts w:ascii="Times Armenian" w:hAnsi="Times Armenian"/>
      <w:b/>
      <w:bCs/>
      <w:lang w:eastAsia="ru-RU"/>
    </w:rPr>
  </w:style>
  <w:style w:type="character" w:customStyle="1" w:styleId="EndnoteTextChar">
    <w:name w:val="Endnote Text Char"/>
    <w:link w:val="EndnoteText"/>
    <w:semiHidden/>
    <w:rsid w:val="00F50A5E"/>
    <w:rPr>
      <w:rFonts w:ascii="Times Armenian" w:hAnsi="Times Armenian"/>
      <w:lang w:eastAsia="ru-RU"/>
    </w:rPr>
  </w:style>
  <w:style w:type="character" w:customStyle="1" w:styleId="DocumentMapChar">
    <w:name w:val="Document Map Char"/>
    <w:link w:val="DocumentMap"/>
    <w:semiHidden/>
    <w:rsid w:val="00F50A5E"/>
    <w:rPr>
      <w:rFonts w:ascii="Tahoma" w:hAnsi="Tahoma" w:cs="Tahoma"/>
      <w:shd w:val="clear" w:color="auto" w:fill="000080"/>
      <w:lang w:eastAsia="ru-RU"/>
    </w:rPr>
  </w:style>
  <w:style w:type="character" w:customStyle="1" w:styleId="CharChar4">
    <w:name w:val="Char Char4"/>
    <w:locked/>
    <w:rsid w:val="00F50A5E"/>
    <w:rPr>
      <w:sz w:val="24"/>
      <w:szCs w:val="24"/>
      <w:lang w:val="en-US" w:eastAsia="en-US" w:bidi="ar-SA"/>
    </w:rPr>
  </w:style>
  <w:style w:type="paragraph" w:customStyle="1" w:styleId="msonormalcxspmiddle">
    <w:name w:val="msonormalcxspmiddle"/>
    <w:basedOn w:val="Normal"/>
    <w:rsid w:val="00F50A5E"/>
    <w:pPr>
      <w:spacing w:before="100" w:beforeAutospacing="1" w:after="100" w:afterAutospacing="1"/>
    </w:pPr>
  </w:style>
  <w:style w:type="character" w:customStyle="1" w:styleId="CharChar5">
    <w:name w:val="Char Char5"/>
    <w:locked/>
    <w:rsid w:val="00F50A5E"/>
    <w:rPr>
      <w:sz w:val="24"/>
      <w:szCs w:val="24"/>
      <w:lang w:val="en-US" w:eastAsia="en-US" w:bidi="ar-SA"/>
    </w:rPr>
  </w:style>
  <w:style w:type="paragraph" w:customStyle="1" w:styleId="ListParagraph1">
    <w:name w:val="List Paragraph1"/>
    <w:basedOn w:val="Normal"/>
    <w:uiPriority w:val="34"/>
    <w:qFormat/>
    <w:rsid w:val="00F50A5E"/>
    <w:pPr>
      <w:spacing w:after="200" w:line="276" w:lineRule="auto"/>
      <w:ind w:left="720"/>
      <w:contextualSpacing/>
    </w:pPr>
    <w:rPr>
      <w:rFonts w:ascii="Calibri" w:eastAsia="Calibri" w:hAnsi="Calibri"/>
      <w:sz w:val="22"/>
      <w:szCs w:val="22"/>
    </w:rPr>
  </w:style>
  <w:style w:type="paragraph" w:customStyle="1" w:styleId="Marin">
    <w:name w:val="Marin"/>
    <w:basedOn w:val="Normal"/>
    <w:rsid w:val="00402BC5"/>
    <w:pPr>
      <w:spacing w:after="120"/>
      <w:jc w:val="both"/>
    </w:pPr>
    <w:rPr>
      <w:rFonts w:ascii="Arial" w:hAnsi="Arial" w:cs="Arial"/>
    </w:rPr>
  </w:style>
  <w:style w:type="paragraph" w:customStyle="1" w:styleId="TableParagraph">
    <w:name w:val="Table Paragraph"/>
    <w:basedOn w:val="Normal"/>
    <w:uiPriority w:val="1"/>
    <w:qFormat/>
    <w:rsid w:val="00402BC5"/>
    <w:pPr>
      <w:widowControl w:val="0"/>
      <w:autoSpaceDE w:val="0"/>
      <w:autoSpaceDN w:val="0"/>
    </w:pPr>
    <w:rPr>
      <w:rFonts w:ascii="Trebuchet MS" w:eastAsia="Trebuchet MS" w:hAnsi="Trebuchet MS" w:cs="Trebuchet MS"/>
      <w:sz w:val="22"/>
      <w:szCs w:val="22"/>
      <w:lang w:val="nn-NO"/>
    </w:rPr>
  </w:style>
  <w:style w:type="character" w:customStyle="1" w:styleId="ng-binding">
    <w:name w:val="ng-binding"/>
    <w:basedOn w:val="DefaultParagraphFont"/>
    <w:rsid w:val="00402BC5"/>
  </w:style>
  <w:style w:type="paragraph" w:styleId="Subtitle">
    <w:name w:val="Subtitle"/>
    <w:basedOn w:val="Normal"/>
    <w:next w:val="Normal"/>
    <w:link w:val="SubtitleChar"/>
    <w:qFormat/>
    <w:rsid w:val="00BA607B"/>
    <w:pPr>
      <w:spacing w:after="60"/>
      <w:jc w:val="center"/>
      <w:outlineLvl w:val="1"/>
    </w:pPr>
    <w:rPr>
      <w:rFonts w:ascii="Cambria" w:hAnsi="Cambria"/>
      <w:lang w:val="ru-RU" w:eastAsia="ru-RU"/>
    </w:rPr>
  </w:style>
  <w:style w:type="character" w:customStyle="1" w:styleId="SubtitleChar">
    <w:name w:val="Subtitle Char"/>
    <w:basedOn w:val="DefaultParagraphFont"/>
    <w:link w:val="Subtitle"/>
    <w:rsid w:val="00BA607B"/>
    <w:rPr>
      <w:rFonts w:ascii="Cambria" w:hAnsi="Cambria"/>
      <w:sz w:val="24"/>
      <w:szCs w:val="24"/>
      <w:lang w:val="ru-RU" w:eastAsia="ru-RU"/>
    </w:rPr>
  </w:style>
  <w:style w:type="paragraph" w:styleId="NoSpacing">
    <w:name w:val="No Spacing"/>
    <w:uiPriority w:val="1"/>
    <w:qFormat/>
    <w:rsid w:val="00BA607B"/>
    <w:rPr>
      <w:rFonts w:ascii="Calibri" w:eastAsia="Calibri" w:hAnsi="Calibri"/>
      <w:sz w:val="22"/>
      <w:szCs w:val="22"/>
    </w:rPr>
  </w:style>
  <w:style w:type="paragraph" w:styleId="TOCHeading">
    <w:name w:val="TOC Heading"/>
    <w:basedOn w:val="Heading1"/>
    <w:next w:val="Normal"/>
    <w:uiPriority w:val="39"/>
    <w:semiHidden/>
    <w:unhideWhenUsed/>
    <w:qFormat/>
    <w:rsid w:val="00BA607B"/>
    <w:pPr>
      <w:keepLines/>
      <w:spacing w:before="480" w:line="276" w:lineRule="auto"/>
      <w:jc w:val="left"/>
      <w:outlineLvl w:val="9"/>
    </w:pPr>
    <w:rPr>
      <w:rFonts w:ascii="Cambria" w:hAnsi="Cambria"/>
      <w:b/>
      <w:bCs/>
      <w:color w:val="365F91"/>
      <w:szCs w:val="28"/>
      <w:lang w:eastAsia="en-US"/>
    </w:rPr>
  </w:style>
  <w:style w:type="character" w:styleId="SubtleEmphasis">
    <w:name w:val="Subtle Emphasis"/>
    <w:uiPriority w:val="19"/>
    <w:qFormat/>
    <w:rsid w:val="00BA607B"/>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01072213">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909002264">
      <w:bodyDiv w:val="1"/>
      <w:marLeft w:val="0"/>
      <w:marRight w:val="0"/>
      <w:marTop w:val="0"/>
      <w:marBottom w:val="0"/>
      <w:divBdr>
        <w:top w:val="none" w:sz="0" w:space="0" w:color="auto"/>
        <w:left w:val="none" w:sz="0" w:space="0" w:color="auto"/>
        <w:bottom w:val="none" w:sz="0" w:space="0" w:color="auto"/>
        <w:right w:val="none" w:sz="0" w:space="0" w:color="auto"/>
      </w:divBdr>
    </w:div>
    <w:div w:id="104729139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092612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s://ru.wikipedia.org/wiki/Standard_%26_Poor%E2%80%99s"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258D3-DAB2-4916-B31E-70FC470C6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68</Pages>
  <Words>21616</Words>
  <Characters>123214</Characters>
  <Application>Microsoft Office Word</Application>
  <DocSecurity>0</DocSecurity>
  <Lines>1026</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144541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https:/mul2-minfin.gov.am/tasks/478235/oneclick/Apranq_elektronayin.docx?token=74ad4f6ef47a229b7fe31323c9a1757c</cp:keywords>
  <cp:lastModifiedBy>Sofa Khachatryan</cp:lastModifiedBy>
  <cp:revision>204</cp:revision>
  <cp:lastPrinted>2022-10-17T10:46:00Z</cp:lastPrinted>
  <dcterms:created xsi:type="dcterms:W3CDTF">2022-05-30T16:47:00Z</dcterms:created>
  <dcterms:modified xsi:type="dcterms:W3CDTF">2024-05-20T08:37:00Z</dcterms:modified>
</cp:coreProperties>
</file>