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EC846B" w14:textId="77777777" w:rsidR="00D50D36" w:rsidRPr="00D50D36" w:rsidRDefault="00D50D36" w:rsidP="003C69D1">
      <w:pPr>
        <w:widowControl w:val="0"/>
        <w:ind w:right="-7" w:firstLine="567"/>
        <w:jc w:val="right"/>
        <w:rPr>
          <w:rFonts w:ascii="GHEA Grapalat" w:hAnsi="GHEA Grapalat" w:cs="Sylfaen"/>
          <w:i/>
          <w:u w:val="single"/>
        </w:rPr>
      </w:pPr>
    </w:p>
    <w:p w14:paraId="31A0F3C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7777777" w:rsidR="00642EFE" w:rsidRPr="00BA7128"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p>
    <w:p w14:paraId="75BB2BD3" w14:textId="67E42497" w:rsidR="0091042F" w:rsidRDefault="00642EFE" w:rsidP="003C69D1">
      <w:pPr>
        <w:pStyle w:val="BodyTextIndent"/>
        <w:widowControl w:val="0"/>
        <w:spacing w:line="240" w:lineRule="auto"/>
        <w:ind w:firstLine="0"/>
        <w:jc w:val="center"/>
        <w:rPr>
          <w:rFonts w:ascii="GHEA Grapalat" w:hAnsi="GHEA Grapalat"/>
          <w:i w:val="0"/>
          <w:color w:val="FF000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B768E2" w:rsidRPr="00B768E2">
        <w:rPr>
          <w:rFonts w:ascii="GHEA Grapalat" w:hAnsi="GHEA Grapalat"/>
          <w:i w:val="0"/>
          <w:color w:val="FF0000"/>
          <w:sz w:val="24"/>
          <w:szCs w:val="24"/>
        </w:rPr>
        <w:t>26</w:t>
      </w:r>
      <w:r w:rsidRPr="00601797">
        <w:rPr>
          <w:rFonts w:ascii="GHEA Grapalat" w:hAnsi="GHEA Grapalat"/>
          <w:i w:val="0"/>
          <w:color w:val="FF0000"/>
          <w:sz w:val="24"/>
          <w:szCs w:val="24"/>
        </w:rPr>
        <w:t>" "</w:t>
      </w:r>
      <w:r w:rsidR="0018307F">
        <w:rPr>
          <w:rFonts w:ascii="GHEA Grapalat" w:hAnsi="GHEA Grapalat"/>
          <w:i w:val="0"/>
          <w:color w:val="FF0000"/>
          <w:sz w:val="24"/>
          <w:szCs w:val="24"/>
          <w:lang w:val="hy-AM"/>
        </w:rPr>
        <w:t>0</w:t>
      </w:r>
      <w:r w:rsidR="00F602DC">
        <w:rPr>
          <w:rFonts w:ascii="GHEA Grapalat" w:hAnsi="GHEA Grapalat"/>
          <w:i w:val="0"/>
          <w:color w:val="FF0000"/>
          <w:sz w:val="24"/>
          <w:szCs w:val="24"/>
          <w:lang w:val="hy-AM"/>
        </w:rPr>
        <w:t>3</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4FDE35B7" w14:textId="093AD4D7" w:rsidR="006374EB" w:rsidRDefault="006374EB" w:rsidP="006374EB">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288D3E75" w14:textId="37BB274D" w:rsidR="0091042F" w:rsidRPr="009044F1" w:rsidRDefault="0006703E" w:rsidP="003C69D1">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803FB">
        <w:rPr>
          <w:rFonts w:ascii="GHEA Grapalat" w:hAnsi="GHEA Grapalat"/>
          <w:i w:val="0"/>
          <w:sz w:val="24"/>
          <w:szCs w:val="24"/>
        </w:rPr>
        <w:t>EQ-BMAShDzB-24/43</w:t>
      </w:r>
    </w:p>
    <w:p w14:paraId="4DA1CB45" w14:textId="77777777" w:rsidR="0091042F" w:rsidRPr="009044F1" w:rsidRDefault="0091042F" w:rsidP="003C69D1">
      <w:pPr>
        <w:pStyle w:val="BodyTextIndent"/>
        <w:widowControl w:val="0"/>
        <w:spacing w:line="240" w:lineRule="auto"/>
        <w:rPr>
          <w:rFonts w:ascii="GHEA Grapalat" w:hAnsi="GHEA Grapalat"/>
          <w:i w:val="0"/>
          <w:sz w:val="24"/>
          <w:szCs w:val="24"/>
        </w:rPr>
      </w:pPr>
    </w:p>
    <w:p w14:paraId="78B9F6A4" w14:textId="51E0C182" w:rsidR="00642EFE" w:rsidRPr="009044F1" w:rsidRDefault="00601797" w:rsidP="003C69D1">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409E9">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hyperlink r:id="rId8">
        <w:r w:rsidR="00642EFE" w:rsidRPr="009044F1">
          <w:rPr>
            <w:rFonts w:ascii="GHEA Grapalat" w:hAnsi="GHEA Grapalat"/>
            <w:i w:val="0"/>
            <w:sz w:val="24"/>
            <w:szCs w:val="24"/>
          </w:rPr>
          <w:t>www.armeps.am</w:t>
        </w:r>
      </w:hyperlink>
      <w:r w:rsidR="00642EFE" w:rsidRPr="009044F1">
        <w:rPr>
          <w:rFonts w:ascii="GHEA Grapalat" w:hAnsi="GHEA Grapalat"/>
          <w:i w:val="0"/>
          <w:sz w:val="24"/>
          <w:szCs w:val="24"/>
        </w:rPr>
        <w:t>).</w:t>
      </w:r>
    </w:p>
    <w:p w14:paraId="263C1CC5" w14:textId="08C191AD" w:rsidR="007F2CA3" w:rsidRPr="000D14C9" w:rsidRDefault="007F2CA3" w:rsidP="003C69D1">
      <w:pPr>
        <w:pStyle w:val="BodyTextIndent"/>
        <w:widowControl w:val="0"/>
        <w:spacing w:line="240" w:lineRule="auto"/>
        <w:ind w:firstLine="0"/>
        <w:rPr>
          <w:rFonts w:ascii="GHEA Grapalat" w:hAnsi="GHEA Grapalat"/>
          <w:i w:val="0"/>
          <w:sz w:val="24"/>
          <w:szCs w:val="24"/>
        </w:rPr>
      </w:pPr>
      <w:r w:rsidRPr="007F2CA3">
        <w:rPr>
          <w:rFonts w:ascii="GHEA Grapalat" w:hAnsi="GHEA Grapalat"/>
          <w:i w:val="0"/>
          <w:sz w:val="24"/>
          <w:szCs w:val="24"/>
        </w:rPr>
        <w:t xml:space="preserve">Участнику, выбранному в результате настоящей процедуры, в установленном порядке будет предложено заключить договор на выполнение работ по среднему ремонту дорог в административных районах </w:t>
      </w:r>
      <w:r w:rsidR="001803FB" w:rsidRPr="00A136FF">
        <w:rPr>
          <w:rFonts w:ascii="GHEA Grapalat" w:hAnsi="GHEA Grapalat" w:hint="eastAsia"/>
          <w:b/>
          <w:lang w:val="hy-AM"/>
        </w:rPr>
        <w:t>Ачапняк</w:t>
      </w:r>
      <w:r w:rsidR="001803FB" w:rsidRPr="00A136FF">
        <w:rPr>
          <w:rFonts w:ascii="GHEA Grapalat" w:hAnsi="GHEA Grapalat"/>
          <w:b/>
          <w:lang w:val="hy-AM"/>
        </w:rPr>
        <w:t xml:space="preserve">, </w:t>
      </w:r>
      <w:r w:rsidR="001803FB" w:rsidRPr="00A136FF">
        <w:rPr>
          <w:rFonts w:ascii="GHEA Grapalat" w:hAnsi="GHEA Grapalat" w:hint="eastAsia"/>
          <w:b/>
          <w:lang w:val="hy-AM"/>
        </w:rPr>
        <w:t>Шенгавит</w:t>
      </w:r>
      <w:r w:rsidR="001803FB" w:rsidRPr="00A136FF">
        <w:rPr>
          <w:rFonts w:ascii="GHEA Grapalat" w:hAnsi="GHEA Grapalat"/>
          <w:b/>
          <w:lang w:val="hy-AM"/>
        </w:rPr>
        <w:t xml:space="preserve">, </w:t>
      </w:r>
      <w:r w:rsidR="001803FB" w:rsidRPr="00A136FF">
        <w:rPr>
          <w:rFonts w:ascii="GHEA Grapalat" w:hAnsi="GHEA Grapalat" w:hint="eastAsia"/>
          <w:b/>
          <w:lang w:val="hy-AM"/>
        </w:rPr>
        <w:t>Малатия</w:t>
      </w:r>
      <w:r w:rsidR="001803FB" w:rsidRPr="00A136FF">
        <w:rPr>
          <w:rFonts w:ascii="GHEA Grapalat" w:hAnsi="GHEA Grapalat"/>
          <w:b/>
          <w:lang w:val="hy-AM"/>
        </w:rPr>
        <w:t>-</w:t>
      </w:r>
      <w:r w:rsidR="001803FB" w:rsidRPr="00A136FF">
        <w:rPr>
          <w:rFonts w:ascii="GHEA Grapalat" w:hAnsi="GHEA Grapalat" w:hint="eastAsia"/>
          <w:b/>
          <w:lang w:val="hy-AM"/>
        </w:rPr>
        <w:t>Себаастия</w:t>
      </w:r>
      <w:r w:rsidR="001803FB" w:rsidRPr="00A136FF">
        <w:rPr>
          <w:rFonts w:ascii="GHEA Grapalat" w:hAnsi="GHEA Grapalat"/>
          <w:b/>
          <w:lang w:val="hy-AM"/>
        </w:rPr>
        <w:t xml:space="preserve"> </w:t>
      </w:r>
      <w:r w:rsidR="001803FB" w:rsidRPr="00A136FF">
        <w:rPr>
          <w:rFonts w:ascii="GHEA Grapalat" w:hAnsi="GHEA Grapalat" w:hint="eastAsia"/>
          <w:b/>
          <w:lang w:val="hy-AM"/>
        </w:rPr>
        <w:t>и</w:t>
      </w:r>
      <w:r w:rsidR="001803FB" w:rsidRPr="00A136FF">
        <w:rPr>
          <w:rFonts w:ascii="GHEA Grapalat" w:hAnsi="GHEA Grapalat"/>
          <w:b/>
          <w:lang w:val="hy-AM"/>
        </w:rPr>
        <w:t xml:space="preserve"> </w:t>
      </w:r>
      <w:r w:rsidR="001803FB" w:rsidRPr="00A136FF">
        <w:rPr>
          <w:rFonts w:ascii="GHEA Grapalat" w:hAnsi="GHEA Grapalat" w:hint="eastAsia"/>
          <w:b/>
          <w:lang w:val="hy-AM"/>
        </w:rPr>
        <w:t>Кентрон</w:t>
      </w:r>
      <w:r w:rsidR="001803FB" w:rsidRPr="00A136FF">
        <w:rPr>
          <w:rFonts w:ascii="GHEA Grapalat" w:hAnsi="GHEA Grapalat"/>
          <w:b/>
          <w:lang w:val="hy-AM"/>
        </w:rPr>
        <w:t xml:space="preserve"> </w:t>
      </w:r>
      <w:r w:rsidRPr="007F2CA3">
        <w:rPr>
          <w:rFonts w:ascii="GHEA Grapalat" w:hAnsi="GHEA Grapalat"/>
          <w:i w:val="0"/>
          <w:sz w:val="24"/>
          <w:szCs w:val="24"/>
        </w:rPr>
        <w:t>города Еревана (далее-договор).</w:t>
      </w:r>
    </w:p>
    <w:p w14:paraId="1D6FB85B" w14:textId="17800B3F" w:rsidR="00357D48" w:rsidRPr="009044F1" w:rsidRDefault="00A20B69" w:rsidP="003C69D1">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3C69D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3C69D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1AD7B1F0" w:rsidR="005939DE" w:rsidRPr="00C07F24" w:rsidRDefault="00677658"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hyperlink r:id="rId9">
        <w:r w:rsidRPr="009044F1">
          <w:rPr>
            <w:rFonts w:ascii="GHEA Grapalat" w:hAnsi="GHEA Grapalat"/>
            <w:i w:val="0"/>
            <w:sz w:val="24"/>
            <w:szCs w:val="24"/>
          </w:rPr>
          <w:t>www.armeps.am</w:t>
        </w:r>
      </w:hyperlink>
      <w:r w:rsidR="002166CE">
        <w:rPr>
          <w:rFonts w:ascii="GHEA Grapalat" w:hAnsi="GHEA Grapalat"/>
          <w:i w:val="0"/>
          <w:sz w:val="24"/>
          <w:szCs w:val="24"/>
        </w:rPr>
        <w:t xml:space="preserve">), </w:t>
      </w:r>
      <w:r w:rsidR="00601797">
        <w:rPr>
          <w:rFonts w:ascii="GHEA Grapalat" w:hAnsi="GHEA Grapalat"/>
        </w:rPr>
        <w:t xml:space="preserve">до </w:t>
      </w:r>
      <w:r w:rsidR="00F602DC" w:rsidRPr="001803FB">
        <w:rPr>
          <w:rFonts w:ascii="GHEA Grapalat" w:hAnsi="GHEA Grapalat"/>
          <w:b/>
          <w:i w:val="0"/>
          <w:iCs/>
          <w:highlight w:val="yellow"/>
          <w:lang w:val="hy-AM"/>
        </w:rPr>
        <w:t>1</w:t>
      </w:r>
      <w:r w:rsidR="001803FB" w:rsidRPr="001803FB">
        <w:rPr>
          <w:rFonts w:ascii="GHEA Grapalat" w:hAnsi="GHEA Grapalat"/>
          <w:b/>
          <w:i w:val="0"/>
          <w:iCs/>
          <w:highlight w:val="yellow"/>
          <w:lang w:val="hy-AM"/>
        </w:rPr>
        <w:t>0</w:t>
      </w:r>
      <w:r w:rsidR="00F602DC" w:rsidRPr="001803FB">
        <w:rPr>
          <w:rFonts w:ascii="GHEA Grapalat" w:hAnsi="GHEA Grapalat"/>
          <w:b/>
          <w:i w:val="0"/>
          <w:iCs/>
          <w:highlight w:val="yellow"/>
          <w:lang w:val="hy-AM"/>
        </w:rPr>
        <w:t>:00</w:t>
      </w:r>
      <w:r w:rsidR="00601797" w:rsidRPr="001803FB">
        <w:rPr>
          <w:rFonts w:ascii="GHEA Grapalat" w:hAnsi="GHEA Grapalat"/>
          <w:b/>
          <w:i w:val="0"/>
          <w:iCs/>
          <w:highlight w:val="yellow"/>
          <w:lang w:val="hy-AM"/>
        </w:rPr>
        <w:t xml:space="preserve"> часов </w:t>
      </w:r>
      <w:r w:rsidR="00B768E2" w:rsidRPr="00B768E2">
        <w:rPr>
          <w:rFonts w:ascii="GHEA Grapalat" w:hAnsi="GHEA Grapalat"/>
          <w:b/>
          <w:i w:val="0"/>
          <w:iCs/>
          <w:highlight w:val="yellow"/>
        </w:rPr>
        <w:t>26</w:t>
      </w:r>
      <w:r w:rsidR="00B23576" w:rsidRPr="001803FB">
        <w:rPr>
          <w:rFonts w:ascii="GHEA Grapalat" w:hAnsi="GHEA Grapalat"/>
          <w:b/>
          <w:i w:val="0"/>
          <w:iCs/>
          <w:highlight w:val="yellow"/>
          <w:lang w:val="hy-AM"/>
        </w:rPr>
        <w:t>.0</w:t>
      </w:r>
      <w:r w:rsidR="00F602DC" w:rsidRPr="001803FB">
        <w:rPr>
          <w:rFonts w:ascii="GHEA Grapalat" w:hAnsi="GHEA Grapalat"/>
          <w:b/>
          <w:i w:val="0"/>
          <w:iCs/>
          <w:highlight w:val="yellow"/>
          <w:lang w:val="hy-AM"/>
        </w:rPr>
        <w:t>4</w:t>
      </w:r>
      <w:r w:rsidR="00B23576" w:rsidRPr="001803FB">
        <w:rPr>
          <w:rFonts w:ascii="GHEA Grapalat" w:hAnsi="GHEA Grapalat"/>
          <w:b/>
          <w:i w:val="0"/>
          <w:iCs/>
          <w:highlight w:val="yellow"/>
          <w:lang w:val="hy-AM"/>
        </w:rPr>
        <w:t>.2024</w:t>
      </w:r>
      <w:r w:rsidRPr="001803FB">
        <w:rPr>
          <w:rFonts w:ascii="GHEA Grapalat" w:hAnsi="GHEA Grapalat"/>
          <w:i w:val="0"/>
          <w:sz w:val="24"/>
          <w:szCs w:val="24"/>
          <w:highlight w:val="yellow"/>
        </w:rPr>
        <w:t xml:space="preserve"> с даты опубликования настоящего объявления.</w:t>
      </w:r>
    </w:p>
    <w:p w14:paraId="36452640" w14:textId="77777777" w:rsidR="00357D48" w:rsidRPr="001B32D9" w:rsidRDefault="005D7731"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17786B04" w:rsidR="004E2FC6" w:rsidRPr="001B32D9" w:rsidRDefault="0060526C"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1803FB">
        <w:rPr>
          <w:rFonts w:ascii="GHEA Grapalat" w:hAnsi="GHEA Grapalat"/>
          <w:b/>
          <w:i w:val="0"/>
          <w:iCs/>
          <w:lang w:val="hy-AM"/>
        </w:rPr>
        <w:t>10</w:t>
      </w:r>
      <w:r w:rsidR="00F602DC">
        <w:rPr>
          <w:rFonts w:ascii="GHEA Grapalat" w:hAnsi="GHEA Grapalat"/>
          <w:b/>
          <w:i w:val="0"/>
          <w:iCs/>
          <w:lang w:val="hy-AM"/>
        </w:rPr>
        <w:t>:00</w:t>
      </w:r>
      <w:r w:rsidR="00601797" w:rsidRPr="00601797">
        <w:rPr>
          <w:rFonts w:ascii="GHEA Grapalat" w:hAnsi="GHEA Grapalat"/>
          <w:b/>
          <w:i w:val="0"/>
          <w:iCs/>
          <w:lang w:val="hy-AM"/>
        </w:rPr>
        <w:t xml:space="preserve"> часов </w:t>
      </w:r>
      <w:r w:rsidR="00B768E2" w:rsidRPr="00B768E2">
        <w:rPr>
          <w:rFonts w:ascii="GHEA Grapalat" w:hAnsi="GHEA Grapalat"/>
          <w:b/>
          <w:i w:val="0"/>
          <w:iCs/>
          <w:highlight w:val="yellow"/>
        </w:rPr>
        <w:t>26</w:t>
      </w:r>
      <w:r w:rsidR="00B23576" w:rsidRPr="001803FB">
        <w:rPr>
          <w:rFonts w:ascii="GHEA Grapalat" w:hAnsi="GHEA Grapalat"/>
          <w:b/>
          <w:i w:val="0"/>
          <w:iCs/>
          <w:highlight w:val="yellow"/>
          <w:lang w:val="hy-AM"/>
        </w:rPr>
        <w:t>.0</w:t>
      </w:r>
      <w:r w:rsidR="00F602DC" w:rsidRPr="001803FB">
        <w:rPr>
          <w:rFonts w:ascii="GHEA Grapalat" w:hAnsi="GHEA Grapalat"/>
          <w:b/>
          <w:i w:val="0"/>
          <w:iCs/>
          <w:highlight w:val="yellow"/>
          <w:lang w:val="hy-AM"/>
        </w:rPr>
        <w:t>4</w:t>
      </w:r>
      <w:r w:rsidR="00B23576" w:rsidRPr="001803FB">
        <w:rPr>
          <w:rFonts w:ascii="GHEA Grapalat" w:hAnsi="GHEA Grapalat"/>
          <w:b/>
          <w:i w:val="0"/>
          <w:iCs/>
          <w:highlight w:val="yellow"/>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3C69D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10D96E9" w:rsidR="006E7AF9" w:rsidRDefault="006E7AF9" w:rsidP="003C69D1">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CA2E6D" w:rsidRPr="00CA2E6D">
        <w:rPr>
          <w:rFonts w:ascii="GHEA Grapalat" w:hAnsi="GHEA Grapalat"/>
          <w:i w:val="0"/>
          <w:sz w:val="24"/>
          <w:szCs w:val="24"/>
        </w:rPr>
        <w:t xml:space="preserve"> </w:t>
      </w:r>
      <w:r w:rsidR="00CA2E6D">
        <w:rPr>
          <w:rFonts w:ascii="GHEA Grapalat" w:hAnsi="GHEA Grapalat"/>
          <w:i w:val="0"/>
          <w:sz w:val="24"/>
          <w:szCs w:val="24"/>
        </w:rPr>
        <w:t>Г.Мурадяну.</w:t>
      </w:r>
      <w:r>
        <w:rPr>
          <w:rFonts w:ascii="GHEA Grapalat" w:hAnsi="GHEA Grapalat"/>
          <w:i w:val="0"/>
          <w:sz w:val="24"/>
          <w:szCs w:val="24"/>
        </w:rPr>
        <w:t xml:space="preserve"> </w:t>
      </w:r>
    </w:p>
    <w:p w14:paraId="0728230E" w14:textId="32111A89" w:rsidR="006E7AF9" w:rsidRDefault="006E7AF9" w:rsidP="003C69D1">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A5455C">
        <w:rPr>
          <w:rFonts w:ascii="GHEA Grapalat" w:hAnsi="GHEA Grapalat"/>
          <w:sz w:val="24"/>
          <w:szCs w:val="24"/>
        </w:rPr>
        <w:t>373</w:t>
      </w:r>
    </w:p>
    <w:p w14:paraId="29D580B7" w14:textId="4B453642"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r w:rsidR="00A5455C">
        <w:rPr>
          <w:rFonts w:ascii="GHEA Grapalat" w:hAnsi="GHEA Grapalat"/>
          <w:i w:val="0"/>
          <w:sz w:val="24"/>
          <w:szCs w:val="24"/>
          <w:lang w:val="en-US"/>
        </w:rPr>
        <w:t>gor</w:t>
      </w:r>
      <w:r w:rsidR="00A5455C" w:rsidRPr="00CA2E6D">
        <w:rPr>
          <w:rFonts w:ascii="GHEA Grapalat" w:hAnsi="GHEA Grapalat"/>
          <w:i w:val="0"/>
          <w:sz w:val="24"/>
          <w:szCs w:val="24"/>
        </w:rPr>
        <w:t>.</w:t>
      </w:r>
      <w:r w:rsidR="00A5455C">
        <w:rPr>
          <w:rFonts w:ascii="GHEA Grapalat" w:hAnsi="GHEA Grapalat"/>
          <w:i w:val="0"/>
          <w:sz w:val="24"/>
          <w:szCs w:val="24"/>
          <w:lang w:val="en-US"/>
        </w:rPr>
        <w:t>muradyan</w:t>
      </w:r>
      <w:r>
        <w:rPr>
          <w:rFonts w:ascii="GHEA Grapalat" w:hAnsi="GHEA Grapalat"/>
          <w:i w:val="0"/>
          <w:sz w:val="24"/>
          <w:szCs w:val="24"/>
        </w:rPr>
        <w:t xml:space="preserve">@yerevan.am </w:t>
      </w:r>
    </w:p>
    <w:p w14:paraId="7EB7C1E5" w14:textId="77777777"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3C69D1">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C4E70" w:rsidRDefault="00096865" w:rsidP="003C69D1">
      <w:pPr>
        <w:pStyle w:val="BodyText"/>
        <w:widowControl w:val="0"/>
        <w:spacing w:after="0"/>
        <w:ind w:firstLine="567"/>
        <w:jc w:val="right"/>
        <w:rPr>
          <w:rFonts w:ascii="GHEA Grapalat" w:hAnsi="GHEA Grapalat" w:cs="Sylfaen"/>
          <w:iCs/>
        </w:rPr>
      </w:pPr>
      <w:r w:rsidRPr="009C4E70">
        <w:rPr>
          <w:rFonts w:ascii="GHEA Grapalat" w:hAnsi="GHEA Grapalat"/>
          <w:iCs/>
        </w:rPr>
        <w:lastRenderedPageBreak/>
        <w:t>Утверждено</w:t>
      </w:r>
    </w:p>
    <w:p w14:paraId="06BCFCFD" w14:textId="13144CE9" w:rsidR="00096865" w:rsidRPr="009C4E70" w:rsidRDefault="005D7731" w:rsidP="003C69D1">
      <w:pPr>
        <w:pStyle w:val="BodyText"/>
        <w:widowControl w:val="0"/>
        <w:spacing w:after="0"/>
        <w:ind w:firstLine="567"/>
        <w:jc w:val="right"/>
        <w:rPr>
          <w:rFonts w:ascii="GHEA Grapalat" w:hAnsi="GHEA Grapalat"/>
          <w:iCs/>
        </w:rPr>
      </w:pPr>
      <w:r w:rsidRPr="009C4E70">
        <w:rPr>
          <w:rFonts w:ascii="GHEA Grapalat" w:hAnsi="GHEA Grapalat"/>
          <w:iCs/>
        </w:rPr>
        <w:t>Решением Оценочной комиссии открытого конкурса</w:t>
      </w:r>
      <w:r w:rsidR="001B32D9" w:rsidRPr="009C4E70">
        <w:rPr>
          <w:rFonts w:ascii="GHEA Grapalat" w:hAnsi="GHEA Grapalat" w:cs="Sylfaen"/>
          <w:iCs/>
        </w:rPr>
        <w:br/>
      </w:r>
      <w:r w:rsidR="00096865" w:rsidRPr="009C4E70">
        <w:rPr>
          <w:rFonts w:ascii="GHEA Grapalat" w:hAnsi="GHEA Grapalat"/>
          <w:iCs/>
        </w:rPr>
        <w:t xml:space="preserve">под кодом </w:t>
      </w:r>
      <w:r w:rsidR="001803FB">
        <w:rPr>
          <w:rFonts w:ascii="GHEA Grapalat" w:hAnsi="GHEA Grapalat"/>
          <w:iCs/>
        </w:rPr>
        <w:t>EQ-BMAShDzB-24/43</w:t>
      </w:r>
      <w:r w:rsidR="001B32D9" w:rsidRPr="009C4E70">
        <w:rPr>
          <w:rFonts w:ascii="GHEA Grapalat" w:hAnsi="GHEA Grapalat" w:cs="Times Armenian"/>
          <w:iCs/>
        </w:rPr>
        <w:br/>
      </w:r>
      <w:r w:rsidR="00A46F92" w:rsidRPr="009C4E70">
        <w:rPr>
          <w:rFonts w:ascii="GHEA Grapalat" w:hAnsi="GHEA Grapalat"/>
          <w:iCs/>
        </w:rPr>
        <w:t xml:space="preserve">№ </w:t>
      </w:r>
      <w:r w:rsidR="006E7AF9" w:rsidRPr="009C4E70">
        <w:rPr>
          <w:rFonts w:ascii="GHEA Grapalat" w:hAnsi="GHEA Grapalat"/>
          <w:iCs/>
        </w:rPr>
        <w:t>3</w:t>
      </w:r>
      <w:r w:rsidR="00096865" w:rsidRPr="009C4E70">
        <w:rPr>
          <w:rFonts w:ascii="GHEA Grapalat" w:hAnsi="GHEA Grapalat"/>
          <w:iCs/>
        </w:rPr>
        <w:t xml:space="preserve"> </w:t>
      </w:r>
      <w:r w:rsidR="00096865" w:rsidRPr="001803FB">
        <w:rPr>
          <w:rFonts w:ascii="GHEA Grapalat" w:hAnsi="GHEA Grapalat"/>
          <w:iCs/>
          <w:highlight w:val="yellow"/>
        </w:rPr>
        <w:t xml:space="preserve">от </w:t>
      </w:r>
      <w:r w:rsidR="00B768E2" w:rsidRPr="00B768E2">
        <w:rPr>
          <w:rFonts w:ascii="GHEA Grapalat" w:hAnsi="GHEA Grapalat"/>
          <w:iCs/>
          <w:highlight w:val="yellow"/>
        </w:rPr>
        <w:t>26</w:t>
      </w:r>
      <w:r w:rsidR="006E7AF9" w:rsidRPr="001803FB">
        <w:rPr>
          <w:rFonts w:ascii="GHEA Grapalat" w:hAnsi="GHEA Grapalat"/>
          <w:iCs/>
          <w:color w:val="FF0000"/>
          <w:highlight w:val="yellow"/>
        </w:rPr>
        <w:t>.</w:t>
      </w:r>
      <w:r w:rsidR="0018307F" w:rsidRPr="001803FB">
        <w:rPr>
          <w:rFonts w:ascii="GHEA Grapalat" w:hAnsi="GHEA Grapalat"/>
          <w:iCs/>
          <w:color w:val="FF0000"/>
          <w:highlight w:val="yellow"/>
          <w:lang w:val="hy-AM"/>
        </w:rPr>
        <w:t>0</w:t>
      </w:r>
      <w:r w:rsidR="009C4E70" w:rsidRPr="001803FB">
        <w:rPr>
          <w:rFonts w:ascii="GHEA Grapalat" w:hAnsi="GHEA Grapalat"/>
          <w:iCs/>
          <w:color w:val="FF0000"/>
          <w:highlight w:val="yellow"/>
          <w:lang w:val="hy-AM"/>
        </w:rPr>
        <w:t>3</w:t>
      </w:r>
      <w:r w:rsidR="00096865" w:rsidRPr="001803FB">
        <w:rPr>
          <w:rFonts w:ascii="GHEA Grapalat" w:hAnsi="GHEA Grapalat"/>
          <w:iCs/>
          <w:color w:val="FF0000"/>
          <w:highlight w:val="yellow"/>
        </w:rPr>
        <w:t xml:space="preserve"> 20</w:t>
      </w:r>
      <w:r w:rsidR="006E7AF9" w:rsidRPr="001803FB">
        <w:rPr>
          <w:rFonts w:ascii="GHEA Grapalat" w:hAnsi="GHEA Grapalat"/>
          <w:iCs/>
          <w:color w:val="FF0000"/>
          <w:highlight w:val="yellow"/>
        </w:rPr>
        <w:t>2</w:t>
      </w:r>
      <w:r w:rsidR="0018307F" w:rsidRPr="001803FB">
        <w:rPr>
          <w:rFonts w:ascii="GHEA Grapalat" w:hAnsi="GHEA Grapalat"/>
          <w:iCs/>
          <w:color w:val="FF0000"/>
          <w:highlight w:val="yellow"/>
          <w:lang w:val="hy-AM"/>
        </w:rPr>
        <w:t>4</w:t>
      </w:r>
      <w:r w:rsidR="009F10E4" w:rsidRPr="001803FB">
        <w:rPr>
          <w:rFonts w:ascii="GHEA Grapalat" w:hAnsi="GHEA Grapalat"/>
          <w:iCs/>
          <w:color w:val="FF0000"/>
          <w:highlight w:val="yellow"/>
        </w:rPr>
        <w:t xml:space="preserve"> </w:t>
      </w:r>
      <w:r w:rsidR="00096865" w:rsidRPr="001803FB">
        <w:rPr>
          <w:rFonts w:ascii="GHEA Grapalat" w:hAnsi="GHEA Grapalat"/>
          <w:iCs/>
          <w:highlight w:val="yellow"/>
        </w:rPr>
        <w:t>г.</w:t>
      </w:r>
    </w:p>
    <w:p w14:paraId="1B422F9C" w14:textId="77777777" w:rsidR="00096865" w:rsidRPr="009044F1" w:rsidRDefault="00096865" w:rsidP="003C69D1">
      <w:pPr>
        <w:pStyle w:val="BodyText"/>
        <w:widowControl w:val="0"/>
        <w:spacing w:after="0"/>
        <w:ind w:right="-7" w:firstLine="567"/>
        <w:jc w:val="center"/>
        <w:rPr>
          <w:rFonts w:ascii="GHEA Grapalat" w:hAnsi="GHEA Grapalat"/>
        </w:rPr>
      </w:pPr>
    </w:p>
    <w:p w14:paraId="552921E7" w14:textId="77777777" w:rsidR="00096865" w:rsidRPr="003A1EBB" w:rsidRDefault="00096865" w:rsidP="003C69D1">
      <w:pPr>
        <w:pStyle w:val="BodyText"/>
        <w:widowControl w:val="0"/>
        <w:spacing w:after="0"/>
        <w:ind w:right="-7" w:firstLine="567"/>
        <w:jc w:val="center"/>
        <w:rPr>
          <w:rFonts w:ascii="GHEA Grapalat" w:hAnsi="GHEA Grapalat"/>
        </w:rPr>
      </w:pPr>
    </w:p>
    <w:p w14:paraId="26067788" w14:textId="77777777" w:rsidR="000763E5" w:rsidRPr="003A1EBB" w:rsidRDefault="000763E5" w:rsidP="003C69D1">
      <w:pPr>
        <w:pStyle w:val="BodyText"/>
        <w:widowControl w:val="0"/>
        <w:spacing w:after="0"/>
        <w:ind w:right="-7" w:firstLine="567"/>
        <w:jc w:val="center"/>
        <w:rPr>
          <w:rFonts w:ascii="GHEA Grapalat" w:hAnsi="GHEA Grapalat"/>
        </w:rPr>
      </w:pPr>
    </w:p>
    <w:p w14:paraId="4C04C126" w14:textId="64572A1A" w:rsidR="00096865" w:rsidRPr="003A1EBB" w:rsidRDefault="00033ED4" w:rsidP="003C69D1">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3C69D1">
      <w:pPr>
        <w:pStyle w:val="BodyText"/>
        <w:widowControl w:val="0"/>
        <w:spacing w:after="0"/>
        <w:ind w:right="-7" w:firstLine="567"/>
        <w:jc w:val="center"/>
        <w:rPr>
          <w:rFonts w:ascii="GHEA Grapalat" w:hAnsi="GHEA Grapalat"/>
        </w:rPr>
      </w:pPr>
    </w:p>
    <w:p w14:paraId="6312CFBB" w14:textId="77777777" w:rsidR="000763E5" w:rsidRPr="003A1EBB" w:rsidRDefault="000763E5" w:rsidP="003C69D1">
      <w:pPr>
        <w:pStyle w:val="BodyText"/>
        <w:widowControl w:val="0"/>
        <w:spacing w:after="0"/>
        <w:ind w:right="-7" w:firstLine="567"/>
        <w:jc w:val="center"/>
        <w:rPr>
          <w:rFonts w:ascii="GHEA Grapalat" w:hAnsi="GHEA Grapalat"/>
        </w:rPr>
      </w:pPr>
    </w:p>
    <w:p w14:paraId="63B83025" w14:textId="77777777" w:rsidR="00096865" w:rsidRPr="009044F1" w:rsidRDefault="000763E5" w:rsidP="003C69D1">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657D18F3" w14:textId="75FA6CCC" w:rsidR="00096865" w:rsidRPr="007F2CA3" w:rsidRDefault="002B32D6" w:rsidP="003C69D1">
      <w:pPr>
        <w:pStyle w:val="BodyText"/>
        <w:widowControl w:val="0"/>
        <w:spacing w:after="0"/>
        <w:ind w:right="-7"/>
        <w:jc w:val="center"/>
        <w:rPr>
          <w:rFonts w:ascii="GHEA Grapalat" w:hAnsi="GHEA Grapalat"/>
          <w:b/>
          <w:bCs/>
        </w:rPr>
      </w:pPr>
      <w:r w:rsidRPr="00F83866">
        <w:rPr>
          <w:rFonts w:ascii="GHEA Grapalat" w:hAnsi="GHEA Grapalat"/>
          <w:b/>
          <w:bCs/>
        </w:rPr>
        <w:t xml:space="preserve">НА </w:t>
      </w:r>
      <w:r w:rsidR="004409E9" w:rsidRPr="00F83866">
        <w:rPr>
          <w:rFonts w:ascii="GHEA Grapalat" w:hAnsi="GHEA Grapalat"/>
          <w:b/>
          <w:bCs/>
        </w:rPr>
        <w:t>ОТКРЫТЫЙ КОНКУРС</w:t>
      </w:r>
      <w:r w:rsidRPr="00F83866">
        <w:rPr>
          <w:rFonts w:ascii="GHEA Grapalat" w:hAnsi="GHEA Grapalat"/>
          <w:b/>
          <w:bCs/>
        </w:rPr>
        <w:t xml:space="preserve">, </w:t>
      </w:r>
      <w:r w:rsidR="00033ED4" w:rsidRPr="00F83866">
        <w:rPr>
          <w:rFonts w:ascii="GHEA Grapalat" w:hAnsi="GHEA Grapalat"/>
          <w:b/>
          <w:bCs/>
        </w:rPr>
        <w:t xml:space="preserve">ОБЪЯВЛЕННЫЙ С ЦЕЛЬЮ </w:t>
      </w:r>
      <w:r w:rsidR="007F2CA3" w:rsidRPr="007F2CA3">
        <w:rPr>
          <w:rFonts w:ascii="GHEA Grapalat" w:hAnsi="GHEA Grapalat"/>
          <w:b/>
          <w:bCs/>
        </w:rPr>
        <w:t xml:space="preserve">ВЫПОЛНЕНИЕ РАБОТ ПО СРЕДНЕМУ РЕМОНТУ ДОРОГ В АДМИНИСТРАТИВНЫХ РАЙОНАХ </w:t>
      </w:r>
      <w:r w:rsidR="001803FB" w:rsidRPr="00A136FF">
        <w:rPr>
          <w:rFonts w:ascii="GHEA Grapalat" w:hAnsi="GHEA Grapalat" w:hint="eastAsia"/>
          <w:b/>
          <w:lang w:val="hy-AM"/>
        </w:rPr>
        <w:t>Ачапняк</w:t>
      </w:r>
      <w:r w:rsidR="001803FB" w:rsidRPr="00A136FF">
        <w:rPr>
          <w:rFonts w:ascii="GHEA Grapalat" w:hAnsi="GHEA Grapalat"/>
          <w:b/>
          <w:lang w:val="hy-AM"/>
        </w:rPr>
        <w:t xml:space="preserve">, </w:t>
      </w:r>
      <w:r w:rsidR="001803FB" w:rsidRPr="00A136FF">
        <w:rPr>
          <w:rFonts w:ascii="GHEA Grapalat" w:hAnsi="GHEA Grapalat" w:hint="eastAsia"/>
          <w:b/>
          <w:lang w:val="hy-AM"/>
        </w:rPr>
        <w:t>Шенгавит</w:t>
      </w:r>
      <w:r w:rsidR="001803FB" w:rsidRPr="00A136FF">
        <w:rPr>
          <w:rFonts w:ascii="GHEA Grapalat" w:hAnsi="GHEA Grapalat"/>
          <w:b/>
          <w:lang w:val="hy-AM"/>
        </w:rPr>
        <w:t xml:space="preserve">, </w:t>
      </w:r>
      <w:r w:rsidR="001803FB" w:rsidRPr="00A136FF">
        <w:rPr>
          <w:rFonts w:ascii="GHEA Grapalat" w:hAnsi="GHEA Grapalat" w:hint="eastAsia"/>
          <w:b/>
          <w:lang w:val="hy-AM"/>
        </w:rPr>
        <w:t>Малатия</w:t>
      </w:r>
      <w:r w:rsidR="001803FB" w:rsidRPr="00A136FF">
        <w:rPr>
          <w:rFonts w:ascii="GHEA Grapalat" w:hAnsi="GHEA Grapalat"/>
          <w:b/>
          <w:lang w:val="hy-AM"/>
        </w:rPr>
        <w:t>-</w:t>
      </w:r>
      <w:r w:rsidR="001803FB" w:rsidRPr="00A136FF">
        <w:rPr>
          <w:rFonts w:ascii="GHEA Grapalat" w:hAnsi="GHEA Grapalat" w:hint="eastAsia"/>
          <w:b/>
          <w:lang w:val="hy-AM"/>
        </w:rPr>
        <w:t>Себаастия</w:t>
      </w:r>
      <w:r w:rsidR="001803FB" w:rsidRPr="00A136FF">
        <w:rPr>
          <w:rFonts w:ascii="GHEA Grapalat" w:hAnsi="GHEA Grapalat"/>
          <w:b/>
          <w:lang w:val="hy-AM"/>
        </w:rPr>
        <w:t xml:space="preserve"> </w:t>
      </w:r>
      <w:r w:rsidR="001803FB" w:rsidRPr="00A136FF">
        <w:rPr>
          <w:rFonts w:ascii="GHEA Grapalat" w:hAnsi="GHEA Grapalat" w:hint="eastAsia"/>
          <w:b/>
          <w:lang w:val="hy-AM"/>
        </w:rPr>
        <w:t>и</w:t>
      </w:r>
      <w:r w:rsidR="001803FB" w:rsidRPr="00A136FF">
        <w:rPr>
          <w:rFonts w:ascii="GHEA Grapalat" w:hAnsi="GHEA Grapalat"/>
          <w:b/>
          <w:lang w:val="hy-AM"/>
        </w:rPr>
        <w:t xml:space="preserve"> </w:t>
      </w:r>
      <w:r w:rsidR="001803FB" w:rsidRPr="00A136FF">
        <w:rPr>
          <w:rFonts w:ascii="GHEA Grapalat" w:hAnsi="GHEA Grapalat" w:hint="eastAsia"/>
          <w:b/>
          <w:lang w:val="hy-AM"/>
        </w:rPr>
        <w:t>Кентрон</w:t>
      </w:r>
      <w:r w:rsidR="001803FB" w:rsidRPr="007F2CA3">
        <w:rPr>
          <w:rFonts w:ascii="GHEA Grapalat" w:hAnsi="GHEA Grapalat"/>
          <w:b/>
          <w:bCs/>
        </w:rPr>
        <w:t xml:space="preserve"> </w:t>
      </w:r>
      <w:r w:rsidR="007F2CA3" w:rsidRPr="007F2CA3">
        <w:rPr>
          <w:rFonts w:ascii="GHEA Grapalat" w:hAnsi="GHEA Grapalat"/>
          <w:b/>
          <w:bCs/>
        </w:rPr>
        <w:t>ГОРОДА ЕРЕВАНА</w:t>
      </w:r>
    </w:p>
    <w:p w14:paraId="0B3314FF" w14:textId="77777777" w:rsidR="00CE0D95" w:rsidRPr="009044F1" w:rsidRDefault="00CE0D95" w:rsidP="003C69D1">
      <w:pPr>
        <w:pStyle w:val="BodyText"/>
        <w:widowControl w:val="0"/>
        <w:spacing w:after="0"/>
        <w:ind w:right="-7" w:firstLine="567"/>
        <w:jc w:val="center"/>
        <w:rPr>
          <w:rFonts w:ascii="GHEA Grapalat" w:hAnsi="GHEA Grapalat"/>
        </w:rPr>
      </w:pPr>
    </w:p>
    <w:p w14:paraId="41B931A2" w14:textId="77777777" w:rsidR="00CE0D95" w:rsidRPr="009044F1" w:rsidRDefault="00CE0D95" w:rsidP="003C69D1">
      <w:pPr>
        <w:pStyle w:val="BodyText"/>
        <w:widowControl w:val="0"/>
        <w:spacing w:after="0"/>
        <w:ind w:right="-7" w:firstLine="567"/>
        <w:jc w:val="center"/>
        <w:rPr>
          <w:rFonts w:ascii="GHEA Grapalat" w:hAnsi="GHEA Grapalat"/>
        </w:rPr>
      </w:pPr>
    </w:p>
    <w:p w14:paraId="78B1FA20" w14:textId="77777777" w:rsidR="000763E5" w:rsidRDefault="000763E5" w:rsidP="003C69D1">
      <w:pPr>
        <w:rPr>
          <w:rFonts w:ascii="GHEA Grapalat" w:hAnsi="GHEA Grapalat"/>
        </w:rPr>
      </w:pPr>
      <w:r>
        <w:rPr>
          <w:rFonts w:ascii="GHEA Grapalat" w:hAnsi="GHEA Grapalat"/>
        </w:rPr>
        <w:br w:type="page"/>
      </w:r>
    </w:p>
    <w:p w14:paraId="5ED59B81" w14:textId="77777777" w:rsidR="001A43A4" w:rsidRPr="009044F1" w:rsidRDefault="00096865" w:rsidP="003C69D1">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3C69D1">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3C69D1">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3C69D1">
      <w:pPr>
        <w:widowControl w:val="0"/>
        <w:ind w:firstLine="567"/>
        <w:jc w:val="both"/>
        <w:rPr>
          <w:rFonts w:ascii="GHEA Grapalat" w:hAnsi="GHEA Grapalat"/>
          <w:i/>
          <w:lang w:val="hy-AM"/>
        </w:rPr>
      </w:pPr>
    </w:p>
    <w:p w14:paraId="36406057" w14:textId="77777777" w:rsidR="00615B35" w:rsidRPr="009044F1" w:rsidRDefault="0046586E" w:rsidP="003C69D1">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3C69D1">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3C69D1">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14:paraId="54449B2E" w14:textId="77777777" w:rsidR="00233B5F" w:rsidRPr="00572A57" w:rsidRDefault="00884204" w:rsidP="003C69D1">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3C69D1">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3C69D1">
      <w:pPr>
        <w:jc w:val="both"/>
        <w:rPr>
          <w:rFonts w:ascii="GHEA Grapalat" w:hAnsi="GHEA Grapalat"/>
          <w:i/>
        </w:rPr>
      </w:pPr>
    </w:p>
    <w:p w14:paraId="09B97B9A" w14:textId="77777777" w:rsidR="00984BDB" w:rsidRPr="009044F1" w:rsidRDefault="00984BDB" w:rsidP="003C69D1">
      <w:pPr>
        <w:widowControl w:val="0"/>
        <w:ind w:firstLine="567"/>
        <w:jc w:val="both"/>
        <w:rPr>
          <w:rFonts w:ascii="GHEA Grapalat" w:hAnsi="GHEA Grapalat"/>
          <w:i/>
        </w:rPr>
      </w:pPr>
    </w:p>
    <w:p w14:paraId="2BC78628" w14:textId="77777777" w:rsidR="00160AE4" w:rsidRPr="009044F1" w:rsidRDefault="00994A77" w:rsidP="003C69D1">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3C69D1">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3C69D1">
      <w:pPr>
        <w:widowControl w:val="0"/>
        <w:ind w:firstLine="567"/>
        <w:jc w:val="center"/>
        <w:rPr>
          <w:rFonts w:ascii="GHEA Grapalat" w:hAnsi="GHEA Grapalat"/>
          <w:i/>
        </w:rPr>
      </w:pPr>
    </w:p>
    <w:p w14:paraId="2D46C958" w14:textId="09FEF8B6" w:rsidR="00160AE4" w:rsidRPr="003A1EBB" w:rsidRDefault="007F2CA3" w:rsidP="003C69D1">
      <w:pPr>
        <w:widowControl w:val="0"/>
        <w:ind w:firstLine="567"/>
        <w:jc w:val="center"/>
        <w:rPr>
          <w:rFonts w:ascii="GHEA Grapalat" w:hAnsi="GHEA Grapalat"/>
        </w:rPr>
      </w:pPr>
      <w:r w:rsidRPr="007F2CA3">
        <w:rPr>
          <w:rFonts w:ascii="GHEA Grapalat" w:hAnsi="GHEA Grapalat"/>
          <w:b/>
          <w:bCs/>
        </w:rPr>
        <w:t xml:space="preserve">ВЫПОЛНЕНИЕ РАБОТ ПО СРЕДНЕМУ РЕМОНТУ ДОРОГ В АДМИНИСТРАТИВНЫХ РАЙОНАХ </w:t>
      </w:r>
      <w:r w:rsidR="001803FB" w:rsidRPr="00A136FF">
        <w:rPr>
          <w:rFonts w:ascii="GHEA Grapalat" w:hAnsi="GHEA Grapalat" w:hint="eastAsia"/>
          <w:b/>
          <w:lang w:val="hy-AM"/>
        </w:rPr>
        <w:t>Ачапняк</w:t>
      </w:r>
      <w:r w:rsidR="001803FB" w:rsidRPr="00A136FF">
        <w:rPr>
          <w:rFonts w:ascii="GHEA Grapalat" w:hAnsi="GHEA Grapalat"/>
          <w:b/>
          <w:lang w:val="hy-AM"/>
        </w:rPr>
        <w:t xml:space="preserve">, </w:t>
      </w:r>
      <w:r w:rsidR="001803FB" w:rsidRPr="00A136FF">
        <w:rPr>
          <w:rFonts w:ascii="GHEA Grapalat" w:hAnsi="GHEA Grapalat" w:hint="eastAsia"/>
          <w:b/>
          <w:lang w:val="hy-AM"/>
        </w:rPr>
        <w:t>Шенгавит</w:t>
      </w:r>
      <w:r w:rsidR="001803FB" w:rsidRPr="00A136FF">
        <w:rPr>
          <w:rFonts w:ascii="GHEA Grapalat" w:hAnsi="GHEA Grapalat"/>
          <w:b/>
          <w:lang w:val="hy-AM"/>
        </w:rPr>
        <w:t xml:space="preserve">, </w:t>
      </w:r>
      <w:r w:rsidR="001803FB" w:rsidRPr="00A136FF">
        <w:rPr>
          <w:rFonts w:ascii="GHEA Grapalat" w:hAnsi="GHEA Grapalat" w:hint="eastAsia"/>
          <w:b/>
          <w:lang w:val="hy-AM"/>
        </w:rPr>
        <w:t>Малатия</w:t>
      </w:r>
      <w:r w:rsidR="001803FB" w:rsidRPr="00A136FF">
        <w:rPr>
          <w:rFonts w:ascii="GHEA Grapalat" w:hAnsi="GHEA Grapalat"/>
          <w:b/>
          <w:lang w:val="hy-AM"/>
        </w:rPr>
        <w:t>-</w:t>
      </w:r>
      <w:r w:rsidR="001803FB" w:rsidRPr="00A136FF">
        <w:rPr>
          <w:rFonts w:ascii="GHEA Grapalat" w:hAnsi="GHEA Grapalat" w:hint="eastAsia"/>
          <w:b/>
          <w:lang w:val="hy-AM"/>
        </w:rPr>
        <w:t>Себаастия</w:t>
      </w:r>
      <w:r w:rsidR="001803FB" w:rsidRPr="00A136FF">
        <w:rPr>
          <w:rFonts w:ascii="GHEA Grapalat" w:hAnsi="GHEA Grapalat"/>
          <w:b/>
          <w:lang w:val="hy-AM"/>
        </w:rPr>
        <w:t xml:space="preserve"> </w:t>
      </w:r>
      <w:r w:rsidR="001803FB" w:rsidRPr="00A136FF">
        <w:rPr>
          <w:rFonts w:ascii="GHEA Grapalat" w:hAnsi="GHEA Grapalat" w:hint="eastAsia"/>
          <w:b/>
          <w:lang w:val="hy-AM"/>
        </w:rPr>
        <w:t>и</w:t>
      </w:r>
      <w:r w:rsidR="001803FB" w:rsidRPr="00A136FF">
        <w:rPr>
          <w:rFonts w:ascii="GHEA Grapalat" w:hAnsi="GHEA Grapalat"/>
          <w:b/>
          <w:lang w:val="hy-AM"/>
        </w:rPr>
        <w:t xml:space="preserve"> </w:t>
      </w:r>
      <w:r w:rsidR="001803FB" w:rsidRPr="00A136FF">
        <w:rPr>
          <w:rFonts w:ascii="GHEA Grapalat" w:hAnsi="GHEA Grapalat" w:hint="eastAsia"/>
          <w:b/>
          <w:lang w:val="hy-AM"/>
        </w:rPr>
        <w:t>Кентрон</w:t>
      </w:r>
      <w:r w:rsidRPr="007F2CA3">
        <w:rPr>
          <w:rFonts w:ascii="GHEA Grapalat" w:hAnsi="GHEA Grapalat"/>
          <w:b/>
          <w:bCs/>
        </w:rPr>
        <w:t xml:space="preserve"> ГОРОДА ЕРЕВАНА</w:t>
      </w:r>
    </w:p>
    <w:p w14:paraId="0FA6F93B" w14:textId="732D0D74" w:rsidR="00096865" w:rsidRPr="009044F1" w:rsidRDefault="00160AE4" w:rsidP="003C69D1">
      <w:pPr>
        <w:widowControl w:val="0"/>
        <w:jc w:val="center"/>
        <w:rPr>
          <w:rFonts w:ascii="GHEA Grapalat" w:hAnsi="GHEA Grapalat"/>
          <w:i/>
        </w:rPr>
      </w:pPr>
      <w:r w:rsidRPr="009044F1">
        <w:rPr>
          <w:rFonts w:ascii="GHEA Grapalat" w:hAnsi="GHEA Grapalat"/>
          <w:b/>
        </w:rPr>
        <w:t xml:space="preserve">ПРИГЛАШЕНИЯ НА </w:t>
      </w:r>
      <w:r w:rsidR="004409E9">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3C69D1">
      <w:pPr>
        <w:widowControl w:val="0"/>
        <w:jc w:val="center"/>
        <w:rPr>
          <w:rFonts w:ascii="GHEA Grapalat" w:hAnsi="GHEA Grapalat" w:cs="Sylfaen"/>
          <w:b/>
        </w:rPr>
      </w:pPr>
    </w:p>
    <w:p w14:paraId="7E27DFE3" w14:textId="77777777" w:rsidR="00096865" w:rsidRPr="008842CE" w:rsidRDefault="00096865" w:rsidP="003C69D1">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3C69D1">
      <w:pPr>
        <w:widowControl w:val="0"/>
        <w:jc w:val="center"/>
        <w:rPr>
          <w:rFonts w:ascii="GHEA Grapalat" w:hAnsi="GHEA Grapalat"/>
        </w:rPr>
      </w:pPr>
    </w:p>
    <w:p w14:paraId="531A646C"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3C69D1">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3C69D1">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3C69D1">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3C69D1">
      <w:pPr>
        <w:widowControl w:val="0"/>
        <w:jc w:val="center"/>
        <w:rPr>
          <w:rFonts w:ascii="GHEA Grapalat" w:hAnsi="GHEA Grapalat"/>
          <w:b/>
        </w:rPr>
      </w:pPr>
    </w:p>
    <w:p w14:paraId="0F510C48" w14:textId="77777777" w:rsidR="00520F57" w:rsidRDefault="00520F57" w:rsidP="003C69D1">
      <w:pPr>
        <w:widowControl w:val="0"/>
        <w:jc w:val="center"/>
        <w:rPr>
          <w:rFonts w:ascii="GHEA Grapalat" w:hAnsi="GHEA Grapalat"/>
          <w:b/>
        </w:rPr>
      </w:pPr>
    </w:p>
    <w:p w14:paraId="3350CDDF" w14:textId="77777777" w:rsidR="008842CE" w:rsidRPr="00374F4A" w:rsidRDefault="00CA590C" w:rsidP="003C69D1">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3C69D1">
      <w:pPr>
        <w:widowControl w:val="0"/>
        <w:jc w:val="center"/>
        <w:rPr>
          <w:rFonts w:ascii="GHEA Grapalat" w:hAnsi="GHEA Grapalat"/>
          <w:b/>
        </w:rPr>
      </w:pPr>
    </w:p>
    <w:p w14:paraId="39AB163C" w14:textId="57D39CE4" w:rsidR="00096865" w:rsidRDefault="00096865" w:rsidP="003C69D1">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09E9">
        <w:rPr>
          <w:rFonts w:ascii="GHEA Grapalat" w:hAnsi="GHEA Grapalat"/>
          <w:b/>
        </w:rPr>
        <w:t>ОТКРЫТЫЙ КОНКУРС</w:t>
      </w:r>
    </w:p>
    <w:p w14:paraId="7380DBED" w14:textId="77777777" w:rsidR="00520F57" w:rsidRPr="008842CE" w:rsidRDefault="00520F57" w:rsidP="003C69D1">
      <w:pPr>
        <w:widowControl w:val="0"/>
        <w:jc w:val="center"/>
        <w:rPr>
          <w:rFonts w:ascii="GHEA Grapalat" w:hAnsi="GHEA Grapalat"/>
          <w:b/>
        </w:rPr>
      </w:pPr>
    </w:p>
    <w:p w14:paraId="31821506"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3C69D1">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3C69D1">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3C69D1">
      <w:pPr>
        <w:rPr>
          <w:rFonts w:ascii="GHEA Grapalat" w:hAnsi="GHEA Grapalat"/>
          <w:spacing w:val="-6"/>
        </w:rPr>
      </w:pPr>
      <w:r>
        <w:rPr>
          <w:rFonts w:ascii="GHEA Grapalat" w:hAnsi="GHEA Grapalat"/>
          <w:spacing w:val="-6"/>
        </w:rPr>
        <w:br w:type="page"/>
      </w:r>
    </w:p>
    <w:p w14:paraId="48760574" w14:textId="6D797469" w:rsidR="00096865" w:rsidRPr="006D2DF7" w:rsidRDefault="00E17B7F" w:rsidP="003C69D1">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1803FB">
        <w:rPr>
          <w:rFonts w:ascii="GHEA Grapalat" w:hAnsi="GHEA Grapalat"/>
          <w:spacing w:val="-6"/>
        </w:rPr>
        <w:t>EQ-BMAShDzB-24/43</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3C69D1">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3C69D1">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3C69D1">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3C69D1">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25C1E7F" w:rsidR="003E1421" w:rsidRPr="009044F1" w:rsidRDefault="00A81DD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A1561" w:rsidRPr="006A1561">
        <w:rPr>
          <w:rFonts w:ascii="GHEA Grapalat" w:hAnsi="GHEA Grapalat"/>
          <w:sz w:val="24"/>
          <w:szCs w:val="24"/>
        </w:rPr>
        <w:t>gor.muradyan</w:t>
      </w:r>
      <w:r w:rsidR="009C751A" w:rsidRPr="006A1561">
        <w:rPr>
          <w:rFonts w:ascii="GHEA Grapalat" w:hAnsi="GHEA Grapalat"/>
          <w:sz w:val="24"/>
          <w:szCs w:val="24"/>
        </w:rPr>
        <w:t>@yerevan.am</w:t>
      </w:r>
    </w:p>
    <w:p w14:paraId="77F484EA" w14:textId="77777777" w:rsidR="00096865" w:rsidRPr="009044F1" w:rsidRDefault="00F5653D" w:rsidP="003C69D1">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3C69D1">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3C69D1">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00D649BF" w:rsidR="00096865" w:rsidRPr="007F2CA3" w:rsidRDefault="00845AA5" w:rsidP="003C69D1">
      <w:pPr>
        <w:pStyle w:val="Heading3"/>
        <w:keepNext w:val="0"/>
        <w:widowControl w:val="0"/>
        <w:tabs>
          <w:tab w:val="left" w:pos="1134"/>
        </w:tabs>
        <w:spacing w:line="240" w:lineRule="auto"/>
        <w:ind w:firstLine="567"/>
        <w:jc w:val="both"/>
        <w:rPr>
          <w:rFonts w:ascii="GHEA Grapalat" w:hAnsi="GHEA Grapalat"/>
          <w:i w:val="0"/>
          <w:iCs/>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7F2CA3">
        <w:rPr>
          <w:rFonts w:ascii="GHEA Grapalat" w:hAnsi="GHEA Grapalat"/>
          <w:i w:val="0"/>
          <w:iCs/>
        </w:rPr>
        <w:t xml:space="preserve">Предметом закупки является </w:t>
      </w:r>
      <w:r w:rsidR="007F2CA3" w:rsidRPr="007F2CA3">
        <w:rPr>
          <w:rFonts w:ascii="GHEA Grapalat" w:hAnsi="GHEA Grapalat"/>
          <w:i w:val="0"/>
          <w:iCs/>
        </w:rPr>
        <w:t xml:space="preserve">выполнение работ по среднему ремонту дорог в административных районах </w:t>
      </w:r>
      <w:r w:rsidR="001803FB" w:rsidRPr="00A136FF">
        <w:rPr>
          <w:rFonts w:ascii="GHEA Grapalat" w:hAnsi="GHEA Grapalat" w:hint="eastAsia"/>
          <w:b/>
          <w:lang w:val="hy-AM"/>
        </w:rPr>
        <w:t>Ачапняк</w:t>
      </w:r>
      <w:r w:rsidR="001803FB" w:rsidRPr="00A136FF">
        <w:rPr>
          <w:rFonts w:ascii="GHEA Grapalat" w:hAnsi="GHEA Grapalat"/>
          <w:b/>
          <w:lang w:val="hy-AM"/>
        </w:rPr>
        <w:t xml:space="preserve">, </w:t>
      </w:r>
      <w:r w:rsidR="001803FB" w:rsidRPr="00A136FF">
        <w:rPr>
          <w:rFonts w:ascii="GHEA Grapalat" w:hAnsi="GHEA Grapalat" w:hint="eastAsia"/>
          <w:b/>
          <w:lang w:val="hy-AM"/>
        </w:rPr>
        <w:t>Шенгавит</w:t>
      </w:r>
      <w:r w:rsidR="001803FB" w:rsidRPr="00A136FF">
        <w:rPr>
          <w:rFonts w:ascii="GHEA Grapalat" w:hAnsi="GHEA Grapalat"/>
          <w:b/>
          <w:lang w:val="hy-AM"/>
        </w:rPr>
        <w:t xml:space="preserve">, </w:t>
      </w:r>
      <w:r w:rsidR="001803FB" w:rsidRPr="00A136FF">
        <w:rPr>
          <w:rFonts w:ascii="GHEA Grapalat" w:hAnsi="GHEA Grapalat" w:hint="eastAsia"/>
          <w:b/>
          <w:lang w:val="hy-AM"/>
        </w:rPr>
        <w:t>Малатия</w:t>
      </w:r>
      <w:r w:rsidR="001803FB" w:rsidRPr="00A136FF">
        <w:rPr>
          <w:rFonts w:ascii="GHEA Grapalat" w:hAnsi="GHEA Grapalat"/>
          <w:b/>
          <w:lang w:val="hy-AM"/>
        </w:rPr>
        <w:t>-</w:t>
      </w:r>
      <w:r w:rsidR="001803FB" w:rsidRPr="00A136FF">
        <w:rPr>
          <w:rFonts w:ascii="GHEA Grapalat" w:hAnsi="GHEA Grapalat" w:hint="eastAsia"/>
          <w:b/>
          <w:lang w:val="hy-AM"/>
        </w:rPr>
        <w:t>Себаастия</w:t>
      </w:r>
      <w:r w:rsidR="001803FB" w:rsidRPr="00A136FF">
        <w:rPr>
          <w:rFonts w:ascii="GHEA Grapalat" w:hAnsi="GHEA Grapalat"/>
          <w:b/>
          <w:lang w:val="hy-AM"/>
        </w:rPr>
        <w:t xml:space="preserve"> </w:t>
      </w:r>
      <w:r w:rsidR="001803FB" w:rsidRPr="00A136FF">
        <w:rPr>
          <w:rFonts w:ascii="GHEA Grapalat" w:hAnsi="GHEA Grapalat" w:hint="eastAsia"/>
          <w:b/>
          <w:lang w:val="hy-AM"/>
        </w:rPr>
        <w:t>и</w:t>
      </w:r>
      <w:r w:rsidR="001803FB" w:rsidRPr="00A136FF">
        <w:rPr>
          <w:rFonts w:ascii="GHEA Grapalat" w:hAnsi="GHEA Grapalat"/>
          <w:b/>
          <w:lang w:val="hy-AM"/>
        </w:rPr>
        <w:t xml:space="preserve"> </w:t>
      </w:r>
      <w:r w:rsidR="001803FB" w:rsidRPr="00A136FF">
        <w:rPr>
          <w:rFonts w:ascii="GHEA Grapalat" w:hAnsi="GHEA Grapalat" w:hint="eastAsia"/>
          <w:b/>
          <w:lang w:val="hy-AM"/>
        </w:rPr>
        <w:t>Кентрон</w:t>
      </w:r>
      <w:r w:rsidR="001803FB" w:rsidRPr="007F2CA3">
        <w:rPr>
          <w:rFonts w:ascii="GHEA Grapalat" w:hAnsi="GHEA Grapalat"/>
          <w:i w:val="0"/>
          <w:iCs/>
        </w:rPr>
        <w:t xml:space="preserve"> </w:t>
      </w:r>
      <w:r w:rsidR="007F2CA3" w:rsidRPr="007F2CA3">
        <w:rPr>
          <w:rFonts w:ascii="GHEA Grapalat" w:hAnsi="GHEA Grapalat"/>
          <w:i w:val="0"/>
          <w:iCs/>
        </w:rPr>
        <w:t>города Еревана</w:t>
      </w:r>
      <w:r w:rsidR="00100BD4" w:rsidRPr="007F2CA3">
        <w:rPr>
          <w:rFonts w:ascii="GHEA Grapalat" w:hAnsi="GHEA Grapalat"/>
          <w:i w:val="0"/>
          <w:iCs/>
        </w:rPr>
        <w:t xml:space="preserve"> </w:t>
      </w:r>
      <w:r w:rsidRPr="007F2CA3">
        <w:rPr>
          <w:rFonts w:ascii="GHEA Grapalat" w:hAnsi="GHEA Grapalat"/>
          <w:i w:val="0"/>
          <w:iCs/>
        </w:rPr>
        <w:t xml:space="preserve">(далее — также </w:t>
      </w:r>
      <w:r w:rsidR="00EE6232" w:rsidRPr="007F2CA3">
        <w:rPr>
          <w:rFonts w:ascii="GHEA Grapalat" w:hAnsi="GHEA Grapalat"/>
          <w:i w:val="0"/>
          <w:iCs/>
        </w:rPr>
        <w:t>работа</w:t>
      </w:r>
      <w:r w:rsidRPr="007F2CA3">
        <w:rPr>
          <w:rFonts w:ascii="GHEA Grapalat" w:hAnsi="GHEA Grapalat"/>
          <w:i w:val="0"/>
          <w:iCs/>
        </w:rPr>
        <w:t xml:space="preserve">) для нужд </w:t>
      </w:r>
      <w:r w:rsidR="0010090F" w:rsidRPr="007F2CA3">
        <w:rPr>
          <w:rFonts w:ascii="GHEA Grapalat" w:hAnsi="GHEA Grapalat"/>
          <w:i w:val="0"/>
          <w:iCs/>
        </w:rPr>
        <w:t>МЭРИИ Г.ЕРЕВАНА</w:t>
      </w:r>
      <w:r w:rsidRPr="007F2CA3">
        <w:rPr>
          <w:rFonts w:ascii="GHEA Grapalat" w:hAnsi="GHEA Grapalat"/>
          <w:i w:val="0"/>
          <w:iCs/>
        </w:rPr>
        <w:t xml:space="preserve">, которые сгруппированы в лоты </w:t>
      </w:r>
      <w:r w:rsidR="001803FB">
        <w:rPr>
          <w:rFonts w:ascii="GHEA Grapalat" w:hAnsi="GHEA Grapalat"/>
          <w:i w:val="0"/>
          <w:iCs/>
        </w:rPr>
        <w:t>«</w:t>
      </w:r>
      <w:r w:rsidR="00E35E99" w:rsidRPr="007F2CA3">
        <w:rPr>
          <w:rFonts w:ascii="GHEA Grapalat" w:hAnsi="GHEA Grapalat"/>
          <w:i w:val="0"/>
          <w:iCs/>
        </w:rPr>
        <w:t>1</w:t>
      </w:r>
      <w:r w:rsidR="001803FB">
        <w:rPr>
          <w:rFonts w:ascii="GHEA Grapalat" w:hAnsi="GHEA Grapalat"/>
          <w:i w:val="0"/>
          <w:iCs/>
        </w:rPr>
        <w:t>»</w:t>
      </w:r>
      <w:r w:rsidRPr="007F2CA3">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3C69D1">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3C69D1">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3C69D1">
            <w:pPr>
              <w:pStyle w:val="BodyTextIndent2"/>
              <w:widowControl w:val="0"/>
              <w:spacing w:line="240" w:lineRule="auto"/>
              <w:ind w:firstLine="0"/>
              <w:rPr>
                <w:rFonts w:ascii="GHEA Grapalat" w:hAnsi="GHEA Grapalat"/>
                <w:sz w:val="24"/>
                <w:szCs w:val="24"/>
                <w:u w:val="single"/>
              </w:rPr>
            </w:pPr>
          </w:p>
        </w:tc>
      </w:tr>
      <w:tr w:rsidR="001803FB" w:rsidRPr="009044F1" w14:paraId="6D700080" w14:textId="77777777" w:rsidTr="00216275">
        <w:trPr>
          <w:jc w:val="center"/>
        </w:trPr>
        <w:tc>
          <w:tcPr>
            <w:tcW w:w="1331" w:type="dxa"/>
            <w:vAlign w:val="center"/>
          </w:tcPr>
          <w:p w14:paraId="35744E49" w14:textId="0B6F9460" w:rsidR="001803FB" w:rsidRPr="003F04E2" w:rsidRDefault="001803FB" w:rsidP="001803FB">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2FEBA5D8" w:rsidR="001803FB" w:rsidRPr="007F2CA3" w:rsidRDefault="001803FB" w:rsidP="001803FB">
            <w:pPr>
              <w:pStyle w:val="BodyTextIndent2"/>
              <w:widowControl w:val="0"/>
              <w:spacing w:line="240" w:lineRule="auto"/>
              <w:ind w:firstLine="0"/>
              <w:jc w:val="center"/>
              <w:rPr>
                <w:rFonts w:ascii="GHEA Grapalat" w:hAnsi="GHEA Grapalat"/>
                <w:sz w:val="22"/>
                <w:szCs w:val="22"/>
              </w:rPr>
            </w:pPr>
            <w:r>
              <w:t>1905403180</w:t>
            </w:r>
          </w:p>
        </w:tc>
        <w:tc>
          <w:tcPr>
            <w:tcW w:w="6175" w:type="dxa"/>
            <w:vAlign w:val="center"/>
          </w:tcPr>
          <w:p w14:paraId="03B90E8E" w14:textId="6C5B6D5B" w:rsidR="001803FB" w:rsidRPr="007F2CA3" w:rsidRDefault="001803FB" w:rsidP="001803FB">
            <w:pPr>
              <w:pStyle w:val="BodyTextIndent2"/>
              <w:widowControl w:val="0"/>
              <w:spacing w:line="240" w:lineRule="auto"/>
              <w:ind w:firstLine="0"/>
              <w:rPr>
                <w:rFonts w:ascii="GHEA Grapalat" w:hAnsi="GHEA Grapalat"/>
                <w:sz w:val="24"/>
                <w:szCs w:val="24"/>
              </w:rPr>
            </w:pPr>
            <w:r w:rsidRPr="007F2CA3">
              <w:rPr>
                <w:rFonts w:ascii="GHEA Grapalat" w:hAnsi="GHEA Grapalat"/>
              </w:rPr>
              <w:t xml:space="preserve">выполнение работ по среднему ремонту дорог в административных районах </w:t>
            </w:r>
            <w:r w:rsidRPr="00A136FF">
              <w:rPr>
                <w:rFonts w:ascii="GHEA Grapalat" w:hAnsi="GHEA Grapalat" w:hint="eastAsia"/>
                <w:b/>
                <w:lang w:val="hy-AM"/>
              </w:rPr>
              <w:t>Ачапняк</w:t>
            </w:r>
            <w:r w:rsidRPr="00A136FF">
              <w:rPr>
                <w:rFonts w:ascii="GHEA Grapalat" w:hAnsi="GHEA Grapalat"/>
                <w:b/>
                <w:lang w:val="hy-AM"/>
              </w:rPr>
              <w:t xml:space="preserve">, </w:t>
            </w:r>
            <w:r w:rsidRPr="00A136FF">
              <w:rPr>
                <w:rFonts w:ascii="GHEA Grapalat" w:hAnsi="GHEA Grapalat" w:hint="eastAsia"/>
                <w:b/>
                <w:lang w:val="hy-AM"/>
              </w:rPr>
              <w:t>Шенгавит</w:t>
            </w:r>
            <w:r>
              <w:rPr>
                <w:rFonts w:ascii="GHEA Grapalat" w:hAnsi="GHEA Grapalat"/>
                <w:b/>
                <w:lang w:val="hy-AM"/>
              </w:rPr>
              <w:t xml:space="preserve"> </w:t>
            </w:r>
            <w:r w:rsidRPr="00A136FF">
              <w:rPr>
                <w:rFonts w:ascii="GHEA Grapalat" w:hAnsi="GHEA Grapalat" w:hint="eastAsia"/>
                <w:b/>
                <w:lang w:val="hy-AM"/>
              </w:rPr>
              <w:t>и</w:t>
            </w:r>
            <w:r w:rsidRPr="00A136FF">
              <w:rPr>
                <w:rFonts w:ascii="GHEA Grapalat" w:hAnsi="GHEA Grapalat"/>
                <w:b/>
                <w:lang w:val="hy-AM"/>
              </w:rPr>
              <w:t xml:space="preserve"> </w:t>
            </w:r>
            <w:r w:rsidRPr="00A136FF">
              <w:rPr>
                <w:rFonts w:ascii="GHEA Grapalat" w:hAnsi="GHEA Grapalat" w:hint="eastAsia"/>
                <w:b/>
                <w:lang w:val="hy-AM"/>
              </w:rPr>
              <w:t>Малатия</w:t>
            </w:r>
            <w:r w:rsidRPr="00A136FF">
              <w:rPr>
                <w:rFonts w:ascii="GHEA Grapalat" w:hAnsi="GHEA Grapalat"/>
                <w:b/>
                <w:lang w:val="hy-AM"/>
              </w:rPr>
              <w:t>-</w:t>
            </w:r>
            <w:r w:rsidRPr="00A136FF">
              <w:rPr>
                <w:rFonts w:ascii="GHEA Grapalat" w:hAnsi="GHEA Grapalat" w:hint="eastAsia"/>
                <w:b/>
                <w:lang w:val="hy-AM"/>
              </w:rPr>
              <w:t>Себаастия</w:t>
            </w:r>
            <w:r w:rsidRPr="00A136FF">
              <w:rPr>
                <w:rFonts w:ascii="GHEA Grapalat" w:hAnsi="GHEA Grapalat"/>
                <w:b/>
                <w:lang w:val="hy-AM"/>
              </w:rPr>
              <w:t xml:space="preserve"> </w:t>
            </w:r>
            <w:r w:rsidRPr="007F2CA3">
              <w:rPr>
                <w:rFonts w:ascii="GHEA Grapalat" w:hAnsi="GHEA Grapalat"/>
              </w:rPr>
              <w:t xml:space="preserve"> города Еревана</w:t>
            </w:r>
          </w:p>
        </w:tc>
      </w:tr>
      <w:tr w:rsidR="001803FB" w:rsidRPr="009044F1" w14:paraId="2B7D5F6C" w14:textId="77777777" w:rsidTr="00216275">
        <w:trPr>
          <w:jc w:val="center"/>
        </w:trPr>
        <w:tc>
          <w:tcPr>
            <w:tcW w:w="1331" w:type="dxa"/>
            <w:vAlign w:val="center"/>
          </w:tcPr>
          <w:p w14:paraId="1EDB7FF0" w14:textId="03C2712E" w:rsidR="001803FB" w:rsidRDefault="001803FB" w:rsidP="001803FB">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728" w:type="dxa"/>
            <w:vAlign w:val="center"/>
          </w:tcPr>
          <w:p w14:paraId="65C7D9F3" w14:textId="7E460A0F" w:rsidR="001803FB" w:rsidRPr="007F2CA3" w:rsidRDefault="001803FB" w:rsidP="001803FB">
            <w:pPr>
              <w:pStyle w:val="BodyTextIndent2"/>
              <w:widowControl w:val="0"/>
              <w:spacing w:line="240" w:lineRule="auto"/>
              <w:ind w:firstLine="0"/>
              <w:jc w:val="center"/>
              <w:rPr>
                <w:rFonts w:ascii="GHEA Grapalat" w:hAnsi="GHEA Grapalat"/>
                <w:sz w:val="22"/>
                <w:szCs w:val="22"/>
              </w:rPr>
            </w:pPr>
            <w:r>
              <w:t>1464753420</w:t>
            </w:r>
          </w:p>
        </w:tc>
        <w:tc>
          <w:tcPr>
            <w:tcW w:w="6175" w:type="dxa"/>
            <w:vAlign w:val="center"/>
          </w:tcPr>
          <w:p w14:paraId="3F012F38" w14:textId="4C7CFC01" w:rsidR="001803FB" w:rsidRPr="007F2CA3" w:rsidRDefault="001803FB" w:rsidP="001803FB">
            <w:pPr>
              <w:pStyle w:val="BodyTextIndent2"/>
              <w:widowControl w:val="0"/>
              <w:spacing w:line="240" w:lineRule="auto"/>
              <w:ind w:firstLine="0"/>
              <w:rPr>
                <w:rFonts w:ascii="GHEA Grapalat" w:hAnsi="GHEA Grapalat"/>
              </w:rPr>
            </w:pPr>
            <w:r w:rsidRPr="007F2CA3">
              <w:rPr>
                <w:rFonts w:ascii="GHEA Grapalat" w:hAnsi="GHEA Grapalat"/>
              </w:rPr>
              <w:t xml:space="preserve">выполнение работ по среднему ремонту дорог в административных района </w:t>
            </w:r>
            <w:r w:rsidRPr="00A136FF">
              <w:rPr>
                <w:rFonts w:ascii="GHEA Grapalat" w:hAnsi="GHEA Grapalat" w:hint="eastAsia"/>
                <w:b/>
                <w:lang w:val="hy-AM"/>
              </w:rPr>
              <w:t>Кентрон</w:t>
            </w:r>
            <w:r w:rsidRPr="007F2CA3">
              <w:rPr>
                <w:rFonts w:ascii="GHEA Grapalat" w:hAnsi="GHEA Grapalat"/>
              </w:rPr>
              <w:t xml:space="preserve"> города Еревана</w:t>
            </w:r>
          </w:p>
        </w:tc>
      </w:tr>
    </w:tbl>
    <w:p w14:paraId="36AF8C1F" w14:textId="77777777" w:rsidR="00096865" w:rsidRPr="009044F1" w:rsidRDefault="0081650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3C69D1">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3C69D1">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3C69D1">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3C69D1">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3C69D1">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3C69D1">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3C69D1">
      <w:pPr>
        <w:widowControl w:val="0"/>
        <w:tabs>
          <w:tab w:val="left" w:pos="1134"/>
        </w:tabs>
        <w:ind w:firstLine="567"/>
        <w:contextualSpacing/>
        <w:jc w:val="both"/>
        <w:rPr>
          <w:rFonts w:ascii="GHEA Grapalat" w:hAnsi="GHEA Grapalat" w:cs="Sylfaen"/>
        </w:rPr>
      </w:pPr>
      <w:r>
        <w:rPr>
          <w:rFonts w:ascii="GHEA Grapalat" w:hAnsi="GHEA Grapalat" w:cs="Sylfaen"/>
        </w:rPr>
        <w:lastRenderedPageBreak/>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3C69D1">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3C69D1">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3C69D1">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3C69D1">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3C69D1">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3C69D1">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3C69D1">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3C69D1">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3C69D1">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w:t>
      </w:r>
      <w:r w:rsidR="000A6B75" w:rsidRPr="009044F1">
        <w:rPr>
          <w:rFonts w:ascii="GHEA Grapalat" w:hAnsi="GHEA Grapalat"/>
          <w:sz w:val="24"/>
          <w:szCs w:val="24"/>
        </w:rPr>
        <w:lastRenderedPageBreak/>
        <w:t>заявки, представленные отдельно.</w:t>
      </w:r>
    </w:p>
    <w:p w14:paraId="0CFE65CE" w14:textId="77777777" w:rsidR="000A6B75" w:rsidRPr="009044F1" w:rsidRDefault="00C366B6" w:rsidP="003C69D1">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3C69D1">
      <w:pPr>
        <w:widowControl w:val="0"/>
        <w:jc w:val="center"/>
        <w:rPr>
          <w:rFonts w:ascii="GHEA Grapalat" w:hAnsi="GHEA Grapalat"/>
          <w:b/>
        </w:rPr>
      </w:pPr>
    </w:p>
    <w:p w14:paraId="52515570" w14:textId="77777777" w:rsidR="00813CE0" w:rsidRPr="00572A57" w:rsidRDefault="00ED2352" w:rsidP="003C69D1">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3C69D1">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3C69D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lastRenderedPageBreak/>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3C69D1">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3C69D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3C69D1">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3C69D1">
      <w:pPr>
        <w:widowControl w:val="0"/>
        <w:jc w:val="center"/>
        <w:rPr>
          <w:rFonts w:ascii="GHEA Grapalat" w:hAnsi="GHEA Grapalat"/>
          <w:b/>
        </w:rPr>
      </w:pPr>
    </w:p>
    <w:p w14:paraId="1683E855" w14:textId="77777777" w:rsidR="00096865" w:rsidRPr="00995804" w:rsidRDefault="00955A1E" w:rsidP="003C69D1">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3C69D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3A8D293" w14:textId="4DE26A36" w:rsidR="001803FB" w:rsidRDefault="001803FB" w:rsidP="003C69D1">
      <w:pPr>
        <w:widowControl w:val="0"/>
        <w:tabs>
          <w:tab w:val="left" w:pos="1134"/>
        </w:tabs>
        <w:ind w:firstLine="567"/>
        <w:jc w:val="both"/>
        <w:rPr>
          <w:rFonts w:ascii="GHEA Grapalat" w:hAnsi="GHEA Grapalat"/>
        </w:rPr>
      </w:pPr>
      <w:r w:rsidRPr="001803FB">
        <w:rPr>
          <w:rFonts w:ascii="GHEA Grapalat" w:hAnsi="GHEA Grapalat"/>
        </w:rPr>
        <w:t>Участник может подать заявку на каждую дозу, несколько или все дозы.</w:t>
      </w:r>
    </w:p>
    <w:p w14:paraId="68620244" w14:textId="77777777" w:rsidR="00096865" w:rsidRPr="009044F1" w:rsidRDefault="000946A3" w:rsidP="003C69D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090A82F6" w:rsidR="00096865" w:rsidRPr="005114D0" w:rsidRDefault="000946A3"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409E9">
        <w:rPr>
          <w:rFonts w:ascii="GHEA Grapalat" w:hAnsi="GHEA Grapalat"/>
          <w:sz w:val="24"/>
          <w:szCs w:val="24"/>
        </w:rPr>
        <w:t>открытый конкурс</w:t>
      </w:r>
      <w:r w:rsidRPr="009044F1">
        <w:rPr>
          <w:rFonts w:ascii="GHEA Grapalat" w:hAnsi="GHEA Grapalat"/>
          <w:sz w:val="24"/>
          <w:szCs w:val="24"/>
        </w:rPr>
        <w:t>.</w:t>
      </w:r>
    </w:p>
    <w:p w14:paraId="2DAEAB8E" w14:textId="38DA948E" w:rsidR="008B1605" w:rsidRPr="009044F1" w:rsidRDefault="00096865"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Pr="001803FB">
        <w:rPr>
          <w:rFonts w:ascii="GHEA Grapalat" w:hAnsi="GHEA Grapalat"/>
          <w:sz w:val="24"/>
          <w:szCs w:val="24"/>
          <w:highlight w:val="yellow"/>
        </w:rPr>
        <w:t xml:space="preserve">" </w:t>
      </w:r>
      <w:r w:rsidR="001803FB" w:rsidRPr="001803FB">
        <w:rPr>
          <w:rFonts w:ascii="GHEA Grapalat" w:hAnsi="GHEA Grapalat"/>
          <w:b/>
          <w:i/>
          <w:iCs/>
          <w:highlight w:val="yellow"/>
          <w:lang w:val="hy-AM"/>
        </w:rPr>
        <w:t>10</w:t>
      </w:r>
      <w:r w:rsidR="00F602DC" w:rsidRPr="001803FB">
        <w:rPr>
          <w:rFonts w:ascii="GHEA Grapalat" w:hAnsi="GHEA Grapalat"/>
          <w:b/>
          <w:i/>
          <w:iCs/>
          <w:highlight w:val="yellow"/>
          <w:lang w:val="hy-AM"/>
        </w:rPr>
        <w:t>:00</w:t>
      </w:r>
      <w:r w:rsidR="00601797" w:rsidRPr="001803FB">
        <w:rPr>
          <w:rFonts w:ascii="GHEA Grapalat" w:hAnsi="GHEA Grapalat"/>
          <w:b/>
          <w:i/>
          <w:iCs/>
          <w:highlight w:val="yellow"/>
          <w:lang w:val="hy-AM"/>
        </w:rPr>
        <w:t xml:space="preserve"> часов </w:t>
      </w:r>
      <w:r w:rsidR="00B768E2" w:rsidRPr="00B768E2">
        <w:rPr>
          <w:rFonts w:ascii="GHEA Grapalat" w:hAnsi="GHEA Grapalat"/>
          <w:b/>
          <w:i/>
          <w:iCs/>
          <w:highlight w:val="yellow"/>
        </w:rPr>
        <w:t>26</w:t>
      </w:r>
      <w:r w:rsidR="00B23576" w:rsidRPr="001803FB">
        <w:rPr>
          <w:rFonts w:ascii="GHEA Grapalat" w:hAnsi="GHEA Grapalat"/>
          <w:b/>
          <w:i/>
          <w:iCs/>
          <w:highlight w:val="yellow"/>
          <w:lang w:val="hy-AM"/>
        </w:rPr>
        <w:t>.0</w:t>
      </w:r>
      <w:r w:rsidR="00B31413" w:rsidRPr="001803FB">
        <w:rPr>
          <w:rFonts w:ascii="GHEA Grapalat" w:hAnsi="GHEA Grapalat"/>
          <w:b/>
          <w:i/>
          <w:iCs/>
          <w:highlight w:val="yellow"/>
          <w:lang w:val="hy-AM"/>
        </w:rPr>
        <w:t>4</w:t>
      </w:r>
      <w:r w:rsidR="00B23576" w:rsidRPr="001803FB">
        <w:rPr>
          <w:rFonts w:ascii="GHEA Grapalat" w:hAnsi="GHEA Grapalat"/>
          <w:b/>
          <w:i/>
          <w:iCs/>
          <w:highlight w:val="yellow"/>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3C69D1">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3C69D1">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3C69D1">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3C69D1">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3C69D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3C69D1">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3C69D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27DF9D8" w14:textId="37A3EB65" w:rsidR="00DE0FA1" w:rsidRDefault="00DE0FA1" w:rsidP="003C69D1">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669FA25F" w14:textId="77777777" w:rsidR="000845F6" w:rsidRPr="009044F1" w:rsidRDefault="005F25EF" w:rsidP="003C69D1">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3C69D1">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3C69D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3C69D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3C69D1">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3C69D1">
      <w:pPr>
        <w:pStyle w:val="norm"/>
        <w:widowControl w:val="0"/>
        <w:spacing w:line="240" w:lineRule="auto"/>
        <w:ind w:firstLine="0"/>
        <w:rPr>
          <w:rFonts w:ascii="GHEA Grapalat" w:hAnsi="GHEA Grapalat" w:cs="Sylfaen"/>
          <w:sz w:val="24"/>
          <w:szCs w:val="24"/>
        </w:rPr>
      </w:pPr>
    </w:p>
    <w:p w14:paraId="448029D7" w14:textId="77777777" w:rsidR="0049655D" w:rsidRDefault="00C90BCA" w:rsidP="003C69D1">
      <w:pPr>
        <w:rPr>
          <w:rFonts w:ascii="GHEA Grapalat" w:hAnsi="GHEA Grapalat"/>
          <w:b/>
        </w:rPr>
      </w:pPr>
      <w:r>
        <w:rPr>
          <w:rFonts w:ascii="GHEA Grapalat" w:hAnsi="GHEA Grapalat"/>
          <w:b/>
        </w:rPr>
        <w:t>-----------------------------</w:t>
      </w:r>
    </w:p>
    <w:p w14:paraId="03D207CF" w14:textId="77777777" w:rsidR="00C90BCA" w:rsidDel="00B2007E" w:rsidRDefault="00C90BCA" w:rsidP="003C69D1">
      <w:pPr>
        <w:widowControl w:val="0"/>
        <w:jc w:val="center"/>
        <w:rPr>
          <w:del w:id="4" w:author="Inesa Kocharyan" w:date="2022-03-25T12:10:00Z"/>
          <w:rFonts w:ascii="GHEA Grapalat" w:hAnsi="GHEA Grapalat"/>
          <w:b/>
        </w:rPr>
      </w:pPr>
    </w:p>
    <w:p w14:paraId="2B82367D" w14:textId="77777777" w:rsidR="00700398" w:rsidRDefault="00700398" w:rsidP="003C69D1">
      <w:pPr>
        <w:widowControl w:val="0"/>
        <w:jc w:val="center"/>
        <w:rPr>
          <w:rFonts w:ascii="GHEA Grapalat" w:hAnsi="GHEA Grapalat"/>
          <w:b/>
        </w:rPr>
      </w:pPr>
    </w:p>
    <w:p w14:paraId="3D712C48" w14:textId="77777777" w:rsidR="00700398" w:rsidRDefault="00700398" w:rsidP="003C69D1">
      <w:pPr>
        <w:widowControl w:val="0"/>
        <w:jc w:val="center"/>
        <w:rPr>
          <w:rFonts w:ascii="GHEA Grapalat" w:hAnsi="GHEA Grapalat"/>
          <w:b/>
        </w:rPr>
      </w:pPr>
    </w:p>
    <w:p w14:paraId="5CB68439" w14:textId="77777777" w:rsidR="00831ECC" w:rsidRPr="00191DB4" w:rsidRDefault="00831ECC" w:rsidP="003C69D1">
      <w:pPr>
        <w:jc w:val="center"/>
        <w:rPr>
          <w:rFonts w:ascii="GHEA Grapalat" w:hAnsi="GHEA Grapalat" w:cs="Arial"/>
          <w:b/>
        </w:rPr>
      </w:pPr>
      <w:r w:rsidRPr="00191DB4">
        <w:rPr>
          <w:rFonts w:ascii="GHEA Grapalat" w:hAnsi="GHEA Grapalat"/>
          <w:b/>
        </w:rPr>
        <w:t>5.ЦЕНОВОЕ ПРЕДЛОЖЕНИЕ ЗАЯВКИ</w:t>
      </w:r>
    </w:p>
    <w:p w14:paraId="60FB7624" w14:textId="77777777" w:rsidR="00831ECC" w:rsidRPr="00191DB4" w:rsidRDefault="00831ECC" w:rsidP="003C69D1">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9F03173"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7EA5D19B"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A67166E" w14:textId="77777777" w:rsidR="00831ECC" w:rsidRPr="001200A7"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1FD43BD3"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2C07DA8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45754D2"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655DC5B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976FDFB"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4FA73BB" w14:textId="77777777" w:rsidR="00831ECC" w:rsidRPr="00191DB4" w:rsidRDefault="00831ECC" w:rsidP="003C69D1">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573695D6"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641F28D4"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 xml:space="preserve">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w:t>
      </w:r>
      <w:r w:rsidRPr="00191DB4">
        <w:rPr>
          <w:rFonts w:ascii="GHEA Grapalat" w:hAnsi="GHEA Grapalat"/>
          <w:sz w:val="24"/>
          <w:szCs w:val="24"/>
        </w:rPr>
        <w:lastRenderedPageBreak/>
        <w:t>соответствует указанной прописью сумме в графе "общая цена";</w:t>
      </w:r>
    </w:p>
    <w:p w14:paraId="1A6E310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105C5FA5"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2CDFEF4"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3BAB173"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5C368EA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3C69D1">
      <w:pPr>
        <w:jc w:val="center"/>
        <w:rPr>
          <w:rFonts w:ascii="GHEA Grapalat" w:hAnsi="GHEA Grapalat"/>
          <w:b/>
        </w:rPr>
      </w:pPr>
    </w:p>
    <w:p w14:paraId="678321DC" w14:textId="77777777" w:rsidR="00096865" w:rsidRPr="00230D36" w:rsidRDefault="00220C7C" w:rsidP="003C69D1">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3C69D1">
      <w:pPr>
        <w:jc w:val="center"/>
        <w:rPr>
          <w:rFonts w:ascii="GHEA Grapalat" w:hAnsi="GHEA Grapalat"/>
          <w:b/>
        </w:rPr>
      </w:pPr>
    </w:p>
    <w:p w14:paraId="7D88709A" w14:textId="77777777" w:rsidR="00096865" w:rsidRPr="00AA7117" w:rsidRDefault="00220C7C" w:rsidP="003C69D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3C69D1">
      <w:pPr>
        <w:widowControl w:val="0"/>
        <w:ind w:firstLine="567"/>
        <w:jc w:val="center"/>
        <w:rPr>
          <w:rFonts w:ascii="GHEA Grapalat" w:hAnsi="GHEA Grapalat"/>
          <w:b/>
        </w:rPr>
      </w:pPr>
    </w:p>
    <w:p w14:paraId="5FEB0B5B" w14:textId="352D4580" w:rsidR="00096865" w:rsidRPr="00221C7B" w:rsidRDefault="000D701E" w:rsidP="003C69D1">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3C69D1">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3C69D1">
      <w:pPr>
        <w:widowControl w:val="0"/>
        <w:ind w:firstLine="567"/>
        <w:jc w:val="both"/>
        <w:rPr>
          <w:rFonts w:ascii="GHEA Grapalat" w:hAnsi="GHEA Grapalat"/>
        </w:rPr>
      </w:pPr>
      <w:r w:rsidRPr="009044F1">
        <w:rPr>
          <w:rFonts w:ascii="GHEA Grapalat" w:hAnsi="GHEA Grapalat"/>
        </w:rPr>
        <w:lastRenderedPageBreak/>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3C69D1">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3C69D1">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3C69D1">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3C69D1">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3C69D1">
      <w:pPr>
        <w:widowControl w:val="0"/>
        <w:ind w:firstLine="567"/>
        <w:jc w:val="both"/>
        <w:rPr>
          <w:rFonts w:ascii="GHEA Grapalat" w:hAnsi="GHEA Grapalat" w:cs="Sylfaen"/>
        </w:rPr>
      </w:pPr>
    </w:p>
    <w:p w14:paraId="70C79345" w14:textId="77777777" w:rsidR="000A7528"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3C69D1">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3C69D1">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7152603C" w:rsidR="0063461E" w:rsidRDefault="00283198" w:rsidP="003C69D1">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E30BB" w:rsidRPr="002E30BB">
        <w:rPr>
          <w:rFonts w:ascii="GHEA Grapalat" w:hAnsi="GHEA Grapalat"/>
        </w:rPr>
        <w:t>120</w:t>
      </w:r>
      <w:r w:rsidR="0024583E" w:rsidRPr="0024583E">
        <w:rPr>
          <w:rFonts w:ascii="Courier New" w:hAnsi="Courier New" w:cs="Courier New"/>
          <w:b/>
          <w:bCs/>
          <w:i/>
        </w:rPr>
        <w:t> </w:t>
      </w:r>
      <w:r w:rsidR="0024583E" w:rsidRPr="0024583E">
        <w:rPr>
          <w:rFonts w:ascii="GHEA Grapalat" w:hAnsi="GHEA Grapalat"/>
          <w:b/>
          <w:bCs/>
          <w:i/>
        </w:rPr>
        <w:t>(</w:t>
      </w:r>
      <w:r w:rsidR="002E30BB">
        <w:rPr>
          <w:rFonts w:ascii="GHEA Grapalat" w:hAnsi="GHEA Grapalat"/>
          <w:b/>
          <w:bCs/>
          <w:i/>
        </w:rPr>
        <w:t>сто д</w:t>
      </w:r>
      <w:r w:rsidR="00980262">
        <w:rPr>
          <w:rFonts w:ascii="GHEA Grapalat" w:hAnsi="GHEA Grapalat"/>
          <w:b/>
          <w:bCs/>
          <w:i/>
        </w:rPr>
        <w:t>в</w:t>
      </w:r>
      <w:r w:rsidR="002E30BB">
        <w:rPr>
          <w:rFonts w:ascii="GHEA Grapalat" w:hAnsi="GHEA Grapalat"/>
          <w:b/>
          <w:bCs/>
          <w:i/>
        </w:rPr>
        <w:t>адцать</w:t>
      </w:r>
      <w:r w:rsidR="0024583E" w:rsidRPr="0024583E">
        <w:rPr>
          <w:rFonts w:ascii="GHEA Grapalat" w:hAnsi="GHEA Grapalat"/>
          <w:b/>
          <w:bCs/>
          <w:i/>
        </w:rPr>
        <w:t>)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3C69D1">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3C69D1">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3C69D1">
      <w:pPr>
        <w:rPr>
          <w:rFonts w:ascii="GHEA Grapalat" w:hAnsi="GHEA Grapalat" w:cs="Sylfaen"/>
        </w:rPr>
      </w:pPr>
    </w:p>
    <w:p w14:paraId="3EF3263E" w14:textId="77777777" w:rsidR="00096865" w:rsidRPr="009044F1" w:rsidRDefault="00E70FC4" w:rsidP="003C69D1">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7803247B" w:rsidR="00096865" w:rsidRPr="009044F1" w:rsidRDefault="00FD2748" w:rsidP="003C69D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F602DC">
        <w:rPr>
          <w:rFonts w:ascii="GHEA Grapalat" w:hAnsi="GHEA Grapalat"/>
          <w:b/>
          <w:lang w:val="hy-AM"/>
        </w:rPr>
        <w:t>11:00</w:t>
      </w:r>
      <w:r w:rsidR="00601797" w:rsidRPr="00601797">
        <w:rPr>
          <w:rFonts w:ascii="GHEA Grapalat" w:hAnsi="GHEA Grapalat"/>
          <w:b/>
          <w:lang w:val="hy-AM"/>
        </w:rPr>
        <w:t xml:space="preserve"> часов </w:t>
      </w:r>
      <w:r w:rsidR="00B768E2" w:rsidRPr="00B768E2">
        <w:rPr>
          <w:rFonts w:ascii="GHEA Grapalat" w:hAnsi="GHEA Grapalat"/>
          <w:b/>
          <w:highlight w:val="yellow"/>
        </w:rPr>
        <w:t>26</w:t>
      </w:r>
      <w:bookmarkStart w:id="6" w:name="_GoBack"/>
      <w:bookmarkEnd w:id="6"/>
      <w:r w:rsidR="00B23576" w:rsidRPr="001803FB">
        <w:rPr>
          <w:rFonts w:ascii="GHEA Grapalat" w:hAnsi="GHEA Grapalat"/>
          <w:b/>
          <w:highlight w:val="yellow"/>
          <w:lang w:val="hy-AM"/>
        </w:rPr>
        <w:t>.0</w:t>
      </w:r>
      <w:r w:rsidR="00B31413" w:rsidRPr="001803FB">
        <w:rPr>
          <w:rFonts w:ascii="GHEA Grapalat" w:hAnsi="GHEA Grapalat"/>
          <w:b/>
          <w:highlight w:val="yellow"/>
          <w:lang w:val="hy-AM"/>
        </w:rPr>
        <w:t>4</w:t>
      </w:r>
      <w:r w:rsidR="00B23576" w:rsidRPr="001803FB">
        <w:rPr>
          <w:rFonts w:ascii="GHEA Grapalat" w:hAnsi="GHEA Grapalat"/>
          <w:b/>
          <w:highlight w:val="yellow"/>
          <w:lang w:val="hy-AM"/>
        </w:rPr>
        <w:t>.2024</w:t>
      </w:r>
      <w:r w:rsidR="00601797" w:rsidRPr="001803FB">
        <w:rPr>
          <w:rFonts w:ascii="GHEA Grapalat" w:hAnsi="GHEA Grapalat"/>
          <w:b/>
          <w:i/>
          <w:iCs/>
          <w:highlight w:val="yellow"/>
        </w:rPr>
        <w:t xml:space="preserve"> </w:t>
      </w:r>
      <w:r w:rsidRPr="001803FB">
        <w:rPr>
          <w:rFonts w:ascii="GHEA Grapalat" w:hAnsi="GHEA Grapalat"/>
          <w:sz w:val="24"/>
          <w:szCs w:val="24"/>
          <w:highlight w:val="yellow"/>
        </w:rPr>
        <w:t>со дня опубликования</w:t>
      </w:r>
      <w:r w:rsidRPr="009044F1">
        <w:rPr>
          <w:rFonts w:ascii="GHEA Grapalat" w:hAnsi="GHEA Grapalat"/>
          <w:sz w:val="24"/>
          <w:szCs w:val="24"/>
        </w:rPr>
        <w:t xml:space="preserve"> в системе объявления и приглашения на настоящую процедуру. </w:t>
      </w:r>
    </w:p>
    <w:p w14:paraId="4C0C4E8B"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3C69D1">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3C69D1">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 xml:space="preserve">представившими </w:t>
      </w:r>
      <w:r>
        <w:rPr>
          <w:rFonts w:ascii="GHEA Grapalat" w:hAnsi="GHEA Grapalat"/>
          <w:sz w:val="24"/>
          <w:szCs w:val="24"/>
        </w:rPr>
        <w:lastRenderedPageBreak/>
        <w:t>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3C69D1">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w:t>
      </w:r>
      <w:r w:rsidRPr="009044F1">
        <w:rPr>
          <w:rFonts w:ascii="GHEA Grapalat" w:hAnsi="GHEA Grapalat"/>
          <w:sz w:val="24"/>
          <w:szCs w:val="24"/>
        </w:rPr>
        <w:lastRenderedPageBreak/>
        <w:t>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3C69D1">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3C69D1">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w:t>
      </w:r>
      <w:r w:rsidRPr="00110330">
        <w:rPr>
          <w:rFonts w:ascii="GHEA Grapalat" w:hAnsi="GHEA Grapalat"/>
          <w:color w:val="000000" w:themeColor="text1"/>
        </w:rPr>
        <w:lastRenderedPageBreak/>
        <w:t xml:space="preserve">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3C69D1">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3C69D1">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3C69D1">
      <w:pPr>
        <w:widowControl w:val="0"/>
        <w:ind w:left="284"/>
        <w:contextualSpacing/>
        <w:jc w:val="both"/>
        <w:rPr>
          <w:rFonts w:ascii="GHEA Grapalat" w:hAnsi="GHEA Grapalat"/>
        </w:rPr>
      </w:pPr>
    </w:p>
    <w:p w14:paraId="6F2307BE" w14:textId="77777777" w:rsidR="001A6D39" w:rsidRPr="009044F1" w:rsidRDefault="001A6D39" w:rsidP="003C69D1">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3C69D1">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3C69D1">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3C69D1">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3C69D1">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3C69D1">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3C69D1">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3C69D1">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3C69D1">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3C69D1">
      <w:pPr>
        <w:widowControl w:val="0"/>
        <w:jc w:val="center"/>
        <w:rPr>
          <w:rFonts w:ascii="GHEA Grapalat" w:hAnsi="GHEA Grapalat"/>
          <w:b/>
        </w:rPr>
      </w:pPr>
    </w:p>
    <w:p w14:paraId="299DB22A" w14:textId="77777777" w:rsidR="00B73109" w:rsidRDefault="00B73109" w:rsidP="003C69D1">
      <w:pPr>
        <w:widowControl w:val="0"/>
        <w:jc w:val="center"/>
        <w:rPr>
          <w:rFonts w:ascii="GHEA Grapalat" w:hAnsi="GHEA Grapalat"/>
          <w:b/>
        </w:rPr>
      </w:pPr>
    </w:p>
    <w:p w14:paraId="21C8BADE" w14:textId="77777777" w:rsidR="000313A6" w:rsidRDefault="00AA0AD8" w:rsidP="003C69D1">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3C69D1">
      <w:pPr>
        <w:widowControl w:val="0"/>
        <w:jc w:val="center"/>
        <w:rPr>
          <w:rFonts w:ascii="GHEA Grapalat" w:hAnsi="GHEA Grapalat" w:cs="Arial"/>
          <w:b/>
          <w:iCs/>
        </w:rPr>
      </w:pPr>
    </w:p>
    <w:p w14:paraId="4FC7EE06"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7"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3C69D1">
      <w:pPr>
        <w:widowControl w:val="0"/>
        <w:ind w:firstLine="567"/>
        <w:jc w:val="both"/>
        <w:rPr>
          <w:ins w:id="8"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3C69D1">
      <w:pPr>
        <w:widowControl w:val="0"/>
        <w:jc w:val="center"/>
        <w:rPr>
          <w:rFonts w:ascii="GHEA Grapalat" w:hAnsi="GHEA Grapalat"/>
          <w:b/>
        </w:rPr>
      </w:pPr>
    </w:p>
    <w:p w14:paraId="07EA29F4" w14:textId="77777777" w:rsidR="00B73109" w:rsidRDefault="00B73109" w:rsidP="003C69D1">
      <w:pPr>
        <w:widowControl w:val="0"/>
        <w:jc w:val="center"/>
        <w:rPr>
          <w:rFonts w:ascii="GHEA Grapalat" w:hAnsi="GHEA Grapalat"/>
          <w:b/>
        </w:rPr>
      </w:pPr>
    </w:p>
    <w:p w14:paraId="3D5820A6" w14:textId="77777777" w:rsidR="00546AA0" w:rsidRDefault="00030D40" w:rsidP="003C69D1">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3C69D1">
      <w:pPr>
        <w:widowControl w:val="0"/>
        <w:jc w:val="center"/>
        <w:rPr>
          <w:rFonts w:ascii="GHEA Grapalat" w:hAnsi="GHEA Grapalat"/>
          <w:b/>
        </w:rPr>
      </w:pPr>
    </w:p>
    <w:p w14:paraId="2CB53DC9" w14:textId="77777777" w:rsidR="00B73109" w:rsidRPr="00572A57" w:rsidRDefault="00B73109" w:rsidP="003C69D1">
      <w:pPr>
        <w:widowControl w:val="0"/>
        <w:jc w:val="center"/>
        <w:rPr>
          <w:rFonts w:ascii="GHEA Grapalat" w:hAnsi="GHEA Grapalat"/>
          <w:b/>
        </w:rPr>
      </w:pPr>
    </w:p>
    <w:p w14:paraId="40101246" w14:textId="77777777" w:rsidR="00096865" w:rsidRDefault="00030D40" w:rsidP="003C69D1">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w:t>
      </w:r>
      <w:r w:rsidR="007966BA" w:rsidRPr="00681C1F">
        <w:rPr>
          <w:rFonts w:ascii="GHEA Grapalat" w:hAnsi="GHEA Grapalat"/>
          <w:color w:val="000000" w:themeColor="text1"/>
        </w:rPr>
        <w:lastRenderedPageBreak/>
        <w:t>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F201BA7" w:rsidR="003F24FF" w:rsidRPr="00572A57" w:rsidRDefault="00A6609C" w:rsidP="003C69D1">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0378" w:rsidRPr="00310378">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3C69D1">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1D14F1C1" w:rsidR="005B796C" w:rsidRDefault="005B796C" w:rsidP="003C69D1">
      <w:pPr>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3C69D1">
      <w:pPr>
        <w:rPr>
          <w:rFonts w:ascii="GHEA Grapalat" w:hAnsi="GHEA Grapalat"/>
        </w:rPr>
      </w:pPr>
    </w:p>
    <w:p w14:paraId="119A8C9B" w14:textId="77777777" w:rsidR="00B73109" w:rsidRDefault="00B73109" w:rsidP="003C69D1">
      <w:pPr>
        <w:rPr>
          <w:rFonts w:ascii="GHEA Grapalat" w:hAnsi="GHEA Grapalat"/>
        </w:rPr>
      </w:pPr>
    </w:p>
    <w:p w14:paraId="7110C2D0" w14:textId="77777777" w:rsidR="00B73109" w:rsidRDefault="00B73109" w:rsidP="003C69D1">
      <w:pPr>
        <w:widowControl w:val="0"/>
        <w:tabs>
          <w:tab w:val="left" w:pos="1276"/>
        </w:tabs>
        <w:ind w:firstLine="567"/>
        <w:jc w:val="both"/>
        <w:rPr>
          <w:ins w:id="9"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3C69D1">
      <w:pPr>
        <w:rPr>
          <w:rFonts w:ascii="GHEA Grapalat" w:hAnsi="GHEA Grapalat"/>
        </w:rPr>
      </w:pPr>
    </w:p>
    <w:p w14:paraId="6B5EE8EE" w14:textId="77777777" w:rsidR="00CE75A2" w:rsidRDefault="00CE75A2" w:rsidP="003C69D1">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3C69D1">
      <w:pPr>
        <w:pStyle w:val="FootnoteText"/>
        <w:jc w:val="both"/>
        <w:rPr>
          <w:ins w:id="10" w:author="Inesa Kocharyan" w:date="2022-05-27T11:21:00Z"/>
          <w:rFonts w:asciiTheme="minorHAnsi" w:hAnsiTheme="minorHAnsi"/>
          <w:i/>
        </w:rPr>
      </w:pPr>
    </w:p>
    <w:p w14:paraId="67CA32F3" w14:textId="77777777" w:rsidR="00CE75A2" w:rsidRPr="00CE75A2" w:rsidRDefault="00CE75A2" w:rsidP="003C69D1">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lastRenderedPageBreak/>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3C69D1">
      <w:pPr>
        <w:widowControl w:val="0"/>
        <w:tabs>
          <w:tab w:val="left" w:pos="1276"/>
        </w:tabs>
        <w:ind w:firstLine="567"/>
        <w:jc w:val="both"/>
        <w:rPr>
          <w:rFonts w:ascii="GHEA Grapalat" w:hAnsi="GHEA Grapalat"/>
        </w:rPr>
      </w:pPr>
    </w:p>
    <w:p w14:paraId="4F48C68D" w14:textId="77777777" w:rsidR="00B73109" w:rsidRDefault="00B73109" w:rsidP="003C69D1">
      <w:pPr>
        <w:widowControl w:val="0"/>
        <w:tabs>
          <w:tab w:val="left" w:pos="1276"/>
        </w:tabs>
        <w:ind w:firstLine="567"/>
        <w:jc w:val="both"/>
        <w:rPr>
          <w:rFonts w:ascii="GHEA Grapalat" w:hAnsi="GHEA Grapalat"/>
        </w:rPr>
      </w:pPr>
    </w:p>
    <w:p w14:paraId="3870602A" w14:textId="77777777" w:rsidR="0035631F" w:rsidRDefault="005B796C" w:rsidP="003C69D1">
      <w:pPr>
        <w:widowControl w:val="0"/>
        <w:tabs>
          <w:tab w:val="left" w:pos="1276"/>
        </w:tabs>
        <w:ind w:firstLine="567"/>
        <w:jc w:val="both"/>
        <w:rPr>
          <w:ins w:id="11" w:author="Vardan" w:date="2022-10-29T19:51:00Z"/>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3C69D1">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3C69D1">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3C69D1">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3C69D1">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3C69D1">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w:t>
      </w:r>
      <w:r w:rsidRPr="001775FE">
        <w:rPr>
          <w:rFonts w:ascii="GHEA Grapalat" w:hAnsi="GHEA Grapalat"/>
        </w:rPr>
        <w:lastRenderedPageBreak/>
        <w:t xml:space="preserve">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3C69D1">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0E0789" w:rsidRDefault="004A0321" w:rsidP="003C69D1">
      <w:pPr>
        <w:widowControl w:val="0"/>
        <w:tabs>
          <w:tab w:val="left" w:pos="1276"/>
        </w:tabs>
        <w:ind w:firstLine="567"/>
        <w:jc w:val="both"/>
        <w:rPr>
          <w:rFonts w:ascii="GHEA Grapalat" w:hAnsi="GHEA Grapalat"/>
          <w:b/>
          <w:bCs/>
          <w:lang w:val="hy-AM"/>
        </w:rPr>
      </w:pPr>
      <w:r w:rsidRPr="000E0789">
        <w:rPr>
          <w:rFonts w:ascii="GHEA Grapalat" w:hAnsi="GHEA Grapalat"/>
          <w:b/>
          <w:bCs/>
        </w:rPr>
        <w:t>10.4</w:t>
      </w:r>
      <w:r w:rsidR="00251CF9" w:rsidRPr="000E0789">
        <w:rPr>
          <w:rFonts w:ascii="GHEA Grapalat" w:hAnsi="GHEA Grapalat"/>
          <w:b/>
          <w:bCs/>
        </w:rPr>
        <w:t xml:space="preserve"> </w:t>
      </w:r>
      <w:r w:rsidR="0076763C" w:rsidRPr="000E0789">
        <w:rPr>
          <w:rFonts w:ascii="GHEA Grapalat" w:hAnsi="GHEA Grapalat"/>
          <w:b/>
          <w:b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E0789">
        <w:rPr>
          <w:rFonts w:ascii="GHEA Grapalat" w:hAnsi="GHEA Grapalat"/>
          <w:b/>
          <w:bCs/>
        </w:rPr>
        <w:t>я квалификации и</w:t>
      </w:r>
      <w:r w:rsidR="0076763C" w:rsidRPr="000E0789">
        <w:rPr>
          <w:rFonts w:ascii="GHEA Grapalat" w:hAnsi="GHEA Grapalat"/>
          <w:b/>
          <w:bCs/>
        </w:rPr>
        <w:t xml:space="preserve"> договора представля</w:t>
      </w:r>
      <w:r w:rsidR="00DE7753" w:rsidRPr="000E0789">
        <w:rPr>
          <w:rFonts w:ascii="GHEA Grapalat" w:hAnsi="GHEA Grapalat"/>
          <w:b/>
          <w:bCs/>
        </w:rPr>
        <w:t>ю</w:t>
      </w:r>
      <w:r w:rsidR="0076763C" w:rsidRPr="000E0789">
        <w:rPr>
          <w:rFonts w:ascii="GHEA Grapalat" w:hAnsi="GHEA Grapalat"/>
          <w:b/>
          <w:bCs/>
        </w:rPr>
        <w:t>тся</w:t>
      </w:r>
      <w:r w:rsidR="00180134" w:rsidRPr="000E0789">
        <w:rPr>
          <w:rFonts w:ascii="GHEA Grapalat" w:hAnsi="GHEA Grapalat"/>
          <w:b/>
          <w:bCs/>
        </w:rPr>
        <w:t xml:space="preserve"> в виде заключенного в одностороннем порядке </w:t>
      </w:r>
      <w:r w:rsidR="00A9694C" w:rsidRPr="000E0789">
        <w:rPr>
          <w:rFonts w:ascii="GHEA Grapalat" w:hAnsi="GHEA Grapalat"/>
          <w:b/>
          <w:bCs/>
        </w:rPr>
        <w:t>за</w:t>
      </w:r>
      <w:r w:rsidR="00180134" w:rsidRPr="000E0789">
        <w:rPr>
          <w:rFonts w:ascii="GHEA Grapalat" w:hAnsi="GHEA Grapalat"/>
          <w:b/>
          <w:bCs/>
        </w:rPr>
        <w:t>явления - в виде неустойки или наличных денег</w:t>
      </w:r>
      <w:r w:rsidR="006D7219" w:rsidRPr="000E0789">
        <w:rPr>
          <w:rFonts w:ascii="GHEA Grapalat" w:hAnsi="GHEA Grapalat"/>
          <w:b/>
          <w:bCs/>
        </w:rPr>
        <w:t>. Если на момент возникновения правомочия по заключению договора</w:t>
      </w:r>
    </w:p>
    <w:p w14:paraId="1996DDE2" w14:textId="77777777" w:rsidR="00D32092" w:rsidRPr="000E0789" w:rsidRDefault="00D32092" w:rsidP="003C69D1">
      <w:pPr>
        <w:widowControl w:val="0"/>
        <w:tabs>
          <w:tab w:val="left" w:pos="1276"/>
        </w:tabs>
        <w:ind w:firstLine="567"/>
        <w:jc w:val="both"/>
        <w:rPr>
          <w:rFonts w:ascii="GHEA Grapalat" w:hAnsi="GHEA Grapalat" w:cs="Sylfaen"/>
          <w:b/>
          <w:bCs/>
        </w:rPr>
      </w:pPr>
      <w:r w:rsidRPr="000E0789">
        <w:rPr>
          <w:rFonts w:ascii="GHEA Grapalat" w:hAnsi="GHEA Grapalat" w:cs="Sylfaen"/>
          <w:b/>
          <w:bCs/>
        </w:rPr>
        <w:t xml:space="preserve">предусмотренные финансовые средства превышают </w:t>
      </w:r>
      <w:r w:rsidR="00591EB1" w:rsidRPr="000E0789">
        <w:rPr>
          <w:rFonts w:ascii="GHEA Grapalat" w:hAnsi="GHEA Grapalat" w:cs="Sylfaen"/>
          <w:b/>
          <w:bCs/>
        </w:rPr>
        <w:t xml:space="preserve">25 </w:t>
      </w:r>
      <w:r w:rsidRPr="000E0789">
        <w:rPr>
          <w:rFonts w:ascii="GHEA Grapalat" w:hAnsi="GHEA Grapalat" w:cs="Sylfaen"/>
          <w:b/>
          <w:bCs/>
        </w:rPr>
        <w:t xml:space="preserve">млн. драмов, однако для полного выполнения договора и в дальнейшем требуются финансовые средства, то </w:t>
      </w:r>
      <w:r w:rsidR="0034683C" w:rsidRPr="000E0789">
        <w:rPr>
          <w:rFonts w:ascii="GHEA Grapalat" w:hAnsi="GHEA Grapalat" w:cs="Sylfaen"/>
          <w:b/>
          <w:bCs/>
        </w:rPr>
        <w:t xml:space="preserve">обеспечения </w:t>
      </w:r>
      <w:r w:rsidRPr="000E0789">
        <w:rPr>
          <w:rFonts w:ascii="GHEA Grapalat" w:hAnsi="GHEA Grapalat" w:cs="Sylfaen"/>
          <w:b/>
          <w:bCs/>
        </w:rPr>
        <w:t>договора</w:t>
      </w:r>
      <w:r w:rsidR="008B332C" w:rsidRPr="000E0789">
        <w:rPr>
          <w:rFonts w:ascii="GHEA Grapalat" w:hAnsi="GHEA Grapalat" w:cs="Sylfaen"/>
          <w:b/>
          <w:bCs/>
        </w:rPr>
        <w:t xml:space="preserve"> и квалификации</w:t>
      </w:r>
      <w:r w:rsidRPr="000E0789">
        <w:rPr>
          <w:rFonts w:ascii="GHEA Grapalat" w:hAnsi="GHEA Grapalat" w:cs="Sylfaen"/>
          <w:b/>
          <w:bCs/>
        </w:rPr>
        <w:t xml:space="preserve">, по части выделенных финансовых средств, представляется в виде </w:t>
      </w:r>
      <w:r w:rsidR="00375A71" w:rsidRPr="000E0789">
        <w:rPr>
          <w:rFonts w:ascii="GHEA Grapalat" w:hAnsi="GHEA Grapalat" w:cs="Sylfaen"/>
          <w:b/>
          <w:bCs/>
        </w:rPr>
        <w:t xml:space="preserve">банковской </w:t>
      </w:r>
      <w:r w:rsidRPr="000E0789">
        <w:rPr>
          <w:rFonts w:ascii="GHEA Grapalat" w:hAnsi="GHEA Grapalat" w:cs="Sylfaen"/>
          <w:b/>
          <w:b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31DFD" w:rsidRPr="000E0789">
        <w:rPr>
          <w:rFonts w:ascii="GHEA Grapalat" w:hAnsi="GHEA Grapalat" w:cs="Sylfaen"/>
          <w:b/>
          <w:bCs/>
        </w:rPr>
        <w:t>.</w:t>
      </w:r>
    </w:p>
    <w:p w14:paraId="4BCAEDFC" w14:textId="77777777" w:rsidR="008F0732" w:rsidRPr="00625529" w:rsidRDefault="00030D40" w:rsidP="003C69D1">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3C69D1">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3C69D1">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lastRenderedPageBreak/>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3C69D1">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3C69D1">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3C69D1">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3C69D1">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3C69D1">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3C69D1">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3C69D1">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3C69D1">
      <w:pPr>
        <w:widowControl w:val="0"/>
        <w:ind w:left="567" w:right="565"/>
        <w:jc w:val="center"/>
        <w:rPr>
          <w:rFonts w:ascii="GHEA Grapalat" w:hAnsi="GHEA Grapalat"/>
          <w:b/>
        </w:rPr>
      </w:pPr>
    </w:p>
    <w:p w14:paraId="786856DC" w14:textId="77777777" w:rsidR="00096865" w:rsidRPr="009044F1" w:rsidRDefault="008D5016" w:rsidP="003C69D1">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3C69D1">
      <w:pPr>
        <w:widowControl w:val="0"/>
        <w:ind w:firstLine="567"/>
        <w:jc w:val="both"/>
        <w:rPr>
          <w:rFonts w:ascii="GHEA Grapalat" w:hAnsi="GHEA Grapalat"/>
        </w:rPr>
      </w:pPr>
    </w:p>
    <w:p w14:paraId="056664C3" w14:textId="77777777" w:rsidR="00023AFA" w:rsidRPr="00216702" w:rsidRDefault="00023AFA" w:rsidP="003C69D1">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3C69D1">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3C69D1">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w:t>
      </w:r>
      <w:r w:rsidRPr="00D57ABB">
        <w:rPr>
          <w:rFonts w:ascii="GHEA Grapalat" w:hAnsi="GHEA Grapalat"/>
        </w:rPr>
        <w:lastRenderedPageBreak/>
        <w:t>Армения, регулирующим гражданско-правовые отношения</w:t>
      </w:r>
      <w:r>
        <w:rPr>
          <w:rFonts w:ascii="GHEA Grapalat" w:hAnsi="GHEA Grapalat"/>
        </w:rPr>
        <w:t>.</w:t>
      </w:r>
    </w:p>
    <w:p w14:paraId="29AF78F3" w14:textId="77777777" w:rsidR="00023AFA" w:rsidRDefault="00023AFA" w:rsidP="003C69D1">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3C69D1">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3C69D1">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3C69D1">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3C69D1">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3C69D1">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3C69D1">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lastRenderedPageBreak/>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3C69D1">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3C69D1">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3C69D1">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3C69D1">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3C69D1">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3C69D1">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3C69D1">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3C69D1">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w:t>
      </w:r>
      <w:r w:rsidRPr="00570BBD">
        <w:rPr>
          <w:rFonts w:ascii="GHEA Grapalat" w:hAnsi="GHEA Grapalat"/>
        </w:rPr>
        <w:lastRenderedPageBreak/>
        <w:t>установлены законом "О государственной пошлине".</w:t>
      </w:r>
    </w:p>
    <w:p w14:paraId="0743F56B" w14:textId="77777777" w:rsidR="000D17C7" w:rsidRPr="009044F1" w:rsidRDefault="000D17C7" w:rsidP="003C69D1">
      <w:pPr>
        <w:widowControl w:val="0"/>
        <w:ind w:firstLine="567"/>
        <w:jc w:val="both"/>
        <w:rPr>
          <w:rFonts w:ascii="GHEA Grapalat" w:hAnsi="GHEA Grapalat" w:cs="Sylfaen"/>
          <w:b/>
        </w:rPr>
      </w:pPr>
    </w:p>
    <w:p w14:paraId="1DE27EC0" w14:textId="77777777" w:rsidR="00096865" w:rsidRPr="00374F4A" w:rsidRDefault="009B5628" w:rsidP="003C69D1">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3C69D1">
      <w:pPr>
        <w:widowControl w:val="0"/>
        <w:jc w:val="center"/>
        <w:rPr>
          <w:rFonts w:ascii="GHEA Grapalat" w:hAnsi="GHEA Grapalat"/>
          <w:b/>
        </w:rPr>
      </w:pPr>
    </w:p>
    <w:p w14:paraId="50EBE642" w14:textId="308954FD" w:rsidR="00096865" w:rsidRPr="009044F1" w:rsidRDefault="00096865" w:rsidP="003C69D1">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409E9">
        <w:rPr>
          <w:rFonts w:ascii="GHEA Grapalat" w:hAnsi="GHEA Grapalat"/>
          <w:b/>
        </w:rPr>
        <w:t>ОТКРЫТЫЙ КОНКУРС</w:t>
      </w:r>
    </w:p>
    <w:p w14:paraId="04ED5BDB" w14:textId="77777777" w:rsidR="00096865" w:rsidRPr="009044F1" w:rsidRDefault="00096865" w:rsidP="003C69D1">
      <w:pPr>
        <w:widowControl w:val="0"/>
        <w:jc w:val="center"/>
        <w:rPr>
          <w:rFonts w:ascii="GHEA Grapalat" w:hAnsi="GHEA Grapalat"/>
        </w:rPr>
      </w:pPr>
    </w:p>
    <w:p w14:paraId="20E986ED" w14:textId="77777777" w:rsidR="00096865" w:rsidRPr="009044F1" w:rsidRDefault="008D5016" w:rsidP="003C69D1">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3C69D1">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3C69D1">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3C69D1">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3C69D1">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3C69D1">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3C69D1">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3C69D1">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3C69D1">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3C69D1">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082BE65" w:rsidR="00E67BA7" w:rsidRDefault="00096865" w:rsidP="003C69D1">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2CEDEB7" w14:textId="77777777" w:rsidR="00831ECC" w:rsidRDefault="00831ECC" w:rsidP="003C69D1">
      <w:pPr>
        <w:widowControl w:val="0"/>
        <w:tabs>
          <w:tab w:val="left" w:pos="1134"/>
        </w:tabs>
        <w:ind w:firstLine="567"/>
        <w:jc w:val="both"/>
        <w:rPr>
          <w:rFonts w:ascii="GHEA Grapalat" w:hAnsi="GHEA Grapalat"/>
        </w:rPr>
      </w:pPr>
    </w:p>
    <w:p w14:paraId="4B2C2D11" w14:textId="77777777" w:rsidR="00A67EAC" w:rsidRPr="00B64897" w:rsidRDefault="009F0AB3" w:rsidP="003C69D1">
      <w:pPr>
        <w:pStyle w:val="norm"/>
        <w:spacing w:line="240" w:lineRule="auto"/>
        <w:rPr>
          <w:rFonts w:ascii="GHEA Grapalat" w:hAnsi="GHEA Grapalat"/>
          <w:sz w:val="24"/>
          <w:szCs w:val="24"/>
        </w:rPr>
      </w:pPr>
      <w:r w:rsidRPr="003C664F">
        <w:rPr>
          <w:rFonts w:ascii="GHEA Grapalat" w:hAnsi="GHEA Grapalat"/>
          <w:sz w:val="24"/>
          <w:szCs w:val="24"/>
        </w:rPr>
        <w:lastRenderedPageBreak/>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3C69D1">
      <w:pPr>
        <w:pStyle w:val="norm"/>
        <w:spacing w:line="240" w:lineRule="auto"/>
        <w:rPr>
          <w:rFonts w:ascii="GHEA Grapalat" w:hAnsi="GHEA Grapalat"/>
          <w:sz w:val="24"/>
          <w:szCs w:val="24"/>
        </w:rPr>
      </w:pPr>
    </w:p>
    <w:p w14:paraId="6E5E71DF" w14:textId="77777777" w:rsidR="00B90C52" w:rsidRPr="003C4278" w:rsidRDefault="009F0AB3" w:rsidP="003C69D1">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3C69D1">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3C69D1">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5E81C0FB" w:rsidR="00B2572B" w:rsidRPr="00374F4A" w:rsidRDefault="00B2572B" w:rsidP="003C69D1">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803FB">
        <w:rPr>
          <w:rFonts w:ascii="GHEA Grapalat" w:hAnsi="GHEA Grapalat"/>
          <w:b/>
          <w:sz w:val="24"/>
          <w:szCs w:val="24"/>
        </w:rPr>
        <w:t>EQ-BMAShDzB-24/43</w:t>
      </w:r>
    </w:p>
    <w:p w14:paraId="6F1DE183" w14:textId="77777777" w:rsidR="00B2572B" w:rsidRPr="00374F4A" w:rsidRDefault="00B2572B" w:rsidP="003C69D1">
      <w:pPr>
        <w:widowControl w:val="0"/>
        <w:jc w:val="center"/>
        <w:rPr>
          <w:rFonts w:ascii="GHEA Grapalat" w:hAnsi="GHEA Grapalat" w:cs="Sylfaen"/>
          <w:b/>
        </w:rPr>
      </w:pPr>
    </w:p>
    <w:p w14:paraId="686152BA" w14:textId="77777777" w:rsidR="00B2572B" w:rsidRPr="00374F4A" w:rsidRDefault="00B2572B" w:rsidP="003C69D1">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3C69D1">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3C69D1">
      <w:pPr>
        <w:widowControl w:val="0"/>
        <w:jc w:val="center"/>
        <w:rPr>
          <w:rFonts w:ascii="GHEA Grapalat" w:hAnsi="GHEA Grapalat"/>
        </w:rPr>
      </w:pPr>
    </w:p>
    <w:p w14:paraId="610210D9" w14:textId="77777777" w:rsidR="00374F4A" w:rsidRPr="00C4157A" w:rsidRDefault="00374F4A" w:rsidP="003C69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3C69D1">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3C69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3C69D1">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3B2DB603" w:rsidR="00374F4A" w:rsidRPr="00BD0FD1" w:rsidRDefault="00374F4A" w:rsidP="003C69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1803FB">
        <w:rPr>
          <w:rFonts w:ascii="GHEA Grapalat" w:hAnsi="GHEA Grapalat"/>
        </w:rPr>
        <w:t>EQ-BMAShDzB-24/43</w:t>
      </w:r>
      <w:r w:rsidR="006132ED">
        <w:rPr>
          <w:rFonts w:ascii="GHEA Grapalat" w:hAnsi="GHEA Grapalat"/>
        </w:rPr>
        <w:t>"</w:t>
      </w:r>
    </w:p>
    <w:p w14:paraId="1955044E" w14:textId="77777777" w:rsidR="00374F4A" w:rsidRPr="00C4157A" w:rsidRDefault="00374F4A" w:rsidP="003C69D1">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3C69D1">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3C69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3C69D1">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3C69D1">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3C69D1">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3C69D1">
      <w:pPr>
        <w:jc w:val="both"/>
        <w:rPr>
          <w:rFonts w:ascii="GHEA Grapalat" w:hAnsi="GHEA Grapalat"/>
        </w:rPr>
      </w:pPr>
    </w:p>
    <w:p w14:paraId="35089E57" w14:textId="77777777" w:rsidR="000612B9" w:rsidRDefault="004F0CAA" w:rsidP="003C69D1">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3C69D1">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3C69D1">
      <w:pPr>
        <w:jc w:val="both"/>
        <w:rPr>
          <w:rFonts w:ascii="GHEA Grapalat" w:hAnsi="GHEA Grapalat"/>
        </w:rPr>
      </w:pPr>
    </w:p>
    <w:p w14:paraId="565995CB" w14:textId="77777777" w:rsidR="00374F4A" w:rsidRPr="00B443ED" w:rsidRDefault="00374F4A" w:rsidP="003C69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3C69D1">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3C69D1">
      <w:pPr>
        <w:jc w:val="both"/>
        <w:rPr>
          <w:rFonts w:ascii="GHEA Grapalat" w:hAnsi="GHEA Grapalat"/>
        </w:rPr>
      </w:pPr>
    </w:p>
    <w:p w14:paraId="4B2B17B9" w14:textId="77777777" w:rsidR="00374F4A" w:rsidRPr="008E7F24" w:rsidRDefault="00B138F3" w:rsidP="003C69D1">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3C69D1">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3C69D1">
      <w:pPr>
        <w:jc w:val="both"/>
        <w:rPr>
          <w:rFonts w:ascii="GHEA Grapalat" w:hAnsi="GHEA Grapalat"/>
        </w:rPr>
      </w:pPr>
    </w:p>
    <w:p w14:paraId="7C7E2090" w14:textId="77777777" w:rsidR="009E1181" w:rsidRDefault="00F96993" w:rsidP="003C69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3C69D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3C69D1">
      <w:pPr>
        <w:jc w:val="both"/>
        <w:rPr>
          <w:rFonts w:ascii="GHEA Grapalat" w:hAnsi="GHEA Grapalat"/>
          <w:sz w:val="18"/>
          <w:szCs w:val="18"/>
        </w:rPr>
      </w:pPr>
    </w:p>
    <w:p w14:paraId="21131C71" w14:textId="77777777" w:rsidR="00B16483" w:rsidRPr="00B16483" w:rsidRDefault="00B16483" w:rsidP="003C69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3C69D1">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3C69D1">
      <w:pPr>
        <w:tabs>
          <w:tab w:val="left" w:pos="7371"/>
        </w:tabs>
        <w:ind w:left="3544" w:firstLine="3"/>
        <w:jc w:val="both"/>
        <w:rPr>
          <w:rFonts w:ascii="GHEA Grapalat" w:hAnsi="GHEA Grapalat"/>
          <w:sz w:val="16"/>
        </w:rPr>
      </w:pPr>
    </w:p>
    <w:p w14:paraId="6838DB28" w14:textId="77777777" w:rsidR="006B3E56" w:rsidRDefault="006B3E56" w:rsidP="003C69D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3C69D1">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3C69D1">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3C69D1">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3C69D1">
      <w:pPr>
        <w:rPr>
          <w:ins w:id="12" w:author="Vardan" w:date="2022-10-29T19:53:00Z"/>
          <w:rFonts w:ascii="GHEA Grapalat" w:hAnsi="GHEA Grapalat"/>
          <w:i/>
          <w:sz w:val="16"/>
          <w:highlight w:val="cyan"/>
          <w:vertAlign w:val="superscript"/>
          <w:lang w:val="es-ES"/>
        </w:rPr>
      </w:pPr>
    </w:p>
    <w:p w14:paraId="0781701B" w14:textId="68BFDBEF" w:rsidR="00C65D59" w:rsidRPr="00800B26" w:rsidRDefault="00C65D59" w:rsidP="003C69D1">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409E9">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1803FB">
        <w:rPr>
          <w:rFonts w:ascii="GHEA Grapalat" w:hAnsi="GHEA Grapalat"/>
        </w:rPr>
        <w:t>EQ-BMAShDzB-24/43</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3C69D1">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3C69D1">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7E5095B1" w:rsidR="006B3E56" w:rsidRPr="00AC309E" w:rsidRDefault="00AC309E" w:rsidP="003C69D1">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1803FB">
        <w:rPr>
          <w:rFonts w:ascii="GHEA Grapalat" w:hAnsi="GHEA Grapalat"/>
        </w:rPr>
        <w:t>EQ-BMAShDzB-24/43</w:t>
      </w:r>
      <w:r w:rsidR="006B3E56" w:rsidRPr="00AC309E">
        <w:rPr>
          <w:rFonts w:ascii="GHEA Grapalat" w:hAnsi="GHEA Grapalat"/>
        </w:rPr>
        <w:t>*</w:t>
      </w:r>
    </w:p>
    <w:p w14:paraId="744A8BA3" w14:textId="77777777" w:rsidR="006B3E56" w:rsidRPr="00AC309E" w:rsidRDefault="006B3E56" w:rsidP="003C69D1">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0A69CE4" w:rsidR="006B3E56" w:rsidRPr="00AC309E" w:rsidRDefault="006B3E56" w:rsidP="003C69D1">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409E9">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3C69D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3C69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3C69D1">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3C69D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3C69D1">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3C69D1">
      <w:pPr>
        <w:widowControl w:val="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3C69D1">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3C69D1">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3C69D1">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3C69D1">
      <w:pPr>
        <w:jc w:val="both"/>
        <w:rPr>
          <w:rFonts w:ascii="GHEA Grapalat" w:hAnsi="GHEA Grapalat"/>
        </w:rPr>
      </w:pPr>
    </w:p>
    <w:p w14:paraId="3C3FD82F" w14:textId="77777777" w:rsidR="006B3E56" w:rsidRDefault="00990559" w:rsidP="003C69D1">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7855496E" w14:textId="77777777" w:rsidR="00E333E5" w:rsidRPr="000858EB" w:rsidRDefault="00E333E5" w:rsidP="003C69D1">
      <w:pPr>
        <w:ind w:firstLine="708"/>
        <w:jc w:val="both"/>
        <w:rPr>
          <w:rFonts w:ascii="GHEA Grapalat" w:hAnsi="GHEA Grapalat"/>
        </w:rPr>
      </w:pPr>
    </w:p>
    <w:p w14:paraId="7AEEF04D" w14:textId="77777777" w:rsidR="00F855BB" w:rsidRDefault="00F855BB" w:rsidP="003C69D1">
      <w:pPr>
        <w:tabs>
          <w:tab w:val="left" w:pos="7371"/>
        </w:tabs>
        <w:ind w:left="3544" w:firstLine="3"/>
        <w:jc w:val="both"/>
        <w:rPr>
          <w:rFonts w:ascii="GHEA Grapalat" w:hAnsi="GHEA Grapalat"/>
          <w:sz w:val="16"/>
          <w:lang w:val="hy-AM"/>
        </w:rPr>
      </w:pPr>
    </w:p>
    <w:p w14:paraId="3B85B72E" w14:textId="77777777" w:rsidR="00F855BB" w:rsidRPr="000811C1" w:rsidRDefault="00F855BB" w:rsidP="003C69D1">
      <w:pPr>
        <w:tabs>
          <w:tab w:val="left" w:pos="7371"/>
        </w:tabs>
        <w:ind w:left="3544" w:firstLine="3"/>
        <w:jc w:val="both"/>
        <w:rPr>
          <w:rFonts w:ascii="GHEA Grapalat" w:hAnsi="GHEA Grapalat"/>
          <w:sz w:val="16"/>
          <w:lang w:val="hy-AM"/>
        </w:rPr>
      </w:pPr>
    </w:p>
    <w:p w14:paraId="13D12745" w14:textId="77777777" w:rsidR="006B3E56" w:rsidRPr="00D3436F" w:rsidRDefault="006B3E56" w:rsidP="003C69D1">
      <w:pPr>
        <w:tabs>
          <w:tab w:val="left" w:pos="7371"/>
        </w:tabs>
        <w:ind w:left="3544" w:firstLine="3"/>
        <w:jc w:val="both"/>
        <w:rPr>
          <w:rFonts w:ascii="GHEA Grapalat" w:hAnsi="GHEA Grapalat"/>
          <w:sz w:val="16"/>
        </w:rPr>
      </w:pPr>
    </w:p>
    <w:p w14:paraId="59DC4773" w14:textId="77777777" w:rsidR="006B3E56" w:rsidRPr="00770B03" w:rsidRDefault="006B3E56" w:rsidP="003C69D1">
      <w:pPr>
        <w:tabs>
          <w:tab w:val="left" w:pos="7371"/>
        </w:tabs>
        <w:ind w:left="3544" w:firstLine="3"/>
        <w:jc w:val="both"/>
        <w:rPr>
          <w:rFonts w:ascii="GHEA Grapalat" w:hAnsi="GHEA Grapalat"/>
          <w:sz w:val="16"/>
        </w:rPr>
      </w:pPr>
    </w:p>
    <w:p w14:paraId="72ADE842" w14:textId="77777777" w:rsidR="00374F4A" w:rsidRPr="000C1746" w:rsidRDefault="00374F4A" w:rsidP="003C69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3C69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3C69D1">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3C69D1">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3C69D1">
      <w:pPr>
        <w:rPr>
          <w:rFonts w:ascii="GHEA Grapalat" w:hAnsi="GHEA Grapalat"/>
          <w:b/>
        </w:rPr>
      </w:pPr>
      <w:r>
        <w:rPr>
          <w:rFonts w:ascii="GHEA Grapalat" w:hAnsi="GHEA Grapalat"/>
          <w:b/>
        </w:rPr>
        <w:br w:type="page"/>
      </w:r>
    </w:p>
    <w:p w14:paraId="4B93AAEE" w14:textId="10C84BAF" w:rsidR="00D043C1" w:rsidRDefault="00D043C1" w:rsidP="003C69D1">
      <w:pPr>
        <w:rPr>
          <w:rFonts w:ascii="GHEA Grapalat" w:hAnsi="GHEA Grapalat"/>
        </w:rPr>
      </w:pPr>
    </w:p>
    <w:p w14:paraId="7B1153DC" w14:textId="77777777" w:rsidR="00F33976" w:rsidRDefault="00F33976" w:rsidP="003C69D1">
      <w:pPr>
        <w:jc w:val="right"/>
        <w:rPr>
          <w:rFonts w:ascii="GHEA Grapalat" w:hAnsi="GHEA Grapalat"/>
          <w:b/>
        </w:rPr>
      </w:pPr>
      <w:r>
        <w:rPr>
          <w:rFonts w:ascii="GHEA Grapalat" w:hAnsi="GHEA Grapalat"/>
          <w:b/>
        </w:rPr>
        <w:t xml:space="preserve">Приложение 1.3** </w:t>
      </w:r>
    </w:p>
    <w:p w14:paraId="62CB123C" w14:textId="0EB27794" w:rsidR="00F33976" w:rsidRPr="00FA6464" w:rsidRDefault="00F33976" w:rsidP="003C69D1">
      <w:pPr>
        <w:jc w:val="right"/>
        <w:rPr>
          <w:rFonts w:ascii="GHEA Grapalat" w:hAnsi="GHEA Grapalat"/>
          <w:b/>
        </w:rPr>
      </w:pPr>
      <w:r w:rsidRPr="001439BD">
        <w:rPr>
          <w:rFonts w:ascii="GHEA Grapalat" w:hAnsi="GHEA Grapalat"/>
          <w:b/>
        </w:rPr>
        <w:t xml:space="preserve">к Приглашению на </w:t>
      </w:r>
      <w:r w:rsidR="004409E9">
        <w:rPr>
          <w:rFonts w:ascii="GHEA Grapalat" w:hAnsi="GHEA Grapalat"/>
          <w:b/>
        </w:rPr>
        <w:t>открытый конкурс</w:t>
      </w:r>
    </w:p>
    <w:p w14:paraId="2387769E" w14:textId="2D102CC0" w:rsidR="00F33976" w:rsidRPr="00E97048" w:rsidRDefault="00F33976" w:rsidP="003C69D1">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1803FB">
        <w:rPr>
          <w:rFonts w:ascii="GHEA Grapalat" w:hAnsi="GHEA Grapalat"/>
          <w:b/>
          <w:i w:val="0"/>
          <w:sz w:val="24"/>
          <w:szCs w:val="24"/>
        </w:rPr>
        <w:t>EQ-BMAShDzB-24/43</w:t>
      </w:r>
    </w:p>
    <w:p w14:paraId="1EDE57AE" w14:textId="77777777" w:rsidR="00092E73" w:rsidRDefault="00092E73" w:rsidP="003C69D1">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3C69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3C69D1">
      <w:pPr>
        <w:ind w:left="360" w:hanging="360"/>
        <w:jc w:val="center"/>
        <w:rPr>
          <w:rFonts w:ascii="GHEA Grapalat" w:eastAsia="GHEA Grapalat" w:hAnsi="GHEA Grapalat" w:cs="GHEA Grapalat"/>
          <w:b/>
        </w:rPr>
      </w:pPr>
    </w:p>
    <w:p w14:paraId="27EF2918"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3C69D1">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3C69D1">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3C69D1">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3C69D1">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3C69D1">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3C69D1">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3C69D1">
            <w:pPr>
              <w:ind w:left="993" w:hanging="851"/>
              <w:rPr>
                <w:rFonts w:ascii="GHEA Grapalat" w:eastAsia="GHEA Grapalat" w:hAnsi="GHEA Grapalat" w:cs="GHEA Grapalat"/>
              </w:rPr>
            </w:pPr>
          </w:p>
        </w:tc>
      </w:tr>
    </w:tbl>
    <w:p w14:paraId="54A2E1BE"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3C69D1">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3C69D1">
            <w:pPr>
              <w:rPr>
                <w:rFonts w:ascii="GHEA Grapalat" w:eastAsia="GHEA Grapalat" w:hAnsi="GHEA Grapalat" w:cs="GHEA Grapalat"/>
              </w:rPr>
            </w:pPr>
          </w:p>
        </w:tc>
      </w:tr>
    </w:tbl>
    <w:p w14:paraId="499384CD"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3C69D1">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3C69D1">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3C69D1">
            <w:pPr>
              <w:rPr>
                <w:rFonts w:ascii="GHEA Grapalat" w:eastAsia="GHEA Grapalat" w:hAnsi="GHEA Grapalat" w:cs="GHEA Grapalat"/>
              </w:rPr>
            </w:pPr>
          </w:p>
        </w:tc>
      </w:tr>
    </w:tbl>
    <w:p w14:paraId="1BD96D05" w14:textId="77777777" w:rsidR="00092E73" w:rsidRPr="00FD1EE4" w:rsidRDefault="00092E73" w:rsidP="003C69D1">
      <w:pPr>
        <w:rPr>
          <w:rFonts w:ascii="GHEA Grapalat" w:eastAsia="GHEA Grapalat" w:hAnsi="GHEA Grapalat" w:cs="GHEA Grapalat"/>
        </w:rPr>
      </w:pPr>
    </w:p>
    <w:p w14:paraId="7F380C37" w14:textId="77777777" w:rsidR="00092E73" w:rsidRPr="00FD1EE4" w:rsidRDefault="00092E73" w:rsidP="003C69D1">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3C69D1">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3C69D1">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3C69D1">
            <w:pPr>
              <w:rPr>
                <w:rFonts w:ascii="GHEA Grapalat" w:eastAsia="GHEA Grapalat" w:hAnsi="GHEA Grapalat" w:cs="GHEA Grapalat"/>
              </w:rPr>
            </w:pPr>
          </w:p>
        </w:tc>
      </w:tr>
    </w:tbl>
    <w:p w14:paraId="1BBC27A3"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3C69D1">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3C69D1">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3C69D1">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3C69D1">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3C69D1">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3C69D1">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3C69D1">
            <w:pPr>
              <w:rPr>
                <w:rFonts w:ascii="GHEA Grapalat" w:eastAsia="GHEA Grapalat" w:hAnsi="GHEA Grapalat" w:cs="GHEA Grapalat"/>
              </w:rPr>
            </w:pPr>
          </w:p>
        </w:tc>
      </w:tr>
    </w:tbl>
    <w:p w14:paraId="29D77B51" w14:textId="77777777" w:rsidR="00092E73" w:rsidRPr="00574FF7"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3C69D1">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3C69D1">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3C69D1">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3C69D1">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3C69D1">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3C69D1">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3C69D1">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3C69D1">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3C69D1">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3C69D1">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3C69D1">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3C69D1">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3C69D1">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3C69D1">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3C69D1">
            <w:pPr>
              <w:rPr>
                <w:rFonts w:ascii="GHEA Grapalat" w:eastAsia="GHEA Grapalat" w:hAnsi="GHEA Grapalat" w:cs="GHEA Grapalat"/>
              </w:rPr>
            </w:pPr>
          </w:p>
        </w:tc>
      </w:tr>
    </w:tbl>
    <w:p w14:paraId="10627ACB"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3C69D1">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3C69D1">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3C69D1">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3C69D1">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3C69D1">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3C69D1">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3C69D1">
            <w:pPr>
              <w:rPr>
                <w:rFonts w:ascii="GHEA Grapalat" w:eastAsia="GHEA Grapalat" w:hAnsi="GHEA Grapalat" w:cs="GHEA Grapalat"/>
              </w:rPr>
            </w:pPr>
          </w:p>
        </w:tc>
      </w:tr>
    </w:tbl>
    <w:p w14:paraId="0228122B"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3C69D1">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3C69D1">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3C69D1">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3C69D1">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3C69D1">
            <w:pPr>
              <w:rPr>
                <w:rFonts w:ascii="GHEA Grapalat" w:eastAsia="GHEA Grapalat" w:hAnsi="GHEA Grapalat" w:cs="GHEA Grapalat"/>
              </w:rPr>
            </w:pPr>
          </w:p>
        </w:tc>
      </w:tr>
    </w:tbl>
    <w:p w14:paraId="4F8E99A7"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3C69D1">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3C69D1">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3C69D1">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3C69D1">
            <w:pPr>
              <w:rPr>
                <w:rFonts w:ascii="GHEA Grapalat" w:eastAsia="GHEA Grapalat" w:hAnsi="GHEA Grapalat" w:cs="GHEA Grapalat"/>
              </w:rPr>
            </w:pPr>
          </w:p>
        </w:tc>
      </w:tr>
    </w:tbl>
    <w:p w14:paraId="74D3C3BB" w14:textId="77777777" w:rsidR="00092E73" w:rsidRPr="008C665F"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8A5384" w:rsidP="003C69D1">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3C69D1">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8A5384" w:rsidP="003C69D1">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8A5384" w:rsidP="003C69D1">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8A5384" w:rsidP="003C69D1">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8A5384" w:rsidP="003C69D1">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3C69D1">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8A5384" w:rsidP="003C69D1">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8A5384" w:rsidP="003C69D1">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3C69D1">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8A5384" w:rsidP="003C69D1">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8A5384" w:rsidP="003C69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8A5384" w:rsidP="003C69D1">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8A5384" w:rsidP="003C69D1">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3C69D1">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3C69D1">
            <w:pPr>
              <w:rPr>
                <w:rFonts w:ascii="GHEA Grapalat" w:eastAsia="GHEA Grapalat" w:hAnsi="GHEA Grapalat" w:cs="GHEA Grapalat"/>
              </w:rPr>
            </w:pPr>
          </w:p>
        </w:tc>
      </w:tr>
    </w:tbl>
    <w:p w14:paraId="5297D154" w14:textId="77777777" w:rsidR="00092E73" w:rsidRPr="00FD1EE4" w:rsidRDefault="00092E73" w:rsidP="003C69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3C69D1">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3C69D1">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3C69D1">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3C69D1">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3C69D1">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3C69D1">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3C69D1">
            <w:pPr>
              <w:rPr>
                <w:rFonts w:ascii="GHEA Grapalat" w:eastAsia="GHEA Grapalat" w:hAnsi="GHEA Grapalat" w:cs="GHEA Grapalat"/>
              </w:rPr>
            </w:pPr>
          </w:p>
        </w:tc>
      </w:tr>
    </w:tbl>
    <w:p w14:paraId="1962893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3C69D1">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3C69D1">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3C69D1">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3C69D1">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3C69D1">
            <w:pPr>
              <w:rPr>
                <w:rFonts w:ascii="GHEA Grapalat" w:eastAsia="GHEA Grapalat" w:hAnsi="GHEA Grapalat" w:cs="GHEA Grapalat"/>
              </w:rPr>
            </w:pPr>
          </w:p>
        </w:tc>
      </w:tr>
    </w:tbl>
    <w:p w14:paraId="2876BA9E" w14:textId="77777777" w:rsidR="00092E73" w:rsidRDefault="00092E73" w:rsidP="003C69D1">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3C69D1">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3C69D1">
            <w:pPr>
              <w:rPr>
                <w:rFonts w:ascii="GHEA Grapalat" w:eastAsia="GHEA Grapalat" w:hAnsi="GHEA Grapalat" w:cs="GHEA Grapalat"/>
              </w:rPr>
            </w:pPr>
          </w:p>
        </w:tc>
      </w:tr>
    </w:tbl>
    <w:p w14:paraId="72E515BC" w14:textId="77777777" w:rsidR="00092E73" w:rsidRPr="00FD1EE4" w:rsidRDefault="00092E73" w:rsidP="003C69D1">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3C69D1">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3C69D1">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3C69D1">
            <w:pPr>
              <w:rPr>
                <w:rFonts w:ascii="GHEA Grapalat" w:eastAsia="GHEA Grapalat" w:hAnsi="GHEA Grapalat" w:cs="GHEA Grapalat"/>
                <w:b/>
                <w:color w:val="000000"/>
              </w:rPr>
            </w:pPr>
          </w:p>
        </w:tc>
      </w:tr>
    </w:tbl>
    <w:p w14:paraId="7365CCE5" w14:textId="77777777" w:rsidR="00092E73" w:rsidRPr="00FD1EE4" w:rsidRDefault="00092E73" w:rsidP="003C69D1">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3C69D1">
      <w:pPr>
        <w:rPr>
          <w:rFonts w:ascii="GHEA Grapalat" w:hAnsi="GHEA Grapalat"/>
          <w:b/>
        </w:rPr>
      </w:pPr>
    </w:p>
    <w:p w14:paraId="7743345D" w14:textId="77777777" w:rsidR="00092E73" w:rsidRDefault="00092E73" w:rsidP="003C69D1">
      <w:pPr>
        <w:rPr>
          <w:rFonts w:ascii="GHEA Grapalat" w:hAnsi="GHEA Grapalat"/>
          <w:b/>
        </w:rPr>
      </w:pPr>
      <w:r>
        <w:rPr>
          <w:rFonts w:ascii="GHEA Grapalat" w:hAnsi="GHEA Grapalat"/>
          <w:b/>
        </w:rPr>
        <w:br w:type="page"/>
      </w:r>
    </w:p>
    <w:p w14:paraId="683CD5B5" w14:textId="77777777" w:rsidR="00092E73" w:rsidRDefault="00092E73" w:rsidP="003C69D1">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3C69D1">
      <w:pPr>
        <w:jc w:val="center"/>
        <w:rPr>
          <w:rFonts w:ascii="GHEA Grapalat" w:hAnsi="GHEA Grapalat"/>
          <w:b/>
          <w:sz w:val="28"/>
          <w:szCs w:val="28"/>
          <w:lang w:val="hy-AM"/>
        </w:rPr>
      </w:pPr>
    </w:p>
    <w:p w14:paraId="19350ABF"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3C69D1">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3C69D1">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3C69D1">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3C69D1">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3C69D1">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3C69D1">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3C69D1">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3C69D1">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3C69D1">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3C69D1">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3C69D1">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3C69D1">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3C69D1">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3C69D1">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3C69D1">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3C69D1">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3C69D1">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3C69D1">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3C69D1">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3C69D1">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3C69D1">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3C69D1">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3C69D1">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3C69D1">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3C69D1">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3C69D1">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3C69D1">
      <w:pPr>
        <w:contextualSpacing/>
        <w:jc w:val="both"/>
        <w:rPr>
          <w:rFonts w:ascii="GHEA Grapalat" w:hAnsi="GHEA Grapalat"/>
          <w:sz w:val="28"/>
          <w:szCs w:val="28"/>
        </w:rPr>
      </w:pPr>
    </w:p>
    <w:p w14:paraId="0E3828E2" w14:textId="77777777" w:rsidR="00092E73" w:rsidRDefault="00092E73" w:rsidP="003C69D1">
      <w:pPr>
        <w:contextualSpacing/>
        <w:jc w:val="both"/>
        <w:rPr>
          <w:rFonts w:ascii="GHEA Grapalat" w:hAnsi="GHEA Grapalat"/>
          <w:sz w:val="28"/>
          <w:szCs w:val="28"/>
        </w:rPr>
      </w:pPr>
    </w:p>
    <w:p w14:paraId="1B8517C8"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3C69D1">
      <w:pPr>
        <w:rPr>
          <w:rFonts w:ascii="GHEA Grapalat" w:hAnsi="GHEA Grapalat"/>
          <w:b/>
        </w:rPr>
      </w:pPr>
    </w:p>
    <w:p w14:paraId="1196D6A1" w14:textId="77777777" w:rsidR="00092E73" w:rsidRDefault="00092E73" w:rsidP="003C69D1">
      <w:pPr>
        <w:rPr>
          <w:rFonts w:ascii="GHEA Grapalat" w:hAnsi="GHEA Grapalat"/>
          <w:b/>
        </w:rPr>
      </w:pPr>
      <w:r>
        <w:rPr>
          <w:rFonts w:ascii="GHEA Grapalat" w:hAnsi="GHEA Grapalat"/>
          <w:b/>
        </w:rPr>
        <w:br w:type="page"/>
      </w:r>
    </w:p>
    <w:p w14:paraId="62B48BAB" w14:textId="77777777" w:rsidR="00B2572B" w:rsidRPr="00DC619D" w:rsidRDefault="00B2572B" w:rsidP="003C69D1">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4D21C07E" w:rsidR="00B2572B" w:rsidRPr="009044F1" w:rsidRDefault="00B2572B" w:rsidP="003C69D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1803FB">
        <w:rPr>
          <w:rFonts w:ascii="GHEA Grapalat" w:hAnsi="GHEA Grapalat"/>
          <w:b/>
          <w:sz w:val="24"/>
          <w:szCs w:val="24"/>
        </w:rPr>
        <w:t>EQ-BMAShDzB-24/43</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308CC3FE" w14:textId="77777777" w:rsidR="00B2572B" w:rsidRPr="009044F1" w:rsidRDefault="00B2572B" w:rsidP="003C69D1">
      <w:pPr>
        <w:widowControl w:val="0"/>
        <w:ind w:firstLine="567"/>
        <w:jc w:val="center"/>
        <w:rPr>
          <w:rFonts w:ascii="GHEA Grapalat" w:hAnsi="GHEA Grapalat"/>
        </w:rPr>
      </w:pPr>
    </w:p>
    <w:p w14:paraId="2347BC65" w14:textId="77777777" w:rsidR="00B2572B" w:rsidRPr="009044F1" w:rsidRDefault="00B2572B" w:rsidP="003C69D1">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3C69D1">
      <w:pPr>
        <w:widowControl w:val="0"/>
        <w:ind w:firstLine="567"/>
        <w:jc w:val="center"/>
        <w:rPr>
          <w:rFonts w:ascii="GHEA Grapalat" w:hAnsi="GHEA Grapalat"/>
        </w:rPr>
      </w:pPr>
    </w:p>
    <w:p w14:paraId="050C8689" w14:textId="666ABF2B" w:rsidR="005744FC" w:rsidRPr="000F6C24" w:rsidRDefault="00B2572B" w:rsidP="003C69D1">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409E9">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1803FB">
        <w:rPr>
          <w:rFonts w:ascii="GHEA Grapalat" w:hAnsi="GHEA Grapalat"/>
          <w:spacing w:val="-6"/>
        </w:rPr>
        <w:t>EQ-BMAShDzB-24/43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3C69D1">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3C69D1">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3C69D1">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3C69D1">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3C69D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3C69D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3C69D1">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3C69D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3C69D1">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6CC0D9F6" w:rsidR="00B152CE" w:rsidRPr="000E0789" w:rsidRDefault="000E0789" w:rsidP="007A7F0D">
            <w:pPr>
              <w:widowControl w:val="0"/>
              <w:rPr>
                <w:rFonts w:ascii="GHEA Grapalat" w:hAnsi="GHEA Grapalat"/>
                <w:bCs/>
                <w:sz w:val="16"/>
                <w:szCs w:val="16"/>
              </w:rPr>
            </w:pPr>
            <w:r w:rsidRPr="000E0789">
              <w:rPr>
                <w:rFonts w:ascii="GHEA Grapalat" w:hAnsi="GHEA Grapalat"/>
                <w:sz w:val="16"/>
                <w:szCs w:val="16"/>
              </w:rPr>
              <w:t xml:space="preserve">выполнение работ по среднему ремонту дорог в административных районах </w:t>
            </w:r>
            <w:r w:rsidR="001803FB" w:rsidRPr="00A136FF">
              <w:rPr>
                <w:rFonts w:ascii="GHEA Grapalat" w:hAnsi="GHEA Grapalat" w:hint="eastAsia"/>
                <w:b/>
                <w:lang w:val="hy-AM"/>
              </w:rPr>
              <w:t>Ачапняк</w:t>
            </w:r>
            <w:r w:rsidR="001803FB" w:rsidRPr="00A136FF">
              <w:rPr>
                <w:rFonts w:ascii="GHEA Grapalat" w:hAnsi="GHEA Grapalat"/>
                <w:b/>
                <w:lang w:val="hy-AM"/>
              </w:rPr>
              <w:t xml:space="preserve">, </w:t>
            </w:r>
            <w:r w:rsidR="001803FB" w:rsidRPr="00A136FF">
              <w:rPr>
                <w:rFonts w:ascii="GHEA Grapalat" w:hAnsi="GHEA Grapalat" w:hint="eastAsia"/>
                <w:b/>
                <w:lang w:val="hy-AM"/>
              </w:rPr>
              <w:t>Шенгавит</w:t>
            </w:r>
            <w:r w:rsidR="001803FB" w:rsidRPr="00A136FF">
              <w:rPr>
                <w:rFonts w:ascii="GHEA Grapalat" w:hAnsi="GHEA Grapalat"/>
                <w:b/>
                <w:lang w:val="hy-AM"/>
              </w:rPr>
              <w:t xml:space="preserve">, </w:t>
            </w:r>
            <w:r w:rsidR="001803FB" w:rsidRPr="00A136FF">
              <w:rPr>
                <w:rFonts w:ascii="GHEA Grapalat" w:hAnsi="GHEA Grapalat" w:hint="eastAsia"/>
                <w:b/>
                <w:lang w:val="hy-AM"/>
              </w:rPr>
              <w:t>Малатия</w:t>
            </w:r>
            <w:r w:rsidR="001803FB" w:rsidRPr="00A136FF">
              <w:rPr>
                <w:rFonts w:ascii="GHEA Grapalat" w:hAnsi="GHEA Grapalat"/>
                <w:b/>
                <w:lang w:val="hy-AM"/>
              </w:rPr>
              <w:t>-</w:t>
            </w:r>
            <w:r w:rsidR="001803FB" w:rsidRPr="00A136FF">
              <w:rPr>
                <w:rFonts w:ascii="GHEA Grapalat" w:hAnsi="GHEA Grapalat" w:hint="eastAsia"/>
                <w:b/>
                <w:lang w:val="hy-AM"/>
              </w:rPr>
              <w:t>Себаастия</w:t>
            </w:r>
            <w:r w:rsidR="001803FB" w:rsidRPr="00A136FF">
              <w:rPr>
                <w:rFonts w:ascii="GHEA Grapalat" w:hAnsi="GHEA Grapalat"/>
                <w:b/>
                <w:lang w:val="hy-AM"/>
              </w:rPr>
              <w:t xml:space="preserve"> </w:t>
            </w:r>
            <w:r w:rsidRPr="000E0789">
              <w:rPr>
                <w:rFonts w:ascii="GHEA Grapalat" w:hAnsi="GHEA Grapalat"/>
                <w:sz w:val="16"/>
                <w:szCs w:val="16"/>
              </w:rPr>
              <w:t>города Еревана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3C69D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3C69D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3C69D1">
            <w:pPr>
              <w:widowControl w:val="0"/>
              <w:jc w:val="center"/>
              <w:rPr>
                <w:rFonts w:ascii="GHEA Grapalat" w:hAnsi="GHEA Grapalat"/>
                <w:sz w:val="20"/>
                <w:szCs w:val="20"/>
              </w:rPr>
            </w:pPr>
          </w:p>
        </w:tc>
      </w:tr>
      <w:tr w:rsidR="001803FB" w:rsidRPr="005744FC" w14:paraId="4E09E2F8"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9DD9498" w14:textId="6C5510BE" w:rsidR="001803FB" w:rsidRDefault="001803FB" w:rsidP="003C69D1">
            <w:pPr>
              <w:widowControl w:val="0"/>
              <w:jc w:val="center"/>
              <w:rPr>
                <w:rFonts w:ascii="GHEA Grapalat" w:hAnsi="GHEA Grapalat"/>
                <w:b/>
                <w:sz w:val="20"/>
                <w:szCs w:val="20"/>
                <w:lang w:val="hy-AM"/>
              </w:rPr>
            </w:pPr>
            <w:r>
              <w:rPr>
                <w:rFonts w:ascii="GHEA Grapalat" w:hAnsi="GHEA Grapalat"/>
                <w:b/>
                <w:sz w:val="20"/>
                <w:szCs w:val="20"/>
                <w:lang w:val="hy-AM"/>
              </w:rPr>
              <w:t>2</w:t>
            </w:r>
          </w:p>
        </w:tc>
        <w:tc>
          <w:tcPr>
            <w:tcW w:w="1559" w:type="dxa"/>
            <w:tcBorders>
              <w:top w:val="single" w:sz="4" w:space="0" w:color="auto"/>
              <w:left w:val="single" w:sz="4" w:space="0" w:color="auto"/>
              <w:bottom w:val="single" w:sz="4" w:space="0" w:color="auto"/>
              <w:right w:val="single" w:sz="4" w:space="0" w:color="auto"/>
            </w:tcBorders>
            <w:vAlign w:val="center"/>
          </w:tcPr>
          <w:p w14:paraId="149A345B" w14:textId="3D76B62B" w:rsidR="001803FB" w:rsidRPr="000E0789" w:rsidRDefault="001803FB" w:rsidP="007A7F0D">
            <w:pPr>
              <w:widowControl w:val="0"/>
              <w:rPr>
                <w:rFonts w:ascii="GHEA Grapalat" w:hAnsi="GHEA Grapalat"/>
                <w:sz w:val="16"/>
                <w:szCs w:val="16"/>
              </w:rPr>
            </w:pPr>
            <w:r w:rsidRPr="000E0789">
              <w:rPr>
                <w:rFonts w:ascii="GHEA Grapalat" w:hAnsi="GHEA Grapalat"/>
                <w:sz w:val="16"/>
                <w:szCs w:val="16"/>
              </w:rPr>
              <w:t xml:space="preserve">выполнение работ по среднему ремонту дорог в административных районах </w:t>
            </w:r>
            <w:r w:rsidRPr="00A136FF">
              <w:rPr>
                <w:rFonts w:ascii="GHEA Grapalat" w:hAnsi="GHEA Grapalat" w:hint="eastAsia"/>
                <w:b/>
                <w:lang w:val="hy-AM"/>
              </w:rPr>
              <w:t>Кентрон</w:t>
            </w:r>
            <w:r w:rsidRPr="00A136FF">
              <w:rPr>
                <w:rFonts w:ascii="GHEA Grapalat" w:hAnsi="GHEA Grapalat"/>
                <w:b/>
                <w:lang w:val="hy-AM"/>
              </w:rPr>
              <w:t xml:space="preserve"> </w:t>
            </w:r>
            <w:r w:rsidRPr="000E0789">
              <w:rPr>
                <w:rFonts w:ascii="GHEA Grapalat" w:hAnsi="GHEA Grapalat"/>
                <w:sz w:val="16"/>
                <w:szCs w:val="16"/>
              </w:rPr>
              <w:t>города Еревана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AD7562E" w14:textId="77777777" w:rsidR="001803FB" w:rsidRPr="005744FC" w:rsidRDefault="001803FB" w:rsidP="003C69D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2121BB9" w14:textId="77777777" w:rsidR="001803FB" w:rsidRPr="005744FC" w:rsidRDefault="001803FB" w:rsidP="003C69D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7BBE492B" w14:textId="77777777" w:rsidR="001803FB" w:rsidRPr="005744FC" w:rsidRDefault="001803FB" w:rsidP="003C69D1">
            <w:pPr>
              <w:widowControl w:val="0"/>
              <w:jc w:val="center"/>
              <w:rPr>
                <w:rFonts w:ascii="GHEA Grapalat" w:hAnsi="GHEA Grapalat"/>
                <w:sz w:val="20"/>
                <w:szCs w:val="20"/>
              </w:rPr>
            </w:pPr>
          </w:p>
        </w:tc>
      </w:tr>
    </w:tbl>
    <w:p w14:paraId="5BDBA797" w14:textId="77777777" w:rsidR="00374F4A" w:rsidRPr="00DD2B43" w:rsidRDefault="00374F4A" w:rsidP="003C69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3C69D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3C69D1">
      <w:pPr>
        <w:widowControl w:val="0"/>
        <w:jc w:val="both"/>
        <w:rPr>
          <w:rFonts w:ascii="GHEA Grapalat" w:hAnsi="GHEA Grapalat"/>
          <w:lang w:val="es-ES"/>
        </w:rPr>
      </w:pPr>
    </w:p>
    <w:p w14:paraId="49817F3E" w14:textId="77777777" w:rsidR="00B2572B" w:rsidRPr="000F6C24" w:rsidRDefault="00B2572B" w:rsidP="003C69D1">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3C69D1">
      <w:pPr>
        <w:rPr>
          <w:rFonts w:ascii="GHEA Grapalat" w:hAnsi="GHEA Grapalat"/>
          <w:b/>
        </w:rPr>
      </w:pPr>
      <w:r>
        <w:rPr>
          <w:rFonts w:ascii="GHEA Grapalat" w:hAnsi="GHEA Grapalat"/>
          <w:b/>
        </w:rPr>
        <w:br w:type="page"/>
      </w:r>
    </w:p>
    <w:p w14:paraId="63E92CB4" w14:textId="5D383DFC" w:rsidR="00C715FB" w:rsidRDefault="00C715FB" w:rsidP="003C69D1">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3C69D1">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0D3FFB0D" w:rsidR="00B2572B" w:rsidRPr="00B138F3" w:rsidRDefault="00B2572B"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1803FB">
        <w:rPr>
          <w:rFonts w:ascii="GHEA Grapalat" w:hAnsi="GHEA Grapalat"/>
          <w:b/>
          <w:sz w:val="24"/>
          <w:szCs w:val="24"/>
        </w:rPr>
        <w:t>EQ-BMAShDzB-24/43</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3C69D1">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3C69D1">
      <w:pPr>
        <w:widowControl w:val="0"/>
        <w:ind w:left="567" w:right="565"/>
        <w:jc w:val="center"/>
        <w:rPr>
          <w:rFonts w:ascii="GHEA Grapalat" w:hAnsi="GHEA Grapalat"/>
          <w:b/>
        </w:rPr>
      </w:pPr>
    </w:p>
    <w:p w14:paraId="1FA3B59C" w14:textId="77777777" w:rsidR="00BF7253" w:rsidRPr="00B138F3" w:rsidRDefault="00BF7253" w:rsidP="003C69D1">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3C69D1">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40A66308"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5936DB">
        <w:rPr>
          <w:rFonts w:ascii="GHEA Grapalat" w:eastAsiaTheme="minorHAnsi" w:hAnsi="GHEA Grapalat" w:cstheme="minorBidi"/>
          <w:lang w:val="hy-AM"/>
        </w:rPr>
        <w:t xml:space="preserve"> </w:t>
      </w:r>
      <w:r w:rsidR="005936DB" w:rsidRPr="0016373D">
        <w:rPr>
          <w:rFonts w:cs="Arial"/>
        </w:rPr>
        <w:t>900015211429</w:t>
      </w:r>
      <w:r w:rsidR="005936DB">
        <w:rPr>
          <w:rFonts w:cs="Arial"/>
          <w:lang w:val="hy-AM"/>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54BC219" w:rsidR="00BF7253" w:rsidRPr="00D24CB5"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E81B49" w:rsidRPr="00E81B49">
        <w:rPr>
          <w:rFonts w:ascii="GHEA Grapalat" w:eastAsiaTheme="minorHAnsi" w:hAnsi="GHEA Grapalat" w:cstheme="minorBidi"/>
          <w:b/>
          <w:bCs/>
        </w:rPr>
        <w:t>сто двадцать</w:t>
      </w:r>
      <w:r w:rsidR="00165F09" w:rsidRPr="00E81B49">
        <w:rPr>
          <w:rFonts w:ascii="GHEA Grapalat" w:eastAsiaTheme="minorHAnsi" w:hAnsi="GHEA Grapalat" w:cstheme="minorBidi"/>
          <w:b/>
          <w:bCs/>
        </w:rPr>
        <w:t xml:space="preserve"> </w:t>
      </w:r>
      <w:r w:rsidRPr="00E81B49">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2D157546" w:rsidR="00967680" w:rsidRPr="00000327" w:rsidRDefault="00967680"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E81B49">
        <w:rPr>
          <w:rFonts w:ascii="GHEA Grapalat" w:eastAsiaTheme="minorHAnsi" w:hAnsi="GHEA Grapalat" w:cstheme="minorBidi"/>
        </w:rPr>
        <w:t xml:space="preserve"> </w:t>
      </w:r>
      <w:r w:rsidR="00E81B49" w:rsidRPr="00F50AB8">
        <w:lastRenderedPageBreak/>
        <w:t>gor.muradyan@yerevan.am</w:t>
      </w:r>
      <w:r w:rsidRPr="00024B87">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054D82E5" w14:textId="77777777" w:rsidR="00416905" w:rsidRPr="00BF06D5" w:rsidRDefault="00416905"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3C69D1">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3C69D1">
      <w:pPr>
        <w:widowControl w:val="0"/>
        <w:ind w:left="567" w:right="565"/>
        <w:jc w:val="center"/>
        <w:rPr>
          <w:rFonts w:ascii="GHEA Grapalat" w:hAnsi="GHEA Grapalat"/>
          <w:b/>
        </w:rPr>
      </w:pPr>
    </w:p>
    <w:p w14:paraId="5C8B3031" w14:textId="77777777" w:rsidR="00CF2692" w:rsidRPr="00B138F3" w:rsidRDefault="00CF2692" w:rsidP="003C69D1">
      <w:pPr>
        <w:widowControl w:val="0"/>
        <w:ind w:left="567" w:right="565"/>
        <w:jc w:val="center"/>
        <w:rPr>
          <w:rFonts w:ascii="GHEA Grapalat" w:hAnsi="GHEA Grapalat"/>
          <w:b/>
        </w:rPr>
      </w:pPr>
    </w:p>
    <w:p w14:paraId="62C4B99D" w14:textId="77777777" w:rsidR="00CF2692" w:rsidRPr="00B138F3" w:rsidRDefault="00CF2692" w:rsidP="003C69D1">
      <w:pPr>
        <w:widowControl w:val="0"/>
        <w:ind w:left="567" w:right="565"/>
        <w:jc w:val="center"/>
        <w:rPr>
          <w:rFonts w:ascii="GHEA Grapalat" w:hAnsi="GHEA Grapalat"/>
          <w:b/>
        </w:rPr>
      </w:pPr>
    </w:p>
    <w:p w14:paraId="3011B8DE" w14:textId="77777777" w:rsidR="00CF2692" w:rsidRPr="00B138F3" w:rsidRDefault="00CF2692" w:rsidP="003C69D1">
      <w:pPr>
        <w:widowControl w:val="0"/>
        <w:ind w:left="567" w:right="565"/>
        <w:jc w:val="center"/>
        <w:rPr>
          <w:rFonts w:ascii="GHEA Grapalat" w:hAnsi="GHEA Grapalat"/>
          <w:b/>
        </w:rPr>
      </w:pPr>
    </w:p>
    <w:p w14:paraId="4D723E6B" w14:textId="77777777" w:rsidR="001935FF" w:rsidRDefault="001935FF" w:rsidP="003C69D1">
      <w:pPr>
        <w:widowControl w:val="0"/>
        <w:ind w:firstLine="567"/>
        <w:jc w:val="right"/>
        <w:rPr>
          <w:rFonts w:ascii="GHEA Grapalat" w:hAnsi="GHEA Grapalat"/>
          <w:b/>
        </w:rPr>
      </w:pPr>
    </w:p>
    <w:p w14:paraId="25D3497E" w14:textId="77777777" w:rsidR="001935FF" w:rsidRDefault="001935FF" w:rsidP="003C69D1">
      <w:pPr>
        <w:widowControl w:val="0"/>
        <w:ind w:firstLine="567"/>
        <w:jc w:val="right"/>
        <w:rPr>
          <w:rFonts w:ascii="GHEA Grapalat" w:hAnsi="GHEA Grapalat"/>
          <w:b/>
        </w:rPr>
      </w:pPr>
    </w:p>
    <w:p w14:paraId="4CB8F7F2" w14:textId="77777777" w:rsidR="001935FF" w:rsidRDefault="001935FF" w:rsidP="003C69D1">
      <w:pPr>
        <w:widowControl w:val="0"/>
        <w:ind w:firstLine="567"/>
        <w:jc w:val="right"/>
        <w:rPr>
          <w:rFonts w:ascii="GHEA Grapalat" w:hAnsi="GHEA Grapalat"/>
          <w:b/>
        </w:rPr>
      </w:pPr>
    </w:p>
    <w:p w14:paraId="5DDDF383" w14:textId="77777777" w:rsidR="001935FF" w:rsidRDefault="001935FF" w:rsidP="003C69D1">
      <w:pPr>
        <w:widowControl w:val="0"/>
        <w:ind w:firstLine="567"/>
        <w:jc w:val="right"/>
        <w:rPr>
          <w:rFonts w:ascii="GHEA Grapalat" w:hAnsi="GHEA Grapalat"/>
          <w:b/>
        </w:rPr>
      </w:pPr>
    </w:p>
    <w:p w14:paraId="27D924FA" w14:textId="77777777" w:rsidR="001935FF" w:rsidRDefault="001935FF" w:rsidP="003C69D1">
      <w:pPr>
        <w:widowControl w:val="0"/>
        <w:ind w:firstLine="567"/>
        <w:jc w:val="right"/>
        <w:rPr>
          <w:rFonts w:ascii="GHEA Grapalat" w:hAnsi="GHEA Grapalat"/>
          <w:b/>
        </w:rPr>
      </w:pPr>
    </w:p>
    <w:p w14:paraId="64C3EE17" w14:textId="77777777" w:rsidR="001935FF" w:rsidRDefault="001935FF" w:rsidP="003C69D1">
      <w:pPr>
        <w:widowControl w:val="0"/>
        <w:ind w:firstLine="567"/>
        <w:jc w:val="right"/>
        <w:rPr>
          <w:rFonts w:ascii="GHEA Grapalat" w:hAnsi="GHEA Grapalat"/>
          <w:b/>
        </w:rPr>
      </w:pPr>
    </w:p>
    <w:p w14:paraId="341E0255" w14:textId="77777777" w:rsidR="00050DC5" w:rsidRDefault="00050DC5" w:rsidP="003C69D1">
      <w:pPr>
        <w:widowControl w:val="0"/>
        <w:ind w:firstLine="567"/>
        <w:jc w:val="right"/>
        <w:rPr>
          <w:rFonts w:ascii="GHEA Grapalat" w:hAnsi="GHEA Grapalat"/>
          <w:b/>
        </w:rPr>
      </w:pPr>
    </w:p>
    <w:p w14:paraId="5FE0619A" w14:textId="7E4C3391" w:rsidR="001005B0" w:rsidRPr="00C715FB" w:rsidRDefault="007B3F5F" w:rsidP="003C69D1">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07E2F12E" w:rsidR="007B3F5F" w:rsidRPr="00C715FB" w:rsidRDefault="007B3F5F" w:rsidP="003C69D1">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409E9">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1803FB">
        <w:rPr>
          <w:rFonts w:ascii="GHEA Grapalat" w:hAnsi="GHEA Grapalat"/>
          <w:b/>
        </w:rPr>
        <w:t>EQ-BMAShDzB-24/43</w:t>
      </w:r>
      <w:r w:rsidRPr="00C715FB">
        <w:rPr>
          <w:rFonts w:ascii="GHEA Grapalat" w:hAnsi="GHEA Grapalat"/>
          <w:b/>
        </w:rPr>
        <w:t>"</w:t>
      </w:r>
      <w:r w:rsidRPr="00C715FB">
        <w:rPr>
          <w:rStyle w:val="FootnoteReference"/>
          <w:rFonts w:ascii="GHEA Grapalat" w:hAnsi="GHEA Grapalat"/>
          <w:b/>
        </w:rPr>
        <w:footnoteReference w:customMarkFollows="1" w:id="19"/>
        <w:t>*</w:t>
      </w:r>
    </w:p>
    <w:p w14:paraId="1EF7D29B" w14:textId="77777777" w:rsidR="002A4554" w:rsidRPr="00C715FB" w:rsidRDefault="002A4554" w:rsidP="003C69D1">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3C69D1">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3C69D1">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3C69D1">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3C69D1">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3C69D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3C69D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3C69D1">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3C69D1">
      <w:pPr>
        <w:widowControl w:val="0"/>
        <w:ind w:left="567" w:right="565"/>
        <w:jc w:val="center"/>
        <w:rPr>
          <w:rFonts w:ascii="GHEA Grapalat" w:hAnsi="GHEA Grapalat"/>
          <w:b/>
        </w:rPr>
      </w:pPr>
    </w:p>
    <w:p w14:paraId="7AA9742F" w14:textId="77777777" w:rsidR="00CF2692" w:rsidRPr="00C715FB" w:rsidRDefault="00CF2692" w:rsidP="003C69D1">
      <w:pPr>
        <w:widowControl w:val="0"/>
        <w:ind w:left="567" w:right="565"/>
        <w:jc w:val="center"/>
        <w:rPr>
          <w:rFonts w:ascii="GHEA Grapalat" w:hAnsi="GHEA Grapalat"/>
          <w:b/>
        </w:rPr>
      </w:pPr>
    </w:p>
    <w:p w14:paraId="51DB381E" w14:textId="77777777" w:rsidR="007B3F5F" w:rsidRPr="00C715FB" w:rsidRDefault="007B3F5F" w:rsidP="003C69D1">
      <w:pPr>
        <w:widowControl w:val="0"/>
        <w:ind w:left="567" w:right="565"/>
        <w:jc w:val="center"/>
        <w:rPr>
          <w:rFonts w:ascii="GHEA Grapalat" w:hAnsi="GHEA Grapalat"/>
          <w:b/>
        </w:rPr>
      </w:pPr>
    </w:p>
    <w:p w14:paraId="6204B947" w14:textId="77777777" w:rsidR="00CF2692" w:rsidRPr="00C715FB" w:rsidRDefault="00CF2692" w:rsidP="003C69D1">
      <w:pPr>
        <w:widowControl w:val="0"/>
        <w:ind w:left="567" w:right="565"/>
        <w:jc w:val="center"/>
        <w:rPr>
          <w:rFonts w:ascii="GHEA Grapalat" w:hAnsi="GHEA Grapalat"/>
          <w:b/>
        </w:rPr>
      </w:pPr>
    </w:p>
    <w:p w14:paraId="6883EB0D" w14:textId="51421C69" w:rsidR="00CB2230" w:rsidRPr="00C715FB" w:rsidRDefault="00CB2230" w:rsidP="003C69D1">
      <w:pPr>
        <w:rPr>
          <w:rFonts w:ascii="GHEA Grapalat" w:hAnsi="GHEA Grapalat"/>
          <w:b/>
        </w:rPr>
      </w:pPr>
    </w:p>
    <w:p w14:paraId="1C62D1A5" w14:textId="77777777" w:rsidR="000D2B3D" w:rsidRDefault="000D2B3D" w:rsidP="003C69D1">
      <w:pPr>
        <w:widowControl w:val="0"/>
        <w:ind w:firstLine="567"/>
        <w:jc w:val="right"/>
        <w:rPr>
          <w:rFonts w:ascii="GHEA Grapalat" w:hAnsi="GHEA Grapalat"/>
          <w:b/>
        </w:rPr>
      </w:pPr>
    </w:p>
    <w:p w14:paraId="35502F51" w14:textId="77777777" w:rsidR="000D2B3D" w:rsidRDefault="000D2B3D" w:rsidP="003C69D1">
      <w:pPr>
        <w:widowControl w:val="0"/>
        <w:ind w:firstLine="567"/>
        <w:jc w:val="right"/>
        <w:rPr>
          <w:rFonts w:ascii="GHEA Grapalat" w:hAnsi="GHEA Grapalat"/>
          <w:b/>
        </w:rPr>
      </w:pPr>
    </w:p>
    <w:p w14:paraId="28DD4431" w14:textId="77777777" w:rsidR="004725BA" w:rsidRDefault="004725BA" w:rsidP="004725BA">
      <w:pPr>
        <w:widowControl w:val="0"/>
        <w:spacing w:after="160"/>
        <w:contextualSpacing/>
        <w:jc w:val="right"/>
        <w:rPr>
          <w:rFonts w:ascii="GHEA Grapalat" w:hAnsi="GHEA Grapalat"/>
          <w:b/>
          <w:i/>
          <w:sz w:val="22"/>
          <w:szCs w:val="22"/>
        </w:rPr>
      </w:pPr>
    </w:p>
    <w:p w14:paraId="00A32AED" w14:textId="053A4E5F" w:rsidR="004725BA" w:rsidRPr="00572A57" w:rsidRDefault="004725BA" w:rsidP="004725BA">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0EB26F3D" w14:textId="77777777" w:rsidR="004725BA" w:rsidRPr="00594D27" w:rsidRDefault="004725BA" w:rsidP="004725BA">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"---BMAShDzB---/---"</w:t>
      </w:r>
      <w:r w:rsidRPr="00594D27">
        <w:rPr>
          <w:rStyle w:val="FootnoteReference"/>
          <w:rFonts w:ascii="GHEA Grapalat" w:hAnsi="GHEA Grapalat"/>
          <w:b/>
          <w:i/>
          <w:sz w:val="22"/>
          <w:szCs w:val="22"/>
        </w:rPr>
        <w:footnoteReference w:customMarkFollows="1" w:id="20"/>
        <w:t>*</w:t>
      </w:r>
    </w:p>
    <w:p w14:paraId="6E621FEB" w14:textId="77777777" w:rsidR="004725BA" w:rsidRPr="00B138F3" w:rsidRDefault="004725BA" w:rsidP="004725BA">
      <w:pPr>
        <w:widowControl w:val="0"/>
        <w:spacing w:after="160"/>
        <w:jc w:val="center"/>
        <w:rPr>
          <w:rFonts w:ascii="GHEA Grapalat" w:hAnsi="GHEA Grapalat"/>
          <w:b/>
          <w:sz w:val="22"/>
          <w:szCs w:val="22"/>
        </w:rPr>
      </w:pPr>
    </w:p>
    <w:p w14:paraId="456F7EE2" w14:textId="77777777" w:rsidR="004725BA" w:rsidRPr="00B138F3" w:rsidRDefault="004725BA" w:rsidP="004725BA">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16373C0" w14:textId="77777777" w:rsidR="004725BA" w:rsidRPr="00B138F3" w:rsidRDefault="004725BA" w:rsidP="004725BA">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725BA" w:rsidRPr="00B138F3" w14:paraId="509B5DBB" w14:textId="77777777" w:rsidTr="001803FB">
        <w:tc>
          <w:tcPr>
            <w:tcW w:w="4786" w:type="dxa"/>
          </w:tcPr>
          <w:p w14:paraId="3F5C69D0" w14:textId="77777777" w:rsidR="004725BA" w:rsidRPr="00B138F3" w:rsidRDefault="004725BA" w:rsidP="001803F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7541AF7" w14:textId="77777777" w:rsidR="004725BA" w:rsidRPr="00B138F3" w:rsidRDefault="004725BA" w:rsidP="001803F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14:paraId="7367AD44" w14:textId="77777777" w:rsidR="004725BA" w:rsidRPr="00B138F3" w:rsidRDefault="004725BA" w:rsidP="004725BA">
      <w:pPr>
        <w:widowControl w:val="0"/>
        <w:spacing w:after="160"/>
        <w:rPr>
          <w:rFonts w:ascii="GHEA Grapalat" w:hAnsi="GHEA Grapalat" w:cs="GHEA Grapalat"/>
          <w:b/>
          <w:sz w:val="22"/>
          <w:szCs w:val="22"/>
        </w:rPr>
      </w:pPr>
    </w:p>
    <w:p w14:paraId="6B6EFDD7" w14:textId="77777777" w:rsidR="004725BA" w:rsidRPr="00B138F3" w:rsidRDefault="004725BA" w:rsidP="004725B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C0D0FED" w14:textId="77777777" w:rsidR="004725BA" w:rsidRPr="00B138F3" w:rsidRDefault="004725BA" w:rsidP="004725BA">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C28C373" w14:textId="77777777" w:rsidR="004725BA" w:rsidRPr="00B138F3" w:rsidRDefault="004725BA" w:rsidP="004725B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2DEF024" w14:textId="77777777" w:rsidR="004725BA" w:rsidRPr="00B138F3" w:rsidRDefault="004725BA" w:rsidP="004725BA">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DAF54FE" w14:textId="77777777" w:rsidR="004725BA" w:rsidRPr="00B138F3" w:rsidRDefault="004725BA" w:rsidP="004725BA">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A5C6BCC" w14:textId="77777777" w:rsidR="004725BA" w:rsidRPr="00B138F3" w:rsidRDefault="004725BA" w:rsidP="004725B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6A01B39" w14:textId="77777777" w:rsidR="004725BA" w:rsidRPr="00B138F3" w:rsidRDefault="004725BA" w:rsidP="004725B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17411055" w14:textId="77777777" w:rsidR="004725BA" w:rsidRPr="00B138F3" w:rsidRDefault="004725BA" w:rsidP="004725BA">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61C5051" w14:textId="77777777" w:rsidR="004725BA" w:rsidRPr="00B138F3" w:rsidRDefault="004725BA" w:rsidP="004725B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7741F92E" w14:textId="77777777" w:rsidR="004725BA" w:rsidRPr="00B138F3" w:rsidRDefault="004725BA" w:rsidP="004725BA">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9015E09" w14:textId="77777777" w:rsidR="004725BA" w:rsidRPr="00B138F3" w:rsidRDefault="004725BA" w:rsidP="004725B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48150B8"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70026753"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742DC1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02C283"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ECF91A"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51D284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A9FBAE1"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D150D5"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516E866"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ADE75E9"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5E31DB"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FAB599A" w14:textId="77777777" w:rsidR="004725BA" w:rsidRPr="00185BB2" w:rsidRDefault="004725BA" w:rsidP="004725BA">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7B9947E0" w14:textId="77777777" w:rsidR="004725BA" w:rsidRPr="00B138F3" w:rsidRDefault="004725BA" w:rsidP="004725BA">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26761E6"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3238269" w14:textId="77777777" w:rsidR="004725BA" w:rsidRPr="00B138F3"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44E9F0E" w14:textId="77777777" w:rsidR="004725BA" w:rsidRPr="00B138F3" w:rsidDel="00A13215" w:rsidRDefault="004725BA" w:rsidP="004725B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738BCAB" w14:textId="77777777" w:rsidR="004725BA" w:rsidRPr="00EC1F84" w:rsidRDefault="004725BA" w:rsidP="004725B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6AACB22" w14:textId="77777777" w:rsidR="004725BA" w:rsidRPr="00B138F3" w:rsidRDefault="004725BA" w:rsidP="004725BA">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13F971D" w14:textId="77777777" w:rsidR="004725BA" w:rsidRPr="00CC28E2" w:rsidRDefault="004725BA" w:rsidP="004725BA">
      <w:pPr>
        <w:widowControl w:val="0"/>
        <w:jc w:val="both"/>
        <w:rPr>
          <w:rFonts w:ascii="GHEA Grapalat" w:hAnsi="GHEA Grapalat"/>
          <w:sz w:val="22"/>
          <w:szCs w:val="22"/>
        </w:rPr>
      </w:pPr>
      <w:r w:rsidRPr="00CC28E2">
        <w:rPr>
          <w:rFonts w:ascii="GHEA Grapalat" w:hAnsi="GHEA Grapalat"/>
          <w:sz w:val="22"/>
          <w:szCs w:val="22"/>
        </w:rPr>
        <w:lastRenderedPageBreak/>
        <w:t>_____________________________________</w:t>
      </w:r>
    </w:p>
    <w:p w14:paraId="5F95237A" w14:textId="77777777" w:rsidR="004725BA" w:rsidRPr="00CC28E2" w:rsidRDefault="004725BA" w:rsidP="004725BA">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77EE765" w14:textId="77777777" w:rsidR="004725BA" w:rsidRPr="00CC28E2" w:rsidRDefault="004725BA" w:rsidP="004725BA">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5A7FF2FE" w14:textId="77777777" w:rsidR="004725BA" w:rsidRPr="00CC28E2" w:rsidRDefault="004725BA" w:rsidP="004725BA">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7999EA4A" w14:textId="77777777" w:rsidR="004725BA" w:rsidRPr="00CC28E2" w:rsidRDefault="004725BA" w:rsidP="004725BA">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20BE07EE" w14:textId="77777777" w:rsidR="004725BA" w:rsidRPr="00CC28E2" w:rsidRDefault="004725BA" w:rsidP="004725BA">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3542F06E" w14:textId="77777777" w:rsidR="004725BA" w:rsidRPr="00D847AB" w:rsidRDefault="004725BA" w:rsidP="004725BA">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640E83ED" w14:textId="77777777" w:rsidR="004725BA" w:rsidRPr="00B138F3" w:rsidRDefault="004725BA" w:rsidP="004725BA">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BE7FE61" w14:textId="77777777" w:rsidR="004725BA" w:rsidRDefault="004725BA" w:rsidP="004725BA">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2E169C91" w14:textId="77777777" w:rsidR="004725BA" w:rsidRPr="00B138F3" w:rsidRDefault="004725BA" w:rsidP="004725BA">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4812B89" w14:textId="77777777" w:rsidR="004725BA" w:rsidRDefault="004725BA" w:rsidP="004725BA">
      <w:pPr>
        <w:widowControl w:val="0"/>
        <w:spacing w:after="160"/>
        <w:ind w:right="4250"/>
        <w:rPr>
          <w:rFonts w:ascii="GHEA Grapalat" w:hAnsi="GHEA Grapalat"/>
          <w:sz w:val="22"/>
          <w:szCs w:val="22"/>
        </w:rPr>
      </w:pPr>
    </w:p>
    <w:p w14:paraId="5A6FFDD6" w14:textId="77777777" w:rsidR="004725BA" w:rsidRPr="00B138F3" w:rsidRDefault="004725BA" w:rsidP="004725BA">
      <w:pPr>
        <w:widowControl w:val="0"/>
        <w:spacing w:after="160"/>
        <w:ind w:right="4250"/>
        <w:rPr>
          <w:rFonts w:ascii="GHEA Grapalat" w:hAnsi="GHEA Grapalat"/>
          <w:sz w:val="22"/>
          <w:szCs w:val="22"/>
        </w:rPr>
      </w:pPr>
    </w:p>
    <w:p w14:paraId="1569D722" w14:textId="77777777" w:rsidR="004725BA" w:rsidRPr="004D5A00" w:rsidRDefault="004725BA" w:rsidP="004725BA">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186EE568"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p w14:paraId="71638724"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p w14:paraId="12447168" w14:textId="77777777" w:rsidR="004725BA" w:rsidRPr="004D5A00" w:rsidRDefault="004725BA" w:rsidP="004725BA">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4725BA" w:rsidRPr="00B138F3" w14:paraId="5853D181"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BF6A09" w14:textId="77777777" w:rsidR="004725BA" w:rsidRPr="004D5A00" w:rsidRDefault="004725BA" w:rsidP="001803FB">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4725BA" w:rsidRPr="00B138F3" w14:paraId="6A66306B"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933D5" w14:textId="77777777" w:rsidR="004725BA" w:rsidRPr="00B138F3" w:rsidRDefault="004725BA" w:rsidP="001803F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4725BA" w:rsidRPr="00B138F3" w14:paraId="0C284769" w14:textId="77777777" w:rsidTr="001803F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C61FE" w14:textId="77777777" w:rsidR="004725BA" w:rsidRPr="00B138F3" w:rsidRDefault="004725BA" w:rsidP="001803F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4725BA" w:rsidRPr="00B138F3" w14:paraId="6E70B242" w14:textId="77777777" w:rsidTr="001803F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83D9F"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4725BA" w:rsidRPr="00B138F3" w14:paraId="0E5C2F48" w14:textId="77777777" w:rsidTr="001803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38257"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4725BA" w:rsidRPr="00B138F3" w14:paraId="556C273B" w14:textId="77777777" w:rsidTr="001803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8E9163"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4725BA" w:rsidRPr="00B138F3" w14:paraId="2D75CC42"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29D8FA"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4725BA" w:rsidRPr="00B138F3" w14:paraId="2CBEB952"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9C6DC"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725BA" w:rsidRPr="00B138F3" w14:paraId="21018162"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D838A3"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4725BA" w:rsidRPr="00B138F3" w14:paraId="4F0DF82A"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D60F8"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725BA" w:rsidRPr="00B138F3" w14:paraId="3198A502" w14:textId="77777777" w:rsidTr="001803F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F63693"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4725BA" w:rsidRPr="00B138F3" w14:paraId="1C63B373" w14:textId="77777777" w:rsidTr="001803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FEFE04"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4725BA" w:rsidRPr="00B138F3" w14:paraId="5C6E244A" w14:textId="77777777" w:rsidTr="001803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80E02"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4725BA" w:rsidRPr="00B138F3" w14:paraId="3F2A2326"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730241"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4725BA" w:rsidRPr="00B138F3" w14:paraId="7FC18485"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330BC"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725BA" w:rsidRPr="00B138F3" w14:paraId="00DE9084"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05D58E"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4725BA" w:rsidRPr="00B138F3" w14:paraId="36DC30E7"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C8F4"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4725BA" w:rsidRPr="00B138F3" w14:paraId="78725A02" w14:textId="77777777" w:rsidTr="001803FB">
        <w:trPr>
          <w:trHeight w:val="424"/>
        </w:trPr>
        <w:tc>
          <w:tcPr>
            <w:tcW w:w="10980" w:type="dxa"/>
            <w:gridSpan w:val="2"/>
            <w:tcBorders>
              <w:top w:val="single" w:sz="4" w:space="0" w:color="auto"/>
              <w:left w:val="single" w:sz="4" w:space="0" w:color="auto"/>
              <w:right w:val="single" w:sz="4" w:space="0" w:color="000000"/>
            </w:tcBorders>
            <w:noWrap/>
            <w:vAlign w:val="bottom"/>
          </w:tcPr>
          <w:p w14:paraId="384CE177"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725BA" w:rsidRPr="00B138F3" w14:paraId="0C99016F" w14:textId="77777777" w:rsidTr="001803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3FF61" w14:textId="77777777" w:rsidR="004725BA" w:rsidRPr="00B138F3" w:rsidRDefault="004725BA" w:rsidP="001803F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4725BA" w:rsidRPr="00B138F3" w14:paraId="6B55715B" w14:textId="77777777" w:rsidTr="001803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8C6F4" w14:textId="77777777" w:rsidR="004725BA" w:rsidRPr="00B138F3" w:rsidRDefault="004725BA" w:rsidP="001803F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4725BA" w:rsidRPr="00B138F3" w14:paraId="4A72B226" w14:textId="77777777" w:rsidTr="001803FB">
        <w:trPr>
          <w:trHeight w:val="3234"/>
        </w:trPr>
        <w:tc>
          <w:tcPr>
            <w:tcW w:w="5616" w:type="dxa"/>
            <w:tcBorders>
              <w:top w:val="nil"/>
              <w:left w:val="single" w:sz="4" w:space="0" w:color="auto"/>
              <w:bottom w:val="single" w:sz="4" w:space="0" w:color="auto"/>
              <w:right w:val="single" w:sz="4" w:space="0" w:color="auto"/>
            </w:tcBorders>
            <w:noWrap/>
            <w:vAlign w:val="bottom"/>
          </w:tcPr>
          <w:p w14:paraId="47EA8D6B" w14:textId="77777777" w:rsidR="004725BA" w:rsidRPr="00B138F3" w:rsidRDefault="004725BA" w:rsidP="001803F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C40284D" w14:textId="77777777" w:rsidR="004725BA" w:rsidRPr="00B138F3" w:rsidRDefault="004725BA" w:rsidP="001803FB">
            <w:pPr>
              <w:widowControl w:val="0"/>
              <w:spacing w:after="160"/>
              <w:rPr>
                <w:rFonts w:ascii="GHEA Grapalat" w:hAnsi="GHEA Grapalat" w:cs="Sylfaen"/>
              </w:rPr>
            </w:pPr>
          </w:p>
          <w:p w14:paraId="1456D111" w14:textId="77777777" w:rsidR="004725BA" w:rsidRPr="00B138F3" w:rsidRDefault="004725BA" w:rsidP="001803FB">
            <w:pPr>
              <w:widowControl w:val="0"/>
              <w:spacing w:after="160"/>
              <w:jc w:val="right"/>
              <w:rPr>
                <w:rFonts w:ascii="GHEA Grapalat" w:hAnsi="GHEA Grapalat" w:cs="Tahoma"/>
              </w:rPr>
            </w:pPr>
            <w:r w:rsidRPr="00B138F3">
              <w:rPr>
                <w:rFonts w:ascii="GHEA Grapalat" w:hAnsi="GHEA Grapalat"/>
              </w:rPr>
              <w:t>/____________________/</w:t>
            </w:r>
          </w:p>
          <w:p w14:paraId="619F2A67" w14:textId="77777777" w:rsidR="004725BA" w:rsidRPr="00B138F3" w:rsidRDefault="004725BA" w:rsidP="001803FB">
            <w:pPr>
              <w:widowControl w:val="0"/>
              <w:spacing w:after="160"/>
              <w:rPr>
                <w:rFonts w:ascii="GHEA Grapalat" w:hAnsi="GHEA Grapalat" w:cs="Sylfaen"/>
              </w:rPr>
            </w:pPr>
          </w:p>
          <w:p w14:paraId="322A9839" w14:textId="77777777" w:rsidR="004725BA" w:rsidRPr="00B138F3" w:rsidRDefault="004725BA" w:rsidP="001803FB">
            <w:pPr>
              <w:widowControl w:val="0"/>
              <w:spacing w:after="160"/>
              <w:jc w:val="right"/>
              <w:rPr>
                <w:rFonts w:ascii="GHEA Grapalat" w:hAnsi="GHEA Grapalat" w:cs="Sylfaen"/>
              </w:rPr>
            </w:pPr>
            <w:r w:rsidRPr="00B138F3">
              <w:rPr>
                <w:rFonts w:ascii="GHEA Grapalat" w:hAnsi="GHEA Grapalat"/>
              </w:rPr>
              <w:t>/____________________/</w:t>
            </w:r>
          </w:p>
          <w:p w14:paraId="271E7E47" w14:textId="77777777" w:rsidR="004725BA" w:rsidRPr="00B138F3" w:rsidRDefault="004725BA" w:rsidP="001803F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7DF2CC7" w14:textId="77777777" w:rsidR="004725BA" w:rsidRPr="00B138F3" w:rsidRDefault="004725BA" w:rsidP="001803F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7C5B6F8" w14:textId="77777777" w:rsidR="004725BA" w:rsidRPr="00B138F3" w:rsidRDefault="004725BA" w:rsidP="001803F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709186A" w14:textId="77777777" w:rsidR="004725BA" w:rsidRPr="00B138F3" w:rsidRDefault="004725BA" w:rsidP="001803FB">
            <w:pPr>
              <w:widowControl w:val="0"/>
              <w:spacing w:after="160"/>
              <w:rPr>
                <w:rFonts w:ascii="GHEA Grapalat" w:hAnsi="GHEA Grapalat" w:cs="Sylfaen"/>
              </w:rPr>
            </w:pPr>
          </w:p>
          <w:p w14:paraId="62FA8FEB" w14:textId="77777777" w:rsidR="004725BA" w:rsidRPr="00B138F3" w:rsidRDefault="004725BA" w:rsidP="001803FB">
            <w:pPr>
              <w:widowControl w:val="0"/>
              <w:spacing w:after="160"/>
              <w:jc w:val="right"/>
              <w:rPr>
                <w:rFonts w:ascii="GHEA Grapalat" w:hAnsi="GHEA Grapalat" w:cs="Sylfaen"/>
              </w:rPr>
            </w:pPr>
            <w:r w:rsidRPr="00B138F3">
              <w:rPr>
                <w:rFonts w:ascii="GHEA Grapalat" w:hAnsi="GHEA Grapalat"/>
              </w:rPr>
              <w:t>/____________________/</w:t>
            </w:r>
          </w:p>
          <w:p w14:paraId="41701C6A" w14:textId="77777777" w:rsidR="004725BA" w:rsidRPr="00B138F3" w:rsidRDefault="004725BA" w:rsidP="001803FB">
            <w:pPr>
              <w:widowControl w:val="0"/>
              <w:spacing w:after="160"/>
              <w:jc w:val="right"/>
              <w:rPr>
                <w:rFonts w:ascii="GHEA Grapalat" w:hAnsi="GHEA Grapalat" w:cs="Tahoma"/>
              </w:rPr>
            </w:pPr>
          </w:p>
          <w:p w14:paraId="04FED385" w14:textId="77777777" w:rsidR="004725BA" w:rsidRPr="00B138F3" w:rsidRDefault="004725BA" w:rsidP="001803FB">
            <w:pPr>
              <w:widowControl w:val="0"/>
              <w:spacing w:after="160"/>
              <w:jc w:val="right"/>
              <w:rPr>
                <w:rFonts w:ascii="GHEA Grapalat" w:hAnsi="GHEA Grapalat" w:cs="Sylfaen"/>
              </w:rPr>
            </w:pPr>
            <w:r w:rsidRPr="00B138F3">
              <w:rPr>
                <w:rFonts w:ascii="GHEA Grapalat" w:hAnsi="GHEA Grapalat"/>
              </w:rPr>
              <w:t>/____________________/</w:t>
            </w:r>
          </w:p>
          <w:p w14:paraId="3F0553F5" w14:textId="77777777" w:rsidR="004725BA" w:rsidRPr="00B138F3" w:rsidRDefault="004725BA" w:rsidP="001803F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4725BA" w:rsidRPr="00B138F3" w14:paraId="49006758" w14:textId="77777777" w:rsidTr="001803FB">
        <w:trPr>
          <w:trHeight w:val="2194"/>
        </w:trPr>
        <w:tc>
          <w:tcPr>
            <w:tcW w:w="5616" w:type="dxa"/>
            <w:tcBorders>
              <w:top w:val="single" w:sz="4" w:space="0" w:color="auto"/>
              <w:left w:val="single" w:sz="4" w:space="0" w:color="auto"/>
              <w:right w:val="single" w:sz="4" w:space="0" w:color="auto"/>
            </w:tcBorders>
            <w:noWrap/>
            <w:vAlign w:val="bottom"/>
          </w:tcPr>
          <w:p w14:paraId="2D2934F9" w14:textId="77777777" w:rsidR="004725BA" w:rsidRPr="00B138F3" w:rsidRDefault="004725BA" w:rsidP="001803F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0E1EDC8" w14:textId="77777777" w:rsidR="004725BA" w:rsidRPr="00B138F3" w:rsidRDefault="004725BA" w:rsidP="001803FB">
            <w:pPr>
              <w:widowControl w:val="0"/>
              <w:spacing w:after="160"/>
              <w:rPr>
                <w:rFonts w:ascii="GHEA Grapalat" w:hAnsi="GHEA Grapalat"/>
              </w:rPr>
            </w:pPr>
          </w:p>
          <w:p w14:paraId="166BC369" w14:textId="77777777" w:rsidR="004725BA" w:rsidRPr="00B138F3" w:rsidRDefault="004725BA" w:rsidP="001803FB">
            <w:pPr>
              <w:widowControl w:val="0"/>
              <w:jc w:val="right"/>
              <w:rPr>
                <w:rFonts w:ascii="GHEA Grapalat" w:hAnsi="GHEA Grapalat" w:cs="Tahoma"/>
              </w:rPr>
            </w:pPr>
            <w:r w:rsidRPr="00B138F3">
              <w:rPr>
                <w:rFonts w:ascii="GHEA Grapalat" w:hAnsi="GHEA Grapalat"/>
              </w:rPr>
              <w:t>/____________________/</w:t>
            </w:r>
          </w:p>
          <w:p w14:paraId="3F345E00" w14:textId="77777777" w:rsidR="004725BA" w:rsidRPr="00B138F3" w:rsidRDefault="004725BA" w:rsidP="001803F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706EB15" w14:textId="77777777" w:rsidR="004725BA" w:rsidRPr="00B138F3" w:rsidRDefault="004725BA" w:rsidP="001803FB">
            <w:pPr>
              <w:widowControl w:val="0"/>
              <w:spacing w:after="160"/>
              <w:rPr>
                <w:rFonts w:ascii="GHEA Grapalat" w:hAnsi="GHEA Grapalat" w:cs="Tahoma"/>
              </w:rPr>
            </w:pPr>
          </w:p>
          <w:p w14:paraId="3F75709A" w14:textId="77777777" w:rsidR="004725BA" w:rsidRPr="00B138F3" w:rsidRDefault="004725BA" w:rsidP="001803F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76D93F9" w14:textId="77777777" w:rsidR="004725BA" w:rsidRPr="00B138F3" w:rsidRDefault="004725BA" w:rsidP="001803F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1D26AA2" w14:textId="77777777" w:rsidR="004725BA" w:rsidRPr="00B138F3" w:rsidRDefault="004725BA" w:rsidP="001803FB">
            <w:pPr>
              <w:widowControl w:val="0"/>
              <w:spacing w:after="160"/>
              <w:rPr>
                <w:rFonts w:ascii="GHEA Grapalat" w:hAnsi="GHEA Grapalat" w:cs="Tahoma"/>
              </w:rPr>
            </w:pPr>
          </w:p>
          <w:p w14:paraId="6051A503" w14:textId="77777777" w:rsidR="004725BA" w:rsidRPr="00B138F3" w:rsidRDefault="004725BA" w:rsidP="001803FB">
            <w:pPr>
              <w:widowControl w:val="0"/>
              <w:jc w:val="right"/>
              <w:rPr>
                <w:rFonts w:ascii="GHEA Grapalat" w:hAnsi="GHEA Grapalat" w:cs="Tahoma"/>
              </w:rPr>
            </w:pPr>
            <w:r w:rsidRPr="00B138F3">
              <w:rPr>
                <w:rFonts w:ascii="GHEA Grapalat" w:hAnsi="GHEA Grapalat"/>
              </w:rPr>
              <w:t>/____________________/</w:t>
            </w:r>
          </w:p>
          <w:p w14:paraId="37344DF7" w14:textId="77777777" w:rsidR="004725BA" w:rsidRPr="00B138F3" w:rsidRDefault="004725BA" w:rsidP="001803F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C9FC974" w14:textId="77777777" w:rsidR="004725BA" w:rsidRPr="00B138F3" w:rsidRDefault="004725BA" w:rsidP="001803FB">
            <w:pPr>
              <w:widowControl w:val="0"/>
              <w:spacing w:after="160"/>
              <w:rPr>
                <w:rFonts w:ascii="GHEA Grapalat" w:hAnsi="GHEA Grapalat" w:cs="Arial"/>
              </w:rPr>
            </w:pPr>
          </w:p>
        </w:tc>
      </w:tr>
      <w:tr w:rsidR="004725BA" w:rsidRPr="00B138F3" w14:paraId="35F18FC8" w14:textId="77777777" w:rsidTr="001803FB">
        <w:trPr>
          <w:trHeight w:val="2194"/>
        </w:trPr>
        <w:tc>
          <w:tcPr>
            <w:tcW w:w="5616" w:type="dxa"/>
            <w:tcBorders>
              <w:top w:val="nil"/>
              <w:left w:val="single" w:sz="4" w:space="0" w:color="auto"/>
              <w:bottom w:val="single" w:sz="4" w:space="0" w:color="auto"/>
              <w:right w:val="single" w:sz="4" w:space="0" w:color="auto"/>
            </w:tcBorders>
            <w:noWrap/>
            <w:vAlign w:val="bottom"/>
          </w:tcPr>
          <w:p w14:paraId="2F896CB8" w14:textId="77777777" w:rsidR="004725BA" w:rsidRPr="00B138F3" w:rsidRDefault="004725BA" w:rsidP="001803F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61C88D7" w14:textId="77777777" w:rsidR="004725BA" w:rsidRPr="00B138F3" w:rsidRDefault="004725BA" w:rsidP="001803FB">
            <w:pPr>
              <w:widowControl w:val="0"/>
              <w:spacing w:after="160"/>
              <w:rPr>
                <w:rFonts w:ascii="GHEA Grapalat" w:hAnsi="GHEA Grapalat" w:cs="Sylfaen"/>
              </w:rPr>
            </w:pPr>
          </w:p>
          <w:p w14:paraId="4FBA6A35" w14:textId="77777777" w:rsidR="004725BA" w:rsidRPr="00B138F3" w:rsidRDefault="004725BA" w:rsidP="001803F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D8965BF" w14:textId="77777777" w:rsidR="004725BA" w:rsidRPr="00B138F3" w:rsidRDefault="004725BA" w:rsidP="001803F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B1118D7" w14:textId="77777777" w:rsidR="004725BA" w:rsidRPr="00B138F3" w:rsidRDefault="004725BA" w:rsidP="001803FB">
            <w:pPr>
              <w:widowControl w:val="0"/>
              <w:spacing w:after="160"/>
              <w:rPr>
                <w:rFonts w:ascii="GHEA Grapalat" w:hAnsi="GHEA Grapalat"/>
              </w:rPr>
            </w:pPr>
          </w:p>
          <w:p w14:paraId="39F2E2BF" w14:textId="77777777" w:rsidR="004725BA" w:rsidRPr="00B138F3" w:rsidRDefault="004725BA" w:rsidP="001803F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F25AFB2" w14:textId="77777777" w:rsidR="004725BA" w:rsidRPr="00EC1F84" w:rsidRDefault="004725BA" w:rsidP="004725BA">
      <w:pPr>
        <w:widowControl w:val="0"/>
        <w:tabs>
          <w:tab w:val="left" w:pos="1134"/>
        </w:tabs>
        <w:spacing w:after="160"/>
        <w:ind w:firstLine="567"/>
        <w:jc w:val="both"/>
        <w:rPr>
          <w:rFonts w:ascii="GHEA Grapalat" w:hAnsi="GHEA Grapalat"/>
          <w:sz w:val="22"/>
          <w:szCs w:val="22"/>
        </w:rPr>
      </w:pPr>
    </w:p>
    <w:p w14:paraId="33D1F072" w14:textId="77777777" w:rsidR="004725BA" w:rsidRPr="00B138F3" w:rsidRDefault="004725BA" w:rsidP="004725BA">
      <w:pPr>
        <w:widowControl w:val="0"/>
        <w:spacing w:after="160"/>
        <w:jc w:val="center"/>
        <w:rPr>
          <w:rFonts w:ascii="GHEA Grapalat" w:hAnsi="GHEA Grapalat" w:cs="Sylfaen"/>
        </w:rPr>
      </w:pPr>
    </w:p>
    <w:p w14:paraId="18020269" w14:textId="77777777" w:rsidR="004725BA" w:rsidRPr="00B138F3" w:rsidRDefault="004725BA" w:rsidP="004725B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0232414" w14:textId="77777777" w:rsidR="004725BA" w:rsidRPr="00B138F3" w:rsidRDefault="004725BA" w:rsidP="004725BA">
      <w:pPr>
        <w:rPr>
          <w:rFonts w:ascii="GHEA Grapalat" w:hAnsi="GHEA Grapalat" w:cs="Sylfaen"/>
        </w:rPr>
      </w:pPr>
      <w:r w:rsidRPr="00B138F3">
        <w:rPr>
          <w:rFonts w:ascii="GHEA Grapalat" w:hAnsi="GHEA Grapalat" w:cs="Sylfaen"/>
        </w:rPr>
        <w:br w:type="page"/>
      </w:r>
    </w:p>
    <w:p w14:paraId="7F2BD400" w14:textId="77777777" w:rsidR="004725BA" w:rsidRPr="00B138F3" w:rsidRDefault="004725BA" w:rsidP="004725B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725BA" w:rsidRPr="00B138F3" w14:paraId="27E4ACDA" w14:textId="77777777" w:rsidTr="001803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101C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F14C7"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3ACE113"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A435405"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3FB0D8C"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1438381"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618EF4A"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5A0B470"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136FC43"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5786C6E"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4725BA" w:rsidRPr="00B138F3" w14:paraId="735FCD05" w14:textId="77777777" w:rsidTr="001803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7E876"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2DB25D"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E2055CE"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9888644"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593D503" w14:textId="77777777" w:rsidR="004725BA" w:rsidRPr="00B138F3" w:rsidRDefault="004725BA" w:rsidP="001803F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4725BA" w:rsidRPr="00B138F3" w14:paraId="3F66BBF6"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93F7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147B71"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D07545"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F9C0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8188B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4725BA" w:rsidRPr="00B138F3" w14:paraId="74BFF088"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590E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ED5B5A7" w14:textId="77777777" w:rsidR="004725BA" w:rsidRPr="00B138F3" w:rsidRDefault="004725BA" w:rsidP="001803F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7A6B48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68E921"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C4460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4725BA" w:rsidRPr="00B138F3" w14:paraId="4CF0929A"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7B834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7676825" w14:textId="77777777" w:rsidR="004725BA" w:rsidRPr="00B138F3" w:rsidRDefault="004725BA" w:rsidP="001803F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513463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A40C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13784B" w14:textId="77777777" w:rsidR="004725BA" w:rsidRPr="00B138F3" w:rsidRDefault="004725BA" w:rsidP="001803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FAADF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725BA" w:rsidRPr="00B138F3" w14:paraId="5FA1FA4B"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50EC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28523FD" w14:textId="77777777" w:rsidR="004725BA" w:rsidRPr="00B138F3" w:rsidRDefault="004725BA" w:rsidP="001803F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8C27B21"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A48C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C6BF1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E9D325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74ECA0B0"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0BE74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7B4C5C5"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D13DFC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C742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8142C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3A18A0F1"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DD878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1A64A1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375700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8B42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04520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CB94C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218EB962"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30BE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A4D5CC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4ED751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2E18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82EBE2"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2A00FE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4725BA" w:rsidRPr="00B138F3" w14:paraId="7C02D7BB"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A9B5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3D7833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DD2EBE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15CA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3C5B0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07D8FC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6408FA99"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B117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D7A4890"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73EB4F3"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092D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FDFD4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DEB397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21D24B9A"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2B465"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C4F675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3CA750"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EB63C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5FC09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6BCE32"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4725BA" w:rsidRPr="00B138F3" w14:paraId="6D39936C"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AB1B1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E3B8B3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D587D7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D333A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7232B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10592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3510F30A"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9771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5BB8E7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7565462"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020E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2BD82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31838E42"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8A56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BFECB1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8C22DA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E935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4786D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A0CA0D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5C8D2585"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54342"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222072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E7A3F23"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4E9D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1CE6C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8CE472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4725BA" w:rsidRPr="00B138F3" w14:paraId="0D7800D9"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E5448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83718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0A7D4A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96383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F6F071"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73044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4725BA" w:rsidRPr="00B138F3" w14:paraId="2B7BA06C"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52B45"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19D6D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C551CE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84389D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0CADF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725BA" w:rsidRPr="00B138F3" w14:paraId="58FA1E90"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61D1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0B56A445"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E8A54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19C08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FBE12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725BA" w:rsidRPr="00B138F3" w14:paraId="726BDDAD"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3626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92554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7DE01B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4DEF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1A6B8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39B933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725BA" w:rsidRPr="00B138F3" w14:paraId="1711228C"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42C3C" w14:textId="77777777" w:rsidR="004725BA" w:rsidRPr="00B138F3" w:rsidDel="0010680B"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9C1D35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BD5666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6674C" w14:textId="77777777" w:rsidR="004725BA" w:rsidRPr="00B138F3" w:rsidRDefault="004725BA" w:rsidP="001803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A7574F9" w14:textId="77777777" w:rsidR="004725BA" w:rsidRPr="00B138F3" w:rsidRDefault="004725BA" w:rsidP="001803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7154E4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7698B4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4725BA" w:rsidRPr="00B138F3" w14:paraId="5ED28C02"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7231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AB9CEB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53D415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016DA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D90DA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ED223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C46AFC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725BA" w:rsidRPr="00B138F3" w14:paraId="2AAC2588"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52085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169C6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7A774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FB00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51857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F7AF10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A7DE44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4725BA" w:rsidRPr="00B138F3" w14:paraId="29CA313D"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2897C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55401D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D86130"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5497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5B09B6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34655DF" w14:textId="77777777" w:rsidR="004725BA" w:rsidRPr="00B138F3" w:rsidRDefault="004725BA" w:rsidP="001803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59203C"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2365790"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4725BA" w:rsidRPr="00B138F3" w14:paraId="46C1D8C6"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FC9C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A7D92B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E7351A0"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F2F5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9893C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66AB581"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4725BA" w:rsidRPr="00B138F3" w14:paraId="12CBB67F"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A605A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D3312A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B5FAC12"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58FDB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10B154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13C0190"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614B0B3"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4725BA" w:rsidRPr="00B138F3" w14:paraId="038DE943"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24E1B5"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DF39FB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643FE5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0F991"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F2FEB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C22F140" w14:textId="77777777" w:rsidR="004725BA" w:rsidRPr="00B138F3" w:rsidRDefault="004725BA" w:rsidP="001803FB">
            <w:pPr>
              <w:widowControl w:val="0"/>
              <w:spacing w:after="120"/>
              <w:jc w:val="center"/>
              <w:rPr>
                <w:rFonts w:ascii="GHEA Grapalat" w:hAnsi="GHEA Grapalat"/>
                <w:sz w:val="18"/>
                <w:szCs w:val="18"/>
              </w:rPr>
            </w:pPr>
          </w:p>
        </w:tc>
      </w:tr>
      <w:tr w:rsidR="004725BA" w:rsidRPr="00B138F3" w14:paraId="341D0CE9"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A6DF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A9A0A5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28B11C1"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4FFC3"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44D633"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3DA2DD5" w14:textId="77777777" w:rsidR="004725BA" w:rsidRPr="00B138F3" w:rsidRDefault="004725BA" w:rsidP="001803FB">
            <w:pPr>
              <w:widowControl w:val="0"/>
              <w:spacing w:after="120"/>
              <w:jc w:val="center"/>
              <w:rPr>
                <w:rFonts w:ascii="GHEA Grapalat" w:hAnsi="GHEA Grapalat"/>
                <w:sz w:val="18"/>
                <w:szCs w:val="18"/>
              </w:rPr>
            </w:pPr>
          </w:p>
        </w:tc>
      </w:tr>
      <w:tr w:rsidR="004725BA" w:rsidRPr="00B138F3" w14:paraId="7581E6E9"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519E3"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23F121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8A633D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202C2F"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4BAF75"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E971809" w14:textId="77777777" w:rsidR="004725BA" w:rsidRPr="00B138F3" w:rsidRDefault="004725BA" w:rsidP="001803FB">
            <w:pPr>
              <w:widowControl w:val="0"/>
              <w:spacing w:after="120"/>
              <w:jc w:val="center"/>
              <w:rPr>
                <w:rFonts w:ascii="GHEA Grapalat" w:hAnsi="GHEA Grapalat"/>
                <w:sz w:val="18"/>
                <w:szCs w:val="18"/>
              </w:rPr>
            </w:pPr>
          </w:p>
        </w:tc>
      </w:tr>
      <w:tr w:rsidR="004725BA" w:rsidRPr="00B138F3" w14:paraId="463C9909"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46A17"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9E6A821"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0CCE78A"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DB3BAD"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8D2B93"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CD6F88" w14:textId="77777777" w:rsidR="004725BA" w:rsidRPr="00B138F3" w:rsidRDefault="004725BA" w:rsidP="001803FB">
            <w:pPr>
              <w:widowControl w:val="0"/>
              <w:spacing w:after="120"/>
              <w:jc w:val="center"/>
              <w:rPr>
                <w:rFonts w:ascii="GHEA Grapalat" w:hAnsi="GHEA Grapalat"/>
                <w:sz w:val="18"/>
                <w:szCs w:val="18"/>
              </w:rPr>
            </w:pPr>
          </w:p>
        </w:tc>
      </w:tr>
      <w:tr w:rsidR="004725BA" w:rsidRPr="00B138F3" w14:paraId="3C1E8E80"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C7C5F0"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4014F9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575808"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D8EE44"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398BDB"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B732A5" w14:textId="77777777" w:rsidR="004725BA" w:rsidRPr="00B138F3" w:rsidRDefault="004725BA" w:rsidP="001803FB">
            <w:pPr>
              <w:widowControl w:val="0"/>
              <w:spacing w:after="120"/>
              <w:jc w:val="center"/>
              <w:rPr>
                <w:rFonts w:ascii="GHEA Grapalat" w:hAnsi="GHEA Grapalat"/>
                <w:sz w:val="18"/>
                <w:szCs w:val="18"/>
              </w:rPr>
            </w:pPr>
          </w:p>
        </w:tc>
      </w:tr>
      <w:tr w:rsidR="004725BA" w:rsidRPr="00B138F3" w14:paraId="3DF13B46"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DA4EE"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6CBD35E5"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1C980B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B9CF6"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A150D9" w14:textId="77777777" w:rsidR="004725BA" w:rsidRPr="00B138F3" w:rsidRDefault="004725BA"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A7799D" w14:textId="77777777" w:rsidR="004725BA" w:rsidRPr="00B138F3" w:rsidRDefault="004725BA" w:rsidP="001803FB">
            <w:pPr>
              <w:widowControl w:val="0"/>
              <w:spacing w:after="120"/>
              <w:jc w:val="center"/>
              <w:rPr>
                <w:rFonts w:ascii="GHEA Grapalat" w:hAnsi="GHEA Grapalat"/>
                <w:sz w:val="18"/>
                <w:szCs w:val="18"/>
              </w:rPr>
            </w:pPr>
          </w:p>
        </w:tc>
      </w:tr>
    </w:tbl>
    <w:p w14:paraId="6A7BD1F5" w14:textId="77777777" w:rsidR="004725BA" w:rsidRPr="00B138F3" w:rsidRDefault="004725BA" w:rsidP="004725BA">
      <w:pPr>
        <w:widowControl w:val="0"/>
        <w:spacing w:after="160"/>
        <w:ind w:left="567" w:right="565"/>
        <w:jc w:val="center"/>
        <w:rPr>
          <w:rFonts w:ascii="GHEA Grapalat" w:hAnsi="GHEA Grapalat"/>
          <w:b/>
        </w:rPr>
      </w:pPr>
    </w:p>
    <w:p w14:paraId="2B328291" w14:textId="77777777" w:rsidR="004725BA" w:rsidRPr="00B138F3" w:rsidRDefault="004725BA" w:rsidP="004725BA">
      <w:pPr>
        <w:widowControl w:val="0"/>
        <w:spacing w:after="160"/>
        <w:ind w:left="567" w:right="565"/>
        <w:jc w:val="center"/>
        <w:rPr>
          <w:rFonts w:ascii="GHEA Grapalat" w:hAnsi="GHEA Grapalat"/>
          <w:b/>
        </w:rPr>
      </w:pPr>
    </w:p>
    <w:p w14:paraId="4BC7B0FE" w14:textId="77777777" w:rsidR="004725BA" w:rsidRPr="00B138F3" w:rsidRDefault="004725BA" w:rsidP="004725BA">
      <w:pPr>
        <w:widowControl w:val="0"/>
        <w:spacing w:after="160"/>
        <w:ind w:left="567" w:right="565"/>
        <w:jc w:val="center"/>
        <w:rPr>
          <w:rFonts w:ascii="GHEA Grapalat" w:hAnsi="GHEA Grapalat"/>
          <w:b/>
        </w:rPr>
      </w:pPr>
    </w:p>
    <w:p w14:paraId="46DDE294" w14:textId="77777777" w:rsidR="004725BA" w:rsidRPr="00B138F3" w:rsidRDefault="004725BA" w:rsidP="004725BA">
      <w:pPr>
        <w:widowControl w:val="0"/>
        <w:spacing w:after="160"/>
        <w:ind w:left="567" w:right="565"/>
        <w:jc w:val="center"/>
        <w:rPr>
          <w:rFonts w:ascii="GHEA Grapalat" w:hAnsi="GHEA Grapalat"/>
          <w:b/>
        </w:rPr>
      </w:pPr>
    </w:p>
    <w:p w14:paraId="494A2D98" w14:textId="77777777" w:rsidR="004725BA" w:rsidRPr="00B138F3" w:rsidRDefault="004725BA" w:rsidP="004725BA">
      <w:pPr>
        <w:widowControl w:val="0"/>
        <w:spacing w:after="160"/>
        <w:ind w:left="567" w:right="565"/>
        <w:jc w:val="center"/>
        <w:rPr>
          <w:rFonts w:ascii="GHEA Grapalat" w:hAnsi="GHEA Grapalat"/>
          <w:b/>
        </w:rPr>
      </w:pPr>
    </w:p>
    <w:p w14:paraId="46B76584" w14:textId="77777777" w:rsidR="000D2B3D" w:rsidRDefault="000D2B3D" w:rsidP="003C69D1">
      <w:pPr>
        <w:widowControl w:val="0"/>
        <w:ind w:firstLine="567"/>
        <w:jc w:val="right"/>
        <w:rPr>
          <w:rFonts w:ascii="GHEA Grapalat" w:hAnsi="GHEA Grapalat"/>
          <w:b/>
        </w:rPr>
      </w:pPr>
    </w:p>
    <w:p w14:paraId="323DE2E5" w14:textId="77777777" w:rsidR="0063083E" w:rsidRDefault="0063083E" w:rsidP="003C69D1">
      <w:pPr>
        <w:widowControl w:val="0"/>
        <w:ind w:firstLine="567"/>
        <w:jc w:val="right"/>
        <w:rPr>
          <w:rFonts w:ascii="GHEA Grapalat" w:hAnsi="GHEA Grapalat"/>
          <w:b/>
        </w:rPr>
      </w:pPr>
    </w:p>
    <w:p w14:paraId="381AC296" w14:textId="77777777" w:rsidR="0063083E" w:rsidRDefault="0063083E" w:rsidP="003C69D1">
      <w:pPr>
        <w:widowControl w:val="0"/>
        <w:ind w:firstLine="567"/>
        <w:jc w:val="right"/>
        <w:rPr>
          <w:rFonts w:ascii="GHEA Grapalat" w:hAnsi="GHEA Grapalat"/>
          <w:b/>
        </w:rPr>
      </w:pPr>
    </w:p>
    <w:p w14:paraId="3E05CE32" w14:textId="77777777" w:rsidR="0063083E" w:rsidRDefault="0063083E" w:rsidP="003C69D1">
      <w:pPr>
        <w:widowControl w:val="0"/>
        <w:ind w:firstLine="567"/>
        <w:jc w:val="right"/>
        <w:rPr>
          <w:rFonts w:ascii="GHEA Grapalat" w:hAnsi="GHEA Grapalat"/>
          <w:b/>
        </w:rPr>
      </w:pPr>
    </w:p>
    <w:p w14:paraId="21B8C9F9" w14:textId="77777777" w:rsidR="0063083E" w:rsidRDefault="0063083E" w:rsidP="003C69D1">
      <w:pPr>
        <w:widowControl w:val="0"/>
        <w:ind w:firstLine="567"/>
        <w:jc w:val="right"/>
        <w:rPr>
          <w:rFonts w:ascii="GHEA Grapalat" w:hAnsi="GHEA Grapalat"/>
          <w:b/>
        </w:rPr>
      </w:pPr>
    </w:p>
    <w:p w14:paraId="4767FD90" w14:textId="77777777" w:rsidR="0063083E" w:rsidRDefault="0063083E" w:rsidP="003C69D1">
      <w:pPr>
        <w:widowControl w:val="0"/>
        <w:ind w:firstLine="567"/>
        <w:jc w:val="right"/>
        <w:rPr>
          <w:rFonts w:ascii="GHEA Grapalat" w:hAnsi="GHEA Grapalat"/>
          <w:b/>
        </w:rPr>
      </w:pPr>
    </w:p>
    <w:p w14:paraId="2DC1748C" w14:textId="77777777" w:rsidR="0063083E" w:rsidRDefault="0063083E" w:rsidP="003C69D1">
      <w:pPr>
        <w:widowControl w:val="0"/>
        <w:ind w:firstLine="567"/>
        <w:jc w:val="right"/>
        <w:rPr>
          <w:rFonts w:ascii="GHEA Grapalat" w:hAnsi="GHEA Grapalat"/>
          <w:b/>
        </w:rPr>
      </w:pPr>
    </w:p>
    <w:p w14:paraId="444CE0E9" w14:textId="77777777" w:rsidR="0063083E" w:rsidRDefault="0063083E" w:rsidP="003C69D1">
      <w:pPr>
        <w:widowControl w:val="0"/>
        <w:ind w:firstLine="567"/>
        <w:jc w:val="right"/>
        <w:rPr>
          <w:rFonts w:ascii="GHEA Grapalat" w:hAnsi="GHEA Grapalat"/>
          <w:b/>
        </w:rPr>
      </w:pPr>
    </w:p>
    <w:p w14:paraId="14B4F611" w14:textId="77777777" w:rsidR="0063083E" w:rsidRDefault="0063083E" w:rsidP="003C69D1">
      <w:pPr>
        <w:widowControl w:val="0"/>
        <w:ind w:firstLine="567"/>
        <w:jc w:val="right"/>
        <w:rPr>
          <w:rFonts w:ascii="GHEA Grapalat" w:hAnsi="GHEA Grapalat"/>
          <w:b/>
        </w:rPr>
      </w:pPr>
    </w:p>
    <w:p w14:paraId="196F1953" w14:textId="77777777" w:rsidR="0063083E" w:rsidRDefault="0063083E" w:rsidP="003C69D1">
      <w:pPr>
        <w:widowControl w:val="0"/>
        <w:ind w:firstLine="567"/>
        <w:jc w:val="right"/>
        <w:rPr>
          <w:rFonts w:ascii="GHEA Grapalat" w:hAnsi="GHEA Grapalat"/>
          <w:b/>
        </w:rPr>
      </w:pPr>
    </w:p>
    <w:p w14:paraId="550B346F" w14:textId="77777777" w:rsidR="0063083E" w:rsidRDefault="0063083E" w:rsidP="003C69D1">
      <w:pPr>
        <w:widowControl w:val="0"/>
        <w:ind w:firstLine="567"/>
        <w:jc w:val="right"/>
        <w:rPr>
          <w:rFonts w:ascii="GHEA Grapalat" w:hAnsi="GHEA Grapalat"/>
          <w:b/>
        </w:rPr>
      </w:pPr>
    </w:p>
    <w:p w14:paraId="2C0AC0D0" w14:textId="77777777" w:rsidR="0063083E" w:rsidRDefault="0063083E" w:rsidP="003C69D1">
      <w:pPr>
        <w:widowControl w:val="0"/>
        <w:ind w:firstLine="567"/>
        <w:jc w:val="right"/>
        <w:rPr>
          <w:rFonts w:ascii="GHEA Grapalat" w:hAnsi="GHEA Grapalat"/>
          <w:b/>
        </w:rPr>
      </w:pPr>
    </w:p>
    <w:p w14:paraId="427F8656" w14:textId="77777777" w:rsidR="0063083E" w:rsidRDefault="0063083E" w:rsidP="003C69D1">
      <w:pPr>
        <w:widowControl w:val="0"/>
        <w:ind w:firstLine="567"/>
        <w:jc w:val="right"/>
        <w:rPr>
          <w:rFonts w:ascii="GHEA Grapalat" w:hAnsi="GHEA Grapalat"/>
          <w:b/>
        </w:rPr>
      </w:pPr>
    </w:p>
    <w:p w14:paraId="1DBEFCB2" w14:textId="77777777" w:rsidR="0063083E" w:rsidRDefault="0063083E" w:rsidP="003C69D1">
      <w:pPr>
        <w:widowControl w:val="0"/>
        <w:ind w:firstLine="567"/>
        <w:jc w:val="right"/>
        <w:rPr>
          <w:rFonts w:ascii="GHEA Grapalat" w:hAnsi="GHEA Grapalat"/>
          <w:b/>
        </w:rPr>
      </w:pPr>
    </w:p>
    <w:p w14:paraId="33C1C329" w14:textId="77777777" w:rsidR="0063083E" w:rsidRDefault="0063083E" w:rsidP="003C69D1">
      <w:pPr>
        <w:widowControl w:val="0"/>
        <w:ind w:firstLine="567"/>
        <w:jc w:val="right"/>
        <w:rPr>
          <w:rFonts w:ascii="GHEA Grapalat" w:hAnsi="GHEA Grapalat"/>
          <w:b/>
        </w:rPr>
      </w:pPr>
    </w:p>
    <w:p w14:paraId="6CBD42EB" w14:textId="77777777" w:rsidR="0063083E" w:rsidRDefault="0063083E" w:rsidP="003C69D1">
      <w:pPr>
        <w:widowControl w:val="0"/>
        <w:ind w:firstLine="567"/>
        <w:jc w:val="right"/>
        <w:rPr>
          <w:rFonts w:ascii="GHEA Grapalat" w:hAnsi="GHEA Grapalat"/>
          <w:b/>
        </w:rPr>
      </w:pPr>
    </w:p>
    <w:p w14:paraId="7B492FF9" w14:textId="77777777" w:rsidR="0063083E" w:rsidRDefault="0063083E" w:rsidP="003C69D1">
      <w:pPr>
        <w:widowControl w:val="0"/>
        <w:ind w:firstLine="567"/>
        <w:jc w:val="right"/>
        <w:rPr>
          <w:rFonts w:ascii="GHEA Grapalat" w:hAnsi="GHEA Grapalat"/>
          <w:b/>
        </w:rPr>
      </w:pPr>
    </w:p>
    <w:p w14:paraId="787D01AA" w14:textId="33BD2BE1" w:rsidR="00235549" w:rsidRPr="00B138F3" w:rsidRDefault="00235549" w:rsidP="003C69D1">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6EB5C6EC" w14:textId="68345935" w:rsidR="00235549" w:rsidRPr="00B138F3" w:rsidRDefault="00235549"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1803FB">
        <w:rPr>
          <w:rFonts w:ascii="GHEA Grapalat" w:hAnsi="GHEA Grapalat"/>
          <w:b/>
          <w:sz w:val="24"/>
          <w:szCs w:val="24"/>
        </w:rPr>
        <w:t>EQ-BMAShDzB-24/43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2"/>
        <w:t>*</w:t>
      </w:r>
    </w:p>
    <w:p w14:paraId="4E9D48CA" w14:textId="77777777" w:rsidR="001005B0" w:rsidRPr="00B138F3" w:rsidRDefault="001005B0" w:rsidP="003C69D1">
      <w:pPr>
        <w:widowControl w:val="0"/>
        <w:ind w:left="567" w:right="565"/>
        <w:jc w:val="center"/>
        <w:rPr>
          <w:rFonts w:ascii="GHEA Grapalat" w:hAnsi="GHEA Grapalat"/>
          <w:b/>
        </w:rPr>
      </w:pPr>
    </w:p>
    <w:p w14:paraId="02FE4D5F" w14:textId="77777777" w:rsidR="0075061D" w:rsidRPr="00B138F3" w:rsidRDefault="0075061D"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3C69D1">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3C69D1">
      <w:pPr>
        <w:widowControl w:val="0"/>
        <w:ind w:left="567" w:right="565"/>
        <w:jc w:val="center"/>
        <w:rPr>
          <w:rFonts w:ascii="GHEA Grapalat" w:hAnsi="GHEA Grapalat"/>
          <w:b/>
        </w:rPr>
      </w:pPr>
    </w:p>
    <w:p w14:paraId="7B35EF57"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3C69D1">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3C69D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3C69D1">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3C69D1">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w:t>
      </w:r>
      <w:r w:rsidRPr="00F00F71">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14:paraId="4D69769D" w14:textId="77777777" w:rsidR="005B3A59" w:rsidRPr="00F00F71" w:rsidRDefault="005B3A59" w:rsidP="003C69D1">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3C69D1">
      <w:pPr>
        <w:widowControl w:val="0"/>
        <w:jc w:val="right"/>
        <w:rPr>
          <w:rFonts w:ascii="GHEA Grapalat" w:hAnsi="GHEA Grapalat"/>
          <w:i/>
        </w:rPr>
      </w:pPr>
    </w:p>
    <w:p w14:paraId="4F06D088" w14:textId="77777777" w:rsidR="00F331AD" w:rsidRPr="002A4554" w:rsidRDefault="00F331AD" w:rsidP="003C69D1">
      <w:pPr>
        <w:widowControl w:val="0"/>
        <w:jc w:val="right"/>
        <w:rPr>
          <w:rFonts w:ascii="GHEA Grapalat" w:hAnsi="GHEA Grapalat"/>
          <w:i/>
        </w:rPr>
      </w:pPr>
    </w:p>
    <w:p w14:paraId="537ADB47" w14:textId="77777777" w:rsidR="00F331AD" w:rsidRPr="002A4554" w:rsidRDefault="00F331AD" w:rsidP="003C69D1">
      <w:pPr>
        <w:widowControl w:val="0"/>
        <w:jc w:val="right"/>
        <w:rPr>
          <w:rFonts w:ascii="GHEA Grapalat" w:hAnsi="GHEA Grapalat"/>
          <w:i/>
        </w:rPr>
      </w:pPr>
    </w:p>
    <w:p w14:paraId="13D44EEC" w14:textId="77777777" w:rsidR="000D2B3D" w:rsidRDefault="000D2B3D" w:rsidP="003C69D1">
      <w:pPr>
        <w:pStyle w:val="BodyTextIndent3"/>
        <w:widowControl w:val="0"/>
        <w:spacing w:line="240" w:lineRule="auto"/>
        <w:jc w:val="right"/>
        <w:rPr>
          <w:rFonts w:ascii="GHEA Grapalat" w:hAnsi="GHEA Grapalat"/>
          <w:b/>
          <w:sz w:val="24"/>
          <w:szCs w:val="24"/>
        </w:rPr>
      </w:pPr>
    </w:p>
    <w:p w14:paraId="209A45CF" w14:textId="77777777" w:rsidR="000D2B3D" w:rsidRDefault="000D2B3D" w:rsidP="003C69D1">
      <w:pPr>
        <w:pStyle w:val="BodyTextIndent3"/>
        <w:widowControl w:val="0"/>
        <w:spacing w:line="240" w:lineRule="auto"/>
        <w:jc w:val="right"/>
        <w:rPr>
          <w:rFonts w:ascii="GHEA Grapalat" w:hAnsi="GHEA Grapalat"/>
          <w:b/>
          <w:sz w:val="24"/>
          <w:szCs w:val="24"/>
        </w:rPr>
      </w:pPr>
    </w:p>
    <w:p w14:paraId="702A865D" w14:textId="77777777" w:rsidR="000D2B3D" w:rsidRDefault="000D2B3D" w:rsidP="003C69D1">
      <w:pPr>
        <w:pStyle w:val="BodyTextIndent3"/>
        <w:widowControl w:val="0"/>
        <w:spacing w:line="240" w:lineRule="auto"/>
        <w:jc w:val="right"/>
        <w:rPr>
          <w:rFonts w:ascii="GHEA Grapalat" w:hAnsi="GHEA Grapalat"/>
          <w:b/>
          <w:sz w:val="24"/>
          <w:szCs w:val="24"/>
        </w:rPr>
      </w:pPr>
    </w:p>
    <w:p w14:paraId="1F5B6078" w14:textId="77777777" w:rsidR="0063083E" w:rsidRDefault="0063083E" w:rsidP="003C69D1">
      <w:pPr>
        <w:pStyle w:val="BodyTextIndent3"/>
        <w:widowControl w:val="0"/>
        <w:spacing w:line="240" w:lineRule="auto"/>
        <w:jc w:val="right"/>
        <w:rPr>
          <w:rFonts w:ascii="GHEA Grapalat" w:hAnsi="GHEA Grapalat"/>
          <w:b/>
          <w:sz w:val="24"/>
          <w:szCs w:val="24"/>
        </w:rPr>
      </w:pPr>
    </w:p>
    <w:p w14:paraId="37B9581E" w14:textId="77777777" w:rsidR="0063083E" w:rsidRDefault="0063083E" w:rsidP="003C69D1">
      <w:pPr>
        <w:pStyle w:val="BodyTextIndent3"/>
        <w:widowControl w:val="0"/>
        <w:spacing w:line="240" w:lineRule="auto"/>
        <w:jc w:val="right"/>
        <w:rPr>
          <w:rFonts w:ascii="GHEA Grapalat" w:hAnsi="GHEA Grapalat"/>
          <w:b/>
          <w:sz w:val="24"/>
          <w:szCs w:val="24"/>
        </w:rPr>
      </w:pPr>
    </w:p>
    <w:p w14:paraId="77D48EE4" w14:textId="77777777" w:rsidR="0063083E" w:rsidRPr="00B138F3" w:rsidRDefault="0063083E" w:rsidP="0063083E">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307AB6C4" w14:textId="77777777" w:rsidR="0063083E" w:rsidRPr="00B138F3" w:rsidRDefault="0063083E" w:rsidP="0063083E">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23"/>
        <w:t>*</w:t>
      </w:r>
    </w:p>
    <w:p w14:paraId="6EC25371" w14:textId="77777777" w:rsidR="0063083E" w:rsidRPr="002A4554" w:rsidRDefault="0063083E" w:rsidP="0063083E">
      <w:pPr>
        <w:widowControl w:val="0"/>
        <w:spacing w:after="160"/>
        <w:jc w:val="center"/>
        <w:rPr>
          <w:rFonts w:ascii="GHEA Grapalat" w:hAnsi="GHEA Grapalat"/>
          <w:b/>
        </w:rPr>
      </w:pPr>
    </w:p>
    <w:p w14:paraId="300818E0" w14:textId="77777777" w:rsidR="0063083E" w:rsidRPr="00B138F3" w:rsidRDefault="0063083E" w:rsidP="0063083E">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1AF28E9" w14:textId="77777777" w:rsidR="0063083E" w:rsidRPr="00B138F3" w:rsidRDefault="0063083E" w:rsidP="0063083E">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3083E" w:rsidRPr="00B138F3" w14:paraId="0718B32A" w14:textId="77777777" w:rsidTr="001803FB">
        <w:tc>
          <w:tcPr>
            <w:tcW w:w="4786" w:type="dxa"/>
          </w:tcPr>
          <w:p w14:paraId="77C13CD2" w14:textId="77777777" w:rsidR="0063083E" w:rsidRPr="00B138F3" w:rsidRDefault="0063083E" w:rsidP="001803F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B473DBF" w14:textId="77777777" w:rsidR="0063083E" w:rsidRPr="00B138F3" w:rsidRDefault="0063083E" w:rsidP="001803F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14:paraId="599DFF83" w14:textId="77777777" w:rsidR="0063083E" w:rsidRPr="00B138F3" w:rsidRDefault="0063083E" w:rsidP="0063083E">
      <w:pPr>
        <w:widowControl w:val="0"/>
        <w:spacing w:after="160"/>
        <w:rPr>
          <w:rFonts w:ascii="GHEA Grapalat" w:hAnsi="GHEA Grapalat" w:cs="GHEA Grapalat"/>
          <w:b/>
        </w:rPr>
      </w:pPr>
    </w:p>
    <w:p w14:paraId="1D6039B5" w14:textId="77777777" w:rsidR="0063083E" w:rsidRPr="00B138F3" w:rsidRDefault="0063083E" w:rsidP="0063083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F928490" w14:textId="77777777" w:rsidR="0063083E" w:rsidRPr="00B138F3" w:rsidRDefault="0063083E" w:rsidP="0063083E">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2F43772" w14:textId="77777777" w:rsidR="0063083E" w:rsidRPr="00B138F3" w:rsidRDefault="0063083E" w:rsidP="0063083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DFFCD8E" w14:textId="77777777" w:rsidR="0063083E" w:rsidRPr="00B138F3" w:rsidRDefault="0063083E" w:rsidP="0063083E">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97DA2D3" w14:textId="77777777" w:rsidR="0063083E" w:rsidRPr="00B138F3" w:rsidRDefault="0063083E" w:rsidP="0063083E">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3DC21CA" w14:textId="77777777" w:rsidR="0063083E" w:rsidRPr="00572A57" w:rsidRDefault="0063083E" w:rsidP="0063083E">
      <w:pPr>
        <w:widowControl w:val="0"/>
        <w:spacing w:after="160"/>
        <w:jc w:val="center"/>
        <w:rPr>
          <w:rFonts w:ascii="GHEA Grapalat" w:hAnsi="GHEA Grapalat"/>
          <w:b/>
        </w:rPr>
      </w:pPr>
    </w:p>
    <w:p w14:paraId="1F091182" w14:textId="77777777" w:rsidR="0063083E" w:rsidRPr="00B138F3" w:rsidRDefault="0063083E" w:rsidP="0063083E">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9F17AE0" w14:textId="77777777" w:rsidR="0063083E" w:rsidRPr="00B138F3" w:rsidRDefault="0063083E" w:rsidP="0063083E">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003A444" w14:textId="77777777" w:rsidR="0063083E" w:rsidRPr="00B138F3" w:rsidRDefault="0063083E" w:rsidP="0063083E">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6C183B8" w14:textId="77777777" w:rsidR="0063083E" w:rsidRPr="00B138F3" w:rsidRDefault="0063083E" w:rsidP="0063083E">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68E6FA77" w14:textId="77777777" w:rsidR="0063083E" w:rsidRPr="00B138F3" w:rsidRDefault="0063083E" w:rsidP="0063083E">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0239FF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BD1BD3"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E15DF8"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DEE61C"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02E931E"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CEC2A9"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80EA24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474C301"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E69DA32"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DE4B264"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99C747B"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22D5778"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08166B2" w14:textId="77777777" w:rsidR="0063083E" w:rsidRPr="00572A57" w:rsidRDefault="0063083E" w:rsidP="0063083E">
      <w:pPr>
        <w:widowControl w:val="0"/>
        <w:spacing w:after="160"/>
        <w:jc w:val="center"/>
        <w:rPr>
          <w:rFonts w:ascii="GHEA Grapalat" w:hAnsi="GHEA Grapalat"/>
          <w:b/>
        </w:rPr>
      </w:pPr>
    </w:p>
    <w:p w14:paraId="6F4D74CE" w14:textId="77777777" w:rsidR="0063083E" w:rsidRPr="00572A57" w:rsidRDefault="0063083E" w:rsidP="0063083E">
      <w:pPr>
        <w:widowControl w:val="0"/>
        <w:spacing w:after="160"/>
        <w:jc w:val="center"/>
        <w:rPr>
          <w:rFonts w:ascii="GHEA Grapalat" w:hAnsi="GHEA Grapalat"/>
          <w:b/>
        </w:rPr>
      </w:pPr>
    </w:p>
    <w:p w14:paraId="0987013E" w14:textId="77777777" w:rsidR="0063083E" w:rsidRPr="00572A57" w:rsidRDefault="0063083E" w:rsidP="0063083E">
      <w:pPr>
        <w:widowControl w:val="0"/>
        <w:spacing w:after="160"/>
        <w:jc w:val="center"/>
        <w:rPr>
          <w:rFonts w:ascii="GHEA Grapalat" w:hAnsi="GHEA Grapalat"/>
          <w:b/>
        </w:rPr>
      </w:pPr>
      <w:r w:rsidRPr="00B138F3">
        <w:rPr>
          <w:rFonts w:ascii="GHEA Grapalat" w:hAnsi="GHEA Grapalat"/>
          <w:b/>
        </w:rPr>
        <w:t>2. Иные условия</w:t>
      </w:r>
    </w:p>
    <w:p w14:paraId="1B476B7C" w14:textId="77777777" w:rsidR="0063083E" w:rsidRPr="00572A57" w:rsidRDefault="0063083E" w:rsidP="0063083E">
      <w:pPr>
        <w:widowControl w:val="0"/>
        <w:spacing w:after="160"/>
        <w:jc w:val="center"/>
        <w:rPr>
          <w:rFonts w:ascii="GHEA Grapalat" w:hAnsi="GHEA Grapalat" w:cs="GHEA Grapalat"/>
          <w:b/>
          <w:bCs/>
        </w:rPr>
      </w:pPr>
    </w:p>
    <w:p w14:paraId="1DF34439" w14:textId="77777777" w:rsidR="0063083E" w:rsidRPr="00B138F3" w:rsidRDefault="0063083E" w:rsidP="0063083E">
      <w:pPr>
        <w:widowControl w:val="0"/>
        <w:tabs>
          <w:tab w:val="left" w:pos="1134"/>
        </w:tabs>
        <w:spacing w:after="160"/>
        <w:ind w:firstLine="567"/>
        <w:jc w:val="both"/>
        <w:rPr>
          <w:rFonts w:ascii="GHEA Grapalat" w:hAnsi="GHEA Grapalat"/>
        </w:rPr>
      </w:pPr>
      <w:r w:rsidRPr="00DC49CB">
        <w:rPr>
          <w:rFonts w:ascii="GHEA Grapalat" w:hAnsi="GHEA Grapalat"/>
        </w:rPr>
        <w:lastRenderedPageBreak/>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88CFFD3" w14:textId="77777777" w:rsidR="0063083E" w:rsidRPr="002A4554" w:rsidRDefault="0063083E" w:rsidP="0063083E">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43EEF35" w14:textId="77777777" w:rsidR="0063083E" w:rsidRPr="00B138F3"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D6BAEE1" w14:textId="77777777" w:rsidR="0063083E" w:rsidRPr="00B138F3" w:rsidDel="00A13215" w:rsidRDefault="0063083E" w:rsidP="0063083E">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20B380" w14:textId="77777777" w:rsidR="0063083E" w:rsidRPr="00B138F3" w:rsidRDefault="0063083E" w:rsidP="0063083E">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C92ED18" w14:textId="77777777" w:rsidR="0063083E" w:rsidRPr="00B138F3" w:rsidRDefault="0063083E" w:rsidP="0063083E">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B9EA962"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60D4CB26"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E8253A2"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48CF5E18"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56599C4E"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46CE3128"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F4096AF"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1BE19889"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8A5750B"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3E880675" w14:textId="77777777" w:rsidR="0063083E" w:rsidRPr="00B138F3" w:rsidRDefault="0063083E" w:rsidP="0063083E">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36C79B8" w14:textId="77777777" w:rsidR="0063083E" w:rsidRPr="00B138F3" w:rsidRDefault="0063083E" w:rsidP="0063083E">
      <w:pPr>
        <w:widowControl w:val="0"/>
        <w:jc w:val="both"/>
        <w:rPr>
          <w:rFonts w:ascii="GHEA Grapalat" w:hAnsi="GHEA Grapalat"/>
        </w:rPr>
      </w:pPr>
      <w:r w:rsidRPr="00B138F3">
        <w:rPr>
          <w:rFonts w:ascii="GHEA Grapalat" w:hAnsi="GHEA Grapalat"/>
        </w:rPr>
        <w:t>_______________________________________</w:t>
      </w:r>
    </w:p>
    <w:p w14:paraId="738638B2" w14:textId="77777777" w:rsidR="0063083E" w:rsidRPr="00B138F3" w:rsidRDefault="0063083E" w:rsidP="0063083E">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F39EEFC" w14:textId="77777777" w:rsidR="0063083E" w:rsidRPr="00B138F3" w:rsidRDefault="0063083E" w:rsidP="0063083E">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63083E" w:rsidRPr="00B138F3" w14:paraId="3F4E5D0D"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23028" w14:textId="77777777" w:rsidR="0063083E" w:rsidRPr="00B138F3" w:rsidRDefault="0063083E" w:rsidP="001803FB">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3083E" w:rsidRPr="00B138F3" w14:paraId="13878C29"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49291" w14:textId="77777777" w:rsidR="0063083E" w:rsidRPr="00B138F3" w:rsidRDefault="0063083E" w:rsidP="001803F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3083E" w:rsidRPr="00B138F3" w14:paraId="1A701F4E" w14:textId="77777777" w:rsidTr="001803F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BF4F" w14:textId="77777777" w:rsidR="0063083E" w:rsidRPr="00B138F3" w:rsidRDefault="0063083E" w:rsidP="001803F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3083E" w:rsidRPr="00B138F3" w14:paraId="3D65B70F" w14:textId="77777777" w:rsidTr="001803F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DB280"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3083E" w:rsidRPr="00B138F3" w14:paraId="0494DD4C" w14:textId="77777777" w:rsidTr="001803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C9D22"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3083E" w:rsidRPr="00B138F3" w14:paraId="6B10FFF7" w14:textId="77777777" w:rsidTr="001803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A6C13"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3083E" w:rsidRPr="00B138F3" w14:paraId="419D87B8"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886F1"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3083E" w:rsidRPr="00B138F3" w14:paraId="02666FB1"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6C7236"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3083E" w:rsidRPr="00B138F3" w14:paraId="1D466B39"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78642"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3083E" w:rsidRPr="00B138F3" w14:paraId="66E6AA24" w14:textId="77777777" w:rsidTr="001803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C1AA3"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3083E" w:rsidRPr="00B138F3" w14:paraId="1650DEA0" w14:textId="77777777" w:rsidTr="001803F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1A197F"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3083E" w:rsidRPr="00B138F3" w14:paraId="48DE9AB2" w14:textId="77777777" w:rsidTr="001803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97086"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3083E" w:rsidRPr="00B138F3" w14:paraId="4DDB1BE0" w14:textId="77777777" w:rsidTr="001803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E18C96"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3083E" w:rsidRPr="00B138F3" w14:paraId="68F05475"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941DB"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3083E" w:rsidRPr="00B138F3" w14:paraId="7C534B5A"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50DE7"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3083E" w:rsidRPr="00B138F3" w14:paraId="7487E674"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EC63D"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3083E" w:rsidRPr="00B138F3" w14:paraId="616E3CF7" w14:textId="77777777" w:rsidTr="001803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0D73F"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63083E" w:rsidRPr="00B138F3" w14:paraId="08C1B965" w14:textId="77777777" w:rsidTr="001803FB">
        <w:trPr>
          <w:trHeight w:val="424"/>
        </w:trPr>
        <w:tc>
          <w:tcPr>
            <w:tcW w:w="10980" w:type="dxa"/>
            <w:gridSpan w:val="2"/>
            <w:tcBorders>
              <w:top w:val="single" w:sz="4" w:space="0" w:color="auto"/>
              <w:left w:val="single" w:sz="4" w:space="0" w:color="auto"/>
              <w:right w:val="single" w:sz="4" w:space="0" w:color="000000"/>
            </w:tcBorders>
            <w:noWrap/>
            <w:vAlign w:val="bottom"/>
          </w:tcPr>
          <w:p w14:paraId="5D25A898"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083E" w:rsidRPr="00B138F3" w14:paraId="04D988D2" w14:textId="77777777" w:rsidTr="001803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F219EE" w14:textId="77777777" w:rsidR="0063083E" w:rsidRPr="00B138F3" w:rsidRDefault="0063083E" w:rsidP="001803F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3083E" w:rsidRPr="00B138F3" w14:paraId="67CBC362" w14:textId="77777777" w:rsidTr="001803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28D19" w14:textId="77777777" w:rsidR="0063083E" w:rsidRPr="00B138F3" w:rsidRDefault="0063083E" w:rsidP="001803F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3083E" w:rsidRPr="00B138F3" w14:paraId="5F6A08A8" w14:textId="77777777" w:rsidTr="001803FB">
        <w:trPr>
          <w:trHeight w:val="2194"/>
        </w:trPr>
        <w:tc>
          <w:tcPr>
            <w:tcW w:w="5616" w:type="dxa"/>
            <w:tcBorders>
              <w:top w:val="nil"/>
              <w:left w:val="single" w:sz="4" w:space="0" w:color="auto"/>
              <w:bottom w:val="single" w:sz="4" w:space="0" w:color="auto"/>
              <w:right w:val="single" w:sz="4" w:space="0" w:color="auto"/>
            </w:tcBorders>
            <w:noWrap/>
            <w:vAlign w:val="bottom"/>
          </w:tcPr>
          <w:p w14:paraId="0F137580" w14:textId="77777777" w:rsidR="0063083E" w:rsidRPr="00B138F3" w:rsidRDefault="0063083E" w:rsidP="001803F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88F5C61" w14:textId="77777777" w:rsidR="0063083E" w:rsidRPr="00B138F3" w:rsidRDefault="0063083E" w:rsidP="001803FB">
            <w:pPr>
              <w:widowControl w:val="0"/>
              <w:spacing w:after="160"/>
              <w:rPr>
                <w:rFonts w:ascii="GHEA Grapalat" w:hAnsi="GHEA Grapalat" w:cs="Sylfaen"/>
              </w:rPr>
            </w:pPr>
          </w:p>
          <w:p w14:paraId="2ED7EDE0" w14:textId="77777777" w:rsidR="0063083E" w:rsidRPr="00B138F3" w:rsidRDefault="0063083E" w:rsidP="001803FB">
            <w:pPr>
              <w:widowControl w:val="0"/>
              <w:spacing w:after="160"/>
              <w:jc w:val="right"/>
              <w:rPr>
                <w:rFonts w:ascii="GHEA Grapalat" w:hAnsi="GHEA Grapalat" w:cs="Tahoma"/>
              </w:rPr>
            </w:pPr>
            <w:r w:rsidRPr="00B138F3">
              <w:rPr>
                <w:rFonts w:ascii="GHEA Grapalat" w:hAnsi="GHEA Grapalat"/>
              </w:rPr>
              <w:t>/____________________/</w:t>
            </w:r>
          </w:p>
          <w:p w14:paraId="2CCD6EF0" w14:textId="77777777" w:rsidR="0063083E" w:rsidRPr="00B138F3" w:rsidRDefault="0063083E" w:rsidP="001803FB">
            <w:pPr>
              <w:widowControl w:val="0"/>
              <w:spacing w:after="160"/>
              <w:rPr>
                <w:rFonts w:ascii="GHEA Grapalat" w:hAnsi="GHEA Grapalat" w:cs="Sylfaen"/>
              </w:rPr>
            </w:pPr>
          </w:p>
          <w:p w14:paraId="6025A861" w14:textId="77777777" w:rsidR="0063083E" w:rsidRPr="00B138F3" w:rsidRDefault="0063083E" w:rsidP="001803FB">
            <w:pPr>
              <w:widowControl w:val="0"/>
              <w:spacing w:after="160"/>
              <w:jc w:val="right"/>
              <w:rPr>
                <w:rFonts w:ascii="GHEA Grapalat" w:hAnsi="GHEA Grapalat" w:cs="Sylfaen"/>
              </w:rPr>
            </w:pPr>
            <w:r w:rsidRPr="00B138F3">
              <w:rPr>
                <w:rFonts w:ascii="GHEA Grapalat" w:hAnsi="GHEA Grapalat"/>
              </w:rPr>
              <w:t>/____________________/</w:t>
            </w:r>
          </w:p>
          <w:p w14:paraId="1FB97E1D" w14:textId="77777777" w:rsidR="0063083E" w:rsidRPr="00B138F3" w:rsidRDefault="0063083E" w:rsidP="001803FB">
            <w:pPr>
              <w:widowControl w:val="0"/>
              <w:spacing w:after="160"/>
              <w:rPr>
                <w:rFonts w:ascii="GHEA Grapalat" w:hAnsi="GHEA Grapalat" w:cs="Sylfaen"/>
              </w:rPr>
            </w:pPr>
          </w:p>
          <w:p w14:paraId="2A27CF17" w14:textId="77777777" w:rsidR="0063083E" w:rsidRPr="00B138F3" w:rsidRDefault="0063083E" w:rsidP="001803F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44073CE" w14:textId="77777777" w:rsidR="0063083E" w:rsidRPr="00B138F3" w:rsidRDefault="0063083E" w:rsidP="001803F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7A7867E" w14:textId="77777777" w:rsidR="0063083E" w:rsidRPr="00B138F3" w:rsidRDefault="0063083E" w:rsidP="001803F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0DF75C1" w14:textId="77777777" w:rsidR="0063083E" w:rsidRPr="00B138F3" w:rsidRDefault="0063083E" w:rsidP="001803FB">
            <w:pPr>
              <w:widowControl w:val="0"/>
              <w:spacing w:after="160"/>
              <w:rPr>
                <w:rFonts w:ascii="GHEA Grapalat" w:hAnsi="GHEA Grapalat" w:cs="Sylfaen"/>
              </w:rPr>
            </w:pPr>
          </w:p>
          <w:p w14:paraId="17B528C2" w14:textId="77777777" w:rsidR="0063083E" w:rsidRPr="00B138F3" w:rsidRDefault="0063083E" w:rsidP="001803FB">
            <w:pPr>
              <w:widowControl w:val="0"/>
              <w:spacing w:after="160"/>
              <w:jc w:val="right"/>
              <w:rPr>
                <w:rFonts w:ascii="GHEA Grapalat" w:hAnsi="GHEA Grapalat" w:cs="Sylfaen"/>
              </w:rPr>
            </w:pPr>
            <w:r w:rsidRPr="00B138F3">
              <w:rPr>
                <w:rFonts w:ascii="GHEA Grapalat" w:hAnsi="GHEA Grapalat"/>
              </w:rPr>
              <w:t>/____________________/</w:t>
            </w:r>
          </w:p>
          <w:p w14:paraId="1BE9646F" w14:textId="77777777" w:rsidR="0063083E" w:rsidRPr="00B138F3" w:rsidRDefault="0063083E" w:rsidP="001803FB">
            <w:pPr>
              <w:widowControl w:val="0"/>
              <w:spacing w:after="160"/>
              <w:jc w:val="right"/>
              <w:rPr>
                <w:rFonts w:ascii="GHEA Grapalat" w:hAnsi="GHEA Grapalat" w:cs="Tahoma"/>
              </w:rPr>
            </w:pPr>
          </w:p>
          <w:p w14:paraId="63BEC004" w14:textId="77777777" w:rsidR="0063083E" w:rsidRPr="00B138F3" w:rsidRDefault="0063083E" w:rsidP="001803FB">
            <w:pPr>
              <w:widowControl w:val="0"/>
              <w:spacing w:after="160"/>
              <w:jc w:val="right"/>
              <w:rPr>
                <w:rFonts w:ascii="GHEA Grapalat" w:hAnsi="GHEA Grapalat" w:cs="Sylfaen"/>
              </w:rPr>
            </w:pPr>
            <w:r w:rsidRPr="00B138F3">
              <w:rPr>
                <w:rFonts w:ascii="GHEA Grapalat" w:hAnsi="GHEA Grapalat"/>
              </w:rPr>
              <w:t>/____________________/</w:t>
            </w:r>
          </w:p>
          <w:p w14:paraId="27D938CD" w14:textId="77777777" w:rsidR="0063083E" w:rsidRPr="00B138F3" w:rsidRDefault="0063083E" w:rsidP="001803FB">
            <w:pPr>
              <w:widowControl w:val="0"/>
              <w:spacing w:after="160"/>
              <w:rPr>
                <w:rFonts w:ascii="GHEA Grapalat" w:hAnsi="GHEA Grapalat" w:cs="Sylfaen"/>
              </w:rPr>
            </w:pPr>
          </w:p>
          <w:p w14:paraId="5364DC73" w14:textId="77777777" w:rsidR="0063083E" w:rsidRPr="00B138F3" w:rsidRDefault="0063083E" w:rsidP="001803F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3083E" w:rsidRPr="00B138F3" w14:paraId="72259F95" w14:textId="77777777" w:rsidTr="001803FB">
        <w:trPr>
          <w:trHeight w:val="2194"/>
        </w:trPr>
        <w:tc>
          <w:tcPr>
            <w:tcW w:w="5616" w:type="dxa"/>
            <w:tcBorders>
              <w:top w:val="single" w:sz="4" w:space="0" w:color="auto"/>
              <w:left w:val="single" w:sz="4" w:space="0" w:color="auto"/>
              <w:right w:val="single" w:sz="4" w:space="0" w:color="auto"/>
            </w:tcBorders>
            <w:noWrap/>
            <w:vAlign w:val="bottom"/>
          </w:tcPr>
          <w:p w14:paraId="01DB0FEB" w14:textId="77777777" w:rsidR="0063083E" w:rsidRPr="00B138F3" w:rsidRDefault="0063083E" w:rsidP="001803F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BFE59A7" w14:textId="77777777" w:rsidR="0063083E" w:rsidRPr="00B138F3" w:rsidRDefault="0063083E" w:rsidP="001803FB">
            <w:pPr>
              <w:widowControl w:val="0"/>
              <w:spacing w:after="160"/>
              <w:rPr>
                <w:rFonts w:ascii="GHEA Grapalat" w:hAnsi="GHEA Grapalat"/>
              </w:rPr>
            </w:pPr>
          </w:p>
          <w:p w14:paraId="77C226BF" w14:textId="77777777" w:rsidR="0063083E" w:rsidRPr="00B138F3" w:rsidRDefault="0063083E" w:rsidP="001803FB">
            <w:pPr>
              <w:widowControl w:val="0"/>
              <w:jc w:val="right"/>
              <w:rPr>
                <w:rFonts w:ascii="GHEA Grapalat" w:hAnsi="GHEA Grapalat" w:cs="Tahoma"/>
              </w:rPr>
            </w:pPr>
            <w:r w:rsidRPr="00B138F3">
              <w:rPr>
                <w:rFonts w:ascii="GHEA Grapalat" w:hAnsi="GHEA Grapalat"/>
              </w:rPr>
              <w:t>/____________________/</w:t>
            </w:r>
          </w:p>
          <w:p w14:paraId="6E555E60" w14:textId="77777777" w:rsidR="0063083E" w:rsidRPr="00B138F3" w:rsidRDefault="0063083E" w:rsidP="001803F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C1285C7" w14:textId="77777777" w:rsidR="0063083E" w:rsidRPr="00B138F3" w:rsidRDefault="0063083E" w:rsidP="001803FB">
            <w:pPr>
              <w:widowControl w:val="0"/>
              <w:spacing w:after="160"/>
              <w:rPr>
                <w:rFonts w:ascii="GHEA Grapalat" w:hAnsi="GHEA Grapalat" w:cs="Tahoma"/>
              </w:rPr>
            </w:pPr>
          </w:p>
          <w:p w14:paraId="4DA31BB4" w14:textId="77777777" w:rsidR="0063083E" w:rsidRPr="00B138F3" w:rsidRDefault="0063083E" w:rsidP="001803F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56A9E43" w14:textId="77777777" w:rsidR="0063083E" w:rsidRPr="00B138F3" w:rsidRDefault="0063083E" w:rsidP="001803F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64629F5" w14:textId="77777777" w:rsidR="0063083E" w:rsidRPr="00B138F3" w:rsidRDefault="0063083E" w:rsidP="001803FB">
            <w:pPr>
              <w:widowControl w:val="0"/>
              <w:spacing w:after="160"/>
              <w:rPr>
                <w:rFonts w:ascii="GHEA Grapalat" w:hAnsi="GHEA Grapalat" w:cs="Tahoma"/>
              </w:rPr>
            </w:pPr>
          </w:p>
          <w:p w14:paraId="2CC48FFF" w14:textId="77777777" w:rsidR="0063083E" w:rsidRPr="00B138F3" w:rsidRDefault="0063083E" w:rsidP="001803FB">
            <w:pPr>
              <w:widowControl w:val="0"/>
              <w:jc w:val="right"/>
              <w:rPr>
                <w:rFonts w:ascii="GHEA Grapalat" w:hAnsi="GHEA Grapalat" w:cs="Tahoma"/>
              </w:rPr>
            </w:pPr>
            <w:r w:rsidRPr="00B138F3">
              <w:rPr>
                <w:rFonts w:ascii="GHEA Grapalat" w:hAnsi="GHEA Grapalat"/>
              </w:rPr>
              <w:t>/____________________/</w:t>
            </w:r>
          </w:p>
          <w:p w14:paraId="0BD4E402" w14:textId="77777777" w:rsidR="0063083E" w:rsidRPr="00B138F3" w:rsidRDefault="0063083E" w:rsidP="001803F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13BE750" w14:textId="77777777" w:rsidR="0063083E" w:rsidRPr="00B138F3" w:rsidRDefault="0063083E" w:rsidP="001803FB">
            <w:pPr>
              <w:widowControl w:val="0"/>
              <w:spacing w:after="160"/>
              <w:rPr>
                <w:rFonts w:ascii="GHEA Grapalat" w:hAnsi="GHEA Grapalat" w:cs="Arial"/>
              </w:rPr>
            </w:pPr>
          </w:p>
        </w:tc>
      </w:tr>
      <w:tr w:rsidR="0063083E" w:rsidRPr="00B138F3" w14:paraId="13D83F2B" w14:textId="77777777" w:rsidTr="001803FB">
        <w:trPr>
          <w:trHeight w:val="2194"/>
        </w:trPr>
        <w:tc>
          <w:tcPr>
            <w:tcW w:w="5616" w:type="dxa"/>
            <w:tcBorders>
              <w:top w:val="nil"/>
              <w:left w:val="single" w:sz="4" w:space="0" w:color="auto"/>
              <w:bottom w:val="single" w:sz="4" w:space="0" w:color="auto"/>
              <w:right w:val="single" w:sz="4" w:space="0" w:color="auto"/>
            </w:tcBorders>
            <w:noWrap/>
            <w:vAlign w:val="bottom"/>
          </w:tcPr>
          <w:p w14:paraId="286807D3" w14:textId="77777777" w:rsidR="0063083E" w:rsidRPr="00B138F3" w:rsidRDefault="0063083E" w:rsidP="001803F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A00EFDC" w14:textId="77777777" w:rsidR="0063083E" w:rsidRPr="00B138F3" w:rsidRDefault="0063083E" w:rsidP="001803FB">
            <w:pPr>
              <w:widowControl w:val="0"/>
              <w:spacing w:after="160"/>
              <w:rPr>
                <w:rFonts w:ascii="GHEA Grapalat" w:hAnsi="GHEA Grapalat" w:cs="Sylfaen"/>
              </w:rPr>
            </w:pPr>
          </w:p>
          <w:p w14:paraId="50FEAC54" w14:textId="77777777" w:rsidR="0063083E" w:rsidRPr="00B138F3" w:rsidRDefault="0063083E" w:rsidP="001803F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525F173" w14:textId="77777777" w:rsidR="0063083E" w:rsidRPr="00B138F3" w:rsidRDefault="0063083E" w:rsidP="001803F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BACA7F0" w14:textId="77777777" w:rsidR="0063083E" w:rsidRPr="00B138F3" w:rsidRDefault="0063083E" w:rsidP="001803FB">
            <w:pPr>
              <w:widowControl w:val="0"/>
              <w:spacing w:after="160"/>
              <w:rPr>
                <w:rFonts w:ascii="GHEA Grapalat" w:hAnsi="GHEA Grapalat"/>
              </w:rPr>
            </w:pPr>
          </w:p>
          <w:p w14:paraId="19B36FE4" w14:textId="77777777" w:rsidR="0063083E" w:rsidRPr="00B138F3" w:rsidRDefault="0063083E" w:rsidP="001803F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9FC1715" w14:textId="77777777" w:rsidR="0063083E" w:rsidRPr="00B138F3" w:rsidRDefault="0063083E" w:rsidP="0063083E">
      <w:pPr>
        <w:widowControl w:val="0"/>
        <w:spacing w:after="160"/>
        <w:jc w:val="center"/>
        <w:rPr>
          <w:rFonts w:ascii="GHEA Grapalat" w:hAnsi="GHEA Grapalat" w:cs="Sylfaen"/>
        </w:rPr>
      </w:pPr>
    </w:p>
    <w:p w14:paraId="070E5EE4" w14:textId="77777777" w:rsidR="0063083E" w:rsidRPr="00B138F3" w:rsidRDefault="0063083E" w:rsidP="0063083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D5B17A3" w14:textId="77777777" w:rsidR="0063083E" w:rsidRPr="00B138F3" w:rsidRDefault="0063083E" w:rsidP="0063083E">
      <w:pPr>
        <w:rPr>
          <w:rFonts w:ascii="GHEA Grapalat" w:hAnsi="GHEA Grapalat" w:cs="Sylfaen"/>
        </w:rPr>
      </w:pPr>
      <w:r w:rsidRPr="00B138F3">
        <w:rPr>
          <w:rFonts w:ascii="GHEA Grapalat" w:hAnsi="GHEA Grapalat" w:cs="Sylfaen"/>
        </w:rPr>
        <w:br w:type="page"/>
      </w:r>
    </w:p>
    <w:p w14:paraId="3AA694A4" w14:textId="77777777" w:rsidR="0063083E" w:rsidRPr="00B138F3" w:rsidRDefault="0063083E" w:rsidP="0063083E">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083E" w:rsidRPr="00B138F3" w14:paraId="49C956CF" w14:textId="77777777" w:rsidTr="001803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13BE9"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B84156F"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5374195"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3DBA728"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CA85B96"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1CE49DC"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1F43185"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01CA8C9"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6842653"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BF0901"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3083E" w:rsidRPr="00B138F3" w14:paraId="48C56E9F" w14:textId="77777777" w:rsidTr="001803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142F2C"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D627B02"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15D545"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EA36DDE"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BAA129" w14:textId="77777777" w:rsidR="0063083E" w:rsidRPr="00B138F3" w:rsidRDefault="0063083E" w:rsidP="001803F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3083E" w:rsidRPr="00B138F3" w14:paraId="312182A7"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31A399"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5E1C9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CB2C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3BD9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EDD56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3083E" w:rsidRPr="00B138F3" w14:paraId="140756F8"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E0227"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1C588ED" w14:textId="77777777" w:rsidR="0063083E" w:rsidRPr="00B138F3" w:rsidRDefault="0063083E" w:rsidP="001803F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222E88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05E1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673FC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3083E" w:rsidRPr="00B138F3" w14:paraId="46D595A2"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0241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2964156" w14:textId="77777777" w:rsidR="0063083E" w:rsidRPr="00B138F3" w:rsidRDefault="0063083E" w:rsidP="001803F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9555356"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6AF4F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438E34" w14:textId="77777777" w:rsidR="0063083E" w:rsidRPr="00B138F3" w:rsidRDefault="0063083E" w:rsidP="001803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5B333C4"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3083E" w:rsidRPr="00B138F3" w14:paraId="7A2CA13C"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DA40D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1F75664" w14:textId="77777777" w:rsidR="0063083E" w:rsidRPr="00B138F3" w:rsidRDefault="0063083E" w:rsidP="001803F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8BA410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E59F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AEA5E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91EB5A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0022F459"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2708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31312D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DC7170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CC301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95E4252"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365AA0D5"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04A26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4D7C38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4750669"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83A0F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C4089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78B4EC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17C0437C"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8D23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20447D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945CD9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DE232"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0B49B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616E79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3083E" w:rsidRPr="00B138F3" w14:paraId="1D44DF65"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9B08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31262BF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72A044"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B273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9D6DD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D8C5FD2"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10801152"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AF2F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86EBC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911192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FF96F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4E2285"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F8F1E0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47D3A0C6"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5264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83AEB3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75F040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2B942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E095A7"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7DA2BE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3083E" w:rsidRPr="00B138F3" w14:paraId="6C1125AD"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BB3E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DC28FC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C1352E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5F96C5"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27E846"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067DB4"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5856A2C1"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F3C0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70EE52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7B1396"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B67B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B5B11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6001846B"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AEAE3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E5D4CB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C55DEA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4C81E4"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1FE90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A3AE21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026A53C4"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41EFD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D99CA77"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FF91125"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39115"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B1A7E7"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882F127"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3083E" w:rsidRPr="00B138F3" w14:paraId="4237C271"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C3D9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A73132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BB2E5C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70ED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712374"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169C859"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3083E" w:rsidRPr="00B138F3" w14:paraId="779187F3"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B472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755CF2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1F7F9B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34657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2604C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3083E" w:rsidRPr="00B138F3" w14:paraId="69DE293B"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970B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5C04C9B5"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EBB005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07FBE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8582DB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3083E" w:rsidRPr="00B138F3" w14:paraId="69F1BE79"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E0AA5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7F42A7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D0D1289"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CD15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469EB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24486B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3083E" w:rsidRPr="00B138F3" w14:paraId="4D5090D0"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2289" w14:textId="77777777" w:rsidR="0063083E" w:rsidRPr="00B138F3" w:rsidDel="0010680B"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AAE84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09D545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96D23" w14:textId="77777777" w:rsidR="0063083E" w:rsidRPr="00B138F3" w:rsidRDefault="0063083E" w:rsidP="001803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A9CC842" w14:textId="77777777" w:rsidR="0063083E" w:rsidRPr="00B138F3" w:rsidRDefault="0063083E" w:rsidP="001803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BBB5F1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E3B203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3083E" w:rsidRPr="00B138F3" w14:paraId="41302602"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D04E6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05DCE1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9B92DE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233BC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83B79"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0CE5B1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8840F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3083E" w:rsidRPr="00B138F3" w14:paraId="482DA332"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EE71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563C7A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FEE2B8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9A5C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28954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FF4DA6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F6A9D9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3083E" w:rsidRPr="00B138F3" w14:paraId="280051A6"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A851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6F317C1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872F817"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473E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0048A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AF0FF2B" w14:textId="77777777" w:rsidR="0063083E" w:rsidRPr="00B138F3" w:rsidRDefault="0063083E" w:rsidP="001803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A7A0B2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70AE50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3083E" w:rsidRPr="00B138F3" w14:paraId="14A6BE61"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9119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33AD5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8E796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4ACED"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3FADCA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9EF1934"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3083E" w:rsidRPr="00B138F3" w14:paraId="351E02A5"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24496"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26E14E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42560D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0563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F96F54"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830A515"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D39FFF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3083E" w:rsidRPr="00B138F3" w14:paraId="786A2A0B"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585246"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6593B91"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84F1859"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5CCA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69C11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2858C" w14:textId="77777777" w:rsidR="0063083E" w:rsidRPr="00B138F3" w:rsidRDefault="0063083E" w:rsidP="001803FB">
            <w:pPr>
              <w:widowControl w:val="0"/>
              <w:spacing w:after="120"/>
              <w:jc w:val="center"/>
              <w:rPr>
                <w:rFonts w:ascii="GHEA Grapalat" w:hAnsi="GHEA Grapalat"/>
                <w:sz w:val="18"/>
                <w:szCs w:val="18"/>
              </w:rPr>
            </w:pPr>
          </w:p>
        </w:tc>
      </w:tr>
      <w:tr w:rsidR="0063083E" w:rsidRPr="00B138F3" w14:paraId="0254AFA2"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DBCE3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824B13"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86FBD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8E63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25784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984AFAF" w14:textId="77777777" w:rsidR="0063083E" w:rsidRPr="00B138F3" w:rsidRDefault="0063083E" w:rsidP="001803FB">
            <w:pPr>
              <w:widowControl w:val="0"/>
              <w:spacing w:after="120"/>
              <w:jc w:val="center"/>
              <w:rPr>
                <w:rFonts w:ascii="GHEA Grapalat" w:hAnsi="GHEA Grapalat"/>
                <w:sz w:val="18"/>
                <w:szCs w:val="18"/>
              </w:rPr>
            </w:pPr>
          </w:p>
        </w:tc>
      </w:tr>
      <w:tr w:rsidR="0063083E" w:rsidRPr="00B138F3" w14:paraId="0A962CEE"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29247"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01258A7"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ADFEB9B"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E67E9"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C51DE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817F81C" w14:textId="77777777" w:rsidR="0063083E" w:rsidRPr="00B138F3" w:rsidRDefault="0063083E" w:rsidP="001803FB">
            <w:pPr>
              <w:widowControl w:val="0"/>
              <w:spacing w:after="120"/>
              <w:jc w:val="center"/>
              <w:rPr>
                <w:rFonts w:ascii="GHEA Grapalat" w:hAnsi="GHEA Grapalat"/>
                <w:sz w:val="18"/>
                <w:szCs w:val="18"/>
              </w:rPr>
            </w:pPr>
          </w:p>
        </w:tc>
      </w:tr>
      <w:tr w:rsidR="0063083E" w:rsidRPr="00B138F3" w14:paraId="6E277080"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6695F"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E45433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2308FC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09071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6099A6"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F34EEC" w14:textId="77777777" w:rsidR="0063083E" w:rsidRPr="00B138F3" w:rsidRDefault="0063083E" w:rsidP="001803FB">
            <w:pPr>
              <w:widowControl w:val="0"/>
              <w:spacing w:after="120"/>
              <w:jc w:val="center"/>
              <w:rPr>
                <w:rFonts w:ascii="GHEA Grapalat" w:hAnsi="GHEA Grapalat"/>
                <w:sz w:val="18"/>
                <w:szCs w:val="18"/>
              </w:rPr>
            </w:pPr>
          </w:p>
        </w:tc>
      </w:tr>
      <w:tr w:rsidR="0063083E" w:rsidRPr="00B138F3" w14:paraId="4A4667DA"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3C44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35CD5C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2A10A"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68E3B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F57ABE"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727D87" w14:textId="77777777" w:rsidR="0063083E" w:rsidRPr="00B138F3" w:rsidRDefault="0063083E" w:rsidP="001803FB">
            <w:pPr>
              <w:widowControl w:val="0"/>
              <w:spacing w:after="120"/>
              <w:jc w:val="center"/>
              <w:rPr>
                <w:rFonts w:ascii="GHEA Grapalat" w:hAnsi="GHEA Grapalat"/>
                <w:sz w:val="18"/>
                <w:szCs w:val="18"/>
              </w:rPr>
            </w:pPr>
          </w:p>
        </w:tc>
      </w:tr>
      <w:tr w:rsidR="0063083E" w:rsidRPr="00B138F3" w14:paraId="0FD71172" w14:textId="77777777" w:rsidTr="001803F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0AFECC"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62DDA176"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882566"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0FABB8"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3BA0D0" w14:textId="77777777" w:rsidR="0063083E" w:rsidRPr="00B138F3" w:rsidRDefault="0063083E" w:rsidP="001803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9525C6" w14:textId="77777777" w:rsidR="0063083E" w:rsidRPr="00B138F3" w:rsidRDefault="0063083E" w:rsidP="001803FB">
            <w:pPr>
              <w:widowControl w:val="0"/>
              <w:spacing w:after="120"/>
              <w:jc w:val="center"/>
              <w:rPr>
                <w:rFonts w:ascii="GHEA Grapalat" w:hAnsi="GHEA Grapalat"/>
                <w:sz w:val="18"/>
                <w:szCs w:val="18"/>
              </w:rPr>
            </w:pPr>
          </w:p>
        </w:tc>
      </w:tr>
    </w:tbl>
    <w:p w14:paraId="48C50733" w14:textId="77777777" w:rsidR="0063083E" w:rsidRPr="00B138F3" w:rsidRDefault="0063083E" w:rsidP="0063083E">
      <w:pPr>
        <w:widowControl w:val="0"/>
        <w:spacing w:after="160"/>
        <w:ind w:left="567" w:right="565"/>
        <w:jc w:val="center"/>
        <w:rPr>
          <w:rFonts w:ascii="GHEA Grapalat" w:hAnsi="GHEA Grapalat"/>
          <w:b/>
        </w:rPr>
      </w:pPr>
    </w:p>
    <w:p w14:paraId="4085E588" w14:textId="77777777" w:rsidR="0063083E" w:rsidRDefault="0063083E" w:rsidP="003C69D1">
      <w:pPr>
        <w:pStyle w:val="BodyTextIndent3"/>
        <w:widowControl w:val="0"/>
        <w:spacing w:line="240" w:lineRule="auto"/>
        <w:jc w:val="right"/>
        <w:rPr>
          <w:rFonts w:ascii="GHEA Grapalat" w:hAnsi="GHEA Grapalat"/>
          <w:b/>
          <w:sz w:val="24"/>
          <w:szCs w:val="24"/>
        </w:rPr>
      </w:pPr>
    </w:p>
    <w:p w14:paraId="44B1CC53" w14:textId="77777777" w:rsidR="0063083E" w:rsidRDefault="0063083E" w:rsidP="003C69D1">
      <w:pPr>
        <w:pStyle w:val="BodyTextIndent3"/>
        <w:widowControl w:val="0"/>
        <w:spacing w:line="240" w:lineRule="auto"/>
        <w:jc w:val="right"/>
        <w:rPr>
          <w:rFonts w:ascii="GHEA Grapalat" w:hAnsi="GHEA Grapalat"/>
          <w:b/>
          <w:sz w:val="24"/>
          <w:szCs w:val="24"/>
        </w:rPr>
      </w:pPr>
    </w:p>
    <w:p w14:paraId="1A879D4B" w14:textId="77777777" w:rsidR="0063083E" w:rsidRDefault="0063083E" w:rsidP="003C69D1">
      <w:pPr>
        <w:pStyle w:val="BodyTextIndent3"/>
        <w:widowControl w:val="0"/>
        <w:spacing w:line="240" w:lineRule="auto"/>
        <w:jc w:val="right"/>
        <w:rPr>
          <w:rFonts w:ascii="GHEA Grapalat" w:hAnsi="GHEA Grapalat"/>
          <w:b/>
          <w:sz w:val="24"/>
          <w:szCs w:val="24"/>
        </w:rPr>
      </w:pPr>
    </w:p>
    <w:p w14:paraId="1A3C5915" w14:textId="77777777" w:rsidR="0063083E" w:rsidRDefault="0063083E" w:rsidP="003C69D1">
      <w:pPr>
        <w:pStyle w:val="BodyTextIndent3"/>
        <w:widowControl w:val="0"/>
        <w:spacing w:line="240" w:lineRule="auto"/>
        <w:jc w:val="right"/>
        <w:rPr>
          <w:rFonts w:ascii="GHEA Grapalat" w:hAnsi="GHEA Grapalat"/>
          <w:b/>
          <w:sz w:val="24"/>
          <w:szCs w:val="24"/>
        </w:rPr>
      </w:pPr>
    </w:p>
    <w:p w14:paraId="05ADD46E" w14:textId="77777777" w:rsidR="0063083E" w:rsidRDefault="0063083E" w:rsidP="003C69D1">
      <w:pPr>
        <w:pStyle w:val="BodyTextIndent3"/>
        <w:widowControl w:val="0"/>
        <w:spacing w:line="240" w:lineRule="auto"/>
        <w:jc w:val="right"/>
        <w:rPr>
          <w:rFonts w:ascii="GHEA Grapalat" w:hAnsi="GHEA Grapalat"/>
          <w:b/>
          <w:sz w:val="24"/>
          <w:szCs w:val="24"/>
        </w:rPr>
      </w:pPr>
    </w:p>
    <w:p w14:paraId="3FFEE961" w14:textId="77777777" w:rsidR="0063083E" w:rsidRDefault="0063083E" w:rsidP="003C69D1">
      <w:pPr>
        <w:pStyle w:val="BodyTextIndent3"/>
        <w:widowControl w:val="0"/>
        <w:spacing w:line="240" w:lineRule="auto"/>
        <w:jc w:val="right"/>
        <w:rPr>
          <w:rFonts w:ascii="GHEA Grapalat" w:hAnsi="GHEA Grapalat"/>
          <w:b/>
          <w:sz w:val="24"/>
          <w:szCs w:val="24"/>
        </w:rPr>
      </w:pPr>
    </w:p>
    <w:p w14:paraId="4AD95037" w14:textId="77777777" w:rsidR="0063083E" w:rsidRDefault="0063083E" w:rsidP="003C69D1">
      <w:pPr>
        <w:pStyle w:val="BodyTextIndent3"/>
        <w:widowControl w:val="0"/>
        <w:spacing w:line="240" w:lineRule="auto"/>
        <w:jc w:val="right"/>
        <w:rPr>
          <w:rFonts w:ascii="GHEA Grapalat" w:hAnsi="GHEA Grapalat"/>
          <w:b/>
          <w:sz w:val="24"/>
          <w:szCs w:val="24"/>
        </w:rPr>
      </w:pPr>
    </w:p>
    <w:p w14:paraId="79CC9F7D" w14:textId="77777777" w:rsidR="0063083E" w:rsidRDefault="0063083E" w:rsidP="003C69D1">
      <w:pPr>
        <w:pStyle w:val="BodyTextIndent3"/>
        <w:widowControl w:val="0"/>
        <w:spacing w:line="240" w:lineRule="auto"/>
        <w:jc w:val="right"/>
        <w:rPr>
          <w:rFonts w:ascii="GHEA Grapalat" w:hAnsi="GHEA Grapalat"/>
          <w:b/>
          <w:sz w:val="24"/>
          <w:szCs w:val="24"/>
        </w:rPr>
      </w:pPr>
    </w:p>
    <w:p w14:paraId="005F1471" w14:textId="77777777" w:rsidR="0063083E" w:rsidRDefault="0063083E" w:rsidP="003C69D1">
      <w:pPr>
        <w:pStyle w:val="BodyTextIndent3"/>
        <w:widowControl w:val="0"/>
        <w:spacing w:line="240" w:lineRule="auto"/>
        <w:jc w:val="right"/>
        <w:rPr>
          <w:rFonts w:ascii="GHEA Grapalat" w:hAnsi="GHEA Grapalat"/>
          <w:b/>
          <w:sz w:val="24"/>
          <w:szCs w:val="24"/>
        </w:rPr>
      </w:pPr>
    </w:p>
    <w:p w14:paraId="40EBD6C8" w14:textId="77777777" w:rsidR="0063083E" w:rsidRDefault="0063083E" w:rsidP="003C69D1">
      <w:pPr>
        <w:pStyle w:val="BodyTextIndent3"/>
        <w:widowControl w:val="0"/>
        <w:spacing w:line="240" w:lineRule="auto"/>
        <w:jc w:val="right"/>
        <w:rPr>
          <w:rFonts w:ascii="GHEA Grapalat" w:hAnsi="GHEA Grapalat"/>
          <w:b/>
          <w:sz w:val="24"/>
          <w:szCs w:val="24"/>
        </w:rPr>
      </w:pPr>
    </w:p>
    <w:p w14:paraId="13231F69" w14:textId="77777777" w:rsidR="0063083E" w:rsidRDefault="0063083E" w:rsidP="003C69D1">
      <w:pPr>
        <w:pStyle w:val="BodyTextIndent3"/>
        <w:widowControl w:val="0"/>
        <w:spacing w:line="240" w:lineRule="auto"/>
        <w:jc w:val="right"/>
        <w:rPr>
          <w:rFonts w:ascii="GHEA Grapalat" w:hAnsi="GHEA Grapalat"/>
          <w:b/>
          <w:sz w:val="24"/>
          <w:szCs w:val="24"/>
        </w:rPr>
      </w:pPr>
    </w:p>
    <w:p w14:paraId="41FEF438" w14:textId="77777777" w:rsidR="0063083E" w:rsidRDefault="0063083E" w:rsidP="003C69D1">
      <w:pPr>
        <w:pStyle w:val="BodyTextIndent3"/>
        <w:widowControl w:val="0"/>
        <w:spacing w:line="240" w:lineRule="auto"/>
        <w:jc w:val="right"/>
        <w:rPr>
          <w:rFonts w:ascii="GHEA Grapalat" w:hAnsi="GHEA Grapalat"/>
          <w:b/>
          <w:sz w:val="24"/>
          <w:szCs w:val="24"/>
        </w:rPr>
      </w:pPr>
    </w:p>
    <w:p w14:paraId="301A5934" w14:textId="77777777" w:rsidR="0063083E" w:rsidRDefault="0063083E" w:rsidP="003C69D1">
      <w:pPr>
        <w:pStyle w:val="BodyTextIndent3"/>
        <w:widowControl w:val="0"/>
        <w:spacing w:line="240" w:lineRule="auto"/>
        <w:jc w:val="right"/>
        <w:rPr>
          <w:rFonts w:ascii="GHEA Grapalat" w:hAnsi="GHEA Grapalat"/>
          <w:b/>
          <w:sz w:val="24"/>
          <w:szCs w:val="24"/>
        </w:rPr>
      </w:pPr>
    </w:p>
    <w:p w14:paraId="21934A8A" w14:textId="77777777" w:rsidR="0063083E" w:rsidRDefault="0063083E" w:rsidP="003C69D1">
      <w:pPr>
        <w:pStyle w:val="BodyTextIndent3"/>
        <w:widowControl w:val="0"/>
        <w:spacing w:line="240" w:lineRule="auto"/>
        <w:jc w:val="right"/>
        <w:rPr>
          <w:rFonts w:ascii="GHEA Grapalat" w:hAnsi="GHEA Grapalat"/>
          <w:b/>
          <w:sz w:val="24"/>
          <w:szCs w:val="24"/>
        </w:rPr>
      </w:pPr>
    </w:p>
    <w:p w14:paraId="3C83F73D" w14:textId="77777777" w:rsidR="0063083E" w:rsidRDefault="0063083E" w:rsidP="003C69D1">
      <w:pPr>
        <w:pStyle w:val="BodyTextIndent3"/>
        <w:widowControl w:val="0"/>
        <w:spacing w:line="240" w:lineRule="auto"/>
        <w:jc w:val="right"/>
        <w:rPr>
          <w:rFonts w:ascii="GHEA Grapalat" w:hAnsi="GHEA Grapalat"/>
          <w:b/>
          <w:sz w:val="24"/>
          <w:szCs w:val="24"/>
        </w:rPr>
      </w:pPr>
    </w:p>
    <w:p w14:paraId="6F6B4A08" w14:textId="77777777" w:rsidR="0063083E" w:rsidRDefault="0063083E" w:rsidP="003C69D1">
      <w:pPr>
        <w:pStyle w:val="BodyTextIndent3"/>
        <w:widowControl w:val="0"/>
        <w:spacing w:line="240" w:lineRule="auto"/>
        <w:jc w:val="right"/>
        <w:rPr>
          <w:rFonts w:ascii="GHEA Grapalat" w:hAnsi="GHEA Grapalat"/>
          <w:b/>
          <w:sz w:val="24"/>
          <w:szCs w:val="24"/>
        </w:rPr>
      </w:pPr>
    </w:p>
    <w:p w14:paraId="7068B367" w14:textId="77777777" w:rsidR="0063083E" w:rsidRDefault="0063083E" w:rsidP="003C69D1">
      <w:pPr>
        <w:pStyle w:val="BodyTextIndent3"/>
        <w:widowControl w:val="0"/>
        <w:spacing w:line="240" w:lineRule="auto"/>
        <w:jc w:val="right"/>
        <w:rPr>
          <w:rFonts w:ascii="GHEA Grapalat" w:hAnsi="GHEA Grapalat"/>
          <w:b/>
          <w:sz w:val="24"/>
          <w:szCs w:val="24"/>
        </w:rPr>
      </w:pPr>
    </w:p>
    <w:p w14:paraId="43B6EF68" w14:textId="77777777" w:rsidR="0063083E" w:rsidRDefault="0063083E" w:rsidP="003C69D1">
      <w:pPr>
        <w:pStyle w:val="BodyTextIndent3"/>
        <w:widowControl w:val="0"/>
        <w:spacing w:line="240" w:lineRule="auto"/>
        <w:jc w:val="right"/>
        <w:rPr>
          <w:rFonts w:ascii="GHEA Grapalat" w:hAnsi="GHEA Grapalat"/>
          <w:b/>
          <w:sz w:val="24"/>
          <w:szCs w:val="24"/>
        </w:rPr>
      </w:pPr>
    </w:p>
    <w:p w14:paraId="3649E7F8" w14:textId="77777777" w:rsidR="0063083E" w:rsidRDefault="0063083E" w:rsidP="003C69D1">
      <w:pPr>
        <w:pStyle w:val="BodyTextIndent3"/>
        <w:widowControl w:val="0"/>
        <w:spacing w:line="240" w:lineRule="auto"/>
        <w:jc w:val="right"/>
        <w:rPr>
          <w:rFonts w:ascii="GHEA Grapalat" w:hAnsi="GHEA Grapalat"/>
          <w:b/>
          <w:sz w:val="24"/>
          <w:szCs w:val="24"/>
        </w:rPr>
      </w:pPr>
    </w:p>
    <w:p w14:paraId="71D21352" w14:textId="77777777" w:rsidR="0063083E" w:rsidRDefault="0063083E" w:rsidP="003C69D1">
      <w:pPr>
        <w:pStyle w:val="BodyTextIndent3"/>
        <w:widowControl w:val="0"/>
        <w:spacing w:line="240" w:lineRule="auto"/>
        <w:jc w:val="right"/>
        <w:rPr>
          <w:rFonts w:ascii="GHEA Grapalat" w:hAnsi="GHEA Grapalat"/>
          <w:b/>
          <w:sz w:val="24"/>
          <w:szCs w:val="24"/>
        </w:rPr>
      </w:pPr>
    </w:p>
    <w:p w14:paraId="556A2674" w14:textId="77777777" w:rsidR="0063083E" w:rsidRDefault="0063083E" w:rsidP="003C69D1">
      <w:pPr>
        <w:pStyle w:val="BodyTextIndent3"/>
        <w:widowControl w:val="0"/>
        <w:spacing w:line="240" w:lineRule="auto"/>
        <w:jc w:val="right"/>
        <w:rPr>
          <w:rFonts w:ascii="GHEA Grapalat" w:hAnsi="GHEA Grapalat"/>
          <w:b/>
          <w:sz w:val="24"/>
          <w:szCs w:val="24"/>
        </w:rPr>
      </w:pPr>
    </w:p>
    <w:p w14:paraId="3B278A6A" w14:textId="77777777" w:rsidR="0063083E" w:rsidRDefault="0063083E" w:rsidP="003C69D1">
      <w:pPr>
        <w:pStyle w:val="BodyTextIndent3"/>
        <w:widowControl w:val="0"/>
        <w:spacing w:line="240" w:lineRule="auto"/>
        <w:jc w:val="right"/>
        <w:rPr>
          <w:rFonts w:ascii="GHEA Grapalat" w:hAnsi="GHEA Grapalat"/>
          <w:b/>
          <w:sz w:val="24"/>
          <w:szCs w:val="24"/>
        </w:rPr>
      </w:pPr>
    </w:p>
    <w:p w14:paraId="5237644E" w14:textId="77777777" w:rsidR="0063083E" w:rsidRDefault="0063083E" w:rsidP="003C69D1">
      <w:pPr>
        <w:pStyle w:val="BodyTextIndent3"/>
        <w:widowControl w:val="0"/>
        <w:spacing w:line="240" w:lineRule="auto"/>
        <w:jc w:val="right"/>
        <w:rPr>
          <w:rFonts w:ascii="GHEA Grapalat" w:hAnsi="GHEA Grapalat"/>
          <w:b/>
          <w:sz w:val="24"/>
          <w:szCs w:val="24"/>
        </w:rPr>
      </w:pPr>
    </w:p>
    <w:p w14:paraId="6922D68B" w14:textId="76F5E3F7"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5"/>
        <w:t>26</w:t>
      </w:r>
    </w:p>
    <w:p w14:paraId="788D9252" w14:textId="69439FB6"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1803FB">
        <w:rPr>
          <w:rFonts w:ascii="GHEA Grapalat" w:hAnsi="GHEA Grapalat"/>
          <w:b/>
          <w:sz w:val="24"/>
          <w:szCs w:val="24"/>
        </w:rPr>
        <w:t>EQ-BMAShDzB-24/43</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3C69D1">
      <w:pPr>
        <w:widowControl w:val="0"/>
        <w:tabs>
          <w:tab w:val="left" w:pos="2268"/>
        </w:tabs>
        <w:ind w:firstLine="567"/>
        <w:jc w:val="right"/>
        <w:rPr>
          <w:rFonts w:ascii="GHEA Grapalat" w:hAnsi="GHEA Grapalat"/>
        </w:rPr>
      </w:pPr>
    </w:p>
    <w:p w14:paraId="4D77D10A" w14:textId="4F201F61" w:rsidR="00BB28C8" w:rsidRPr="000A3450" w:rsidRDefault="00BB28C8" w:rsidP="003C69D1">
      <w:pPr>
        <w:widowControl w:val="0"/>
        <w:ind w:firstLine="567"/>
        <w:jc w:val="center"/>
        <w:rPr>
          <w:rFonts w:ascii="GHEA Grapalat" w:hAnsi="GHEA Grapalat"/>
          <w:b/>
        </w:rPr>
      </w:pPr>
      <w:r w:rsidRPr="009F3DC7">
        <w:rPr>
          <w:rFonts w:ascii="GHEA Grapalat" w:hAnsi="GHEA Grapalat"/>
          <w:b/>
        </w:rPr>
        <w:t xml:space="preserve">ДОГОВОР ЗАКУПКИ НА ВЫПОЛНЕНИЕ ПОДРЯДНЫХ РАБОТ </w:t>
      </w:r>
    </w:p>
    <w:p w14:paraId="089B3FF5" w14:textId="77777777" w:rsidR="00BB28C8" w:rsidRPr="000A3450" w:rsidRDefault="00BB28C8" w:rsidP="003C69D1">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C69D1">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C69D1">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3C69D1">
      <w:pPr>
        <w:widowControl w:val="0"/>
        <w:ind w:firstLine="567"/>
        <w:jc w:val="both"/>
        <w:rPr>
          <w:rFonts w:ascii="GHEA Grapalat" w:hAnsi="GHEA Grapalat"/>
        </w:rPr>
      </w:pPr>
    </w:p>
    <w:p w14:paraId="615A522A" w14:textId="77777777" w:rsidR="00BB28C8" w:rsidRPr="009F3DC7" w:rsidRDefault="00BB28C8" w:rsidP="003C69D1">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3C69D1">
      <w:pPr>
        <w:widowControl w:val="0"/>
        <w:ind w:firstLine="567"/>
        <w:jc w:val="both"/>
        <w:rPr>
          <w:rFonts w:ascii="GHEA Grapalat" w:hAnsi="GHEA Grapalat"/>
          <w:b/>
        </w:rPr>
      </w:pPr>
    </w:p>
    <w:p w14:paraId="14988806" w14:textId="77777777" w:rsidR="00BB28C8" w:rsidRPr="009F3DC7" w:rsidRDefault="00BB28C8" w:rsidP="003C69D1">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2BEF1AE5" w:rsidR="00BB28C8" w:rsidRPr="009F3DC7" w:rsidRDefault="00BB28C8" w:rsidP="009E0719">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w:t>
      </w:r>
      <w:r w:rsidR="006E52EC">
        <w:rPr>
          <w:rFonts w:ascii="GHEA Grapalat" w:hAnsi="GHEA Grapalat"/>
          <w:spacing w:val="6"/>
        </w:rPr>
        <w:t>п</w:t>
      </w:r>
      <w:r w:rsidRPr="000A3450">
        <w:rPr>
          <w:rFonts w:ascii="GHEA Grapalat" w:hAnsi="GHEA Grapalat"/>
          <w:spacing w:val="6"/>
        </w:rPr>
        <w:t>риложением № 1 к настоящему Договору</w:t>
      </w:r>
      <w:r w:rsidR="009E0719">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907555" w:rsidRPr="007F2CA3">
        <w:rPr>
          <w:rFonts w:ascii="GHEA Grapalat" w:hAnsi="GHEA Grapalat"/>
        </w:rPr>
        <w:t>выполнение работ по среднему ремонту дорог в административных районах Канакер-Зейтун, Аван, Арабкир и Давташен города Еревана</w:t>
      </w:r>
      <w:r w:rsidR="00907555" w:rsidRPr="009F3DC7">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3C69D1">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3C69D1">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3C69D1">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3C69D1">
      <w:pPr>
        <w:widowControl w:val="0"/>
        <w:tabs>
          <w:tab w:val="left" w:pos="1134"/>
        </w:tabs>
        <w:ind w:firstLine="567"/>
        <w:jc w:val="both"/>
        <w:rPr>
          <w:rFonts w:ascii="GHEA Grapalat" w:hAnsi="GHEA Grapalat"/>
        </w:rPr>
      </w:pPr>
    </w:p>
    <w:p w14:paraId="53375B6B" w14:textId="77777777" w:rsidR="00BB28C8" w:rsidRPr="009F3DC7" w:rsidRDefault="00BB28C8" w:rsidP="003C69D1">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3C69D1">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3C69D1">
      <w:pPr>
        <w:widowControl w:val="0"/>
        <w:tabs>
          <w:tab w:val="left" w:pos="1276"/>
        </w:tabs>
        <w:ind w:firstLine="567"/>
        <w:jc w:val="center"/>
        <w:rPr>
          <w:rFonts w:ascii="GHEA Grapalat" w:hAnsi="GHEA Grapalat"/>
          <w:b/>
          <w:i/>
        </w:rPr>
      </w:pPr>
    </w:p>
    <w:p w14:paraId="6F198BE5" w14:textId="77777777" w:rsidR="00BB28C8" w:rsidRPr="009F3DC7" w:rsidRDefault="00BB28C8" w:rsidP="003C69D1">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3C69D1">
      <w:pPr>
        <w:rPr>
          <w:rFonts w:ascii="GHEA Grapalat" w:hAnsi="GHEA Grapalat"/>
          <w:b/>
        </w:rPr>
      </w:pPr>
      <w:r>
        <w:rPr>
          <w:rFonts w:ascii="GHEA Grapalat" w:hAnsi="GHEA Grapalat"/>
          <w:b/>
        </w:rPr>
        <w:br w:type="page"/>
      </w:r>
    </w:p>
    <w:p w14:paraId="5DFDE74F" w14:textId="77777777" w:rsidR="00BB28C8" w:rsidRPr="009F3DC7" w:rsidRDefault="00BB28C8" w:rsidP="003C69D1">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3C69D1">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3C69D1">
      <w:pPr>
        <w:widowControl w:val="0"/>
        <w:tabs>
          <w:tab w:val="left" w:pos="1276"/>
        </w:tabs>
        <w:ind w:firstLine="567"/>
        <w:jc w:val="both"/>
        <w:rPr>
          <w:del w:id="16"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0457354"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6E52EC">
        <w:rPr>
          <w:rFonts w:ascii="GHEA Grapalat" w:hAnsi="GHEA Grapalat"/>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7"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6"/>
        <w:t>27</w:t>
      </w:r>
      <w:r w:rsidRPr="009F3DC7">
        <w:rPr>
          <w:rFonts w:ascii="GHEA Grapalat" w:hAnsi="GHEA Grapalat"/>
        </w:rPr>
        <w:t>.</w:t>
      </w:r>
    </w:p>
    <w:p w14:paraId="3C787D87" w14:textId="77777777" w:rsidR="00BB28C8" w:rsidRPr="009F3DC7" w:rsidRDefault="00BB28C8" w:rsidP="003C69D1">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7"/>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3C69D1">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3C69D1">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3C69D1">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3C69D1">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CA91D5A"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700071">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3C69D1">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3C69D1">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Default="00BB28C8" w:rsidP="003C69D1">
      <w:pPr>
        <w:pStyle w:val="norm"/>
        <w:widowControl w:val="0"/>
        <w:tabs>
          <w:tab w:val="left" w:pos="1134"/>
        </w:tabs>
        <w:spacing w:line="240" w:lineRule="auto"/>
        <w:ind w:firstLine="567"/>
        <w:rPr>
          <w:rFonts w:ascii="GHEA Grapalat" w:hAnsi="GHEA Grapalat"/>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B94BBE1" w14:textId="77777777" w:rsidR="001231FD" w:rsidRPr="009F3DC7" w:rsidRDefault="001231FD" w:rsidP="003C69D1">
      <w:pPr>
        <w:pStyle w:val="norm"/>
        <w:widowControl w:val="0"/>
        <w:tabs>
          <w:tab w:val="left" w:pos="1134"/>
        </w:tabs>
        <w:spacing w:line="240" w:lineRule="auto"/>
        <w:ind w:firstLine="567"/>
        <w:rPr>
          <w:rFonts w:ascii="GHEA Grapalat" w:hAnsi="GHEA Grapalat" w:cs="Sylfaen"/>
          <w:sz w:val="24"/>
          <w:szCs w:val="24"/>
        </w:rPr>
      </w:pPr>
    </w:p>
    <w:p w14:paraId="1A301671"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3C69D1">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44AF8FA3" w14:textId="77777777" w:rsidR="00BB28C8" w:rsidRPr="009F3DC7" w:rsidRDefault="00BB28C8" w:rsidP="003C69D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3C69D1">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3C69D1">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DF6875B" w:rsidR="00127380" w:rsidRDefault="00127380" w:rsidP="003C69D1">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164894BE" w14:textId="77777777" w:rsidR="00831ECC" w:rsidRPr="00070184"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797F01CE" w14:textId="77777777" w:rsidR="00831ECC" w:rsidRPr="0025429F" w:rsidRDefault="00831ECC" w:rsidP="003C69D1">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1875324D" w14:textId="77777777" w:rsidR="00831ECC" w:rsidRPr="00070184" w:rsidRDefault="00831ECC" w:rsidP="003C69D1">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lastRenderedPageBreak/>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3176E31"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14EB2CD0"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1D22E754" w14:textId="77777777" w:rsidR="00831ECC" w:rsidRPr="0025429F" w:rsidRDefault="00831ECC" w:rsidP="003C69D1">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53355ED9"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068CFD7B"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0E1606" w:rsidRPr="009F3DC7">
        <w:rPr>
          <w:rFonts w:ascii="GHEA Grapalat" w:hAnsi="GHEA Grapalat"/>
        </w:rPr>
        <w:t>0,5 (ноль целых пят</w:t>
      </w:r>
      <w:r w:rsidR="0053395F">
        <w:rPr>
          <w:rFonts w:ascii="GHEA Grapalat" w:hAnsi="GHEA Grapalat"/>
        </w:rPr>
        <w:t>ь</w:t>
      </w:r>
      <w:r w:rsidR="000E1606" w:rsidRPr="009F3DC7">
        <w:rPr>
          <w:rFonts w:ascii="GHEA Grapalat" w:hAnsi="GHEA Grapalat"/>
        </w:rPr>
        <w:t xml:space="preserve"> </w:t>
      </w:r>
      <w:r w:rsidR="001C1DD9">
        <w:rPr>
          <w:rFonts w:ascii="GHEA Grapalat" w:hAnsi="GHEA Grapalat"/>
        </w:rPr>
        <w:t>десятых</w:t>
      </w:r>
      <w:r w:rsidR="000E1606" w:rsidRPr="009F3DC7">
        <w:rPr>
          <w:rFonts w:ascii="GHEA Grapalat" w:hAnsi="GHEA Grapalat"/>
        </w:rPr>
        <w:t>)</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9F87AC0" w:rsidR="00BB28C8" w:rsidRPr="00516521" w:rsidRDefault="00BB28C8" w:rsidP="003C69D1">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3395F">
        <w:rPr>
          <w:rFonts w:ascii="GHEA Grapalat" w:hAnsi="GHEA Grapalat"/>
        </w:rPr>
        <w:t>1</w:t>
      </w:r>
      <w:r w:rsidR="000E1606" w:rsidRPr="009F3DC7">
        <w:rPr>
          <w:rFonts w:ascii="GHEA Grapalat" w:hAnsi="GHEA Grapalat"/>
        </w:rPr>
        <w:t>5 (</w:t>
      </w:r>
      <w:r w:rsidR="0053395F" w:rsidRPr="009F3DC7">
        <w:rPr>
          <w:rFonts w:ascii="GHEA Grapalat" w:hAnsi="GHEA Grapalat"/>
        </w:rPr>
        <w:t>пят</w:t>
      </w:r>
      <w:r w:rsidR="0053395F">
        <w:rPr>
          <w:rFonts w:ascii="GHEA Grapalat" w:hAnsi="GHEA Grapalat"/>
        </w:rPr>
        <w:t>надцать</w:t>
      </w:r>
      <w:r w:rsidR="000E1606" w:rsidRPr="009F3DC7">
        <w:rPr>
          <w:rFonts w:ascii="GHEA Grapalat" w:hAnsi="GHEA Grapalat"/>
        </w:rPr>
        <w:t>)</w:t>
      </w:r>
      <w:r w:rsidR="0063322F">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8"/>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3C69D1">
      <w:pPr>
        <w:widowControl w:val="0"/>
        <w:tabs>
          <w:tab w:val="left" w:pos="1134"/>
        </w:tabs>
        <w:ind w:firstLine="567"/>
        <w:jc w:val="both"/>
        <w:rPr>
          <w:rFonts w:ascii="GHEA Grapalat" w:hAnsi="GHEA Grapalat"/>
        </w:rPr>
      </w:pPr>
      <w:r w:rsidRPr="000C67E4">
        <w:rPr>
          <w:rFonts w:ascii="GHEA Grapalat" w:hAnsi="GHEA Grapalat"/>
        </w:rPr>
        <w:t xml:space="preserve">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w:t>
      </w:r>
      <w:r w:rsidRPr="000C67E4">
        <w:rPr>
          <w:rFonts w:ascii="GHEA Grapalat" w:hAnsi="GHEA Grapalat"/>
        </w:rPr>
        <w:lastRenderedPageBreak/>
        <w:t>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3C69D1">
      <w:pPr>
        <w:widowControl w:val="0"/>
        <w:tabs>
          <w:tab w:val="left" w:pos="1134"/>
        </w:tabs>
        <w:ind w:firstLine="567"/>
        <w:jc w:val="both"/>
        <w:rPr>
          <w:rFonts w:ascii="GHEA Grapalat" w:hAnsi="GHEA Grapalat"/>
        </w:rPr>
      </w:pPr>
    </w:p>
    <w:p w14:paraId="59DDC7CC"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1E60ABD9" w14:textId="77777777" w:rsidR="007A7F0D" w:rsidRPr="004078D0" w:rsidRDefault="007A7F0D" w:rsidP="003C69D1">
      <w:pPr>
        <w:widowControl w:val="0"/>
        <w:tabs>
          <w:tab w:val="left" w:pos="1134"/>
        </w:tabs>
        <w:ind w:firstLine="567"/>
        <w:jc w:val="both"/>
        <w:rPr>
          <w:rFonts w:ascii="GHEA Grapalat" w:hAnsi="GHEA Grapalat"/>
        </w:rPr>
      </w:pPr>
    </w:p>
    <w:p w14:paraId="31AE6563"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3C69D1">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9"/>
        <w:t>32</w:t>
      </w:r>
      <w:r w:rsidRPr="009F3DC7">
        <w:rPr>
          <w:rFonts w:ascii="GHEA Grapalat" w:hAnsi="GHEA Grapalat"/>
        </w:rPr>
        <w:t>.</w:t>
      </w:r>
    </w:p>
    <w:p w14:paraId="1582AE9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w:t>
      </w:r>
      <w:r w:rsidRPr="00862ABD">
        <w:rPr>
          <w:rFonts w:ascii="GHEA Grapalat" w:hAnsi="GHEA Grapalat"/>
          <w:spacing w:val="-4"/>
        </w:rPr>
        <w:lastRenderedPageBreak/>
        <w:t>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0"/>
        <w:t>33</w:t>
      </w:r>
      <w:r w:rsidRPr="009F3DC7">
        <w:rPr>
          <w:rFonts w:ascii="GHEA Grapalat" w:hAnsi="GHEA Grapalat"/>
        </w:rPr>
        <w:t>.</w:t>
      </w:r>
    </w:p>
    <w:p w14:paraId="7BD5AE23"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1"/>
        <w:t>34</w:t>
      </w:r>
      <w:r w:rsidRPr="009F3DC7">
        <w:rPr>
          <w:rFonts w:ascii="GHEA Grapalat" w:hAnsi="GHEA Grapalat"/>
        </w:rPr>
        <w:t>.</w:t>
      </w:r>
    </w:p>
    <w:p w14:paraId="4F8673DE"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понесенные убытки сторон (Подрядчика или Заказчика) — это выгода или </w:t>
      </w:r>
      <w:r w:rsidRPr="009F3DC7">
        <w:rPr>
          <w:rFonts w:ascii="GHEA Grapalat" w:hAnsi="GHEA Grapalat"/>
        </w:rPr>
        <w:lastRenderedPageBreak/>
        <w:t>убытки, понесенные данной стороной.</w:t>
      </w:r>
    </w:p>
    <w:p w14:paraId="5535EDC9" w14:textId="77777777" w:rsidR="00BB28C8" w:rsidRPr="009F3DC7" w:rsidRDefault="00BB28C8" w:rsidP="003C69D1">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3C69D1">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3C69D1">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3C69D1">
      <w:pPr>
        <w:widowControl w:val="0"/>
        <w:tabs>
          <w:tab w:val="left" w:pos="1276"/>
        </w:tabs>
        <w:ind w:firstLine="567"/>
        <w:jc w:val="both"/>
        <w:rPr>
          <w:rFonts w:ascii="GHEA Grapalat" w:hAnsi="GHEA Grapalat"/>
        </w:rPr>
      </w:pPr>
    </w:p>
    <w:p w14:paraId="03593EB1" w14:textId="77777777" w:rsidR="00BB28C8" w:rsidRPr="009F3DC7" w:rsidRDefault="00BB28C8" w:rsidP="003C69D1">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C69D1">
            <w:pPr>
              <w:widowControl w:val="0"/>
              <w:jc w:val="center"/>
              <w:rPr>
                <w:rFonts w:ascii="GHEA Grapalat" w:hAnsi="GHEA Grapalat"/>
              </w:rPr>
            </w:pPr>
          </w:p>
        </w:tc>
        <w:tc>
          <w:tcPr>
            <w:tcW w:w="4343" w:type="dxa"/>
          </w:tcPr>
          <w:p w14:paraId="54A50A05"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3C69D1">
      <w:pPr>
        <w:widowControl w:val="0"/>
        <w:tabs>
          <w:tab w:val="left" w:pos="1276"/>
        </w:tabs>
        <w:ind w:firstLine="567"/>
        <w:jc w:val="both"/>
        <w:rPr>
          <w:rFonts w:ascii="GHEA Grapalat" w:hAnsi="GHEA Grapalat"/>
          <w:i/>
          <w:lang w:val="en-US"/>
        </w:rPr>
      </w:pPr>
    </w:p>
    <w:p w14:paraId="07788426" w14:textId="77777777" w:rsidR="00BB28C8" w:rsidRPr="009F3DC7" w:rsidRDefault="00BB28C8" w:rsidP="003C69D1">
      <w:pPr>
        <w:widowControl w:val="0"/>
        <w:tabs>
          <w:tab w:val="left" w:pos="1276"/>
        </w:tabs>
        <w:ind w:firstLine="567"/>
        <w:jc w:val="both"/>
        <w:rPr>
          <w:rFonts w:ascii="GHEA Grapalat" w:hAnsi="GHEA Grapalat"/>
          <w:u w:val="single"/>
        </w:rPr>
      </w:pPr>
      <w:r w:rsidRPr="009F3DC7">
        <w:rPr>
          <w:rFonts w:ascii="GHEA Grapalat" w:hAnsi="GHEA Grapalat"/>
          <w:i/>
        </w:rPr>
        <w:lastRenderedPageBreak/>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3C69D1">
      <w:pPr>
        <w:widowControl w:val="0"/>
        <w:ind w:firstLine="567"/>
        <w:rPr>
          <w:rFonts w:ascii="GHEA Grapalat" w:hAnsi="GHEA Grapalat"/>
          <w:i/>
        </w:rPr>
      </w:pPr>
      <w:r w:rsidRPr="009F3DC7">
        <w:rPr>
          <w:rFonts w:ascii="GHEA Grapalat" w:hAnsi="GHEA Grapalat"/>
        </w:rPr>
        <w:br w:type="page"/>
      </w:r>
    </w:p>
    <w:p w14:paraId="7D178500"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3C69D1">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3C69D1">
      <w:pPr>
        <w:widowControl w:val="0"/>
        <w:ind w:firstLine="567"/>
        <w:jc w:val="right"/>
        <w:rPr>
          <w:rFonts w:ascii="GHEA Grapalat" w:hAnsi="GHEA Grapalat"/>
          <w:i/>
        </w:rPr>
      </w:pPr>
    </w:p>
    <w:p w14:paraId="08925D2C" w14:textId="77777777" w:rsidR="0063322F" w:rsidRDefault="0063322F" w:rsidP="003C69D1">
      <w:pPr>
        <w:widowControl w:val="0"/>
        <w:ind w:firstLine="567"/>
        <w:jc w:val="center"/>
        <w:rPr>
          <w:rFonts w:ascii="GHEA Grapalat" w:hAnsi="GHEA Grapalat"/>
          <w:b/>
          <w:sz w:val="28"/>
          <w:szCs w:val="28"/>
        </w:rPr>
      </w:pPr>
    </w:p>
    <w:p w14:paraId="29FCBA46" w14:textId="77777777" w:rsidR="0063322F" w:rsidRDefault="0063322F" w:rsidP="003C69D1">
      <w:pPr>
        <w:widowControl w:val="0"/>
        <w:ind w:firstLine="567"/>
        <w:jc w:val="center"/>
        <w:rPr>
          <w:rFonts w:ascii="GHEA Grapalat" w:hAnsi="GHEA Grapalat"/>
          <w:b/>
          <w:sz w:val="28"/>
          <w:szCs w:val="28"/>
        </w:rPr>
      </w:pPr>
    </w:p>
    <w:p w14:paraId="479ACCC9" w14:textId="6D8532DA" w:rsidR="00BB28C8" w:rsidRDefault="008B56A4" w:rsidP="003C69D1">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14D32DF3" w:rsidR="00BB28C8" w:rsidRDefault="00BB28C8" w:rsidP="003C69D1">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63322F" w:rsidRPr="0063322F">
        <w:rPr>
          <w:rFonts w:ascii="GHEA Grapalat" w:hAnsi="GHEA Grapalat"/>
          <w:i/>
        </w:rPr>
        <w:t xml:space="preserve"> </w:t>
      </w:r>
      <w:r w:rsidR="00946426" w:rsidRPr="007F2CA3">
        <w:rPr>
          <w:rFonts w:ascii="GHEA Grapalat" w:hAnsi="GHEA Grapalat"/>
        </w:rPr>
        <w:t xml:space="preserve">выполнение работ по среднему ремонту дорог в административных районах </w:t>
      </w:r>
      <w:r w:rsidR="007A7F0D" w:rsidRPr="00A136FF">
        <w:rPr>
          <w:rFonts w:ascii="GHEA Grapalat" w:hAnsi="GHEA Grapalat" w:hint="eastAsia"/>
          <w:b/>
          <w:lang w:val="hy-AM"/>
        </w:rPr>
        <w:t>Ачапняк</w:t>
      </w:r>
      <w:r w:rsidR="007A7F0D" w:rsidRPr="00A136FF">
        <w:rPr>
          <w:rFonts w:ascii="GHEA Grapalat" w:hAnsi="GHEA Grapalat"/>
          <w:b/>
          <w:lang w:val="hy-AM"/>
        </w:rPr>
        <w:t xml:space="preserve">, </w:t>
      </w:r>
      <w:r w:rsidR="007A7F0D" w:rsidRPr="00A136FF">
        <w:rPr>
          <w:rFonts w:ascii="GHEA Grapalat" w:hAnsi="GHEA Grapalat" w:hint="eastAsia"/>
          <w:b/>
          <w:lang w:val="hy-AM"/>
        </w:rPr>
        <w:t>Шенгавит</w:t>
      </w:r>
      <w:r w:rsidR="007A7F0D" w:rsidRPr="00A136FF">
        <w:rPr>
          <w:rFonts w:ascii="GHEA Grapalat" w:hAnsi="GHEA Grapalat"/>
          <w:b/>
          <w:lang w:val="hy-AM"/>
        </w:rPr>
        <w:t xml:space="preserve">, </w:t>
      </w:r>
      <w:r w:rsidR="007A7F0D" w:rsidRPr="00A136FF">
        <w:rPr>
          <w:rFonts w:ascii="GHEA Grapalat" w:hAnsi="GHEA Grapalat" w:hint="eastAsia"/>
          <w:b/>
          <w:lang w:val="hy-AM"/>
        </w:rPr>
        <w:t>Малатия</w:t>
      </w:r>
      <w:r w:rsidR="007A7F0D" w:rsidRPr="00A136FF">
        <w:rPr>
          <w:rFonts w:ascii="GHEA Grapalat" w:hAnsi="GHEA Grapalat"/>
          <w:b/>
          <w:lang w:val="hy-AM"/>
        </w:rPr>
        <w:t>-</w:t>
      </w:r>
      <w:r w:rsidR="007A7F0D" w:rsidRPr="00A136FF">
        <w:rPr>
          <w:rFonts w:ascii="GHEA Grapalat" w:hAnsi="GHEA Grapalat" w:hint="eastAsia"/>
          <w:b/>
          <w:lang w:val="hy-AM"/>
        </w:rPr>
        <w:t>Себаастия</w:t>
      </w:r>
      <w:r w:rsidR="007A7F0D" w:rsidRPr="00A136FF">
        <w:rPr>
          <w:rFonts w:ascii="GHEA Grapalat" w:hAnsi="GHEA Grapalat"/>
          <w:b/>
          <w:lang w:val="hy-AM"/>
        </w:rPr>
        <w:t xml:space="preserve"> </w:t>
      </w:r>
      <w:r w:rsidR="007A7F0D" w:rsidRPr="00A136FF">
        <w:rPr>
          <w:rFonts w:ascii="GHEA Grapalat" w:hAnsi="GHEA Grapalat" w:hint="eastAsia"/>
          <w:b/>
          <w:lang w:val="hy-AM"/>
        </w:rPr>
        <w:t>и</w:t>
      </w:r>
      <w:r w:rsidR="007A7F0D" w:rsidRPr="00A136FF">
        <w:rPr>
          <w:rFonts w:ascii="GHEA Grapalat" w:hAnsi="GHEA Grapalat"/>
          <w:b/>
          <w:lang w:val="hy-AM"/>
        </w:rPr>
        <w:t xml:space="preserve"> </w:t>
      </w:r>
      <w:r w:rsidR="007A7F0D" w:rsidRPr="00A136FF">
        <w:rPr>
          <w:rFonts w:ascii="GHEA Grapalat" w:hAnsi="GHEA Grapalat" w:hint="eastAsia"/>
          <w:b/>
          <w:lang w:val="hy-AM"/>
        </w:rPr>
        <w:t>Кентрон</w:t>
      </w:r>
      <w:r w:rsidR="00946426" w:rsidRPr="007F2CA3">
        <w:rPr>
          <w:rFonts w:ascii="GHEA Grapalat" w:hAnsi="GHEA Grapalat"/>
        </w:rPr>
        <w:t xml:space="preserve"> города Еревана</w:t>
      </w:r>
      <w:r w:rsidR="00946426" w:rsidRPr="009F3DC7">
        <w:rPr>
          <w:rFonts w:ascii="GHEA Grapalat" w:hAnsi="GHEA Grapalat"/>
        </w:rPr>
        <w:t xml:space="preserve"> </w:t>
      </w:r>
      <w:r w:rsidRPr="009F3DC7">
        <w:rPr>
          <w:rFonts w:ascii="GHEA Grapalat" w:hAnsi="GHEA Grapalat"/>
        </w:rPr>
        <w:t>"</w:t>
      </w:r>
    </w:p>
    <w:p w14:paraId="52A4A5BD" w14:textId="77777777" w:rsidR="00946426" w:rsidRDefault="00946426" w:rsidP="003C69D1">
      <w:pPr>
        <w:widowControl w:val="0"/>
        <w:ind w:firstLine="567"/>
        <w:jc w:val="center"/>
        <w:rPr>
          <w:rFonts w:ascii="GHEA Grapalat" w:hAnsi="GHEA Grapalat"/>
        </w:rPr>
      </w:pPr>
    </w:p>
    <w:p w14:paraId="5A53AC3E" w14:textId="29159631" w:rsidR="00946426" w:rsidRDefault="000D14C9" w:rsidP="00946426">
      <w:pPr>
        <w:ind w:left="142"/>
        <w:jc w:val="center"/>
        <w:rPr>
          <w:rFonts w:ascii="GHEA Grapalat" w:hAnsi="GHEA Grapalat"/>
          <w:b/>
          <w:sz w:val="22"/>
          <w:szCs w:val="22"/>
        </w:rPr>
      </w:pPr>
      <w:r w:rsidRPr="000D14C9">
        <w:rPr>
          <w:rFonts w:ascii="GHEA Grapalat" w:hAnsi="GHEA Grapalat"/>
          <w:b/>
          <w:sz w:val="22"/>
          <w:szCs w:val="22"/>
          <w:lang w:val="es-ES"/>
        </w:rPr>
        <w:t>ДРУГИЕ УСТАНОВЛЕННЫЕ УСЛОВИЯ</w:t>
      </w:r>
    </w:p>
    <w:p w14:paraId="0B4CC572" w14:textId="77777777" w:rsidR="000D14C9" w:rsidRPr="000D14C9" w:rsidRDefault="000D14C9" w:rsidP="00946426">
      <w:pPr>
        <w:ind w:left="142"/>
        <w:jc w:val="center"/>
        <w:rPr>
          <w:rFonts w:ascii="GHEA Grapalat" w:hAnsi="GHEA Grapalat"/>
          <w:b/>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946426" w14:paraId="33A98546" w14:textId="77777777" w:rsidTr="001803FB">
        <w:trPr>
          <w:trHeight w:val="746"/>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5703A6F4" w14:textId="3CA61184" w:rsidR="00946426" w:rsidRDefault="000D14C9" w:rsidP="001803FB">
            <w:pPr>
              <w:tabs>
                <w:tab w:val="left" w:pos="3030"/>
              </w:tabs>
              <w:rPr>
                <w:rFonts w:ascii="GHEA Grapalat" w:hAnsi="GHEA Grapalat"/>
                <w:sz w:val="20"/>
                <w:szCs w:val="20"/>
                <w:lang w:val="hy-AM"/>
              </w:rPr>
            </w:pPr>
            <w:r w:rsidRPr="000D14C9">
              <w:rPr>
                <w:rFonts w:ascii="GHEA Grapalat" w:hAnsi="GHEA Grapalat"/>
                <w:sz w:val="20"/>
                <w:szCs w:val="20"/>
                <w:lang w:val="hy-AM"/>
              </w:rPr>
              <w:t>Условие предоплаты</w:t>
            </w:r>
          </w:p>
        </w:tc>
        <w:tc>
          <w:tcPr>
            <w:tcW w:w="3346" w:type="dxa"/>
            <w:tcBorders>
              <w:top w:val="single" w:sz="4" w:space="0" w:color="auto"/>
              <w:left w:val="single" w:sz="4" w:space="0" w:color="auto"/>
              <w:bottom w:val="single" w:sz="4" w:space="0" w:color="auto"/>
              <w:right w:val="single" w:sz="4" w:space="0" w:color="auto"/>
            </w:tcBorders>
            <w:vAlign w:val="center"/>
            <w:hideMark/>
          </w:tcPr>
          <w:p w14:paraId="4228D614" w14:textId="01DDAD5D" w:rsidR="00946426" w:rsidRDefault="000D14C9" w:rsidP="001803FB">
            <w:pPr>
              <w:rPr>
                <w:rFonts w:ascii="GHEA Grapalat" w:hAnsi="GHEA Grapalat"/>
                <w:sz w:val="20"/>
                <w:szCs w:val="20"/>
                <w:lang w:val="hy-AM"/>
              </w:rPr>
            </w:pPr>
            <w:r w:rsidRPr="000D14C9">
              <w:rPr>
                <w:rFonts w:ascii="GHEA Grapalat" w:hAnsi="GHEA Grapalat"/>
                <w:sz w:val="20"/>
                <w:szCs w:val="20"/>
                <w:lang w:val="hy-AM"/>
              </w:rPr>
              <w:t>Не требуется</w:t>
            </w:r>
          </w:p>
        </w:tc>
      </w:tr>
      <w:tr w:rsidR="00946426" w14:paraId="14D8B6DF" w14:textId="77777777" w:rsidTr="001803FB">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096A9743" w14:textId="4CA3E47B" w:rsidR="00946426" w:rsidRPr="000F4711" w:rsidRDefault="000D14C9" w:rsidP="001803FB">
            <w:pPr>
              <w:rPr>
                <w:rFonts w:ascii="GHEA Grapalat" w:hAnsi="GHEA Grapalat"/>
                <w:sz w:val="20"/>
                <w:szCs w:val="20"/>
                <w:lang w:val="hy-AM"/>
              </w:rPr>
            </w:pPr>
            <w:r w:rsidRPr="000D14C9">
              <w:rPr>
                <w:rFonts w:ascii="GHEA Grapalat" w:hAnsi="GHEA Grapalat"/>
                <w:sz w:val="20"/>
                <w:szCs w:val="20"/>
                <w:lang w:val="hy-AM"/>
              </w:rPr>
              <w:t>Срок предоставления подписанного участником протокола приема-передачи</w:t>
            </w:r>
          </w:p>
        </w:tc>
        <w:tc>
          <w:tcPr>
            <w:tcW w:w="3346" w:type="dxa"/>
            <w:tcBorders>
              <w:top w:val="single" w:sz="4" w:space="0" w:color="auto"/>
              <w:left w:val="single" w:sz="4" w:space="0" w:color="auto"/>
              <w:bottom w:val="single" w:sz="4" w:space="0" w:color="auto"/>
              <w:right w:val="single" w:sz="4" w:space="0" w:color="auto"/>
            </w:tcBorders>
            <w:vAlign w:val="center"/>
            <w:hideMark/>
          </w:tcPr>
          <w:p w14:paraId="5939AE18" w14:textId="7B66E866" w:rsidR="00946426" w:rsidRPr="000F4711" w:rsidRDefault="000D14C9" w:rsidP="001803FB">
            <w:pPr>
              <w:rPr>
                <w:rFonts w:ascii="GHEA Grapalat" w:hAnsi="GHEA Grapalat"/>
                <w:sz w:val="20"/>
                <w:szCs w:val="20"/>
                <w:lang w:val="hy-AM"/>
              </w:rPr>
            </w:pPr>
            <w:r w:rsidRPr="000D14C9">
              <w:rPr>
                <w:rFonts w:ascii="GHEA Grapalat" w:hAnsi="GHEA Grapalat"/>
                <w:sz w:val="20"/>
                <w:szCs w:val="20"/>
                <w:lang w:val="hy-AM"/>
              </w:rPr>
              <w:t>В течение 15 рабочих дней</w:t>
            </w:r>
          </w:p>
        </w:tc>
      </w:tr>
      <w:tr w:rsidR="00946426" w14:paraId="7C9C7944" w14:textId="77777777" w:rsidTr="001803FB">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58EC4EEB" w14:textId="7555440D" w:rsidR="00946426" w:rsidRPr="00013015" w:rsidRDefault="000D14C9" w:rsidP="001803FB">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Выполнить не менее 70 процентов работ лично, в порядке и сроки, предусмотренные договором, своими силами, инструментами, механизмами, а также необходимыми материалами и надлежащим качеством в соответствии с Техническим регламентом.</w:t>
            </w:r>
          </w:p>
        </w:tc>
      </w:tr>
      <w:tr w:rsidR="00946426" w:rsidRPr="000D14C9" w14:paraId="1E3876A7" w14:textId="77777777" w:rsidTr="001803FB">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4B4DACBC" w14:textId="77777777" w:rsidR="000D14C9" w:rsidRPr="000D14C9" w:rsidRDefault="000D14C9" w:rsidP="000D14C9">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 Участник должен иметь лицензию на осуществление строительной деятельности в соответствии со следующими областями градостроительства:</w:t>
            </w:r>
          </w:p>
          <w:p w14:paraId="7DE87B04" w14:textId="77777777" w:rsidR="000D14C9" w:rsidRPr="000D14C9" w:rsidRDefault="000D14C9" w:rsidP="000D14C9">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1) транспорт</w:t>
            </w:r>
          </w:p>
          <w:p w14:paraId="5AC436AC" w14:textId="77777777" w:rsidR="000D14C9" w:rsidRPr="000D14C9" w:rsidRDefault="000D14C9" w:rsidP="000D14C9">
            <w:pPr>
              <w:tabs>
                <w:tab w:val="left" w:pos="3030"/>
              </w:tabs>
              <w:rPr>
                <w:rFonts w:ascii="GHEA Grapalat" w:hAnsi="GHEA Grapalat" w:cs="Sylfaen"/>
                <w:bCs/>
                <w:sz w:val="20"/>
                <w:szCs w:val="20"/>
                <w:lang w:val="pt-BR"/>
              </w:rPr>
            </w:pPr>
          </w:p>
          <w:p w14:paraId="06FC759B" w14:textId="347245D1" w:rsidR="00946426" w:rsidRPr="00AE69C0" w:rsidRDefault="000D14C9" w:rsidP="000D14C9">
            <w:pPr>
              <w:tabs>
                <w:tab w:val="left" w:pos="3030"/>
              </w:tabs>
              <w:rPr>
                <w:rFonts w:ascii="GHEA Grapalat" w:hAnsi="GHEA Grapalat" w:cs="Sylfaen"/>
                <w:bCs/>
                <w:sz w:val="20"/>
                <w:szCs w:val="20"/>
                <w:lang w:val="pt-BR"/>
              </w:rPr>
            </w:pPr>
            <w:r w:rsidRPr="000D14C9">
              <w:rPr>
                <w:rFonts w:ascii="GHEA Grapalat" w:hAnsi="GHEA Grapalat" w:cs="Sylfaen"/>
                <w:bCs/>
                <w:sz w:val="20"/>
                <w:szCs w:val="20"/>
                <w:lang w:val="pt-BR"/>
              </w:rPr>
              <w:t>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другими правовыми актами:</w:t>
            </w:r>
          </w:p>
        </w:tc>
      </w:tr>
      <w:tr w:rsidR="00946426" w:rsidRPr="00F85A61" w14:paraId="4E97B548" w14:textId="77777777" w:rsidTr="001803FB">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19CC52F8" w14:textId="36D89DCC" w:rsidR="00946426" w:rsidRDefault="000D14C9" w:rsidP="001803FB">
            <w:pPr>
              <w:tabs>
                <w:tab w:val="left" w:pos="3030"/>
              </w:tabs>
              <w:rPr>
                <w:rFonts w:ascii="GHEA Grapalat" w:hAnsi="GHEA Grapalat" w:cs="Sylfaen"/>
                <w:bCs/>
                <w:sz w:val="20"/>
                <w:szCs w:val="20"/>
                <w:lang w:val="hy-AM"/>
              </w:rPr>
            </w:pPr>
            <w:r w:rsidRPr="000D14C9">
              <w:rPr>
                <w:rFonts w:ascii="GHEA Grapalat" w:hAnsi="GHEA Grapalat" w:cs="Sylfaen"/>
                <w:bCs/>
                <w:sz w:val="20"/>
                <w:szCs w:val="20"/>
                <w:lang w:val="hy-AM"/>
              </w:rPr>
              <w:t>Наличие логотипа строительной организации на униформе строителей</w:t>
            </w:r>
          </w:p>
        </w:tc>
      </w:tr>
    </w:tbl>
    <w:p w14:paraId="20A83534" w14:textId="77777777" w:rsidR="00946426" w:rsidRPr="00946426" w:rsidRDefault="00946426" w:rsidP="003C69D1">
      <w:pPr>
        <w:widowControl w:val="0"/>
        <w:ind w:firstLine="567"/>
        <w:jc w:val="center"/>
        <w:rPr>
          <w:rFonts w:ascii="GHEA Grapalat" w:hAnsi="GHEA Grapalat"/>
          <w:lang w:val="pt-BR"/>
        </w:rPr>
      </w:pPr>
    </w:p>
    <w:p w14:paraId="3E97B62D" w14:textId="157E326D" w:rsidR="0095106A" w:rsidRPr="00946426" w:rsidRDefault="0095106A" w:rsidP="003C69D1">
      <w:pPr>
        <w:widowControl w:val="0"/>
        <w:ind w:firstLine="567"/>
        <w:jc w:val="center"/>
        <w:rPr>
          <w:rFonts w:ascii="GHEA Grapalat" w:hAnsi="GHEA Grapalat"/>
          <w:lang w:val="pt-BR"/>
        </w:rPr>
      </w:pPr>
    </w:p>
    <w:p w14:paraId="25612F7B" w14:textId="77777777" w:rsidR="0095106A" w:rsidRDefault="0095106A" w:rsidP="003C69D1">
      <w:pPr>
        <w:widowControl w:val="0"/>
        <w:ind w:firstLine="567"/>
        <w:jc w:val="center"/>
        <w:rPr>
          <w:rFonts w:ascii="Sylfaen" w:hAnsi="Sylfaen"/>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C69D1">
            <w:pPr>
              <w:widowControl w:val="0"/>
              <w:ind w:firstLine="34"/>
              <w:jc w:val="center"/>
              <w:rPr>
                <w:rFonts w:ascii="GHEA Grapalat" w:hAnsi="GHEA Grapalat"/>
              </w:rPr>
            </w:pPr>
          </w:p>
        </w:tc>
        <w:tc>
          <w:tcPr>
            <w:tcW w:w="4343" w:type="dxa"/>
          </w:tcPr>
          <w:p w14:paraId="100D6BE9"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r>
    </w:tbl>
    <w:p w14:paraId="2A3D74CF" w14:textId="77777777" w:rsidR="00BB28C8" w:rsidRDefault="00BB28C8" w:rsidP="003C69D1">
      <w:pPr>
        <w:widowControl w:val="0"/>
        <w:ind w:firstLine="567"/>
        <w:jc w:val="right"/>
        <w:rPr>
          <w:rFonts w:ascii="GHEA Grapalat" w:hAnsi="GHEA Grapalat"/>
          <w:i/>
        </w:rPr>
      </w:pPr>
    </w:p>
    <w:p w14:paraId="7E23FCED" w14:textId="58A9F160" w:rsidR="00BD5031" w:rsidRDefault="00BD5031" w:rsidP="003C69D1">
      <w:pPr>
        <w:jc w:val="right"/>
        <w:rPr>
          <w:rFonts w:ascii="GHEA Grapalat" w:hAnsi="GHEA Grapalat"/>
          <w:i/>
        </w:rPr>
      </w:pPr>
    </w:p>
    <w:p w14:paraId="62B3A0EE" w14:textId="77777777" w:rsidR="009E0719" w:rsidRDefault="009E0719" w:rsidP="003C69D1">
      <w:pPr>
        <w:jc w:val="right"/>
        <w:rPr>
          <w:rFonts w:ascii="GHEA Grapalat" w:hAnsi="GHEA Grapalat"/>
          <w:i/>
        </w:rPr>
      </w:pPr>
    </w:p>
    <w:p w14:paraId="2C5085F2" w14:textId="77777777" w:rsidR="009E0719" w:rsidRDefault="009E0719" w:rsidP="003C69D1">
      <w:pPr>
        <w:jc w:val="right"/>
        <w:rPr>
          <w:rFonts w:ascii="GHEA Grapalat" w:hAnsi="GHEA Grapalat"/>
          <w:i/>
        </w:rPr>
      </w:pPr>
    </w:p>
    <w:p w14:paraId="3E541850" w14:textId="77777777" w:rsidR="009E0719" w:rsidRDefault="009E0719" w:rsidP="003C69D1">
      <w:pPr>
        <w:jc w:val="right"/>
        <w:rPr>
          <w:rFonts w:ascii="GHEA Grapalat" w:hAnsi="GHEA Grapalat"/>
          <w:i/>
        </w:rPr>
      </w:pPr>
    </w:p>
    <w:p w14:paraId="0F453647" w14:textId="77777777" w:rsidR="009E0719" w:rsidRDefault="009E0719" w:rsidP="003C69D1">
      <w:pPr>
        <w:jc w:val="right"/>
        <w:rPr>
          <w:rFonts w:ascii="GHEA Grapalat" w:hAnsi="GHEA Grapalat"/>
          <w:i/>
        </w:rPr>
      </w:pPr>
    </w:p>
    <w:p w14:paraId="48CE13F4" w14:textId="77777777" w:rsidR="009E0719" w:rsidRDefault="009E0719" w:rsidP="003C69D1">
      <w:pPr>
        <w:jc w:val="right"/>
        <w:rPr>
          <w:rFonts w:ascii="GHEA Grapalat" w:hAnsi="GHEA Grapalat"/>
          <w:i/>
        </w:rPr>
      </w:pPr>
    </w:p>
    <w:p w14:paraId="10729A07" w14:textId="3BB357D7" w:rsidR="00BB28C8" w:rsidRPr="009F3DC7" w:rsidRDefault="00BB28C8" w:rsidP="003C69D1">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3C69D1">
      <w:pPr>
        <w:widowControl w:val="0"/>
        <w:ind w:firstLine="567"/>
        <w:jc w:val="center"/>
        <w:rPr>
          <w:rFonts w:ascii="GHEA Grapalat" w:hAnsi="GHEA Grapalat" w:cs="Sylfaen"/>
          <w:b/>
        </w:rPr>
      </w:pPr>
    </w:p>
    <w:p w14:paraId="54238E4F"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19BE512C" w14:textId="77777777" w:rsidR="00BB28C8" w:rsidRDefault="00BB28C8" w:rsidP="003C69D1">
      <w:pPr>
        <w:widowControl w:val="0"/>
        <w:ind w:firstLine="567"/>
        <w:jc w:val="both"/>
        <w:outlineLvl w:val="3"/>
        <w:rPr>
          <w:rFonts w:ascii="GHEA Grapalat" w:hAnsi="GHEA Grapalat"/>
          <w:i/>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661D7D" w:rsidRPr="006A567E" w14:paraId="2B99D158" w14:textId="77777777" w:rsidTr="001803FB">
        <w:trPr>
          <w:trHeight w:val="701"/>
        </w:trPr>
        <w:tc>
          <w:tcPr>
            <w:tcW w:w="648" w:type="dxa"/>
            <w:vMerge w:val="restart"/>
            <w:shd w:val="clear" w:color="auto" w:fill="auto"/>
            <w:vAlign w:val="center"/>
            <w:hideMark/>
          </w:tcPr>
          <w:p w14:paraId="3A1B7317" w14:textId="77777777" w:rsidR="00661D7D" w:rsidRPr="00102F5E" w:rsidRDefault="00661D7D" w:rsidP="001803FB">
            <w:pPr>
              <w:jc w:val="center"/>
              <w:rPr>
                <w:rFonts w:ascii="GHEA Grapalat" w:hAnsi="GHEA Grapalat"/>
                <w:b/>
                <w:bCs/>
                <w:color w:val="000000"/>
                <w:sz w:val="20"/>
                <w:szCs w:val="20"/>
                <w:lang w:val="es-ES"/>
              </w:rPr>
            </w:pPr>
            <w:r w:rsidRPr="00102F5E">
              <w:rPr>
                <w:rFonts w:ascii="GHEA Grapalat" w:hAnsi="GHEA Grapalat"/>
                <w:b/>
                <w:bCs/>
                <w:color w:val="000000"/>
                <w:sz w:val="20"/>
                <w:szCs w:val="20"/>
                <w:lang w:val="es-ES"/>
              </w:rPr>
              <w:t>No</w:t>
            </w:r>
          </w:p>
        </w:tc>
        <w:tc>
          <w:tcPr>
            <w:tcW w:w="3463" w:type="dxa"/>
            <w:vMerge w:val="restart"/>
            <w:shd w:val="clear" w:color="auto" w:fill="auto"/>
            <w:vAlign w:val="center"/>
            <w:hideMark/>
          </w:tcPr>
          <w:p w14:paraId="4A1AFFDD" w14:textId="3B0A23E7" w:rsidR="00661D7D" w:rsidRPr="00102F5E" w:rsidRDefault="0020482A" w:rsidP="001803FB">
            <w:pPr>
              <w:jc w:val="center"/>
              <w:rPr>
                <w:rFonts w:ascii="GHEA Grapalat" w:hAnsi="GHEA Grapalat"/>
                <w:b/>
                <w:bCs/>
                <w:color w:val="000000"/>
                <w:sz w:val="20"/>
                <w:szCs w:val="20"/>
                <w:lang w:val="es-ES"/>
              </w:rPr>
            </w:pPr>
            <w:r w:rsidRPr="0020482A">
              <w:rPr>
                <w:rFonts w:ascii="GHEA Grapalat" w:hAnsi="GHEA Grapalat"/>
                <w:b/>
                <w:bCs/>
                <w:color w:val="000000"/>
                <w:sz w:val="20"/>
                <w:szCs w:val="20"/>
              </w:rPr>
              <w:t>Подрядчикстороны, которые нужно выполнитьработыимения</w:t>
            </w:r>
          </w:p>
        </w:tc>
        <w:tc>
          <w:tcPr>
            <w:tcW w:w="6437" w:type="dxa"/>
            <w:gridSpan w:val="2"/>
            <w:shd w:val="clear" w:color="auto" w:fill="auto"/>
            <w:vAlign w:val="center"/>
            <w:hideMark/>
          </w:tcPr>
          <w:p w14:paraId="08D69835" w14:textId="2E76B360" w:rsidR="00661D7D" w:rsidRPr="00102F5E" w:rsidRDefault="0020482A" w:rsidP="001803FB">
            <w:pPr>
              <w:jc w:val="center"/>
              <w:rPr>
                <w:rFonts w:ascii="GHEA Grapalat" w:hAnsi="GHEA Grapalat"/>
                <w:b/>
                <w:bCs/>
                <w:color w:val="000000"/>
                <w:sz w:val="20"/>
                <w:szCs w:val="20"/>
                <w:lang w:val="es-ES"/>
              </w:rPr>
            </w:pPr>
            <w:r w:rsidRPr="0020482A">
              <w:rPr>
                <w:rFonts w:ascii="GHEA Grapalat" w:hAnsi="GHEA Grapalat"/>
                <w:b/>
                <w:bCs/>
                <w:color w:val="000000"/>
                <w:sz w:val="20"/>
                <w:szCs w:val="20"/>
              </w:rPr>
              <w:t>Срок выполнения работ</w:t>
            </w:r>
          </w:p>
        </w:tc>
      </w:tr>
      <w:tr w:rsidR="00661D7D" w:rsidRPr="00BC6678" w14:paraId="3E48E859" w14:textId="77777777" w:rsidTr="001803FB">
        <w:trPr>
          <w:trHeight w:val="494"/>
        </w:trPr>
        <w:tc>
          <w:tcPr>
            <w:tcW w:w="648" w:type="dxa"/>
            <w:vMerge/>
            <w:vAlign w:val="center"/>
            <w:hideMark/>
          </w:tcPr>
          <w:p w14:paraId="4700D743" w14:textId="77777777" w:rsidR="00661D7D" w:rsidRPr="00102F5E" w:rsidRDefault="00661D7D" w:rsidP="001803FB">
            <w:pPr>
              <w:rPr>
                <w:rFonts w:ascii="GHEA Grapalat" w:hAnsi="GHEA Grapalat"/>
                <w:b/>
                <w:bCs/>
                <w:color w:val="000000"/>
                <w:sz w:val="20"/>
                <w:szCs w:val="20"/>
                <w:lang w:val="es-ES"/>
              </w:rPr>
            </w:pPr>
          </w:p>
        </w:tc>
        <w:tc>
          <w:tcPr>
            <w:tcW w:w="3463" w:type="dxa"/>
            <w:vMerge/>
            <w:vAlign w:val="center"/>
            <w:hideMark/>
          </w:tcPr>
          <w:p w14:paraId="064F0B52" w14:textId="77777777" w:rsidR="00661D7D" w:rsidRPr="00102F5E" w:rsidRDefault="00661D7D" w:rsidP="001803FB">
            <w:pPr>
              <w:rPr>
                <w:rFonts w:ascii="GHEA Grapalat" w:hAnsi="GHEA Grapalat"/>
                <w:b/>
                <w:bCs/>
                <w:color w:val="000000"/>
                <w:sz w:val="20"/>
                <w:szCs w:val="20"/>
                <w:lang w:val="es-ES"/>
              </w:rPr>
            </w:pPr>
          </w:p>
        </w:tc>
        <w:tc>
          <w:tcPr>
            <w:tcW w:w="2977" w:type="dxa"/>
            <w:shd w:val="clear" w:color="auto" w:fill="auto"/>
            <w:vAlign w:val="center"/>
            <w:hideMark/>
          </w:tcPr>
          <w:p w14:paraId="2172046F" w14:textId="73B1A101" w:rsidR="00661D7D" w:rsidRPr="00102F5E" w:rsidRDefault="0020482A" w:rsidP="001803FB">
            <w:pPr>
              <w:jc w:val="center"/>
              <w:rPr>
                <w:rFonts w:ascii="GHEA Grapalat" w:hAnsi="GHEA Grapalat"/>
                <w:b/>
                <w:bCs/>
                <w:color w:val="000000"/>
                <w:sz w:val="20"/>
                <w:szCs w:val="20"/>
              </w:rPr>
            </w:pPr>
            <w:r w:rsidRPr="0020482A">
              <w:rPr>
                <w:rFonts w:ascii="GHEA Grapalat" w:hAnsi="GHEA Grapalat"/>
                <w:b/>
                <w:bCs/>
                <w:color w:val="000000"/>
                <w:sz w:val="20"/>
                <w:szCs w:val="20"/>
              </w:rPr>
              <w:t>Начало</w:t>
            </w:r>
          </w:p>
        </w:tc>
        <w:tc>
          <w:tcPr>
            <w:tcW w:w="3460" w:type="dxa"/>
            <w:shd w:val="clear" w:color="auto" w:fill="auto"/>
            <w:vAlign w:val="center"/>
            <w:hideMark/>
          </w:tcPr>
          <w:p w14:paraId="2E20E048" w14:textId="33E61CDC" w:rsidR="00661D7D" w:rsidRPr="00102F5E" w:rsidRDefault="0020482A" w:rsidP="001803FB">
            <w:pPr>
              <w:jc w:val="center"/>
              <w:rPr>
                <w:rFonts w:ascii="GHEA Grapalat" w:hAnsi="GHEA Grapalat"/>
                <w:b/>
                <w:bCs/>
                <w:color w:val="000000"/>
                <w:sz w:val="20"/>
                <w:szCs w:val="20"/>
              </w:rPr>
            </w:pPr>
            <w:r w:rsidRPr="0020482A">
              <w:rPr>
                <w:rFonts w:ascii="GHEA Grapalat" w:hAnsi="GHEA Grapalat"/>
                <w:b/>
                <w:bCs/>
                <w:color w:val="000000"/>
                <w:sz w:val="20"/>
                <w:szCs w:val="20"/>
              </w:rPr>
              <w:t>Окончание</w:t>
            </w:r>
          </w:p>
        </w:tc>
      </w:tr>
      <w:tr w:rsidR="00661D7D" w:rsidRPr="00CE006F" w14:paraId="2310F1B3" w14:textId="77777777" w:rsidTr="001803FB">
        <w:trPr>
          <w:trHeight w:val="1430"/>
        </w:trPr>
        <w:tc>
          <w:tcPr>
            <w:tcW w:w="648" w:type="dxa"/>
            <w:shd w:val="clear" w:color="auto" w:fill="auto"/>
            <w:vAlign w:val="center"/>
          </w:tcPr>
          <w:p w14:paraId="0E066F08" w14:textId="77777777" w:rsidR="00661D7D" w:rsidRPr="00102F5E" w:rsidRDefault="00661D7D" w:rsidP="001803FB">
            <w:pPr>
              <w:jc w:val="center"/>
              <w:rPr>
                <w:rFonts w:ascii="GHEA Grapalat" w:hAnsi="GHEA Grapalat"/>
                <w:b/>
                <w:sz w:val="20"/>
                <w:szCs w:val="20"/>
                <w:lang w:val="hy-AM"/>
              </w:rPr>
            </w:pPr>
            <w:r w:rsidRPr="00102F5E">
              <w:rPr>
                <w:rFonts w:ascii="GHEA Grapalat" w:hAnsi="GHEA Grapalat"/>
                <w:b/>
                <w:sz w:val="20"/>
                <w:szCs w:val="20"/>
                <w:lang w:val="hy-AM"/>
              </w:rPr>
              <w:t>1</w:t>
            </w:r>
          </w:p>
        </w:tc>
        <w:tc>
          <w:tcPr>
            <w:tcW w:w="3463" w:type="dxa"/>
            <w:shd w:val="clear" w:color="auto" w:fill="auto"/>
            <w:vAlign w:val="center"/>
          </w:tcPr>
          <w:p w14:paraId="27DE5170" w14:textId="3A2FCE02" w:rsidR="00661D7D" w:rsidRPr="00102F5E" w:rsidRDefault="0020482A" w:rsidP="007A7F0D">
            <w:pPr>
              <w:jc w:val="center"/>
              <w:rPr>
                <w:rFonts w:ascii="GHEA Grapalat" w:hAnsi="GHEA Grapalat"/>
                <w:color w:val="FF0000"/>
                <w:sz w:val="20"/>
                <w:szCs w:val="20"/>
                <w:lang w:val="hy-AM"/>
              </w:rPr>
            </w:pPr>
            <w:r w:rsidRPr="0020482A">
              <w:rPr>
                <w:rFonts w:ascii="GHEA Grapalat" w:hAnsi="GHEA Grapalat" w:cs="Sylfaen"/>
                <w:sz w:val="20"/>
                <w:szCs w:val="20"/>
                <w:lang w:val="hy-AM"/>
              </w:rPr>
              <w:t xml:space="preserve">Средние ремонтные работы в административных районах </w:t>
            </w:r>
            <w:r w:rsidR="007A7F0D" w:rsidRPr="00A136FF">
              <w:rPr>
                <w:rFonts w:ascii="GHEA Grapalat" w:hAnsi="GHEA Grapalat" w:hint="eastAsia"/>
                <w:b/>
                <w:lang w:val="hy-AM"/>
              </w:rPr>
              <w:t xml:space="preserve"> Ачапняк</w:t>
            </w:r>
            <w:r w:rsidR="007A7F0D" w:rsidRPr="00A136FF">
              <w:rPr>
                <w:rFonts w:ascii="GHEA Grapalat" w:hAnsi="GHEA Grapalat"/>
                <w:b/>
                <w:lang w:val="hy-AM"/>
              </w:rPr>
              <w:t xml:space="preserve">, </w:t>
            </w:r>
            <w:r w:rsidR="007A7F0D" w:rsidRPr="00A136FF">
              <w:rPr>
                <w:rFonts w:ascii="GHEA Grapalat" w:hAnsi="GHEA Grapalat" w:hint="eastAsia"/>
                <w:b/>
                <w:lang w:val="hy-AM"/>
              </w:rPr>
              <w:t>Шенгавит</w:t>
            </w:r>
            <w:r w:rsidR="007A7F0D">
              <w:rPr>
                <w:rFonts w:ascii="GHEA Grapalat" w:hAnsi="GHEA Grapalat"/>
                <w:b/>
                <w:lang w:val="hy-AM"/>
              </w:rPr>
              <w:t xml:space="preserve"> </w:t>
            </w:r>
            <w:r w:rsidR="007A7F0D" w:rsidRPr="00A136FF">
              <w:rPr>
                <w:rFonts w:ascii="GHEA Grapalat" w:hAnsi="GHEA Grapalat" w:hint="eastAsia"/>
                <w:b/>
                <w:lang w:val="hy-AM"/>
              </w:rPr>
              <w:t xml:space="preserve"> и</w:t>
            </w:r>
            <w:r w:rsidR="007A7F0D" w:rsidRPr="00A136FF">
              <w:rPr>
                <w:rFonts w:ascii="GHEA Grapalat" w:hAnsi="GHEA Grapalat"/>
                <w:b/>
                <w:lang w:val="hy-AM"/>
              </w:rPr>
              <w:t xml:space="preserve">  </w:t>
            </w:r>
            <w:r w:rsidR="007A7F0D" w:rsidRPr="00A136FF">
              <w:rPr>
                <w:rFonts w:ascii="GHEA Grapalat" w:hAnsi="GHEA Grapalat" w:hint="eastAsia"/>
                <w:b/>
                <w:lang w:val="hy-AM"/>
              </w:rPr>
              <w:t>Малатия</w:t>
            </w:r>
            <w:r w:rsidR="007A7F0D" w:rsidRPr="00A136FF">
              <w:rPr>
                <w:rFonts w:ascii="GHEA Grapalat" w:hAnsi="GHEA Grapalat"/>
                <w:b/>
                <w:lang w:val="hy-AM"/>
              </w:rPr>
              <w:t>-</w:t>
            </w:r>
            <w:r w:rsidR="007A7F0D" w:rsidRPr="00A136FF">
              <w:rPr>
                <w:rFonts w:ascii="GHEA Grapalat" w:hAnsi="GHEA Grapalat" w:hint="eastAsia"/>
                <w:b/>
                <w:lang w:val="hy-AM"/>
              </w:rPr>
              <w:t>Себаастия</w:t>
            </w:r>
            <w:r w:rsidR="007A7F0D" w:rsidRPr="00A136FF">
              <w:rPr>
                <w:rFonts w:ascii="GHEA Grapalat" w:hAnsi="GHEA Grapalat"/>
                <w:b/>
                <w:lang w:val="hy-AM"/>
              </w:rPr>
              <w:t xml:space="preserve"> </w:t>
            </w:r>
          </w:p>
        </w:tc>
        <w:tc>
          <w:tcPr>
            <w:tcW w:w="2977" w:type="dxa"/>
            <w:shd w:val="clear" w:color="auto" w:fill="auto"/>
            <w:vAlign w:val="center"/>
          </w:tcPr>
          <w:p w14:paraId="16E6ECC3" w14:textId="64FAEE48" w:rsidR="00661D7D" w:rsidRPr="00102F5E" w:rsidRDefault="0020482A" w:rsidP="001803FB">
            <w:pPr>
              <w:jc w:val="center"/>
              <w:rPr>
                <w:rFonts w:ascii="GHEA Grapalat" w:hAnsi="GHEA Grapalat"/>
                <w:sz w:val="20"/>
                <w:szCs w:val="20"/>
                <w:lang w:val="hy-AM"/>
              </w:rPr>
            </w:pPr>
            <w:r w:rsidRPr="0020482A">
              <w:rPr>
                <w:rFonts w:ascii="GHEA Grapalat" w:hAnsi="GHEA Grapalat"/>
                <w:sz w:val="20"/>
                <w:szCs w:val="20"/>
                <w:lang w:val="hy-AM"/>
              </w:rPr>
              <w:t>Работы, предусмотренные контрактом, начинаются в день вступления в силу договоров (соглашений о предоставлении финансовых средств) на строительные работы и оказание услуг по техническому надзору</w:t>
            </w:r>
          </w:p>
        </w:tc>
        <w:tc>
          <w:tcPr>
            <w:tcW w:w="3460" w:type="dxa"/>
            <w:shd w:val="clear" w:color="auto" w:fill="auto"/>
            <w:vAlign w:val="center"/>
          </w:tcPr>
          <w:p w14:paraId="3415BBB9" w14:textId="77777777" w:rsidR="00661D7D" w:rsidRPr="00102F5E" w:rsidRDefault="00661D7D" w:rsidP="001803FB">
            <w:pPr>
              <w:jc w:val="center"/>
              <w:rPr>
                <w:rFonts w:ascii="GHEA Grapalat" w:hAnsi="GHEA Grapalat"/>
                <w:sz w:val="20"/>
                <w:szCs w:val="20"/>
                <w:lang w:val="hy-AM"/>
              </w:rPr>
            </w:pPr>
          </w:p>
          <w:p w14:paraId="72C5A327" w14:textId="4D506F34" w:rsidR="00661D7D" w:rsidRPr="00102F5E" w:rsidRDefault="0020482A" w:rsidP="001803FB">
            <w:pPr>
              <w:jc w:val="center"/>
              <w:rPr>
                <w:rFonts w:ascii="GHEA Grapalat" w:hAnsi="GHEA Grapalat"/>
                <w:sz w:val="20"/>
                <w:szCs w:val="20"/>
                <w:lang w:val="hy-AM"/>
              </w:rPr>
            </w:pPr>
            <w:r w:rsidRPr="0020482A">
              <w:rPr>
                <w:rFonts w:ascii="GHEA Grapalat" w:hAnsi="GHEA Grapalat"/>
                <w:sz w:val="20"/>
                <w:szCs w:val="20"/>
                <w:lang w:val="hy-AM"/>
              </w:rPr>
              <w:t>200-й календарный день</w:t>
            </w:r>
          </w:p>
        </w:tc>
      </w:tr>
      <w:tr w:rsidR="007A7F0D" w:rsidRPr="00CE006F" w14:paraId="54A50698" w14:textId="77777777" w:rsidTr="001803FB">
        <w:trPr>
          <w:trHeight w:val="1430"/>
        </w:trPr>
        <w:tc>
          <w:tcPr>
            <w:tcW w:w="648" w:type="dxa"/>
            <w:shd w:val="clear" w:color="auto" w:fill="auto"/>
            <w:vAlign w:val="center"/>
          </w:tcPr>
          <w:p w14:paraId="25212C3B" w14:textId="4E08D27F" w:rsidR="007A7F0D" w:rsidRPr="00102F5E" w:rsidRDefault="007A7F0D" w:rsidP="007A7F0D">
            <w:pPr>
              <w:jc w:val="center"/>
              <w:rPr>
                <w:rFonts w:ascii="GHEA Grapalat" w:hAnsi="GHEA Grapalat"/>
                <w:b/>
                <w:sz w:val="20"/>
                <w:szCs w:val="20"/>
                <w:lang w:val="hy-AM"/>
              </w:rPr>
            </w:pPr>
            <w:r>
              <w:rPr>
                <w:rFonts w:ascii="GHEA Grapalat" w:hAnsi="GHEA Grapalat"/>
                <w:b/>
                <w:sz w:val="20"/>
                <w:szCs w:val="20"/>
                <w:lang w:val="hy-AM"/>
              </w:rPr>
              <w:t>2</w:t>
            </w:r>
          </w:p>
        </w:tc>
        <w:tc>
          <w:tcPr>
            <w:tcW w:w="3463" w:type="dxa"/>
            <w:shd w:val="clear" w:color="auto" w:fill="auto"/>
            <w:vAlign w:val="center"/>
          </w:tcPr>
          <w:p w14:paraId="04AA92E7" w14:textId="15E72C8A" w:rsidR="007A7F0D" w:rsidRPr="0020482A" w:rsidRDefault="007A7F0D" w:rsidP="007A7F0D">
            <w:pPr>
              <w:jc w:val="center"/>
              <w:rPr>
                <w:rFonts w:ascii="GHEA Grapalat" w:hAnsi="GHEA Grapalat" w:cs="Sylfaen"/>
                <w:sz w:val="20"/>
                <w:szCs w:val="20"/>
                <w:lang w:val="hy-AM"/>
              </w:rPr>
            </w:pPr>
            <w:r w:rsidRPr="0020482A">
              <w:rPr>
                <w:rFonts w:ascii="GHEA Grapalat" w:hAnsi="GHEA Grapalat" w:cs="Sylfaen"/>
                <w:sz w:val="20"/>
                <w:szCs w:val="20"/>
                <w:lang w:val="hy-AM"/>
              </w:rPr>
              <w:t xml:space="preserve">Средние ремонтные работы в административных районах </w:t>
            </w:r>
            <w:r w:rsidRPr="00A136FF">
              <w:rPr>
                <w:rFonts w:ascii="GHEA Grapalat" w:hAnsi="GHEA Grapalat" w:hint="eastAsia"/>
                <w:b/>
                <w:lang w:val="hy-AM"/>
              </w:rPr>
              <w:t xml:space="preserve"> Кентрон</w:t>
            </w:r>
          </w:p>
        </w:tc>
        <w:tc>
          <w:tcPr>
            <w:tcW w:w="2977" w:type="dxa"/>
            <w:shd w:val="clear" w:color="auto" w:fill="auto"/>
            <w:vAlign w:val="center"/>
          </w:tcPr>
          <w:p w14:paraId="1ED255A0" w14:textId="50706260" w:rsidR="007A7F0D" w:rsidRPr="0020482A" w:rsidRDefault="007A7F0D" w:rsidP="007A7F0D">
            <w:pPr>
              <w:jc w:val="center"/>
              <w:rPr>
                <w:rFonts w:ascii="GHEA Grapalat" w:hAnsi="GHEA Grapalat"/>
                <w:sz w:val="20"/>
                <w:szCs w:val="20"/>
                <w:lang w:val="hy-AM"/>
              </w:rPr>
            </w:pPr>
            <w:r w:rsidRPr="0020482A">
              <w:rPr>
                <w:rFonts w:ascii="GHEA Grapalat" w:hAnsi="GHEA Grapalat"/>
                <w:sz w:val="20"/>
                <w:szCs w:val="20"/>
                <w:lang w:val="hy-AM"/>
              </w:rPr>
              <w:t>Работы, предусмотренные контрактом, начинаются в день вступления в силу договоров (соглашений о предоставлении финансовых средств) на строительные работы и оказание услуг по техническому надзору</w:t>
            </w:r>
          </w:p>
        </w:tc>
        <w:tc>
          <w:tcPr>
            <w:tcW w:w="3460" w:type="dxa"/>
            <w:shd w:val="clear" w:color="auto" w:fill="auto"/>
            <w:vAlign w:val="center"/>
          </w:tcPr>
          <w:p w14:paraId="027AD8D1" w14:textId="77777777" w:rsidR="007A7F0D" w:rsidRPr="00102F5E" w:rsidRDefault="007A7F0D" w:rsidP="007A7F0D">
            <w:pPr>
              <w:jc w:val="center"/>
              <w:rPr>
                <w:rFonts w:ascii="GHEA Grapalat" w:hAnsi="GHEA Grapalat"/>
                <w:sz w:val="20"/>
                <w:szCs w:val="20"/>
                <w:lang w:val="hy-AM"/>
              </w:rPr>
            </w:pPr>
          </w:p>
          <w:p w14:paraId="062BAD53" w14:textId="3DDC7888" w:rsidR="007A7F0D" w:rsidRPr="00102F5E" w:rsidRDefault="007A7F0D" w:rsidP="007A7F0D">
            <w:pPr>
              <w:jc w:val="center"/>
              <w:rPr>
                <w:rFonts w:ascii="GHEA Grapalat" w:hAnsi="GHEA Grapalat"/>
                <w:sz w:val="20"/>
                <w:szCs w:val="20"/>
                <w:lang w:val="hy-AM"/>
              </w:rPr>
            </w:pPr>
            <w:r w:rsidRPr="0020482A">
              <w:rPr>
                <w:rFonts w:ascii="GHEA Grapalat" w:hAnsi="GHEA Grapalat"/>
                <w:sz w:val="20"/>
                <w:szCs w:val="20"/>
                <w:lang w:val="hy-AM"/>
              </w:rPr>
              <w:t>200-й календарный день</w:t>
            </w:r>
          </w:p>
        </w:tc>
      </w:tr>
    </w:tbl>
    <w:p w14:paraId="76C06D74" w14:textId="77777777" w:rsidR="00661D7D" w:rsidRDefault="00661D7D" w:rsidP="003C69D1">
      <w:pPr>
        <w:widowControl w:val="0"/>
        <w:ind w:firstLine="567"/>
        <w:jc w:val="both"/>
        <w:outlineLvl w:val="3"/>
        <w:rPr>
          <w:rFonts w:ascii="GHEA Grapalat" w:hAnsi="GHEA Grapalat"/>
          <w:i/>
        </w:rPr>
      </w:pPr>
    </w:p>
    <w:p w14:paraId="50F65B1A" w14:textId="77777777" w:rsidR="007A7F0D" w:rsidRDefault="007A7F0D" w:rsidP="003C69D1">
      <w:pPr>
        <w:widowControl w:val="0"/>
        <w:ind w:firstLine="567"/>
        <w:jc w:val="both"/>
        <w:outlineLvl w:val="3"/>
        <w:rPr>
          <w:rFonts w:ascii="GHEA Grapalat" w:hAnsi="GHEA Grapalat"/>
          <w:i/>
        </w:rPr>
      </w:pPr>
    </w:p>
    <w:p w14:paraId="16D9C0C1" w14:textId="77777777" w:rsidR="00661D7D" w:rsidRDefault="00661D7D" w:rsidP="003C69D1">
      <w:pPr>
        <w:widowControl w:val="0"/>
        <w:ind w:firstLine="567"/>
        <w:jc w:val="both"/>
        <w:outlineLvl w:val="3"/>
        <w:rPr>
          <w:rFonts w:ascii="GHEA Grapalat" w:hAnsi="GHEA Grapalat"/>
          <w:i/>
        </w:rPr>
      </w:pPr>
    </w:p>
    <w:p w14:paraId="1D657512" w14:textId="77777777" w:rsidR="00661D7D" w:rsidRDefault="00661D7D" w:rsidP="003C69D1">
      <w:pPr>
        <w:widowControl w:val="0"/>
        <w:ind w:firstLine="567"/>
        <w:jc w:val="both"/>
        <w:outlineLvl w:val="3"/>
        <w:rPr>
          <w:rFonts w:ascii="GHEA Grapalat" w:hAnsi="GHEA Grapalat"/>
          <w:i/>
        </w:rPr>
      </w:pPr>
    </w:p>
    <w:p w14:paraId="7FF8B471" w14:textId="77777777" w:rsidR="00661D7D" w:rsidRDefault="00661D7D" w:rsidP="003C69D1">
      <w:pPr>
        <w:widowControl w:val="0"/>
        <w:ind w:firstLine="567"/>
        <w:jc w:val="both"/>
        <w:outlineLvl w:val="3"/>
        <w:rPr>
          <w:rFonts w:ascii="GHEA Grapalat" w:hAnsi="GHEA Grapalat"/>
          <w:i/>
        </w:rPr>
      </w:pPr>
    </w:p>
    <w:p w14:paraId="4740F177" w14:textId="77777777" w:rsidR="00661D7D" w:rsidRPr="009F3DC7" w:rsidRDefault="00661D7D" w:rsidP="003C69D1">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C69D1">
            <w:pPr>
              <w:widowControl w:val="0"/>
              <w:jc w:val="center"/>
              <w:rPr>
                <w:rFonts w:ascii="GHEA Grapalat" w:hAnsi="GHEA Grapalat"/>
              </w:rPr>
            </w:pPr>
          </w:p>
        </w:tc>
        <w:tc>
          <w:tcPr>
            <w:tcW w:w="4343" w:type="dxa"/>
          </w:tcPr>
          <w:p w14:paraId="767751B7"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3C69D1">
      <w:pPr>
        <w:widowControl w:val="0"/>
        <w:ind w:firstLine="567"/>
        <w:jc w:val="right"/>
        <w:rPr>
          <w:rFonts w:ascii="GHEA Grapalat" w:hAnsi="GHEA Grapalat"/>
          <w:i/>
        </w:rPr>
      </w:pPr>
    </w:p>
    <w:p w14:paraId="0C1287EB" w14:textId="77777777" w:rsidR="00676238" w:rsidRDefault="00676238" w:rsidP="003C69D1">
      <w:pPr>
        <w:widowControl w:val="0"/>
        <w:ind w:firstLine="567"/>
        <w:jc w:val="right"/>
        <w:rPr>
          <w:rFonts w:ascii="GHEA Grapalat" w:hAnsi="GHEA Grapalat"/>
          <w:i/>
        </w:rPr>
      </w:pPr>
    </w:p>
    <w:p w14:paraId="7C7C557D" w14:textId="77777777" w:rsidR="00676238" w:rsidRDefault="00676238" w:rsidP="003C69D1">
      <w:pPr>
        <w:widowControl w:val="0"/>
        <w:ind w:firstLine="567"/>
        <w:jc w:val="right"/>
        <w:rPr>
          <w:rFonts w:ascii="GHEA Grapalat" w:hAnsi="GHEA Grapalat"/>
          <w:i/>
        </w:rPr>
      </w:pPr>
    </w:p>
    <w:p w14:paraId="1D48F62B" w14:textId="77777777" w:rsidR="00676238" w:rsidRDefault="00676238" w:rsidP="003C69D1">
      <w:pPr>
        <w:widowControl w:val="0"/>
        <w:ind w:firstLine="567"/>
        <w:jc w:val="right"/>
        <w:rPr>
          <w:rFonts w:ascii="GHEA Grapalat" w:hAnsi="GHEA Grapalat"/>
          <w:i/>
        </w:rPr>
      </w:pPr>
    </w:p>
    <w:p w14:paraId="313BA74B" w14:textId="77777777" w:rsidR="00676238" w:rsidRDefault="00676238" w:rsidP="003C69D1">
      <w:pPr>
        <w:widowControl w:val="0"/>
        <w:ind w:firstLine="567"/>
        <w:jc w:val="right"/>
        <w:rPr>
          <w:rFonts w:ascii="GHEA Grapalat" w:hAnsi="GHEA Grapalat"/>
          <w:i/>
        </w:rPr>
      </w:pPr>
    </w:p>
    <w:p w14:paraId="1C243D9C" w14:textId="77777777" w:rsidR="000315AA" w:rsidRDefault="000315AA" w:rsidP="003C69D1">
      <w:pPr>
        <w:widowControl w:val="0"/>
        <w:ind w:firstLine="567"/>
        <w:jc w:val="right"/>
        <w:rPr>
          <w:rFonts w:ascii="GHEA Grapalat" w:hAnsi="GHEA Grapalat"/>
          <w:i/>
        </w:rPr>
      </w:pPr>
    </w:p>
    <w:p w14:paraId="5058D2C4" w14:textId="77777777" w:rsidR="005F4F37" w:rsidRDefault="005F4F37" w:rsidP="003C69D1">
      <w:pPr>
        <w:widowControl w:val="0"/>
        <w:ind w:firstLine="567"/>
        <w:jc w:val="right"/>
        <w:rPr>
          <w:rFonts w:ascii="GHEA Grapalat" w:hAnsi="GHEA Grapalat"/>
          <w:i/>
        </w:rPr>
      </w:pPr>
    </w:p>
    <w:p w14:paraId="1365DCE6" w14:textId="77777777" w:rsidR="005F4F37" w:rsidRDefault="005F4F37" w:rsidP="003C69D1">
      <w:pPr>
        <w:widowControl w:val="0"/>
        <w:ind w:firstLine="567"/>
        <w:jc w:val="right"/>
        <w:rPr>
          <w:rFonts w:ascii="GHEA Grapalat" w:hAnsi="GHEA Grapalat"/>
          <w:i/>
        </w:rPr>
      </w:pPr>
    </w:p>
    <w:p w14:paraId="0CD8EC84" w14:textId="77777777" w:rsidR="005F4F37" w:rsidRDefault="005F4F37" w:rsidP="003C69D1">
      <w:pPr>
        <w:widowControl w:val="0"/>
        <w:ind w:firstLine="567"/>
        <w:jc w:val="right"/>
        <w:rPr>
          <w:rFonts w:ascii="GHEA Grapalat" w:hAnsi="GHEA Grapalat"/>
          <w:i/>
        </w:rPr>
      </w:pPr>
    </w:p>
    <w:p w14:paraId="3445BA27" w14:textId="7367046A"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3C69D1">
      <w:pPr>
        <w:widowControl w:val="0"/>
        <w:tabs>
          <w:tab w:val="left" w:pos="9540"/>
        </w:tabs>
        <w:ind w:firstLine="567"/>
        <w:jc w:val="center"/>
        <w:rPr>
          <w:rFonts w:ascii="GHEA Grapalat" w:hAnsi="GHEA Grapalat"/>
        </w:rPr>
      </w:pPr>
    </w:p>
    <w:p w14:paraId="6FFB7F45" w14:textId="77777777" w:rsidR="00BB28C8" w:rsidRPr="00685FDC" w:rsidRDefault="00BB28C8" w:rsidP="003C69D1">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2"/>
        <w:t>*</w:t>
      </w:r>
    </w:p>
    <w:p w14:paraId="1E4E6DFC" w14:textId="77777777" w:rsidR="00BB28C8" w:rsidRPr="009F3DC7" w:rsidRDefault="00BB28C8" w:rsidP="003C69D1">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3C69D1">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3C69D1">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3C69D1">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3C69D1">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24187993" w:rsidR="00EF3E3E" w:rsidRPr="0084361A" w:rsidRDefault="00EF3E3E" w:rsidP="003C69D1">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1A32A1">
              <w:rPr>
                <w:rFonts w:ascii="GHEA Grapalat" w:eastAsia="Calibri" w:hAnsi="GHEA Grapalat" w:cs="Calibri"/>
                <w:sz w:val="16"/>
                <w:szCs w:val="16"/>
                <w:lang w:val="hy-AM"/>
              </w:rPr>
              <w:t>4</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3"/>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3C69D1">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7A7F0D" w:rsidRPr="0084361A" w14:paraId="2532CE43" w14:textId="77777777" w:rsidTr="00BB6573">
        <w:trPr>
          <w:cantSplit/>
          <w:trHeight w:val="1367"/>
        </w:trPr>
        <w:tc>
          <w:tcPr>
            <w:tcW w:w="708" w:type="dxa"/>
            <w:vAlign w:val="center"/>
          </w:tcPr>
          <w:p w14:paraId="795342E8" w14:textId="77777777" w:rsidR="007A7F0D" w:rsidRPr="0084361A" w:rsidRDefault="007A7F0D" w:rsidP="007A7F0D">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19039B64" w14:textId="77777777" w:rsidR="007A7F0D" w:rsidRPr="008354E9" w:rsidRDefault="007A7F0D" w:rsidP="007A7F0D">
            <w:pPr>
              <w:jc w:val="center"/>
              <w:rPr>
                <w:rFonts w:ascii="GHEA Grapalat" w:hAnsi="GHEA Grapalat" w:cs="Sylfaen"/>
                <w:sz w:val="20"/>
                <w:szCs w:val="20"/>
                <w:lang w:val="hy-AM"/>
              </w:rPr>
            </w:pPr>
            <w:r w:rsidRPr="008354E9">
              <w:rPr>
                <w:rFonts w:ascii="GHEA Grapalat" w:hAnsi="GHEA Grapalat" w:cs="Sylfaen"/>
                <w:sz w:val="20"/>
                <w:szCs w:val="20"/>
                <w:lang w:val="hy-AM"/>
              </w:rPr>
              <w:t>45231188/50</w:t>
            </w:r>
            <w:r>
              <w:rPr>
                <w:rFonts w:ascii="GHEA Grapalat" w:hAnsi="GHEA Grapalat" w:cs="Sylfaen"/>
                <w:sz w:val="20"/>
                <w:szCs w:val="20"/>
                <w:lang w:val="hy-AM"/>
              </w:rPr>
              <w:t>2</w:t>
            </w:r>
          </w:p>
          <w:p w14:paraId="0A3AAF80" w14:textId="60EDAC9B" w:rsidR="007A7F0D" w:rsidRPr="0026592E" w:rsidRDefault="007A7F0D" w:rsidP="007A7F0D">
            <w:pPr>
              <w:suppressAutoHyphens/>
              <w:ind w:left="-158" w:right="-108"/>
              <w:jc w:val="center"/>
              <w:rPr>
                <w:rFonts w:ascii="Calibri" w:eastAsia="Calibri" w:hAnsi="Calibri" w:cs="Calibri"/>
              </w:rPr>
            </w:pPr>
          </w:p>
        </w:tc>
        <w:tc>
          <w:tcPr>
            <w:tcW w:w="1276" w:type="dxa"/>
            <w:vAlign w:val="center"/>
          </w:tcPr>
          <w:p w14:paraId="086B86AA" w14:textId="60C6802B" w:rsidR="007A7F0D" w:rsidRPr="007A7F0D" w:rsidRDefault="007A7F0D" w:rsidP="007A7F0D">
            <w:pPr>
              <w:suppressAutoHyphens/>
              <w:jc w:val="center"/>
              <w:rPr>
                <w:rFonts w:ascii="GHEA Grapalat" w:hAnsi="GHEA Grapalat" w:cs="Sylfaen"/>
                <w:sz w:val="20"/>
                <w:szCs w:val="20"/>
                <w:lang w:val="hy-AM"/>
              </w:rPr>
            </w:pPr>
            <w:r w:rsidRPr="0020482A">
              <w:rPr>
                <w:rFonts w:ascii="GHEA Grapalat" w:hAnsi="GHEA Grapalat" w:cs="Sylfaen"/>
                <w:sz w:val="20"/>
                <w:szCs w:val="20"/>
                <w:lang w:val="hy-AM"/>
              </w:rPr>
              <w:t xml:space="preserve">Средние ремонтные работы в административных районах </w:t>
            </w:r>
            <w:r w:rsidRPr="007A7F0D">
              <w:rPr>
                <w:rFonts w:ascii="GHEA Grapalat" w:hAnsi="GHEA Grapalat" w:cs="Sylfaen" w:hint="eastAsia"/>
                <w:sz w:val="20"/>
                <w:szCs w:val="20"/>
                <w:lang w:val="hy-AM"/>
              </w:rPr>
              <w:t xml:space="preserve"> Ачапняк</w:t>
            </w:r>
            <w:r w:rsidRPr="007A7F0D">
              <w:rPr>
                <w:rFonts w:ascii="GHEA Grapalat" w:hAnsi="GHEA Grapalat" w:cs="Sylfaen"/>
                <w:sz w:val="20"/>
                <w:szCs w:val="20"/>
                <w:lang w:val="hy-AM"/>
              </w:rPr>
              <w:t xml:space="preserve">, </w:t>
            </w:r>
            <w:r w:rsidRPr="007A7F0D">
              <w:rPr>
                <w:rFonts w:ascii="GHEA Grapalat" w:hAnsi="GHEA Grapalat" w:cs="Sylfaen" w:hint="eastAsia"/>
                <w:sz w:val="20"/>
                <w:szCs w:val="20"/>
                <w:lang w:val="hy-AM"/>
              </w:rPr>
              <w:t>Шенгавит</w:t>
            </w:r>
            <w:r w:rsidRPr="007A7F0D">
              <w:rPr>
                <w:rFonts w:ascii="GHEA Grapalat" w:hAnsi="GHEA Grapalat" w:cs="Sylfaen"/>
                <w:sz w:val="20"/>
                <w:szCs w:val="20"/>
                <w:lang w:val="hy-AM"/>
              </w:rPr>
              <w:t xml:space="preserve"> </w:t>
            </w:r>
            <w:r w:rsidRPr="007A7F0D">
              <w:rPr>
                <w:rFonts w:ascii="GHEA Grapalat" w:hAnsi="GHEA Grapalat" w:cs="Sylfaen" w:hint="eastAsia"/>
                <w:sz w:val="20"/>
                <w:szCs w:val="20"/>
                <w:lang w:val="hy-AM"/>
              </w:rPr>
              <w:t xml:space="preserve"> и</w:t>
            </w:r>
            <w:r w:rsidRPr="007A7F0D">
              <w:rPr>
                <w:rFonts w:ascii="GHEA Grapalat" w:hAnsi="GHEA Grapalat" w:cs="Sylfaen"/>
                <w:sz w:val="20"/>
                <w:szCs w:val="20"/>
                <w:lang w:val="hy-AM"/>
              </w:rPr>
              <w:t xml:space="preserve">  </w:t>
            </w:r>
            <w:r w:rsidRPr="007A7F0D">
              <w:rPr>
                <w:rFonts w:ascii="GHEA Grapalat" w:hAnsi="GHEA Grapalat" w:cs="Sylfaen" w:hint="eastAsia"/>
                <w:sz w:val="20"/>
                <w:szCs w:val="20"/>
                <w:lang w:val="hy-AM"/>
              </w:rPr>
              <w:t>Малатия</w:t>
            </w:r>
            <w:r w:rsidRPr="007A7F0D">
              <w:rPr>
                <w:rFonts w:ascii="GHEA Grapalat" w:hAnsi="GHEA Grapalat" w:cs="Sylfaen"/>
                <w:sz w:val="20"/>
                <w:szCs w:val="20"/>
                <w:lang w:val="hy-AM"/>
              </w:rPr>
              <w:t>-</w:t>
            </w:r>
            <w:r w:rsidRPr="007A7F0D">
              <w:rPr>
                <w:rFonts w:ascii="GHEA Grapalat" w:hAnsi="GHEA Grapalat" w:cs="Sylfaen" w:hint="eastAsia"/>
                <w:sz w:val="20"/>
                <w:szCs w:val="20"/>
                <w:lang w:val="hy-AM"/>
              </w:rPr>
              <w:t>Себаастия</w:t>
            </w:r>
            <w:r w:rsidRPr="007A7F0D">
              <w:rPr>
                <w:rFonts w:ascii="GHEA Grapalat" w:hAnsi="GHEA Grapalat" w:cs="Sylfaen"/>
                <w:sz w:val="20"/>
                <w:szCs w:val="20"/>
                <w:lang w:val="hy-AM"/>
              </w:rPr>
              <w:t xml:space="preserve"> </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019CDF9" w14:textId="3973D85F" w:rsidR="007A7F0D" w:rsidRPr="008B30E0" w:rsidRDefault="007A7F0D" w:rsidP="007A7F0D">
            <w:pPr>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8FF955D" w14:textId="41042280" w:rsidR="007A7F0D" w:rsidRPr="008B30E0" w:rsidRDefault="007A7F0D" w:rsidP="007A7F0D">
            <w:pPr>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2011C457" w14:textId="2E5F541D" w:rsidR="007A7F0D" w:rsidRPr="00B47695" w:rsidRDefault="007A7F0D" w:rsidP="007A7F0D">
            <w:pPr>
              <w:ind w:left="113" w:right="113"/>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73C2F11F" w:rsidR="007A7F0D" w:rsidRPr="006F5DE0" w:rsidRDefault="007A7F0D" w:rsidP="007A7F0D">
            <w:pPr>
              <w:ind w:left="113" w:right="113"/>
              <w:jc w:val="center"/>
              <w:rPr>
                <w:rFonts w:ascii="GHEA Grapalat" w:hAnsi="GHEA Grapalat" w:cs="Calibri"/>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2CE53DB5" w:rsidR="007A7F0D" w:rsidRPr="00A14496" w:rsidRDefault="007A7F0D" w:rsidP="007A7F0D">
            <w:pPr>
              <w:ind w:left="113" w:right="113"/>
              <w:jc w:val="center"/>
              <w:rPr>
                <w:rFonts w:ascii="GHEA Grapalat" w:hAnsi="GHEA Grapalat" w:cs="Calibri"/>
                <w:color w:val="000000"/>
                <w:sz w:val="20"/>
                <w:szCs w:val="20"/>
                <w:lang w:val="hy-AM"/>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667A2BD9" w:rsidR="007A7F0D" w:rsidRPr="00B47695" w:rsidRDefault="007A7F0D" w:rsidP="007A7F0D">
            <w:pPr>
              <w:ind w:left="113" w:right="113"/>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51" w:type="dxa"/>
            <w:tcBorders>
              <w:top w:val="single" w:sz="4" w:space="0" w:color="auto"/>
              <w:left w:val="nil"/>
              <w:bottom w:val="single" w:sz="4" w:space="0" w:color="auto"/>
              <w:right w:val="single" w:sz="4" w:space="0" w:color="auto"/>
            </w:tcBorders>
            <w:shd w:val="clear" w:color="auto" w:fill="auto"/>
            <w:textDirection w:val="btLr"/>
            <w:vAlign w:val="center"/>
          </w:tcPr>
          <w:p w14:paraId="6D4D55C3" w14:textId="7768114D" w:rsidR="007A7F0D" w:rsidRPr="00B47695" w:rsidRDefault="007A7F0D" w:rsidP="007A7F0D">
            <w:pPr>
              <w:ind w:left="113" w:right="113"/>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83" w:type="dxa"/>
            <w:tcBorders>
              <w:top w:val="single" w:sz="4" w:space="0" w:color="auto"/>
              <w:left w:val="nil"/>
              <w:bottom w:val="single" w:sz="4" w:space="0" w:color="auto"/>
              <w:right w:val="single" w:sz="4" w:space="0" w:color="auto"/>
            </w:tcBorders>
            <w:shd w:val="clear" w:color="auto" w:fill="auto"/>
            <w:textDirection w:val="btLr"/>
            <w:vAlign w:val="center"/>
          </w:tcPr>
          <w:p w14:paraId="4AE01DF0" w14:textId="5D207B0E" w:rsidR="007A7F0D" w:rsidRPr="00B47695" w:rsidRDefault="007A7F0D" w:rsidP="007A7F0D">
            <w:pPr>
              <w:ind w:left="113" w:right="113"/>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2E96305" w14:textId="0ABF1A63" w:rsidR="007A7F0D" w:rsidRPr="00B47695" w:rsidRDefault="007A7F0D" w:rsidP="007A7F0D">
            <w:pPr>
              <w:ind w:left="113" w:right="113"/>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E8880B3" w14:textId="779225A2" w:rsidR="007A7F0D" w:rsidRPr="00E71B18" w:rsidRDefault="007A7F0D" w:rsidP="007A7F0D">
            <w:pPr>
              <w:ind w:left="113" w:right="113"/>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tcPr>
          <w:p w14:paraId="75BE0A3F" w14:textId="5FF4DCB2" w:rsidR="007A7F0D" w:rsidRPr="00B47695" w:rsidRDefault="007A7F0D" w:rsidP="007A7F0D">
            <w:pPr>
              <w:ind w:left="113" w:right="113"/>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69C0E12" w14:textId="1BCF8537" w:rsidR="007A7F0D" w:rsidRPr="00B47695" w:rsidRDefault="007A7F0D" w:rsidP="007A7F0D">
            <w:pPr>
              <w:ind w:left="113" w:right="113"/>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2ECC170F" w:rsidR="007A7F0D" w:rsidRPr="00B47695" w:rsidRDefault="007A7F0D" w:rsidP="007A7F0D">
            <w:pPr>
              <w:ind w:left="113" w:right="113"/>
              <w:jc w:val="center"/>
              <w:rPr>
                <w:rFonts w:ascii="GHEA Grapalat" w:hAnsi="GHEA Grapalat" w:cs="Calibri"/>
                <w:color w:val="000000"/>
                <w:sz w:val="20"/>
                <w:szCs w:val="20"/>
              </w:rPr>
            </w:pPr>
            <w:r>
              <w:rPr>
                <w:rFonts w:ascii="GHEA Grapalat" w:hAnsi="GHEA Grapalat"/>
                <w:color w:val="000000"/>
                <w:sz w:val="20"/>
                <w:szCs w:val="20"/>
                <w:lang w:val="hy-AM"/>
              </w:rPr>
              <w:t>0</w:t>
            </w:r>
            <w:r>
              <w:rPr>
                <w:rFonts w:ascii="GHEA Grapalat" w:hAnsi="GHEA Grapalat"/>
                <w:color w:val="000000"/>
                <w:sz w:val="20"/>
                <w:szCs w:val="20"/>
              </w:rPr>
              <w:t>%</w:t>
            </w:r>
          </w:p>
        </w:tc>
      </w:tr>
      <w:tr w:rsidR="007A7F0D" w:rsidRPr="0084361A" w14:paraId="78D9E393" w14:textId="77777777" w:rsidTr="00BB6573">
        <w:trPr>
          <w:cantSplit/>
          <w:trHeight w:val="1367"/>
        </w:trPr>
        <w:tc>
          <w:tcPr>
            <w:tcW w:w="708" w:type="dxa"/>
            <w:vAlign w:val="center"/>
          </w:tcPr>
          <w:p w14:paraId="7266A9EF" w14:textId="77777777" w:rsidR="007A7F0D" w:rsidRPr="0084361A" w:rsidRDefault="007A7F0D" w:rsidP="007A7F0D">
            <w:pPr>
              <w:widowControl w:val="0"/>
              <w:suppressAutoHyphens/>
              <w:ind w:left="-43"/>
              <w:jc w:val="center"/>
              <w:rPr>
                <w:rFonts w:ascii="GHEA Grapalat" w:eastAsia="Calibri" w:hAnsi="GHEA Grapalat" w:cs="Calibri"/>
                <w:sz w:val="16"/>
                <w:szCs w:val="16"/>
                <w:lang w:val="hy-AM"/>
              </w:rPr>
            </w:pPr>
          </w:p>
        </w:tc>
        <w:tc>
          <w:tcPr>
            <w:tcW w:w="1793" w:type="dxa"/>
            <w:shd w:val="clear" w:color="auto" w:fill="auto"/>
            <w:vAlign w:val="center"/>
          </w:tcPr>
          <w:p w14:paraId="3A6D0014" w14:textId="77777777" w:rsidR="007A7F0D" w:rsidRPr="008354E9" w:rsidRDefault="007A7F0D" w:rsidP="007A7F0D">
            <w:pPr>
              <w:jc w:val="center"/>
              <w:rPr>
                <w:rFonts w:ascii="GHEA Grapalat" w:hAnsi="GHEA Grapalat" w:cs="Sylfaen"/>
                <w:sz w:val="20"/>
                <w:szCs w:val="20"/>
                <w:lang w:val="hy-AM"/>
              </w:rPr>
            </w:pPr>
            <w:r w:rsidRPr="008354E9">
              <w:rPr>
                <w:rFonts w:ascii="GHEA Grapalat" w:hAnsi="GHEA Grapalat" w:cs="Sylfaen"/>
                <w:sz w:val="20"/>
                <w:szCs w:val="20"/>
                <w:lang w:val="hy-AM"/>
              </w:rPr>
              <w:t>45231188/50</w:t>
            </w:r>
            <w:r>
              <w:rPr>
                <w:rFonts w:ascii="GHEA Grapalat" w:hAnsi="GHEA Grapalat" w:cs="Sylfaen"/>
                <w:sz w:val="20"/>
                <w:szCs w:val="20"/>
                <w:lang w:val="hy-AM"/>
              </w:rPr>
              <w:t>1</w:t>
            </w:r>
          </w:p>
          <w:p w14:paraId="67921D5F" w14:textId="77777777" w:rsidR="007A7F0D" w:rsidRDefault="007A7F0D" w:rsidP="007A7F0D">
            <w:pPr>
              <w:suppressAutoHyphens/>
              <w:ind w:left="-158" w:right="-108"/>
              <w:jc w:val="center"/>
              <w:rPr>
                <w:rFonts w:ascii="GHEA Grapalat" w:hAnsi="GHEA Grapalat" w:cs="Calibri"/>
                <w:color w:val="000000"/>
                <w:sz w:val="20"/>
                <w:szCs w:val="20"/>
              </w:rPr>
            </w:pPr>
          </w:p>
        </w:tc>
        <w:tc>
          <w:tcPr>
            <w:tcW w:w="1276" w:type="dxa"/>
            <w:vAlign w:val="center"/>
          </w:tcPr>
          <w:p w14:paraId="6B7DC6E9" w14:textId="0E8C7073" w:rsidR="007A7F0D" w:rsidRPr="0020482A" w:rsidRDefault="007A7F0D" w:rsidP="007A7F0D">
            <w:pPr>
              <w:suppressAutoHyphens/>
              <w:jc w:val="center"/>
              <w:rPr>
                <w:rFonts w:ascii="GHEA Grapalat" w:hAnsi="GHEA Grapalat" w:cs="Sylfaen"/>
                <w:sz w:val="20"/>
                <w:szCs w:val="20"/>
                <w:lang w:val="hy-AM"/>
              </w:rPr>
            </w:pPr>
            <w:r w:rsidRPr="0020482A">
              <w:rPr>
                <w:rFonts w:ascii="GHEA Grapalat" w:hAnsi="GHEA Grapalat" w:cs="Sylfaen"/>
                <w:sz w:val="20"/>
                <w:szCs w:val="20"/>
                <w:lang w:val="hy-AM"/>
              </w:rPr>
              <w:t xml:space="preserve">Средние ремонтные работы в административных районах </w:t>
            </w:r>
            <w:r w:rsidRPr="007A7F0D">
              <w:rPr>
                <w:rFonts w:ascii="GHEA Grapalat" w:hAnsi="GHEA Grapalat" w:cs="Sylfaen" w:hint="eastAsia"/>
                <w:sz w:val="20"/>
                <w:szCs w:val="20"/>
                <w:lang w:val="hy-AM"/>
              </w:rPr>
              <w:t xml:space="preserve"> Кентрон</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5344CD15" w14:textId="03364289" w:rsidR="007A7F0D" w:rsidRPr="00B41252" w:rsidRDefault="007A7F0D" w:rsidP="007A7F0D">
            <w:pPr>
              <w:jc w:val="center"/>
              <w:rPr>
                <w:rFonts w:ascii="GHEA Grapalat" w:hAnsi="GHEA Grapalat" w:cs="Sylfaen"/>
                <w:sz w:val="20"/>
                <w:szCs w:val="20"/>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17C82F6" w14:textId="53A3340C" w:rsidR="007A7F0D" w:rsidRPr="00B41252" w:rsidRDefault="007A7F0D" w:rsidP="007A7F0D">
            <w:pPr>
              <w:jc w:val="center"/>
              <w:rPr>
                <w:rFonts w:ascii="GHEA Grapalat" w:hAnsi="GHEA Grapalat" w:cs="Sylfaen"/>
                <w:sz w:val="20"/>
                <w:szCs w:val="20"/>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70B8D328" w14:textId="371085A2" w:rsidR="007A7F0D" w:rsidRPr="00B41252" w:rsidRDefault="007A7F0D" w:rsidP="007A7F0D">
            <w:pPr>
              <w:ind w:left="113" w:right="113"/>
              <w:jc w:val="center"/>
              <w:rPr>
                <w:rFonts w:ascii="GHEA Grapalat" w:hAnsi="GHEA Grapalat" w:cs="Sylfaen"/>
                <w:sz w:val="20"/>
                <w:szCs w:val="20"/>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7D89A3C8" w14:textId="0FE35718" w:rsidR="007A7F0D" w:rsidRPr="0089784C" w:rsidRDefault="007A7F0D" w:rsidP="007A7F0D">
            <w:pPr>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245D3268" w14:textId="1F90F2E3" w:rsidR="007A7F0D" w:rsidRPr="0089784C" w:rsidRDefault="007A7F0D" w:rsidP="007A7F0D">
            <w:pPr>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26639846" w14:textId="16C2A6AA" w:rsidR="007A7F0D" w:rsidRPr="0089784C" w:rsidRDefault="007A7F0D" w:rsidP="007A7F0D">
            <w:pPr>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551" w:type="dxa"/>
            <w:tcBorders>
              <w:top w:val="single" w:sz="4" w:space="0" w:color="auto"/>
              <w:left w:val="nil"/>
              <w:bottom w:val="single" w:sz="4" w:space="0" w:color="auto"/>
              <w:right w:val="single" w:sz="4" w:space="0" w:color="auto"/>
            </w:tcBorders>
            <w:shd w:val="clear" w:color="auto" w:fill="auto"/>
            <w:textDirection w:val="btLr"/>
            <w:vAlign w:val="center"/>
          </w:tcPr>
          <w:p w14:paraId="55D57CC3" w14:textId="44808413" w:rsidR="007A7F0D" w:rsidRPr="0089784C" w:rsidRDefault="007A7F0D" w:rsidP="007A7F0D">
            <w:pPr>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583" w:type="dxa"/>
            <w:tcBorders>
              <w:top w:val="single" w:sz="4" w:space="0" w:color="auto"/>
              <w:left w:val="nil"/>
              <w:bottom w:val="single" w:sz="4" w:space="0" w:color="auto"/>
              <w:right w:val="single" w:sz="4" w:space="0" w:color="auto"/>
            </w:tcBorders>
            <w:shd w:val="clear" w:color="auto" w:fill="auto"/>
            <w:textDirection w:val="btLr"/>
            <w:vAlign w:val="center"/>
          </w:tcPr>
          <w:p w14:paraId="7A201BAE" w14:textId="1157AF36" w:rsidR="007A7F0D" w:rsidRPr="0089784C" w:rsidRDefault="007A7F0D" w:rsidP="007A7F0D">
            <w:pPr>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3CD2D00E" w14:textId="6BE96A14" w:rsidR="007A7F0D" w:rsidRPr="0089784C" w:rsidRDefault="007A7F0D" w:rsidP="007A7F0D">
            <w:pPr>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7E848E03" w14:textId="74977BB2" w:rsidR="007A7F0D" w:rsidRPr="0089784C" w:rsidRDefault="007A7F0D" w:rsidP="007A7F0D">
            <w:pPr>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tcPr>
          <w:p w14:paraId="3E48FCA1" w14:textId="7271545F" w:rsidR="007A7F0D" w:rsidRPr="0089784C" w:rsidRDefault="007A7F0D" w:rsidP="007A7F0D">
            <w:pPr>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11089ED" w14:textId="00BEB255" w:rsidR="007A7F0D" w:rsidRPr="0089784C" w:rsidRDefault="007A7F0D" w:rsidP="007A7F0D">
            <w:pPr>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42880FFB" w14:textId="669D6C6B" w:rsidR="007A7F0D" w:rsidRPr="0089784C" w:rsidRDefault="007A7F0D" w:rsidP="007A7F0D">
            <w:pPr>
              <w:ind w:left="113" w:right="113"/>
              <w:jc w:val="center"/>
              <w:rPr>
                <w:rFonts w:ascii="GHEA Grapalat" w:hAnsi="GHEA Grapalat"/>
                <w:sz w:val="16"/>
                <w:szCs w:val="16"/>
                <w:lang w:val="pt-BR"/>
              </w:rPr>
            </w:pPr>
            <w:r>
              <w:rPr>
                <w:rFonts w:ascii="GHEA Grapalat" w:hAnsi="GHEA Grapalat"/>
                <w:color w:val="000000"/>
                <w:sz w:val="20"/>
                <w:szCs w:val="20"/>
                <w:lang w:val="hy-AM"/>
              </w:rPr>
              <w:t>0</w:t>
            </w:r>
            <w:r>
              <w:rPr>
                <w:rFonts w:ascii="GHEA Grapalat" w:hAnsi="GHEA Grapalat"/>
                <w:color w:val="000000"/>
                <w:sz w:val="20"/>
                <w:szCs w:val="20"/>
              </w:rPr>
              <w:t>%</w:t>
            </w:r>
          </w:p>
        </w:tc>
      </w:tr>
    </w:tbl>
    <w:p w14:paraId="52DD6A5D" w14:textId="77777777" w:rsidR="00BB28C8" w:rsidRPr="00676BAE" w:rsidRDefault="00BB28C8" w:rsidP="003C69D1">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C69D1">
            <w:pPr>
              <w:widowControl w:val="0"/>
              <w:jc w:val="center"/>
              <w:rPr>
                <w:rFonts w:ascii="GHEA Grapalat" w:hAnsi="GHEA Grapalat"/>
              </w:rPr>
            </w:pPr>
          </w:p>
        </w:tc>
        <w:tc>
          <w:tcPr>
            <w:tcW w:w="4343" w:type="dxa"/>
          </w:tcPr>
          <w:p w14:paraId="0D63271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3C69D1">
      <w:pPr>
        <w:widowControl w:val="0"/>
        <w:ind w:firstLine="567"/>
        <w:rPr>
          <w:rFonts w:ascii="GHEA Grapalat" w:hAnsi="GHEA Grapalat"/>
        </w:rPr>
        <w:sectPr w:rsidR="00BB28C8" w:rsidRPr="009F3DC7" w:rsidSect="005F30E8">
          <w:footerReference w:type="default" r:id="rId14"/>
          <w:footnotePr>
            <w:pos w:val="beneathText"/>
          </w:footnotePr>
          <w:type w:val="nextColumn"/>
          <w:pgSz w:w="11907" w:h="16840" w:code="9"/>
          <w:pgMar w:top="993" w:right="1418" w:bottom="1418" w:left="1418" w:header="561" w:footer="561" w:gutter="0"/>
          <w:cols w:space="720"/>
          <w:docGrid w:linePitch="326"/>
        </w:sectPr>
      </w:pPr>
    </w:p>
    <w:p w14:paraId="57759454"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3C69D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C69D1">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3C69D1">
      <w:pPr>
        <w:widowControl w:val="0"/>
        <w:ind w:left="567" w:right="566"/>
        <w:rPr>
          <w:rFonts w:ascii="GHEA Grapalat" w:hAnsi="GHEA Grapalat"/>
          <w:iCs/>
          <w:color w:val="000000"/>
        </w:rPr>
      </w:pPr>
    </w:p>
    <w:p w14:paraId="5704245A" w14:textId="77777777" w:rsidR="00BB28C8" w:rsidRPr="009F3DC7" w:rsidRDefault="00BB28C8" w:rsidP="003C69D1">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3C69D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3C69D1">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3C69D1">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3C69D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3C69D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C69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3C69D1">
      <w:pPr>
        <w:widowControl w:val="0"/>
        <w:ind w:firstLine="567"/>
        <w:jc w:val="both"/>
        <w:rPr>
          <w:rFonts w:ascii="GHEA Grapalat" w:hAnsi="GHEA Grapalat" w:cs="Arial"/>
          <w:iCs/>
          <w:color w:val="000000"/>
          <w:lang w:val="en-US"/>
        </w:rPr>
      </w:pPr>
    </w:p>
    <w:p w14:paraId="7A607FF4" w14:textId="77777777" w:rsidR="00BB28C8" w:rsidRPr="009F3DC7" w:rsidRDefault="00BB28C8" w:rsidP="003C69D1">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3C69D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3C69D1">
      <w:pPr>
        <w:widowControl w:val="0"/>
        <w:ind w:firstLine="567"/>
        <w:jc w:val="center"/>
        <w:rPr>
          <w:rFonts w:ascii="GHEA Grapalat" w:hAnsi="GHEA Grapalat" w:cs="Sylfaen"/>
          <w:b/>
        </w:rPr>
      </w:pPr>
    </w:p>
    <w:p w14:paraId="6456D361" w14:textId="77777777" w:rsidR="00BB28C8" w:rsidRDefault="00BB28C8" w:rsidP="003C69D1">
      <w:pPr>
        <w:rPr>
          <w:rFonts w:ascii="GHEA Grapalat" w:hAnsi="GHEA Grapalat" w:cs="Sylfaen"/>
          <w:b/>
        </w:rPr>
      </w:pPr>
      <w:r>
        <w:rPr>
          <w:rFonts w:ascii="GHEA Grapalat" w:hAnsi="GHEA Grapalat" w:cs="Sylfaen"/>
          <w:b/>
        </w:rPr>
        <w:br w:type="page"/>
      </w:r>
    </w:p>
    <w:p w14:paraId="71F80ECC"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3C69D1">
      <w:pPr>
        <w:widowControl w:val="0"/>
        <w:jc w:val="center"/>
        <w:rPr>
          <w:rFonts w:ascii="GHEA Grapalat" w:hAnsi="GHEA Grapalat" w:cs="Sylfaen"/>
        </w:rPr>
      </w:pPr>
    </w:p>
    <w:p w14:paraId="662BAAA2" w14:textId="77777777" w:rsidR="00BB28C8" w:rsidRPr="008A435E" w:rsidRDefault="00BB28C8" w:rsidP="003C69D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3C69D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3C69D1">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3C69D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3C69D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3C69D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3C69D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3C69D1">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3C69D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3C69D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3C69D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C69D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C69D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C69D1">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C69D1">
            <w:pPr>
              <w:widowControl w:val="0"/>
              <w:rPr>
                <w:rFonts w:ascii="GHEA Grapalat" w:hAnsi="GHEA Grapalat" w:cs="Sylfaen"/>
                <w:sz w:val="16"/>
                <w:szCs w:val="16"/>
              </w:rPr>
            </w:pPr>
          </w:p>
        </w:tc>
      </w:tr>
    </w:tbl>
    <w:p w14:paraId="3D60C6A1" w14:textId="77777777" w:rsidR="00BB28C8" w:rsidRPr="009F3DC7" w:rsidRDefault="00BB28C8" w:rsidP="003C69D1">
      <w:pPr>
        <w:widowControl w:val="0"/>
        <w:tabs>
          <w:tab w:val="left" w:pos="360"/>
          <w:tab w:val="left" w:pos="540"/>
        </w:tabs>
        <w:ind w:firstLine="567"/>
        <w:jc w:val="both"/>
        <w:rPr>
          <w:rFonts w:ascii="GHEA Grapalat" w:hAnsi="GHEA Grapalat" w:cs="Sylfaen"/>
        </w:rPr>
      </w:pPr>
    </w:p>
    <w:p w14:paraId="44B0D5BF" w14:textId="77777777" w:rsidR="00BB28C8" w:rsidRDefault="00BB28C8" w:rsidP="003C69D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3C69D1">
      <w:pPr>
        <w:rPr>
          <w:rFonts w:ascii="GHEA Grapalat" w:hAnsi="GHEA Grapalat"/>
        </w:rPr>
      </w:pPr>
      <w:r>
        <w:rPr>
          <w:rFonts w:ascii="GHEA Grapalat" w:hAnsi="GHEA Grapalat"/>
        </w:rPr>
        <w:br w:type="page"/>
      </w:r>
    </w:p>
    <w:p w14:paraId="06B665F2" w14:textId="77777777" w:rsidR="00BB28C8" w:rsidRPr="009F3DC7" w:rsidRDefault="00BB28C8" w:rsidP="003C69D1">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3C69D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3C69D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3C69D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C69D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C69D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C69D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3C69D1">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3C69D1">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3C69D1">
      <w:pPr>
        <w:widowControl w:val="0"/>
        <w:ind w:left="-142" w:firstLine="142"/>
        <w:jc w:val="both"/>
        <w:rPr>
          <w:rFonts w:ascii="GHEA Grapalat" w:hAnsi="GHEA Grapalat"/>
          <w:i/>
        </w:rPr>
      </w:pPr>
    </w:p>
    <w:sectPr w:rsidR="008D352C" w:rsidRPr="00B138F3" w:rsidSect="005F30E8">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B44DC" w14:textId="77777777" w:rsidR="008A5384" w:rsidRDefault="008A5384">
      <w:r>
        <w:separator/>
      </w:r>
    </w:p>
  </w:endnote>
  <w:endnote w:type="continuationSeparator" w:id="0">
    <w:p w14:paraId="084C3F69" w14:textId="77777777" w:rsidR="008A5384" w:rsidRDefault="008A5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1803FB" w:rsidRPr="003E450C" w:rsidRDefault="001803FB">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768E2">
          <w:rPr>
            <w:rFonts w:ascii="GHEA Grapalat" w:hAnsi="GHEA Grapalat"/>
            <w:noProof/>
            <w:sz w:val="24"/>
            <w:szCs w:val="24"/>
          </w:rPr>
          <w:t>17</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86E2EF" w14:textId="77777777" w:rsidR="008A5384" w:rsidRDefault="008A5384">
      <w:r>
        <w:separator/>
      </w:r>
    </w:p>
  </w:footnote>
  <w:footnote w:type="continuationSeparator" w:id="0">
    <w:p w14:paraId="487ED138" w14:textId="77777777" w:rsidR="008A5384" w:rsidRDefault="008A5384">
      <w:r>
        <w:continuationSeparator/>
      </w:r>
    </w:p>
  </w:footnote>
  <w:footnote w:id="1">
    <w:p w14:paraId="33B4C7EE" w14:textId="29F6AF91" w:rsidR="001803FB" w:rsidRPr="00793343" w:rsidRDefault="001803FB"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1803FB" w:rsidRPr="008842CE" w:rsidRDefault="001803FB"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1803FB" w:rsidRPr="00541313" w:rsidRDefault="001803FB"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1803FB" w:rsidRDefault="001803FB"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1803FB" w:rsidRDefault="001803FB"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1803FB" w:rsidRDefault="001803FB"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1803FB" w:rsidRPr="00D3436F" w:rsidRDefault="001803FB"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1803FB" w:rsidRPr="008842CE" w:rsidRDefault="001803FB" w:rsidP="001831C4">
      <w:pPr>
        <w:pStyle w:val="FootnoteText"/>
        <w:widowControl w:val="0"/>
        <w:jc w:val="both"/>
        <w:rPr>
          <w:rFonts w:ascii="GHEA Grapalat" w:hAnsi="GHEA Grapalat"/>
          <w:lang w:val="af-ZA"/>
        </w:rPr>
      </w:pPr>
    </w:p>
    <w:p w14:paraId="426F9AF5" w14:textId="77777777" w:rsidR="001803FB" w:rsidRPr="008842CE" w:rsidRDefault="001803FB" w:rsidP="008842CE">
      <w:pPr>
        <w:pStyle w:val="FootnoteText"/>
        <w:widowControl w:val="0"/>
        <w:jc w:val="both"/>
        <w:rPr>
          <w:rFonts w:ascii="GHEA Grapalat" w:hAnsi="GHEA Grapalat"/>
          <w:lang w:val="af-ZA"/>
        </w:rPr>
      </w:pPr>
    </w:p>
  </w:footnote>
  <w:footnote w:id="4">
    <w:p w14:paraId="4E986EC3" w14:textId="77777777" w:rsidR="001803FB" w:rsidRPr="00CD6B60" w:rsidRDefault="001803F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1803FB" w:rsidRPr="00CD6B60" w:rsidRDefault="001803FB"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1803FB" w:rsidRPr="00CD6B60" w:rsidRDefault="001803FB"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1803FB" w:rsidRPr="00CD6B60" w:rsidRDefault="001803FB"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1803FB" w:rsidRDefault="001803FB"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1803FB" w:rsidRDefault="001803F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1803FB" w:rsidRPr="009E2596" w:rsidRDefault="001803F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65E6B9D2" w14:textId="77777777" w:rsidR="001803FB" w:rsidRPr="003B5BE3" w:rsidRDefault="001803FB" w:rsidP="00DE0FA1">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F738BEC" w14:textId="77777777" w:rsidR="001803FB" w:rsidRDefault="001803FB" w:rsidP="00DE0FA1">
      <w:pPr>
        <w:pStyle w:val="FootnoteText"/>
        <w:jc w:val="both"/>
        <w:rPr>
          <w:rFonts w:asciiTheme="minorHAnsi" w:hAnsiTheme="minorHAnsi"/>
        </w:rPr>
      </w:pPr>
    </w:p>
    <w:p w14:paraId="6ECBC661" w14:textId="77777777" w:rsidR="001803FB" w:rsidRPr="00D3436F" w:rsidRDefault="001803FB" w:rsidP="00DE0FA1">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A867BCA" w14:textId="77777777" w:rsidR="001803FB" w:rsidRPr="000811C1" w:rsidRDefault="001803FB" w:rsidP="00DE0FA1">
      <w:pPr>
        <w:pStyle w:val="FootnoteText"/>
        <w:rPr>
          <w:rFonts w:asciiTheme="minorHAnsi" w:hAnsiTheme="minorHAnsi"/>
        </w:rPr>
      </w:pPr>
    </w:p>
  </w:footnote>
  <w:footnote w:id="7">
    <w:p w14:paraId="774A239D" w14:textId="77777777" w:rsidR="001803FB" w:rsidRPr="0087711E" w:rsidRDefault="001803FB"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1803FB" w:rsidRPr="0087711E" w:rsidRDefault="001803FB"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1803FB" w:rsidRPr="002A3375" w:rsidRDefault="001803FB"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закупаемых в рамках данной процедуры работ 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1803FB" w:rsidRDefault="001803FB"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1803FB" w:rsidRPr="00BD16E0" w:rsidRDefault="001803FB"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1803FB" w:rsidRPr="000C5D3D" w:rsidRDefault="001803FB"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1803FB" w:rsidRPr="0092041F" w:rsidRDefault="001803FB"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1803FB" w:rsidRPr="0092041F" w:rsidRDefault="001803FB" w:rsidP="00C67FAB">
      <w:pPr>
        <w:pStyle w:val="FootnoteText"/>
        <w:jc w:val="both"/>
        <w:rPr>
          <w:rFonts w:ascii="GHEA Grapalat" w:hAnsi="GHEA Grapalat"/>
          <w:i/>
        </w:rPr>
      </w:pPr>
    </w:p>
  </w:footnote>
  <w:footnote w:id="10">
    <w:p w14:paraId="362A13F6" w14:textId="77777777" w:rsidR="001803FB" w:rsidRPr="00511966" w:rsidRDefault="001803FB"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1803FB" w:rsidRPr="008E4439" w:rsidRDefault="001803F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1803FB" w:rsidRPr="000811C1" w:rsidRDefault="001803FB" w:rsidP="0027573B">
      <w:pPr>
        <w:pStyle w:val="FootnoteText"/>
        <w:rPr>
          <w:rFonts w:ascii="Sylfaen" w:hAnsi="Sylfaen"/>
          <w:sz w:val="18"/>
          <w:szCs w:val="18"/>
        </w:rPr>
      </w:pPr>
    </w:p>
  </w:footnote>
  <w:footnote w:id="12">
    <w:p w14:paraId="44279788" w14:textId="77777777" w:rsidR="001803FB" w:rsidRPr="00A31673" w:rsidRDefault="001803FB">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803FB" w:rsidRPr="00DE7706" w:rsidRDefault="001803FB"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1803FB" w:rsidRDefault="001803FB" w:rsidP="006B3E56">
      <w:pPr>
        <w:jc w:val="both"/>
      </w:pPr>
    </w:p>
    <w:p w14:paraId="10B6C53D" w14:textId="77777777" w:rsidR="001803FB" w:rsidRDefault="001803FB"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1803FB" w:rsidRPr="00BE1F2C" w:rsidRDefault="001803FB"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1803FB" w:rsidRPr="00BE1F2C" w:rsidRDefault="001803FB"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1803FB" w:rsidRDefault="001803FB" w:rsidP="006B3E56">
      <w:pPr>
        <w:pStyle w:val="FootnoteText"/>
        <w:rPr>
          <w:rFonts w:asciiTheme="minorHAnsi" w:hAnsiTheme="minorHAnsi"/>
          <w:lang w:val="af-ZA"/>
        </w:rPr>
      </w:pPr>
    </w:p>
  </w:footnote>
  <w:footnote w:id="15">
    <w:p w14:paraId="72B9FB35" w14:textId="77777777" w:rsidR="001803FB" w:rsidRDefault="001803FB">
      <w:pPr>
        <w:pStyle w:val="FootnoteText"/>
        <w:rPr>
          <w:ins w:id="14"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1803FB" w:rsidRPr="00990559" w:rsidRDefault="001803FB">
      <w:pPr>
        <w:pStyle w:val="FootnoteText"/>
        <w:rPr>
          <w:rFonts w:ascii="Sylfaen" w:hAnsi="Sylfaen"/>
          <w:lang w:val="hy-AM"/>
        </w:rPr>
      </w:pPr>
    </w:p>
  </w:footnote>
  <w:footnote w:id="16">
    <w:p w14:paraId="07CC3E11" w14:textId="77777777" w:rsidR="001803FB" w:rsidRPr="00DC619D" w:rsidRDefault="001803FB"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1803FB" w:rsidRPr="00D3436F" w:rsidRDefault="001803F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1803FB" w:rsidRPr="00D3436F" w:rsidRDefault="001803FB">
      <w:pPr>
        <w:pStyle w:val="FootnoteText"/>
        <w:rPr>
          <w:lang w:val="es-ES"/>
        </w:rPr>
      </w:pPr>
    </w:p>
  </w:footnote>
  <w:footnote w:id="18">
    <w:p w14:paraId="3D85114F" w14:textId="77777777" w:rsidR="001803FB" w:rsidRPr="00416905" w:rsidRDefault="001803FB">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1803FB" w:rsidRPr="00000327" w:rsidRDefault="001803FB"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1803FB" w:rsidRPr="00601148" w:rsidRDefault="001803FB" w:rsidP="00416905">
      <w:pPr>
        <w:pStyle w:val="FootnoteText"/>
        <w:jc w:val="both"/>
      </w:pPr>
    </w:p>
  </w:footnote>
  <w:footnote w:id="19">
    <w:p w14:paraId="4E4171BB" w14:textId="77777777" w:rsidR="001803FB" w:rsidRPr="00217344" w:rsidRDefault="001803FB"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DC3F44A" w14:textId="77777777" w:rsidR="001803FB" w:rsidRPr="008842CE" w:rsidRDefault="001803FB" w:rsidP="004725BA">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17F8D15" w14:textId="77777777" w:rsidR="001803FB" w:rsidRPr="008842CE" w:rsidRDefault="001803FB" w:rsidP="004725BA">
      <w:pPr>
        <w:pStyle w:val="FootnoteText"/>
        <w:jc w:val="both"/>
        <w:rPr>
          <w:rFonts w:ascii="GHEA Grapalat" w:hAnsi="GHEA Grapalat"/>
        </w:rPr>
      </w:pPr>
    </w:p>
  </w:footnote>
  <w:footnote w:id="21">
    <w:p w14:paraId="35541C12" w14:textId="77777777" w:rsidR="001803FB" w:rsidRPr="008842CE" w:rsidRDefault="001803FB" w:rsidP="004725BA">
      <w:pPr>
        <w:pStyle w:val="FootnoteText"/>
        <w:jc w:val="both"/>
      </w:pPr>
    </w:p>
  </w:footnote>
  <w:footnote w:id="22">
    <w:p w14:paraId="664EB542" w14:textId="77777777" w:rsidR="001803FB" w:rsidRPr="00217344" w:rsidRDefault="001803FB"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9B1FFA0" w14:textId="77777777" w:rsidR="001803FB" w:rsidRPr="008842CE" w:rsidRDefault="001803FB" w:rsidP="0063083E">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CA87DA2" w14:textId="77777777" w:rsidR="001803FB" w:rsidRPr="008842CE" w:rsidRDefault="001803FB" w:rsidP="0063083E">
      <w:pPr>
        <w:pStyle w:val="FootnoteText"/>
        <w:jc w:val="both"/>
        <w:rPr>
          <w:rFonts w:ascii="GHEA Grapalat" w:hAnsi="GHEA Grapalat"/>
        </w:rPr>
      </w:pPr>
    </w:p>
  </w:footnote>
  <w:footnote w:id="24">
    <w:p w14:paraId="76E887E4" w14:textId="77777777" w:rsidR="001803FB" w:rsidRPr="008842CE" w:rsidRDefault="001803FB" w:rsidP="0063083E">
      <w:pPr>
        <w:pStyle w:val="FootnoteText"/>
        <w:jc w:val="both"/>
      </w:pPr>
    </w:p>
  </w:footnote>
  <w:footnote w:id="25">
    <w:p w14:paraId="202B3AB6" w14:textId="77777777" w:rsidR="001803FB" w:rsidRPr="00124BE9" w:rsidRDefault="001803FB"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1803FB" w:rsidRPr="00124BE9" w:rsidRDefault="001803FB" w:rsidP="00BB28C8">
      <w:pPr>
        <w:pStyle w:val="FootnoteText"/>
        <w:widowControl w:val="0"/>
        <w:jc w:val="both"/>
        <w:rPr>
          <w:rFonts w:ascii="GHEA Grapalat" w:hAnsi="GHEA Grapalat"/>
          <w:lang w:val="hy-AM"/>
        </w:rPr>
      </w:pPr>
    </w:p>
  </w:footnote>
  <w:footnote w:id="26">
    <w:p w14:paraId="5B306311" w14:textId="77777777" w:rsidR="001803FB" w:rsidRPr="00124BE9" w:rsidRDefault="001803FB"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7">
    <w:p w14:paraId="6A55779D" w14:textId="77777777" w:rsidR="001803FB" w:rsidRPr="00A6067F" w:rsidRDefault="001803FB"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1803FB" w:rsidRPr="00A6067F" w:rsidRDefault="001803FB"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8">
    <w:p w14:paraId="1A96D48C" w14:textId="77777777" w:rsidR="001803FB" w:rsidRPr="00EB336B" w:rsidRDefault="001803FB"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1803FB" w:rsidRPr="00F77F4C" w:rsidRDefault="001803FB"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1803FB" w:rsidRPr="00F77F4C" w:rsidRDefault="001803FB"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2C4BFC9B" w14:textId="77777777" w:rsidR="001803FB" w:rsidRPr="004078D0" w:rsidRDefault="001803FB" w:rsidP="00BB28C8">
      <w:pPr>
        <w:pStyle w:val="FootnoteText"/>
        <w:widowControl w:val="0"/>
        <w:jc w:val="both"/>
        <w:rPr>
          <w:rFonts w:ascii="GHEA Grapalat" w:hAnsi="GHEA Grapalat"/>
          <w:sz w:val="2"/>
          <w:szCs w:val="2"/>
          <w:lang w:val="hy-AM"/>
        </w:rPr>
      </w:pPr>
    </w:p>
    <w:p w14:paraId="7A268206" w14:textId="77777777" w:rsidR="001803FB" w:rsidRPr="004078D0" w:rsidRDefault="001803FB" w:rsidP="00BB28C8">
      <w:pPr>
        <w:pStyle w:val="FootnoteText"/>
        <w:widowControl w:val="0"/>
        <w:jc w:val="both"/>
        <w:rPr>
          <w:rFonts w:ascii="GHEA Grapalat" w:hAnsi="GHEA Grapalat"/>
          <w:sz w:val="2"/>
          <w:szCs w:val="2"/>
          <w:lang w:val="hy-AM"/>
        </w:rPr>
      </w:pPr>
    </w:p>
  </w:footnote>
  <w:footnote w:id="29">
    <w:p w14:paraId="32571777" w14:textId="77777777" w:rsidR="001803FB" w:rsidRPr="00124BE9" w:rsidRDefault="001803FB"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14:paraId="522C10AA" w14:textId="77777777" w:rsidR="001803FB" w:rsidRPr="00124BE9" w:rsidRDefault="001803FB"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1">
    <w:p w14:paraId="7F881AD4" w14:textId="77777777" w:rsidR="001803FB" w:rsidRPr="00124BE9" w:rsidRDefault="001803FB"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1803FB" w:rsidRPr="001C4E24" w:rsidRDefault="001803FB" w:rsidP="00BB28C8">
      <w:pPr>
        <w:pStyle w:val="FootnoteText"/>
        <w:rPr>
          <w:lang w:val="hy-AM"/>
        </w:rPr>
      </w:pPr>
    </w:p>
  </w:footnote>
  <w:footnote w:id="32">
    <w:p w14:paraId="601701CC" w14:textId="77777777" w:rsidR="001803FB" w:rsidRPr="00124BE9" w:rsidRDefault="001803FB"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291F959E" w14:textId="77777777" w:rsidR="001803FB" w:rsidRPr="0084361A" w:rsidRDefault="001803FB"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B1C4A29"/>
    <w:multiLevelType w:val="hybridMultilevel"/>
    <w:tmpl w:val="7F6264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31"/>
  </w:num>
  <w:num w:numId="2">
    <w:abstractNumId w:val="13"/>
  </w:num>
  <w:num w:numId="3">
    <w:abstractNumId w:val="29"/>
  </w:num>
  <w:num w:numId="4">
    <w:abstractNumId w:val="23"/>
  </w:num>
  <w:num w:numId="5">
    <w:abstractNumId w:val="35"/>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6"/>
  </w:num>
  <w:num w:numId="11">
    <w:abstractNumId w:val="10"/>
  </w:num>
  <w:num w:numId="12">
    <w:abstractNumId w:val="42"/>
  </w:num>
  <w:num w:numId="13">
    <w:abstractNumId w:val="38"/>
  </w:num>
  <w:num w:numId="14">
    <w:abstractNumId w:val="18"/>
  </w:num>
  <w:num w:numId="15">
    <w:abstractNumId w:val="40"/>
  </w:num>
  <w:num w:numId="16">
    <w:abstractNumId w:val="22"/>
  </w:num>
  <w:num w:numId="17">
    <w:abstractNumId w:val="7"/>
  </w:num>
  <w:num w:numId="18">
    <w:abstractNumId w:val="1"/>
  </w:num>
  <w:num w:numId="19">
    <w:abstractNumId w:val="24"/>
  </w:num>
  <w:num w:numId="20">
    <w:abstractNumId w:val="2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9"/>
  </w:num>
  <w:num w:numId="24">
    <w:abstractNumId w:val="28"/>
  </w:num>
  <w:num w:numId="25">
    <w:abstractNumId w:val="30"/>
  </w:num>
  <w:num w:numId="26">
    <w:abstractNumId w:val="21"/>
  </w:num>
  <w:num w:numId="27">
    <w:abstractNumId w:val="8"/>
  </w:num>
  <w:num w:numId="28">
    <w:abstractNumId w:val="14"/>
  </w:num>
  <w:num w:numId="29">
    <w:abstractNumId w:val="4"/>
  </w:num>
  <w:num w:numId="30">
    <w:abstractNumId w:val="3"/>
  </w:num>
  <w:num w:numId="31">
    <w:abstractNumId w:val="0"/>
  </w:num>
  <w:num w:numId="32">
    <w:abstractNumId w:val="11"/>
  </w:num>
  <w:num w:numId="33">
    <w:abstractNumId w:val="36"/>
  </w:num>
  <w:num w:numId="34">
    <w:abstractNumId w:val="34"/>
  </w:num>
  <w:num w:numId="35">
    <w:abstractNumId w:val="39"/>
  </w:num>
  <w:num w:numId="36">
    <w:abstractNumId w:val="15"/>
  </w:num>
  <w:num w:numId="37">
    <w:abstractNumId w:val="17"/>
  </w:num>
  <w:num w:numId="38">
    <w:abstractNumId w:val="37"/>
  </w:num>
  <w:num w:numId="39">
    <w:abstractNumId w:val="32"/>
  </w:num>
  <w:num w:numId="40">
    <w:abstractNumId w:val="2"/>
  </w:num>
  <w:num w:numId="41">
    <w:abstractNumId w:val="19"/>
  </w:num>
  <w:num w:numId="42">
    <w:abstractNumId w:val="41"/>
  </w:num>
  <w:num w:numId="43">
    <w:abstractNumId w:val="25"/>
  </w:num>
  <w:num w:numId="44">
    <w:abstractNumId w:val="27"/>
  </w:num>
  <w:num w:numId="45">
    <w:abstractNumId w:val="5"/>
  </w:num>
  <w:num w:numId="46">
    <w:abstractNumId w:val="16"/>
  </w:num>
  <w:num w:numId="47">
    <w:abstractNumId w:val="20"/>
  </w:num>
  <w:num w:numId="4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82"/>
    <w:rsid w:val="000313A6"/>
    <w:rsid w:val="000315AA"/>
    <w:rsid w:val="000316DF"/>
    <w:rsid w:val="000320D9"/>
    <w:rsid w:val="000330A3"/>
    <w:rsid w:val="00033946"/>
    <w:rsid w:val="00033B20"/>
    <w:rsid w:val="00033C85"/>
    <w:rsid w:val="00033ED4"/>
    <w:rsid w:val="00034CED"/>
    <w:rsid w:val="00036F12"/>
    <w:rsid w:val="00037DDE"/>
    <w:rsid w:val="000408D8"/>
    <w:rsid w:val="00041366"/>
    <w:rsid w:val="000424BA"/>
    <w:rsid w:val="000429FE"/>
    <w:rsid w:val="00042BD4"/>
    <w:rsid w:val="00043225"/>
    <w:rsid w:val="0004387F"/>
    <w:rsid w:val="00046758"/>
    <w:rsid w:val="00046BAC"/>
    <w:rsid w:val="000473EF"/>
    <w:rsid w:val="00050DC5"/>
    <w:rsid w:val="00051225"/>
    <w:rsid w:val="00051490"/>
    <w:rsid w:val="0005165A"/>
    <w:rsid w:val="00051B7F"/>
    <w:rsid w:val="00051D30"/>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4120"/>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5EC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4C9"/>
    <w:rsid w:val="000D16B6"/>
    <w:rsid w:val="000D17C7"/>
    <w:rsid w:val="000D18B8"/>
    <w:rsid w:val="000D1BED"/>
    <w:rsid w:val="000D2527"/>
    <w:rsid w:val="000D273F"/>
    <w:rsid w:val="000D2B3D"/>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0789"/>
    <w:rsid w:val="000E1606"/>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BD4"/>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1FD"/>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3FB"/>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5FF"/>
    <w:rsid w:val="00193871"/>
    <w:rsid w:val="00194598"/>
    <w:rsid w:val="00195A47"/>
    <w:rsid w:val="00195F24"/>
    <w:rsid w:val="00196487"/>
    <w:rsid w:val="00196A56"/>
    <w:rsid w:val="00196F14"/>
    <w:rsid w:val="00197051"/>
    <w:rsid w:val="001A070B"/>
    <w:rsid w:val="001A1CC1"/>
    <w:rsid w:val="001A21E7"/>
    <w:rsid w:val="001A23A6"/>
    <w:rsid w:val="001A2474"/>
    <w:rsid w:val="001A2579"/>
    <w:rsid w:val="001A2F72"/>
    <w:rsid w:val="001A32A1"/>
    <w:rsid w:val="001A3FEC"/>
    <w:rsid w:val="001A43A4"/>
    <w:rsid w:val="001A4BD9"/>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D2B"/>
    <w:rsid w:val="001B1FC4"/>
    <w:rsid w:val="001B32D9"/>
    <w:rsid w:val="001B37D2"/>
    <w:rsid w:val="001B3DA7"/>
    <w:rsid w:val="001B40EF"/>
    <w:rsid w:val="001B45A9"/>
    <w:rsid w:val="001B478E"/>
    <w:rsid w:val="001B6087"/>
    <w:rsid w:val="001B6899"/>
    <w:rsid w:val="001B6FCF"/>
    <w:rsid w:val="001B708D"/>
    <w:rsid w:val="001B7ED2"/>
    <w:rsid w:val="001C07C6"/>
    <w:rsid w:val="001C0849"/>
    <w:rsid w:val="001C1570"/>
    <w:rsid w:val="001C1C0C"/>
    <w:rsid w:val="001C1DD9"/>
    <w:rsid w:val="001C301C"/>
    <w:rsid w:val="001C317A"/>
    <w:rsid w:val="001C3ACB"/>
    <w:rsid w:val="001C3D83"/>
    <w:rsid w:val="001C3F6C"/>
    <w:rsid w:val="001C57DE"/>
    <w:rsid w:val="001C6221"/>
    <w:rsid w:val="001C661D"/>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07C3"/>
    <w:rsid w:val="00201012"/>
    <w:rsid w:val="002017CB"/>
    <w:rsid w:val="0020195C"/>
    <w:rsid w:val="00201DA0"/>
    <w:rsid w:val="00201F2E"/>
    <w:rsid w:val="00202EB4"/>
    <w:rsid w:val="00202F4D"/>
    <w:rsid w:val="002032CE"/>
    <w:rsid w:val="00203917"/>
    <w:rsid w:val="002046BF"/>
    <w:rsid w:val="002047E4"/>
    <w:rsid w:val="0020482A"/>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92E"/>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19D"/>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AD8"/>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AB3"/>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0BB"/>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378"/>
    <w:rsid w:val="00310A82"/>
    <w:rsid w:val="00310B6E"/>
    <w:rsid w:val="00310ED2"/>
    <w:rsid w:val="00311076"/>
    <w:rsid w:val="003117FE"/>
    <w:rsid w:val="0031181C"/>
    <w:rsid w:val="00311C27"/>
    <w:rsid w:val="00312737"/>
    <w:rsid w:val="003141B6"/>
    <w:rsid w:val="00315BF2"/>
    <w:rsid w:val="00316381"/>
    <w:rsid w:val="003163A5"/>
    <w:rsid w:val="003169A4"/>
    <w:rsid w:val="00316A13"/>
    <w:rsid w:val="003172A5"/>
    <w:rsid w:val="00317BD2"/>
    <w:rsid w:val="0032071C"/>
    <w:rsid w:val="00321A56"/>
    <w:rsid w:val="00321B20"/>
    <w:rsid w:val="0032221D"/>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872"/>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9D1"/>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5E4"/>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46C"/>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F45"/>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5BA"/>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9F"/>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0C1E"/>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5F"/>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999"/>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095"/>
    <w:rsid w:val="00576B25"/>
    <w:rsid w:val="00577582"/>
    <w:rsid w:val="00577DC1"/>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1D5"/>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6DB"/>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335"/>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C680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0E8"/>
    <w:rsid w:val="005F34E9"/>
    <w:rsid w:val="005F4F37"/>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94A"/>
    <w:rsid w:val="00624E49"/>
    <w:rsid w:val="00625529"/>
    <w:rsid w:val="0062795D"/>
    <w:rsid w:val="00627BE1"/>
    <w:rsid w:val="00627E00"/>
    <w:rsid w:val="0063083E"/>
    <w:rsid w:val="0063094A"/>
    <w:rsid w:val="00630BF1"/>
    <w:rsid w:val="00630CC3"/>
    <w:rsid w:val="0063101C"/>
    <w:rsid w:val="00631432"/>
    <w:rsid w:val="00631744"/>
    <w:rsid w:val="00631785"/>
    <w:rsid w:val="00631C2B"/>
    <w:rsid w:val="00632211"/>
    <w:rsid w:val="00632AC2"/>
    <w:rsid w:val="00632EAC"/>
    <w:rsid w:val="0063322F"/>
    <w:rsid w:val="00633389"/>
    <w:rsid w:val="006333F6"/>
    <w:rsid w:val="00633E1E"/>
    <w:rsid w:val="0063461E"/>
    <w:rsid w:val="00634DC9"/>
    <w:rsid w:val="00635D52"/>
    <w:rsid w:val="00636A8E"/>
    <w:rsid w:val="006371D0"/>
    <w:rsid w:val="006374EB"/>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D7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561"/>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BC6"/>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2EC"/>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071"/>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937"/>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67B59"/>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110"/>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A7F0D"/>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2CA3"/>
    <w:rsid w:val="007F44EE"/>
    <w:rsid w:val="007F495A"/>
    <w:rsid w:val="007F503F"/>
    <w:rsid w:val="007F5A5F"/>
    <w:rsid w:val="007F6722"/>
    <w:rsid w:val="007F7FBA"/>
    <w:rsid w:val="00800B26"/>
    <w:rsid w:val="0080112C"/>
    <w:rsid w:val="008013BF"/>
    <w:rsid w:val="008013DA"/>
    <w:rsid w:val="00801AC7"/>
    <w:rsid w:val="008026E9"/>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4F24"/>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C62"/>
    <w:rsid w:val="00830D4D"/>
    <w:rsid w:val="008311FF"/>
    <w:rsid w:val="00831C52"/>
    <w:rsid w:val="00831DC3"/>
    <w:rsid w:val="00831ECC"/>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8C"/>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BAE"/>
    <w:rsid w:val="008A4DA3"/>
    <w:rsid w:val="008A5384"/>
    <w:rsid w:val="008A5CEA"/>
    <w:rsid w:val="008A70A4"/>
    <w:rsid w:val="008A7905"/>
    <w:rsid w:val="008B0198"/>
    <w:rsid w:val="008B0507"/>
    <w:rsid w:val="008B0EFF"/>
    <w:rsid w:val="008B1233"/>
    <w:rsid w:val="008B12AF"/>
    <w:rsid w:val="008B1605"/>
    <w:rsid w:val="008B314A"/>
    <w:rsid w:val="008B332C"/>
    <w:rsid w:val="008B3E12"/>
    <w:rsid w:val="008B4BB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0755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332"/>
    <w:rsid w:val="00927888"/>
    <w:rsid w:val="00930D97"/>
    <w:rsid w:val="00931A1F"/>
    <w:rsid w:val="00932115"/>
    <w:rsid w:val="009321EA"/>
    <w:rsid w:val="009333DB"/>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426"/>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0262"/>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59E2"/>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4E70"/>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572"/>
    <w:rsid w:val="009D6D1A"/>
    <w:rsid w:val="009D71F8"/>
    <w:rsid w:val="009D78BC"/>
    <w:rsid w:val="009D7EFF"/>
    <w:rsid w:val="009E0719"/>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98E"/>
    <w:rsid w:val="00A13A15"/>
    <w:rsid w:val="00A14672"/>
    <w:rsid w:val="00A14685"/>
    <w:rsid w:val="00A14ED9"/>
    <w:rsid w:val="00A150A9"/>
    <w:rsid w:val="00A150D1"/>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34B9"/>
    <w:rsid w:val="00A33E5A"/>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0C4"/>
    <w:rsid w:val="00A522EF"/>
    <w:rsid w:val="00A524AC"/>
    <w:rsid w:val="00A528BF"/>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665"/>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821"/>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576"/>
    <w:rsid w:val="00B237B4"/>
    <w:rsid w:val="00B240E6"/>
    <w:rsid w:val="00B25447"/>
    <w:rsid w:val="00B2561E"/>
    <w:rsid w:val="00B2572B"/>
    <w:rsid w:val="00B25FC4"/>
    <w:rsid w:val="00B2681D"/>
    <w:rsid w:val="00B2752E"/>
    <w:rsid w:val="00B304E3"/>
    <w:rsid w:val="00B305F9"/>
    <w:rsid w:val="00B30994"/>
    <w:rsid w:val="00B30BD1"/>
    <w:rsid w:val="00B31413"/>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05BD"/>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D2B"/>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68E2"/>
    <w:rsid w:val="00B77FA6"/>
    <w:rsid w:val="00B8038B"/>
    <w:rsid w:val="00B81AD3"/>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3BB"/>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2810"/>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3783"/>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62A"/>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A1C"/>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D68"/>
    <w:rsid w:val="00C72E21"/>
    <w:rsid w:val="00C73E62"/>
    <w:rsid w:val="00C7412D"/>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2E6D"/>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3D45"/>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A70"/>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BE2"/>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20D"/>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8DD"/>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B49"/>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CF3"/>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D2"/>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0F85"/>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2DC"/>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866"/>
    <w:rsid w:val="00F839B3"/>
    <w:rsid w:val="00F83B76"/>
    <w:rsid w:val="00F83E0A"/>
    <w:rsid w:val="00F8462A"/>
    <w:rsid w:val="00F855BB"/>
    <w:rsid w:val="00F85DFC"/>
    <w:rsid w:val="00F85F62"/>
    <w:rsid w:val="00F86162"/>
    <w:rsid w:val="00F86ED5"/>
    <w:rsid w:val="00F871C2"/>
    <w:rsid w:val="00F87345"/>
    <w:rsid w:val="00F87FD4"/>
    <w:rsid w:val="00F914CF"/>
    <w:rsid w:val="00F91818"/>
    <w:rsid w:val="00F919EA"/>
    <w:rsid w:val="00F9206A"/>
    <w:rsid w:val="00F928D2"/>
    <w:rsid w:val="00F92A53"/>
    <w:rsid w:val="00F92AC4"/>
    <w:rsid w:val="00F930CD"/>
    <w:rsid w:val="00F932ED"/>
    <w:rsid w:val="00F936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A0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831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31ECC"/>
    <w:rPr>
      <w:rFonts w:ascii="Courier New" w:hAnsi="Courier New" w:cs="Courier New"/>
      <w:lang w:val="en-US" w:eastAsia="en-US" w:bidi="ar-SA"/>
    </w:rPr>
  </w:style>
  <w:style w:type="character" w:customStyle="1" w:styleId="y2iqfc">
    <w:name w:val="y2iqfc"/>
    <w:basedOn w:val="DefaultParagraphFont"/>
    <w:rsid w:val="0083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07161486">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18934064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59044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90CA6-102A-4695-B919-B5E3B0F98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4372</TotalTime>
  <Pages>1</Pages>
  <Words>23827</Words>
  <Characters>135817</Characters>
  <Application>Microsoft Office Word</Application>
  <DocSecurity>0</DocSecurity>
  <Lines>1131</Lines>
  <Paragraphs>318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159326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Gagik Huroyan</cp:lastModifiedBy>
  <cp:revision>1918</cp:revision>
  <cp:lastPrinted>2018-02-16T07:12:00Z</cp:lastPrinted>
  <dcterms:created xsi:type="dcterms:W3CDTF">2019-10-28T07:04:00Z</dcterms:created>
  <dcterms:modified xsi:type="dcterms:W3CDTF">2024-03-26T07:55:00Z</dcterms:modified>
</cp:coreProperties>
</file>