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606" w:rsidRPr="005939DE" w:rsidRDefault="00F12606" w:rsidP="00F12606">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rsidR="00F12606" w:rsidRPr="005E1F72" w:rsidRDefault="00F12606" w:rsidP="00F12606">
      <w:pPr>
        <w:pStyle w:val="BodyTextIndent"/>
        <w:spacing w:line="240" w:lineRule="auto"/>
        <w:jc w:val="center"/>
        <w:rPr>
          <w:rFonts w:ascii="GHEA Grapalat" w:hAnsi="GHEA Grapalat"/>
          <w:i w:val="0"/>
          <w:lang w:val="af-ZA"/>
        </w:rPr>
      </w:pPr>
    </w:p>
    <w:p w:rsidR="005879CC" w:rsidRPr="005E1F72" w:rsidRDefault="005879CC" w:rsidP="005879CC">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rsidR="005879CC" w:rsidRPr="005E1F72" w:rsidRDefault="005879CC" w:rsidP="005879CC">
      <w:pPr>
        <w:pStyle w:val="BodyTextIndent"/>
        <w:spacing w:line="240" w:lineRule="auto"/>
        <w:jc w:val="center"/>
        <w:rPr>
          <w:rFonts w:ascii="GHEA Grapalat" w:hAnsi="GHEA Grapalat"/>
          <w:i w:val="0"/>
          <w:lang w:val="af-ZA"/>
        </w:rPr>
      </w:pPr>
      <w:r w:rsidRPr="005E1F72">
        <w:rPr>
          <w:rFonts w:ascii="GHEA Grapalat" w:hAnsi="GHEA Grapalat"/>
          <w:i w:val="0"/>
          <w:lang w:val="af-ZA"/>
        </w:rPr>
        <w:t>ԲԱՑ ՄՐՑՈՒՅԹԻ ՄԱՍԻՆ</w:t>
      </w:r>
    </w:p>
    <w:p w:rsidR="005879CC" w:rsidRPr="005E1F72" w:rsidRDefault="005879CC" w:rsidP="005879CC">
      <w:pPr>
        <w:pStyle w:val="BodyTextIndent"/>
        <w:spacing w:line="240" w:lineRule="auto"/>
        <w:jc w:val="center"/>
        <w:rPr>
          <w:rFonts w:ascii="GHEA Grapalat" w:hAnsi="GHEA Grapalat"/>
          <w:i w:val="0"/>
          <w:lang w:val="af-ZA"/>
        </w:rPr>
      </w:pP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Հայտարարության սույն տեքստը հաստատված է բաց մրցույթի հանձնաժողովի</w:t>
      </w: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20</w:t>
      </w:r>
      <w:r>
        <w:rPr>
          <w:rFonts w:ascii="GHEA Grapalat" w:hAnsi="GHEA Grapalat"/>
          <w:i w:val="0"/>
          <w:lang w:val="af-ZA"/>
        </w:rPr>
        <w:t>19</w:t>
      </w:r>
      <w:r w:rsidRPr="00194A1F">
        <w:rPr>
          <w:rFonts w:ascii="GHEA Grapalat" w:hAnsi="GHEA Grapalat"/>
          <w:i w:val="0"/>
          <w:lang w:val="af-ZA"/>
        </w:rPr>
        <w:t xml:space="preserve"> թվականի «</w:t>
      </w:r>
      <w:r w:rsidR="000651E4">
        <w:rPr>
          <w:rFonts w:ascii="GHEA Grapalat" w:hAnsi="GHEA Grapalat"/>
          <w:i w:val="0"/>
          <w:lang w:val="hy-AM"/>
        </w:rPr>
        <w:t>օգոստոսի</w:t>
      </w:r>
      <w:r w:rsidRPr="00194A1F">
        <w:rPr>
          <w:rFonts w:ascii="GHEA Grapalat" w:hAnsi="GHEA Grapalat"/>
          <w:i w:val="0"/>
          <w:lang w:val="af-ZA"/>
        </w:rPr>
        <w:t>» «</w:t>
      </w:r>
      <w:r w:rsidR="00820375">
        <w:rPr>
          <w:rFonts w:ascii="GHEA Grapalat" w:hAnsi="GHEA Grapalat"/>
          <w:i w:val="0"/>
          <w:lang w:val="hy-AM"/>
        </w:rPr>
        <w:t>2</w:t>
      </w:r>
      <w:r w:rsidR="004D4CD2" w:rsidRPr="00B6390A">
        <w:rPr>
          <w:rFonts w:ascii="GHEA Grapalat" w:hAnsi="GHEA Grapalat"/>
          <w:i w:val="0"/>
          <w:lang w:val="af-ZA"/>
        </w:rPr>
        <w:t>8</w:t>
      </w:r>
      <w:r w:rsidRPr="00194A1F">
        <w:rPr>
          <w:rFonts w:ascii="GHEA Grapalat" w:hAnsi="GHEA Grapalat"/>
          <w:i w:val="0"/>
          <w:lang w:val="af-ZA"/>
        </w:rPr>
        <w:t>» «</w:t>
      </w:r>
      <w:r w:rsidR="00B93231">
        <w:rPr>
          <w:rFonts w:ascii="GHEA Grapalat" w:hAnsi="GHEA Grapalat"/>
          <w:i w:val="0"/>
          <w:lang w:val="hy-AM"/>
        </w:rPr>
        <w:t>4</w:t>
      </w:r>
      <w:r w:rsidRPr="00194A1F">
        <w:rPr>
          <w:rFonts w:ascii="GHEA Grapalat" w:hAnsi="GHEA Grapalat"/>
          <w:i w:val="0"/>
          <w:lang w:val="af-ZA"/>
        </w:rPr>
        <w:t>» որոշմամբ և հրապարակվում է</w:t>
      </w:r>
    </w:p>
    <w:p w:rsidR="005879CC" w:rsidRPr="00194A1F" w:rsidRDefault="005879CC" w:rsidP="005879CC">
      <w:pPr>
        <w:pStyle w:val="BodyTextIndent"/>
        <w:spacing w:line="240" w:lineRule="auto"/>
        <w:jc w:val="center"/>
        <w:rPr>
          <w:rFonts w:ascii="GHEA Grapalat" w:hAnsi="GHEA Grapalat"/>
          <w:i w:val="0"/>
          <w:lang w:val="af-ZA"/>
        </w:rPr>
      </w:pPr>
      <w:r w:rsidRPr="00194A1F">
        <w:rPr>
          <w:rFonts w:ascii="GHEA Grapalat" w:hAnsi="GHEA Grapalat"/>
          <w:i w:val="0"/>
          <w:lang w:val="af-ZA"/>
        </w:rPr>
        <w:t>«Գնումների մասին» ՀՀ օրենքի 27-րդ հոդվածի համաձայն</w:t>
      </w:r>
    </w:p>
    <w:p w:rsidR="005879CC" w:rsidRPr="00194A1F" w:rsidRDefault="005879CC" w:rsidP="005879CC">
      <w:pPr>
        <w:pStyle w:val="BodyTextIndent"/>
        <w:spacing w:line="240" w:lineRule="auto"/>
        <w:jc w:val="center"/>
        <w:rPr>
          <w:rFonts w:ascii="GHEA Grapalat" w:hAnsi="GHEA Grapalat"/>
          <w:i w:val="0"/>
          <w:lang w:val="af-ZA"/>
        </w:rPr>
      </w:pPr>
    </w:p>
    <w:p w:rsidR="005879CC" w:rsidRPr="00194A1F" w:rsidRDefault="005879CC" w:rsidP="005879CC">
      <w:pPr>
        <w:pStyle w:val="BodyTextIndent"/>
        <w:spacing w:line="240" w:lineRule="auto"/>
        <w:jc w:val="center"/>
        <w:rPr>
          <w:rFonts w:ascii="GHEA Grapalat" w:hAnsi="GHEA Grapalat"/>
          <w:i w:val="0"/>
          <w:u w:val="single"/>
          <w:lang w:val="af-ZA"/>
        </w:rPr>
      </w:pPr>
      <w:r w:rsidRPr="00194A1F">
        <w:rPr>
          <w:rFonts w:ascii="GHEA Grapalat" w:hAnsi="GHEA Grapalat"/>
          <w:i w:val="0"/>
          <w:lang w:val="af-ZA"/>
        </w:rPr>
        <w:t xml:space="preserve">Բաց մրցույթի ծածկագիրը`  </w:t>
      </w:r>
      <w:r>
        <w:rPr>
          <w:rFonts w:ascii="GHEA Grapalat" w:hAnsi="GHEA Grapalat"/>
          <w:i w:val="0"/>
          <w:lang w:val="hy-AM"/>
        </w:rPr>
        <w:t>ԵՔ-</w:t>
      </w:r>
      <w:r w:rsidRPr="00194A1F">
        <w:rPr>
          <w:rFonts w:ascii="GHEA Grapalat" w:hAnsi="GHEA Grapalat"/>
          <w:i w:val="0"/>
          <w:lang w:val="af-ZA"/>
        </w:rPr>
        <w:t>ԲՄԱՊՁԲ</w:t>
      </w:r>
      <w:r>
        <w:rPr>
          <w:rFonts w:ascii="GHEA Grapalat" w:hAnsi="GHEA Grapalat"/>
          <w:i w:val="0"/>
          <w:lang w:val="hy-AM"/>
        </w:rPr>
        <w:t>-</w:t>
      </w:r>
      <w:r w:rsidR="008E2B4B">
        <w:rPr>
          <w:rFonts w:ascii="GHEA Grapalat" w:hAnsi="GHEA Grapalat"/>
          <w:i w:val="0"/>
          <w:lang w:val="hy-AM"/>
        </w:rPr>
        <w:t>19/21</w:t>
      </w:r>
      <w:r w:rsidRPr="00194A1F">
        <w:rPr>
          <w:rFonts w:ascii="GHEA Grapalat" w:hAnsi="GHEA Grapalat"/>
          <w:i w:val="0"/>
          <w:u w:val="single"/>
          <w:lang w:val="af-ZA"/>
        </w:rPr>
        <w:t xml:space="preserve">       </w:t>
      </w:r>
    </w:p>
    <w:p w:rsidR="005879CC" w:rsidRPr="005E1F72" w:rsidRDefault="005879CC" w:rsidP="005879CC">
      <w:pPr>
        <w:pStyle w:val="BodyTextIndent"/>
        <w:spacing w:line="240" w:lineRule="auto"/>
        <w:rPr>
          <w:rFonts w:ascii="GHEA Grapalat" w:hAnsi="GHEA Grapalat"/>
          <w:i w:val="0"/>
          <w:lang w:val="af-ZA"/>
        </w:rPr>
      </w:pPr>
    </w:p>
    <w:p w:rsidR="005879CC" w:rsidRPr="008763B0" w:rsidRDefault="005879CC" w:rsidP="005879CC">
      <w:pPr>
        <w:pStyle w:val="BodyTextIndent"/>
        <w:spacing w:line="240" w:lineRule="auto"/>
        <w:ind w:firstLine="708"/>
        <w:rPr>
          <w:rFonts w:ascii="GHEA Grapalat" w:hAnsi="GHEA Grapalat"/>
          <w:i w:val="0"/>
          <w:lang w:val="af-ZA"/>
        </w:rPr>
      </w:pPr>
      <w:r w:rsidRPr="008763B0">
        <w:rPr>
          <w:rFonts w:ascii="GHEA Grapalat" w:hAnsi="GHEA Grapalat"/>
          <w:i w:val="0"/>
          <w:lang w:val="af-ZA"/>
        </w:rPr>
        <w:t xml:space="preserve">Պատվիրատուն` </w:t>
      </w:r>
      <w:r>
        <w:rPr>
          <w:rFonts w:ascii="GHEA Grapalat" w:hAnsi="GHEA Grapalat"/>
          <w:i w:val="0"/>
          <w:lang w:val="hy-AM"/>
        </w:rPr>
        <w:t>Երևանի քաղաքապետարանը</w:t>
      </w:r>
      <w:r w:rsidRPr="008763B0">
        <w:rPr>
          <w:rFonts w:ascii="GHEA Grapalat" w:hAnsi="GHEA Grapalat"/>
          <w:i w:val="0"/>
          <w:lang w:val="af-ZA"/>
        </w:rPr>
        <w:t>, որը գտնվում է</w:t>
      </w:r>
      <w:r>
        <w:rPr>
          <w:rFonts w:ascii="GHEA Grapalat" w:hAnsi="GHEA Grapalat"/>
          <w:i w:val="0"/>
          <w:lang w:val="hy-AM"/>
        </w:rPr>
        <w:t xml:space="preserve"> ՀՀ, ք.Երևան, Արգիշտիի 1</w:t>
      </w:r>
      <w:r w:rsidRPr="008763B0">
        <w:rPr>
          <w:rFonts w:ascii="GHEA Grapalat" w:hAnsi="GHEA Grapalat"/>
          <w:i w:val="0"/>
          <w:lang w:val="af-ZA"/>
        </w:rPr>
        <w:t xml:space="preserve"> հասցեում,</w:t>
      </w:r>
      <w:r>
        <w:rPr>
          <w:rFonts w:ascii="GHEA Grapalat" w:hAnsi="GHEA Grapalat"/>
          <w:i w:val="0"/>
          <w:lang w:val="hy-AM"/>
        </w:rPr>
        <w:t xml:space="preserve"> </w:t>
      </w:r>
      <w:r w:rsidRPr="008763B0">
        <w:rPr>
          <w:rFonts w:ascii="GHEA Grapalat" w:hAnsi="GHEA Grapalat"/>
          <w:i w:val="0"/>
          <w:lang w:val="af-ZA"/>
        </w:rPr>
        <w:t xml:space="preserve">հայտարարում է բաց մրցույթ, որն իրականացվում է մեկ փուլով` էլեկտրոնային գնումների </w:t>
      </w:r>
      <w:r w:rsidRPr="008763B0">
        <w:rPr>
          <w:rFonts w:ascii="GHEA Grapalat" w:hAnsi="GHEA Grapalat"/>
          <w:i w:val="0"/>
          <w:lang w:val="af-ZA" w:eastAsia="ru-RU"/>
        </w:rPr>
        <w:t>Armeps (</w:t>
      </w:r>
      <w:hyperlink r:id="rId7" w:history="1">
        <w:r w:rsidRPr="008763B0">
          <w:rPr>
            <w:rFonts w:ascii="Times Armenian" w:hAnsi="Times Armenian"/>
            <w:i w:val="0"/>
            <w:u w:val="single"/>
            <w:lang w:val="af-ZA" w:eastAsia="ru-RU"/>
          </w:rPr>
          <w:t>www.armeps.am</w:t>
        </w:r>
      </w:hyperlink>
      <w:r w:rsidRPr="008763B0">
        <w:rPr>
          <w:rFonts w:ascii="GHEA Grapalat" w:hAnsi="GHEA Grapalat"/>
          <w:i w:val="0"/>
          <w:lang w:val="af-ZA" w:eastAsia="ru-RU"/>
        </w:rPr>
        <w:t xml:space="preserve">) </w:t>
      </w:r>
      <w:r w:rsidRPr="008763B0">
        <w:rPr>
          <w:rFonts w:ascii="GHEA Grapalat" w:hAnsi="GHEA Grapalat"/>
          <w:i w:val="0"/>
          <w:lang w:val="af-ZA"/>
        </w:rPr>
        <w:t>համակարգի միջոցով:</w:t>
      </w:r>
    </w:p>
    <w:p w:rsidR="005879CC" w:rsidRPr="00F06014" w:rsidRDefault="005879CC" w:rsidP="005879CC">
      <w:pPr>
        <w:pStyle w:val="BodyTextIndent"/>
        <w:spacing w:line="240" w:lineRule="auto"/>
        <w:ind w:firstLine="0"/>
        <w:rPr>
          <w:rFonts w:ascii="GHEA Grapalat" w:hAnsi="GHEA Grapalat"/>
          <w:i w:val="0"/>
          <w:lang w:val="af-ZA"/>
        </w:rPr>
      </w:pPr>
      <w:r w:rsidRPr="00675DD3">
        <w:rPr>
          <w:rFonts w:ascii="GHEA Grapalat" w:hAnsi="GHEA Grapalat"/>
          <w:i w:val="0"/>
          <w:lang w:val="af-ZA"/>
        </w:rPr>
        <w:tab/>
      </w:r>
      <w:r w:rsidRPr="00F06014">
        <w:rPr>
          <w:rFonts w:ascii="GHEA Grapalat" w:hAnsi="GHEA Grapalat"/>
          <w:i w:val="0"/>
          <w:lang w:val="af-ZA"/>
        </w:rPr>
        <w:t xml:space="preserve">Բաց մրցույթում </w:t>
      </w:r>
      <w:r w:rsidRPr="00F06014">
        <w:rPr>
          <w:rFonts w:ascii="GHEA Grapalat" w:hAnsi="GHEA Grapalat"/>
          <w:i w:val="0"/>
          <w:lang w:val="hy-AM"/>
        </w:rPr>
        <w:t>ընտրված</w:t>
      </w:r>
      <w:r w:rsidRPr="00F06014">
        <w:rPr>
          <w:rFonts w:ascii="GHEA Grapalat" w:hAnsi="GHEA Grapalat"/>
          <w:i w:val="0"/>
          <w:lang w:val="af-ZA"/>
        </w:rPr>
        <w:t xml:space="preserve"> մասնակցին սահմանված կարգով կառաջարկվի կնքել</w:t>
      </w:r>
      <w:r>
        <w:rPr>
          <w:rFonts w:ascii="GHEA Grapalat" w:hAnsi="GHEA Grapalat"/>
          <w:i w:val="0"/>
          <w:lang w:val="hy-AM"/>
        </w:rPr>
        <w:t xml:space="preserve"> </w:t>
      </w:r>
      <w:r w:rsidRPr="009911F0">
        <w:rPr>
          <w:rFonts w:ascii="GHEA Grapalat" w:hAnsi="GHEA Grapalat"/>
          <w:lang w:val="hy-AM"/>
        </w:rPr>
        <w:t>կենցաղային թափոնների</w:t>
      </w:r>
      <w:r w:rsidR="008E2B4B" w:rsidRPr="008E2B4B">
        <w:rPr>
          <w:rFonts w:ascii="GHEA Grapalat" w:hAnsi="GHEA Grapalat"/>
          <w:lang w:val="af-ZA"/>
        </w:rPr>
        <w:t xml:space="preserve"> </w:t>
      </w:r>
      <w:r w:rsidR="008E2B4B">
        <w:rPr>
          <w:rFonts w:ascii="GHEA Grapalat" w:hAnsi="GHEA Grapalat"/>
          <w:lang w:val="hy-AM"/>
        </w:rPr>
        <w:t>մետաղական</w:t>
      </w:r>
      <w:r w:rsidRPr="009911F0">
        <w:rPr>
          <w:rFonts w:ascii="GHEA Grapalat" w:hAnsi="GHEA Grapalat"/>
          <w:lang w:val="hy-AM"/>
        </w:rPr>
        <w:t xml:space="preserve"> կոնտեյներների</w:t>
      </w:r>
      <w:r w:rsidRPr="00F06014">
        <w:rPr>
          <w:rFonts w:ascii="GHEA Grapalat" w:hAnsi="GHEA Grapalat"/>
          <w:i w:val="0"/>
          <w:lang w:val="hy-AM"/>
        </w:rPr>
        <w:t xml:space="preserve"> </w:t>
      </w:r>
      <w:r w:rsidRPr="009A0F35">
        <w:rPr>
          <w:rFonts w:ascii="GHEA Grapalat" w:hAnsi="GHEA Grapalat" w:cs="Sylfaen"/>
          <w:i w:val="0"/>
          <w:lang w:val="hy-AM"/>
        </w:rPr>
        <w:t xml:space="preserve">ձեռքբերման </w:t>
      </w:r>
      <w:r w:rsidRPr="00F06014">
        <w:rPr>
          <w:rFonts w:ascii="GHEA Grapalat" w:hAnsi="GHEA Grapalat"/>
          <w:i w:val="0"/>
          <w:lang w:val="af-ZA"/>
        </w:rPr>
        <w:t xml:space="preserve">մատակարարման պայմանագիր (այսուհետ` պայմանագիր)։ </w:t>
      </w:r>
    </w:p>
    <w:p w:rsidR="00F12606" w:rsidRPr="005E1F72" w:rsidRDefault="00F12606" w:rsidP="00F12606">
      <w:pPr>
        <w:pStyle w:val="BodyTextIndent"/>
        <w:spacing w:line="240" w:lineRule="auto"/>
        <w:ind w:firstLine="0"/>
        <w:rPr>
          <w:rFonts w:ascii="GHEA Grapalat" w:hAnsi="GHEA Grapalat"/>
          <w:i w:val="0"/>
          <w:lang w:val="af-ZA"/>
        </w:rPr>
      </w:pPr>
      <w:r w:rsidRPr="005E1F72">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մրցույթ</w:t>
      </w:r>
      <w:r w:rsidRPr="005E1F72">
        <w:rPr>
          <w:rFonts w:ascii="GHEA Grapalat" w:hAnsi="GHEA Grapalat" w:cs="Sylfaen"/>
          <w:i w:val="0"/>
          <w:color w:val="000000"/>
          <w:lang w:val="af-ZA"/>
        </w:rPr>
        <w:t>ի</w:t>
      </w:r>
      <w:r w:rsidRPr="005E1F72">
        <w:rPr>
          <w:rFonts w:ascii="GHEA Grapalat" w:hAnsi="GHEA Grapalat"/>
          <w:i w:val="0"/>
          <w:lang w:val="af-ZA"/>
        </w:rPr>
        <w:t>ն մասնակցելու հավասար իրավունք:</w:t>
      </w:r>
    </w:p>
    <w:p w:rsidR="00F12606" w:rsidRPr="005E1F72" w:rsidRDefault="00F12606" w:rsidP="00F12606">
      <w:pPr>
        <w:spacing w:after="0" w:line="240" w:lineRule="auto"/>
        <w:ind w:firstLine="720"/>
        <w:jc w:val="both"/>
        <w:rPr>
          <w:rFonts w:ascii="GHEA Grapalat" w:hAnsi="GHEA Grapalat"/>
          <w:sz w:val="20"/>
          <w:szCs w:val="20"/>
          <w:lang w:val="af-ZA"/>
        </w:rPr>
      </w:pPr>
      <w:r w:rsidRPr="005E1F72">
        <w:rPr>
          <w:rFonts w:ascii="GHEA Grapalat" w:hAnsi="GHEA Grapalat"/>
          <w:sz w:val="20"/>
          <w:szCs w:val="20"/>
          <w:lang w:val="af-ZA"/>
        </w:rPr>
        <w:t>Մրցույթին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Սույն մրցույթի 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2"/>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Մրցույթի հրավերը թղթային ստանալու համար անհրաժեշտ է դիմել պատվիրատուին, մինչև սույն հայտարարության հրապարակման օրվանից հաշված` </w:t>
      </w:r>
      <w:r w:rsidR="005879CC">
        <w:rPr>
          <w:rFonts w:ascii="GHEA Grapalat" w:hAnsi="GHEA Grapalat"/>
          <w:i w:val="0"/>
          <w:lang w:val="hy-AM"/>
        </w:rPr>
        <w:t>41</w:t>
      </w:r>
      <w:r w:rsidRPr="005E1F72">
        <w:rPr>
          <w:rFonts w:ascii="GHEA Grapalat" w:hAnsi="GHEA Grapalat"/>
          <w:i w:val="0"/>
          <w:lang w:val="af-ZA"/>
        </w:rPr>
        <w:t xml:space="preserve">-րդ օրը ժամը </w:t>
      </w:r>
      <w:r w:rsidR="005879CC">
        <w:rPr>
          <w:rFonts w:ascii="GHEA Grapalat" w:hAnsi="GHEA Grapalat"/>
          <w:i w:val="0"/>
          <w:lang w:val="hy-AM"/>
        </w:rPr>
        <w:t>11:00</w:t>
      </w:r>
      <w:r w:rsidRPr="005E1F72">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5879CC">
        <w:rPr>
          <w:rFonts w:ascii="GHEA Grapalat" w:hAnsi="GHEA Grapalat"/>
          <w:i w:val="0"/>
          <w:lang w:val="hy-AM"/>
        </w:rPr>
        <w:t>1500</w:t>
      </w:r>
      <w:r w:rsidR="005879CC" w:rsidRPr="005E1F72">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005879CC" w:rsidRPr="005E1F72">
        <w:rPr>
          <w:rFonts w:ascii="GHEA Mariam" w:hAnsi="GHEA Mariam"/>
          <w:i w:val="0"/>
          <w:spacing w:val="-8"/>
          <w:lang w:val="pt-BR"/>
        </w:rPr>
        <w:t xml:space="preserve"> </w:t>
      </w:r>
      <w:r w:rsidR="005879CC" w:rsidRPr="005E1F72">
        <w:rPr>
          <w:rFonts w:ascii="GHEA Grapalat" w:hAnsi="GHEA Grapalat"/>
          <w:i w:val="0"/>
          <w:lang w:val="af-ZA"/>
        </w:rPr>
        <w:t>ներկայացնելու դեպքում</w:t>
      </w:r>
      <w:r w:rsidR="005879CC" w:rsidRPr="005E1F72">
        <w:rPr>
          <w:rStyle w:val="FootnoteReference"/>
          <w:rFonts w:ascii="GHEA Grapalat" w:hAnsi="GHEA Grapalat"/>
          <w:i w:val="0"/>
          <w:lang w:val="af-ZA"/>
        </w:rPr>
        <w:footnoteReference w:id="3"/>
      </w:r>
      <w:r w:rsidR="005879CC" w:rsidRPr="005E1F72">
        <w:rPr>
          <w:rFonts w:ascii="GHEA Grapalat" w:hAnsi="GHEA Grapalat"/>
          <w:i w:val="0"/>
          <w:lang w:val="af-ZA"/>
        </w:rPr>
        <w:t>) այդպիսի պահանջ ստանալուն հաջորդող առաջին աշխատանքային օրը (վճարումն անհրաժեշտ է իրականացնել</w:t>
      </w:r>
      <w:r w:rsidRPr="005E1F72">
        <w:rPr>
          <w:rFonts w:ascii="GHEA Grapalat" w:hAnsi="GHEA Grapalat"/>
          <w:i w:val="0"/>
          <w:lang w:val="af-ZA"/>
        </w:rPr>
        <w:t xml:space="preserve"> հաշվեհամարին</w:t>
      </w:r>
      <w:r w:rsidRPr="005E1F72">
        <w:rPr>
          <w:rStyle w:val="FootnoteReference"/>
          <w:rFonts w:ascii="GHEA Grapalat" w:hAnsi="GHEA Grapalat"/>
          <w:i w:val="0"/>
          <w:lang w:val="af-ZA"/>
        </w:rPr>
        <w:footnoteReference w:id="4"/>
      </w:r>
      <w:r w:rsidRPr="005E1F72">
        <w:rPr>
          <w:rFonts w:ascii="GHEA Grapalat" w:hAnsi="GHEA Grapalat"/>
          <w:i w:val="0"/>
          <w:lang w:val="af-ZA"/>
        </w:rPr>
        <w:t>)։</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Հրավեր չստանալը չի սահմանափակում մասնակցի` սույն ընթացակարգին մասնակցելու իրավունքը։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Մրցույթի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p>
    <w:p w:rsidR="00F12606" w:rsidRPr="005E1F72" w:rsidRDefault="005879CC" w:rsidP="00F12606">
      <w:pPr>
        <w:pStyle w:val="BodyTextIndent"/>
        <w:spacing w:line="240" w:lineRule="auto"/>
        <w:ind w:firstLine="0"/>
        <w:rPr>
          <w:rFonts w:ascii="GHEA Grapalat" w:hAnsi="GHEA Grapalat"/>
          <w:i w:val="0"/>
          <w:lang w:val="af-ZA"/>
        </w:rPr>
      </w:pPr>
      <w:r>
        <w:rPr>
          <w:rFonts w:ascii="GHEA Grapalat" w:hAnsi="GHEA Grapalat"/>
          <w:i w:val="0"/>
          <w:lang w:val="hy-AM"/>
        </w:rPr>
        <w:t>41-</w:t>
      </w:r>
      <w:r w:rsidR="00F12606" w:rsidRPr="005E1F72">
        <w:rPr>
          <w:rFonts w:ascii="GHEA Grapalat" w:hAnsi="GHEA Grapalat"/>
          <w:i w:val="0"/>
          <w:lang w:val="af-ZA"/>
        </w:rPr>
        <w:t xml:space="preserve">րդ օրվա ժամը </w:t>
      </w:r>
      <w:r>
        <w:rPr>
          <w:rFonts w:ascii="GHEA Grapalat" w:hAnsi="GHEA Grapalat"/>
          <w:i w:val="0"/>
          <w:lang w:val="hy-AM"/>
        </w:rPr>
        <w:t>11:00</w:t>
      </w:r>
      <w:r w:rsidR="00F12606" w:rsidRPr="005E1F72">
        <w:rPr>
          <w:rFonts w:ascii="GHEA Grapalat" w:hAnsi="GHEA Grapalat"/>
          <w:i w:val="0"/>
          <w:lang w:val="af-ZA"/>
        </w:rPr>
        <w:t xml:space="preserve">-ը: Հայտերը, հայերենից բացի, կարող են ներկայացվել նաև անգլերեն կամ ռուսերեն: </w:t>
      </w:r>
    </w:p>
    <w:p w:rsidR="00F12606" w:rsidRPr="005879CC" w:rsidRDefault="00F12606" w:rsidP="00F12606">
      <w:pPr>
        <w:pStyle w:val="BodyTextIndent"/>
        <w:spacing w:line="240" w:lineRule="auto"/>
        <w:ind w:firstLine="708"/>
        <w:rPr>
          <w:rFonts w:ascii="GHEA Grapalat" w:hAnsi="GHEA Grapalat"/>
          <w:b/>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5879CC" w:rsidRPr="005879CC">
        <w:rPr>
          <w:rFonts w:ascii="GHEA Grapalat" w:hAnsi="GHEA Grapalat"/>
          <w:b/>
          <w:i w:val="0"/>
          <w:lang w:val="hy-AM"/>
        </w:rPr>
        <w:t>41</w:t>
      </w:r>
      <w:r w:rsidRPr="005879CC">
        <w:rPr>
          <w:rFonts w:ascii="GHEA Grapalat" w:hAnsi="GHEA Grapalat"/>
          <w:b/>
          <w:i w:val="0"/>
          <w:lang w:val="af-ZA"/>
        </w:rPr>
        <w:t>-րդ օրը</w:t>
      </w:r>
      <w:r w:rsidR="005879CC" w:rsidRPr="005879CC">
        <w:rPr>
          <w:rFonts w:ascii="GHEA Grapalat" w:hAnsi="GHEA Grapalat"/>
          <w:b/>
          <w:i w:val="0"/>
          <w:lang w:val="hy-AM"/>
        </w:rPr>
        <w:t xml:space="preserve">՝ </w:t>
      </w:r>
      <w:r w:rsidR="008E2B4B">
        <w:rPr>
          <w:rFonts w:ascii="GHEA Grapalat" w:hAnsi="GHEA Grapalat"/>
          <w:b/>
          <w:i w:val="0"/>
          <w:lang w:val="hy-AM"/>
        </w:rPr>
        <w:t>հոկ</w:t>
      </w:r>
      <w:r w:rsidR="000651E4">
        <w:rPr>
          <w:rFonts w:ascii="GHEA Grapalat" w:hAnsi="GHEA Grapalat"/>
          <w:b/>
          <w:i w:val="0"/>
          <w:lang w:val="hy-AM"/>
        </w:rPr>
        <w:t>տեմբերի</w:t>
      </w:r>
      <w:r w:rsidR="005879CC" w:rsidRPr="005879CC">
        <w:rPr>
          <w:rFonts w:ascii="GHEA Grapalat" w:hAnsi="GHEA Grapalat"/>
          <w:b/>
          <w:i w:val="0"/>
          <w:lang w:val="hy-AM"/>
        </w:rPr>
        <w:t xml:space="preserve"> </w:t>
      </w:r>
      <w:r w:rsidR="008E2B4B">
        <w:rPr>
          <w:rFonts w:ascii="GHEA Grapalat" w:hAnsi="GHEA Grapalat"/>
          <w:b/>
          <w:i w:val="0"/>
          <w:lang w:val="hy-AM"/>
        </w:rPr>
        <w:t>9</w:t>
      </w:r>
      <w:r w:rsidR="005879CC" w:rsidRPr="005879CC">
        <w:rPr>
          <w:rFonts w:ascii="GHEA Grapalat" w:hAnsi="GHEA Grapalat"/>
          <w:b/>
          <w:i w:val="0"/>
          <w:lang w:val="hy-AM"/>
        </w:rPr>
        <w:t>-ին</w:t>
      </w:r>
      <w:r w:rsidRPr="005879CC">
        <w:rPr>
          <w:rFonts w:ascii="GHEA Grapalat" w:hAnsi="GHEA Grapalat"/>
          <w:b/>
          <w:i w:val="0"/>
          <w:lang w:val="af-ZA"/>
        </w:rPr>
        <w:t xml:space="preserve"> ժամը </w:t>
      </w:r>
      <w:r w:rsidR="005879CC" w:rsidRPr="005879CC">
        <w:rPr>
          <w:rFonts w:ascii="GHEA Grapalat" w:hAnsi="GHEA Grapalat"/>
          <w:b/>
          <w:i w:val="0"/>
          <w:lang w:val="hy-AM"/>
        </w:rPr>
        <w:t>11:00</w:t>
      </w:r>
      <w:r w:rsidRPr="005879CC">
        <w:rPr>
          <w:rFonts w:ascii="GHEA Grapalat" w:hAnsi="GHEA Grapalat"/>
          <w:b/>
          <w:i w:val="0"/>
          <w:lang w:val="af-ZA"/>
        </w:rPr>
        <w:t xml:space="preserve">-ին։ </w:t>
      </w:r>
    </w:p>
    <w:p w:rsidR="00F12606" w:rsidRPr="005E1F72" w:rsidRDefault="00F12606" w:rsidP="00F12606">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5879CC" w:rsidRPr="008763B0" w:rsidRDefault="005879CC" w:rsidP="005879CC">
      <w:pPr>
        <w:pStyle w:val="BodyTextIndent"/>
        <w:spacing w:line="240" w:lineRule="auto"/>
        <w:rPr>
          <w:rFonts w:ascii="GHEA Grapalat" w:hAnsi="GHEA Grapalat"/>
          <w:i w:val="0"/>
          <w:lang w:val="af-ZA"/>
        </w:rPr>
      </w:pPr>
      <w:r w:rsidRPr="008763B0">
        <w:rPr>
          <w:rFonts w:ascii="GHEA Grapalat" w:hAnsi="GHEA Grapalat"/>
          <w:i w:val="0"/>
          <w:lang w:val="af-ZA"/>
        </w:rPr>
        <w:lastRenderedPageBreak/>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p>
    <w:p w:rsidR="005879CC" w:rsidRDefault="005879CC" w:rsidP="005879CC">
      <w:pPr>
        <w:pStyle w:val="BodyTextIndent"/>
        <w:spacing w:line="240" w:lineRule="auto"/>
        <w:ind w:firstLine="0"/>
        <w:rPr>
          <w:rFonts w:ascii="GHEA Grapalat" w:hAnsi="GHEA Grapalat"/>
          <w:i w:val="0"/>
          <w:lang w:val="hy-AM"/>
        </w:rPr>
      </w:pPr>
      <w:r>
        <w:rPr>
          <w:rFonts w:ascii="GHEA Grapalat" w:hAnsi="GHEA Grapalat"/>
          <w:i w:val="0"/>
          <w:lang w:val="af-ZA"/>
        </w:rPr>
        <w:tab/>
        <w:t xml:space="preserve"> </w:t>
      </w:r>
      <w:r w:rsidRPr="008763B0">
        <w:rPr>
          <w:rFonts w:ascii="GHEA Grapalat" w:hAnsi="GHEA Grapalat"/>
          <w:i w:val="0"/>
          <w:lang w:val="af-ZA"/>
        </w:rPr>
        <w:t xml:space="preserve">Հեռախոս </w:t>
      </w:r>
      <w:r>
        <w:rPr>
          <w:rFonts w:ascii="GHEA Grapalat" w:hAnsi="GHEA Grapalat"/>
          <w:i w:val="0"/>
          <w:lang w:val="hy-AM"/>
        </w:rPr>
        <w:t>011514373</w:t>
      </w:r>
    </w:p>
    <w:p w:rsidR="005879CC" w:rsidRPr="00E340EE" w:rsidRDefault="005879CC" w:rsidP="005879CC">
      <w:pPr>
        <w:pStyle w:val="BodyTextIndent"/>
        <w:spacing w:line="240" w:lineRule="auto"/>
        <w:rPr>
          <w:rFonts w:ascii="GHEA Grapalat" w:hAnsi="GHEA Grapalat"/>
          <w:i w:val="0"/>
          <w:u w:val="single"/>
          <w:lang w:val="af-ZA"/>
        </w:rPr>
      </w:pPr>
      <w:r w:rsidRPr="008763B0">
        <w:rPr>
          <w:rFonts w:ascii="GHEA Grapalat" w:hAnsi="GHEA Grapalat"/>
          <w:i w:val="0"/>
          <w:lang w:val="af-ZA"/>
        </w:rPr>
        <w:t xml:space="preserve">Էլ. փոստ </w:t>
      </w:r>
      <w:r w:rsidRPr="00E340EE">
        <w:rPr>
          <w:rFonts w:ascii="GHEA Grapalat" w:hAnsi="GHEA Grapalat"/>
          <w:i w:val="0"/>
          <w:lang w:val="af-ZA"/>
        </w:rPr>
        <w:t>gor.muradyan@yerevan.am</w:t>
      </w:r>
    </w:p>
    <w:p w:rsidR="005879CC" w:rsidRDefault="005879CC" w:rsidP="005879CC">
      <w:pPr>
        <w:pStyle w:val="BodyTextIndent"/>
        <w:spacing w:line="240" w:lineRule="auto"/>
        <w:ind w:firstLine="0"/>
        <w:rPr>
          <w:rFonts w:ascii="GHEA Grapalat" w:hAnsi="GHEA Grapalat"/>
          <w:i w:val="0"/>
          <w:lang w:val="hy-AM"/>
        </w:rPr>
      </w:pPr>
      <w:r>
        <w:rPr>
          <w:rFonts w:ascii="GHEA Grapalat" w:hAnsi="GHEA Grapalat"/>
          <w:i w:val="0"/>
          <w:lang w:val="af-ZA"/>
        </w:rPr>
        <w:t xml:space="preserve">            </w:t>
      </w:r>
      <w:r w:rsidRPr="008763B0">
        <w:rPr>
          <w:rFonts w:ascii="GHEA Grapalat" w:hAnsi="GHEA Grapalat"/>
          <w:i w:val="0"/>
          <w:lang w:val="af-ZA"/>
        </w:rPr>
        <w:t>Պատվիրատու</w:t>
      </w:r>
      <w:r>
        <w:rPr>
          <w:rFonts w:ascii="GHEA Grapalat" w:hAnsi="GHEA Grapalat"/>
          <w:i w:val="0"/>
          <w:lang w:val="hy-AM"/>
        </w:rPr>
        <w:t xml:space="preserve">՝ </w:t>
      </w:r>
      <w:r w:rsidRPr="0014144F">
        <w:rPr>
          <w:rFonts w:ascii="GHEA Grapalat" w:hAnsi="GHEA Grapalat"/>
          <w:i w:val="0"/>
          <w:lang w:val="hy-AM"/>
        </w:rPr>
        <w:t>Երևանի քաղաքապետարան</w:t>
      </w:r>
    </w:p>
    <w:p w:rsidR="00F12606" w:rsidRPr="005E1F72" w:rsidRDefault="00F12606" w:rsidP="00F12606">
      <w:pPr>
        <w:pStyle w:val="BodyTextIndent3"/>
        <w:spacing w:line="240" w:lineRule="auto"/>
        <w:ind w:firstLine="709"/>
        <w:rPr>
          <w:rFonts w:ascii="GHEA Grapalat" w:hAnsi="GHEA Grapalat" w:cs="Sylfaen"/>
          <w:b/>
          <w:lang w:val="es-ES"/>
        </w:rPr>
      </w:pPr>
    </w:p>
    <w:p w:rsidR="00F12606" w:rsidRPr="005E1F72" w:rsidRDefault="00F12606" w:rsidP="00F12606">
      <w:pPr>
        <w:pStyle w:val="BodyTextIndent"/>
        <w:spacing w:line="240" w:lineRule="auto"/>
        <w:ind w:left="1404"/>
        <w:rPr>
          <w:rFonts w:ascii="GHEA Grapalat" w:hAnsi="GHEA Grapalat"/>
          <w:i w:val="0"/>
          <w:lang w:val="af-ZA"/>
        </w:rPr>
      </w:pPr>
    </w:p>
    <w:p w:rsidR="00F12606" w:rsidRPr="005E1F72" w:rsidRDefault="00F12606" w:rsidP="00F12606">
      <w:pPr>
        <w:pStyle w:val="BodyTextIndent"/>
        <w:spacing w:line="240" w:lineRule="auto"/>
        <w:ind w:left="1404"/>
        <w:rPr>
          <w:rFonts w:ascii="GHEA Grapalat" w:hAnsi="GHEA Grapalat"/>
          <w:i w:val="0"/>
          <w:lang w:val="af-ZA"/>
        </w:rPr>
      </w:pPr>
    </w:p>
    <w:p w:rsidR="00F12606" w:rsidRPr="005E1F72" w:rsidRDefault="00F12606" w:rsidP="00F12606">
      <w:pPr>
        <w:pStyle w:val="BodyText"/>
        <w:spacing w:after="0"/>
        <w:ind w:right="-7" w:firstLine="567"/>
        <w:jc w:val="right"/>
        <w:rPr>
          <w:rFonts w:ascii="GHEA Grapalat" w:hAnsi="GHEA Grapalat" w:cs="Sylfaen"/>
          <w:i/>
          <w:sz w:val="22"/>
          <w:lang w:val="af-ZA"/>
        </w:rPr>
      </w:pPr>
    </w:p>
    <w:p w:rsidR="00F12606" w:rsidRPr="005E1F72" w:rsidRDefault="00F12606" w:rsidP="00F12606">
      <w:pPr>
        <w:pStyle w:val="BodyText"/>
        <w:spacing w:after="0"/>
        <w:ind w:firstLine="567"/>
        <w:jc w:val="right"/>
        <w:rPr>
          <w:rFonts w:ascii="GHEA Grapalat" w:hAnsi="GHEA Grapalat" w:cs="Sylfaen"/>
          <w:i/>
          <w:sz w:val="20"/>
          <w:szCs w:val="20"/>
          <w:lang w:val="af-ZA"/>
        </w:rPr>
      </w:pPr>
    </w:p>
    <w:p w:rsidR="009021E3" w:rsidRPr="000E53EE" w:rsidRDefault="009021E3" w:rsidP="009021E3">
      <w:pPr>
        <w:pStyle w:val="BodyText"/>
        <w:spacing w:after="0"/>
        <w:ind w:right="-7" w:firstLine="567"/>
        <w:jc w:val="right"/>
        <w:rPr>
          <w:rFonts w:ascii="GHEA Grapalat" w:hAnsi="GHEA Grapalat" w:cs="Sylfaen"/>
          <w:i/>
          <w:sz w:val="20"/>
          <w:szCs w:val="20"/>
          <w:lang w:val="af-ZA"/>
        </w:rPr>
      </w:pPr>
      <w:r w:rsidRPr="004A2188">
        <w:rPr>
          <w:rFonts w:ascii="GHEA Grapalat" w:hAnsi="GHEA Grapalat" w:cs="Sylfaen"/>
          <w:i/>
          <w:sz w:val="20"/>
          <w:szCs w:val="20"/>
          <w:lang w:val="hy-AM"/>
        </w:rPr>
        <w:t>Հաստատված</w:t>
      </w:r>
      <w:r w:rsidRPr="000E53EE">
        <w:rPr>
          <w:rFonts w:ascii="GHEA Grapalat" w:hAnsi="GHEA Grapalat" w:cs="Sylfaen"/>
          <w:i/>
          <w:sz w:val="20"/>
          <w:szCs w:val="20"/>
          <w:lang w:val="af-ZA"/>
        </w:rPr>
        <w:t xml:space="preserve"> </w:t>
      </w:r>
      <w:r w:rsidRPr="004A2188">
        <w:rPr>
          <w:rFonts w:ascii="GHEA Grapalat" w:hAnsi="GHEA Grapalat" w:cs="Sylfaen"/>
          <w:i/>
          <w:sz w:val="20"/>
          <w:szCs w:val="20"/>
          <w:lang w:val="hy-AM"/>
        </w:rPr>
        <w:t>է</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Pr>
          <w:rFonts w:ascii="GHEA Grapalat" w:hAnsi="GHEA Grapalat" w:cs="Sylfaen"/>
          <w:i/>
          <w:lang w:val="hy-AM"/>
        </w:rPr>
        <w:t>ԵՔ-ԲՄԱՊՁԲ-</w:t>
      </w:r>
      <w:r w:rsidR="008E2B4B">
        <w:rPr>
          <w:rFonts w:ascii="GHEA Grapalat" w:hAnsi="GHEA Grapalat" w:cs="Sylfaen"/>
          <w:i/>
          <w:lang w:val="hy-AM"/>
        </w:rPr>
        <w:t>19/21</w:t>
      </w:r>
      <w:r w:rsidRPr="00F138E2">
        <w:rPr>
          <w:rFonts w:ascii="GHEA Grapalat" w:hAnsi="GHEA Grapalat" w:cs="Sylfaen"/>
          <w:i/>
          <w:lang w:val="af-ZA"/>
        </w:rPr>
        <w:t xml:space="preserve"> </w:t>
      </w:r>
      <w:r w:rsidRPr="00A94226">
        <w:rPr>
          <w:rFonts w:ascii="GHEA Grapalat" w:hAnsi="GHEA Grapalat" w:cs="Sylfaen"/>
          <w:i/>
          <w:lang w:val="hy-AM"/>
        </w:rPr>
        <w:t>ծածկագրով</w:t>
      </w:r>
      <w:r w:rsidRPr="00F138E2">
        <w:rPr>
          <w:rFonts w:ascii="GHEA Grapalat" w:hAnsi="GHEA Grapalat" w:cs="Sylfaen"/>
          <w:i/>
          <w:lang w:val="af-ZA"/>
        </w:rPr>
        <w:t xml:space="preserve"> </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sidRPr="00A94226">
        <w:rPr>
          <w:rFonts w:ascii="GHEA Grapalat" w:hAnsi="GHEA Grapalat" w:cs="Sylfaen"/>
          <w:i/>
          <w:lang w:val="hy-AM"/>
        </w:rPr>
        <w:t>բաց</w:t>
      </w:r>
      <w:r w:rsidRPr="00F138E2">
        <w:rPr>
          <w:rFonts w:ascii="GHEA Grapalat" w:hAnsi="GHEA Grapalat" w:cs="Sylfaen"/>
          <w:i/>
          <w:lang w:val="af-ZA"/>
        </w:rPr>
        <w:t xml:space="preserve"> </w:t>
      </w:r>
      <w:r w:rsidRPr="00A94226">
        <w:rPr>
          <w:rFonts w:ascii="GHEA Grapalat" w:hAnsi="GHEA Grapalat" w:cs="Sylfaen"/>
          <w:i/>
          <w:lang w:val="hy-AM"/>
        </w:rPr>
        <w:t>մրցույթի</w:t>
      </w:r>
      <w:r w:rsidRPr="00F138E2">
        <w:rPr>
          <w:rFonts w:ascii="GHEA Grapalat" w:hAnsi="GHEA Grapalat" w:cs="Sylfaen"/>
          <w:i/>
          <w:lang w:val="af-ZA"/>
        </w:rPr>
        <w:t xml:space="preserve"> </w:t>
      </w:r>
      <w:r w:rsidRPr="00A94226">
        <w:rPr>
          <w:rFonts w:ascii="GHEA Grapalat" w:hAnsi="GHEA Grapalat" w:cs="Sylfaen"/>
          <w:i/>
          <w:lang w:val="hy-AM"/>
        </w:rPr>
        <w:t>գնահատող</w:t>
      </w:r>
      <w:r w:rsidRPr="00F138E2">
        <w:rPr>
          <w:rFonts w:ascii="GHEA Grapalat" w:hAnsi="GHEA Grapalat" w:cs="Sylfaen"/>
          <w:i/>
          <w:lang w:val="af-ZA"/>
        </w:rPr>
        <w:t xml:space="preserve"> </w:t>
      </w:r>
      <w:r w:rsidRPr="00A94226">
        <w:rPr>
          <w:rFonts w:ascii="GHEA Grapalat" w:hAnsi="GHEA Grapalat" w:cs="Sylfaen"/>
          <w:i/>
          <w:lang w:val="hy-AM"/>
        </w:rPr>
        <w:t>հանձնաժողովի</w:t>
      </w:r>
    </w:p>
    <w:p w:rsidR="009021E3" w:rsidRPr="00F138E2" w:rsidRDefault="009021E3" w:rsidP="009021E3">
      <w:pPr>
        <w:pStyle w:val="BodyText2"/>
        <w:tabs>
          <w:tab w:val="clear" w:pos="720"/>
        </w:tabs>
        <w:spacing w:line="240" w:lineRule="auto"/>
        <w:jc w:val="right"/>
        <w:rPr>
          <w:rFonts w:ascii="GHEA Grapalat" w:hAnsi="GHEA Grapalat" w:cs="Sylfaen"/>
          <w:i/>
          <w:lang w:val="af-ZA"/>
        </w:rPr>
      </w:pPr>
      <w:r w:rsidRPr="00F138E2">
        <w:rPr>
          <w:rFonts w:ascii="GHEA Grapalat" w:hAnsi="GHEA Grapalat" w:cs="Sylfaen"/>
          <w:i/>
          <w:lang w:val="af-ZA"/>
        </w:rPr>
        <w:t xml:space="preserve"> 201</w:t>
      </w:r>
      <w:r>
        <w:rPr>
          <w:rFonts w:ascii="GHEA Grapalat" w:hAnsi="GHEA Grapalat" w:cs="Sylfaen"/>
          <w:i/>
          <w:lang w:val="hy-AM"/>
        </w:rPr>
        <w:t>9</w:t>
      </w:r>
      <w:r w:rsidRPr="008763B0">
        <w:rPr>
          <w:rFonts w:ascii="GHEA Grapalat" w:hAnsi="GHEA Grapalat" w:cs="Sylfaen"/>
          <w:i/>
        </w:rPr>
        <w:t>թ</w:t>
      </w:r>
      <w:r w:rsidRPr="00F138E2">
        <w:rPr>
          <w:rFonts w:ascii="GHEA Grapalat" w:hAnsi="GHEA Grapalat" w:cs="Sylfaen"/>
          <w:i/>
          <w:lang w:val="af-ZA"/>
        </w:rPr>
        <w:t>.</w:t>
      </w:r>
      <w:r>
        <w:rPr>
          <w:rFonts w:ascii="GHEA Grapalat" w:hAnsi="GHEA Grapalat" w:cs="Sylfaen"/>
          <w:i/>
          <w:lang w:val="hy-AM"/>
        </w:rPr>
        <w:t xml:space="preserve"> </w:t>
      </w:r>
      <w:r w:rsidR="002D5E74">
        <w:rPr>
          <w:rFonts w:ascii="GHEA Grapalat" w:hAnsi="GHEA Grapalat" w:cs="Sylfaen"/>
          <w:i/>
          <w:lang w:val="hy-AM"/>
        </w:rPr>
        <w:t>օգոստոսի</w:t>
      </w:r>
      <w:r w:rsidRPr="00F138E2">
        <w:rPr>
          <w:rFonts w:ascii="GHEA Grapalat" w:hAnsi="GHEA Grapalat" w:cs="Sylfaen"/>
          <w:i/>
          <w:lang w:val="af-ZA"/>
        </w:rPr>
        <w:t xml:space="preserve"> </w:t>
      </w:r>
      <w:r w:rsidR="00820375">
        <w:rPr>
          <w:rFonts w:ascii="GHEA Grapalat" w:hAnsi="GHEA Grapalat" w:cs="Sylfaen"/>
          <w:i/>
          <w:lang w:val="hy-AM"/>
        </w:rPr>
        <w:t>2</w:t>
      </w:r>
      <w:r w:rsidR="00B6390A">
        <w:rPr>
          <w:rFonts w:ascii="GHEA Grapalat" w:hAnsi="GHEA Grapalat" w:cs="Sylfaen"/>
          <w:i/>
        </w:rPr>
        <w:t>8</w:t>
      </w:r>
      <w:r w:rsidRPr="00F138E2">
        <w:rPr>
          <w:rFonts w:ascii="GHEA Grapalat" w:hAnsi="GHEA Grapalat" w:cs="Sylfaen"/>
          <w:i/>
          <w:lang w:val="af-ZA"/>
        </w:rPr>
        <w:t>-</w:t>
      </w:r>
      <w:r w:rsidRPr="00D03F58">
        <w:rPr>
          <w:rFonts w:ascii="GHEA Grapalat" w:hAnsi="GHEA Grapalat" w:cs="Sylfaen"/>
          <w:i/>
        </w:rPr>
        <w:t>ի</w:t>
      </w:r>
      <w:r w:rsidRPr="00F138E2">
        <w:rPr>
          <w:rFonts w:ascii="GHEA Grapalat" w:hAnsi="GHEA Grapalat" w:cs="Sylfaen"/>
          <w:i/>
          <w:lang w:val="af-ZA"/>
        </w:rPr>
        <w:t xml:space="preserve"> N </w:t>
      </w:r>
      <w:r w:rsidR="00071463">
        <w:rPr>
          <w:rFonts w:ascii="GHEA Grapalat" w:hAnsi="GHEA Grapalat" w:cs="Sylfaen"/>
          <w:i/>
          <w:lang w:val="hy-AM"/>
        </w:rPr>
        <w:t>3</w:t>
      </w:r>
      <w:r w:rsidRPr="00F138E2">
        <w:rPr>
          <w:rFonts w:ascii="GHEA Grapalat" w:hAnsi="GHEA Grapalat" w:cs="Sylfaen"/>
          <w:i/>
          <w:lang w:val="af-ZA"/>
        </w:rPr>
        <w:t xml:space="preserve"> </w:t>
      </w:r>
      <w:r w:rsidRPr="008763B0">
        <w:rPr>
          <w:rFonts w:ascii="GHEA Grapalat" w:hAnsi="GHEA Grapalat" w:cs="Sylfaen"/>
          <w:i/>
        </w:rPr>
        <w:t>որոշմամբ</w:t>
      </w:r>
    </w:p>
    <w:p w:rsidR="009021E3" w:rsidRPr="008763B0" w:rsidRDefault="009021E3" w:rsidP="009021E3">
      <w:pPr>
        <w:pStyle w:val="BodyText"/>
        <w:spacing w:after="0"/>
        <w:ind w:right="-7" w:firstLine="567"/>
        <w:jc w:val="center"/>
        <w:rPr>
          <w:rFonts w:ascii="GHEA Grapalat" w:hAnsi="GHEA Grapalat"/>
          <w:lang w:val="af-ZA"/>
        </w:rPr>
      </w:pPr>
    </w:p>
    <w:p w:rsidR="009021E3" w:rsidRPr="008763B0" w:rsidRDefault="009021E3" w:rsidP="009021E3">
      <w:pPr>
        <w:pStyle w:val="BodyText"/>
        <w:spacing w:after="0"/>
        <w:ind w:right="-7" w:firstLine="567"/>
        <w:jc w:val="center"/>
        <w:rPr>
          <w:rFonts w:ascii="GHEA Grapalat" w:hAnsi="GHEA Grapalat"/>
          <w:lang w:val="af-ZA"/>
        </w:rPr>
      </w:pPr>
    </w:p>
    <w:p w:rsidR="009021E3" w:rsidRPr="008763B0" w:rsidRDefault="009021E3" w:rsidP="009021E3">
      <w:pPr>
        <w:pStyle w:val="BodyText"/>
        <w:spacing w:after="0"/>
        <w:ind w:right="-7" w:firstLine="567"/>
        <w:jc w:val="center"/>
        <w:rPr>
          <w:rFonts w:ascii="GHEA Grapalat" w:hAnsi="GHEA Grapalat"/>
          <w:lang w:val="af-ZA"/>
        </w:rPr>
      </w:pPr>
    </w:p>
    <w:p w:rsidR="009021E3" w:rsidRPr="00C31DF7" w:rsidRDefault="009021E3" w:rsidP="009021E3">
      <w:pPr>
        <w:pStyle w:val="BodyText"/>
        <w:spacing w:after="0"/>
        <w:ind w:right="-7" w:firstLine="567"/>
        <w:jc w:val="center"/>
        <w:rPr>
          <w:rFonts w:ascii="GHEA Grapalat" w:hAnsi="GHEA Grapalat"/>
          <w:lang w:val="hy-AM"/>
        </w:rPr>
      </w:pPr>
      <w:r>
        <w:rPr>
          <w:rFonts w:ascii="GHEA Grapalat" w:hAnsi="GHEA Grapalat" w:cs="Times Armenian"/>
          <w:lang w:val="hy-AM"/>
        </w:rPr>
        <w:t>«</w:t>
      </w:r>
      <w:r w:rsidRPr="00C31DF7">
        <w:rPr>
          <w:rFonts w:ascii="GHEA Grapalat" w:hAnsi="GHEA Grapalat" w:cs="Times Armenian"/>
          <w:lang w:val="hy-AM"/>
        </w:rPr>
        <w:t>Երևանի քաղաքապետարան</w:t>
      </w:r>
      <w:r>
        <w:rPr>
          <w:rFonts w:ascii="GHEA Grapalat" w:hAnsi="GHEA Grapalat" w:cs="Times Armenian"/>
          <w:lang w:val="hy-AM"/>
        </w:rPr>
        <w:t>»</w:t>
      </w:r>
    </w:p>
    <w:p w:rsidR="009021E3" w:rsidRPr="00675DD3" w:rsidRDefault="009021E3" w:rsidP="009021E3">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9021E3" w:rsidRPr="00675DD3" w:rsidRDefault="009021E3" w:rsidP="009021E3">
      <w:pPr>
        <w:pStyle w:val="BodyText"/>
        <w:spacing w:after="0"/>
        <w:ind w:right="-7" w:firstLine="567"/>
        <w:jc w:val="center"/>
        <w:rPr>
          <w:rFonts w:ascii="GHEA Grapalat" w:hAnsi="GHEA Grapalat"/>
          <w:lang w:val="af-ZA"/>
        </w:rPr>
      </w:pPr>
    </w:p>
    <w:p w:rsidR="009021E3" w:rsidRPr="00675DD3" w:rsidRDefault="009021E3" w:rsidP="009021E3">
      <w:pPr>
        <w:pStyle w:val="BodyText"/>
        <w:spacing w:after="0"/>
        <w:ind w:right="-7" w:firstLine="567"/>
        <w:jc w:val="center"/>
        <w:rPr>
          <w:rFonts w:ascii="GHEA Grapalat" w:hAnsi="GHEA Grapalat" w:cs="Sylfaen"/>
          <w:lang w:val="af-ZA"/>
        </w:rPr>
      </w:pPr>
      <w:r w:rsidRPr="00675DD3">
        <w:rPr>
          <w:rFonts w:ascii="GHEA Grapalat" w:hAnsi="GHEA Grapalat" w:cs="Sylfaen"/>
        </w:rPr>
        <w:t>Հ</w:t>
      </w:r>
      <w:r w:rsidRPr="00675DD3">
        <w:rPr>
          <w:rFonts w:ascii="GHEA Grapalat" w:hAnsi="GHEA Grapalat" w:cs="Times Armenian"/>
          <w:lang w:val="af-ZA"/>
        </w:rPr>
        <w:t xml:space="preserve"> </w:t>
      </w:r>
      <w:r w:rsidRPr="00675DD3">
        <w:rPr>
          <w:rFonts w:ascii="GHEA Grapalat" w:hAnsi="GHEA Grapalat" w:cs="Sylfaen"/>
        </w:rPr>
        <w:t>Ր</w:t>
      </w:r>
      <w:r w:rsidRPr="00675DD3">
        <w:rPr>
          <w:rFonts w:ascii="GHEA Grapalat" w:hAnsi="GHEA Grapalat" w:cs="Times Armenian"/>
          <w:lang w:val="af-ZA"/>
        </w:rPr>
        <w:t xml:space="preserve"> </w:t>
      </w:r>
      <w:r w:rsidRPr="00675DD3">
        <w:rPr>
          <w:rFonts w:ascii="GHEA Grapalat" w:hAnsi="GHEA Grapalat" w:cs="Sylfaen"/>
        </w:rPr>
        <w:t>Ա</w:t>
      </w:r>
      <w:r w:rsidRPr="00675DD3">
        <w:rPr>
          <w:rFonts w:ascii="GHEA Grapalat" w:hAnsi="GHEA Grapalat" w:cs="Times Armenian"/>
          <w:lang w:val="af-ZA"/>
        </w:rPr>
        <w:t xml:space="preserve"> </w:t>
      </w:r>
      <w:r w:rsidRPr="00675DD3">
        <w:rPr>
          <w:rFonts w:ascii="GHEA Grapalat" w:hAnsi="GHEA Grapalat" w:cs="Sylfaen"/>
        </w:rPr>
        <w:t>Վ</w:t>
      </w:r>
      <w:r w:rsidRPr="00675DD3">
        <w:rPr>
          <w:rFonts w:ascii="GHEA Grapalat" w:hAnsi="GHEA Grapalat" w:cs="Times Armenian"/>
          <w:lang w:val="af-ZA"/>
        </w:rPr>
        <w:t xml:space="preserve"> </w:t>
      </w:r>
      <w:r w:rsidRPr="00675DD3">
        <w:rPr>
          <w:rFonts w:ascii="GHEA Grapalat" w:hAnsi="GHEA Grapalat" w:cs="Sylfaen"/>
        </w:rPr>
        <w:t>Ե</w:t>
      </w:r>
      <w:r w:rsidRPr="00675DD3">
        <w:rPr>
          <w:rFonts w:ascii="GHEA Grapalat" w:hAnsi="GHEA Grapalat" w:cs="Times Armenian"/>
          <w:lang w:val="af-ZA"/>
        </w:rPr>
        <w:t xml:space="preserve"> </w:t>
      </w:r>
      <w:r w:rsidRPr="00675DD3">
        <w:rPr>
          <w:rFonts w:ascii="GHEA Grapalat" w:hAnsi="GHEA Grapalat" w:cs="Sylfaen"/>
        </w:rPr>
        <w:t>Ր</w:t>
      </w:r>
    </w:p>
    <w:p w:rsidR="009021E3" w:rsidRPr="00675DD3" w:rsidRDefault="009021E3" w:rsidP="009021E3">
      <w:pPr>
        <w:pStyle w:val="BodyText"/>
        <w:spacing w:after="0"/>
        <w:ind w:right="-7" w:firstLine="567"/>
        <w:jc w:val="center"/>
        <w:rPr>
          <w:rFonts w:ascii="GHEA Grapalat" w:hAnsi="GHEA Grapalat" w:cs="Sylfaen"/>
          <w:lang w:val="af-ZA"/>
        </w:rPr>
      </w:pPr>
    </w:p>
    <w:p w:rsidR="009021E3" w:rsidRPr="00675DD3" w:rsidRDefault="009021E3" w:rsidP="009021E3">
      <w:pPr>
        <w:pStyle w:val="BodyText"/>
        <w:spacing w:after="0"/>
        <w:ind w:right="-7" w:firstLine="567"/>
        <w:jc w:val="center"/>
        <w:rPr>
          <w:rFonts w:ascii="GHEA Grapalat" w:hAnsi="GHEA Grapalat" w:cs="Sylfaen"/>
          <w:lang w:val="af-ZA"/>
        </w:rPr>
      </w:pPr>
    </w:p>
    <w:p w:rsidR="009021E3" w:rsidRPr="00675DD3" w:rsidRDefault="009021E3" w:rsidP="009021E3">
      <w:pPr>
        <w:pStyle w:val="BodyText"/>
        <w:spacing w:after="0"/>
        <w:ind w:right="-7"/>
        <w:jc w:val="center"/>
        <w:rPr>
          <w:rFonts w:ascii="GHEA Grapalat" w:hAnsi="GHEA Grapalat"/>
          <w:szCs w:val="22"/>
          <w:lang w:val="af-ZA"/>
        </w:rPr>
      </w:pPr>
      <w:r w:rsidRPr="00675DD3">
        <w:rPr>
          <w:rFonts w:ascii="GHEA Grapalat" w:hAnsi="GHEA Grapalat" w:cs="Sylfaen"/>
          <w:lang w:val="af-ZA"/>
        </w:rPr>
        <w:t>«</w:t>
      </w:r>
      <w:r w:rsidRPr="00C31DF7">
        <w:rPr>
          <w:rFonts w:ascii="GHEA Grapalat" w:hAnsi="GHEA Grapalat" w:cs="Times Armenian"/>
          <w:lang w:val="hy-AM"/>
        </w:rPr>
        <w:t>Երևանի քաղաքապետարան</w:t>
      </w:r>
      <w:r w:rsidRPr="00675DD3">
        <w:rPr>
          <w:rFonts w:ascii="GHEA Grapalat" w:hAnsi="GHEA Grapalat" w:cs="Sylfaen"/>
          <w:lang w:val="af-ZA"/>
        </w:rPr>
        <w:t>»-</w:t>
      </w:r>
      <w:r w:rsidRPr="00675DD3">
        <w:rPr>
          <w:rFonts w:ascii="GHEA Grapalat" w:hAnsi="GHEA Grapalat" w:cs="Sylfaen"/>
        </w:rPr>
        <w:t>Ի</w:t>
      </w:r>
      <w:r w:rsidRPr="00675DD3">
        <w:rPr>
          <w:rFonts w:ascii="GHEA Grapalat" w:hAnsi="GHEA Grapalat" w:cs="Sylfaen"/>
          <w:lang w:val="af-ZA"/>
        </w:rPr>
        <w:t xml:space="preserve"> </w:t>
      </w:r>
      <w:r w:rsidRPr="00675DD3">
        <w:rPr>
          <w:rFonts w:ascii="GHEA Grapalat" w:hAnsi="GHEA Grapalat" w:cs="Sylfaen"/>
        </w:rPr>
        <w:t>ԿԱՐԻՔՆԵՐԻ</w:t>
      </w:r>
      <w:r w:rsidRPr="00675DD3">
        <w:rPr>
          <w:rFonts w:ascii="GHEA Grapalat" w:hAnsi="GHEA Grapalat" w:cs="Times Armenian"/>
          <w:lang w:val="af-ZA"/>
        </w:rPr>
        <w:t xml:space="preserve"> </w:t>
      </w:r>
      <w:r w:rsidRPr="00675DD3">
        <w:rPr>
          <w:rFonts w:ascii="GHEA Grapalat" w:hAnsi="GHEA Grapalat" w:cs="Sylfaen"/>
        </w:rPr>
        <w:t>ՀԱՄԱՐ</w:t>
      </w:r>
      <w:r w:rsidRPr="00675DD3">
        <w:rPr>
          <w:rFonts w:ascii="GHEA Grapalat" w:hAnsi="GHEA Grapalat" w:cs="Times Armenian"/>
          <w:lang w:val="af-ZA"/>
        </w:rPr>
        <w:t xml:space="preserve">` </w:t>
      </w:r>
      <w:r w:rsidRPr="0035147D">
        <w:rPr>
          <w:rFonts w:ascii="GHEA Grapalat" w:hAnsi="GHEA Grapalat" w:cs="Sylfaen"/>
          <w:lang w:val="af-ZA"/>
        </w:rPr>
        <w:t>«</w:t>
      </w:r>
      <w:r w:rsidRPr="009911F0">
        <w:rPr>
          <w:rFonts w:ascii="GHEA Grapalat" w:hAnsi="GHEA Grapalat"/>
          <w:lang w:val="hy-AM"/>
        </w:rPr>
        <w:t xml:space="preserve">կենցաղային թափոնների </w:t>
      </w:r>
      <w:r w:rsidR="00E41FDA">
        <w:rPr>
          <w:rFonts w:ascii="GHEA Grapalat" w:hAnsi="GHEA Grapalat"/>
          <w:lang w:val="hy-AM"/>
        </w:rPr>
        <w:t>մետաղական</w:t>
      </w:r>
      <w:r w:rsidR="00E41FDA" w:rsidRPr="009911F0">
        <w:rPr>
          <w:rFonts w:ascii="GHEA Grapalat" w:hAnsi="GHEA Grapalat"/>
          <w:lang w:val="hy-AM"/>
        </w:rPr>
        <w:t xml:space="preserve"> </w:t>
      </w:r>
      <w:r w:rsidRPr="009911F0">
        <w:rPr>
          <w:rFonts w:ascii="GHEA Grapalat" w:hAnsi="GHEA Grapalat"/>
          <w:lang w:val="hy-AM"/>
        </w:rPr>
        <w:t>կոնտեյներների</w:t>
      </w:r>
      <w:r w:rsidRPr="0035147D">
        <w:rPr>
          <w:rFonts w:ascii="GHEA Grapalat" w:hAnsi="GHEA Grapalat"/>
          <w:lang w:val="hy-AM"/>
        </w:rPr>
        <w:t>»</w:t>
      </w:r>
      <w:r w:rsidRPr="00675DD3">
        <w:rPr>
          <w:rFonts w:ascii="GHEA Grapalat" w:hAnsi="GHEA Grapalat" w:cs="Sylfaen"/>
          <w:lang w:val="af-ZA"/>
        </w:rPr>
        <w:t xml:space="preserve"> </w:t>
      </w:r>
      <w:r w:rsidRPr="00675DD3">
        <w:rPr>
          <w:rFonts w:ascii="GHEA Grapalat" w:hAnsi="GHEA Grapalat" w:cs="Sylfaen"/>
        </w:rPr>
        <w:t>ՁԵՌՔԲԵՐՄԱՆ</w:t>
      </w:r>
      <w:r w:rsidRPr="00675DD3">
        <w:rPr>
          <w:rFonts w:ascii="GHEA Grapalat" w:hAnsi="GHEA Grapalat" w:cs="Times Armenian"/>
          <w:lang w:val="af-ZA"/>
        </w:rPr>
        <w:t xml:space="preserve"> </w:t>
      </w:r>
      <w:r w:rsidRPr="00675DD3">
        <w:rPr>
          <w:rFonts w:ascii="GHEA Grapalat" w:hAnsi="GHEA Grapalat" w:cs="Sylfaen"/>
        </w:rPr>
        <w:t>ՆՊԱՏԱԿՈՎ</w:t>
      </w:r>
      <w:r w:rsidRPr="00675DD3">
        <w:rPr>
          <w:rFonts w:ascii="GHEA Grapalat" w:hAnsi="GHEA Grapalat" w:cs="Sylfaen"/>
          <w:lang w:val="af-ZA"/>
        </w:rPr>
        <w:t xml:space="preserve"> </w:t>
      </w:r>
      <w:r w:rsidRPr="00675DD3">
        <w:rPr>
          <w:rFonts w:ascii="GHEA Grapalat" w:hAnsi="GHEA Grapalat" w:cs="Times Armenian"/>
          <w:lang w:val="af-ZA"/>
        </w:rPr>
        <w:t xml:space="preserve"> </w:t>
      </w:r>
      <w:r w:rsidRPr="00675DD3">
        <w:rPr>
          <w:rFonts w:ascii="GHEA Grapalat" w:hAnsi="GHEA Grapalat" w:cs="Sylfaen"/>
        </w:rPr>
        <w:t>ՀԱՅՏԱՐԱՐՎԱԾ</w:t>
      </w:r>
      <w:r w:rsidRPr="00675DD3">
        <w:rPr>
          <w:rFonts w:ascii="GHEA Grapalat" w:hAnsi="GHEA Grapalat" w:cs="Times Armenian"/>
          <w:lang w:val="af-ZA"/>
        </w:rPr>
        <w:t xml:space="preserve"> </w:t>
      </w:r>
      <w:r w:rsidRPr="00675DD3">
        <w:rPr>
          <w:rFonts w:ascii="GHEA Grapalat" w:hAnsi="GHEA Grapalat" w:cs="Sylfaen"/>
        </w:rPr>
        <w:t>ԲԱՑ</w:t>
      </w:r>
      <w:r w:rsidRPr="00675DD3">
        <w:rPr>
          <w:rFonts w:ascii="GHEA Grapalat" w:hAnsi="GHEA Grapalat" w:cs="Times Armenian"/>
          <w:lang w:val="af-ZA"/>
        </w:rPr>
        <w:t xml:space="preserve"> </w:t>
      </w:r>
      <w:r w:rsidRPr="00675DD3">
        <w:rPr>
          <w:rFonts w:ascii="GHEA Grapalat" w:hAnsi="GHEA Grapalat" w:cs="Sylfaen"/>
        </w:rPr>
        <w:t>ՄՐՑՈՒՅԹԻ</w:t>
      </w:r>
    </w:p>
    <w:p w:rsidR="00F12606" w:rsidRPr="005E1F72" w:rsidRDefault="00F12606" w:rsidP="00F12606">
      <w:pPr>
        <w:pStyle w:val="BodyText"/>
        <w:spacing w:after="0"/>
        <w:ind w:right="-7"/>
        <w:jc w:val="center"/>
        <w:rPr>
          <w:rFonts w:ascii="GHEA Grapalat" w:hAnsi="GHEA Grapalat"/>
          <w:szCs w:val="22"/>
          <w:lang w:val="af-ZA"/>
        </w:rPr>
      </w:pPr>
    </w:p>
    <w:p w:rsidR="00F12606" w:rsidRPr="005E1F72"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rPr>
        <w:t>Հարգելի</w:t>
      </w:r>
      <w:r w:rsidRPr="005E1F72">
        <w:rPr>
          <w:rFonts w:ascii="GHEA Grapalat" w:hAnsi="GHEA Grapalat" w:cs="Times Armenian"/>
          <w:i/>
          <w:lang w:val="af-ZA"/>
        </w:rPr>
        <w:t xml:space="preserve"> </w:t>
      </w:r>
      <w:r w:rsidRPr="005E1F72">
        <w:rPr>
          <w:rFonts w:ascii="GHEA Grapalat" w:hAnsi="GHEA Grapalat" w:cs="Sylfaen"/>
          <w:i/>
        </w:rPr>
        <w:t>մասնակից</w:t>
      </w:r>
      <w:r w:rsidRPr="005E1F72">
        <w:rPr>
          <w:rFonts w:ascii="GHEA Grapalat" w:hAnsi="GHEA Grapalat" w:cs="Sylfaen"/>
          <w:i/>
          <w:lang w:val="af-ZA"/>
        </w:rPr>
        <w:t xml:space="preserve"> </w:t>
      </w:r>
      <w:r w:rsidRPr="005E1F72">
        <w:rPr>
          <w:rFonts w:ascii="GHEA Grapalat" w:hAnsi="GHEA Grapalat" w:cs="Sylfaen"/>
          <w:i/>
        </w:rPr>
        <w:t>նախքան</w:t>
      </w:r>
      <w:r w:rsidRPr="005E1F72">
        <w:rPr>
          <w:rFonts w:ascii="GHEA Grapalat" w:hAnsi="GHEA Grapalat" w:cs="Times Armenian"/>
          <w:i/>
          <w:lang w:val="af-ZA"/>
        </w:rPr>
        <w:t xml:space="preserve"> </w:t>
      </w:r>
      <w:r w:rsidRPr="005E1F72">
        <w:rPr>
          <w:rFonts w:ascii="GHEA Grapalat" w:hAnsi="GHEA Grapalat" w:cs="Sylfaen"/>
          <w:i/>
        </w:rPr>
        <w:t>հայտ</w:t>
      </w:r>
      <w:r w:rsidRPr="005E1F72">
        <w:rPr>
          <w:rFonts w:ascii="GHEA Grapalat" w:hAnsi="GHEA Grapalat" w:cs="Times Armenian"/>
          <w:i/>
          <w:lang w:val="af-ZA"/>
        </w:rPr>
        <w:t xml:space="preserve"> </w:t>
      </w:r>
      <w:r w:rsidRPr="005E1F72">
        <w:rPr>
          <w:rFonts w:ascii="GHEA Grapalat" w:hAnsi="GHEA Grapalat" w:cs="Sylfaen"/>
          <w:i/>
        </w:rPr>
        <w:t>կազմելը</w:t>
      </w:r>
      <w:r w:rsidRPr="005E1F72">
        <w:rPr>
          <w:rFonts w:ascii="GHEA Grapalat" w:hAnsi="GHEA Grapalat" w:cs="Times Armenian"/>
          <w:i/>
          <w:lang w:val="af-ZA"/>
        </w:rPr>
        <w:t xml:space="preserve"> </w:t>
      </w:r>
      <w:r w:rsidRPr="005E1F72">
        <w:rPr>
          <w:rFonts w:ascii="GHEA Grapalat" w:hAnsi="GHEA Grapalat" w:cs="Sylfaen"/>
          <w:i/>
        </w:rPr>
        <w:t>և</w:t>
      </w:r>
      <w:r w:rsidRPr="005E1F72">
        <w:rPr>
          <w:rFonts w:ascii="GHEA Grapalat" w:hAnsi="GHEA Grapalat" w:cs="Times Armenian"/>
          <w:i/>
          <w:lang w:val="af-ZA"/>
        </w:rPr>
        <w:t xml:space="preserve"> </w:t>
      </w:r>
      <w:r w:rsidRPr="005E1F72">
        <w:rPr>
          <w:rFonts w:ascii="GHEA Grapalat" w:hAnsi="GHEA Grapalat" w:cs="Sylfaen"/>
          <w:i/>
        </w:rPr>
        <w:t>ներկայացնելը</w:t>
      </w:r>
      <w:r w:rsidRPr="005E1F72">
        <w:rPr>
          <w:rFonts w:ascii="GHEA Grapalat" w:hAnsi="GHEA Grapalat" w:cs="Times Armenian"/>
          <w:i/>
          <w:lang w:val="af-ZA"/>
        </w:rPr>
        <w:t xml:space="preserve"> </w:t>
      </w:r>
      <w:r w:rsidRPr="005E1F72">
        <w:rPr>
          <w:rFonts w:ascii="GHEA Grapalat" w:hAnsi="GHEA Grapalat" w:cs="Sylfaen"/>
          <w:i/>
        </w:rPr>
        <w:t>խնդրում</w:t>
      </w:r>
      <w:r w:rsidRPr="005E1F72">
        <w:rPr>
          <w:rFonts w:ascii="GHEA Grapalat" w:hAnsi="GHEA Grapalat" w:cs="Times Armenian"/>
          <w:i/>
          <w:lang w:val="af-ZA"/>
        </w:rPr>
        <w:t xml:space="preserve"> </w:t>
      </w:r>
      <w:r w:rsidRPr="005E1F72">
        <w:rPr>
          <w:rFonts w:ascii="GHEA Grapalat" w:hAnsi="GHEA Grapalat" w:cs="Sylfaen"/>
          <w:i/>
        </w:rPr>
        <w:t>ենք</w:t>
      </w:r>
      <w:r w:rsidRPr="005E1F72">
        <w:rPr>
          <w:rFonts w:ascii="GHEA Grapalat" w:hAnsi="GHEA Grapalat" w:cs="Times Armenian"/>
          <w:i/>
          <w:lang w:val="af-ZA"/>
        </w:rPr>
        <w:t xml:space="preserve"> </w:t>
      </w:r>
      <w:r w:rsidRPr="005E1F72">
        <w:rPr>
          <w:rFonts w:ascii="GHEA Grapalat" w:hAnsi="GHEA Grapalat" w:cs="Sylfaen"/>
          <w:i/>
        </w:rPr>
        <w:t>մանրամասնորեն</w:t>
      </w:r>
      <w:r w:rsidRPr="005E1F72">
        <w:rPr>
          <w:rFonts w:ascii="GHEA Grapalat" w:hAnsi="GHEA Grapalat" w:cs="Times Armenian"/>
          <w:i/>
          <w:lang w:val="af-ZA"/>
        </w:rPr>
        <w:t xml:space="preserve"> </w:t>
      </w:r>
      <w:r w:rsidRPr="005E1F72">
        <w:rPr>
          <w:rFonts w:ascii="GHEA Grapalat" w:hAnsi="GHEA Grapalat" w:cs="Sylfaen"/>
          <w:i/>
        </w:rPr>
        <w:t>ուսումնասիրել</w:t>
      </w:r>
      <w:r w:rsidRPr="005E1F72">
        <w:rPr>
          <w:rFonts w:ascii="GHEA Grapalat" w:hAnsi="GHEA Grapalat" w:cs="Times Armenian"/>
          <w:i/>
          <w:lang w:val="af-ZA"/>
        </w:rPr>
        <w:t xml:space="preserve"> </w:t>
      </w:r>
      <w:r w:rsidRPr="005E1F72">
        <w:rPr>
          <w:rFonts w:ascii="GHEA Grapalat" w:hAnsi="GHEA Grapalat" w:cs="Sylfaen"/>
          <w:i/>
        </w:rPr>
        <w:t>սույն</w:t>
      </w:r>
      <w:r w:rsidRPr="005E1F72">
        <w:rPr>
          <w:rFonts w:ascii="GHEA Grapalat" w:hAnsi="GHEA Grapalat" w:cs="Times Armenian"/>
          <w:i/>
          <w:lang w:val="af-ZA"/>
        </w:rPr>
        <w:t xml:space="preserve"> </w:t>
      </w:r>
      <w:r w:rsidRPr="005E1F72">
        <w:rPr>
          <w:rFonts w:ascii="GHEA Grapalat" w:hAnsi="GHEA Grapalat" w:cs="Sylfaen"/>
          <w:i/>
        </w:rPr>
        <w:t>հրավերը</w:t>
      </w:r>
      <w:r w:rsidRPr="005E1F72">
        <w:rPr>
          <w:rFonts w:ascii="GHEA Grapalat" w:hAnsi="GHEA Grapalat" w:cs="Times Armenian"/>
          <w:i/>
          <w:lang w:val="af-ZA"/>
        </w:rPr>
        <w:t xml:space="preserve">, </w:t>
      </w:r>
      <w:r w:rsidRPr="005E1F72">
        <w:rPr>
          <w:rFonts w:ascii="GHEA Grapalat" w:hAnsi="GHEA Grapalat" w:cs="Sylfaen"/>
          <w:i/>
        </w:rPr>
        <w:t>քանի</w:t>
      </w:r>
      <w:r w:rsidRPr="005E1F72">
        <w:rPr>
          <w:rFonts w:ascii="GHEA Grapalat" w:hAnsi="GHEA Grapalat" w:cs="Times Armenian"/>
          <w:i/>
          <w:lang w:val="af-ZA"/>
        </w:rPr>
        <w:t xml:space="preserve"> </w:t>
      </w:r>
      <w:r w:rsidRPr="005E1F72">
        <w:rPr>
          <w:rFonts w:ascii="GHEA Grapalat" w:hAnsi="GHEA Grapalat" w:cs="Sylfaen"/>
          <w:i/>
        </w:rPr>
        <w:t>որ</w:t>
      </w:r>
      <w:r w:rsidRPr="005E1F72">
        <w:rPr>
          <w:rFonts w:ascii="GHEA Grapalat" w:hAnsi="GHEA Grapalat" w:cs="Times Armenian"/>
          <w:i/>
          <w:lang w:val="af-ZA"/>
        </w:rPr>
        <w:t xml:space="preserve"> </w:t>
      </w:r>
      <w:r w:rsidRPr="005E1F72">
        <w:rPr>
          <w:rFonts w:ascii="GHEA Grapalat" w:hAnsi="GHEA Grapalat" w:cs="Sylfaen"/>
          <w:i/>
        </w:rPr>
        <w:t>հրավերին</w:t>
      </w:r>
      <w:r w:rsidRPr="005E1F72">
        <w:rPr>
          <w:rFonts w:ascii="GHEA Grapalat" w:hAnsi="GHEA Grapalat" w:cs="Times Armenian"/>
          <w:i/>
          <w:lang w:val="af-ZA"/>
        </w:rPr>
        <w:t xml:space="preserve"> </w:t>
      </w:r>
      <w:r w:rsidRPr="005E1F72">
        <w:rPr>
          <w:rFonts w:ascii="GHEA Grapalat" w:hAnsi="GHEA Grapalat" w:cs="Sylfaen"/>
          <w:i/>
        </w:rPr>
        <w:t>չհամապատասխանող</w:t>
      </w:r>
      <w:r w:rsidRPr="005E1F72">
        <w:rPr>
          <w:rFonts w:ascii="GHEA Grapalat" w:hAnsi="GHEA Grapalat" w:cs="Times Armenian"/>
          <w:i/>
          <w:lang w:val="af-ZA"/>
        </w:rPr>
        <w:t xml:space="preserve"> </w:t>
      </w:r>
      <w:r w:rsidRPr="005E1F72">
        <w:rPr>
          <w:rFonts w:ascii="GHEA Grapalat" w:hAnsi="GHEA Grapalat" w:cs="Sylfaen"/>
          <w:i/>
        </w:rPr>
        <w:t>հայտերը</w:t>
      </w:r>
      <w:r w:rsidRPr="005E1F72">
        <w:rPr>
          <w:rFonts w:ascii="GHEA Grapalat" w:hAnsi="GHEA Grapalat" w:cs="Times Armenian"/>
          <w:i/>
          <w:lang w:val="af-ZA"/>
        </w:rPr>
        <w:t xml:space="preserve"> </w:t>
      </w:r>
      <w:r w:rsidRPr="005E1F72">
        <w:rPr>
          <w:rFonts w:ascii="GHEA Grapalat" w:hAnsi="GHEA Grapalat" w:cs="Sylfaen"/>
          <w:i/>
        </w:rPr>
        <w:t>ենթակա</w:t>
      </w:r>
      <w:r w:rsidRPr="005E1F72">
        <w:rPr>
          <w:rFonts w:ascii="GHEA Grapalat" w:hAnsi="GHEA Grapalat" w:cs="Times Armenian"/>
          <w:i/>
          <w:lang w:val="af-ZA"/>
        </w:rPr>
        <w:t xml:space="preserve"> </w:t>
      </w:r>
      <w:r w:rsidRPr="005E1F72">
        <w:rPr>
          <w:rFonts w:ascii="GHEA Grapalat" w:hAnsi="GHEA Grapalat" w:cs="Sylfaen"/>
          <w:i/>
        </w:rPr>
        <w:t>են</w:t>
      </w:r>
      <w:r w:rsidRPr="005E1F72">
        <w:rPr>
          <w:rFonts w:ascii="GHEA Grapalat" w:hAnsi="GHEA Grapalat" w:cs="Times Armenian"/>
          <w:i/>
          <w:lang w:val="af-ZA"/>
        </w:rPr>
        <w:t xml:space="preserve"> </w:t>
      </w:r>
      <w:r w:rsidRPr="005E1F72">
        <w:rPr>
          <w:rFonts w:ascii="GHEA Grapalat" w:hAnsi="GHEA Grapalat" w:cs="Sylfaen"/>
          <w:i/>
        </w:rPr>
        <w:t>մերժման</w:t>
      </w:r>
      <w:r w:rsidRPr="005E1F72">
        <w:rPr>
          <w:rFonts w:ascii="GHEA Grapalat" w:hAnsi="GHEA Grapalat" w:cs="Sylfaen"/>
          <w:i/>
          <w:lang w:val="af-ZA"/>
        </w:rPr>
        <w:t xml:space="preserve">: </w:t>
      </w:r>
    </w:p>
    <w:p w:rsidR="00F12606" w:rsidRPr="00443B3E"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rPr>
        <w:t>Եթե</w:t>
      </w:r>
      <w:r w:rsidRPr="00443B3E">
        <w:rPr>
          <w:rFonts w:ascii="GHEA Grapalat" w:hAnsi="GHEA Grapalat" w:cs="Sylfaen"/>
          <w:i/>
          <w:lang w:val="af-ZA"/>
        </w:rPr>
        <w:t xml:space="preserve"> </w:t>
      </w:r>
      <w:r w:rsidRPr="00A61D46">
        <w:rPr>
          <w:rFonts w:ascii="GHEA Grapalat" w:hAnsi="GHEA Grapalat" w:cs="Sylfaen"/>
          <w:i/>
        </w:rPr>
        <w:t>Դուք</w:t>
      </w:r>
      <w:r w:rsidRPr="00443B3E">
        <w:rPr>
          <w:rFonts w:ascii="GHEA Grapalat" w:hAnsi="GHEA Grapalat" w:cs="Sylfaen"/>
          <w:i/>
          <w:lang w:val="af-ZA"/>
        </w:rPr>
        <w:t xml:space="preserve"> </w:t>
      </w:r>
      <w:r w:rsidRPr="00A61D46">
        <w:rPr>
          <w:rFonts w:ascii="GHEA Grapalat" w:hAnsi="GHEA Grapalat" w:cs="Sylfaen"/>
          <w:i/>
        </w:rPr>
        <w:t>գրանցված</w:t>
      </w:r>
      <w:r w:rsidRPr="00443B3E">
        <w:rPr>
          <w:rFonts w:ascii="GHEA Grapalat" w:hAnsi="GHEA Grapalat" w:cs="Sylfaen"/>
          <w:i/>
          <w:lang w:val="af-ZA"/>
        </w:rPr>
        <w:t xml:space="preserve"> </w:t>
      </w:r>
      <w:r w:rsidRPr="00A61D46">
        <w:rPr>
          <w:rFonts w:ascii="GHEA Grapalat" w:hAnsi="GHEA Grapalat" w:cs="Sylfaen"/>
          <w:i/>
        </w:rPr>
        <w:t>չեք</w:t>
      </w:r>
      <w:r w:rsidRPr="00443B3E">
        <w:rPr>
          <w:rFonts w:ascii="GHEA Grapalat" w:hAnsi="GHEA Grapalat" w:cs="Sylfaen"/>
          <w:i/>
          <w:lang w:val="af-ZA"/>
        </w:rPr>
        <w:t xml:space="preserve"> </w:t>
      </w:r>
      <w:r w:rsidRPr="00A61D46">
        <w:rPr>
          <w:rFonts w:ascii="GHEA Grapalat" w:hAnsi="GHEA Grapalat" w:cs="Sylfaen"/>
          <w:i/>
        </w:rPr>
        <w:t>էլեկտրոնային</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համակարգում</w:t>
      </w:r>
      <w:r w:rsidRPr="00443B3E">
        <w:rPr>
          <w:rFonts w:ascii="GHEA Grapalat" w:hAnsi="GHEA Grapalat" w:cs="Sylfaen"/>
          <w:i/>
          <w:lang w:val="af-ZA"/>
        </w:rPr>
        <w:t xml:space="preserve">, </w:t>
      </w:r>
      <w:r w:rsidRPr="00A61D46">
        <w:rPr>
          <w:rFonts w:ascii="GHEA Grapalat" w:hAnsi="GHEA Grapalat" w:cs="Sylfaen"/>
          <w:i/>
        </w:rPr>
        <w:t>սակայն</w:t>
      </w:r>
      <w:r w:rsidRPr="00443B3E">
        <w:rPr>
          <w:rFonts w:ascii="GHEA Grapalat" w:hAnsi="GHEA Grapalat" w:cs="Sylfaen"/>
          <w:i/>
          <w:lang w:val="af-ZA"/>
        </w:rPr>
        <w:t xml:space="preserve"> </w:t>
      </w:r>
      <w:r w:rsidRPr="00A61D46">
        <w:rPr>
          <w:rFonts w:ascii="GHEA Grapalat" w:hAnsi="GHEA Grapalat" w:cs="Sylfaen"/>
          <w:i/>
        </w:rPr>
        <w:t>ցանկություն</w:t>
      </w:r>
      <w:r w:rsidRPr="00443B3E">
        <w:rPr>
          <w:rFonts w:ascii="GHEA Grapalat" w:hAnsi="GHEA Grapalat" w:cs="Sylfaen"/>
          <w:i/>
          <w:lang w:val="af-ZA"/>
        </w:rPr>
        <w:t xml:space="preserve"> </w:t>
      </w:r>
      <w:r w:rsidRPr="00A61D46">
        <w:rPr>
          <w:rFonts w:ascii="GHEA Grapalat" w:hAnsi="GHEA Grapalat" w:cs="Sylfaen"/>
          <w:i/>
        </w:rPr>
        <w:t>ունեք</w:t>
      </w:r>
      <w:r w:rsidRPr="00443B3E">
        <w:rPr>
          <w:rFonts w:ascii="GHEA Grapalat" w:hAnsi="GHEA Grapalat" w:cs="Sylfaen"/>
          <w:i/>
          <w:lang w:val="af-ZA"/>
        </w:rPr>
        <w:t xml:space="preserve"> </w:t>
      </w:r>
      <w:r w:rsidRPr="00A61D46">
        <w:rPr>
          <w:rFonts w:ascii="GHEA Grapalat" w:hAnsi="GHEA Grapalat" w:cs="Sylfaen"/>
          <w:i/>
        </w:rPr>
        <w:t>մասնակցել</w:t>
      </w:r>
      <w:r w:rsidRPr="00443B3E">
        <w:rPr>
          <w:rFonts w:ascii="GHEA Grapalat" w:hAnsi="GHEA Grapalat" w:cs="Sylfaen"/>
          <w:i/>
          <w:lang w:val="af-ZA"/>
        </w:rPr>
        <w:t xml:space="preserve"> </w:t>
      </w:r>
      <w:r w:rsidRPr="00A61D46">
        <w:rPr>
          <w:rFonts w:ascii="GHEA Grapalat" w:hAnsi="GHEA Grapalat" w:cs="Sylfaen"/>
          <w:i/>
        </w:rPr>
        <w:t>սույն</w:t>
      </w:r>
      <w:r w:rsidRPr="00443B3E">
        <w:rPr>
          <w:rFonts w:ascii="GHEA Grapalat" w:hAnsi="GHEA Grapalat" w:cs="Sylfaen"/>
          <w:i/>
          <w:lang w:val="af-ZA"/>
        </w:rPr>
        <w:t xml:space="preserve"> </w:t>
      </w:r>
      <w:r w:rsidRPr="00A61D46">
        <w:rPr>
          <w:rFonts w:ascii="GHEA Grapalat" w:hAnsi="GHEA Grapalat" w:cs="Sylfaen"/>
          <w:i/>
        </w:rPr>
        <w:t>ընթացակարգին</w:t>
      </w:r>
      <w:r w:rsidRPr="00443B3E">
        <w:rPr>
          <w:rFonts w:ascii="GHEA Grapalat" w:hAnsi="GHEA Grapalat" w:cs="Sylfaen"/>
          <w:i/>
          <w:lang w:val="af-ZA"/>
        </w:rPr>
        <w:t xml:space="preserve">, </w:t>
      </w:r>
      <w:r w:rsidRPr="00A61D46">
        <w:rPr>
          <w:rFonts w:ascii="GHEA Grapalat" w:hAnsi="GHEA Grapalat" w:cs="Sylfaen"/>
          <w:i/>
        </w:rPr>
        <w:t>ապա</w:t>
      </w:r>
      <w:r w:rsidRPr="00443B3E">
        <w:rPr>
          <w:rFonts w:ascii="GHEA Grapalat" w:hAnsi="GHEA Grapalat" w:cs="Sylfaen"/>
          <w:i/>
          <w:lang w:val="af-ZA"/>
        </w:rPr>
        <w:t xml:space="preserve"> </w:t>
      </w:r>
      <w:r w:rsidRPr="00A61D46">
        <w:rPr>
          <w:rFonts w:ascii="GHEA Grapalat" w:hAnsi="GHEA Grapalat" w:cs="Sylfaen"/>
          <w:i/>
        </w:rPr>
        <w:t>հայտ</w:t>
      </w:r>
      <w:r w:rsidRPr="00443B3E">
        <w:rPr>
          <w:rFonts w:ascii="GHEA Grapalat" w:hAnsi="GHEA Grapalat" w:cs="Sylfaen"/>
          <w:i/>
          <w:lang w:val="af-ZA"/>
        </w:rPr>
        <w:t xml:space="preserve"> </w:t>
      </w:r>
      <w:r w:rsidRPr="00A61D46">
        <w:rPr>
          <w:rFonts w:ascii="GHEA Grapalat" w:hAnsi="GHEA Grapalat" w:cs="Sylfaen"/>
          <w:i/>
        </w:rPr>
        <w:t>ներկայացնելու</w:t>
      </w:r>
      <w:r w:rsidRPr="00443B3E">
        <w:rPr>
          <w:rFonts w:ascii="GHEA Grapalat" w:hAnsi="GHEA Grapalat" w:cs="Sylfaen"/>
          <w:i/>
          <w:lang w:val="af-ZA"/>
        </w:rPr>
        <w:t xml:space="preserve"> </w:t>
      </w:r>
      <w:r w:rsidRPr="00A61D46">
        <w:rPr>
          <w:rFonts w:ascii="GHEA Grapalat" w:hAnsi="GHEA Grapalat" w:cs="Sylfaen"/>
          <w:i/>
        </w:rPr>
        <w:t>համար</w:t>
      </w:r>
      <w:r w:rsidRPr="00443B3E">
        <w:rPr>
          <w:rFonts w:ascii="GHEA Grapalat" w:hAnsi="GHEA Grapalat" w:cs="Sylfaen"/>
          <w:i/>
          <w:lang w:val="af-ZA"/>
        </w:rPr>
        <w:t xml:space="preserve"> </w:t>
      </w:r>
      <w:r w:rsidRPr="00A61D46">
        <w:rPr>
          <w:rFonts w:ascii="GHEA Grapalat" w:hAnsi="GHEA Grapalat" w:cs="Sylfaen"/>
          <w:i/>
        </w:rPr>
        <w:t>անհրաժեշտ</w:t>
      </w:r>
      <w:r w:rsidRPr="00443B3E">
        <w:rPr>
          <w:rFonts w:ascii="GHEA Grapalat" w:hAnsi="GHEA Grapalat" w:cs="Sylfaen"/>
          <w:i/>
          <w:lang w:val="af-ZA"/>
        </w:rPr>
        <w:t xml:space="preserve"> </w:t>
      </w:r>
      <w:r w:rsidRPr="00A61D46">
        <w:rPr>
          <w:rFonts w:ascii="GHEA Grapalat" w:hAnsi="GHEA Grapalat" w:cs="Sylfaen"/>
          <w:i/>
        </w:rPr>
        <w:t>է</w:t>
      </w:r>
      <w:r w:rsidRPr="00443B3E">
        <w:rPr>
          <w:rFonts w:ascii="GHEA Grapalat" w:hAnsi="GHEA Grapalat" w:cs="Sylfaen"/>
          <w:i/>
          <w:lang w:val="af-ZA"/>
        </w:rPr>
        <w:t xml:space="preserve">  </w:t>
      </w:r>
      <w:r w:rsidRPr="00A61D46">
        <w:rPr>
          <w:rFonts w:ascii="GHEA Grapalat" w:hAnsi="GHEA Grapalat" w:cs="Sylfaen"/>
          <w:i/>
        </w:rPr>
        <w:t>ինքնագրանցվել</w:t>
      </w:r>
      <w:r w:rsidRPr="00443B3E">
        <w:rPr>
          <w:rFonts w:ascii="GHEA Grapalat" w:hAnsi="GHEA Grapalat" w:cs="Sylfaen"/>
          <w:i/>
          <w:lang w:val="af-ZA"/>
        </w:rPr>
        <w:t xml:space="preserve"> Armeps </w:t>
      </w:r>
      <w:r w:rsidRPr="00A61D46">
        <w:rPr>
          <w:rFonts w:ascii="GHEA Grapalat" w:hAnsi="GHEA Grapalat" w:cs="Sylfaen"/>
          <w:i/>
        </w:rPr>
        <w:t>համակարգում</w:t>
      </w:r>
      <w:r w:rsidRPr="00443B3E">
        <w:rPr>
          <w:rFonts w:ascii="GHEA Grapalat" w:hAnsi="GHEA Grapalat" w:cs="Sylfaen"/>
          <w:i/>
          <w:lang w:val="af-ZA"/>
        </w:rPr>
        <w:t xml:space="preserve"> (</w:t>
      </w:r>
      <w:hyperlink r:id="rId9" w:history="1">
        <w:r w:rsidRPr="00443B3E">
          <w:rPr>
            <w:rFonts w:ascii="GHEA Grapalat" w:hAnsi="GHEA Grapalat" w:cs="Sylfaen"/>
            <w:i/>
            <w:lang w:val="af-ZA"/>
          </w:rPr>
          <w:t>www.armeps.am</w:t>
        </w:r>
      </w:hyperlink>
      <w:r w:rsidRPr="00443B3E">
        <w:rPr>
          <w:rFonts w:ascii="GHEA Grapalat" w:hAnsi="GHEA Grapalat" w:cs="Sylfaen"/>
          <w:i/>
          <w:lang w:val="af-ZA"/>
        </w:rPr>
        <w:t xml:space="preserve">): </w:t>
      </w:r>
      <w:r w:rsidRPr="00A61D46">
        <w:rPr>
          <w:rFonts w:ascii="GHEA Grapalat" w:hAnsi="GHEA Grapalat" w:cs="Sylfaen"/>
          <w:i/>
        </w:rPr>
        <w:t>Համակարգում</w:t>
      </w:r>
      <w:r w:rsidRPr="00443B3E">
        <w:rPr>
          <w:rFonts w:ascii="GHEA Grapalat" w:hAnsi="GHEA Grapalat" w:cs="Sylfaen"/>
          <w:i/>
          <w:lang w:val="af-ZA"/>
        </w:rPr>
        <w:t xml:space="preserve"> </w:t>
      </w:r>
      <w:r w:rsidRPr="00A61D46">
        <w:rPr>
          <w:rFonts w:ascii="GHEA Grapalat" w:hAnsi="GHEA Grapalat" w:cs="Sylfaen"/>
          <w:i/>
        </w:rPr>
        <w:t>գրանցվելու</w:t>
      </w:r>
      <w:r w:rsidRPr="00443B3E">
        <w:rPr>
          <w:rFonts w:ascii="GHEA Grapalat" w:hAnsi="GHEA Grapalat" w:cs="Sylfaen"/>
          <w:i/>
          <w:lang w:val="af-ZA"/>
        </w:rPr>
        <w:t xml:space="preserve"> </w:t>
      </w:r>
      <w:r w:rsidRPr="00A61D46">
        <w:rPr>
          <w:rFonts w:ascii="GHEA Grapalat" w:hAnsi="GHEA Grapalat" w:cs="Sylfaen"/>
          <w:i/>
        </w:rPr>
        <w:t>պայմանները</w:t>
      </w:r>
      <w:r w:rsidRPr="00443B3E">
        <w:rPr>
          <w:rFonts w:ascii="GHEA Grapalat" w:hAnsi="GHEA Grapalat" w:cs="Sylfaen"/>
          <w:i/>
          <w:lang w:val="af-ZA"/>
        </w:rPr>
        <w:t xml:space="preserve"> </w:t>
      </w:r>
      <w:r w:rsidRPr="00A61D46">
        <w:rPr>
          <w:rFonts w:ascii="GHEA Grapalat" w:hAnsi="GHEA Grapalat" w:cs="Sylfaen"/>
          <w:i/>
        </w:rPr>
        <w:t>սահմանված</w:t>
      </w:r>
      <w:r w:rsidRPr="00443B3E">
        <w:rPr>
          <w:rFonts w:ascii="GHEA Grapalat" w:hAnsi="GHEA Grapalat" w:cs="Sylfaen"/>
          <w:i/>
          <w:lang w:val="af-ZA"/>
        </w:rPr>
        <w:t xml:space="preserve"> </w:t>
      </w:r>
      <w:r w:rsidRPr="00A61D46">
        <w:rPr>
          <w:rFonts w:ascii="GHEA Grapalat" w:hAnsi="GHEA Grapalat" w:cs="Sylfaen"/>
          <w:i/>
        </w:rPr>
        <w:t>են</w:t>
      </w:r>
      <w:r w:rsidRPr="00443B3E">
        <w:rPr>
          <w:rFonts w:ascii="GHEA Grapalat" w:hAnsi="GHEA Grapalat" w:cs="Sylfaen"/>
          <w:i/>
          <w:lang w:val="af-ZA"/>
        </w:rPr>
        <w:t xml:space="preserve"> </w:t>
      </w:r>
      <w:hyperlink r:id="rId10" w:history="1">
        <w:r w:rsidRPr="00443B3E">
          <w:rPr>
            <w:rFonts w:ascii="GHEA Grapalat" w:hAnsi="GHEA Grapalat" w:cs="Sylfaen"/>
            <w:i/>
            <w:lang w:val="af-ZA"/>
          </w:rPr>
          <w:t>www.procurement.am</w:t>
        </w:r>
      </w:hyperlink>
      <w:r w:rsidRPr="00443B3E">
        <w:rPr>
          <w:rFonts w:ascii="GHEA Grapalat" w:hAnsi="GHEA Grapalat" w:cs="Sylfaen"/>
          <w:i/>
          <w:lang w:val="af-ZA"/>
        </w:rPr>
        <w:t xml:space="preserve"> </w:t>
      </w:r>
      <w:r w:rsidRPr="00A61D46">
        <w:rPr>
          <w:rFonts w:ascii="GHEA Grapalat" w:hAnsi="GHEA Grapalat" w:cs="Sylfaen"/>
          <w:i/>
        </w:rPr>
        <w:t>հասցեով</w:t>
      </w:r>
      <w:r w:rsidRPr="00443B3E">
        <w:rPr>
          <w:rFonts w:ascii="GHEA Grapalat" w:hAnsi="GHEA Grapalat" w:cs="Sylfaen"/>
          <w:i/>
          <w:lang w:val="af-ZA"/>
        </w:rPr>
        <w:t xml:space="preserve"> </w:t>
      </w:r>
      <w:r w:rsidRPr="00A61D46">
        <w:rPr>
          <w:rFonts w:ascii="GHEA Grapalat" w:hAnsi="GHEA Grapalat" w:cs="Sylfaen"/>
          <w:i/>
        </w:rPr>
        <w:t>գործող</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պաշտոնական</w:t>
      </w:r>
      <w:r w:rsidRPr="00443B3E">
        <w:rPr>
          <w:rFonts w:ascii="GHEA Grapalat" w:hAnsi="GHEA Grapalat" w:cs="Sylfaen"/>
          <w:i/>
          <w:lang w:val="af-ZA"/>
        </w:rPr>
        <w:t xml:space="preserve"> </w:t>
      </w:r>
      <w:r w:rsidRPr="00A61D46">
        <w:rPr>
          <w:rFonts w:ascii="GHEA Grapalat" w:hAnsi="GHEA Grapalat" w:cs="Sylfaen"/>
          <w:i/>
        </w:rPr>
        <w:t>տեղեկագրի</w:t>
      </w:r>
      <w:r w:rsidRPr="00443B3E">
        <w:rPr>
          <w:rFonts w:ascii="GHEA Grapalat" w:hAnsi="GHEA Grapalat" w:cs="Sylfaen"/>
          <w:i/>
          <w:lang w:val="af-ZA"/>
        </w:rPr>
        <w:t xml:space="preserve"> «</w:t>
      </w:r>
      <w:r w:rsidRPr="00A61D46">
        <w:rPr>
          <w:rFonts w:ascii="GHEA Grapalat" w:hAnsi="GHEA Grapalat" w:cs="Sylfaen"/>
          <w:i/>
        </w:rPr>
        <w:t>Օրենսդրություն</w:t>
      </w:r>
      <w:r w:rsidRPr="00443B3E">
        <w:rPr>
          <w:rFonts w:ascii="GHEA Grapalat" w:hAnsi="GHEA Grapalat" w:cs="Sylfaen"/>
          <w:i/>
          <w:lang w:val="af-ZA"/>
        </w:rPr>
        <w:t xml:space="preserve">» </w:t>
      </w:r>
      <w:r w:rsidRPr="00A61D46">
        <w:rPr>
          <w:rFonts w:ascii="GHEA Grapalat" w:hAnsi="GHEA Grapalat" w:cs="Sylfaen"/>
          <w:i/>
        </w:rPr>
        <w:t>բաժնի</w:t>
      </w:r>
      <w:r w:rsidRPr="00443B3E">
        <w:rPr>
          <w:rFonts w:ascii="GHEA Grapalat" w:hAnsi="GHEA Grapalat" w:cs="Sylfaen"/>
          <w:i/>
          <w:lang w:val="af-ZA"/>
        </w:rPr>
        <w:t xml:space="preserve"> «</w:t>
      </w:r>
      <w:r w:rsidRPr="00A61D46">
        <w:rPr>
          <w:rFonts w:ascii="GHEA Grapalat" w:hAnsi="GHEA Grapalat" w:cs="Sylfaen"/>
          <w:i/>
        </w:rPr>
        <w:t>Ուղեցույցներ</w:t>
      </w:r>
      <w:r w:rsidRPr="00443B3E">
        <w:rPr>
          <w:rFonts w:ascii="GHEA Grapalat" w:hAnsi="GHEA Grapalat" w:cs="Sylfaen"/>
          <w:i/>
          <w:lang w:val="af-ZA"/>
        </w:rPr>
        <w:t xml:space="preserve">, </w:t>
      </w:r>
      <w:r w:rsidRPr="00A61D46">
        <w:rPr>
          <w:rFonts w:ascii="GHEA Grapalat" w:hAnsi="GHEA Grapalat" w:cs="Sylfaen"/>
          <w:i/>
        </w:rPr>
        <w:t>ձեռնարկներ</w:t>
      </w:r>
      <w:r w:rsidRPr="00443B3E">
        <w:rPr>
          <w:rFonts w:ascii="GHEA Grapalat" w:hAnsi="GHEA Grapalat" w:cs="Sylfaen"/>
          <w:i/>
          <w:lang w:val="af-ZA"/>
        </w:rPr>
        <w:t xml:space="preserve">» </w:t>
      </w:r>
      <w:r w:rsidRPr="00A61D46">
        <w:rPr>
          <w:rFonts w:ascii="GHEA Grapalat" w:hAnsi="GHEA Grapalat" w:cs="Sylfaen"/>
          <w:i/>
        </w:rPr>
        <w:t>ենթաբաժնում</w:t>
      </w:r>
      <w:r w:rsidRPr="00443B3E">
        <w:rPr>
          <w:rFonts w:ascii="GHEA Grapalat" w:hAnsi="GHEA Grapalat" w:cs="Sylfaen"/>
          <w:i/>
          <w:lang w:val="af-ZA"/>
        </w:rPr>
        <w:t xml:space="preserve"> </w:t>
      </w:r>
      <w:r w:rsidRPr="00A61D46">
        <w:rPr>
          <w:rFonts w:ascii="GHEA Grapalat" w:hAnsi="GHEA Grapalat" w:cs="Sylfaen"/>
          <w:i/>
        </w:rPr>
        <w:t>տեղադրված</w:t>
      </w:r>
      <w:r w:rsidRPr="00443B3E">
        <w:rPr>
          <w:rFonts w:ascii="GHEA Grapalat" w:hAnsi="GHEA Grapalat" w:cs="Sylfaen"/>
          <w:i/>
          <w:lang w:val="af-ZA"/>
        </w:rPr>
        <w:t xml:space="preserve">  </w:t>
      </w:r>
      <w:hyperlink r:id="rId11" w:history="1">
        <w:r w:rsidRPr="00443B3E">
          <w:rPr>
            <w:rFonts w:ascii="GHEA Grapalat" w:hAnsi="GHEA Grapalat" w:cs="Sylfaen"/>
            <w:i/>
            <w:lang w:val="af-ZA"/>
          </w:rPr>
          <w:t xml:space="preserve">Armeps </w:t>
        </w:r>
        <w:r w:rsidRPr="00A61D46">
          <w:rPr>
            <w:rFonts w:ascii="GHEA Grapalat" w:hAnsi="GHEA Grapalat" w:cs="Sylfaen"/>
            <w:i/>
          </w:rPr>
          <w:t>էլեկտրոնային</w:t>
        </w:r>
        <w:r w:rsidRPr="00443B3E">
          <w:rPr>
            <w:rFonts w:ascii="GHEA Grapalat" w:hAnsi="GHEA Grapalat" w:cs="Sylfaen"/>
            <w:i/>
            <w:lang w:val="af-ZA"/>
          </w:rPr>
          <w:t xml:space="preserve"> </w:t>
        </w:r>
        <w:r w:rsidRPr="00A61D46">
          <w:rPr>
            <w:rFonts w:ascii="GHEA Grapalat" w:hAnsi="GHEA Grapalat" w:cs="Sylfaen"/>
            <w:i/>
          </w:rPr>
          <w:t>գնումների</w:t>
        </w:r>
        <w:r w:rsidRPr="00443B3E">
          <w:rPr>
            <w:rFonts w:ascii="GHEA Grapalat" w:hAnsi="GHEA Grapalat" w:cs="Sylfaen"/>
            <w:i/>
            <w:lang w:val="af-ZA"/>
          </w:rPr>
          <w:t xml:space="preserve"> </w:t>
        </w:r>
        <w:r w:rsidRPr="00A61D46">
          <w:rPr>
            <w:rFonts w:ascii="GHEA Grapalat" w:hAnsi="GHEA Grapalat" w:cs="Sylfaen"/>
            <w:i/>
          </w:rPr>
          <w:t>համակարգի</w:t>
        </w:r>
        <w:r w:rsidRPr="00443B3E">
          <w:rPr>
            <w:rFonts w:ascii="GHEA Grapalat" w:hAnsi="GHEA Grapalat" w:cs="Sylfaen"/>
            <w:i/>
            <w:lang w:val="af-ZA"/>
          </w:rPr>
          <w:t xml:space="preserve"> </w:t>
        </w:r>
        <w:r w:rsidRPr="00A61D46">
          <w:rPr>
            <w:rFonts w:ascii="GHEA Grapalat" w:hAnsi="GHEA Grapalat" w:cs="Sylfaen"/>
            <w:i/>
          </w:rPr>
          <w:t>օգտագործողի</w:t>
        </w:r>
        <w:r w:rsidRPr="00443B3E">
          <w:rPr>
            <w:rFonts w:ascii="GHEA Grapalat" w:hAnsi="GHEA Grapalat" w:cs="Sylfaen"/>
            <w:i/>
            <w:lang w:val="af-ZA"/>
          </w:rPr>
          <w:t xml:space="preserve"> «</w:t>
        </w:r>
        <w:r w:rsidRPr="00A61D46">
          <w:rPr>
            <w:rFonts w:ascii="GHEA Grapalat" w:hAnsi="GHEA Grapalat" w:cs="Sylfaen"/>
            <w:i/>
          </w:rPr>
          <w:t>Տնտեսական</w:t>
        </w:r>
        <w:r w:rsidRPr="00443B3E">
          <w:rPr>
            <w:rFonts w:ascii="GHEA Grapalat" w:hAnsi="GHEA Grapalat" w:cs="Sylfaen"/>
            <w:i/>
            <w:lang w:val="af-ZA"/>
          </w:rPr>
          <w:t xml:space="preserve"> </w:t>
        </w:r>
        <w:r w:rsidRPr="00A61D46">
          <w:rPr>
            <w:rFonts w:ascii="GHEA Grapalat" w:hAnsi="GHEA Grapalat" w:cs="Sylfaen"/>
            <w:i/>
          </w:rPr>
          <w:t>օպերատորի</w:t>
        </w:r>
        <w:r w:rsidRPr="00443B3E">
          <w:rPr>
            <w:rFonts w:ascii="GHEA Grapalat" w:hAnsi="GHEA Grapalat" w:cs="Sylfaen"/>
            <w:i/>
            <w:lang w:val="af-ZA"/>
          </w:rPr>
          <w:t xml:space="preserve">» </w:t>
        </w:r>
        <w:r w:rsidRPr="00A61D46">
          <w:rPr>
            <w:rFonts w:ascii="GHEA Grapalat" w:hAnsi="GHEA Grapalat" w:cs="Sylfaen"/>
            <w:i/>
          </w:rPr>
          <w:t>ուղեցույց</w:t>
        </w:r>
      </w:hyperlink>
      <w:r w:rsidRPr="00A61D46">
        <w:rPr>
          <w:rFonts w:ascii="GHEA Grapalat" w:hAnsi="GHEA Grapalat" w:cs="Sylfaen"/>
          <w:i/>
        </w:rPr>
        <w:t>ում</w:t>
      </w:r>
      <w:r w:rsidRPr="00443B3E">
        <w:rPr>
          <w:rFonts w:ascii="GHEA Grapalat" w:hAnsi="GHEA Grapalat" w:cs="Sylfaen"/>
          <w:i/>
          <w:lang w:val="af-ZA"/>
        </w:rPr>
        <w:t>:</w:t>
      </w:r>
    </w:p>
    <w:p w:rsidR="00F12606" w:rsidRPr="00443B3E"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rPr>
        <w:t>Ուղեցույցը</w:t>
      </w:r>
      <w:r w:rsidRPr="00443B3E">
        <w:rPr>
          <w:rFonts w:ascii="GHEA Grapalat" w:hAnsi="GHEA Grapalat" w:cs="Sylfaen"/>
          <w:i/>
          <w:lang w:val="af-ZA"/>
        </w:rPr>
        <w:t xml:space="preserve"> </w:t>
      </w:r>
      <w:r w:rsidRPr="00A61D46">
        <w:rPr>
          <w:rFonts w:ascii="GHEA Grapalat" w:hAnsi="GHEA Grapalat" w:cs="Sylfaen"/>
          <w:i/>
        </w:rPr>
        <w:t>հասանելի</w:t>
      </w:r>
      <w:r w:rsidRPr="00443B3E">
        <w:rPr>
          <w:rFonts w:ascii="GHEA Grapalat" w:hAnsi="GHEA Grapalat" w:cs="Sylfaen"/>
          <w:i/>
          <w:lang w:val="af-ZA"/>
        </w:rPr>
        <w:t xml:space="preserve"> </w:t>
      </w:r>
      <w:r w:rsidRPr="00A61D46">
        <w:rPr>
          <w:rFonts w:ascii="GHEA Grapalat" w:hAnsi="GHEA Grapalat" w:cs="Sylfaen"/>
          <w:i/>
        </w:rPr>
        <w:t>է</w:t>
      </w:r>
      <w:r w:rsidRPr="00443B3E">
        <w:rPr>
          <w:rFonts w:ascii="GHEA Grapalat" w:hAnsi="GHEA Grapalat" w:cs="Sylfaen"/>
          <w:i/>
          <w:lang w:val="af-ZA"/>
        </w:rPr>
        <w:t xml:space="preserve"> </w:t>
      </w:r>
      <w:r w:rsidRPr="00A61D46">
        <w:rPr>
          <w:rFonts w:ascii="GHEA Grapalat" w:hAnsi="GHEA Grapalat" w:cs="Sylfaen"/>
          <w:i/>
        </w:rPr>
        <w:t>հետևյալ</w:t>
      </w:r>
      <w:r w:rsidRPr="00443B3E">
        <w:rPr>
          <w:rFonts w:ascii="GHEA Grapalat" w:hAnsi="GHEA Grapalat" w:cs="Sylfaen"/>
          <w:i/>
          <w:lang w:val="af-ZA"/>
        </w:rPr>
        <w:t xml:space="preserve"> </w:t>
      </w:r>
      <w:r w:rsidRPr="00A61D46">
        <w:rPr>
          <w:rFonts w:ascii="GHEA Grapalat" w:hAnsi="GHEA Grapalat" w:cs="Sylfaen"/>
          <w:i/>
        </w:rPr>
        <w:t>հղումով՝</w:t>
      </w:r>
      <w:r w:rsidRPr="00443B3E">
        <w:rPr>
          <w:rFonts w:ascii="GHEA Grapalat" w:hAnsi="GHEA Grapalat" w:cs="Sylfaen"/>
          <w:i/>
          <w:lang w:val="af-ZA"/>
        </w:rPr>
        <w:t xml:space="preserve"> </w:t>
      </w:r>
      <w:hyperlink r:id="rId12" w:history="1">
        <w:r w:rsidRPr="00443B3E">
          <w:rPr>
            <w:rFonts w:ascii="GHEA Grapalat" w:hAnsi="GHEA Grapalat" w:cs="Sylfaen"/>
            <w:lang w:val="af-ZA"/>
          </w:rPr>
          <w:t>http://gnumner.am/hy/page/ughecuycner_dzernarkner/</w:t>
        </w:r>
      </w:hyperlink>
      <w:r w:rsidRPr="00443B3E">
        <w:rPr>
          <w:rFonts w:ascii="GHEA Grapalat" w:hAnsi="GHEA Grapalat" w:cs="Sylfaen"/>
          <w:i/>
          <w:lang w:val="af-ZA"/>
        </w:rPr>
        <w:t>:</w:t>
      </w:r>
    </w:p>
    <w:p w:rsidR="00F12606" w:rsidRPr="00443B3E"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rPr>
        <w:t>Միաժամանակ</w:t>
      </w:r>
      <w:r>
        <w:rPr>
          <w:rFonts w:ascii="GHEA Grapalat" w:hAnsi="GHEA Grapalat" w:cs="Sylfaen"/>
          <w:i/>
        </w:rPr>
        <w:t>՝</w:t>
      </w:r>
    </w:p>
    <w:p w:rsidR="00F12606" w:rsidRPr="00A61D46" w:rsidRDefault="00F12606" w:rsidP="00F12606">
      <w:pPr>
        <w:spacing w:after="0" w:line="240" w:lineRule="auto"/>
        <w:ind w:firstLine="567"/>
        <w:jc w:val="both"/>
        <w:rPr>
          <w:rFonts w:ascii="GHEA Grapalat" w:hAnsi="GHEA Grapalat" w:cs="Sylfaen"/>
          <w:i/>
          <w:lang w:val="af-ZA"/>
        </w:rPr>
      </w:pPr>
      <w:r w:rsidRPr="005E1F72">
        <w:rPr>
          <w:rFonts w:ascii="GHEA Grapalat" w:hAnsi="GHEA Grapalat" w:cs="Sylfaen"/>
          <w:i/>
          <w:lang w:val="af-ZA"/>
        </w:rPr>
        <w:t xml:space="preserve"> </w:t>
      </w:r>
      <w:r w:rsidRPr="005E1F72">
        <w:rPr>
          <w:rFonts w:ascii="GHEA Grapalat" w:hAnsi="GHEA Grapalat"/>
          <w:i/>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A61D46">
          <w:rPr>
            <w:rFonts w:ascii="GHEA Grapalat" w:hAnsi="GHEA Grapalat" w:cs="Sylfaen"/>
            <w:i/>
            <w:lang w:val="af-ZA"/>
          </w:rPr>
          <w:t>www.procurement.am</w:t>
        </w:r>
      </w:hyperlink>
      <w:r w:rsidRPr="00756756">
        <w:rPr>
          <w:rFonts w:ascii="GHEA Grapalat" w:hAnsi="GHEA Grapalat" w:cs="Sylfaen"/>
          <w:i/>
          <w:lang w:val="af-ZA"/>
        </w:rPr>
        <w:t xml:space="preserve"> հասցեով գործող գնումների պ</w:t>
      </w:r>
      <w:r w:rsidRPr="007514D5">
        <w:rPr>
          <w:rFonts w:ascii="GHEA Grapalat" w:hAnsi="GHEA Grapalat" w:cs="Sylfaen"/>
          <w:i/>
          <w:lang w:val="af-ZA"/>
        </w:rPr>
        <w:t>աշտոնական տեղեկագրի «Օրենսդրություն»» բաժնի «Ուղեցույցներ, ձեռնարկներ» ենթաբաժնում</w:t>
      </w:r>
      <w:r w:rsidRPr="00756756">
        <w:rPr>
          <w:rFonts w:ascii="GHEA Grapalat" w:hAnsi="GHEA Grapalat" w:cs="Sylfaen"/>
          <w:i/>
          <w:lang w:val="af-ZA"/>
        </w:rPr>
        <w:t xml:space="preserve"> տեղադրված  </w:t>
      </w:r>
      <w:hyperlink r:id="rId14" w:history="1">
        <w:r w:rsidRPr="00A61D46">
          <w:rPr>
            <w:rFonts w:ascii="GHEA Grapalat" w:hAnsi="GHEA Grapalat" w:cs="Sylfaen"/>
            <w:i/>
            <w:lang w:val="af-ZA"/>
          </w:rPr>
          <w:t>Էլեկտրոնային գնումների կատարման ուղեցույց</w:t>
        </w:r>
      </w:hyperlink>
      <w:r w:rsidRPr="00A61D46">
        <w:rPr>
          <w:rFonts w:ascii="GHEA Grapalat" w:hAnsi="GHEA Grapalat" w:cs="Sylfaen"/>
          <w:i/>
          <w:lang w:val="af-ZA"/>
        </w:rPr>
        <w:t>ով:</w:t>
      </w:r>
    </w:p>
    <w:p w:rsidR="00F12606" w:rsidRPr="00A61D46" w:rsidRDefault="00F12606" w:rsidP="00F12606">
      <w:pPr>
        <w:spacing w:after="0" w:line="240" w:lineRule="auto"/>
        <w:ind w:firstLine="567"/>
        <w:jc w:val="both"/>
        <w:rPr>
          <w:rFonts w:ascii="GHEA Grapalat" w:hAnsi="GHEA Grapalat" w:cs="Sylfaen"/>
          <w:i/>
          <w:lang w:val="af-ZA"/>
        </w:rPr>
      </w:pPr>
      <w:r w:rsidRPr="00A61D46">
        <w:rPr>
          <w:rFonts w:ascii="GHEA Grapalat" w:hAnsi="GHEA Grapalat" w:cs="Sylfaen"/>
          <w:i/>
          <w:lang w:val="af-ZA"/>
        </w:rPr>
        <w:t xml:space="preserve">Ուղեցույցը հասանելի է հետևյալ հղումով՝ </w:t>
      </w:r>
      <w:hyperlink r:id="rId15" w:history="1">
        <w:r w:rsidRPr="00A61D46">
          <w:rPr>
            <w:rFonts w:ascii="GHEA Grapalat" w:hAnsi="GHEA Grapalat" w:cs="Sylfaen"/>
            <w:i/>
            <w:lang w:val="af-ZA"/>
          </w:rPr>
          <w:t>http://gnumner.am/hy/page/ughecuycner_dzernarkner/</w:t>
        </w:r>
      </w:hyperlink>
      <w:r w:rsidRPr="00A61D46">
        <w:rPr>
          <w:rFonts w:ascii="GHEA Grapalat" w:hAnsi="GHEA Grapalat" w:cs="Sylfaen"/>
          <w:i/>
          <w:lang w:val="af-ZA"/>
        </w:rPr>
        <w:t>.</w:t>
      </w:r>
    </w:p>
    <w:p w:rsidR="00F12606" w:rsidRPr="005E1F72" w:rsidRDefault="00F12606" w:rsidP="00F12606">
      <w:pPr>
        <w:spacing w:after="0" w:line="240" w:lineRule="auto"/>
        <w:ind w:firstLine="567"/>
        <w:jc w:val="both"/>
        <w:rPr>
          <w:rFonts w:ascii="GHEA Grapalat" w:hAnsi="GHEA Grapalat"/>
          <w:i/>
          <w:lang w:val="af-ZA"/>
        </w:rPr>
      </w:pPr>
      <w:r w:rsidRPr="005E1F72">
        <w:rPr>
          <w:rFonts w:ascii="GHEA Grapalat" w:hAnsi="GHEA Grapalat"/>
          <w:i/>
          <w:lang w:val="af-ZA"/>
        </w:rPr>
        <w:t xml:space="preserve">- համակարգի հետ կապված հարցեր և խնդիրներ առաջանալիս </w:t>
      </w:r>
      <w:r>
        <w:rPr>
          <w:rFonts w:ascii="GHEA Grapalat" w:hAnsi="GHEA Grapalat"/>
          <w:i/>
          <w:lang w:val="af-ZA"/>
        </w:rPr>
        <w:t xml:space="preserve">կարող եք դիմել պատվիրատուին, ինչպես նաև </w:t>
      </w:r>
      <w:r w:rsidRPr="005E1F72">
        <w:rPr>
          <w:rFonts w:ascii="GHEA Grapalat" w:hAnsi="GHEA Grapalat"/>
          <w:i/>
          <w:lang w:val="af-ZA"/>
        </w:rPr>
        <w:t>ՀՀ ֆինանսների նախարարություն (այսուհետ նաև` լիազորված մարմին)` ք. Երևան, Մելիք-Ադամյան փող. 1  հասցեով (հեռախոս`(+3741</w:t>
      </w:r>
      <w:r>
        <w:rPr>
          <w:rFonts w:ascii="GHEA Grapalat" w:hAnsi="GHEA Grapalat"/>
          <w:i/>
          <w:lang w:val="af-ZA"/>
        </w:rPr>
        <w:t>1</w:t>
      </w:r>
      <w:r w:rsidRPr="005E1F72">
        <w:rPr>
          <w:rFonts w:ascii="GHEA Grapalat" w:hAnsi="GHEA Grapalat"/>
          <w:i/>
          <w:lang w:val="af-ZA"/>
        </w:rPr>
        <w:t>) 28-93-20):</w:t>
      </w:r>
    </w:p>
    <w:p w:rsidR="00F12606" w:rsidRPr="003118E2" w:rsidRDefault="00F12606" w:rsidP="00F12606">
      <w:pPr>
        <w:spacing w:after="0" w:line="240" w:lineRule="auto"/>
        <w:ind w:firstLine="567"/>
        <w:rPr>
          <w:rFonts w:ascii="GHEA Grapalat" w:hAnsi="GHEA Grapalat"/>
          <w:b/>
          <w:sz w:val="20"/>
          <w:lang w:val="af-ZA"/>
        </w:rPr>
      </w:pPr>
      <w:bookmarkStart w:id="1" w:name="_Hlk9322052"/>
      <w:r w:rsidRPr="003E6196">
        <w:rPr>
          <w:rFonts w:ascii="GHEA Grapalat" w:hAnsi="GHEA Grapalat" w:cs="Sylfaen"/>
          <w:i/>
        </w:rPr>
        <w:t>Համակարգում</w:t>
      </w:r>
      <w:r w:rsidRPr="00443B3E">
        <w:rPr>
          <w:rFonts w:ascii="GHEA Grapalat" w:hAnsi="GHEA Grapalat" w:cs="Sylfaen"/>
          <w:i/>
          <w:lang w:val="af-ZA"/>
        </w:rPr>
        <w:t xml:space="preserve"> </w:t>
      </w:r>
      <w:r w:rsidRPr="003E6196">
        <w:rPr>
          <w:rFonts w:ascii="GHEA Grapalat" w:hAnsi="GHEA Grapalat" w:cs="Sylfaen"/>
          <w:i/>
        </w:rPr>
        <w:t>գրանցվելը</w:t>
      </w:r>
      <w:r w:rsidRPr="00443B3E">
        <w:rPr>
          <w:rFonts w:ascii="GHEA Grapalat" w:hAnsi="GHEA Grapalat" w:cs="Sylfaen"/>
          <w:i/>
          <w:lang w:val="af-ZA"/>
        </w:rPr>
        <w:t xml:space="preserve">, </w:t>
      </w:r>
      <w:r w:rsidRPr="003E6196">
        <w:rPr>
          <w:rFonts w:ascii="GHEA Grapalat" w:hAnsi="GHEA Grapalat" w:cs="Sylfaen"/>
          <w:i/>
        </w:rPr>
        <w:t>ինչպես</w:t>
      </w:r>
      <w:r w:rsidRPr="00443B3E">
        <w:rPr>
          <w:rFonts w:ascii="GHEA Grapalat" w:hAnsi="GHEA Grapalat" w:cs="Sylfaen"/>
          <w:i/>
          <w:lang w:val="af-ZA"/>
        </w:rPr>
        <w:t xml:space="preserve"> </w:t>
      </w:r>
      <w:r w:rsidRPr="003E6196">
        <w:rPr>
          <w:rFonts w:ascii="GHEA Grapalat" w:hAnsi="GHEA Grapalat" w:cs="Sylfaen"/>
          <w:i/>
        </w:rPr>
        <w:t>նաև</w:t>
      </w:r>
      <w:r w:rsidRPr="00443B3E">
        <w:rPr>
          <w:rFonts w:ascii="GHEA Grapalat" w:hAnsi="GHEA Grapalat" w:cs="Sylfaen"/>
          <w:i/>
          <w:lang w:val="af-ZA"/>
        </w:rPr>
        <w:t xml:space="preserve"> </w:t>
      </w:r>
      <w:r w:rsidRPr="003E6196">
        <w:rPr>
          <w:rFonts w:ascii="GHEA Grapalat" w:hAnsi="GHEA Grapalat" w:cs="Sylfaen"/>
          <w:i/>
        </w:rPr>
        <w:t>հայտ</w:t>
      </w:r>
      <w:r w:rsidRPr="00443B3E">
        <w:rPr>
          <w:rFonts w:ascii="GHEA Grapalat" w:hAnsi="GHEA Grapalat" w:cs="Sylfaen"/>
          <w:i/>
          <w:lang w:val="af-ZA"/>
        </w:rPr>
        <w:t xml:space="preserve"> </w:t>
      </w:r>
      <w:r w:rsidRPr="003E6196">
        <w:rPr>
          <w:rFonts w:ascii="GHEA Grapalat" w:hAnsi="GHEA Grapalat" w:cs="Sylfaen"/>
          <w:i/>
        </w:rPr>
        <w:t>ներկայացնելն</w:t>
      </w:r>
      <w:r w:rsidRPr="00443B3E">
        <w:rPr>
          <w:rFonts w:ascii="GHEA Grapalat" w:hAnsi="GHEA Grapalat" w:cs="Sylfaen"/>
          <w:i/>
          <w:lang w:val="af-ZA"/>
        </w:rPr>
        <w:t xml:space="preserve"> </w:t>
      </w:r>
      <w:r w:rsidRPr="003E6196">
        <w:rPr>
          <w:rFonts w:ascii="GHEA Grapalat" w:hAnsi="GHEA Grapalat" w:cs="Sylfaen"/>
          <w:i/>
        </w:rPr>
        <w:t>անվճար</w:t>
      </w:r>
      <w:r w:rsidRPr="00443B3E">
        <w:rPr>
          <w:rFonts w:ascii="GHEA Grapalat" w:hAnsi="GHEA Grapalat" w:cs="Sylfaen"/>
          <w:i/>
          <w:lang w:val="af-ZA"/>
        </w:rPr>
        <w:t xml:space="preserve"> </w:t>
      </w:r>
      <w:r w:rsidRPr="003E6196">
        <w:rPr>
          <w:rFonts w:ascii="GHEA Grapalat" w:hAnsi="GHEA Grapalat" w:cs="Sylfaen"/>
          <w:i/>
        </w:rPr>
        <w:t>է</w:t>
      </w:r>
      <w:r w:rsidRPr="00443B3E">
        <w:rPr>
          <w:rFonts w:ascii="GHEA Grapalat" w:hAnsi="GHEA Grapalat" w:cs="Sylfaen"/>
          <w:i/>
          <w:lang w:val="af-ZA"/>
        </w:rPr>
        <w:t>:</w:t>
      </w:r>
      <w:bookmarkEnd w:id="1"/>
    </w:p>
    <w:p w:rsidR="00F12606" w:rsidRPr="005E1F72" w:rsidRDefault="00F12606" w:rsidP="00F12606">
      <w:pPr>
        <w:spacing w:after="0" w:line="240" w:lineRule="auto"/>
        <w:ind w:firstLine="567"/>
        <w:jc w:val="both"/>
        <w:rPr>
          <w:rFonts w:ascii="GHEA Grapalat" w:hAnsi="GHEA Grapalat"/>
          <w:i/>
          <w:sz w:val="20"/>
          <w:lang w:val="af-ZA"/>
        </w:rPr>
      </w:pPr>
      <w:r w:rsidRPr="003118E2">
        <w:rPr>
          <w:rFonts w:ascii="GHEA Grapalat" w:hAnsi="GHEA Grapalat" w:cs="Sylfaen"/>
          <w:b/>
          <w:sz w:val="20"/>
          <w:lang w:val="af-ZA"/>
        </w:rPr>
        <w:br w:type="page"/>
      </w:r>
    </w:p>
    <w:p w:rsidR="00F12606" w:rsidRPr="005E1F72" w:rsidRDefault="00F12606" w:rsidP="00F12606">
      <w:pPr>
        <w:spacing w:after="0" w:line="240" w:lineRule="auto"/>
        <w:ind w:firstLine="567"/>
        <w:jc w:val="center"/>
        <w:rPr>
          <w:rFonts w:ascii="GHEA Grapalat" w:hAnsi="GHEA Grapalat"/>
          <w:b/>
          <w:sz w:val="20"/>
          <w:lang w:val="af-ZA"/>
        </w:rPr>
      </w:pPr>
    </w:p>
    <w:p w:rsidR="00F12606" w:rsidRPr="005E1F72" w:rsidRDefault="00F12606" w:rsidP="00F12606">
      <w:pPr>
        <w:spacing w:after="0" w:line="240" w:lineRule="auto"/>
        <w:ind w:firstLine="567"/>
        <w:jc w:val="center"/>
        <w:rPr>
          <w:rFonts w:ascii="GHEA Grapalat" w:hAnsi="GHEA Grapalat" w:cs="Sylfaen"/>
          <w:b/>
          <w:lang w:val="af-ZA"/>
        </w:rPr>
      </w:pPr>
    </w:p>
    <w:p w:rsidR="00F12606" w:rsidRPr="005E1F72" w:rsidRDefault="00F12606" w:rsidP="00F12606">
      <w:pPr>
        <w:spacing w:after="0" w:line="240" w:lineRule="auto"/>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rsidR="00F12606" w:rsidRPr="005E1F72" w:rsidRDefault="00F12606" w:rsidP="00F12606">
      <w:pPr>
        <w:spacing w:after="0" w:line="240" w:lineRule="auto"/>
        <w:ind w:firstLine="567"/>
        <w:jc w:val="center"/>
        <w:rPr>
          <w:rFonts w:ascii="GHEA Grapalat" w:hAnsi="GHEA Grapalat"/>
          <w:i/>
          <w:sz w:val="20"/>
          <w:lang w:val="af-ZA"/>
        </w:rPr>
      </w:pPr>
    </w:p>
    <w:p w:rsidR="00943517" w:rsidRPr="005E1F72" w:rsidRDefault="00943517" w:rsidP="00E41FDA">
      <w:pPr>
        <w:spacing w:after="0" w:line="240" w:lineRule="auto"/>
        <w:ind w:firstLine="567"/>
        <w:jc w:val="center"/>
        <w:rPr>
          <w:rFonts w:ascii="GHEA Grapalat" w:hAnsi="GHEA Grapalat"/>
          <w:sz w:val="20"/>
          <w:lang w:val="af-ZA"/>
        </w:rPr>
      </w:pPr>
      <w:r w:rsidRPr="003C4603">
        <w:rPr>
          <w:rFonts w:ascii="GHEA Grapalat" w:hAnsi="GHEA Grapalat"/>
          <w:sz w:val="20"/>
          <w:lang w:val="hy-AM"/>
        </w:rPr>
        <w:t>Երևանի քաղաքապետարանի</w:t>
      </w:r>
      <w:r>
        <w:rPr>
          <w:rFonts w:ascii="GHEA Grapalat" w:hAnsi="GHEA Grapalat"/>
          <w:sz w:val="20"/>
          <w:lang w:val="hy-AM"/>
        </w:rPr>
        <w:t xml:space="preserve"> </w:t>
      </w:r>
      <w:r w:rsidRPr="005E1F72">
        <w:rPr>
          <w:rFonts w:ascii="GHEA Grapalat" w:hAnsi="GHEA Grapalat"/>
          <w:b/>
          <w:sz w:val="20"/>
          <w:lang w:val="af-ZA"/>
        </w:rPr>
        <w:t>ԿԱՐԻՔՆԵՐԻ ՀԱՄԱՐ</w:t>
      </w:r>
      <w:r w:rsidRPr="005E1F72">
        <w:rPr>
          <w:rFonts w:ascii="GHEA Grapalat" w:hAnsi="GHEA Grapalat"/>
          <w:sz w:val="20"/>
          <w:lang w:val="af-ZA"/>
        </w:rPr>
        <w:t xml:space="preserve">  </w:t>
      </w:r>
      <w:r w:rsidRPr="009911F0">
        <w:rPr>
          <w:rFonts w:ascii="GHEA Grapalat" w:hAnsi="GHEA Grapalat"/>
          <w:lang w:val="hy-AM"/>
        </w:rPr>
        <w:t>կենցաղային թափոնների</w:t>
      </w:r>
      <w:r w:rsidR="00E41FDA">
        <w:rPr>
          <w:rFonts w:ascii="GHEA Grapalat" w:hAnsi="GHEA Grapalat"/>
          <w:lang w:val="hy-AM"/>
        </w:rPr>
        <w:t xml:space="preserve"> մետաղական</w:t>
      </w:r>
      <w:r w:rsidRPr="009911F0">
        <w:rPr>
          <w:rFonts w:ascii="GHEA Grapalat" w:hAnsi="GHEA Grapalat"/>
          <w:lang w:val="hy-AM"/>
        </w:rPr>
        <w:t xml:space="preserve"> կոնտեյներների</w:t>
      </w:r>
    </w:p>
    <w:p w:rsidR="00943517" w:rsidRPr="005E1F72" w:rsidRDefault="00943517" w:rsidP="00943517">
      <w:pPr>
        <w:spacing w:after="0" w:line="240" w:lineRule="auto"/>
        <w:ind w:firstLine="567"/>
        <w:jc w:val="center"/>
        <w:rPr>
          <w:rFonts w:ascii="GHEA Grapalat" w:hAnsi="GHEA Grapalat"/>
          <w:i/>
          <w:sz w:val="20"/>
          <w:lang w:val="af-ZA"/>
        </w:rPr>
      </w:pPr>
      <w:r w:rsidRPr="005E1F72">
        <w:rPr>
          <w:rFonts w:ascii="GHEA Grapalat" w:hAnsi="GHEA Grapalat"/>
          <w:b/>
          <w:sz w:val="20"/>
          <w:lang w:val="af-ZA"/>
        </w:rPr>
        <w:t>ՁԵՌՔԲԵՐՄԱՆ ՆՊԱՏԱԿՈՎ ՀԱՅՏԱՐԱՐՎԱԾ ԲԱՑ ՄՐՑՈՒՅԹԻ ՀՐԱՎԵՐԻ</w:t>
      </w:r>
    </w:p>
    <w:p w:rsidR="00F12606" w:rsidRPr="005E1F72" w:rsidRDefault="00F12606" w:rsidP="00F12606">
      <w:pPr>
        <w:spacing w:after="0" w:line="240" w:lineRule="auto"/>
        <w:ind w:firstLine="567"/>
        <w:jc w:val="center"/>
        <w:rPr>
          <w:rFonts w:ascii="GHEA Grapalat" w:hAnsi="GHEA Grapalat" w:cs="Sylfaen"/>
          <w:b/>
          <w:sz w:val="20"/>
          <w:lang w:val="af-ZA"/>
        </w:rPr>
      </w:pPr>
    </w:p>
    <w:p w:rsidR="00F12606" w:rsidRPr="005E1F72" w:rsidRDefault="00F12606" w:rsidP="00F12606">
      <w:pPr>
        <w:spacing w:after="0" w:line="240" w:lineRule="auto"/>
        <w:ind w:firstLine="567"/>
        <w:jc w:val="center"/>
        <w:rPr>
          <w:rFonts w:ascii="GHEA Grapalat" w:hAnsi="GHEA Grapalat" w:cs="Sylfaen"/>
          <w:b/>
          <w:sz w:val="20"/>
          <w:lang w:val="af-ZA"/>
        </w:rPr>
      </w:pPr>
    </w:p>
    <w:p w:rsidR="00F12606" w:rsidRPr="005E1F72" w:rsidRDefault="00F12606" w:rsidP="00F12606">
      <w:pPr>
        <w:spacing w:after="0" w:line="240" w:lineRule="auto"/>
        <w:ind w:firstLine="567"/>
        <w:jc w:val="center"/>
        <w:rPr>
          <w:rFonts w:ascii="GHEA Grapalat" w:hAnsi="GHEA Grapalat"/>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w:t>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sz w:val="20"/>
          <w:lang w:val="af-ZA"/>
        </w:rPr>
        <w:t xml:space="preserve"> </w:t>
      </w:r>
      <w:r w:rsidRPr="005E1F72">
        <w:rPr>
          <w:rFonts w:ascii="GHEA Grapalat" w:hAnsi="GHEA Grapalat" w:cs="Sylfaen"/>
          <w:sz w:val="20"/>
        </w:rPr>
        <w:t>բնութա</w:t>
      </w:r>
      <w:r w:rsidRPr="005E1F72">
        <w:rPr>
          <w:rFonts w:ascii="GHEA Grapalat" w:hAnsi="GHEA Grapalat" w:cs="Times Armenian"/>
          <w:sz w:val="20"/>
        </w:rPr>
        <w:t>գ</w:t>
      </w:r>
      <w:r w:rsidRPr="005E1F72">
        <w:rPr>
          <w:rFonts w:ascii="GHEA Grapalat" w:hAnsi="GHEA Grapalat" w:cs="Sylfaen"/>
          <w:sz w:val="20"/>
        </w:rPr>
        <w:t>իրը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2.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մասնակցության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իրավունքի</w:t>
      </w:r>
      <w:r w:rsidRPr="005E1F72">
        <w:rPr>
          <w:rFonts w:ascii="GHEA Grapalat" w:hAnsi="GHEA Grapalat" w:cs="Times Armenian"/>
          <w:sz w:val="20"/>
          <w:lang w:val="af-ZA"/>
        </w:rPr>
        <w:t xml:space="preserve"> </w:t>
      </w:r>
      <w:r w:rsidRPr="005E1F72">
        <w:rPr>
          <w:rFonts w:ascii="GHEA Grapalat" w:hAnsi="GHEA Grapalat" w:cs="Sylfaen"/>
          <w:sz w:val="20"/>
        </w:rPr>
        <w:t>պահանջները</w:t>
      </w:r>
      <w:r w:rsidRPr="005E1F72">
        <w:rPr>
          <w:rFonts w:ascii="GHEA Grapalat" w:hAnsi="GHEA Grapalat" w:cs="Times Armenian"/>
          <w:sz w:val="20"/>
          <w:lang w:val="af-ZA"/>
        </w:rPr>
        <w:t xml:space="preserve">, </w:t>
      </w:r>
      <w:r w:rsidRPr="005E1F72">
        <w:rPr>
          <w:rFonts w:ascii="GHEA Grapalat" w:hAnsi="GHEA Grapalat" w:cs="Sylfaen"/>
          <w:sz w:val="20"/>
        </w:rPr>
        <w:t>որակավորման</w:t>
      </w:r>
      <w:r w:rsidRPr="005E1F72">
        <w:rPr>
          <w:rFonts w:ascii="GHEA Grapalat" w:hAnsi="GHEA Grapalat" w:cs="Times Armenian"/>
          <w:sz w:val="20"/>
          <w:lang w:val="af-ZA"/>
        </w:rPr>
        <w:t xml:space="preserve"> </w:t>
      </w:r>
      <w:r w:rsidRPr="005E1F72">
        <w:rPr>
          <w:rFonts w:ascii="GHEA Grapalat" w:hAnsi="GHEA Grapalat" w:cs="Sylfaen"/>
          <w:sz w:val="20"/>
        </w:rPr>
        <w:t>չափանիշները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դրանց</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նահատման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3. </w:t>
      </w:r>
      <w:r w:rsidRPr="005E1F72">
        <w:rPr>
          <w:rFonts w:ascii="GHEA Grapalat" w:hAnsi="GHEA Grapalat" w:cs="Sylfaen"/>
          <w:sz w:val="20"/>
        </w:rPr>
        <w:t>Հրավերի</w:t>
      </w:r>
      <w:r w:rsidRPr="005E1F72">
        <w:rPr>
          <w:rFonts w:ascii="GHEA Grapalat" w:hAnsi="GHEA Grapalat" w:cs="Times Armenian"/>
          <w:sz w:val="20"/>
          <w:lang w:val="af-ZA"/>
        </w:rPr>
        <w:t xml:space="preserve"> </w:t>
      </w:r>
      <w:r w:rsidRPr="005E1F72">
        <w:rPr>
          <w:rFonts w:ascii="GHEA Grapalat" w:hAnsi="GHEA Grapalat" w:cs="Sylfaen"/>
          <w:sz w:val="20"/>
        </w:rPr>
        <w:t>պարզաբանումը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հրավերում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 xml:space="preserve">4.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ներկայացնելու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5.</w:t>
      </w:r>
      <w:r w:rsidRPr="005E1F72">
        <w:rPr>
          <w:rFonts w:ascii="GHEA Grapalat" w:hAnsi="GHEA Grapalat"/>
          <w:sz w:val="20"/>
          <w:lang w:val="af-ZA"/>
        </w:rPr>
        <w:tab/>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նային</w:t>
      </w:r>
      <w:r w:rsidRPr="005E1F72">
        <w:rPr>
          <w:rFonts w:ascii="GHEA Grapalat" w:hAnsi="GHEA Grapalat" w:cs="Times Armenian"/>
          <w:sz w:val="20"/>
          <w:lang w:val="af-ZA"/>
        </w:rPr>
        <w:t xml:space="preserve"> </w:t>
      </w:r>
      <w:r w:rsidRPr="005E1F72">
        <w:rPr>
          <w:rFonts w:ascii="GHEA Grapalat" w:hAnsi="GHEA Grapalat" w:cs="Sylfaen"/>
          <w:sz w:val="20"/>
        </w:rPr>
        <w:t>առաջարկը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6.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ործողության</w:t>
      </w:r>
      <w:r w:rsidRPr="005E1F72">
        <w:rPr>
          <w:rFonts w:ascii="GHEA Grapalat" w:hAnsi="GHEA Grapalat" w:cs="Times Armenian"/>
          <w:sz w:val="20"/>
          <w:lang w:val="af-ZA"/>
        </w:rPr>
        <w:t xml:space="preserve"> </w:t>
      </w:r>
      <w:r w:rsidRPr="005E1F72">
        <w:rPr>
          <w:rFonts w:ascii="GHEA Grapalat" w:hAnsi="GHEA Grapalat" w:cs="Sylfaen"/>
          <w:sz w:val="20"/>
        </w:rPr>
        <w:t>ժամկետը</w:t>
      </w:r>
      <w:r w:rsidRPr="005E1F72">
        <w:rPr>
          <w:rFonts w:ascii="GHEA Grapalat" w:hAnsi="GHEA Grapalat" w:cs="Times Armenian"/>
          <w:sz w:val="20"/>
          <w:lang w:val="af-ZA"/>
        </w:rPr>
        <w:t xml:space="preserve">, </w:t>
      </w:r>
      <w:r w:rsidRPr="005E1F72">
        <w:rPr>
          <w:rFonts w:ascii="GHEA Grapalat" w:hAnsi="GHEA Grapalat" w:cs="Sylfaen"/>
          <w:sz w:val="20"/>
        </w:rPr>
        <w:t>հայտերում</w:t>
      </w:r>
      <w:r w:rsidRPr="005E1F72">
        <w:rPr>
          <w:rFonts w:ascii="GHEA Grapalat" w:hAnsi="GHEA Grapalat" w:cs="Times Armenian"/>
          <w:sz w:val="20"/>
          <w:lang w:val="af-ZA"/>
        </w:rPr>
        <w:t xml:space="preserve"> </w:t>
      </w:r>
      <w:r w:rsidRPr="005E1F72">
        <w:rPr>
          <w:rFonts w:ascii="GHEA Grapalat" w:hAnsi="GHEA Grapalat" w:cs="Sylfaen"/>
          <w:sz w:val="20"/>
        </w:rPr>
        <w:t>փոփոխություն</w:t>
      </w:r>
      <w:r w:rsidRPr="005E1F72">
        <w:rPr>
          <w:rFonts w:ascii="GHEA Grapalat" w:hAnsi="GHEA Grapalat" w:cs="Times Armenian"/>
          <w:sz w:val="20"/>
          <w:lang w:val="af-ZA"/>
        </w:rPr>
        <w:t xml:space="preserve"> </w:t>
      </w:r>
      <w:r w:rsidRPr="005E1F72">
        <w:rPr>
          <w:rFonts w:ascii="GHEA Grapalat" w:hAnsi="GHEA Grapalat" w:cs="Sylfaen"/>
          <w:sz w:val="20"/>
        </w:rPr>
        <w:t>կատարելու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դրանք</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վերցնելու</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7. </w:t>
      </w:r>
      <w:r w:rsidRPr="005E1F72">
        <w:rPr>
          <w:rFonts w:ascii="GHEA Grapalat" w:hAnsi="GHEA Grapalat" w:cs="Sylfaen"/>
          <w:sz w:val="20"/>
        </w:rPr>
        <w:t>Հայտի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Style w:val="FootnoteReference"/>
          <w:rFonts w:ascii="GHEA Grapalat" w:hAnsi="GHEA Grapalat" w:cs="Sylfaen"/>
          <w:sz w:val="20"/>
        </w:rPr>
        <w:footnoteReference w:id="5"/>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cs="Sylfaen"/>
          <w:sz w:val="20"/>
          <w:lang w:val="af-ZA"/>
        </w:rPr>
      </w:pPr>
      <w:r w:rsidRPr="005E1F72">
        <w:rPr>
          <w:rFonts w:ascii="GHEA Grapalat" w:hAnsi="GHEA Grapalat"/>
          <w:sz w:val="20"/>
          <w:lang w:val="af-ZA"/>
        </w:rPr>
        <w:t>8. Հ</w:t>
      </w:r>
      <w:r w:rsidRPr="005E1F72">
        <w:rPr>
          <w:rFonts w:ascii="GHEA Grapalat" w:hAnsi="GHEA Grapalat" w:cs="Sylfaen"/>
          <w:sz w:val="20"/>
        </w:rPr>
        <w:t>այտերի</w:t>
      </w:r>
      <w:r w:rsidRPr="005E1F72">
        <w:rPr>
          <w:rFonts w:ascii="GHEA Grapalat" w:hAnsi="GHEA Grapalat" w:cs="Sylfaen"/>
          <w:sz w:val="20"/>
          <w:lang w:val="af-ZA"/>
        </w:rPr>
        <w:t xml:space="preserve"> </w:t>
      </w:r>
      <w:r w:rsidRPr="005E1F72">
        <w:rPr>
          <w:rFonts w:ascii="GHEA Grapalat" w:hAnsi="GHEA Grapalat" w:cs="Sylfaen"/>
          <w:sz w:val="20"/>
        </w:rPr>
        <w:t>բացումը</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արդյունքների</w:t>
      </w:r>
      <w:r w:rsidRPr="005E1F72">
        <w:rPr>
          <w:rFonts w:ascii="GHEA Grapalat" w:hAnsi="GHEA Grapalat" w:cs="Sylfaen"/>
          <w:sz w:val="20"/>
          <w:lang w:val="af-ZA"/>
        </w:rPr>
        <w:t xml:space="preserve"> </w:t>
      </w:r>
      <w:r w:rsidRPr="005E1F72">
        <w:rPr>
          <w:rFonts w:ascii="GHEA Grapalat" w:hAnsi="GHEA Grapalat" w:cs="Sylfaen"/>
          <w:sz w:val="20"/>
        </w:rPr>
        <w:t>ամփոփումը</w:t>
      </w:r>
      <w:r w:rsidRPr="005E1F72">
        <w:rPr>
          <w:rFonts w:ascii="GHEA Grapalat" w:hAnsi="GHEA Grapalat" w:cs="Sylfae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9.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կնքումը</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10.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րի</w:t>
      </w:r>
      <w:r w:rsidRPr="005E1F72">
        <w:rPr>
          <w:rFonts w:ascii="GHEA Grapalat" w:hAnsi="GHEA Grapalat" w:cs="Times Armenian"/>
          <w:sz w:val="20"/>
          <w:lang w:val="af-ZA"/>
        </w:rPr>
        <w:t xml:space="preserve"> </w:t>
      </w:r>
      <w:r w:rsidRPr="005E1F72">
        <w:rPr>
          <w:rFonts w:ascii="GHEA Grapalat" w:hAnsi="GHEA Grapalat" w:cs="Sylfaen"/>
          <w:sz w:val="20"/>
        </w:rPr>
        <w:t>ապահովումը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11.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 xml:space="preserve"> </w:t>
      </w:r>
      <w:r w:rsidRPr="005E1F72">
        <w:rPr>
          <w:rFonts w:ascii="GHEA Grapalat" w:hAnsi="GHEA Grapalat" w:cs="Sylfaen"/>
          <w:sz w:val="20"/>
        </w:rPr>
        <w:t>չկայացած</w:t>
      </w:r>
      <w:r w:rsidRPr="005E1F72">
        <w:rPr>
          <w:rFonts w:ascii="GHEA Grapalat" w:hAnsi="GHEA Grapalat" w:cs="Times Armenian"/>
          <w:sz w:val="20"/>
          <w:lang w:val="af-ZA"/>
        </w:rPr>
        <w:t xml:space="preserve"> </w:t>
      </w:r>
      <w:r w:rsidRPr="005E1F72">
        <w:rPr>
          <w:rFonts w:ascii="GHEA Grapalat" w:hAnsi="GHEA Grapalat" w:cs="Sylfaen"/>
          <w:sz w:val="20"/>
        </w:rPr>
        <w:t>հայտարարելը</w:t>
      </w:r>
      <w:r w:rsidRPr="005E1F72">
        <w:rPr>
          <w:rFonts w:ascii="GHEA Grapalat" w:hAnsi="GHEA Grapalat" w:cs="Times Armenian"/>
          <w:sz w:val="20"/>
          <w:lang w:val="af-ZA"/>
        </w:rPr>
        <w:tab/>
        <w:t xml:space="preserve"> </w:t>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 xml:space="preserve">12. </w:t>
      </w:r>
      <w:r w:rsidRPr="005E1F72">
        <w:rPr>
          <w:rFonts w:ascii="GHEA Grapalat" w:hAnsi="GHEA Grapalat" w:cs="Sylfaen"/>
          <w:sz w:val="20"/>
        </w:rPr>
        <w:t>Գնման</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ործողությունները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կամ</w:t>
      </w:r>
      <w:r w:rsidRPr="005E1F72">
        <w:rPr>
          <w:rFonts w:ascii="GHEA Grapalat" w:hAnsi="GHEA Grapalat" w:cs="Times Armenian"/>
          <w:sz w:val="20"/>
          <w:lang w:val="af-ZA"/>
        </w:rPr>
        <w:t xml:space="preserve">) </w:t>
      </w:r>
      <w:r w:rsidRPr="005E1F72">
        <w:rPr>
          <w:rFonts w:ascii="GHEA Grapalat" w:hAnsi="GHEA Grapalat" w:cs="Sylfaen"/>
          <w:sz w:val="20"/>
        </w:rPr>
        <w:t>ընդունված</w:t>
      </w:r>
      <w:r w:rsidRPr="005E1F72">
        <w:rPr>
          <w:rFonts w:ascii="GHEA Grapalat" w:hAnsi="GHEA Grapalat" w:cs="Times Armenian"/>
          <w:sz w:val="20"/>
          <w:lang w:val="af-ZA"/>
        </w:rPr>
        <w:t xml:space="preserve"> </w:t>
      </w:r>
      <w:r w:rsidRPr="005E1F72">
        <w:rPr>
          <w:rFonts w:ascii="GHEA Grapalat" w:hAnsi="GHEA Grapalat" w:cs="Sylfaen"/>
          <w:sz w:val="20"/>
        </w:rPr>
        <w:t>որոշումները</w:t>
      </w:r>
      <w:r w:rsidRPr="005E1F72">
        <w:rPr>
          <w:rFonts w:ascii="GHEA Grapalat" w:hAnsi="GHEA Grapalat" w:cs="Times Armenian"/>
          <w:sz w:val="20"/>
          <w:lang w:val="af-ZA"/>
        </w:rPr>
        <w:t xml:space="preserve"> </w:t>
      </w:r>
      <w:r w:rsidRPr="005E1F72">
        <w:rPr>
          <w:rFonts w:ascii="GHEA Grapalat" w:hAnsi="GHEA Grapalat" w:cs="Sylfaen"/>
          <w:sz w:val="20"/>
        </w:rPr>
        <w:t>բողոքարկելու</w:t>
      </w:r>
      <w:r w:rsidRPr="005E1F72">
        <w:rPr>
          <w:rFonts w:ascii="GHEA Grapalat" w:hAnsi="GHEA Grapalat" w:cs="Times Armenian"/>
          <w:sz w:val="20"/>
          <w:lang w:val="af-ZA"/>
        </w:rPr>
        <w:t xml:space="preserve"> </w:t>
      </w:r>
      <w:r w:rsidRPr="005E1F72">
        <w:rPr>
          <w:rFonts w:ascii="GHEA Grapalat" w:hAnsi="GHEA Grapalat" w:cs="Sylfaen"/>
          <w:sz w:val="20"/>
        </w:rPr>
        <w:t>մասնակցի</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ը</w:t>
      </w:r>
      <w:r w:rsidRPr="005E1F72">
        <w:rPr>
          <w:rFonts w:ascii="GHEA Grapalat" w:hAnsi="GHEA Grapalat" w:cs="Times Armenian"/>
          <w:sz w:val="20"/>
          <w:lang w:val="af-ZA"/>
        </w:rPr>
        <w:tab/>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cs="Sylfaen"/>
          <w:b/>
          <w:sz w:val="20"/>
        </w:rPr>
        <w:t>ՄԱՍ</w:t>
      </w:r>
      <w:r w:rsidRPr="005E1F72">
        <w:rPr>
          <w:rFonts w:ascii="GHEA Grapalat" w:hAnsi="GHEA Grapalat" w:cs="Times Armenian"/>
          <w:b/>
          <w:sz w:val="20"/>
          <w:lang w:val="af-ZA"/>
        </w:rPr>
        <w:t xml:space="preserve">  II.  </w:t>
      </w:r>
      <w:r w:rsidRPr="005E1F72">
        <w:rPr>
          <w:rFonts w:ascii="GHEA Grapalat" w:hAnsi="GHEA Grapalat" w:cs="Sylfaen"/>
          <w:b/>
          <w:sz w:val="20"/>
        </w:rPr>
        <w:t>ԲԱՑ</w:t>
      </w:r>
      <w:r w:rsidRPr="005E1F72">
        <w:rPr>
          <w:rFonts w:ascii="GHEA Grapalat" w:hAnsi="GHEA Grapalat" w:cs="Times Armenian"/>
          <w:b/>
          <w:sz w:val="20"/>
          <w:lang w:val="af-ZA"/>
        </w:rPr>
        <w:t xml:space="preserve"> </w:t>
      </w:r>
      <w:r w:rsidRPr="005E1F72">
        <w:rPr>
          <w:rFonts w:ascii="GHEA Grapalat" w:hAnsi="GHEA Grapalat" w:cs="Sylfaen"/>
          <w:b/>
          <w:sz w:val="20"/>
        </w:rPr>
        <w:t>ՄՐՑՈՒՅԹԻ</w:t>
      </w:r>
      <w:r w:rsidRPr="005E1F72">
        <w:rPr>
          <w:rFonts w:ascii="GHEA Grapalat" w:hAnsi="GHEA Grapalat" w:cs="Times Armenian"/>
          <w:b/>
          <w:sz w:val="20"/>
          <w:lang w:val="af-ZA"/>
        </w:rPr>
        <w:t xml:space="preserve">  </w:t>
      </w:r>
      <w:r w:rsidRPr="005E1F72">
        <w:rPr>
          <w:rFonts w:ascii="GHEA Grapalat" w:hAnsi="GHEA Grapalat" w:cs="Sylfaen"/>
          <w:b/>
          <w:sz w:val="20"/>
        </w:rPr>
        <w:t>ՀԱՅՏԸ</w:t>
      </w:r>
      <w:r w:rsidRPr="005E1F72">
        <w:rPr>
          <w:rFonts w:ascii="GHEA Grapalat" w:hAnsi="GHEA Grapalat" w:cs="Times Armenian"/>
          <w:b/>
          <w:sz w:val="20"/>
          <w:lang w:val="af-ZA"/>
        </w:rPr>
        <w:t xml:space="preserve">  </w:t>
      </w:r>
      <w:r w:rsidRPr="005E1F72">
        <w:rPr>
          <w:rFonts w:ascii="GHEA Grapalat" w:hAnsi="GHEA Grapalat" w:cs="Sylfaen"/>
          <w:b/>
          <w:sz w:val="20"/>
        </w:rPr>
        <w:t>ՊԱՏՐԱՍՏԵԼՈՒ</w:t>
      </w:r>
      <w:r w:rsidRPr="005E1F72">
        <w:rPr>
          <w:rFonts w:ascii="GHEA Grapalat" w:hAnsi="GHEA Grapalat" w:cs="Times Armenian"/>
          <w:b/>
          <w:sz w:val="20"/>
          <w:lang w:val="af-ZA"/>
        </w:rPr>
        <w:t xml:space="preserve">  </w:t>
      </w:r>
      <w:r w:rsidRPr="005E1F72">
        <w:rPr>
          <w:rFonts w:ascii="GHEA Grapalat" w:hAnsi="GHEA Grapalat" w:cs="Sylfaen"/>
          <w:b/>
          <w:sz w:val="20"/>
        </w:rPr>
        <w:t>ՀՐԱՀԱՆԳ</w:t>
      </w:r>
    </w:p>
    <w:p w:rsidR="00F12606" w:rsidRPr="005E1F72" w:rsidRDefault="00F12606" w:rsidP="00F12606">
      <w:pPr>
        <w:spacing w:after="0" w:line="240" w:lineRule="auto"/>
        <w:ind w:firstLine="567"/>
        <w:jc w:val="both"/>
        <w:rPr>
          <w:rFonts w:ascii="GHEA Grapalat" w:hAnsi="GHEA Grapalat"/>
          <w:sz w:val="20"/>
          <w:lang w:val="af-ZA"/>
        </w:rPr>
      </w:pP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1.</w:t>
      </w:r>
      <w:r w:rsidRPr="005E1F72">
        <w:rPr>
          <w:rFonts w:ascii="GHEA Grapalat" w:hAnsi="GHEA Grapalat"/>
          <w:sz w:val="20"/>
          <w:lang w:val="af-ZA"/>
        </w:rPr>
        <w:tab/>
      </w:r>
      <w:r w:rsidRPr="005E1F72">
        <w:rPr>
          <w:rFonts w:ascii="GHEA Grapalat" w:hAnsi="GHEA Grapalat" w:cs="Sylfaen"/>
          <w:sz w:val="20"/>
        </w:rPr>
        <w:t>Ընդհանուր</w:t>
      </w:r>
      <w:r w:rsidRPr="005E1F72">
        <w:rPr>
          <w:rFonts w:ascii="GHEA Grapalat" w:hAnsi="GHEA Grapalat" w:cs="Times Armenian"/>
          <w:sz w:val="20"/>
          <w:lang w:val="af-ZA"/>
        </w:rPr>
        <w:t xml:space="preserve">  </w:t>
      </w:r>
      <w:r w:rsidRPr="005E1F72">
        <w:rPr>
          <w:rFonts w:ascii="GHEA Grapalat" w:hAnsi="GHEA Grapalat" w:cs="Sylfaen"/>
          <w:sz w:val="20"/>
        </w:rPr>
        <w:t>դրույթներ</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sz w:val="20"/>
          <w:lang w:val="af-ZA"/>
        </w:rPr>
      </w:pPr>
      <w:r w:rsidRPr="005E1F72">
        <w:rPr>
          <w:rFonts w:ascii="GHEA Grapalat" w:hAnsi="GHEA Grapalat"/>
          <w:sz w:val="20"/>
          <w:lang w:val="af-ZA"/>
        </w:rPr>
        <w:t>2.</w:t>
      </w:r>
      <w:r w:rsidRPr="005E1F72">
        <w:rPr>
          <w:rFonts w:ascii="GHEA Grapalat" w:hAnsi="GHEA Grapalat"/>
          <w:sz w:val="20"/>
          <w:lang w:val="af-ZA"/>
        </w:rPr>
        <w:tab/>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ab/>
      </w:r>
    </w:p>
    <w:p w:rsidR="00F12606" w:rsidRPr="005E1F72" w:rsidRDefault="00F12606" w:rsidP="00F12606">
      <w:pPr>
        <w:spacing w:after="0" w:line="240" w:lineRule="auto"/>
        <w:ind w:left="1440" w:hanging="306"/>
        <w:jc w:val="both"/>
        <w:rPr>
          <w:rFonts w:ascii="GHEA Grapalat" w:hAnsi="GHEA Grapalat" w:cs="Sylfaen"/>
          <w:sz w:val="20"/>
          <w:lang w:val="af-ZA"/>
        </w:rPr>
      </w:pPr>
      <w:r w:rsidRPr="005E1F72">
        <w:rPr>
          <w:rFonts w:ascii="GHEA Grapalat" w:hAnsi="GHEA Grapalat"/>
          <w:sz w:val="20"/>
          <w:lang w:val="af-ZA"/>
        </w:rPr>
        <w:t>3.</w:t>
      </w:r>
      <w:r w:rsidRPr="005E1F72">
        <w:rPr>
          <w:rFonts w:ascii="GHEA Grapalat" w:hAnsi="GHEA Grapalat"/>
          <w:sz w:val="20"/>
          <w:lang w:val="af-ZA"/>
        </w:rPr>
        <w:tab/>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ներկայացվող</w:t>
      </w:r>
      <w:r w:rsidRPr="005E1F72">
        <w:rPr>
          <w:rFonts w:ascii="GHEA Grapalat" w:hAnsi="GHEA Grapalat" w:cs="Sylfaen"/>
          <w:sz w:val="20"/>
          <w:lang w:val="af-ZA"/>
        </w:rPr>
        <w:t xml:space="preserve"> </w:t>
      </w:r>
      <w:r w:rsidRPr="005E1F72">
        <w:rPr>
          <w:rFonts w:ascii="GHEA Grapalat" w:hAnsi="GHEA Grapalat" w:cs="Sylfaen"/>
          <w:sz w:val="20"/>
        </w:rPr>
        <w:t>փաստաթղթերը</w:t>
      </w:r>
    </w:p>
    <w:p w:rsidR="00F12606" w:rsidRPr="005E1F72" w:rsidRDefault="00F12606" w:rsidP="00F12606">
      <w:pPr>
        <w:spacing w:after="0" w:line="240" w:lineRule="auto"/>
        <w:ind w:firstLine="1134"/>
        <w:jc w:val="both"/>
        <w:rPr>
          <w:rFonts w:ascii="GHEA Grapalat" w:hAnsi="GHEA Grapalat" w:cs="Times Armenian"/>
          <w:sz w:val="20"/>
          <w:lang w:val="af-ZA"/>
        </w:rPr>
      </w:pPr>
      <w:r w:rsidRPr="005E1F72">
        <w:rPr>
          <w:rFonts w:ascii="GHEA Grapalat" w:hAnsi="GHEA Grapalat"/>
          <w:sz w:val="20"/>
          <w:lang w:val="af-ZA"/>
        </w:rPr>
        <w:t>4.</w:t>
      </w:r>
      <w:r w:rsidRPr="005E1F72">
        <w:rPr>
          <w:rFonts w:ascii="GHEA Grapalat" w:hAnsi="GHEA Grapalat"/>
          <w:sz w:val="20"/>
          <w:lang w:val="af-ZA"/>
        </w:rPr>
        <w:tab/>
      </w:r>
      <w:r w:rsidRPr="005E1F72">
        <w:rPr>
          <w:rFonts w:ascii="GHEA Grapalat" w:hAnsi="GHEA Grapalat" w:cs="Sylfaen"/>
          <w:sz w:val="20"/>
        </w:rPr>
        <w:t>Հավելվածներ</w:t>
      </w:r>
      <w:r w:rsidRPr="005E1F72">
        <w:rPr>
          <w:rFonts w:ascii="GHEA Grapalat" w:hAnsi="GHEA Grapalat" w:cs="Times Armenian"/>
          <w:sz w:val="20"/>
          <w:lang w:val="af-ZA"/>
        </w:rPr>
        <w:t xml:space="preserve"> 1-</w:t>
      </w:r>
      <w:r>
        <w:rPr>
          <w:rFonts w:ascii="GHEA Grapalat" w:hAnsi="GHEA Grapalat" w:cs="Times Armenian"/>
          <w:sz w:val="20"/>
          <w:lang w:val="af-ZA"/>
        </w:rPr>
        <w:t>7</w:t>
      </w:r>
      <w:r w:rsidRPr="005E1F72">
        <w:rPr>
          <w:rFonts w:ascii="GHEA Grapalat" w:hAnsi="GHEA Grapalat" w:cs="Times Armenian"/>
          <w:sz w:val="20"/>
          <w:lang w:val="af-ZA"/>
        </w:rPr>
        <w:tab/>
      </w: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p>
    <w:p w:rsidR="00F12606" w:rsidRPr="005E1F72" w:rsidRDefault="00F12606" w:rsidP="00F12606">
      <w:pPr>
        <w:spacing w:after="0" w:line="240" w:lineRule="auto"/>
        <w:ind w:firstLine="1134"/>
        <w:jc w:val="both"/>
        <w:rPr>
          <w:rFonts w:ascii="GHEA Grapalat" w:hAnsi="GHEA Grapalat" w:cs="Times Armenian"/>
          <w:sz w:val="20"/>
          <w:lang w:val="af-ZA"/>
        </w:rPr>
      </w:pPr>
      <w:ins w:id="2" w:author="User" w:date="2019-05-26T08:44:00Z">
        <w:r>
          <w:rPr>
            <w:rFonts w:ascii="GHEA Grapalat" w:hAnsi="GHEA Grapalat" w:cs="Times Armenian"/>
            <w:sz w:val="20"/>
            <w:lang w:val="af-ZA"/>
          </w:rPr>
          <w:t xml:space="preserve"> </w:t>
        </w:r>
      </w:ins>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rsidR="00F12606" w:rsidRPr="005E1F72" w:rsidRDefault="00F12606" w:rsidP="00F12606">
      <w:pPr>
        <w:spacing w:after="0" w:line="240" w:lineRule="auto"/>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175323">
        <w:rPr>
          <w:rFonts w:ascii="GHEA Grapalat" w:hAnsi="GHEA Grapalat" w:cs="Times Armenian"/>
          <w:sz w:val="20"/>
          <w:lang w:val="af-ZA"/>
        </w:rPr>
        <w:t>ԵՔ-ԲՄԱՊՁԲ-</w:t>
      </w:r>
      <w:r w:rsidR="008E2B4B">
        <w:rPr>
          <w:rFonts w:ascii="GHEA Grapalat" w:hAnsi="GHEA Grapalat" w:cs="Times Armenian"/>
          <w:sz w:val="20"/>
          <w:lang w:val="af-ZA"/>
        </w:rPr>
        <w:t>19/21</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Pr="005E1F72">
        <w:rPr>
          <w:rFonts w:ascii="GHEA Grapalat" w:hAnsi="GHEA Grapalat" w:cs="Sylfaen"/>
          <w:sz w:val="20"/>
        </w:rPr>
        <w:t>բաց</w:t>
      </w:r>
      <w:r w:rsidRPr="005E1F72">
        <w:rPr>
          <w:rFonts w:ascii="GHEA Grapalat" w:hAnsi="GHEA Grapalat" w:cs="Times Armenian"/>
          <w:sz w:val="20"/>
          <w:lang w:val="af-ZA"/>
        </w:rPr>
        <w:t xml:space="preserve"> </w:t>
      </w:r>
      <w:r w:rsidRPr="005E1F72">
        <w:rPr>
          <w:rFonts w:ascii="GHEA Grapalat" w:hAnsi="GHEA Grapalat" w:cs="Times Armenia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«Է</w:t>
      </w:r>
      <w:r w:rsidRPr="005E1F72">
        <w:rPr>
          <w:rFonts w:ascii="GHEA Grapalat" w:hAnsi="GHEA Grapalat" w:cs="Times Armenian"/>
          <w:sz w:val="20"/>
        </w:rPr>
        <w:t>լեկտրոնային</w:t>
      </w:r>
      <w:r w:rsidRPr="005E1F72">
        <w:rPr>
          <w:rFonts w:ascii="GHEA Grapalat" w:hAnsi="GHEA Grapalat" w:cs="Times Armenian"/>
          <w:sz w:val="20"/>
          <w:lang w:val="af-ZA"/>
        </w:rPr>
        <w:t xml:space="preserve">  </w:t>
      </w:r>
      <w:r w:rsidRPr="005E1F72">
        <w:rPr>
          <w:rFonts w:ascii="GHEA Grapalat" w:hAnsi="GHEA Grapalat" w:cs="Times Armenian"/>
          <w:sz w:val="20"/>
        </w:rPr>
        <w:t>ձևով</w:t>
      </w:r>
      <w:r w:rsidRPr="005E1F72">
        <w:rPr>
          <w:rFonts w:ascii="GHEA Grapalat" w:hAnsi="GHEA Grapalat" w:cs="Times Armenian"/>
          <w:sz w:val="20"/>
          <w:lang w:val="af-ZA"/>
        </w:rPr>
        <w:t xml:space="preserve"> </w:t>
      </w:r>
      <w:r w:rsidRPr="005E1F72">
        <w:rPr>
          <w:rFonts w:ascii="GHEA Grapalat" w:hAnsi="GHEA Grapalat" w:cs="Times Armenia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կատարման</w:t>
      </w:r>
      <w:r w:rsidRPr="005E1F72">
        <w:rPr>
          <w:rFonts w:ascii="GHEA Grapalat" w:hAnsi="GHEA Grapalat" w:cs="Times Armenian"/>
          <w:sz w:val="20"/>
          <w:lang w:val="af-ZA"/>
        </w:rPr>
        <w:t xml:space="preserve">» </w:t>
      </w:r>
      <w:r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Pr="005E1F72">
        <w:rPr>
          <w:rFonts w:ascii="GHEA Grapalat" w:hAnsi="GHEA Grapalat"/>
          <w:sz w:val="20"/>
          <w:lang w:val="af-ZA"/>
        </w:rPr>
        <w:t>«</w:t>
      </w:r>
      <w:r w:rsidR="00175323">
        <w:rPr>
          <w:rFonts w:ascii="GHEA Grapalat" w:hAnsi="GHEA Grapalat"/>
          <w:sz w:val="20"/>
          <w:lang w:val="hy-AM"/>
        </w:rPr>
        <w:t>Երևանի քաղաքապետարան</w:t>
      </w:r>
      <w:r w:rsidRPr="005E1F72">
        <w:rPr>
          <w:rFonts w:ascii="GHEA Grapalat" w:hAnsi="GHEA Grapalat"/>
          <w:sz w:val="20"/>
          <w:lang w:val="af-ZA"/>
        </w:rPr>
        <w:t>»-</w:t>
      </w:r>
      <w:r w:rsidRPr="005E1F72">
        <w:rPr>
          <w:rFonts w:ascii="GHEA Grapalat" w:hAnsi="GHEA Grapalat"/>
          <w:sz w:val="20"/>
        </w:rPr>
        <w:t>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rsidR="00F12606" w:rsidRPr="005E1F72" w:rsidRDefault="00F12606" w:rsidP="00F12606">
      <w:pPr>
        <w:spacing w:after="0" w:line="240" w:lineRule="auto"/>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175323">
        <w:rPr>
          <w:rFonts w:ascii="GHEA Grapalat" w:hAnsi="GHEA Grapalat"/>
          <w:lang w:val="hy-AM"/>
        </w:rPr>
        <w:t>«</w:t>
      </w:r>
      <w:r w:rsidR="00175323" w:rsidRPr="008462B6">
        <w:rPr>
          <w:rFonts w:ascii="GHEA Grapalat" w:hAnsi="GHEA Grapalat"/>
        </w:rPr>
        <w:t>gor.muradyan@yerevan.am</w:t>
      </w:r>
      <w:r w:rsidR="00175323">
        <w:rPr>
          <w:rFonts w:ascii="GHEA Grapalat" w:hAnsi="GHEA Grapalat"/>
          <w:lang w:val="hy-AM"/>
        </w:rPr>
        <w:t>»</w:t>
      </w:r>
    </w:p>
    <w:p w:rsidR="00F12606" w:rsidRPr="005E1F72" w:rsidRDefault="00F12606" w:rsidP="00F12606">
      <w:pPr>
        <w:spacing w:after="0" w:line="240" w:lineRule="auto"/>
        <w:jc w:val="center"/>
        <w:rPr>
          <w:rFonts w:ascii="GHEA Grapalat" w:hAnsi="GHEA Grapalat"/>
          <w:lang w:val="af-ZA"/>
        </w:rPr>
      </w:pPr>
      <w:r w:rsidRPr="005E1F72">
        <w:rPr>
          <w:rFonts w:ascii="GHEA Grapalat" w:hAnsi="GHEA Grapalat"/>
          <w:sz w:val="16"/>
          <w:szCs w:val="16"/>
          <w:lang w:val="af-ZA"/>
        </w:rPr>
        <w:br w:type="page"/>
      </w:r>
      <w:r w:rsidRPr="005E1F72">
        <w:rPr>
          <w:rFonts w:ascii="GHEA Grapalat" w:hAnsi="GHEA Grapalat" w:cs="Sylfaen"/>
        </w:rPr>
        <w:lastRenderedPageBreak/>
        <w:t>ՄԱՍ</w:t>
      </w:r>
      <w:r w:rsidRPr="005E1F72">
        <w:rPr>
          <w:rFonts w:ascii="GHEA Grapalat" w:hAnsi="GHEA Grapalat" w:cs="Times Armenian"/>
          <w:lang w:val="af-ZA"/>
        </w:rPr>
        <w:t xml:space="preserve">  I</w:t>
      </w:r>
    </w:p>
    <w:p w:rsidR="00F12606" w:rsidRPr="005E1F72" w:rsidRDefault="00F12606" w:rsidP="00F12606">
      <w:pPr>
        <w:pStyle w:val="Heading3"/>
        <w:spacing w:line="240" w:lineRule="auto"/>
        <w:ind w:firstLine="567"/>
        <w:rPr>
          <w:rFonts w:ascii="GHEA Grapalat" w:hAnsi="GHEA Grapalat"/>
          <w:sz w:val="24"/>
          <w:szCs w:val="22"/>
          <w:lang w:val="af-ZA"/>
        </w:rPr>
      </w:pPr>
    </w:p>
    <w:p w:rsidR="00F12606" w:rsidRPr="005E1F72" w:rsidRDefault="00F12606" w:rsidP="00F12606">
      <w:pPr>
        <w:numPr>
          <w:ilvl w:val="0"/>
          <w:numId w:val="3"/>
        </w:numPr>
        <w:spacing w:after="0" w:line="240" w:lineRule="auto"/>
        <w:jc w:val="center"/>
        <w:rPr>
          <w:rFonts w:ascii="GHEA Grapalat" w:hAnsi="GHEA Grapalat" w:cs="Sylfaen"/>
          <w:b/>
          <w:sz w:val="20"/>
        </w:rPr>
      </w:pPr>
      <w:r w:rsidRPr="005E1F72">
        <w:rPr>
          <w:rFonts w:ascii="GHEA Grapalat" w:hAnsi="GHEA Grapalat" w:cs="Sylfaen"/>
          <w:b/>
          <w:sz w:val="20"/>
        </w:rPr>
        <w:t>ԳՆՄԱՆ  ԱՌԱՐԿԱՅԻ  ԲՆՈՒԹԱԳԻՐԸ</w:t>
      </w:r>
    </w:p>
    <w:p w:rsidR="00F12606" w:rsidRPr="005E1F72" w:rsidRDefault="00F12606" w:rsidP="00F12606">
      <w:pPr>
        <w:spacing w:after="0" w:line="240" w:lineRule="auto"/>
        <w:ind w:left="360"/>
        <w:jc w:val="center"/>
        <w:rPr>
          <w:rFonts w:ascii="GHEA Grapalat" w:hAnsi="GHEA Grapalat" w:cs="Sylfaen"/>
          <w:b/>
          <w:sz w:val="20"/>
        </w:rPr>
      </w:pPr>
    </w:p>
    <w:p w:rsidR="00A97E78" w:rsidRDefault="00F12606" w:rsidP="00A97E78">
      <w:pPr>
        <w:pStyle w:val="Heading3"/>
        <w:spacing w:line="240" w:lineRule="auto"/>
        <w:ind w:firstLine="567"/>
        <w:jc w:val="both"/>
        <w:rPr>
          <w:rFonts w:ascii="GHEA Grapalat" w:hAnsi="GHEA Grapalat" w:cs="Times Armenian"/>
          <w:i w:val="0"/>
          <w:lang w:val="hy-AM"/>
        </w:rPr>
      </w:pPr>
      <w:r w:rsidRPr="005E1F72">
        <w:rPr>
          <w:rFonts w:ascii="GHEA Grapalat" w:hAnsi="GHEA Grapalat" w:cs="Sylfaen"/>
          <w:i w:val="0"/>
        </w:rPr>
        <w:t xml:space="preserve">1.1 </w:t>
      </w:r>
      <w:r w:rsidR="00A97E78" w:rsidRPr="005E1F72">
        <w:rPr>
          <w:rFonts w:ascii="GHEA Grapalat" w:hAnsi="GHEA Grapalat" w:cs="Sylfaen"/>
          <w:i w:val="0"/>
        </w:rPr>
        <w:t>Գնման</w:t>
      </w:r>
      <w:r w:rsidR="00A97E78" w:rsidRPr="005E1F72">
        <w:rPr>
          <w:rFonts w:ascii="GHEA Grapalat" w:hAnsi="GHEA Grapalat" w:cs="Sylfaen"/>
          <w:i w:val="0"/>
          <w:lang w:val="af-ZA"/>
        </w:rPr>
        <w:t xml:space="preserve"> </w:t>
      </w:r>
      <w:r w:rsidR="00A97E78" w:rsidRPr="005E1F72">
        <w:rPr>
          <w:rFonts w:ascii="GHEA Grapalat" w:hAnsi="GHEA Grapalat" w:cs="Sylfaen"/>
          <w:i w:val="0"/>
        </w:rPr>
        <w:t>առարկա</w:t>
      </w:r>
      <w:r w:rsidR="00A97E78" w:rsidRPr="005E1F72">
        <w:rPr>
          <w:rFonts w:ascii="GHEA Grapalat" w:hAnsi="GHEA Grapalat" w:cs="Sylfaen"/>
          <w:i w:val="0"/>
          <w:lang w:val="af-ZA"/>
        </w:rPr>
        <w:t xml:space="preserve"> </w:t>
      </w:r>
      <w:r w:rsidR="00A97E78" w:rsidRPr="005E1F72">
        <w:rPr>
          <w:rFonts w:ascii="GHEA Grapalat" w:hAnsi="GHEA Grapalat" w:cs="Sylfaen"/>
          <w:i w:val="0"/>
        </w:rPr>
        <w:t>է</w:t>
      </w:r>
      <w:r w:rsidR="00A97E78" w:rsidRPr="005E1F72">
        <w:rPr>
          <w:rFonts w:ascii="GHEA Grapalat" w:hAnsi="GHEA Grapalat" w:cs="Sylfaen"/>
          <w:i w:val="0"/>
          <w:lang w:val="af-ZA"/>
        </w:rPr>
        <w:t xml:space="preserve"> </w:t>
      </w:r>
      <w:r w:rsidR="00A97E78" w:rsidRPr="005E1F72">
        <w:rPr>
          <w:rFonts w:ascii="GHEA Grapalat" w:hAnsi="GHEA Grapalat" w:cs="Sylfaen"/>
          <w:i w:val="0"/>
        </w:rPr>
        <w:t>հանդիսանում</w:t>
      </w:r>
      <w:r w:rsidR="00A97E78" w:rsidRPr="005E1F72">
        <w:rPr>
          <w:rFonts w:ascii="GHEA Grapalat" w:hAnsi="GHEA Grapalat" w:cs="Sylfaen"/>
          <w:i w:val="0"/>
          <w:lang w:val="af-ZA"/>
        </w:rPr>
        <w:t xml:space="preserve"> «</w:t>
      </w:r>
      <w:r w:rsidR="00A97E78">
        <w:rPr>
          <w:rFonts w:ascii="GHEA Grapalat" w:hAnsi="GHEA Grapalat" w:cs="Sylfaen"/>
          <w:i w:val="0"/>
          <w:lang w:val="hy-AM"/>
        </w:rPr>
        <w:t>Երևանի քաղաքապետարանը</w:t>
      </w:r>
      <w:r w:rsidR="00A97E78" w:rsidRPr="005E1F72">
        <w:rPr>
          <w:rFonts w:ascii="GHEA Grapalat" w:hAnsi="GHEA Grapalat"/>
          <w:i w:val="0"/>
          <w:lang w:val="af-ZA"/>
        </w:rPr>
        <w:t xml:space="preserve">» </w:t>
      </w:r>
      <w:r w:rsidR="00A97E78" w:rsidRPr="005E1F72">
        <w:rPr>
          <w:rFonts w:ascii="GHEA Grapalat" w:hAnsi="GHEA Grapalat" w:cs="Sylfaen"/>
          <w:i w:val="0"/>
        </w:rPr>
        <w:t>կարիքների</w:t>
      </w:r>
      <w:r w:rsidR="00A97E78" w:rsidRPr="005E1F72">
        <w:rPr>
          <w:rFonts w:ascii="GHEA Grapalat" w:hAnsi="GHEA Grapalat" w:cs="Times Armenian"/>
          <w:i w:val="0"/>
          <w:lang w:val="af-ZA"/>
        </w:rPr>
        <w:t xml:space="preserve"> </w:t>
      </w:r>
      <w:r w:rsidR="00A97E78" w:rsidRPr="005E1F72">
        <w:rPr>
          <w:rFonts w:ascii="GHEA Grapalat" w:hAnsi="GHEA Grapalat" w:cs="Sylfaen"/>
          <w:i w:val="0"/>
        </w:rPr>
        <w:t>համար</w:t>
      </w:r>
      <w:r w:rsidR="00A97E78" w:rsidRPr="005E1F72">
        <w:rPr>
          <w:rFonts w:ascii="GHEA Grapalat" w:hAnsi="GHEA Grapalat" w:cs="Times Armenian"/>
          <w:i w:val="0"/>
          <w:lang w:val="af-ZA"/>
        </w:rPr>
        <w:t xml:space="preserve">` </w:t>
      </w:r>
      <w:r w:rsidR="00A97E78" w:rsidRPr="005E1F72">
        <w:rPr>
          <w:rFonts w:ascii="GHEA Grapalat" w:hAnsi="GHEA Grapalat"/>
          <w:i w:val="0"/>
          <w:lang w:val="af-ZA"/>
        </w:rPr>
        <w:t>«</w:t>
      </w:r>
      <w:r w:rsidR="00A97E78" w:rsidRPr="009911F0">
        <w:rPr>
          <w:rFonts w:ascii="GHEA Grapalat" w:hAnsi="GHEA Grapalat"/>
          <w:lang w:val="hy-AM"/>
        </w:rPr>
        <w:t>կենցաղային թափոնների կոնտեյներների</w:t>
      </w:r>
      <w:r w:rsidR="00A97E78" w:rsidRPr="005E1F72">
        <w:rPr>
          <w:rFonts w:ascii="GHEA Grapalat" w:hAnsi="GHEA Grapalat"/>
          <w:i w:val="0"/>
          <w:lang w:val="af-ZA"/>
        </w:rPr>
        <w:t xml:space="preserve">» </w:t>
      </w:r>
      <w:r w:rsidR="00A97E78" w:rsidRPr="005E1F72">
        <w:rPr>
          <w:rFonts w:ascii="GHEA Grapalat" w:hAnsi="GHEA Grapalat"/>
          <w:i w:val="0"/>
        </w:rPr>
        <w:t>ձեռքբերումը (այսուհետ` նաև ապրանք)</w:t>
      </w:r>
      <w:r w:rsidR="00A97E78" w:rsidRPr="005E1F72">
        <w:rPr>
          <w:rFonts w:ascii="GHEA Grapalat" w:hAnsi="GHEA Grapalat"/>
          <w:i w:val="0"/>
          <w:lang w:val="af-ZA"/>
        </w:rPr>
        <w:t xml:space="preserve">, </w:t>
      </w:r>
      <w:r w:rsidR="00A97E78" w:rsidRPr="005E1F72">
        <w:rPr>
          <w:rFonts w:ascii="GHEA Grapalat" w:hAnsi="GHEA Grapalat"/>
          <w:i w:val="0"/>
        </w:rPr>
        <w:t>որ</w:t>
      </w:r>
      <w:r w:rsidR="00A97E78">
        <w:rPr>
          <w:rFonts w:ascii="GHEA Grapalat" w:hAnsi="GHEA Grapalat"/>
          <w:i w:val="0"/>
          <w:lang w:val="hy-AM"/>
        </w:rPr>
        <w:t>ը</w:t>
      </w:r>
      <w:r w:rsidR="00A97E78" w:rsidRPr="005E1F72">
        <w:rPr>
          <w:rFonts w:ascii="GHEA Grapalat" w:hAnsi="GHEA Grapalat"/>
          <w:i w:val="0"/>
          <w:lang w:val="af-ZA"/>
        </w:rPr>
        <w:t xml:space="preserve"> </w:t>
      </w:r>
      <w:r w:rsidR="00A97E78" w:rsidRPr="005E1F72">
        <w:rPr>
          <w:rFonts w:ascii="GHEA Grapalat" w:hAnsi="GHEA Grapalat"/>
          <w:i w:val="0"/>
        </w:rPr>
        <w:t>խմբավորված</w:t>
      </w:r>
      <w:r w:rsidR="00A97E78" w:rsidRPr="005E1F72">
        <w:rPr>
          <w:rFonts w:ascii="GHEA Grapalat" w:hAnsi="GHEA Grapalat"/>
          <w:i w:val="0"/>
          <w:lang w:val="af-ZA"/>
        </w:rPr>
        <w:t xml:space="preserve"> </w:t>
      </w:r>
      <w:r w:rsidR="00A97E78">
        <w:rPr>
          <w:rFonts w:ascii="GHEA Grapalat" w:hAnsi="GHEA Grapalat"/>
          <w:i w:val="0"/>
          <w:lang w:val="hy-AM"/>
        </w:rPr>
        <w:t>է</w:t>
      </w:r>
      <w:r w:rsidR="00A97E78" w:rsidRPr="005E1F72">
        <w:rPr>
          <w:rFonts w:ascii="GHEA Grapalat" w:hAnsi="GHEA Grapalat"/>
          <w:i w:val="0"/>
          <w:lang w:val="af-ZA"/>
        </w:rPr>
        <w:t xml:space="preserve"> «</w:t>
      </w:r>
      <w:r w:rsidR="00A97E78">
        <w:rPr>
          <w:rFonts w:ascii="GHEA Grapalat" w:hAnsi="GHEA Grapalat"/>
          <w:i w:val="0"/>
          <w:lang w:val="hy-AM"/>
        </w:rPr>
        <w:t>1</w:t>
      </w:r>
      <w:r w:rsidR="00A97E78" w:rsidRPr="005E1F72">
        <w:rPr>
          <w:rFonts w:ascii="GHEA Grapalat" w:hAnsi="GHEA Grapalat"/>
          <w:i w:val="0"/>
          <w:lang w:val="af-ZA"/>
        </w:rPr>
        <w:t xml:space="preserve">» </w:t>
      </w:r>
      <w:r w:rsidR="00A97E78" w:rsidRPr="005E1F72">
        <w:rPr>
          <w:rFonts w:ascii="GHEA Grapalat" w:hAnsi="GHEA Grapalat" w:cs="Sylfaen"/>
          <w:i w:val="0"/>
        </w:rPr>
        <w:t>չափաբաժ</w:t>
      </w:r>
      <w:r w:rsidR="00A97E78">
        <w:rPr>
          <w:rFonts w:ascii="GHEA Grapalat" w:hAnsi="GHEA Grapalat" w:cs="Sylfaen"/>
          <w:i w:val="0"/>
          <w:lang w:val="hy-AM"/>
        </w:rPr>
        <w:t>նով</w:t>
      </w:r>
      <w:r w:rsidR="00A97E78" w:rsidRPr="005E1F72">
        <w:rPr>
          <w:rFonts w:ascii="GHEA Grapalat" w:hAnsi="GHEA Grapalat" w:cs="Times Armenian"/>
          <w:i w:val="0"/>
          <w:lang w:val="af-ZA"/>
        </w:rPr>
        <w:t>`</w:t>
      </w:r>
    </w:p>
    <w:p w:rsidR="00F12606" w:rsidRPr="00A97E78" w:rsidRDefault="00F12606" w:rsidP="00F12606">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F12606" w:rsidRPr="005E1F72" w:rsidTr="009D0269">
        <w:tc>
          <w:tcPr>
            <w:tcW w:w="1530" w:type="dxa"/>
            <w:vAlign w:val="center"/>
          </w:tcPr>
          <w:p w:rsidR="00F12606" w:rsidRPr="005E1F72" w:rsidRDefault="00F12606" w:rsidP="00F12606">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Չափաբաժինների համարները</w:t>
            </w:r>
          </w:p>
        </w:tc>
        <w:tc>
          <w:tcPr>
            <w:tcW w:w="8820" w:type="dxa"/>
            <w:vAlign w:val="center"/>
          </w:tcPr>
          <w:p w:rsidR="00F12606" w:rsidRPr="005E1F72" w:rsidRDefault="00F12606" w:rsidP="00F12606">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F12606" w:rsidRPr="005879CC" w:rsidTr="009D0269">
        <w:tc>
          <w:tcPr>
            <w:tcW w:w="1530" w:type="dxa"/>
            <w:vAlign w:val="center"/>
          </w:tcPr>
          <w:p w:rsidR="00F12606" w:rsidRPr="005E1F72" w:rsidRDefault="00F12606" w:rsidP="00F12606">
            <w:pPr>
              <w:pStyle w:val="BodyTextIndent2"/>
              <w:spacing w:line="240" w:lineRule="auto"/>
              <w:ind w:firstLine="0"/>
              <w:jc w:val="center"/>
              <w:rPr>
                <w:rFonts w:ascii="GHEA Grapalat" w:hAnsi="GHEA Grapalat"/>
                <w:sz w:val="16"/>
              </w:rPr>
            </w:pPr>
            <w:r w:rsidRPr="005E1F72">
              <w:rPr>
                <w:rFonts w:ascii="GHEA Grapalat" w:hAnsi="GHEA Grapalat"/>
                <w:sz w:val="16"/>
              </w:rPr>
              <w:t>1</w:t>
            </w:r>
          </w:p>
        </w:tc>
        <w:tc>
          <w:tcPr>
            <w:tcW w:w="8820" w:type="dxa"/>
            <w:vAlign w:val="center"/>
          </w:tcPr>
          <w:p w:rsidR="00F12606" w:rsidRPr="00A97E78" w:rsidRDefault="00A97E78" w:rsidP="00F12606">
            <w:pPr>
              <w:pStyle w:val="BodyTextIndent2"/>
              <w:spacing w:line="240" w:lineRule="auto"/>
              <w:ind w:firstLine="0"/>
              <w:rPr>
                <w:rFonts w:ascii="GHEA Grapalat" w:hAnsi="GHEA Grapalat"/>
              </w:rPr>
            </w:pPr>
            <w:r w:rsidRPr="009911F0">
              <w:rPr>
                <w:rFonts w:ascii="GHEA Grapalat" w:hAnsi="GHEA Grapalat"/>
                <w:lang w:val="hy-AM"/>
              </w:rPr>
              <w:t>կենցաղային թափոնների</w:t>
            </w:r>
            <w:r w:rsidR="00E41FDA">
              <w:rPr>
                <w:rFonts w:ascii="GHEA Grapalat" w:hAnsi="GHEA Grapalat"/>
                <w:lang w:val="hy-AM"/>
              </w:rPr>
              <w:t xml:space="preserve"> մետաղական</w:t>
            </w:r>
            <w:r w:rsidRPr="009911F0">
              <w:rPr>
                <w:rFonts w:ascii="GHEA Grapalat" w:hAnsi="GHEA Grapalat"/>
                <w:lang w:val="hy-AM"/>
              </w:rPr>
              <w:t xml:space="preserve"> կոնտեյներներ</w:t>
            </w:r>
          </w:p>
        </w:tc>
      </w:tr>
    </w:tbl>
    <w:p w:rsidR="00F12606" w:rsidRPr="005E1F72" w:rsidRDefault="00F12606" w:rsidP="00F12606">
      <w:pPr>
        <w:pStyle w:val="BodyTextIndent2"/>
        <w:spacing w:line="240" w:lineRule="auto"/>
        <w:ind w:firstLine="567"/>
        <w:rPr>
          <w:rFonts w:ascii="GHEA Grapalat" w:hAnsi="GHEA Grapalat"/>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5E1F72">
        <w:rPr>
          <w:rFonts w:ascii="GHEA Grapalat" w:hAnsi="GHEA Grapalat"/>
        </w:rPr>
        <w:t xml:space="preserve"> հավելվածում։</w:t>
      </w:r>
    </w:p>
    <w:p w:rsidR="00F12606" w:rsidRPr="005E1F72" w:rsidRDefault="00F12606" w:rsidP="00F12606">
      <w:pPr>
        <w:pStyle w:val="BodyTextIndent2"/>
        <w:spacing w:line="240" w:lineRule="auto"/>
        <w:ind w:firstLine="567"/>
        <w:rPr>
          <w:rFonts w:ascii="GHEA Grapalat" w:hAnsi="GHEA Grapalat"/>
        </w:rPr>
      </w:pP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F12606" w:rsidRPr="005E1F72" w:rsidRDefault="00F12606" w:rsidP="00F12606">
      <w:pPr>
        <w:pStyle w:val="BodyTextIndent2"/>
        <w:spacing w:line="240" w:lineRule="auto"/>
        <w:ind w:firstLine="567"/>
        <w:rPr>
          <w:rFonts w:ascii="GHEA Grapalat" w:hAnsi="GHEA Grapalat"/>
        </w:rPr>
      </w:pPr>
    </w:p>
    <w:tbl>
      <w:tblPr>
        <w:tblW w:w="0" w:type="auto"/>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F12606" w:rsidRPr="005E1F72" w:rsidTr="009D0269">
        <w:trPr>
          <w:jc w:val="center"/>
        </w:trPr>
        <w:tc>
          <w:tcPr>
            <w:tcW w:w="6356" w:type="dxa"/>
            <w:gridSpan w:val="2"/>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Կանխավճարի հատկացման</w:t>
            </w:r>
          </w:p>
        </w:tc>
      </w:tr>
      <w:tr w:rsidR="00F12606" w:rsidRPr="005E1F72" w:rsidTr="009D0269">
        <w:trPr>
          <w:jc w:val="center"/>
        </w:trPr>
        <w:tc>
          <w:tcPr>
            <w:tcW w:w="2580" w:type="dxa"/>
            <w:vAlign w:val="center"/>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առավելագույն չափը (ՀՀ դրամ)</w:t>
            </w:r>
          </w:p>
        </w:tc>
        <w:tc>
          <w:tcPr>
            <w:tcW w:w="3776" w:type="dxa"/>
            <w:vAlign w:val="center"/>
          </w:tcPr>
          <w:p w:rsidR="00F12606" w:rsidRPr="005E1F72" w:rsidRDefault="00F12606" w:rsidP="00F12606">
            <w:pPr>
              <w:pStyle w:val="BodyTextIndent2"/>
              <w:spacing w:line="240" w:lineRule="auto"/>
              <w:ind w:firstLine="0"/>
              <w:jc w:val="center"/>
              <w:rPr>
                <w:rFonts w:ascii="GHEA Grapalat" w:hAnsi="GHEA Grapalat" w:cs="Sylfaen"/>
                <w:b/>
                <w:i/>
                <w:sz w:val="16"/>
                <w:szCs w:val="16"/>
                <w:lang w:val="es-ES"/>
              </w:rPr>
            </w:pPr>
            <w:r w:rsidRPr="005E1F72">
              <w:rPr>
                <w:rFonts w:ascii="GHEA Grapalat" w:hAnsi="GHEA Grapalat" w:cs="Sylfaen"/>
                <w:b/>
                <w:i/>
                <w:sz w:val="16"/>
                <w:szCs w:val="16"/>
                <w:lang w:val="es-ES"/>
              </w:rPr>
              <w:t>ժամկետը (ամիսը, տարեթիվը)</w:t>
            </w:r>
          </w:p>
        </w:tc>
      </w:tr>
      <w:tr w:rsidR="00F12606" w:rsidRPr="005E1F72" w:rsidTr="009D0269">
        <w:trPr>
          <w:jc w:val="center"/>
        </w:trPr>
        <w:tc>
          <w:tcPr>
            <w:tcW w:w="2580" w:type="dxa"/>
          </w:tcPr>
          <w:p w:rsidR="00F12606" w:rsidRPr="009D0269" w:rsidRDefault="009D0269" w:rsidP="00F12606">
            <w:pPr>
              <w:spacing w:after="0" w:line="240" w:lineRule="auto"/>
              <w:jc w:val="center"/>
              <w:rPr>
                <w:rFonts w:ascii="GHEA Grapalat" w:hAnsi="GHEA Grapalat"/>
                <w:sz w:val="20"/>
                <w:szCs w:val="20"/>
              </w:rPr>
            </w:pPr>
            <w:r w:rsidRPr="009D0269">
              <w:rPr>
                <w:rFonts w:ascii="GHEA Grapalat" w:eastAsia="Times New Roman" w:hAnsi="GHEA Grapalat" w:cs="Times New Roman"/>
                <w:color w:val="000000"/>
                <w:sz w:val="20"/>
                <w:szCs w:val="20"/>
              </w:rPr>
              <w:t>ընտրված մասնակցի առաջարկած գնի 25 տոկոսը</w:t>
            </w:r>
          </w:p>
        </w:tc>
        <w:tc>
          <w:tcPr>
            <w:tcW w:w="3776" w:type="dxa"/>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ind w:firstLine="375"/>
        <w:jc w:val="both"/>
        <w:rPr>
          <w:rFonts w:ascii="GHEA Grapalat" w:hAnsi="GHEA Grapalat"/>
        </w:rPr>
      </w:pPr>
    </w:p>
    <w:p w:rsidR="00F12606" w:rsidRPr="005E1F72" w:rsidRDefault="00F12606" w:rsidP="00F12606">
      <w:pPr>
        <w:pStyle w:val="BodyTextIndent2"/>
        <w:spacing w:line="240" w:lineRule="auto"/>
        <w:ind w:firstLine="567"/>
        <w:rPr>
          <w:rFonts w:ascii="GHEA Grapalat" w:hAnsi="GHEA Grapalat"/>
        </w:rPr>
      </w:pPr>
      <w:r w:rsidRPr="005E1F72">
        <w:rPr>
          <w:rFonts w:ascii="GHEA Grapalat" w:hAnsi="GHEA Grapalat"/>
        </w:rPr>
        <w:t xml:space="preserve">Ընդ որում կանխավճարի հատկացումը ընտրված մասնակցին կտրամադրվի սույն հրավերի 1-ին մասի 10.3 կետով սահմանված պայմաններով, իսկ կանխավճարի մարումը կիրականացվի կնքվելիք պայմանագրով սահմանված կարգով:  </w:t>
      </w: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spacing w:after="0" w:line="240" w:lineRule="auto"/>
        <w:ind w:firstLine="567"/>
        <w:rPr>
          <w:rFonts w:ascii="GHEA Grapalat" w:hAnsi="GHEA Grapalat" w:cs="Sylfaen"/>
          <w:i/>
          <w:sz w:val="20"/>
          <w:lang w:val="es-ES"/>
        </w:rPr>
      </w:pP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rsidR="00F12606" w:rsidRPr="005E1F72" w:rsidRDefault="00F12606" w:rsidP="00F12606">
      <w:pPr>
        <w:spacing w:after="0" w:line="240" w:lineRule="auto"/>
        <w:ind w:firstLine="567"/>
        <w:jc w:val="both"/>
        <w:rPr>
          <w:rFonts w:ascii="GHEA Grapalat" w:hAnsi="GHEA Grapalat"/>
          <w:lang w:val="es-ES"/>
        </w:rPr>
      </w:pPr>
    </w:p>
    <w:p w:rsidR="00F12606" w:rsidRPr="005E1F72" w:rsidRDefault="00F12606" w:rsidP="00F12606">
      <w:pPr>
        <w:spacing w:after="0" w:line="240" w:lineRule="auto"/>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դատական</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ճանաչվել</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սնանկ</w:t>
      </w:r>
      <w:r w:rsidRPr="005E1F72">
        <w:rPr>
          <w:rFonts w:ascii="GHEA Grapalat" w:hAnsi="GHEA Grapalat"/>
          <w:sz w:val="20"/>
          <w:szCs w:val="20"/>
          <w:lang w:val="es-ES"/>
        </w:rPr>
        <w:t xml:space="preserve">. </w:t>
      </w:r>
    </w:p>
    <w:p w:rsidR="00F12606" w:rsidRPr="005E1F72" w:rsidRDefault="00F12606" w:rsidP="00F12606">
      <w:pPr>
        <w:tabs>
          <w:tab w:val="left" w:pos="7200"/>
        </w:tabs>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2)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sz w:val="20"/>
          <w:szCs w:val="20"/>
        </w:rPr>
        <w:t>հարկային</w:t>
      </w:r>
      <w:r w:rsidRPr="005E1F72">
        <w:rPr>
          <w:rFonts w:ascii="GHEA Grapalat" w:hAnsi="GHEA Grapalat"/>
          <w:sz w:val="20"/>
          <w:szCs w:val="20"/>
          <w:lang w:val="es-ES"/>
        </w:rPr>
        <w:t xml:space="preserve"> </w:t>
      </w:r>
      <w:r w:rsidRPr="005E1F72">
        <w:rPr>
          <w:rFonts w:ascii="GHEA Grapalat" w:hAnsi="GHEA Grapalat"/>
          <w:sz w:val="20"/>
          <w:szCs w:val="20"/>
        </w:rPr>
        <w:t>մարմնի</w:t>
      </w:r>
      <w:r w:rsidRPr="005E1F72">
        <w:rPr>
          <w:rFonts w:ascii="GHEA Grapalat" w:hAnsi="GHEA Grapalat"/>
          <w:sz w:val="20"/>
          <w:szCs w:val="20"/>
          <w:lang w:val="es-ES"/>
        </w:rPr>
        <w:t xml:space="preserve"> </w:t>
      </w:r>
      <w:r w:rsidRPr="005E1F72">
        <w:rPr>
          <w:rFonts w:ascii="GHEA Grapalat" w:hAnsi="GHEA Grapalat"/>
          <w:sz w:val="20"/>
          <w:szCs w:val="20"/>
        </w:rPr>
        <w:t>կողմից</w:t>
      </w:r>
      <w:r w:rsidRPr="005E1F72">
        <w:rPr>
          <w:rFonts w:ascii="GHEA Grapalat" w:hAnsi="GHEA Grapalat"/>
          <w:sz w:val="20"/>
          <w:szCs w:val="20"/>
          <w:lang w:val="es-ES"/>
        </w:rPr>
        <w:t xml:space="preserve"> </w:t>
      </w:r>
      <w:r w:rsidRPr="005E1F72">
        <w:rPr>
          <w:rFonts w:ascii="GHEA Grapalat" w:hAnsi="GHEA Grapalat"/>
          <w:sz w:val="20"/>
          <w:szCs w:val="20"/>
        </w:rPr>
        <w:t>վերահսկվող</w:t>
      </w:r>
      <w:r w:rsidRPr="005E1F72">
        <w:rPr>
          <w:rFonts w:ascii="GHEA Grapalat" w:hAnsi="GHEA Grapalat"/>
          <w:sz w:val="20"/>
          <w:szCs w:val="20"/>
          <w:lang w:val="es-ES"/>
        </w:rPr>
        <w:t xml:space="preserve"> </w:t>
      </w:r>
      <w:r w:rsidRPr="005E1F72">
        <w:rPr>
          <w:rFonts w:ascii="GHEA Grapalat" w:hAnsi="GHEA Grapalat"/>
          <w:sz w:val="20"/>
          <w:szCs w:val="20"/>
        </w:rPr>
        <w:t>եկամուտների</w:t>
      </w:r>
      <w:r w:rsidRPr="005E1F72">
        <w:rPr>
          <w:rFonts w:ascii="GHEA Grapalat" w:hAnsi="GHEA Grapalat"/>
          <w:sz w:val="20"/>
          <w:szCs w:val="20"/>
          <w:lang w:val="es-ES"/>
        </w:rPr>
        <w:t xml:space="preserve"> </w:t>
      </w:r>
      <w:r w:rsidRPr="005E1F72">
        <w:rPr>
          <w:rFonts w:ascii="GHEA Grapalat" w:hAnsi="GHEA Grapalat"/>
          <w:sz w:val="20"/>
          <w:szCs w:val="20"/>
        </w:rPr>
        <w:t>գծով</w:t>
      </w:r>
      <w:r w:rsidRPr="005E1F72">
        <w:rPr>
          <w:rFonts w:ascii="GHEA Grapalat" w:hAnsi="GHEA Grapalat"/>
          <w:sz w:val="20"/>
          <w:szCs w:val="20"/>
          <w:lang w:val="es-ES"/>
        </w:rPr>
        <w:t xml:space="preserve"> </w:t>
      </w:r>
      <w:r w:rsidRPr="005E1F72">
        <w:rPr>
          <w:rFonts w:ascii="GHEA Grapalat" w:hAnsi="GHEA Grapalat" w:cs="Sylfaen"/>
          <w:sz w:val="20"/>
          <w:szCs w:val="20"/>
        </w:rPr>
        <w:t>ունեն</w:t>
      </w:r>
      <w:r w:rsidRPr="005E1F72">
        <w:rPr>
          <w:rFonts w:ascii="GHEA Grapalat" w:hAnsi="GHEA Grapalat"/>
          <w:sz w:val="20"/>
          <w:szCs w:val="20"/>
          <w:lang w:val="es-ES"/>
        </w:rPr>
        <w:t xml:space="preserve"> </w:t>
      </w:r>
      <w:r w:rsidRPr="005E1F72">
        <w:rPr>
          <w:rFonts w:ascii="GHEA Grapalat" w:hAnsi="GHEA Grapalat" w:cs="Sylfaen"/>
          <w:sz w:val="20"/>
          <w:szCs w:val="20"/>
        </w:rPr>
        <w:t>իրենց</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ներկայացրած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մինչև</w:t>
      </w:r>
      <w:r w:rsidRPr="005E1F72">
        <w:rPr>
          <w:rFonts w:ascii="GHEA Grapalat" w:hAnsi="GHEA Grapalat" w:cs="Sylfaen"/>
          <w:sz w:val="20"/>
          <w:szCs w:val="20"/>
          <w:lang w:val="es-ES"/>
        </w:rPr>
        <w:t xml:space="preserve"> </w:t>
      </w:r>
      <w:r w:rsidRPr="005E1F72">
        <w:rPr>
          <w:rFonts w:ascii="GHEA Grapalat" w:hAnsi="GHEA Grapalat" w:cs="Sylfaen"/>
          <w:sz w:val="20"/>
          <w:szCs w:val="20"/>
        </w:rPr>
        <w:t>մեկ</w:t>
      </w:r>
      <w:r w:rsidRPr="005E1F72">
        <w:rPr>
          <w:rFonts w:ascii="GHEA Grapalat" w:hAnsi="GHEA Grapalat" w:cs="Sylfaen"/>
          <w:sz w:val="20"/>
          <w:szCs w:val="20"/>
          <w:lang w:val="es-ES"/>
        </w:rPr>
        <w:t xml:space="preserve"> </w:t>
      </w:r>
      <w:r w:rsidRPr="005E1F72">
        <w:rPr>
          <w:rFonts w:ascii="GHEA Grapalat" w:hAnsi="GHEA Grapalat" w:cs="Sylfaen"/>
          <w:sz w:val="20"/>
          <w:szCs w:val="20"/>
        </w:rPr>
        <w:t>տոկոսը</w:t>
      </w:r>
      <w:r w:rsidRPr="005E1F72">
        <w:rPr>
          <w:rFonts w:ascii="GHEA Grapalat" w:hAnsi="GHEA Grapalat" w:cs="Sylfaen"/>
          <w:sz w:val="20"/>
          <w:szCs w:val="20"/>
          <w:lang w:val="es-ES"/>
        </w:rPr>
        <w:t xml:space="preserve">, </w:t>
      </w:r>
      <w:r w:rsidRPr="005E1F72">
        <w:rPr>
          <w:rFonts w:ascii="GHEA Grapalat" w:hAnsi="GHEA Grapalat" w:cs="Sylfaen"/>
          <w:sz w:val="20"/>
          <w:szCs w:val="20"/>
        </w:rPr>
        <w:t>բայց</w:t>
      </w:r>
      <w:r w:rsidRPr="005E1F72">
        <w:rPr>
          <w:rFonts w:ascii="GHEA Grapalat" w:hAnsi="GHEA Grapalat" w:cs="Sylfaen"/>
          <w:sz w:val="20"/>
          <w:szCs w:val="20"/>
          <w:lang w:val="es-ES"/>
        </w:rPr>
        <w:t xml:space="preserve"> </w:t>
      </w:r>
      <w:r w:rsidRPr="005E1F72">
        <w:rPr>
          <w:rFonts w:ascii="GHEA Grapalat" w:hAnsi="GHEA Grapalat" w:cs="Sylfaen"/>
          <w:sz w:val="20"/>
          <w:szCs w:val="20"/>
        </w:rPr>
        <w:t>ոչ</w:t>
      </w:r>
      <w:r w:rsidRPr="005E1F72">
        <w:rPr>
          <w:rFonts w:ascii="GHEA Grapalat" w:hAnsi="GHEA Grapalat" w:cs="Sylfaen"/>
          <w:sz w:val="20"/>
          <w:szCs w:val="20"/>
          <w:lang w:val="es-ES"/>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es-ES"/>
        </w:rPr>
        <w:t xml:space="preserve">, </w:t>
      </w:r>
      <w:r w:rsidRPr="005E1F72">
        <w:rPr>
          <w:rFonts w:ascii="GHEA Grapalat" w:hAnsi="GHEA Grapalat" w:cs="Sylfaen"/>
          <w:sz w:val="20"/>
          <w:szCs w:val="20"/>
        </w:rPr>
        <w:t>քան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հիսուն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հազար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Հայաստանի</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Հանրապետության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դրամը</w:t>
      </w:r>
      <w:r w:rsidRPr="005E1F72">
        <w:rPr>
          <w:rFonts w:ascii="GHEA Grapalat" w:hAnsi="GHEA Grapalat" w:cs="Sylfaen"/>
          <w:sz w:val="20"/>
          <w:szCs w:val="20"/>
          <w:lang w:val="es-ES"/>
        </w:rPr>
        <w:t xml:space="preserve"> </w:t>
      </w:r>
      <w:r w:rsidRPr="005E1F72">
        <w:rPr>
          <w:rFonts w:ascii="GHEA Grapalat" w:hAnsi="GHEA Grapalat"/>
          <w:sz w:val="20"/>
          <w:szCs w:val="20"/>
        </w:rPr>
        <w:t>գերազանցող</w:t>
      </w:r>
      <w:r w:rsidRPr="005E1F72">
        <w:rPr>
          <w:rFonts w:ascii="GHEA Grapalat" w:hAnsi="GHEA Grapalat"/>
          <w:sz w:val="20"/>
          <w:szCs w:val="20"/>
          <w:lang w:val="es-ES"/>
        </w:rPr>
        <w:t xml:space="preserve"> </w:t>
      </w:r>
      <w:r w:rsidRPr="005E1F72">
        <w:rPr>
          <w:rFonts w:ascii="GHEA Grapalat" w:hAnsi="GHEA Grapalat"/>
          <w:sz w:val="20"/>
          <w:szCs w:val="20"/>
        </w:rPr>
        <w:t>ժամկետանց</w:t>
      </w:r>
      <w:r w:rsidRPr="005E1F72">
        <w:rPr>
          <w:rFonts w:ascii="GHEA Grapalat" w:hAnsi="GHEA Grapalat"/>
          <w:sz w:val="20"/>
          <w:szCs w:val="20"/>
          <w:lang w:val="es-ES"/>
        </w:rPr>
        <w:t xml:space="preserve"> </w:t>
      </w:r>
      <w:r w:rsidRPr="005E1F72">
        <w:rPr>
          <w:rFonts w:ascii="GHEA Grapalat" w:hAnsi="GHEA Grapalat"/>
          <w:sz w:val="20"/>
          <w:szCs w:val="20"/>
        </w:rPr>
        <w:t>պարտավորություններ</w:t>
      </w:r>
      <w:r w:rsidRPr="005E1F72">
        <w:rPr>
          <w:rFonts w:ascii="GHEA Grapalat" w:hAnsi="GHEA Grapalat"/>
          <w:sz w:val="20"/>
          <w:szCs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cs="Sylfaen"/>
          <w:sz w:val="20"/>
          <w:szCs w:val="20"/>
        </w:rPr>
        <w:t>գործադիր</w:t>
      </w:r>
      <w:r w:rsidRPr="005E1F72">
        <w:rPr>
          <w:rFonts w:ascii="GHEA Grapalat" w:hAnsi="GHEA Grapalat"/>
          <w:sz w:val="20"/>
          <w:szCs w:val="20"/>
          <w:lang w:val="es-ES"/>
        </w:rPr>
        <w:t xml:space="preserve"> </w:t>
      </w:r>
      <w:r w:rsidRPr="005E1F72">
        <w:rPr>
          <w:rFonts w:ascii="GHEA Grapalat" w:hAnsi="GHEA Grapalat" w:cs="Sylfaen"/>
          <w:sz w:val="20"/>
          <w:szCs w:val="20"/>
        </w:rPr>
        <w:t>մարմնի</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ներկայացուցիչը</w:t>
      </w:r>
      <w:r w:rsidRPr="005E1F72">
        <w:rPr>
          <w:rFonts w:ascii="GHEA Grapalat" w:hAnsi="GHEA Grapalat"/>
          <w:sz w:val="20"/>
          <w:szCs w:val="20"/>
          <w:lang w:val="es-ES"/>
        </w:rPr>
        <w:t xml:space="preserve"> </w:t>
      </w:r>
      <w:r w:rsidRPr="005E1F72">
        <w:rPr>
          <w:rFonts w:ascii="GHEA Grapalat" w:hAnsi="GHEA Grapalat" w:cs="Sylfaen"/>
          <w:sz w:val="20"/>
          <w:szCs w:val="20"/>
        </w:rPr>
        <w:t>հայտը</w:t>
      </w:r>
      <w:r w:rsidRPr="005E1F72">
        <w:rPr>
          <w:rFonts w:ascii="GHEA Grapalat" w:hAnsi="GHEA Grapalat"/>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cs="Sylfaen"/>
          <w:sz w:val="20"/>
          <w:szCs w:val="20"/>
        </w:rPr>
        <w:t>օրվան</w:t>
      </w:r>
      <w:r w:rsidRPr="005E1F72">
        <w:rPr>
          <w:rFonts w:ascii="GHEA Grapalat" w:hAnsi="GHEA Grapalat"/>
          <w:sz w:val="20"/>
          <w:szCs w:val="20"/>
          <w:lang w:val="es-ES"/>
        </w:rPr>
        <w:t xml:space="preserve"> </w:t>
      </w:r>
      <w:r w:rsidRPr="005E1F72">
        <w:rPr>
          <w:rFonts w:ascii="GHEA Grapalat" w:hAnsi="GHEA Grapalat" w:cs="Sylfaen"/>
          <w:sz w:val="20"/>
          <w:szCs w:val="20"/>
        </w:rPr>
        <w:t>նախորդող</w:t>
      </w:r>
      <w:r w:rsidRPr="005E1F72">
        <w:rPr>
          <w:rFonts w:ascii="GHEA Grapalat" w:hAnsi="GHEA Grapalat"/>
          <w:sz w:val="20"/>
          <w:szCs w:val="20"/>
          <w:lang w:val="es-ES"/>
        </w:rPr>
        <w:t xml:space="preserve"> </w:t>
      </w:r>
      <w:r w:rsidRPr="005E1F72">
        <w:rPr>
          <w:rFonts w:ascii="GHEA Grapalat" w:hAnsi="GHEA Grapalat" w:cs="Sylfaen"/>
          <w:sz w:val="20"/>
          <w:szCs w:val="20"/>
        </w:rPr>
        <w:t>երեք</w:t>
      </w:r>
      <w:r w:rsidRPr="005E1F72">
        <w:rPr>
          <w:rFonts w:ascii="GHEA Grapalat" w:hAnsi="GHEA Grapalat"/>
          <w:sz w:val="20"/>
          <w:szCs w:val="20"/>
          <w:lang w:val="es-ES"/>
        </w:rPr>
        <w:t xml:space="preserve"> </w:t>
      </w:r>
      <w:r w:rsidRPr="005E1F72">
        <w:rPr>
          <w:rFonts w:ascii="GHEA Grapalat" w:hAnsi="GHEA Grapalat" w:cs="Sylfaen"/>
          <w:sz w:val="20"/>
          <w:szCs w:val="20"/>
        </w:rPr>
        <w:t>տարիների</w:t>
      </w:r>
      <w:r w:rsidRPr="005E1F72">
        <w:rPr>
          <w:rFonts w:ascii="GHEA Grapalat" w:hAnsi="GHEA Grapalat"/>
          <w:sz w:val="20"/>
          <w:szCs w:val="20"/>
          <w:lang w:val="es-ES"/>
        </w:rPr>
        <w:t xml:space="preserve"> </w:t>
      </w:r>
      <w:r w:rsidRPr="005E1F72">
        <w:rPr>
          <w:rFonts w:ascii="GHEA Grapalat" w:hAnsi="GHEA Grapalat" w:cs="Sylfaen"/>
          <w:sz w:val="20"/>
          <w:szCs w:val="20"/>
        </w:rPr>
        <w:t>ընթացքում</w:t>
      </w:r>
      <w:r w:rsidRPr="005E1F72">
        <w:rPr>
          <w:rFonts w:ascii="GHEA Grapalat" w:hAnsi="GHEA Grapalat"/>
          <w:sz w:val="20"/>
          <w:szCs w:val="20"/>
          <w:lang w:val="es-ES"/>
        </w:rPr>
        <w:t xml:space="preserve"> </w:t>
      </w:r>
      <w:r w:rsidRPr="005E1F72">
        <w:rPr>
          <w:rFonts w:ascii="GHEA Grapalat" w:hAnsi="GHEA Grapalat" w:cs="Sylfaen"/>
          <w:sz w:val="20"/>
          <w:szCs w:val="20"/>
        </w:rPr>
        <w:t>դատապարտված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cs="Sylfaen"/>
          <w:sz w:val="20"/>
          <w:szCs w:val="20"/>
        </w:rPr>
        <w:t>եղել</w:t>
      </w:r>
      <w:r w:rsidRPr="005E1F72">
        <w:rPr>
          <w:rFonts w:ascii="GHEA Grapalat" w:hAnsi="GHEA Grapalat"/>
          <w:sz w:val="20"/>
          <w:szCs w:val="20"/>
          <w:lang w:val="es-ES"/>
        </w:rPr>
        <w:t xml:space="preserve"> </w:t>
      </w:r>
      <w:r w:rsidRPr="005E1F72">
        <w:rPr>
          <w:rFonts w:ascii="GHEA Grapalat" w:hAnsi="GHEA Grapalat"/>
          <w:sz w:val="20"/>
          <w:szCs w:val="20"/>
        </w:rPr>
        <w:t>ահաբեկչության</w:t>
      </w:r>
      <w:r w:rsidRPr="005E1F72">
        <w:rPr>
          <w:rFonts w:ascii="GHEA Grapalat" w:hAnsi="GHEA Grapalat"/>
          <w:sz w:val="20"/>
          <w:szCs w:val="20"/>
          <w:lang w:val="es-ES"/>
        </w:rPr>
        <w:t xml:space="preserve"> </w:t>
      </w:r>
      <w:r w:rsidRPr="005E1F72">
        <w:rPr>
          <w:rFonts w:ascii="GHEA Grapalat" w:hAnsi="GHEA Grapalat"/>
          <w:sz w:val="20"/>
          <w:szCs w:val="20"/>
        </w:rPr>
        <w:t>ֆինանսավորման</w:t>
      </w:r>
      <w:r w:rsidRPr="005E1F72">
        <w:rPr>
          <w:rFonts w:ascii="GHEA Grapalat" w:hAnsi="GHEA Grapalat"/>
          <w:sz w:val="20"/>
          <w:szCs w:val="20"/>
          <w:lang w:val="es-ES"/>
        </w:rPr>
        <w:t xml:space="preserve">, </w:t>
      </w:r>
      <w:r w:rsidRPr="005E1F72">
        <w:rPr>
          <w:rFonts w:ascii="GHEA Grapalat" w:hAnsi="GHEA Grapalat"/>
          <w:sz w:val="20"/>
          <w:szCs w:val="20"/>
        </w:rPr>
        <w:t>երեխայի</w:t>
      </w:r>
      <w:r w:rsidRPr="005E1F72">
        <w:rPr>
          <w:rFonts w:ascii="GHEA Grapalat" w:hAnsi="GHEA Grapalat"/>
          <w:sz w:val="20"/>
          <w:szCs w:val="20"/>
          <w:lang w:val="es-ES"/>
        </w:rPr>
        <w:t xml:space="preserve"> </w:t>
      </w:r>
      <w:r w:rsidRPr="005E1F72">
        <w:rPr>
          <w:rFonts w:ascii="GHEA Grapalat" w:hAnsi="GHEA Grapalat"/>
          <w:sz w:val="20"/>
          <w:szCs w:val="20"/>
        </w:rPr>
        <w:t>շահագործման</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մարդկային</w:t>
      </w:r>
      <w:r w:rsidRPr="005E1F72">
        <w:rPr>
          <w:rFonts w:ascii="GHEA Grapalat" w:hAnsi="GHEA Grapalat"/>
          <w:sz w:val="20"/>
          <w:szCs w:val="20"/>
          <w:lang w:val="es-ES"/>
        </w:rPr>
        <w:t xml:space="preserve"> </w:t>
      </w:r>
      <w:r w:rsidRPr="005E1F72">
        <w:rPr>
          <w:rFonts w:ascii="GHEA Grapalat" w:hAnsi="GHEA Grapalat"/>
          <w:sz w:val="20"/>
          <w:szCs w:val="20"/>
        </w:rPr>
        <w:t>թրաֆիքինգ</w:t>
      </w:r>
      <w:r w:rsidRPr="005E1F72">
        <w:rPr>
          <w:rFonts w:ascii="GHEA Grapalat" w:hAnsi="GHEA Grapalat"/>
          <w:sz w:val="20"/>
          <w:szCs w:val="20"/>
          <w:lang w:val="es-ES"/>
        </w:rPr>
        <w:t xml:space="preserve"> </w:t>
      </w:r>
      <w:r w:rsidRPr="005E1F72">
        <w:rPr>
          <w:rFonts w:ascii="GHEA Grapalat" w:hAnsi="GHEA Grapalat"/>
          <w:sz w:val="20"/>
          <w:szCs w:val="20"/>
        </w:rPr>
        <w:t>ներառող</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հանցագործության</w:t>
      </w:r>
      <w:r w:rsidRPr="005E1F72">
        <w:rPr>
          <w:rFonts w:ascii="GHEA Grapalat" w:hAnsi="GHEA Grapalat"/>
          <w:sz w:val="20"/>
          <w:szCs w:val="20"/>
          <w:lang w:val="es-ES"/>
        </w:rPr>
        <w:t xml:space="preserve">, </w:t>
      </w:r>
      <w:r w:rsidRPr="005E1F72">
        <w:rPr>
          <w:rFonts w:ascii="GHEA Grapalat" w:hAnsi="GHEA Grapalat" w:cs="Sylfaen"/>
          <w:sz w:val="20"/>
          <w:szCs w:val="20"/>
        </w:rPr>
        <w:t>հանցավոր</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համագործակցություն</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ստեղծելու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կաշառք</w:t>
      </w:r>
      <w:r w:rsidRPr="005E1F72">
        <w:rPr>
          <w:rFonts w:ascii="GHEA Grapalat" w:hAnsi="GHEA Grapalat" w:cs="Sylfaen"/>
          <w:sz w:val="20"/>
          <w:szCs w:val="20"/>
          <w:lang w:val="es-ES"/>
        </w:rPr>
        <w:t xml:space="preserve"> </w:t>
      </w:r>
      <w:r w:rsidRPr="005E1F72">
        <w:rPr>
          <w:rFonts w:ascii="GHEA Grapalat" w:hAnsi="GHEA Grapalat" w:cs="Sylfaen"/>
          <w:sz w:val="20"/>
          <w:szCs w:val="20"/>
        </w:rPr>
        <w:t>ստանալու</w:t>
      </w:r>
      <w:r w:rsidRPr="005E1F72">
        <w:rPr>
          <w:rFonts w:ascii="GHEA Grapalat" w:hAnsi="GHEA Grapalat"/>
          <w:sz w:val="20"/>
          <w:szCs w:val="20"/>
          <w:lang w:val="es-ES"/>
        </w:rPr>
        <w:t xml:space="preserve">, </w:t>
      </w:r>
      <w:r w:rsidRPr="005E1F72">
        <w:rPr>
          <w:rFonts w:ascii="GHEA Grapalat" w:hAnsi="GHEA Grapalat"/>
          <w:sz w:val="20"/>
          <w:szCs w:val="20"/>
        </w:rPr>
        <w:t>կաշառք</w:t>
      </w:r>
      <w:r w:rsidRPr="005E1F72">
        <w:rPr>
          <w:rFonts w:ascii="GHEA Grapalat" w:hAnsi="GHEA Grapalat"/>
          <w:sz w:val="20"/>
          <w:szCs w:val="20"/>
          <w:lang w:val="es-ES"/>
        </w:rPr>
        <w:t xml:space="preserve"> </w:t>
      </w:r>
      <w:r w:rsidRPr="005E1F72">
        <w:rPr>
          <w:rFonts w:ascii="GHEA Grapalat" w:hAnsi="GHEA Grapalat"/>
          <w:sz w:val="20"/>
          <w:szCs w:val="20"/>
        </w:rPr>
        <w:t>տալու</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sz w:val="20"/>
          <w:szCs w:val="20"/>
        </w:rPr>
        <w:t>կաշառքի</w:t>
      </w:r>
      <w:r w:rsidRPr="005E1F72">
        <w:rPr>
          <w:rFonts w:ascii="GHEA Grapalat" w:hAnsi="GHEA Grapalat"/>
          <w:sz w:val="20"/>
          <w:szCs w:val="20"/>
          <w:lang w:val="es-ES"/>
        </w:rPr>
        <w:t xml:space="preserve"> </w:t>
      </w:r>
      <w:r w:rsidRPr="005E1F72">
        <w:rPr>
          <w:rFonts w:ascii="GHEA Grapalat" w:hAnsi="GHEA Grapalat"/>
          <w:sz w:val="20"/>
          <w:szCs w:val="20"/>
        </w:rPr>
        <w:t>միջնորդության</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նախատեսված</w:t>
      </w:r>
      <w:r w:rsidRPr="005E1F72">
        <w:rPr>
          <w:rFonts w:ascii="GHEA Grapalat" w:hAnsi="GHEA Grapalat"/>
          <w:sz w:val="20"/>
          <w:szCs w:val="20"/>
          <w:lang w:val="es-ES"/>
        </w:rPr>
        <w:t xml:space="preserve"> </w:t>
      </w:r>
      <w:r w:rsidRPr="005E1F72">
        <w:rPr>
          <w:rFonts w:ascii="GHEA Grapalat" w:hAnsi="GHEA Grapalat"/>
          <w:sz w:val="20"/>
          <w:szCs w:val="20"/>
        </w:rPr>
        <w:t>տնտեսական</w:t>
      </w:r>
      <w:r w:rsidRPr="005E1F72">
        <w:rPr>
          <w:rFonts w:ascii="GHEA Grapalat" w:hAnsi="GHEA Grapalat"/>
          <w:sz w:val="20"/>
          <w:szCs w:val="20"/>
          <w:lang w:val="es-ES"/>
        </w:rPr>
        <w:t xml:space="preserve"> </w:t>
      </w:r>
      <w:r w:rsidRPr="005E1F72">
        <w:rPr>
          <w:rFonts w:ascii="GHEA Grapalat" w:hAnsi="GHEA Grapalat"/>
          <w:sz w:val="20"/>
          <w:szCs w:val="20"/>
        </w:rPr>
        <w:t>գործունեության</w:t>
      </w:r>
      <w:r w:rsidRPr="005E1F72">
        <w:rPr>
          <w:rFonts w:ascii="GHEA Grapalat" w:hAnsi="GHEA Grapalat"/>
          <w:sz w:val="20"/>
          <w:szCs w:val="20"/>
          <w:lang w:val="es-ES"/>
        </w:rPr>
        <w:t xml:space="preserve"> </w:t>
      </w:r>
      <w:r w:rsidRPr="005E1F72">
        <w:rPr>
          <w:rFonts w:ascii="GHEA Grapalat" w:hAnsi="GHEA Grapalat"/>
          <w:sz w:val="20"/>
          <w:szCs w:val="20"/>
        </w:rPr>
        <w:t>դեմ</w:t>
      </w:r>
      <w:r w:rsidRPr="005E1F72">
        <w:rPr>
          <w:rFonts w:ascii="GHEA Grapalat" w:hAnsi="GHEA Grapalat"/>
          <w:sz w:val="20"/>
          <w:szCs w:val="20"/>
          <w:lang w:val="es-ES"/>
        </w:rPr>
        <w:t xml:space="preserve"> </w:t>
      </w:r>
      <w:r w:rsidRPr="005E1F72">
        <w:rPr>
          <w:rFonts w:ascii="GHEA Grapalat" w:hAnsi="GHEA Grapalat"/>
          <w:sz w:val="20"/>
          <w:szCs w:val="20"/>
        </w:rPr>
        <w:t>ուղղված</w:t>
      </w:r>
      <w:r w:rsidRPr="005E1F72">
        <w:rPr>
          <w:rFonts w:ascii="GHEA Grapalat" w:hAnsi="GHEA Grapalat"/>
          <w:sz w:val="20"/>
          <w:szCs w:val="20"/>
          <w:lang w:val="es-ES"/>
        </w:rPr>
        <w:t xml:space="preserve"> </w:t>
      </w:r>
      <w:r w:rsidRPr="005E1F72">
        <w:rPr>
          <w:rFonts w:ascii="GHEA Grapalat" w:hAnsi="GHEA Grapalat"/>
          <w:sz w:val="20"/>
          <w:szCs w:val="20"/>
        </w:rPr>
        <w:t>հանցագործությունների</w:t>
      </w:r>
      <w:r w:rsidRPr="005E1F72">
        <w:rPr>
          <w:rFonts w:ascii="GHEA Grapalat" w:hAnsi="GHEA Grapalat"/>
          <w:sz w:val="20"/>
          <w:szCs w:val="20"/>
          <w:lang w:val="es-ES"/>
        </w:rPr>
        <w:t xml:space="preserve"> </w:t>
      </w:r>
      <w:r w:rsidRPr="005E1F72">
        <w:rPr>
          <w:rFonts w:ascii="GHEA Grapalat" w:hAnsi="GHEA Grapalat"/>
          <w:sz w:val="20"/>
          <w:szCs w:val="20"/>
        </w:rPr>
        <w:t>համար</w:t>
      </w:r>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այն</w:t>
      </w:r>
      <w:r w:rsidRPr="005E1F72">
        <w:rPr>
          <w:rFonts w:ascii="GHEA Grapalat" w:hAnsi="GHEA Grapalat"/>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sz w:val="20"/>
          <w:szCs w:val="20"/>
          <w:lang w:val="es-ES"/>
        </w:rPr>
        <w:t xml:space="preserve">, </w:t>
      </w:r>
      <w:r w:rsidRPr="005E1F72">
        <w:rPr>
          <w:rFonts w:ascii="GHEA Grapalat" w:hAnsi="GHEA Grapalat" w:cs="Sylfaen"/>
          <w:sz w:val="20"/>
          <w:szCs w:val="20"/>
        </w:rPr>
        <w:t>երբ</w:t>
      </w:r>
      <w:r w:rsidRPr="005E1F72">
        <w:rPr>
          <w:rFonts w:ascii="GHEA Grapalat" w:hAnsi="GHEA Grapalat"/>
          <w:sz w:val="20"/>
          <w:szCs w:val="20"/>
          <w:lang w:val="es-ES"/>
        </w:rPr>
        <w:t xml:space="preserve"> </w:t>
      </w:r>
      <w:r w:rsidRPr="005E1F72">
        <w:rPr>
          <w:rFonts w:ascii="GHEA Grapalat" w:hAnsi="GHEA Grapalat" w:cs="Sylfaen"/>
          <w:sz w:val="20"/>
          <w:szCs w:val="20"/>
        </w:rPr>
        <w:t>դատվածությունը</w:t>
      </w:r>
      <w:r w:rsidRPr="005E1F72">
        <w:rPr>
          <w:rFonts w:ascii="GHEA Grapalat" w:hAnsi="GHEA Grapalat"/>
          <w:sz w:val="20"/>
          <w:szCs w:val="20"/>
          <w:lang w:val="es-ES"/>
        </w:rPr>
        <w:t xml:space="preserve"> </w:t>
      </w:r>
      <w:r w:rsidRPr="005E1F72">
        <w:rPr>
          <w:rFonts w:ascii="GHEA Grapalat" w:hAnsi="GHEA Grapalat" w:cs="Sylfaen"/>
          <w:sz w:val="20"/>
          <w:szCs w:val="20"/>
        </w:rPr>
        <w:t>օրենքով</w:t>
      </w:r>
      <w:r w:rsidRPr="005E1F72">
        <w:rPr>
          <w:rFonts w:ascii="GHEA Grapalat" w:hAnsi="GHEA Grapalat"/>
          <w:sz w:val="20"/>
          <w:szCs w:val="20"/>
          <w:lang w:val="es-ES"/>
        </w:rPr>
        <w:t xml:space="preserve"> </w:t>
      </w:r>
      <w:r w:rsidRPr="005E1F72">
        <w:rPr>
          <w:rFonts w:ascii="GHEA Grapalat" w:hAnsi="GHEA Grapalat" w:cs="Sylfaen"/>
          <w:sz w:val="20"/>
          <w:szCs w:val="20"/>
        </w:rPr>
        <w:t>սահմանված</w:t>
      </w:r>
      <w:r w:rsidRPr="005E1F72">
        <w:rPr>
          <w:rFonts w:ascii="GHEA Grapalat" w:hAnsi="GHEA Grapalat"/>
          <w:sz w:val="20"/>
          <w:szCs w:val="20"/>
          <w:lang w:val="es-ES"/>
        </w:rPr>
        <w:t xml:space="preserve"> </w:t>
      </w:r>
      <w:r w:rsidRPr="005E1F72">
        <w:rPr>
          <w:rFonts w:ascii="GHEA Grapalat" w:hAnsi="GHEA Grapalat" w:cs="Sylfaen"/>
          <w:sz w:val="20"/>
          <w:szCs w:val="20"/>
        </w:rPr>
        <w:t>կարգով</w:t>
      </w:r>
      <w:r w:rsidRPr="005E1F72">
        <w:rPr>
          <w:rFonts w:ascii="GHEA Grapalat" w:hAnsi="GHEA Grapalat"/>
          <w:sz w:val="20"/>
          <w:szCs w:val="20"/>
          <w:lang w:val="es-ES"/>
        </w:rPr>
        <w:t xml:space="preserve"> </w:t>
      </w:r>
      <w:r w:rsidRPr="005E1F72">
        <w:rPr>
          <w:rFonts w:ascii="GHEA Grapalat" w:hAnsi="GHEA Grapalat" w:cs="Sylfaen"/>
          <w:sz w:val="20"/>
          <w:szCs w:val="20"/>
        </w:rPr>
        <w:t>հանված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մարված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4)</w:t>
      </w:r>
      <w:r w:rsidRPr="005E1F72">
        <w:rPr>
          <w:rFonts w:ascii="GHEA Grapalat" w:hAnsi="GHEA Grapalat"/>
          <w:sz w:val="20"/>
          <w:szCs w:val="20"/>
          <w:lang w:val="es-ES"/>
        </w:rPr>
        <w:t xml:space="preserve"> </w:t>
      </w:r>
      <w:r w:rsidRPr="005E1F72">
        <w:rPr>
          <w:rFonts w:ascii="GHEA Grapalat" w:hAnsi="GHEA Grapalat"/>
          <w:sz w:val="20"/>
          <w:szCs w:val="20"/>
        </w:rPr>
        <w:t>որոնց</w:t>
      </w:r>
      <w:r w:rsidRPr="005E1F72">
        <w:rPr>
          <w:rFonts w:ascii="GHEA Grapalat" w:hAnsi="GHEA Grapalat"/>
          <w:sz w:val="20"/>
          <w:szCs w:val="20"/>
          <w:lang w:val="es-ES"/>
        </w:rPr>
        <w:t xml:space="preserve"> </w:t>
      </w:r>
      <w:r w:rsidRPr="005E1F72">
        <w:rPr>
          <w:rFonts w:ascii="GHEA Grapalat" w:hAnsi="GHEA Grapalat"/>
          <w:sz w:val="20"/>
          <w:szCs w:val="20"/>
        </w:rPr>
        <w:t>վերաբերյալ</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ներկայացվելու</w:t>
      </w:r>
      <w:r w:rsidRPr="005E1F72">
        <w:rPr>
          <w:rFonts w:ascii="GHEA Grapalat" w:hAnsi="GHEA Grapalat"/>
          <w:sz w:val="20"/>
          <w:szCs w:val="20"/>
          <w:lang w:val="es-ES"/>
        </w:rPr>
        <w:t xml:space="preserve"> </w:t>
      </w:r>
      <w:r w:rsidRPr="005E1F72">
        <w:rPr>
          <w:rFonts w:ascii="GHEA Grapalat" w:hAnsi="GHEA Grapalat"/>
          <w:sz w:val="20"/>
          <w:szCs w:val="20"/>
        </w:rPr>
        <w:t>օրվան</w:t>
      </w:r>
      <w:r w:rsidRPr="005E1F72">
        <w:rPr>
          <w:rFonts w:ascii="GHEA Grapalat" w:hAnsi="GHEA Grapalat"/>
          <w:sz w:val="20"/>
          <w:szCs w:val="20"/>
          <w:lang w:val="es-ES"/>
        </w:rPr>
        <w:t xml:space="preserve"> </w:t>
      </w:r>
      <w:r w:rsidRPr="005E1F72">
        <w:rPr>
          <w:rFonts w:ascii="GHEA Grapalat" w:hAnsi="GHEA Grapalat"/>
          <w:sz w:val="20"/>
          <w:szCs w:val="20"/>
        </w:rPr>
        <w:t>նախորդող</w:t>
      </w:r>
      <w:r w:rsidRPr="005E1F72">
        <w:rPr>
          <w:rFonts w:ascii="GHEA Grapalat" w:hAnsi="GHEA Grapalat"/>
          <w:sz w:val="20"/>
          <w:szCs w:val="20"/>
          <w:lang w:val="es-ES"/>
        </w:rPr>
        <w:t xml:space="preserve"> </w:t>
      </w:r>
      <w:r w:rsidRPr="005E1F72">
        <w:rPr>
          <w:rFonts w:ascii="GHEA Grapalat" w:hAnsi="GHEA Grapalat"/>
          <w:sz w:val="20"/>
          <w:szCs w:val="20"/>
        </w:rPr>
        <w:t>մեկ</w:t>
      </w:r>
      <w:r w:rsidRPr="005E1F72">
        <w:rPr>
          <w:rFonts w:ascii="GHEA Grapalat" w:hAnsi="GHEA Grapalat"/>
          <w:sz w:val="20"/>
          <w:szCs w:val="20"/>
          <w:lang w:val="es-ES"/>
        </w:rPr>
        <w:t xml:space="preserve"> </w:t>
      </w:r>
      <w:r w:rsidRPr="005E1F72">
        <w:rPr>
          <w:rFonts w:ascii="GHEA Grapalat" w:hAnsi="GHEA Grapalat"/>
          <w:sz w:val="20"/>
          <w:szCs w:val="20"/>
        </w:rPr>
        <w:t>տարվա</w:t>
      </w:r>
      <w:r w:rsidRPr="005E1F72">
        <w:rPr>
          <w:rFonts w:ascii="GHEA Grapalat" w:hAnsi="GHEA Grapalat"/>
          <w:sz w:val="20"/>
          <w:szCs w:val="20"/>
          <w:lang w:val="es-ES"/>
        </w:rPr>
        <w:t xml:space="preserve"> </w:t>
      </w:r>
      <w:r w:rsidRPr="005E1F72">
        <w:rPr>
          <w:rFonts w:ascii="GHEA Grapalat" w:hAnsi="GHEA Grapalat"/>
          <w:sz w:val="20"/>
          <w:szCs w:val="20"/>
        </w:rPr>
        <w:t>ընթացքում</w:t>
      </w:r>
      <w:r w:rsidRPr="005E1F72">
        <w:rPr>
          <w:rFonts w:ascii="GHEA Grapalat" w:hAnsi="GHEA Grapalat"/>
          <w:sz w:val="20"/>
          <w:szCs w:val="20"/>
          <w:lang w:val="es-ES"/>
        </w:rPr>
        <w:t xml:space="preserve"> </w:t>
      </w:r>
      <w:r w:rsidRPr="005E1F72">
        <w:rPr>
          <w:rFonts w:ascii="GHEA Grapalat" w:hAnsi="GHEA Grapalat"/>
          <w:sz w:val="20"/>
          <w:szCs w:val="20"/>
        </w:rPr>
        <w:t>առկա</w:t>
      </w:r>
      <w:r w:rsidRPr="005E1F72">
        <w:rPr>
          <w:rFonts w:ascii="GHEA Grapalat" w:hAnsi="GHEA Grapalat"/>
          <w:sz w:val="20"/>
          <w:szCs w:val="20"/>
          <w:lang w:val="es-ES"/>
        </w:rPr>
        <w:t xml:space="preserve"> </w:t>
      </w:r>
      <w:r w:rsidRPr="005E1F72">
        <w:rPr>
          <w:rFonts w:ascii="GHEA Grapalat" w:hAnsi="GHEA Grapalat"/>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օրենքով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կարգով</w:t>
      </w:r>
      <w:r w:rsidRPr="005E1F72">
        <w:rPr>
          <w:rFonts w:ascii="GHEA Grapalat" w:hAnsi="GHEA Grapalat"/>
          <w:sz w:val="20"/>
          <w:szCs w:val="20"/>
          <w:lang w:val="es-ES"/>
        </w:rPr>
        <w:t xml:space="preserve"> </w:t>
      </w:r>
      <w:r w:rsidRPr="005E1F72">
        <w:rPr>
          <w:rFonts w:ascii="GHEA Grapalat" w:hAnsi="GHEA Grapalat"/>
          <w:sz w:val="20"/>
          <w:szCs w:val="20"/>
        </w:rPr>
        <w:t>կայացված</w:t>
      </w:r>
      <w:r w:rsidRPr="005E1F72">
        <w:rPr>
          <w:rFonts w:ascii="GHEA Grapalat" w:hAnsi="GHEA Grapalat"/>
          <w:sz w:val="20"/>
          <w:szCs w:val="20"/>
          <w:lang w:val="es-ES"/>
        </w:rPr>
        <w:t xml:space="preserve"> </w:t>
      </w:r>
      <w:r w:rsidRPr="005E1F72">
        <w:rPr>
          <w:rFonts w:ascii="GHEA Grapalat" w:hAnsi="GHEA Grapalat"/>
          <w:sz w:val="20"/>
          <w:szCs w:val="20"/>
        </w:rPr>
        <w:t>անբողոքարկելի</w:t>
      </w:r>
      <w:r w:rsidRPr="005E1F72">
        <w:rPr>
          <w:rFonts w:ascii="GHEA Grapalat" w:hAnsi="GHEA Grapalat"/>
          <w:sz w:val="20"/>
          <w:szCs w:val="20"/>
          <w:lang w:val="es-ES"/>
        </w:rPr>
        <w:t xml:space="preserve"> </w:t>
      </w:r>
      <w:r w:rsidRPr="005E1F72">
        <w:rPr>
          <w:rFonts w:ascii="GHEA Grapalat" w:hAnsi="GHEA Grapalat"/>
          <w:sz w:val="20"/>
          <w:szCs w:val="20"/>
        </w:rPr>
        <w:t>վարչական</w:t>
      </w:r>
      <w:r w:rsidRPr="005E1F72">
        <w:rPr>
          <w:rFonts w:ascii="GHEA Grapalat" w:hAnsi="GHEA Grapalat"/>
          <w:sz w:val="20"/>
          <w:szCs w:val="20"/>
          <w:lang w:val="es-ES"/>
        </w:rPr>
        <w:t xml:space="preserve"> </w:t>
      </w:r>
      <w:r w:rsidRPr="005E1F72">
        <w:rPr>
          <w:rFonts w:ascii="GHEA Grapalat" w:hAnsi="GHEA Grapalat"/>
          <w:sz w:val="20"/>
          <w:szCs w:val="20"/>
        </w:rPr>
        <w:t>ակտ</w:t>
      </w:r>
      <w:r w:rsidRPr="005E1F72">
        <w:rPr>
          <w:rFonts w:ascii="GHEA Grapalat" w:hAnsi="GHEA Grapalat"/>
          <w:sz w:val="20"/>
          <w:szCs w:val="20"/>
          <w:lang w:val="es-ES"/>
        </w:rPr>
        <w:t xml:space="preserve">` </w:t>
      </w:r>
      <w:r w:rsidRPr="005E1F72">
        <w:rPr>
          <w:rFonts w:ascii="GHEA Grapalat" w:hAnsi="GHEA Grapalat"/>
          <w:sz w:val="20"/>
          <w:szCs w:val="20"/>
        </w:rPr>
        <w:t>գնումների</w:t>
      </w:r>
      <w:r w:rsidRPr="005E1F72">
        <w:rPr>
          <w:rFonts w:ascii="GHEA Grapalat" w:hAnsi="GHEA Grapalat"/>
          <w:sz w:val="20"/>
          <w:szCs w:val="20"/>
          <w:lang w:val="es-ES"/>
        </w:rPr>
        <w:t xml:space="preserve"> </w:t>
      </w:r>
      <w:r w:rsidRPr="005E1F72">
        <w:rPr>
          <w:rFonts w:ascii="GHEA Grapalat" w:hAnsi="GHEA Grapalat"/>
          <w:sz w:val="20"/>
          <w:szCs w:val="20"/>
        </w:rPr>
        <w:t>ոլորտում</w:t>
      </w:r>
      <w:r w:rsidRPr="005E1F72">
        <w:rPr>
          <w:rFonts w:ascii="GHEA Grapalat" w:hAnsi="GHEA Grapalat"/>
          <w:sz w:val="20"/>
          <w:szCs w:val="20"/>
          <w:lang w:val="es-ES"/>
        </w:rPr>
        <w:t xml:space="preserve"> </w:t>
      </w:r>
      <w:r w:rsidRPr="005E1F72">
        <w:rPr>
          <w:rFonts w:ascii="GHEA Grapalat" w:hAnsi="GHEA Grapalat" w:cs="Sylfaen"/>
          <w:sz w:val="20"/>
          <w:szCs w:val="20"/>
        </w:rPr>
        <w:t>հակամրցակցային</w:t>
      </w:r>
      <w:r w:rsidRPr="005E1F72">
        <w:rPr>
          <w:rFonts w:ascii="GHEA Grapalat" w:hAnsi="GHEA Grapalat"/>
          <w:sz w:val="20"/>
          <w:szCs w:val="20"/>
          <w:lang w:val="es-ES"/>
        </w:rPr>
        <w:t xml:space="preserve"> </w:t>
      </w:r>
      <w:r w:rsidRPr="005E1F72">
        <w:rPr>
          <w:rFonts w:ascii="GHEA Grapalat" w:hAnsi="GHEA Grapalat" w:cs="Sylfaen"/>
          <w:sz w:val="20"/>
          <w:szCs w:val="20"/>
        </w:rPr>
        <w:t>համաձայնության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գերիշխող</w:t>
      </w:r>
      <w:r w:rsidRPr="005E1F72">
        <w:rPr>
          <w:rFonts w:ascii="GHEA Grapalat" w:hAnsi="GHEA Grapalat"/>
          <w:sz w:val="20"/>
          <w:szCs w:val="20"/>
          <w:lang w:val="es-ES"/>
        </w:rPr>
        <w:t xml:space="preserve"> </w:t>
      </w:r>
      <w:r w:rsidRPr="005E1F72">
        <w:rPr>
          <w:rFonts w:ascii="GHEA Grapalat" w:hAnsi="GHEA Grapalat" w:cs="Sylfaen"/>
          <w:sz w:val="20"/>
          <w:szCs w:val="20"/>
        </w:rPr>
        <w:t>դիրքի</w:t>
      </w:r>
      <w:r w:rsidRPr="005E1F72">
        <w:rPr>
          <w:rFonts w:ascii="GHEA Grapalat" w:hAnsi="GHEA Grapalat"/>
          <w:sz w:val="20"/>
          <w:szCs w:val="20"/>
          <w:lang w:val="es-ES"/>
        </w:rPr>
        <w:t xml:space="preserve"> </w:t>
      </w:r>
      <w:r w:rsidRPr="005E1F72">
        <w:rPr>
          <w:rFonts w:ascii="GHEA Grapalat" w:hAnsi="GHEA Grapalat" w:cs="Sylfaen"/>
          <w:sz w:val="20"/>
          <w:szCs w:val="20"/>
        </w:rPr>
        <w:t>չարաշահման</w:t>
      </w:r>
      <w:r w:rsidRPr="005E1F72">
        <w:rPr>
          <w:rFonts w:ascii="GHEA Grapalat" w:hAnsi="GHEA Grapalat"/>
          <w:sz w:val="20"/>
          <w:szCs w:val="20"/>
          <w:lang w:val="es-ES"/>
        </w:rPr>
        <w:t xml:space="preserve"> </w:t>
      </w:r>
      <w:r w:rsidRPr="005E1F72">
        <w:rPr>
          <w:rFonts w:ascii="GHEA Grapalat" w:hAnsi="GHEA Grapalat" w:cs="Sylfaen"/>
          <w:sz w:val="20"/>
          <w:szCs w:val="20"/>
        </w:rPr>
        <w:t>համար</w:t>
      </w:r>
      <w:r w:rsidRPr="005E1F72">
        <w:rPr>
          <w:rFonts w:ascii="GHEA Grapalat" w:hAnsi="GHEA Grapalat" w:cs="Sylfaen"/>
          <w:sz w:val="20"/>
          <w:szCs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Sylfaen"/>
          <w:sz w:val="20"/>
          <w:szCs w:val="20"/>
          <w:lang w:val="es-ES"/>
        </w:rPr>
        <w:t xml:space="preserve">5) </w:t>
      </w:r>
      <w:r w:rsidRPr="005E1F72">
        <w:rPr>
          <w:rFonts w:ascii="GHEA Grapalat" w:hAnsi="GHEA Grapalat" w:cs="Sylfaen"/>
          <w:sz w:val="20"/>
          <w:szCs w:val="20"/>
        </w:rPr>
        <w:t>որոնք</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ներկայացնելու</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օրվա</w:t>
      </w:r>
      <w:r w:rsidRPr="005E1F72">
        <w:rPr>
          <w:rFonts w:ascii="GHEA Grapalat" w:hAnsi="GHEA Grapalat" w:cs="Sylfaen"/>
          <w:sz w:val="20"/>
          <w:szCs w:val="20"/>
          <w:lang w:val="es-ES"/>
        </w:rPr>
        <w:t xml:space="preserve"> </w:t>
      </w:r>
      <w:r w:rsidRPr="005E1F72">
        <w:rPr>
          <w:rFonts w:ascii="GHEA Grapalat" w:hAnsi="GHEA Grapalat" w:cs="Sylfaen"/>
          <w:sz w:val="20"/>
          <w:szCs w:val="20"/>
        </w:rPr>
        <w:t>դրությամբ</w:t>
      </w:r>
      <w:r w:rsidRPr="005E1F72">
        <w:rPr>
          <w:rFonts w:ascii="GHEA Grapalat" w:hAnsi="GHEA Grapalat" w:cs="Sylfaen"/>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են</w:t>
      </w:r>
      <w:r w:rsidRPr="005E1F72">
        <w:rPr>
          <w:rFonts w:ascii="GHEA Grapalat" w:hAnsi="GHEA Grapalat" w:cs="Sylfaen"/>
          <w:sz w:val="20"/>
          <w:szCs w:val="20"/>
          <w:lang w:val="es-ES"/>
        </w:rPr>
        <w:t xml:space="preserve"> </w:t>
      </w:r>
      <w:r w:rsidRPr="005E1F72">
        <w:rPr>
          <w:rFonts w:ascii="GHEA Grapalat" w:hAnsi="GHEA Grapalat" w:cs="Sylfaen"/>
          <w:sz w:val="20"/>
          <w:szCs w:val="20"/>
        </w:rPr>
        <w:t>Եվրասիական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տնտեսական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միությանն</w:t>
      </w:r>
      <w:r w:rsidRPr="005E1F72">
        <w:rPr>
          <w:rFonts w:ascii="GHEA Grapalat" w:hAnsi="GHEA Grapalat" w:cs="Sylfaen"/>
          <w:sz w:val="20"/>
          <w:szCs w:val="20"/>
          <w:lang w:val="es-ES"/>
        </w:rPr>
        <w:t xml:space="preserve"> </w:t>
      </w:r>
      <w:r w:rsidRPr="005E1F72">
        <w:rPr>
          <w:rFonts w:ascii="GHEA Grapalat" w:hAnsi="GHEA Grapalat" w:cs="Sylfaen"/>
          <w:sz w:val="20"/>
          <w:szCs w:val="20"/>
        </w:rPr>
        <w:t>անդամակցող</w:t>
      </w:r>
      <w:r w:rsidRPr="005E1F72">
        <w:rPr>
          <w:rFonts w:ascii="GHEA Grapalat" w:hAnsi="GHEA Grapalat" w:cs="Sylfaen"/>
          <w:sz w:val="20"/>
          <w:szCs w:val="20"/>
          <w:lang w:val="es-ES"/>
        </w:rPr>
        <w:t xml:space="preserve"> </w:t>
      </w:r>
      <w:r w:rsidRPr="005E1F72">
        <w:rPr>
          <w:rFonts w:ascii="GHEA Grapalat" w:hAnsi="GHEA Grapalat" w:cs="Sylfaen"/>
          <w:sz w:val="20"/>
          <w:szCs w:val="20"/>
        </w:rPr>
        <w:t>երկրների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es-ES"/>
        </w:rPr>
        <w:t xml:space="preserve"> </w:t>
      </w:r>
      <w:r w:rsidRPr="005E1F72">
        <w:rPr>
          <w:rFonts w:ascii="GHEA Grapalat" w:hAnsi="GHEA Grapalat" w:cs="Sylfaen"/>
          <w:sz w:val="20"/>
          <w:szCs w:val="20"/>
        </w:rPr>
        <w:t>օրենսդրության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համաձայն</w:t>
      </w:r>
      <w:r w:rsidRPr="005E1F72">
        <w:rPr>
          <w:rFonts w:ascii="GHEA Grapalat" w:hAnsi="GHEA Grapalat" w:cs="Sylfaen"/>
          <w:sz w:val="20"/>
          <w:szCs w:val="20"/>
          <w:lang w:val="es-ES"/>
        </w:rPr>
        <w:t xml:space="preserve"> </w:t>
      </w:r>
      <w:r w:rsidRPr="005E1F72">
        <w:rPr>
          <w:rFonts w:ascii="GHEA Grapalat" w:hAnsi="GHEA Grapalat" w:cs="Sylfaen"/>
          <w:sz w:val="20"/>
          <w:szCs w:val="20"/>
        </w:rPr>
        <w:t>հրապարակված</w:t>
      </w:r>
      <w:r w:rsidRPr="005E1F72">
        <w:rPr>
          <w:rFonts w:ascii="GHEA Grapalat" w:hAnsi="GHEA Grapalat" w:cs="Sylfaen"/>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es-ES"/>
        </w:rPr>
        <w:t xml:space="preserve">. </w:t>
      </w:r>
    </w:p>
    <w:p w:rsidR="00F12606" w:rsidRPr="005E1F72" w:rsidRDefault="00F12606" w:rsidP="00F12606">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r w:rsidRPr="005E1F72">
        <w:rPr>
          <w:rFonts w:ascii="GHEA Grapalat" w:hAnsi="GHEA Grapalat"/>
          <w:sz w:val="20"/>
          <w:szCs w:val="20"/>
        </w:rPr>
        <w:t>որոնք</w:t>
      </w:r>
      <w:r w:rsidRPr="005E1F72">
        <w:rPr>
          <w:rFonts w:ascii="GHEA Grapalat" w:hAnsi="GHEA Grapalat"/>
          <w:sz w:val="20"/>
          <w:szCs w:val="20"/>
          <w:lang w:val="es-ES"/>
        </w:rPr>
        <w:t xml:space="preserve"> </w:t>
      </w:r>
      <w:r w:rsidRPr="005E1F72">
        <w:rPr>
          <w:rFonts w:ascii="GHEA Grapalat" w:hAnsi="GHEA Grapalat"/>
          <w:sz w:val="20"/>
          <w:szCs w:val="20"/>
        </w:rPr>
        <w:t>հայտը</w:t>
      </w:r>
      <w:r w:rsidRPr="005E1F72">
        <w:rPr>
          <w:rFonts w:ascii="GHEA Grapalat" w:hAnsi="GHEA Grapalat"/>
          <w:sz w:val="20"/>
          <w:szCs w:val="20"/>
          <w:lang w:val="es-ES"/>
        </w:rPr>
        <w:t xml:space="preserve"> </w:t>
      </w:r>
      <w:r w:rsidRPr="005E1F72">
        <w:rPr>
          <w:rFonts w:ascii="GHEA Grapalat" w:hAnsi="GHEA Grapalat"/>
          <w:sz w:val="20"/>
          <w:szCs w:val="20"/>
        </w:rPr>
        <w:t>ներկայացնելու</w:t>
      </w:r>
      <w:r w:rsidRPr="005E1F72">
        <w:rPr>
          <w:rFonts w:ascii="GHEA Grapalat" w:hAnsi="GHEA Grapalat"/>
          <w:sz w:val="20"/>
          <w:szCs w:val="20"/>
          <w:lang w:val="es-ES"/>
        </w:rPr>
        <w:t xml:space="preserve"> </w:t>
      </w:r>
      <w:r w:rsidRPr="005E1F72">
        <w:rPr>
          <w:rFonts w:ascii="GHEA Grapalat" w:hAnsi="GHEA Grapalat"/>
          <w:sz w:val="20"/>
          <w:szCs w:val="20"/>
        </w:rPr>
        <w:t>օրվա</w:t>
      </w:r>
      <w:r w:rsidRPr="005E1F72">
        <w:rPr>
          <w:rFonts w:ascii="GHEA Grapalat" w:hAnsi="GHEA Grapalat"/>
          <w:sz w:val="20"/>
          <w:szCs w:val="20"/>
          <w:lang w:val="es-ES"/>
        </w:rPr>
        <w:t xml:space="preserve"> </w:t>
      </w:r>
      <w:r w:rsidRPr="005E1F72">
        <w:rPr>
          <w:rFonts w:ascii="GHEA Grapalat" w:hAnsi="GHEA Grapalat"/>
          <w:sz w:val="20"/>
          <w:szCs w:val="20"/>
        </w:rPr>
        <w:t>դրությամբ</w:t>
      </w:r>
      <w:r w:rsidRPr="005E1F72">
        <w:rPr>
          <w:rFonts w:ascii="GHEA Grapalat" w:hAnsi="GHEA Grapalat"/>
          <w:sz w:val="20"/>
          <w:szCs w:val="20"/>
          <w:lang w:val="es-ES"/>
        </w:rPr>
        <w:t xml:space="preserve"> </w:t>
      </w:r>
      <w:r w:rsidRPr="005E1F72">
        <w:rPr>
          <w:rFonts w:ascii="GHEA Grapalat" w:hAnsi="GHEA Grapalat" w:cs="Sylfaen"/>
          <w:sz w:val="20"/>
          <w:szCs w:val="20"/>
        </w:rPr>
        <w:t>ներառված</w:t>
      </w:r>
      <w:r w:rsidRPr="005E1F72">
        <w:rPr>
          <w:rFonts w:ascii="GHEA Grapalat" w:hAnsi="GHEA Grapalat"/>
          <w:sz w:val="20"/>
          <w:szCs w:val="20"/>
          <w:lang w:val="es-ES"/>
        </w:rPr>
        <w:t xml:space="preserve"> </w:t>
      </w:r>
      <w:r w:rsidRPr="005E1F72">
        <w:rPr>
          <w:rFonts w:ascii="GHEA Grapalat" w:hAnsi="GHEA Grapalat" w:cs="Sylfaen"/>
          <w:sz w:val="20"/>
          <w:szCs w:val="20"/>
        </w:rPr>
        <w:t>են</w:t>
      </w:r>
      <w:r w:rsidRPr="005E1F72">
        <w:rPr>
          <w:rFonts w:ascii="GHEA Grapalat" w:hAnsi="GHEA Grapalat"/>
          <w:sz w:val="20"/>
          <w:szCs w:val="20"/>
          <w:lang w:val="es-ES"/>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գործընթացին</w:t>
      </w:r>
      <w:r w:rsidRPr="005E1F72">
        <w:rPr>
          <w:rFonts w:ascii="GHEA Grapalat" w:hAnsi="GHEA Grapalat"/>
          <w:sz w:val="20"/>
          <w:szCs w:val="20"/>
          <w:lang w:val="es-ES"/>
        </w:rPr>
        <w:t xml:space="preserve"> </w:t>
      </w:r>
      <w:r w:rsidRPr="005E1F72">
        <w:rPr>
          <w:rFonts w:ascii="GHEA Grapalat" w:hAnsi="GHEA Grapalat" w:cs="Sylfaen"/>
          <w:sz w:val="20"/>
          <w:szCs w:val="20"/>
        </w:rPr>
        <w:t>մասնակցելու</w:t>
      </w:r>
      <w:r w:rsidRPr="005E1F72">
        <w:rPr>
          <w:rFonts w:ascii="GHEA Grapalat" w:hAnsi="GHEA Grapalat"/>
          <w:sz w:val="20"/>
          <w:szCs w:val="20"/>
          <w:lang w:val="es-ES"/>
        </w:rPr>
        <w:t xml:space="preserve"> </w:t>
      </w:r>
      <w:r w:rsidRPr="005E1F72">
        <w:rPr>
          <w:rFonts w:ascii="GHEA Grapalat" w:hAnsi="GHEA Grapalat" w:cs="Sylfaen"/>
          <w:sz w:val="20"/>
          <w:szCs w:val="20"/>
        </w:rPr>
        <w:t>իրավունք</w:t>
      </w:r>
      <w:r w:rsidRPr="005E1F72">
        <w:rPr>
          <w:rFonts w:ascii="GHEA Grapalat" w:hAnsi="GHEA Grapalat"/>
          <w:sz w:val="20"/>
          <w:szCs w:val="20"/>
          <w:lang w:val="es-ES"/>
        </w:rPr>
        <w:t xml:space="preserve"> </w:t>
      </w:r>
      <w:r w:rsidRPr="005E1F72">
        <w:rPr>
          <w:rFonts w:ascii="GHEA Grapalat" w:hAnsi="GHEA Grapalat" w:cs="Sylfaen"/>
          <w:sz w:val="20"/>
          <w:szCs w:val="20"/>
        </w:rPr>
        <w:t>չունեցող</w:t>
      </w:r>
      <w:r w:rsidRPr="005E1F72">
        <w:rPr>
          <w:rFonts w:ascii="GHEA Grapalat" w:hAnsi="GHEA Grapalat"/>
          <w:sz w:val="20"/>
          <w:szCs w:val="20"/>
          <w:lang w:val="es-ES"/>
        </w:rPr>
        <w:t xml:space="preserve"> </w:t>
      </w:r>
      <w:r w:rsidRPr="005E1F72">
        <w:rPr>
          <w:rFonts w:ascii="GHEA Grapalat" w:hAnsi="GHEA Grapalat" w:cs="Sylfaen"/>
          <w:sz w:val="20"/>
          <w:szCs w:val="20"/>
        </w:rPr>
        <w:t>մասնակիցների</w:t>
      </w:r>
      <w:r w:rsidRPr="005E1F72">
        <w:rPr>
          <w:rFonts w:ascii="GHEA Grapalat" w:hAnsi="GHEA Grapalat"/>
          <w:sz w:val="20"/>
          <w:szCs w:val="20"/>
          <w:lang w:val="es-ES"/>
        </w:rPr>
        <w:t xml:space="preserve"> </w:t>
      </w:r>
      <w:r w:rsidRPr="005E1F72">
        <w:rPr>
          <w:rFonts w:ascii="GHEA Grapalat" w:hAnsi="GHEA Grapalat" w:cs="Sylfaen"/>
          <w:sz w:val="20"/>
          <w:szCs w:val="20"/>
        </w:rPr>
        <w:t>ցուցակում</w:t>
      </w:r>
      <w:r w:rsidRPr="005E1F72">
        <w:rPr>
          <w:rFonts w:ascii="GHEA Grapalat" w:hAnsi="GHEA Grapalat"/>
          <w:sz w:val="20"/>
          <w:szCs w:val="20"/>
          <w:lang w:val="es-ES"/>
        </w:rPr>
        <w:t>:</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E1F72">
        <w:rPr>
          <w:rFonts w:ascii="GHEA Grapalat" w:hAnsi="GHEA Grapalat" w:cs="Arial"/>
          <w:sz w:val="20"/>
          <w:lang w:val="es-ES"/>
        </w:rPr>
        <w:t xml:space="preserve"> </w:t>
      </w:r>
      <w:r w:rsidRPr="005E1F72">
        <w:rPr>
          <w:rFonts w:ascii="GHEA Grapalat" w:hAnsi="GHEA Grapalat" w:cs="Sylfaen"/>
          <w:sz w:val="20"/>
          <w:lang w:val="es-ES"/>
        </w:rPr>
        <w:t>հրավերի</w:t>
      </w:r>
      <w:r w:rsidRPr="005E1F72">
        <w:rPr>
          <w:rFonts w:ascii="GHEA Grapalat" w:hAnsi="GHEA Grapalat" w:cs="Arial"/>
          <w:sz w:val="20"/>
          <w:lang w:val="es-ES"/>
        </w:rPr>
        <w:t xml:space="preserve"> 2-րդ </w:t>
      </w:r>
      <w:r w:rsidRPr="005E1F72">
        <w:rPr>
          <w:rFonts w:ascii="GHEA Grapalat" w:hAnsi="GHEA Grapalat" w:cs="Sylfaen"/>
          <w:sz w:val="20"/>
          <w:lang w:val="es-ES"/>
        </w:rPr>
        <w:t>մասի</w:t>
      </w:r>
      <w:r w:rsidRPr="005E1F72">
        <w:rPr>
          <w:rFonts w:ascii="GHEA Grapalat" w:hAnsi="GHEA Grapalat" w:cs="Arial"/>
          <w:sz w:val="20"/>
          <w:lang w:val="es-ES"/>
        </w:rPr>
        <w:t xml:space="preserve"> 2.2 </w:t>
      </w:r>
      <w:r w:rsidRPr="005E1F72">
        <w:rPr>
          <w:rFonts w:ascii="GHEA Grapalat" w:hAnsi="GHEA Grapalat" w:cs="Sylfaen"/>
          <w:sz w:val="20"/>
          <w:lang w:val="es-ES"/>
        </w:rPr>
        <w:t>կետով</w:t>
      </w:r>
      <w:r w:rsidRPr="005E1F72">
        <w:rPr>
          <w:rFonts w:ascii="GHEA Grapalat" w:hAnsi="GHEA Grapalat" w:cs="Arial"/>
          <w:sz w:val="20"/>
          <w:lang w:val="es-ES"/>
        </w:rPr>
        <w:t xml:space="preserve"> </w:t>
      </w:r>
      <w:r w:rsidRPr="005E1F72">
        <w:rPr>
          <w:rFonts w:ascii="GHEA Grapalat" w:hAnsi="GHEA Grapalat" w:cs="Sylfaen"/>
          <w:sz w:val="20"/>
          <w:lang w:val="es-ES"/>
        </w:rPr>
        <w:t>նախատեսված</w:t>
      </w:r>
      <w:r w:rsidRPr="005E1F72">
        <w:rPr>
          <w:rFonts w:ascii="GHEA Grapalat" w:hAnsi="GHEA Grapalat" w:cs="Arial"/>
          <w:sz w:val="20"/>
          <w:lang w:val="es-ES"/>
        </w:rPr>
        <w:t xml:space="preserve"> </w:t>
      </w:r>
      <w:r w:rsidRPr="005E1F72">
        <w:rPr>
          <w:rFonts w:ascii="GHEA Grapalat" w:hAnsi="GHEA Grapalat" w:cs="Sylfaen"/>
          <w:sz w:val="20"/>
          <w:lang w:val="es-ES"/>
        </w:rPr>
        <w:t>գրավոր</w:t>
      </w:r>
      <w:r w:rsidRPr="005E1F72">
        <w:rPr>
          <w:rFonts w:ascii="GHEA Grapalat" w:hAnsi="GHEA Grapalat" w:cs="Arial"/>
          <w:sz w:val="20"/>
          <w:lang w:val="es-ES"/>
        </w:rPr>
        <w:t xml:space="preserve"> </w:t>
      </w:r>
      <w:r w:rsidRPr="005E1F72">
        <w:rPr>
          <w:rFonts w:ascii="GHEA Grapalat" w:hAnsi="GHEA Grapalat" w:cs="Sylfaen"/>
          <w:sz w:val="20"/>
          <w:lang w:val="es-ES"/>
        </w:rPr>
        <w:t xml:space="preserve">հայտարարություն: </w:t>
      </w:r>
      <w:r w:rsidRPr="005E1F72">
        <w:rPr>
          <w:rFonts w:ascii="GHEA Grapalat" w:hAnsi="GHEA Grapalat" w:cs="Sylfaen"/>
          <w:sz w:val="20"/>
        </w:rPr>
        <w:t>Բացի</w:t>
      </w:r>
      <w:r w:rsidRPr="005E1F72">
        <w:rPr>
          <w:rFonts w:ascii="GHEA Grapalat" w:hAnsi="GHEA Grapalat" w:cs="Sylfaen"/>
          <w:sz w:val="20"/>
          <w:lang w:val="es-ES"/>
        </w:rPr>
        <w:t xml:space="preserve"> </w:t>
      </w:r>
      <w:r w:rsidRPr="005E1F72">
        <w:rPr>
          <w:rFonts w:ascii="GHEA Grapalat" w:hAnsi="GHEA Grapalat" w:cs="Sylfaen"/>
          <w:sz w:val="20"/>
        </w:rPr>
        <w:t>սույն</w:t>
      </w:r>
      <w:r w:rsidRPr="005E1F72">
        <w:rPr>
          <w:rFonts w:ascii="GHEA Grapalat" w:hAnsi="GHEA Grapalat" w:cs="Sylfaen"/>
          <w:sz w:val="20"/>
          <w:lang w:val="es-ES"/>
        </w:rPr>
        <w:t xml:space="preserve"> </w:t>
      </w:r>
      <w:r w:rsidRPr="005E1F72">
        <w:rPr>
          <w:rFonts w:ascii="GHEA Grapalat" w:hAnsi="GHEA Grapalat" w:cs="Sylfaen"/>
          <w:sz w:val="20"/>
        </w:rPr>
        <w:t>կետով</w:t>
      </w:r>
      <w:r w:rsidRPr="005E1F72">
        <w:rPr>
          <w:rFonts w:ascii="GHEA Grapalat" w:hAnsi="GHEA Grapalat" w:cs="Sylfaen"/>
          <w:sz w:val="20"/>
          <w:lang w:val="es-ES"/>
        </w:rPr>
        <w:t xml:space="preserve"> </w:t>
      </w:r>
      <w:r w:rsidRPr="005E1F72">
        <w:rPr>
          <w:rFonts w:ascii="GHEA Grapalat" w:hAnsi="GHEA Grapalat" w:cs="Sylfaen"/>
          <w:sz w:val="20"/>
        </w:rPr>
        <w:t>նախատեսված</w:t>
      </w:r>
      <w:r w:rsidRPr="005E1F72">
        <w:rPr>
          <w:rFonts w:ascii="GHEA Grapalat" w:hAnsi="GHEA Grapalat" w:cs="Sylfaen"/>
          <w:sz w:val="20"/>
          <w:lang w:val="es-ES"/>
        </w:rPr>
        <w:t xml:space="preserve"> </w:t>
      </w:r>
      <w:r w:rsidRPr="005E1F72">
        <w:rPr>
          <w:rFonts w:ascii="GHEA Grapalat" w:hAnsi="GHEA Grapalat" w:cs="Sylfaen"/>
          <w:sz w:val="20"/>
        </w:rPr>
        <w:t>հայտարարությունից</w:t>
      </w:r>
      <w:r w:rsidRPr="005E1F72">
        <w:rPr>
          <w:rFonts w:ascii="GHEA Grapalat" w:hAnsi="GHEA Grapalat" w:cs="Sylfaen"/>
          <w:sz w:val="20"/>
          <w:lang w:val="es-ES"/>
        </w:rPr>
        <w:t xml:space="preserve"> </w:t>
      </w:r>
      <w:r w:rsidRPr="005E1F72">
        <w:rPr>
          <w:rFonts w:ascii="GHEA Grapalat" w:hAnsi="GHEA Grapalat" w:cs="Sylfaen"/>
          <w:sz w:val="20"/>
        </w:rPr>
        <w:t>մասնակցության</w:t>
      </w:r>
      <w:r w:rsidRPr="005E1F72">
        <w:rPr>
          <w:rFonts w:ascii="GHEA Grapalat" w:hAnsi="GHEA Grapalat" w:cs="Sylfaen"/>
          <w:sz w:val="20"/>
          <w:lang w:val="es-ES"/>
        </w:rPr>
        <w:t xml:space="preserve"> </w:t>
      </w:r>
      <w:r w:rsidRPr="005E1F72">
        <w:rPr>
          <w:rFonts w:ascii="GHEA Grapalat" w:hAnsi="GHEA Grapalat" w:cs="Sylfaen"/>
          <w:sz w:val="20"/>
        </w:rPr>
        <w:t>իրավունքի</w:t>
      </w:r>
      <w:r w:rsidRPr="005E1F72">
        <w:rPr>
          <w:rFonts w:ascii="GHEA Grapalat" w:hAnsi="GHEA Grapalat" w:cs="Sylfaen"/>
          <w:sz w:val="20"/>
          <w:lang w:val="es-ES"/>
        </w:rPr>
        <w:t xml:space="preserve"> </w:t>
      </w:r>
      <w:r w:rsidRPr="005E1F72">
        <w:rPr>
          <w:rFonts w:ascii="GHEA Grapalat" w:hAnsi="GHEA Grapalat" w:cs="Sylfaen"/>
          <w:sz w:val="20"/>
        </w:rPr>
        <w:t>գնահատման</w:t>
      </w:r>
      <w:r w:rsidRPr="005E1F72">
        <w:rPr>
          <w:rFonts w:ascii="GHEA Grapalat" w:hAnsi="GHEA Grapalat" w:cs="Sylfaen"/>
          <w:sz w:val="20"/>
          <w:lang w:val="es-ES"/>
        </w:rPr>
        <w:t xml:space="preserve"> </w:t>
      </w:r>
      <w:r w:rsidRPr="005E1F72">
        <w:rPr>
          <w:rFonts w:ascii="GHEA Grapalat" w:hAnsi="GHEA Grapalat" w:cs="Sylfaen"/>
          <w:sz w:val="20"/>
        </w:rPr>
        <w:t>համար</w:t>
      </w:r>
      <w:r w:rsidRPr="005E1F72">
        <w:rPr>
          <w:rFonts w:ascii="GHEA Grapalat" w:hAnsi="GHEA Grapalat" w:cs="Sylfaen"/>
          <w:sz w:val="20"/>
          <w:lang w:val="es-ES"/>
        </w:rPr>
        <w:t xml:space="preserve"> </w:t>
      </w:r>
      <w:r w:rsidRPr="005E1F72">
        <w:rPr>
          <w:rFonts w:ascii="GHEA Grapalat" w:hAnsi="GHEA Grapalat" w:cs="Sylfaen"/>
          <w:sz w:val="20"/>
        </w:rPr>
        <w:lastRenderedPageBreak/>
        <w:t>մասնակցից</w:t>
      </w:r>
      <w:r w:rsidRPr="005E1F72">
        <w:rPr>
          <w:rFonts w:ascii="GHEA Grapalat" w:hAnsi="GHEA Grapalat" w:cs="Sylfaen"/>
          <w:sz w:val="20"/>
          <w:lang w:val="es-ES"/>
        </w:rPr>
        <w:t xml:space="preserve">, </w:t>
      </w:r>
      <w:r w:rsidRPr="005E1F72">
        <w:rPr>
          <w:rFonts w:ascii="GHEA Grapalat" w:hAnsi="GHEA Grapalat" w:cs="Sylfaen"/>
          <w:sz w:val="20"/>
        </w:rPr>
        <w:t>այդ</w:t>
      </w:r>
      <w:r w:rsidRPr="005E1F72">
        <w:rPr>
          <w:rFonts w:ascii="GHEA Grapalat" w:hAnsi="GHEA Grapalat" w:cs="Sylfaen"/>
          <w:sz w:val="20"/>
          <w:lang w:val="es-ES"/>
        </w:rPr>
        <w:t xml:space="preserve"> </w:t>
      </w:r>
      <w:r w:rsidRPr="005E1F72">
        <w:rPr>
          <w:rFonts w:ascii="GHEA Grapalat" w:hAnsi="GHEA Grapalat" w:cs="Sylfaen"/>
          <w:sz w:val="20"/>
        </w:rPr>
        <w:t>թվում</w:t>
      </w:r>
      <w:r w:rsidRPr="005E1F72">
        <w:rPr>
          <w:rFonts w:ascii="GHEA Grapalat" w:hAnsi="GHEA Grapalat" w:cs="Sylfaen"/>
          <w:sz w:val="20"/>
          <w:lang w:val="es-ES"/>
        </w:rPr>
        <w:t xml:space="preserve"> </w:t>
      </w:r>
      <w:r w:rsidRPr="005E1F72">
        <w:rPr>
          <w:rFonts w:ascii="GHEA Grapalat" w:hAnsi="GHEA Grapalat" w:cs="Sylfaen"/>
          <w:sz w:val="20"/>
        </w:rPr>
        <w:t>ընտրված</w:t>
      </w:r>
      <w:r w:rsidRPr="005E1F72">
        <w:rPr>
          <w:rFonts w:ascii="GHEA Grapalat" w:hAnsi="GHEA Grapalat" w:cs="Sylfaen"/>
          <w:sz w:val="20"/>
          <w:lang w:val="es-ES"/>
        </w:rPr>
        <w:t xml:space="preserve"> </w:t>
      </w:r>
      <w:r w:rsidRPr="005E1F72">
        <w:rPr>
          <w:rFonts w:ascii="GHEA Grapalat" w:hAnsi="GHEA Grapalat" w:cs="Sylfaen"/>
          <w:sz w:val="20"/>
        </w:rPr>
        <w:t>մասնակցից</w:t>
      </w:r>
      <w:r w:rsidRPr="005E1F72">
        <w:rPr>
          <w:rFonts w:ascii="GHEA Grapalat" w:hAnsi="GHEA Grapalat" w:cs="Sylfaen"/>
          <w:sz w:val="20"/>
          <w:lang w:val="es-ES"/>
        </w:rPr>
        <w:t xml:space="preserve"> </w:t>
      </w:r>
      <w:r w:rsidRPr="005E1F72">
        <w:rPr>
          <w:rFonts w:ascii="GHEA Grapalat" w:hAnsi="GHEA Grapalat" w:cs="Sylfaen"/>
          <w:sz w:val="20"/>
        </w:rPr>
        <w:t>այլ</w:t>
      </w:r>
      <w:r w:rsidRPr="005E1F72">
        <w:rPr>
          <w:rFonts w:ascii="GHEA Grapalat" w:hAnsi="GHEA Grapalat" w:cs="Sylfaen"/>
          <w:sz w:val="20"/>
          <w:lang w:val="es-ES"/>
        </w:rPr>
        <w:t xml:space="preserve"> </w:t>
      </w:r>
      <w:r w:rsidRPr="005E1F72">
        <w:rPr>
          <w:rFonts w:ascii="GHEA Grapalat" w:hAnsi="GHEA Grapalat" w:cs="Sylfaen"/>
          <w:sz w:val="20"/>
        </w:rPr>
        <w:t>փաստաթղթեր</w:t>
      </w:r>
      <w:r w:rsidRPr="005E1F72">
        <w:rPr>
          <w:rFonts w:ascii="GHEA Grapalat" w:hAnsi="GHEA Grapalat" w:cs="Sylfaen"/>
          <w:sz w:val="20"/>
          <w:lang w:val="es-ES"/>
        </w:rPr>
        <w:t xml:space="preserve"> </w:t>
      </w:r>
      <w:r w:rsidRPr="005E1F72">
        <w:rPr>
          <w:rFonts w:ascii="GHEA Grapalat" w:hAnsi="GHEA Grapalat" w:cs="Sylfaen"/>
          <w:sz w:val="20"/>
        </w:rPr>
        <w:t>կամ</w:t>
      </w:r>
      <w:r w:rsidRPr="005E1F72">
        <w:rPr>
          <w:rFonts w:ascii="GHEA Grapalat" w:hAnsi="GHEA Grapalat" w:cs="Sylfaen"/>
          <w:sz w:val="20"/>
          <w:lang w:val="es-ES"/>
        </w:rPr>
        <w:t xml:space="preserve"> </w:t>
      </w:r>
      <w:r w:rsidRPr="005E1F72">
        <w:rPr>
          <w:rFonts w:ascii="GHEA Grapalat" w:hAnsi="GHEA Grapalat" w:cs="Sylfaen"/>
          <w:sz w:val="20"/>
        </w:rPr>
        <w:t>հիմնավորումներ</w:t>
      </w:r>
      <w:r w:rsidRPr="005E1F72">
        <w:rPr>
          <w:rFonts w:ascii="GHEA Grapalat" w:hAnsi="GHEA Grapalat" w:cs="Sylfaen"/>
          <w:sz w:val="20"/>
          <w:lang w:val="es-ES"/>
        </w:rPr>
        <w:t xml:space="preserve"> </w:t>
      </w:r>
      <w:r w:rsidRPr="005E1F72">
        <w:rPr>
          <w:rFonts w:ascii="GHEA Grapalat" w:hAnsi="GHEA Grapalat" w:cs="Sylfaen"/>
          <w:sz w:val="20"/>
        </w:rPr>
        <w:t>չեն</w:t>
      </w:r>
      <w:r w:rsidRPr="005E1F72">
        <w:rPr>
          <w:rFonts w:ascii="GHEA Grapalat" w:hAnsi="GHEA Grapalat" w:cs="Sylfaen"/>
          <w:sz w:val="20"/>
          <w:lang w:val="es-ES"/>
        </w:rPr>
        <w:t xml:space="preserve"> </w:t>
      </w:r>
      <w:r w:rsidRPr="005E1F72">
        <w:rPr>
          <w:rFonts w:ascii="GHEA Grapalat" w:hAnsi="GHEA Grapalat" w:cs="Sylfaen"/>
          <w:sz w:val="20"/>
        </w:rPr>
        <w:t>կարող</w:t>
      </w:r>
      <w:r w:rsidRPr="005E1F72">
        <w:rPr>
          <w:rFonts w:ascii="GHEA Grapalat" w:hAnsi="GHEA Grapalat" w:cs="Sylfaen"/>
          <w:sz w:val="20"/>
          <w:lang w:val="es-ES"/>
        </w:rPr>
        <w:t xml:space="preserve"> </w:t>
      </w:r>
      <w:r w:rsidRPr="005E1F72">
        <w:rPr>
          <w:rFonts w:ascii="GHEA Grapalat" w:hAnsi="GHEA Grapalat" w:cs="Sylfaen"/>
          <w:sz w:val="20"/>
        </w:rPr>
        <w:t>պահանջվել</w:t>
      </w:r>
      <w:r w:rsidRPr="005E1F72">
        <w:rPr>
          <w:rFonts w:ascii="GHEA Grapalat" w:hAnsi="GHEA Grapalat" w:cs="Sylfaen"/>
          <w:sz w:val="20"/>
          <w:lang w:val="es-ES"/>
        </w:rPr>
        <w:t>:</w:t>
      </w:r>
      <w:r w:rsidRPr="005E1F72">
        <w:rPr>
          <w:rFonts w:ascii="GHEA Grapalat" w:hAnsi="GHEA Grapalat" w:cs="Tahoma"/>
          <w:sz w:val="20"/>
          <w:lang w:val="hy-AM"/>
        </w:rPr>
        <w:t xml:space="preserve"> </w:t>
      </w:r>
      <w:r w:rsidRPr="005E1F72">
        <w:rPr>
          <w:rFonts w:ascii="GHEA Grapalat" w:hAnsi="GHEA Grapalat" w:cs="Tahoma"/>
          <w:sz w:val="20"/>
        </w:rPr>
        <w:t>Մասնակցի</w:t>
      </w:r>
      <w:r w:rsidRPr="005E1F72">
        <w:rPr>
          <w:rFonts w:ascii="GHEA Grapalat" w:hAnsi="GHEA Grapalat" w:cs="Tahoma"/>
          <w:sz w:val="20"/>
          <w:lang w:val="es-ES"/>
        </w:rPr>
        <w:t xml:space="preserve"> </w:t>
      </w:r>
      <w:r w:rsidRPr="005E1F72">
        <w:rPr>
          <w:rFonts w:ascii="GHEA Grapalat" w:hAnsi="GHEA Grapalat" w:cs="Tahoma"/>
          <w:sz w:val="20"/>
        </w:rPr>
        <w:t>հայտարարության</w:t>
      </w:r>
      <w:r w:rsidRPr="005E1F72">
        <w:rPr>
          <w:rFonts w:ascii="GHEA Grapalat" w:hAnsi="GHEA Grapalat" w:cs="Tahoma"/>
          <w:sz w:val="20"/>
          <w:lang w:val="es-ES"/>
        </w:rPr>
        <w:t xml:space="preserve"> </w:t>
      </w:r>
      <w:r w:rsidRPr="005E1F72">
        <w:rPr>
          <w:rFonts w:ascii="GHEA Grapalat" w:hAnsi="GHEA Grapalat" w:cs="Tahoma"/>
          <w:sz w:val="20"/>
        </w:rPr>
        <w:t>իսկությունը</w:t>
      </w:r>
      <w:r w:rsidRPr="005E1F72">
        <w:rPr>
          <w:rFonts w:ascii="GHEA Grapalat" w:hAnsi="GHEA Grapalat" w:cs="Tahoma"/>
          <w:sz w:val="20"/>
          <w:lang w:val="es-ES"/>
        </w:rPr>
        <w:t xml:space="preserve"> </w:t>
      </w:r>
      <w:r w:rsidRPr="005E1F72">
        <w:rPr>
          <w:rFonts w:ascii="GHEA Grapalat" w:hAnsi="GHEA Grapalat" w:cs="Tahoma"/>
          <w:sz w:val="20"/>
        </w:rPr>
        <w:t>գնահատող</w:t>
      </w:r>
      <w:r w:rsidRPr="005E1F72">
        <w:rPr>
          <w:rFonts w:ascii="GHEA Grapalat" w:hAnsi="GHEA Grapalat" w:cs="Tahoma"/>
          <w:sz w:val="20"/>
          <w:lang w:val="es-ES"/>
        </w:rPr>
        <w:t xml:space="preserve"> </w:t>
      </w:r>
      <w:r w:rsidRPr="005E1F72">
        <w:rPr>
          <w:rFonts w:ascii="GHEA Grapalat" w:hAnsi="GHEA Grapalat" w:cs="Tahoma"/>
          <w:sz w:val="20"/>
        </w:rPr>
        <w:t>հանձնաժողովը</w:t>
      </w:r>
      <w:r w:rsidRPr="005E1F72">
        <w:rPr>
          <w:rFonts w:ascii="GHEA Grapalat" w:hAnsi="GHEA Grapalat" w:cs="Tahoma"/>
          <w:sz w:val="20"/>
          <w:lang w:val="es-ES"/>
        </w:rPr>
        <w:t xml:space="preserve"> (</w:t>
      </w:r>
      <w:r w:rsidRPr="005E1F72">
        <w:rPr>
          <w:rFonts w:ascii="GHEA Grapalat" w:hAnsi="GHEA Grapalat" w:cs="Tahoma"/>
          <w:sz w:val="20"/>
        </w:rPr>
        <w:t>այսուհետ</w:t>
      </w:r>
      <w:r w:rsidRPr="005E1F72">
        <w:rPr>
          <w:rFonts w:ascii="GHEA Grapalat" w:hAnsi="GHEA Grapalat" w:cs="Tahoma"/>
          <w:sz w:val="20"/>
          <w:lang w:val="es-ES"/>
        </w:rPr>
        <w:t xml:space="preserve">` </w:t>
      </w:r>
      <w:r w:rsidRPr="005E1F72">
        <w:rPr>
          <w:rFonts w:ascii="GHEA Grapalat" w:hAnsi="GHEA Grapalat" w:cs="Tahoma"/>
          <w:sz w:val="20"/>
        </w:rPr>
        <w:t>հանձնաժողով</w:t>
      </w:r>
      <w:r w:rsidRPr="005E1F72">
        <w:rPr>
          <w:rFonts w:ascii="GHEA Grapalat" w:hAnsi="GHEA Grapalat" w:cs="Tahoma"/>
          <w:sz w:val="20"/>
          <w:lang w:val="es-ES"/>
        </w:rPr>
        <w:t xml:space="preserve">) </w:t>
      </w:r>
      <w:r w:rsidRPr="005E1F72">
        <w:rPr>
          <w:rFonts w:ascii="GHEA Grapalat" w:hAnsi="GHEA Grapalat" w:cs="Tahoma"/>
          <w:sz w:val="20"/>
        </w:rPr>
        <w:t>գնահատում</w:t>
      </w:r>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r w:rsidRPr="005E1F72">
        <w:rPr>
          <w:rFonts w:ascii="GHEA Grapalat" w:hAnsi="GHEA Grapalat" w:cs="Tahoma"/>
          <w:sz w:val="20"/>
        </w:rPr>
        <w:t>սույն</w:t>
      </w:r>
      <w:r w:rsidRPr="005E1F72">
        <w:rPr>
          <w:rFonts w:ascii="GHEA Grapalat" w:hAnsi="GHEA Grapalat" w:cs="Tahoma"/>
          <w:sz w:val="20"/>
          <w:lang w:val="es-ES"/>
        </w:rPr>
        <w:t xml:space="preserve"> </w:t>
      </w:r>
      <w:r w:rsidRPr="005E1F72">
        <w:rPr>
          <w:rFonts w:ascii="GHEA Grapalat" w:hAnsi="GHEA Grapalat" w:cs="Tahoma"/>
          <w:sz w:val="20"/>
        </w:rPr>
        <w:t>հրավերով</w:t>
      </w:r>
      <w:r w:rsidRPr="005E1F72">
        <w:rPr>
          <w:rFonts w:ascii="GHEA Grapalat" w:hAnsi="GHEA Grapalat" w:cs="Tahoma"/>
          <w:sz w:val="20"/>
          <w:lang w:val="es-ES"/>
        </w:rPr>
        <w:t xml:space="preserve"> </w:t>
      </w:r>
      <w:r w:rsidRPr="005E1F72">
        <w:rPr>
          <w:rFonts w:ascii="GHEA Grapalat" w:hAnsi="GHEA Grapalat" w:cs="Tahoma"/>
          <w:sz w:val="20"/>
        </w:rPr>
        <w:t>սահմանված</w:t>
      </w:r>
      <w:r w:rsidRPr="005E1F72">
        <w:rPr>
          <w:rFonts w:ascii="GHEA Grapalat" w:hAnsi="GHEA Grapalat" w:cs="Tahoma"/>
          <w:sz w:val="20"/>
          <w:lang w:val="es-ES"/>
        </w:rPr>
        <w:t xml:space="preserve"> </w:t>
      </w:r>
      <w:r w:rsidRPr="005E1F72">
        <w:rPr>
          <w:rFonts w:ascii="GHEA Grapalat" w:hAnsi="GHEA Grapalat" w:cs="Tahoma"/>
          <w:sz w:val="20"/>
        </w:rPr>
        <w:t>պայմաններով</w:t>
      </w:r>
      <w:r w:rsidRPr="005E1F72">
        <w:rPr>
          <w:rFonts w:ascii="GHEA Grapalat" w:hAnsi="GHEA Grapalat" w:cs="Tahoma"/>
          <w:sz w:val="20"/>
          <w:lang w:val="es-ES"/>
        </w:rPr>
        <w:t>:</w:t>
      </w:r>
    </w:p>
    <w:p w:rsidR="00F12606" w:rsidRPr="005E1F72" w:rsidRDefault="00F12606" w:rsidP="00F12606">
      <w:pPr>
        <w:spacing w:after="0" w:line="240" w:lineRule="auto"/>
        <w:ind w:firstLine="720"/>
        <w:jc w:val="both"/>
        <w:rPr>
          <w:rFonts w:ascii="GHEA Grapalat" w:hAnsi="GHEA Grapalat"/>
          <w:sz w:val="20"/>
          <w:szCs w:val="20"/>
          <w:lang w:val="es-ES"/>
        </w:rPr>
      </w:pPr>
      <w:r w:rsidRPr="005E1F72">
        <w:rPr>
          <w:rFonts w:ascii="GHEA Grapalat" w:hAnsi="GHEA Grapalat" w:cs="Tahoma"/>
          <w:sz w:val="20"/>
          <w:szCs w:val="20"/>
          <w:lang w:val="es-ES"/>
        </w:rPr>
        <w:t xml:space="preserve">2.3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Pr="005E1F72">
        <w:rPr>
          <w:rFonts w:ascii="GHEA Grapalat" w:hAnsi="GHEA Grapalat"/>
          <w:sz w:val="20"/>
          <w:szCs w:val="20"/>
        </w:rPr>
        <w:t>փայաբաժին</w:t>
      </w:r>
      <w:r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ընթացակարգին</w:t>
      </w:r>
      <w:r w:rsidRPr="005E1F72">
        <w:rPr>
          <w:rFonts w:ascii="GHEA Grapalat" w:hAnsi="GHEA Grapalat"/>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rsidR="00F12606" w:rsidRPr="005E1F72" w:rsidRDefault="00F12606" w:rsidP="00F12606">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rsidR="00F12606" w:rsidRPr="005E1F72" w:rsidRDefault="00F12606" w:rsidP="00F12606">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F12606" w:rsidRPr="005E1F72" w:rsidRDefault="00F12606" w:rsidP="00F12606">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F12606" w:rsidRPr="005E1F72" w:rsidRDefault="00F12606" w:rsidP="00F12606">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F12606" w:rsidRPr="005E1F72" w:rsidRDefault="00F12606" w:rsidP="00F12606">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F12606" w:rsidRPr="005E1F72" w:rsidRDefault="00F12606" w:rsidP="00F12606">
      <w:pPr>
        <w:spacing w:after="0" w:line="240" w:lineRule="auto"/>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w:sz w:val="20"/>
          <w:lang w:val="hy-AM"/>
        </w:rPr>
        <w:t xml:space="preserve">2.5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Arial Armenian"/>
          <w:sz w:val="20"/>
          <w:lang w:val="hy-AM"/>
        </w:rPr>
        <w:t xml:space="preserve">ա. մասնակիցը պետք է </w:t>
      </w:r>
      <w:r w:rsidRPr="005E1F72">
        <w:rPr>
          <w:rFonts w:ascii="GHEA Grapalat" w:hAnsi="GHEA Grapalat" w:cs="Sylfaen"/>
          <w:sz w:val="20"/>
          <w:lang w:val="hy-AM"/>
        </w:rPr>
        <w:t>հայտը</w:t>
      </w:r>
      <w:r w:rsidRPr="005E1F72">
        <w:rPr>
          <w:rFonts w:ascii="GHEA Grapalat" w:hAnsi="GHEA Grapalat"/>
          <w:sz w:val="20"/>
          <w:lang w:val="hy-AM"/>
        </w:rPr>
        <w:t xml:space="preserve"> </w:t>
      </w:r>
      <w:r w:rsidRPr="005E1F72">
        <w:rPr>
          <w:rFonts w:ascii="GHEA Grapalat" w:hAnsi="GHEA Grapalat" w:cs="Sylfaen"/>
          <w:sz w:val="20"/>
          <w:lang w:val="hy-AM"/>
        </w:rPr>
        <w:t>ներկայացնելու</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և</w:t>
      </w:r>
      <w:r w:rsidRPr="005E1F72">
        <w:rPr>
          <w:rFonts w:ascii="GHEA Grapalat" w:hAnsi="GHEA Grapalat"/>
          <w:sz w:val="20"/>
          <w:lang w:val="hy-AM"/>
        </w:rPr>
        <w:t xml:space="preserve"> </w:t>
      </w:r>
      <w:r w:rsidRPr="005E1F72">
        <w:rPr>
          <w:rFonts w:ascii="GHEA Grapalat" w:hAnsi="GHEA Grapalat" w:cs="Sylfaen"/>
          <w:sz w:val="20"/>
          <w:lang w:val="hy-AM"/>
        </w:rPr>
        <w:t>դրան</w:t>
      </w:r>
      <w:r w:rsidRPr="005E1F72">
        <w:rPr>
          <w:rFonts w:ascii="GHEA Grapalat" w:hAnsi="GHEA Grapalat"/>
          <w:sz w:val="20"/>
          <w:lang w:val="hy-AM"/>
        </w:rPr>
        <w:t xml:space="preserve"> </w:t>
      </w:r>
      <w:r w:rsidRPr="005E1F72">
        <w:rPr>
          <w:rFonts w:ascii="GHEA Grapalat" w:hAnsi="GHEA Grapalat" w:cs="Sylfaen"/>
          <w:sz w:val="20"/>
          <w:lang w:val="hy-AM"/>
        </w:rPr>
        <w:t>նախորդող</w:t>
      </w:r>
      <w:r w:rsidRPr="005E1F72">
        <w:rPr>
          <w:rFonts w:ascii="GHEA Grapalat" w:hAnsi="GHEA Grapalat"/>
          <w:sz w:val="20"/>
          <w:lang w:val="hy-AM"/>
        </w:rPr>
        <w:t xml:space="preserve"> </w:t>
      </w:r>
      <w:r w:rsidRPr="005E1F72">
        <w:rPr>
          <w:rFonts w:ascii="GHEA Grapalat" w:hAnsi="GHEA Grapalat" w:cs="Sylfaen"/>
          <w:sz w:val="20"/>
          <w:lang w:val="hy-AM"/>
        </w:rPr>
        <w:t>երեք</w:t>
      </w:r>
      <w:r w:rsidRPr="005E1F72">
        <w:rPr>
          <w:rFonts w:ascii="GHEA Grapalat" w:hAnsi="GHEA Grapalat"/>
          <w:sz w:val="20"/>
          <w:lang w:val="hy-AM"/>
        </w:rPr>
        <w:t xml:space="preserve"> </w:t>
      </w:r>
      <w:r w:rsidRPr="005E1F72">
        <w:rPr>
          <w:rFonts w:ascii="GHEA Grapalat" w:hAnsi="GHEA Grapalat" w:cs="Sylfaen"/>
          <w:sz w:val="20"/>
          <w:lang w:val="hy-AM"/>
        </w:rPr>
        <w:t>տարվա</w:t>
      </w:r>
      <w:r w:rsidRPr="005E1F72">
        <w:rPr>
          <w:rFonts w:ascii="GHEA Grapalat" w:hAnsi="GHEA Grapalat"/>
          <w:sz w:val="20"/>
          <w:lang w:val="hy-AM"/>
        </w:rPr>
        <w:t xml:space="preserve"> </w:t>
      </w:r>
      <w:r w:rsidRPr="005E1F72">
        <w:rPr>
          <w:rFonts w:ascii="GHEA Grapalat" w:hAnsi="GHEA Grapalat" w:cs="Sylfaen"/>
          <w:sz w:val="20"/>
          <w:lang w:val="hy-AM"/>
        </w:rPr>
        <w:t>ընթացքում</w:t>
      </w:r>
      <w:r w:rsidRPr="005E1F72">
        <w:rPr>
          <w:rFonts w:ascii="GHEA Grapalat" w:hAnsi="GHEA Grapalat"/>
          <w:sz w:val="20"/>
          <w:lang w:val="hy-AM"/>
        </w:rPr>
        <w:t xml:space="preserve"> </w:t>
      </w:r>
      <w:r w:rsidRPr="005E1F72">
        <w:rPr>
          <w:rFonts w:ascii="GHEA Grapalat" w:hAnsi="GHEA Grapalat" w:cs="Sylfaen"/>
          <w:sz w:val="20"/>
          <w:lang w:val="hy-AM"/>
        </w:rPr>
        <w:t>պատշաճ</w:t>
      </w:r>
      <w:r w:rsidRPr="005E1F72">
        <w:rPr>
          <w:rFonts w:ascii="GHEA Grapalat" w:hAnsi="GHEA Grapalat"/>
          <w:sz w:val="20"/>
          <w:lang w:val="hy-AM"/>
        </w:rPr>
        <w:t xml:space="preserve"> </w:t>
      </w:r>
      <w:r w:rsidRPr="005E1F72">
        <w:rPr>
          <w:rFonts w:ascii="GHEA Grapalat" w:hAnsi="GHEA Grapalat" w:cs="Sylfaen"/>
          <w:sz w:val="20"/>
          <w:lang w:val="hy-AM"/>
        </w:rPr>
        <w:t>ձևով</w:t>
      </w:r>
      <w:r w:rsidRPr="005E1F72">
        <w:rPr>
          <w:rFonts w:ascii="GHEA Grapalat" w:hAnsi="GHEA Grapalat"/>
          <w:sz w:val="20"/>
          <w:lang w:val="hy-AM"/>
        </w:rPr>
        <w:t xml:space="preserve"> </w:t>
      </w:r>
      <w:r w:rsidRPr="005E1F72">
        <w:rPr>
          <w:rFonts w:ascii="GHEA Grapalat" w:hAnsi="GHEA Grapalat" w:cs="Sylfaen"/>
          <w:sz w:val="20"/>
          <w:lang w:val="hy-AM"/>
        </w:rPr>
        <w:t>իրականացրած լինի նմանատիպ առնվազն</w:t>
      </w:r>
      <w:r w:rsidRPr="005E1F72">
        <w:rPr>
          <w:rFonts w:ascii="GHEA Grapalat" w:hAnsi="GHEA Grapalat"/>
          <w:sz w:val="20"/>
          <w:lang w:val="hy-AM"/>
        </w:rPr>
        <w:t xml:space="preserve"> </w:t>
      </w:r>
      <w:r w:rsidRPr="005E1F72">
        <w:rPr>
          <w:rFonts w:ascii="GHEA Grapalat" w:hAnsi="GHEA Grapalat" w:cs="Sylfaen"/>
          <w:sz w:val="20"/>
          <w:lang w:val="hy-AM"/>
        </w:rPr>
        <w:t>մեկ</w:t>
      </w:r>
      <w:r w:rsidRPr="005E1F72">
        <w:rPr>
          <w:rFonts w:ascii="GHEA Grapalat" w:hAnsi="GHEA Grapalat"/>
          <w:sz w:val="20"/>
          <w:lang w:val="hy-AM"/>
        </w:rPr>
        <w:t xml:space="preserve"> </w:t>
      </w:r>
      <w:r w:rsidRPr="005E1F72">
        <w:rPr>
          <w:rFonts w:ascii="GHEA Grapalat" w:hAnsi="GHEA Grapalat" w:cs="Sylfaen"/>
          <w:sz w:val="20"/>
          <w:lang w:val="hy-AM"/>
        </w:rPr>
        <w:t>պայմանագիր</w:t>
      </w:r>
      <w:r w:rsidRPr="005E1F72">
        <w:rPr>
          <w:rFonts w:ascii="GHEA Grapalat" w:hAnsi="GHEA Grapalat"/>
          <w:sz w:val="20"/>
          <w:lang w:val="hy-AM"/>
        </w:rPr>
        <w:t xml:space="preserve">: </w:t>
      </w:r>
      <w:r w:rsidRPr="005E1F72">
        <w:rPr>
          <w:rFonts w:ascii="GHEA Grapalat" w:hAnsi="GHEA Grapalat" w:cs="Sylfaen"/>
          <w:sz w:val="20"/>
          <w:lang w:val="hy-AM"/>
        </w:rPr>
        <w:t>Նախկինում</w:t>
      </w:r>
      <w:r w:rsidRPr="005E1F72">
        <w:rPr>
          <w:rFonts w:ascii="GHEA Grapalat" w:hAnsi="GHEA Grapalat"/>
          <w:sz w:val="20"/>
          <w:lang w:val="hy-AM"/>
        </w:rPr>
        <w:t xml:space="preserve"> </w:t>
      </w:r>
      <w:r w:rsidRPr="005E1F72">
        <w:rPr>
          <w:rFonts w:ascii="GHEA Grapalat" w:hAnsi="GHEA Grapalat" w:cs="Sylfaen"/>
          <w:sz w:val="20"/>
          <w:lang w:val="hy-AM"/>
        </w:rPr>
        <w:t>կատարված</w:t>
      </w:r>
      <w:r w:rsidRPr="005E1F72">
        <w:rPr>
          <w:rFonts w:ascii="GHEA Grapalat" w:hAnsi="GHEA Grapalat"/>
          <w:sz w:val="20"/>
          <w:lang w:val="hy-AM"/>
        </w:rPr>
        <w:t xml:space="preserve"> </w:t>
      </w:r>
      <w:r w:rsidRPr="005E1F72">
        <w:rPr>
          <w:rFonts w:ascii="GHEA Grapalat" w:hAnsi="GHEA Grapalat" w:cs="Sylfaen"/>
          <w:sz w:val="20"/>
          <w:lang w:val="hy-AM"/>
        </w:rPr>
        <w:t>պայմանագիրը</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պայմանագրերը</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w:t>
      </w:r>
      <w:r w:rsidRPr="005E1F72">
        <w:rPr>
          <w:rFonts w:ascii="GHEA Grapalat" w:hAnsi="GHEA Grapalat" w:cs="Sylfaen"/>
          <w:sz w:val="20"/>
          <w:lang w:val="hy-AM"/>
        </w:rPr>
        <w:t>կամ</w:t>
      </w:r>
      <w:r w:rsidRPr="005E1F72">
        <w:rPr>
          <w:rFonts w:ascii="GHEA Grapalat" w:hAnsi="GHEA Grapalat"/>
          <w:sz w:val="20"/>
          <w:lang w:val="hy-AM"/>
        </w:rPr>
        <w:t xml:space="preserve"> </w:t>
      </w:r>
      <w:r w:rsidRPr="005E1F72">
        <w:rPr>
          <w:rFonts w:ascii="GHEA Grapalat" w:hAnsi="GHEA Grapalat" w:cs="Sylfaen"/>
          <w:sz w:val="20"/>
          <w:lang w:val="hy-AM"/>
        </w:rPr>
        <w:t>գնահատվում</w:t>
      </w:r>
      <w:r w:rsidRPr="005E1F72">
        <w:rPr>
          <w:rFonts w:ascii="GHEA Grapalat" w:hAnsi="GHEA Grapalat"/>
          <w:sz w:val="20"/>
          <w:lang w:val="hy-AM"/>
        </w:rPr>
        <w:t xml:space="preserve"> </w:t>
      </w:r>
      <w:r w:rsidRPr="005E1F72">
        <w:rPr>
          <w:rFonts w:ascii="GHEA Grapalat" w:hAnsi="GHEA Grapalat" w:cs="Sylfaen"/>
          <w:sz w:val="20"/>
          <w:lang w:val="hy-AM"/>
        </w:rPr>
        <w:t>են</w:t>
      </w:r>
      <w:r w:rsidRPr="005E1F72">
        <w:rPr>
          <w:rFonts w:ascii="GHEA Grapalat" w:hAnsi="GHEA Grapalat"/>
          <w:sz w:val="20"/>
          <w:lang w:val="hy-AM"/>
        </w:rPr>
        <w:t xml:space="preserve">) </w:t>
      </w:r>
      <w:r w:rsidRPr="005E1F72">
        <w:rPr>
          <w:rFonts w:ascii="GHEA Grapalat" w:hAnsi="GHEA Grapalat" w:cs="Sylfaen"/>
          <w:sz w:val="20"/>
          <w:lang w:val="hy-AM"/>
        </w:rPr>
        <w:t>նմանատիպ</w:t>
      </w:r>
      <w:r w:rsidRPr="005E1F72">
        <w:rPr>
          <w:rFonts w:ascii="GHEA Grapalat" w:hAnsi="GHEA Grapalat"/>
          <w:sz w:val="20"/>
          <w:lang w:val="hy-AM"/>
        </w:rPr>
        <w:t xml:space="preserve">, </w:t>
      </w:r>
      <w:r w:rsidRPr="005E1F72">
        <w:rPr>
          <w:rFonts w:ascii="GHEA Grapalat" w:hAnsi="GHEA Grapalat" w:cs="Sylfaen"/>
          <w:sz w:val="20"/>
          <w:lang w:val="hy-AM"/>
        </w:rPr>
        <w:t>եթե</w:t>
      </w:r>
      <w:r w:rsidRPr="005E1F72">
        <w:rPr>
          <w:rFonts w:ascii="GHEA Grapalat" w:hAnsi="GHEA Grapalat"/>
          <w:sz w:val="20"/>
          <w:lang w:val="hy-AM"/>
        </w:rPr>
        <w:t xml:space="preserve"> </w:t>
      </w:r>
      <w:r w:rsidRPr="005E1F72">
        <w:rPr>
          <w:rFonts w:ascii="GHEA Grapalat" w:hAnsi="GHEA Grapalat" w:cs="Sylfaen"/>
          <w:sz w:val="20"/>
          <w:lang w:val="hy-AM"/>
        </w:rPr>
        <w:t>դրա (դրանց) շրջանակներում մատակարարված ապրանքների ծավալը (կամ հանրագումարային ծավալը)` գումարային արտահայտությամբ, պակաս չէ տվյալ սույն ընթա</w:t>
      </w:r>
      <w:r w:rsidRPr="005E1F72">
        <w:rPr>
          <w:rFonts w:ascii="GHEA Grapalat" w:hAnsi="GHEA Grapalat" w:cs="Sylfaen"/>
          <w:sz w:val="20"/>
          <w:lang w:val="hy-AM"/>
        </w:rPr>
        <w:softHyphen/>
        <w:t>ցա</w:t>
      </w:r>
      <w:r w:rsidRPr="005E1F72">
        <w:rPr>
          <w:rFonts w:ascii="GHEA Grapalat" w:hAnsi="GHEA Grapalat" w:cs="Sylfaen"/>
          <w:sz w:val="20"/>
          <w:lang w:val="hy-AM"/>
        </w:rPr>
        <w:softHyphen/>
        <w:t xml:space="preserve">կարգի շրջանակում մասնակցի ներկայացրած գնային </w:t>
      </w:r>
      <w:r w:rsidRPr="005E1F72">
        <w:rPr>
          <w:rFonts w:ascii="GHEA Grapalat" w:hAnsi="GHEA Grapalat" w:cs="Sylfaen"/>
          <w:sz w:val="20"/>
          <w:lang w:val="hy-AM"/>
        </w:rPr>
        <w:lastRenderedPageBreak/>
        <w:t>առաջարկի հիսուն տոկոսից: Ընդ որում առնվազն մեկ պայմանագրի շրջանակում մատակարարված ապրանքների ծավալը գումարային արտահայ</w:t>
      </w:r>
      <w:r w:rsidRPr="005E1F72">
        <w:rPr>
          <w:rFonts w:ascii="GHEA Grapalat" w:hAnsi="GHEA Grapalat" w:cs="Sylfaen"/>
          <w:sz w:val="20"/>
          <w:lang w:val="hy-AM"/>
        </w:rPr>
        <w:softHyphen/>
        <w:t xml:space="preserve">տությամբ պետք է պակաս չլինի սույն ընթացակարգի շրջանակում մասնակցի ներկայացրած գնային առաջարկի քսան տոկոսից: </w:t>
      </w:r>
    </w:p>
    <w:p w:rsidR="0054395B" w:rsidRPr="00DE1E5A" w:rsidRDefault="00F12606" w:rsidP="0054395B">
      <w:pPr>
        <w:spacing w:after="0" w:line="240" w:lineRule="auto"/>
        <w:ind w:firstLine="567"/>
        <w:jc w:val="both"/>
        <w:rPr>
          <w:rFonts w:ascii="GHEA Grapalat" w:hAnsi="GHEA Grapalat" w:cs="Arial Armenian"/>
          <w:sz w:val="20"/>
          <w:lang w:val="hy-AM"/>
        </w:rPr>
      </w:pPr>
      <w:r w:rsidRPr="005E1F72">
        <w:rPr>
          <w:rFonts w:ascii="GHEA Grapalat" w:hAnsi="GHEA Grapalat" w:cs="Sylfaen"/>
          <w:sz w:val="20"/>
          <w:lang w:val="hy-AM"/>
        </w:rPr>
        <w:t>Սույն ընթացակարգի իմաստով ն</w:t>
      </w:r>
      <w:r w:rsidRPr="005E1F72">
        <w:rPr>
          <w:rFonts w:ascii="GHEA Grapalat" w:hAnsi="GHEA Grapalat" w:cs="Arial Armenian"/>
          <w:sz w:val="20"/>
          <w:szCs w:val="20"/>
          <w:lang w:val="hy-AM" w:eastAsia="ru-RU"/>
        </w:rPr>
        <w:t xml:space="preserve">մանատիպ են համարվում </w:t>
      </w:r>
      <w:r w:rsidR="0054395B" w:rsidRPr="00AD1930">
        <w:rPr>
          <w:rFonts w:ascii="GHEA Grapalat" w:hAnsi="GHEA Grapalat" w:cs="Arial Armenian"/>
          <w:i/>
          <w:sz w:val="20"/>
          <w:szCs w:val="20"/>
          <w:lang w:val="hy-AM" w:eastAsia="ru-RU"/>
        </w:rPr>
        <w:t xml:space="preserve">տնտեսական գործունեության նույն խմբերում ներառված </w:t>
      </w:r>
      <w:r w:rsidR="0054395B" w:rsidRPr="00AD1930">
        <w:rPr>
          <w:rFonts w:ascii="GHEA Grapalat" w:hAnsi="GHEA Grapalat" w:cs="Arial Armenian"/>
          <w:i/>
          <w:sz w:val="20"/>
          <w:lang w:val="hy-AM"/>
        </w:rPr>
        <w:t>ապրանքների մատակարարված լինելը</w:t>
      </w:r>
      <w:r w:rsidR="0054395B" w:rsidRPr="00AD1930">
        <w:rPr>
          <w:rFonts w:ascii="GHEA Grapalat" w:hAnsi="GHEA Grapalat" w:cs="Arial Armenian"/>
          <w:i/>
          <w:sz w:val="20"/>
          <w:szCs w:val="20"/>
          <w:lang w:val="hy-AM" w:eastAsia="ru-RU"/>
        </w:rPr>
        <w:t>։</w:t>
      </w:r>
      <w:r w:rsidR="0054395B" w:rsidRPr="00DE1E5A">
        <w:rPr>
          <w:rFonts w:ascii="GHEA Grapalat" w:hAnsi="GHEA Grapalat" w:cs="Arial Armenian"/>
          <w:sz w:val="20"/>
          <w:szCs w:val="20"/>
          <w:lang w:val="hy-AM" w:eastAsia="ru-RU"/>
        </w:rPr>
        <w:t xml:space="preserve">  </w:t>
      </w:r>
    </w:p>
    <w:p w:rsidR="00F12606" w:rsidRPr="005E1F72" w:rsidRDefault="00F12606" w:rsidP="00F12606">
      <w:pPr>
        <w:spacing w:after="0" w:line="240" w:lineRule="auto"/>
        <w:ind w:firstLine="567"/>
        <w:jc w:val="both"/>
        <w:rPr>
          <w:rFonts w:ascii="GHEA Grapalat" w:hAnsi="GHEA Grapalat" w:cs="Arial Armenian"/>
          <w:sz w:val="20"/>
          <w:szCs w:val="20"/>
          <w:lang w:val="hy-AM" w:eastAsia="ru-RU"/>
        </w:rPr>
      </w:pPr>
      <w:r w:rsidRPr="005E1F72">
        <w:rPr>
          <w:rFonts w:ascii="GHEA Grapalat" w:hAnsi="GHEA Grapalat" w:cs="Arial Armenian"/>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w:t>
      </w:r>
      <w:r w:rsidRPr="00443B3E">
        <w:rPr>
          <w:rFonts w:ascii="GHEA Grapalat" w:hAnsi="GHEA Grapalat" w:cs="Sylfaen"/>
          <w:sz w:val="20"/>
          <w:lang w:val="hy-AM"/>
        </w:rPr>
        <w:t xml:space="preserve"> </w:t>
      </w:r>
      <w:r w:rsidRPr="005E1F72">
        <w:rPr>
          <w:rFonts w:ascii="GHEA Grapalat" w:hAnsi="GHEA Grapalat" w:cs="Sylfaen"/>
          <w:sz w:val="20"/>
          <w:szCs w:val="20"/>
          <w:lang w:val="hy-AM"/>
        </w:rPr>
        <w:t>նախկինում կատարած պայմանագրի (պայմանագրերի</w:t>
      </w:r>
      <w:r w:rsidRPr="00443B3E">
        <w:rPr>
          <w:rFonts w:ascii="GHEA Grapalat" w:hAnsi="GHEA Grapalat" w:cs="Sylfaen"/>
          <w:sz w:val="20"/>
          <w:szCs w:val="20"/>
          <w:lang w:val="hy-AM"/>
        </w:rPr>
        <w:t>, համաձայնագրերի</w:t>
      </w:r>
      <w:r w:rsidRPr="005E1F72">
        <w:rPr>
          <w:rFonts w:ascii="GHEA Grapalat" w:hAnsi="GHEA Grapalat" w:cs="Sylfaen"/>
          <w:sz w:val="20"/>
          <w:szCs w:val="20"/>
          <w:lang w:val="hy-AM"/>
        </w:rPr>
        <w:t>) պատճենները, իսկ այդ պայմանագրի (պայմանագրերի</w:t>
      </w:r>
      <w:r w:rsidRPr="00443B3E">
        <w:rPr>
          <w:rFonts w:ascii="GHEA Grapalat" w:hAnsi="GHEA Grapalat" w:cs="Sylfaen"/>
          <w:sz w:val="20"/>
          <w:szCs w:val="20"/>
          <w:lang w:val="hy-AM"/>
        </w:rPr>
        <w:t>, համաձայնագրերի</w:t>
      </w:r>
      <w:r w:rsidRPr="005E1F72">
        <w:rPr>
          <w:rFonts w:ascii="GHEA Grapalat" w:hAnsi="GHEA Grapalat" w:cs="Sylfaen"/>
          <w:sz w:val="20"/>
          <w:szCs w:val="20"/>
          <w:lang w:val="hy-AM"/>
        </w:rPr>
        <w:t>) պատշաճ կատարումը գնահատելու համար</w:t>
      </w:r>
      <w:r w:rsidRPr="005E1F72">
        <w:rPr>
          <w:rFonts w:ascii="GHEA Grapalat" w:hAnsi="GHEA Grapalat" w:cs="Arial Armenian"/>
          <w:sz w:val="20"/>
          <w:szCs w:val="20"/>
          <w:lang w:val="hy-AM" w:eastAsia="ru-RU"/>
        </w:rPr>
        <w:t xml:space="preserve">` տվյալ պայմանագրի </w:t>
      </w:r>
      <w:r w:rsidRPr="00443B3E">
        <w:rPr>
          <w:rFonts w:ascii="GHEA Grapalat" w:hAnsi="GHEA Grapalat" w:cs="Arial Armenian"/>
          <w:sz w:val="20"/>
          <w:szCs w:val="20"/>
          <w:lang w:val="hy-AM" w:eastAsia="ru-RU"/>
        </w:rPr>
        <w:t xml:space="preserve">(համաձայնագրի) </w:t>
      </w:r>
      <w:r w:rsidRPr="005E1F72">
        <w:rPr>
          <w:rFonts w:ascii="GHEA Grapalat" w:hAnsi="GHEA Grapalat" w:cs="Arial Armenian"/>
          <w:sz w:val="20"/>
          <w:szCs w:val="20"/>
          <w:lang w:val="hy-AM" w:eastAsia="ru-RU"/>
        </w:rPr>
        <w:t xml:space="preserve">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F12606" w:rsidRPr="00443B3E" w:rsidRDefault="00F12606" w:rsidP="00F12606">
      <w:pPr>
        <w:spacing w:after="0" w:line="240" w:lineRule="auto"/>
        <w:ind w:firstLine="567"/>
        <w:jc w:val="both"/>
        <w:rPr>
          <w:rFonts w:ascii="GHEA Grapalat" w:hAnsi="GHEA Grapalat" w:cs="Arial Armenian"/>
          <w:sz w:val="20"/>
          <w:szCs w:val="20"/>
          <w:lang w:val="hy-AM" w:eastAsia="ru-RU"/>
        </w:rPr>
      </w:pPr>
      <w:r w:rsidRPr="00443B3E">
        <w:rPr>
          <w:rFonts w:ascii="GHEA Grapalat" w:hAnsi="GHEA Grapalat" w:cs="Arial Armenian"/>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F12606" w:rsidRPr="005E1F72" w:rsidRDefault="00F12606" w:rsidP="00F12606">
      <w:pPr>
        <w:spacing w:after="0" w:line="240" w:lineRule="auto"/>
        <w:ind w:firstLine="567"/>
        <w:jc w:val="both"/>
        <w:rPr>
          <w:rFonts w:ascii="GHEA Grapalat" w:hAnsi="GHEA Grapalat" w:cs="Tahoma"/>
          <w:sz w:val="20"/>
          <w:lang w:val="hy-AM"/>
        </w:rPr>
      </w:pPr>
      <w:r w:rsidRPr="005E1F72">
        <w:rPr>
          <w:rFonts w:ascii="GHEA Grapalat" w:hAnsi="GHEA Grapalat" w:cs="Arial Armenian"/>
          <w:sz w:val="20"/>
          <w:lang w:val="hy-AM"/>
        </w:rPr>
        <w:t xml:space="preserve">գ.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2) </w:t>
      </w:r>
      <w:r w:rsidRPr="005E1F72">
        <w:rPr>
          <w:rFonts w:ascii="GHEA Grapalat" w:hAnsi="GHEA Grapalat" w:cs="Arial Armenian"/>
          <w:sz w:val="14"/>
          <w:lang w:val="hy-AM"/>
        </w:rPr>
        <w:t>&lt;&lt;</w:t>
      </w:r>
      <w:r w:rsidRPr="005E1F72">
        <w:rPr>
          <w:rFonts w:ascii="GHEA Grapalat" w:hAnsi="GHEA Grapalat" w:cs="Sylfaen"/>
          <w:sz w:val="20"/>
          <w:lang w:val="hy-AM"/>
        </w:rPr>
        <w:t>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 xml:space="preserve">&gt;&gt; </w:t>
      </w:r>
      <w:r w:rsidRPr="005E1F72">
        <w:rPr>
          <w:rFonts w:ascii="GHEA Grapalat" w:hAnsi="GHEA Grapalat" w:cs="Arial Armenian"/>
          <w:sz w:val="20"/>
          <w:lang w:val="hy-AM"/>
        </w:rPr>
        <w:t xml:space="preserve">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rsidR="00F12606" w:rsidRPr="005E1F72" w:rsidRDefault="00F12606" w:rsidP="00F12606">
      <w:pPr>
        <w:spacing w:after="0" w:line="240" w:lineRule="auto"/>
        <w:ind w:firstLine="567"/>
        <w:jc w:val="both"/>
        <w:rPr>
          <w:rFonts w:ascii="GHEA Grapalat" w:hAnsi="GHEA Grapalat" w:cs="Arial Armenian"/>
          <w:sz w:val="20"/>
          <w:lang w:val="hy-AM"/>
        </w:rPr>
      </w:pPr>
      <w:r w:rsidRPr="005E1F72">
        <w:rPr>
          <w:rFonts w:ascii="GHEA Grapalat" w:hAnsi="GHEA Grapalat" w:cs="Arial Armenian"/>
          <w:sz w:val="20"/>
          <w:lang w:val="hy-AM"/>
        </w:rPr>
        <w:t>բ. մ</w:t>
      </w:r>
      <w:r w:rsidRPr="005E1F72">
        <w:rPr>
          <w:rFonts w:ascii="GHEA Grapalat" w:hAnsi="GHEA Grapalat" w:cs="Sylfaen"/>
          <w:sz w:val="20"/>
          <w:lang w:val="hy-AM"/>
        </w:rPr>
        <w:t>ասնակիցը</w:t>
      </w:r>
      <w:r w:rsidRPr="005E1F72">
        <w:rPr>
          <w:rFonts w:ascii="GHEA Grapalat" w:hAnsi="GHEA Grapalat" w:cs="Arial Armenian"/>
          <w:sz w:val="20"/>
          <w:lang w:val="hy-AM"/>
        </w:rPr>
        <w:t xml:space="preserve"> </w:t>
      </w:r>
      <w:r w:rsidRPr="005E1F72">
        <w:rPr>
          <w:rFonts w:ascii="GHEA Grapalat" w:hAnsi="GHEA Grapalat" w:cs="Sylfaen"/>
          <w:sz w:val="20"/>
          <w:lang w:val="hy-AM"/>
        </w:rPr>
        <w:t>հայտով</w:t>
      </w:r>
      <w:r w:rsidRPr="005E1F72">
        <w:rPr>
          <w:rFonts w:ascii="GHEA Grapalat" w:hAnsi="GHEA Grapalat" w:cs="Arial Armenian"/>
          <w:sz w:val="20"/>
          <w:lang w:val="hy-AM"/>
        </w:rPr>
        <w:t xml:space="preserve"> </w:t>
      </w:r>
      <w:r w:rsidRPr="005E1F72">
        <w:rPr>
          <w:rFonts w:ascii="GHEA Grapalat" w:hAnsi="GHEA Grapalat" w:cs="Sylfaen"/>
          <w:sz w:val="20"/>
          <w:lang w:val="hy-AM"/>
        </w:rPr>
        <w:t>ներկայացնում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իր կողմից հաստատված </w:t>
      </w:r>
      <w:r w:rsidRPr="005E1F72">
        <w:rPr>
          <w:rFonts w:ascii="GHEA Grapalat" w:hAnsi="GHEA Grapalat" w:cs="Sylfaen"/>
          <w:sz w:val="20"/>
          <w:lang w:val="hy-AM"/>
        </w:rPr>
        <w:t>հայտարարություն</w:t>
      </w:r>
      <w:r w:rsidRPr="005E1F72">
        <w:rPr>
          <w:rFonts w:ascii="GHEA Grapalat" w:hAnsi="GHEA Grapalat" w:cs="Arial Armenian"/>
          <w:sz w:val="20"/>
          <w:lang w:val="hy-AM"/>
        </w:rPr>
        <w:t xml:space="preserve"> կնքվելիք </w:t>
      </w:r>
      <w:r w:rsidRPr="005E1F72">
        <w:rPr>
          <w:rFonts w:ascii="GHEA Grapalat" w:hAnsi="GHEA Grapalat" w:cs="Sylfaen"/>
          <w:sz w:val="20"/>
          <w:lang w:val="hy-AM"/>
        </w:rPr>
        <w:t>պայմանագրի</w:t>
      </w:r>
      <w:r w:rsidRPr="005E1F72">
        <w:rPr>
          <w:rFonts w:ascii="GHEA Grapalat" w:hAnsi="GHEA Grapalat" w:cs="Arial Armenian"/>
          <w:sz w:val="20"/>
          <w:lang w:val="hy-AM"/>
        </w:rPr>
        <w:t xml:space="preserve"> </w:t>
      </w:r>
      <w:r w:rsidRPr="005E1F72">
        <w:rPr>
          <w:rFonts w:ascii="GHEA Grapalat" w:hAnsi="GHEA Grapalat" w:cs="Sylfaen"/>
          <w:sz w:val="20"/>
          <w:lang w:val="hy-AM"/>
        </w:rPr>
        <w:t>կատարման</w:t>
      </w:r>
      <w:r w:rsidRPr="005E1F72">
        <w:rPr>
          <w:rFonts w:ascii="GHEA Grapalat" w:hAnsi="GHEA Grapalat" w:cs="Arial Armenian"/>
          <w:sz w:val="20"/>
          <w:lang w:val="hy-AM"/>
        </w:rPr>
        <w:t xml:space="preserve"> </w:t>
      </w:r>
      <w:r w:rsidRPr="005E1F72">
        <w:rPr>
          <w:rFonts w:ascii="GHEA Grapalat" w:hAnsi="GHEA Grapalat" w:cs="Sylfaen"/>
          <w:sz w:val="20"/>
          <w:lang w:val="hy-AM"/>
        </w:rPr>
        <w:t>համար</w:t>
      </w:r>
      <w:r w:rsidRPr="005E1F72">
        <w:rPr>
          <w:rFonts w:ascii="GHEA Grapalat" w:hAnsi="GHEA Grapalat" w:cs="Arial Armenian"/>
          <w:sz w:val="20"/>
          <w:lang w:val="hy-AM"/>
        </w:rPr>
        <w:t xml:space="preserve"> </w:t>
      </w:r>
      <w:r w:rsidRPr="005E1F72">
        <w:rPr>
          <w:rFonts w:ascii="GHEA Grapalat" w:hAnsi="GHEA Grapalat" w:cs="Sylfaen"/>
          <w:sz w:val="20"/>
          <w:lang w:val="hy-AM"/>
        </w:rPr>
        <w:t>անհրաժեշտ տեխնիկական</w:t>
      </w:r>
      <w:r w:rsidRPr="005E1F72">
        <w:rPr>
          <w:rFonts w:ascii="GHEA Grapalat" w:hAnsi="GHEA Grapalat" w:cs="Arial Armenian"/>
          <w:sz w:val="20"/>
          <w:lang w:val="hy-AM"/>
        </w:rPr>
        <w:t xml:space="preserve"> </w:t>
      </w:r>
      <w:r w:rsidRPr="005E1F72">
        <w:rPr>
          <w:rFonts w:ascii="GHEA Grapalat" w:hAnsi="GHEA Grapalat" w:cs="Sylfaen"/>
          <w:sz w:val="20"/>
          <w:lang w:val="hy-AM"/>
        </w:rPr>
        <w:t>միջոցների</w:t>
      </w:r>
      <w:r w:rsidRPr="005E1F72">
        <w:rPr>
          <w:rFonts w:ascii="GHEA Grapalat" w:hAnsi="GHEA Grapalat" w:cs="Arial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Arial Armenian"/>
          <w:sz w:val="20"/>
          <w:lang w:val="hy-AM"/>
        </w:rPr>
        <w:t xml:space="preserve"> </w:t>
      </w:r>
      <w:r w:rsidRPr="005E1F72">
        <w:rPr>
          <w:rFonts w:ascii="GHEA Grapalat" w:hAnsi="GHEA Grapalat" w:cs="Sylfaen"/>
          <w:sz w:val="20"/>
          <w:lang w:val="hy-AM"/>
        </w:rPr>
        <w:t>մասին.</w:t>
      </w:r>
    </w:p>
    <w:p w:rsidR="00F12606" w:rsidRPr="00242C55" w:rsidRDefault="00F12606" w:rsidP="00F12606">
      <w:pPr>
        <w:spacing w:after="0" w:line="240" w:lineRule="auto"/>
        <w:ind w:firstLine="567"/>
        <w:jc w:val="both"/>
        <w:rPr>
          <w:rFonts w:ascii="GHEA Grapalat" w:hAnsi="GHEA Grapalat" w:cs="Sylfaen"/>
          <w:sz w:val="20"/>
          <w:lang w:val="hy-AM"/>
        </w:rPr>
      </w:pPr>
      <w:r w:rsidRPr="00242C55">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242C55">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242C55">
        <w:rPr>
          <w:rFonts w:ascii="GHEA Grapalat" w:hAnsi="GHEA Grapalat" w:cs="Arial Armenian"/>
          <w:sz w:val="20"/>
          <w:lang w:val="hy-AM"/>
        </w:rPr>
        <w:t>պայմաններն ու</w:t>
      </w:r>
      <w:r w:rsidRPr="005E1F72">
        <w:rPr>
          <w:rFonts w:ascii="GHEA Grapalat" w:hAnsi="GHEA Grapalat" w:cs="Sylfaen"/>
          <w:sz w:val="20"/>
          <w:lang w:val="hy-AM"/>
        </w:rPr>
        <w:t>պահանջները</w:t>
      </w:r>
      <w:r w:rsidRPr="00242C55">
        <w:rPr>
          <w:rFonts w:ascii="GHEA Grapalat" w:hAnsi="GHEA Grapalat" w:cs="Sylfaen"/>
          <w:sz w:val="20"/>
          <w:lang w:val="hy-AM"/>
        </w:rPr>
        <w:t>.</w:t>
      </w:r>
    </w:p>
    <w:p w:rsidR="00F12606" w:rsidRPr="005E1F72" w:rsidRDefault="00F12606" w:rsidP="00F12606">
      <w:pPr>
        <w:spacing w:after="0" w:line="240" w:lineRule="auto"/>
        <w:ind w:firstLine="567"/>
        <w:jc w:val="both"/>
        <w:rPr>
          <w:rFonts w:ascii="GHEA Grapalat" w:hAnsi="GHEA Grapalat" w:cs="Arial"/>
          <w:sz w:val="20"/>
          <w:lang w:val="hy-AM"/>
        </w:rPr>
      </w:pPr>
      <w:r w:rsidRPr="00605472">
        <w:rPr>
          <w:rFonts w:ascii="GHEA Grapalat" w:hAnsi="GHEA Grapalat" w:cs="Arial Armenian"/>
          <w:sz w:val="20"/>
          <w:lang w:val="hy-AM"/>
        </w:rPr>
        <w:t xml:space="preserve">3) </w:t>
      </w:r>
      <w:r w:rsidRPr="005E1F72">
        <w:rPr>
          <w:rFonts w:ascii="GHEA Grapalat" w:hAnsi="GHEA Grapalat" w:cs="Arial Armenian"/>
          <w:sz w:val="14"/>
          <w:lang w:val="hy-AM"/>
        </w:rPr>
        <w:t>&lt;&lt;</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605472">
        <w:rPr>
          <w:rFonts w:ascii="GHEA Grapalat" w:hAnsi="GHEA Grapalat" w:cs="Arial Armenian"/>
          <w:sz w:val="20"/>
          <w:lang w:val="hy-AM"/>
        </w:rPr>
        <w:t xml:space="preserve">որակավորման չափանիշը </w:t>
      </w:r>
      <w:r w:rsidRPr="00605472">
        <w:rPr>
          <w:rFonts w:ascii="GHEA Grapalat" w:hAnsi="GHEA Grapalat" w:cs="Arial"/>
          <w:sz w:val="20"/>
          <w:lang w:val="hy-AM"/>
        </w:rPr>
        <w:t xml:space="preserve">սահմանվում և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Arial"/>
          <w:sz w:val="20"/>
          <w:lang w:val="hy-AM"/>
        </w:rPr>
        <w:t>ա.</w:t>
      </w:r>
      <w:r w:rsidRPr="005E1F72">
        <w:rPr>
          <w:rFonts w:ascii="GHEA Grapalat" w:hAnsi="GHEA Grapalat" w:cs="Sylfaen"/>
          <w:sz w:val="20"/>
          <w:szCs w:val="24"/>
          <w:lang w:val="hy-AM" w:eastAsia="en-US"/>
        </w:rPr>
        <w:t xml:space="preserve"> Հայաստանի Հանրապետության ռեզիդենտ հանդիսացող </w:t>
      </w:r>
      <w:r w:rsidRPr="005E1F72">
        <w:rPr>
          <w:rFonts w:ascii="GHEA Grapalat" w:hAnsi="GHEA Grapalat" w:cs="Sylfaen"/>
          <w:sz w:val="20"/>
          <w:lang w:val="hy-AM" w:eastAsia="en-US"/>
        </w:rPr>
        <w:t>մ</w:t>
      </w:r>
      <w:r w:rsidRPr="005E1F72">
        <w:rPr>
          <w:rFonts w:ascii="GHEA Grapalat" w:hAnsi="GHEA Grapalat" w:cs="Sylfaen"/>
          <w:sz w:val="20"/>
          <w:lang w:val="hy-AM"/>
        </w:rPr>
        <w:t>ասնակցի, բացառությամբ անհատ ձեռնարկատեր չհանդիսացող ֆիզիկական անձի, հայտը ներկայացնելուն նախորդող</w:t>
      </w:r>
      <w:r w:rsidRPr="00443B3E">
        <w:rPr>
          <w:rFonts w:ascii="GHEA Grapalat" w:hAnsi="GHEA Grapalat" w:cs="Sylfaen"/>
          <w:sz w:val="20"/>
          <w:lang w:val="hy-AM"/>
        </w:rPr>
        <w:t xml:space="preserve"> </w:t>
      </w:r>
      <w:r w:rsidRPr="005E1F72">
        <w:rPr>
          <w:rFonts w:ascii="GHEA Grapalat" w:hAnsi="GHEA Grapalat" w:cs="Sylfaen"/>
          <w:sz w:val="20"/>
          <w:szCs w:val="24"/>
          <w:lang w:val="hy-AM" w:eastAsia="en-US"/>
        </w:rPr>
        <w:t>երեք հաշվետու տարիների համախառն եկամտի հանրագումարը չպետք է պակաս լինի սույն ընթացակարգի շրջանակում մասնակցի ներկայացրած գնային առաջարկից.</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Arial"/>
          <w:sz w:val="20"/>
          <w:lang w:val="hy-AM"/>
        </w:rPr>
        <w:t xml:space="preserve">բ. </w:t>
      </w:r>
      <w:r w:rsidRPr="005E1F72">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Pr="005E1F72">
        <w:rPr>
          <w:rFonts w:ascii="GHEA Grapalat" w:hAnsi="GHEA Grapalat" w:cs="Arial Armenian"/>
          <w:sz w:val="20"/>
          <w:lang w:val="hy-AM"/>
        </w:rPr>
        <w:t>մ</w:t>
      </w:r>
      <w:r w:rsidRPr="005E1F72">
        <w:rPr>
          <w:rFonts w:ascii="GHEA Grapalat" w:hAnsi="GHEA Grapalat" w:cs="Sylfaen"/>
          <w:sz w:val="20"/>
          <w:lang w:val="hy-AM"/>
        </w:rPr>
        <w:t>ասնակիցը</w:t>
      </w:r>
      <w:r w:rsidRPr="005E1F72">
        <w:rPr>
          <w:rFonts w:ascii="GHEA Grapalat" w:hAnsi="GHEA Grapalat"/>
          <w:sz w:val="20"/>
          <w:lang w:val="hy-AM"/>
        </w:rPr>
        <w:t xml:space="preserve"> </w:t>
      </w:r>
      <w:r w:rsidRPr="005E1F72">
        <w:rPr>
          <w:rFonts w:ascii="GHEA Grapalat" w:hAnsi="GHEA Grapalat" w:cs="Sylfaen"/>
          <w:sz w:val="20"/>
          <w:lang w:val="hy-AM"/>
        </w:rPr>
        <w:t>հայտով</w:t>
      </w:r>
      <w:r w:rsidRPr="005E1F72">
        <w:rPr>
          <w:rFonts w:ascii="GHEA Grapalat" w:hAnsi="GHEA Grapalat"/>
          <w:sz w:val="20"/>
          <w:lang w:val="hy-AM"/>
        </w:rPr>
        <w:t xml:space="preserve"> </w:t>
      </w:r>
      <w:r w:rsidRPr="005E1F72">
        <w:rPr>
          <w:rFonts w:ascii="GHEA Grapalat" w:hAnsi="GHEA Grapalat" w:cs="Sylfaen"/>
          <w:sz w:val="20"/>
          <w:lang w:val="hy-AM"/>
        </w:rPr>
        <w:t>ներկայացնում</w:t>
      </w:r>
      <w:r w:rsidRPr="005E1F72">
        <w:rPr>
          <w:rFonts w:ascii="GHEA Grapalat" w:hAnsi="GHEA Grapalat"/>
          <w:sz w:val="20"/>
          <w:lang w:val="hy-AM"/>
        </w:rPr>
        <w:t xml:space="preserve"> </w:t>
      </w:r>
      <w:r w:rsidRPr="005E1F72">
        <w:rPr>
          <w:rFonts w:ascii="GHEA Grapalat" w:hAnsi="GHEA Grapalat" w:cs="Sylfaen"/>
          <w:sz w:val="20"/>
          <w:lang w:val="hy-AM"/>
        </w:rPr>
        <w:t>է</w:t>
      </w:r>
      <w:r w:rsidRPr="005E1F72">
        <w:rPr>
          <w:rFonts w:ascii="GHEA Grapalat" w:hAnsi="GHEA Grapalat"/>
          <w:sz w:val="20"/>
          <w:lang w:val="hy-AM"/>
        </w:rPr>
        <w:t xml:space="preserve"> իր կողմից հաստատված </w:t>
      </w:r>
      <w:r w:rsidRPr="005E1F72">
        <w:rPr>
          <w:rFonts w:ascii="GHEA Grapalat" w:hAnsi="GHEA Grapalat" w:cs="Sylfaen"/>
          <w:sz w:val="20"/>
          <w:lang w:val="hy-AM"/>
        </w:rPr>
        <w:t xml:space="preserve">հայտարարություն, որի իսկությունը հանձնաժողովը գնահատում է սույն հրավերով սահմանված պայմաններով: </w:t>
      </w:r>
    </w:p>
    <w:p w:rsidR="00F12606" w:rsidRPr="005E1F72" w:rsidRDefault="00F12606" w:rsidP="00F12606">
      <w:pPr>
        <w:pStyle w:val="norm"/>
        <w:spacing w:line="240" w:lineRule="auto"/>
        <w:rPr>
          <w:rFonts w:ascii="GHEA Mariam" w:hAnsi="GHEA Mariam"/>
          <w:lang w:val="hy-AM"/>
        </w:rPr>
      </w:pPr>
      <w:r w:rsidRPr="005E1F72">
        <w:rPr>
          <w:rFonts w:ascii="GHEA Grapalat" w:hAnsi="GHEA Grapalat" w:cs="Sylfaen"/>
          <w:sz w:val="20"/>
          <w:szCs w:val="24"/>
          <w:lang w:val="hy-AM" w:eastAsia="en-US"/>
        </w:rPr>
        <w:t xml:space="preserve">գ. եթե մասնակիցը չի հանդիսանում Հայաստանի Հանրապետության ռեզիդենտ կամ մասնակիցը </w:t>
      </w:r>
      <w:r w:rsidRPr="005E1F72">
        <w:rPr>
          <w:rFonts w:ascii="GHEA Grapalat" w:hAnsi="GHEA Grapalat" w:cs="Sylfaen"/>
          <w:sz w:val="20"/>
          <w:lang w:val="hy-AM"/>
        </w:rPr>
        <w:t>անհատ ձեռնարկատեր չհանդիսացող</w:t>
      </w:r>
      <w:r w:rsidRPr="005E1F72">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հայտարարություն:</w:t>
      </w:r>
    </w:p>
    <w:p w:rsidR="00F12606" w:rsidRPr="005E1F72" w:rsidRDefault="00F12606" w:rsidP="00F12606">
      <w:pPr>
        <w:pStyle w:val="norm"/>
        <w:spacing w:line="240" w:lineRule="auto"/>
        <w:rPr>
          <w:rFonts w:ascii="GHEA Grapalat" w:hAnsi="GHEA Grapalat" w:cs="Sylfaen"/>
          <w:sz w:val="20"/>
          <w:szCs w:val="24"/>
          <w:lang w:val="pt-BR" w:eastAsia="en-US"/>
        </w:rPr>
      </w:pPr>
      <w:r w:rsidRPr="005E1F72">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պահանջները.</w:t>
      </w:r>
      <w:r w:rsidRPr="005E1F72" w:rsidDel="006A0D8B">
        <w:rPr>
          <w:rFonts w:ascii="GHEA Grapalat" w:hAnsi="GHEA Grapalat" w:cs="Sylfaen"/>
          <w:sz w:val="20"/>
          <w:szCs w:val="24"/>
          <w:lang w:val="pt-BR" w:eastAsia="en-US"/>
        </w:rPr>
        <w:t xml:space="preserve"> </w:t>
      </w:r>
    </w:p>
    <w:p w:rsidR="00F12606" w:rsidRPr="005E1F72" w:rsidRDefault="00F12606" w:rsidP="00F12606">
      <w:pPr>
        <w:spacing w:after="0" w:line="240" w:lineRule="auto"/>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5E1F72">
        <w:rPr>
          <w:rFonts w:ascii="GHEA Grapalat" w:hAnsi="GHEA Grapalat" w:cs="Arial Armenian"/>
          <w:sz w:val="20"/>
        </w:rPr>
        <w:t>որակավորման</w:t>
      </w:r>
      <w:r w:rsidRPr="005E1F72">
        <w:rPr>
          <w:rFonts w:ascii="GHEA Grapalat" w:hAnsi="GHEA Grapalat" w:cs="Arial Armenian"/>
          <w:sz w:val="20"/>
          <w:lang w:val="pt-BR"/>
        </w:rPr>
        <w:t xml:space="preserve"> </w:t>
      </w:r>
      <w:r w:rsidRPr="005E1F72">
        <w:rPr>
          <w:rFonts w:ascii="GHEA Grapalat" w:hAnsi="GHEA Grapalat" w:cs="Arial Armenian"/>
          <w:sz w:val="20"/>
        </w:rPr>
        <w:t>չափանիշը</w:t>
      </w:r>
      <w:r w:rsidRPr="005E1F72">
        <w:rPr>
          <w:rFonts w:ascii="GHEA Grapalat" w:hAnsi="GHEA Grapalat" w:cs="Arial Armenian"/>
          <w:sz w:val="20"/>
          <w:lang w:val="pt-BR"/>
        </w:rPr>
        <w:t xml:space="preserve"> </w:t>
      </w:r>
      <w:r w:rsidRPr="005E1F72">
        <w:rPr>
          <w:rFonts w:ascii="GHEA Grapalat" w:hAnsi="GHEA Grapalat" w:cs="Arial Armenian"/>
          <w:sz w:val="20"/>
        </w:rPr>
        <w:t>սահմանվում</w:t>
      </w:r>
      <w:r w:rsidRPr="005E1F72">
        <w:rPr>
          <w:rFonts w:ascii="GHEA Grapalat" w:hAnsi="GHEA Grapalat" w:cs="Arial Armenian"/>
          <w:sz w:val="20"/>
          <w:lang w:val="pt-BR"/>
        </w:rPr>
        <w:t xml:space="preserve"> </w:t>
      </w:r>
      <w:r w:rsidRPr="005E1F72">
        <w:rPr>
          <w:rFonts w:ascii="GHEA Grapalat" w:hAnsi="GHEA Grapalat" w:cs="Arial Armenian"/>
          <w:sz w:val="20"/>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rsidR="00F12606" w:rsidRPr="005E1F72" w:rsidRDefault="00F12606" w:rsidP="00F12606">
      <w:pPr>
        <w:spacing w:after="0" w:line="240" w:lineRule="auto"/>
        <w:ind w:firstLine="567"/>
        <w:jc w:val="both"/>
        <w:rPr>
          <w:rFonts w:ascii="GHEA Grapalat" w:hAnsi="GHEA Grapalat" w:cs="Arial Armenian"/>
          <w:sz w:val="20"/>
          <w:szCs w:val="20"/>
          <w:lang w:val="hy-AM" w:eastAsia="ru-RU"/>
        </w:rPr>
      </w:pPr>
      <w:r w:rsidRPr="00242C55">
        <w:rPr>
          <w:rFonts w:ascii="GHEA Grapalat" w:hAnsi="GHEA Grapalat" w:cs="Arial Armenian"/>
          <w:sz w:val="20"/>
          <w:szCs w:val="20"/>
          <w:lang w:val="hy-AM"/>
        </w:rPr>
        <w:t>բ.</w:t>
      </w:r>
      <w:r w:rsidRPr="005E1F72">
        <w:rPr>
          <w:rFonts w:ascii="GHEA Grapalat" w:hAnsi="GHEA Grapalat" w:cs="Arial Armenian"/>
          <w:sz w:val="20"/>
          <w:lang w:val="hy-AM"/>
        </w:rPr>
        <w:t xml:space="preserve"> </w:t>
      </w:r>
      <w:r w:rsidRPr="00242C55">
        <w:rPr>
          <w:rFonts w:ascii="GHEA Grapalat" w:hAnsi="GHEA Grapalat" w:cs="Arial Armenian"/>
          <w:sz w:val="20"/>
          <w:lang w:val="hy-AM"/>
        </w:rPr>
        <w:t>մ</w:t>
      </w:r>
      <w:r w:rsidRPr="005E1F72">
        <w:rPr>
          <w:rFonts w:ascii="GHEA Grapalat" w:hAnsi="GHEA Grapalat" w:cs="Arial Armenian"/>
          <w:sz w:val="20"/>
          <w:szCs w:val="20"/>
          <w:lang w:val="hy-AM" w:eastAsia="ru-RU"/>
        </w:rPr>
        <w:t xml:space="preserve">ասնակիցը հայտով ներկայացնում է </w:t>
      </w:r>
      <w:r w:rsidRPr="00242C55">
        <w:rPr>
          <w:rFonts w:ascii="GHEA Grapalat" w:hAnsi="GHEA Grapalat" w:cs="Arial Armenian"/>
          <w:sz w:val="20"/>
          <w:szCs w:val="20"/>
          <w:lang w:val="hy-AM" w:eastAsia="ru-RU"/>
        </w:rPr>
        <w:t xml:space="preserve">իր կողմից հաստատված </w:t>
      </w:r>
      <w:r w:rsidRPr="005E1F72">
        <w:rPr>
          <w:rFonts w:ascii="GHEA Grapalat" w:hAnsi="GHEA Grapalat" w:cs="Arial Armenian"/>
          <w:sz w:val="20"/>
          <w:szCs w:val="20"/>
          <w:lang w:val="hy-AM" w:eastAsia="ru-RU"/>
        </w:rPr>
        <w:t xml:space="preserve">հայտարարություն </w:t>
      </w:r>
      <w:r w:rsidRPr="00242C55">
        <w:rPr>
          <w:rFonts w:ascii="GHEA Grapalat" w:hAnsi="GHEA Grapalat" w:cs="Arial Armenian"/>
          <w:sz w:val="20"/>
          <w:szCs w:val="20"/>
          <w:lang w:val="hy-AM" w:eastAsia="ru-RU"/>
        </w:rPr>
        <w:t xml:space="preserve">կնքվելիք </w:t>
      </w:r>
      <w:r w:rsidRPr="005E1F72">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5E1F72">
        <w:rPr>
          <w:rFonts w:ascii="GHEA Grapalat" w:hAnsi="GHEA Grapalat" w:cs="Arial Armenian"/>
          <w:i/>
          <w:sz w:val="18"/>
          <w:szCs w:val="18"/>
          <w:u w:val="single"/>
          <w:lang w:val="hy-AM" w:eastAsia="ru-RU"/>
        </w:rPr>
        <w:t xml:space="preserve"> </w:t>
      </w:r>
    </w:p>
    <w:p w:rsidR="00F12606" w:rsidRPr="00EB5CA9" w:rsidRDefault="00F12606" w:rsidP="00F12606">
      <w:pPr>
        <w:spacing w:after="0" w:line="240" w:lineRule="auto"/>
        <w:ind w:firstLine="567"/>
        <w:jc w:val="both"/>
        <w:rPr>
          <w:rFonts w:ascii="GHEA Grapalat" w:hAnsi="GHEA Grapalat" w:cs="Sylfaen"/>
          <w:sz w:val="20"/>
          <w:lang w:val="hy-AM"/>
        </w:rPr>
      </w:pPr>
      <w:r w:rsidRPr="00EB5CA9">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EB5CA9">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EB5CA9">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EB5CA9">
        <w:rPr>
          <w:rFonts w:ascii="GHEA Grapalat" w:hAnsi="GHEA Grapalat" w:cs="Sylfaen"/>
          <w:sz w:val="20"/>
          <w:lang w:val="hy-AM"/>
        </w:rPr>
        <w:t>:</w:t>
      </w:r>
    </w:p>
    <w:p w:rsidR="00F12606" w:rsidRPr="005E1F72" w:rsidDel="005A16C6" w:rsidRDefault="00F12606" w:rsidP="00F12606">
      <w:pPr>
        <w:spacing w:after="0" w:line="240" w:lineRule="auto"/>
        <w:ind w:firstLine="567"/>
        <w:jc w:val="both"/>
        <w:rPr>
          <w:del w:id="3" w:author="User" w:date="2019-05-26T08:52:00Z"/>
          <w:rFonts w:ascii="GHEA Grapalat" w:hAnsi="GHEA Grapalat" w:cs="Arial Armenian"/>
          <w:sz w:val="12"/>
          <w:szCs w:val="12"/>
        </w:rPr>
      </w:pPr>
    </w:p>
    <w:p w:rsidR="00F12606" w:rsidRPr="005E1F72" w:rsidRDefault="00F12606" w:rsidP="00F12606">
      <w:pPr>
        <w:pStyle w:val="norm"/>
        <w:spacing w:line="240" w:lineRule="auto"/>
        <w:ind w:firstLine="540"/>
        <w:rPr>
          <w:rFonts w:ascii="GHEA Grapalat" w:hAnsi="GHEA Grapalat" w:cs="Sylfaen"/>
          <w:sz w:val="20"/>
          <w:szCs w:val="24"/>
          <w:lang w:val="af-ZA" w:eastAsia="en-US"/>
        </w:rPr>
      </w:pPr>
      <w:r w:rsidRPr="005E1F72">
        <w:rPr>
          <w:rFonts w:ascii="GHEA Grapalat" w:hAnsi="GHEA Grapalat" w:cs="Sylfaen"/>
          <w:sz w:val="20"/>
          <w:szCs w:val="24"/>
          <w:lang w:eastAsia="en-US"/>
        </w:rPr>
        <w:t>2.6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է </w:t>
      </w:r>
      <w:r w:rsidRPr="005E1F72">
        <w:rPr>
          <w:rFonts w:ascii="GHEA Grapalat" w:hAnsi="GHEA Grapalat" w:cs="Sylfaen"/>
          <w:sz w:val="20"/>
          <w:szCs w:val="24"/>
          <w:lang w:eastAsia="en-US"/>
        </w:rPr>
        <w:t>իրականացվել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կնքելու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Գործակալության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հանդիսանալ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Pr="005E1F72">
        <w:rPr>
          <w:rFonts w:ascii="GHEA Grapalat" w:hAnsi="GHEA Grapalat" w:cs="Sylfaen"/>
          <w:szCs w:val="24"/>
        </w:rPr>
        <w:t>7</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t>1)</w:t>
      </w:r>
      <w:r w:rsidRPr="005E1F72">
        <w:rPr>
          <w:rFonts w:ascii="GHEA Grapalat" w:hAnsi="GHEA Grapalat" w:cs="Sylfaen"/>
          <w:szCs w:val="24"/>
        </w:rPr>
        <w:tab/>
      </w:r>
      <w:r w:rsidRPr="005E1F72">
        <w:rPr>
          <w:rFonts w:ascii="GHEA Grapalat" w:hAnsi="GHEA Grapalat" w:cs="Sylfaen"/>
          <w:szCs w:val="24"/>
          <w:lang w:val="ru-RU"/>
        </w:rPr>
        <w:t>հայտի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ժամանակ</w:t>
      </w:r>
      <w:r w:rsidRPr="005E1F72">
        <w:rPr>
          <w:rFonts w:ascii="GHEA Grapalat" w:hAnsi="GHEA Grapalat" w:cs="Sylfaen"/>
          <w:szCs w:val="24"/>
        </w:rPr>
        <w:t xml:space="preserve"> </w:t>
      </w:r>
      <w:r w:rsidRPr="005E1F72">
        <w:rPr>
          <w:rFonts w:ascii="GHEA Grapalat" w:hAnsi="GHEA Grapalat" w:cs="Sylfaen"/>
          <w:szCs w:val="24"/>
          <w:lang w:val="ru-RU"/>
        </w:rPr>
        <w:t>հաշվի</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առնվում</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յուրաքանչյուր</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որակավորումը</w:t>
      </w:r>
      <w:r w:rsidRPr="005E1F72">
        <w:rPr>
          <w:rFonts w:ascii="GHEA Grapalat" w:hAnsi="GHEA Grapalat" w:cs="Sylfaen"/>
          <w:szCs w:val="24"/>
        </w:rPr>
        <w:t xml:space="preserve"> </w:t>
      </w:r>
      <w:r w:rsidRPr="005E1F72">
        <w:rPr>
          <w:rFonts w:ascii="GHEA Grapalat" w:hAnsi="GHEA Grapalat" w:cs="Sylfaen"/>
          <w:szCs w:val="24"/>
          <w:lang w:val="ru-RU"/>
        </w:rPr>
        <w:t>պետք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համապատասխանի</w:t>
      </w:r>
      <w:r w:rsidRPr="005E1F72">
        <w:rPr>
          <w:rFonts w:ascii="GHEA Grapalat" w:hAnsi="GHEA Grapalat" w:cs="Sylfaen"/>
          <w:szCs w:val="24"/>
        </w:rPr>
        <w:t xml:space="preserve"> </w:t>
      </w:r>
      <w:r w:rsidRPr="005E1F72">
        <w:rPr>
          <w:rFonts w:ascii="GHEA Grapalat" w:hAnsi="GHEA Grapalat" w:cs="Sylfaen"/>
          <w:szCs w:val="24"/>
          <w:lang w:val="en-US"/>
        </w:rPr>
        <w:t>այդ</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ստանձնած</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հրավերով</w:t>
      </w:r>
      <w:r w:rsidRPr="005E1F72">
        <w:rPr>
          <w:rFonts w:ascii="GHEA Grapalat" w:hAnsi="GHEA Grapalat" w:cs="Sylfaen"/>
          <w:szCs w:val="24"/>
        </w:rPr>
        <w:t xml:space="preserve"> </w:t>
      </w:r>
      <w:r w:rsidRPr="005E1F72">
        <w:rPr>
          <w:rFonts w:ascii="GHEA Grapalat" w:hAnsi="GHEA Grapalat" w:cs="Sylfaen"/>
          <w:szCs w:val="24"/>
          <w:lang w:val="ru-RU"/>
        </w:rPr>
        <w:t>սահմանված</w:t>
      </w:r>
      <w:r w:rsidRPr="005E1F72">
        <w:rPr>
          <w:rFonts w:ascii="GHEA Grapalat" w:hAnsi="GHEA Grapalat" w:cs="Sylfaen"/>
          <w:szCs w:val="24"/>
        </w:rPr>
        <w:t xml:space="preserve"> </w:t>
      </w:r>
      <w:r w:rsidRPr="005E1F72">
        <w:rPr>
          <w:rFonts w:ascii="GHEA Grapalat" w:hAnsi="GHEA Grapalat" w:cs="Sylfaen"/>
          <w:szCs w:val="24"/>
          <w:lang w:val="ru-RU"/>
        </w:rPr>
        <w:t>որակավորման</w:t>
      </w:r>
      <w:r w:rsidRPr="005E1F72">
        <w:rPr>
          <w:rFonts w:ascii="GHEA Grapalat" w:hAnsi="GHEA Grapalat" w:cs="Sylfaen"/>
          <w:szCs w:val="24"/>
        </w:rPr>
        <w:t xml:space="preserve"> </w:t>
      </w:r>
      <w:r w:rsidRPr="005E1F72">
        <w:rPr>
          <w:rFonts w:ascii="GHEA Grapalat" w:hAnsi="GHEA Grapalat" w:cs="Sylfaen"/>
          <w:szCs w:val="24"/>
          <w:lang w:val="ru-RU"/>
        </w:rPr>
        <w:t>պահանջներին</w:t>
      </w:r>
      <w:r w:rsidRPr="005E1F72">
        <w:rPr>
          <w:rFonts w:ascii="GHEA Grapalat" w:hAnsi="GHEA Grapalat" w:cs="Sylfaen"/>
          <w:szCs w:val="24"/>
        </w:rPr>
        <w:t>.</w:t>
      </w:r>
    </w:p>
    <w:p w:rsidR="00F12606" w:rsidRPr="005E1F72" w:rsidRDefault="00F12606" w:rsidP="00F12606">
      <w:pPr>
        <w:pStyle w:val="BodyTextIndent2"/>
        <w:spacing w:line="240" w:lineRule="auto"/>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lastRenderedPageBreak/>
        <w:t>3)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rsidR="00F12606" w:rsidRPr="005E1F72" w:rsidRDefault="00F12606" w:rsidP="00F12606">
      <w:pPr>
        <w:autoSpaceDE w:val="0"/>
        <w:autoSpaceDN w:val="0"/>
        <w:adjustRightInd w:val="0"/>
        <w:spacing w:after="0" w:line="240" w:lineRule="auto"/>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rsidR="00F12606" w:rsidRPr="005E1F72"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443B3E">
        <w:rPr>
          <w:rFonts w:ascii="GHEA Grapalat" w:hAnsi="GHEA Grapalat" w:cs="Sylfaen"/>
          <w:sz w:val="20"/>
          <w:lang w:val="af-ZA"/>
        </w:rPr>
        <w:t xml:space="preserve"> </w:t>
      </w:r>
      <w:r w:rsidRPr="00FF0FC3">
        <w:rPr>
          <w:rFonts w:ascii="GHEA Grapalat" w:hAnsi="GHEA Grapalat" w:cs="Sylfaen"/>
          <w:sz w:val="20"/>
          <w:lang w:val="ru-RU"/>
        </w:rPr>
        <w:t>կամ</w:t>
      </w:r>
      <w:r w:rsidRPr="00443B3E">
        <w:rPr>
          <w:rFonts w:ascii="GHEA Grapalat" w:hAnsi="GHEA Grapalat" w:cs="Sylfaen"/>
          <w:sz w:val="20"/>
          <w:lang w:val="af-ZA"/>
        </w:rPr>
        <w:t xml:space="preserve"> </w:t>
      </w:r>
      <w:r w:rsidRPr="00FF0FC3">
        <w:rPr>
          <w:rFonts w:ascii="GHEA Grapalat" w:hAnsi="GHEA Grapalat" w:cs="Sylfaen"/>
          <w:sz w:val="20"/>
          <w:lang w:val="ru-RU"/>
        </w:rPr>
        <w:t>եթե</w:t>
      </w:r>
      <w:r w:rsidRPr="00443B3E">
        <w:rPr>
          <w:rFonts w:ascii="GHEA Grapalat" w:hAnsi="GHEA Grapalat" w:cs="Sylfaen"/>
          <w:sz w:val="20"/>
          <w:lang w:val="af-ZA"/>
        </w:rPr>
        <w:t xml:space="preserve"> </w:t>
      </w:r>
      <w:r w:rsidRPr="00FF0FC3">
        <w:rPr>
          <w:rFonts w:ascii="GHEA Grapalat" w:hAnsi="GHEA Grapalat" w:cs="Sylfaen"/>
          <w:sz w:val="20"/>
          <w:lang w:val="ru-RU"/>
        </w:rPr>
        <w:t>հարցումը</w:t>
      </w:r>
      <w:r w:rsidRPr="00443B3E">
        <w:rPr>
          <w:rFonts w:ascii="GHEA Grapalat" w:hAnsi="GHEA Grapalat" w:cs="Sylfaen"/>
          <w:sz w:val="20"/>
          <w:lang w:val="af-ZA"/>
        </w:rPr>
        <w:t xml:space="preserve"> </w:t>
      </w:r>
      <w:r w:rsidRPr="00FF0FC3">
        <w:rPr>
          <w:rFonts w:ascii="GHEA Grapalat" w:hAnsi="GHEA Grapalat" w:cs="Sylfaen"/>
          <w:sz w:val="20"/>
          <w:lang w:val="ru-RU"/>
        </w:rPr>
        <w:t>վերաբերում</w:t>
      </w:r>
      <w:r w:rsidRPr="00443B3E">
        <w:rPr>
          <w:rFonts w:ascii="GHEA Grapalat" w:hAnsi="GHEA Grapalat" w:cs="Sylfaen"/>
          <w:sz w:val="20"/>
          <w:lang w:val="af-ZA"/>
        </w:rPr>
        <w:t xml:space="preserve"> </w:t>
      </w:r>
      <w:r w:rsidRPr="00FF0FC3">
        <w:rPr>
          <w:rFonts w:ascii="GHEA Grapalat" w:hAnsi="GHEA Grapalat" w:cs="Sylfaen"/>
          <w:sz w:val="20"/>
          <w:lang w:val="ru-RU"/>
        </w:rPr>
        <w:t>է</w:t>
      </w:r>
      <w:r w:rsidRPr="00443B3E">
        <w:rPr>
          <w:rFonts w:ascii="GHEA Grapalat" w:hAnsi="GHEA Grapalat" w:cs="Sylfaen"/>
          <w:sz w:val="20"/>
          <w:lang w:val="af-ZA"/>
        </w:rPr>
        <w:t xml:space="preserve"> </w:t>
      </w:r>
      <w:r w:rsidRPr="00FF0FC3">
        <w:rPr>
          <w:rFonts w:ascii="GHEA Grapalat" w:hAnsi="GHEA Grapalat" w:cs="Sylfaen"/>
          <w:sz w:val="20"/>
          <w:lang w:val="ru-RU"/>
        </w:rPr>
        <w:t>վերջինիս</w:t>
      </w:r>
      <w:r w:rsidRPr="00443B3E">
        <w:rPr>
          <w:rFonts w:ascii="GHEA Grapalat" w:hAnsi="GHEA Grapalat" w:cs="Sylfaen"/>
          <w:sz w:val="20"/>
          <w:lang w:val="af-ZA"/>
        </w:rPr>
        <w:t xml:space="preserve"> </w:t>
      </w:r>
      <w:r w:rsidRPr="00FF0FC3">
        <w:rPr>
          <w:rFonts w:ascii="GHEA Grapalat" w:hAnsi="GHEA Grapalat" w:cs="Sylfaen"/>
          <w:sz w:val="20"/>
          <w:lang w:val="ru-RU"/>
        </w:rPr>
        <w:t>կողմից</w:t>
      </w:r>
      <w:r w:rsidRPr="00443B3E">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443B3E">
        <w:rPr>
          <w:rFonts w:ascii="GHEA Grapalat" w:hAnsi="GHEA Grapalat" w:cs="Sylfaen"/>
          <w:sz w:val="20"/>
          <w:lang w:val="af-ZA"/>
        </w:rPr>
        <w:t xml:space="preserve"> </w:t>
      </w:r>
      <w:r w:rsidRPr="00FF0FC3">
        <w:rPr>
          <w:rFonts w:ascii="GHEA Grapalat" w:hAnsi="GHEA Grapalat" w:cs="Sylfaen"/>
          <w:sz w:val="20"/>
          <w:lang w:val="ru-RU"/>
        </w:rPr>
        <w:t>ապրանքների</w:t>
      </w:r>
      <w:r w:rsidRPr="00443B3E">
        <w:rPr>
          <w:rFonts w:ascii="GHEA Grapalat" w:hAnsi="GHEA Grapalat" w:cs="Sylfaen"/>
          <w:sz w:val="20"/>
          <w:lang w:val="af-ZA"/>
        </w:rPr>
        <w:t xml:space="preserve"> </w:t>
      </w:r>
      <w:r w:rsidRPr="00FF0FC3">
        <w:rPr>
          <w:rFonts w:ascii="GHEA Grapalat" w:hAnsi="GHEA Grapalat" w:cs="Sylfaen"/>
          <w:sz w:val="20"/>
          <w:lang w:val="ru-RU"/>
        </w:rPr>
        <w:t>տեխնիկական</w:t>
      </w:r>
      <w:r w:rsidRPr="00443B3E">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443B3E">
        <w:rPr>
          <w:rFonts w:ascii="GHEA Grapalat" w:hAnsi="GHEA Grapalat" w:cs="Sylfaen"/>
          <w:sz w:val="20"/>
          <w:lang w:val="af-ZA"/>
        </w:rPr>
        <w:t xml:space="preserve">` </w:t>
      </w:r>
      <w:r w:rsidRPr="00FF0FC3">
        <w:rPr>
          <w:rFonts w:ascii="GHEA Grapalat" w:hAnsi="GHEA Grapalat" w:cs="Sylfaen"/>
          <w:sz w:val="20"/>
          <w:lang w:val="ru-RU"/>
        </w:rPr>
        <w:t>սույն</w:t>
      </w:r>
      <w:r w:rsidRPr="00443B3E">
        <w:rPr>
          <w:rFonts w:ascii="GHEA Grapalat" w:hAnsi="GHEA Grapalat" w:cs="Sylfaen"/>
          <w:sz w:val="20"/>
          <w:lang w:val="af-ZA"/>
        </w:rPr>
        <w:t xml:space="preserve"> </w:t>
      </w:r>
      <w:r w:rsidRPr="00FF0FC3">
        <w:rPr>
          <w:rFonts w:ascii="GHEA Grapalat" w:hAnsi="GHEA Grapalat" w:cs="Sylfaen"/>
          <w:sz w:val="20"/>
          <w:lang w:val="ru-RU"/>
        </w:rPr>
        <w:t>հրավերով</w:t>
      </w:r>
      <w:r w:rsidRPr="00443B3E">
        <w:rPr>
          <w:rFonts w:ascii="GHEA Grapalat" w:hAnsi="GHEA Grapalat" w:cs="Sylfaen"/>
          <w:sz w:val="20"/>
          <w:lang w:val="af-ZA"/>
        </w:rPr>
        <w:t xml:space="preserve"> </w:t>
      </w:r>
      <w:r w:rsidRPr="00FF0FC3">
        <w:rPr>
          <w:rFonts w:ascii="GHEA Grapalat" w:hAnsi="GHEA Grapalat" w:cs="Sylfaen"/>
          <w:sz w:val="20"/>
          <w:lang w:val="ru-RU"/>
        </w:rPr>
        <w:t>նախատեսված</w:t>
      </w:r>
      <w:r w:rsidRPr="00443B3E">
        <w:rPr>
          <w:rFonts w:ascii="GHEA Grapalat" w:hAnsi="GHEA Grapalat" w:cs="Sylfaen"/>
          <w:sz w:val="20"/>
          <w:lang w:val="af-ZA"/>
        </w:rPr>
        <w:t xml:space="preserve"> </w:t>
      </w:r>
      <w:r w:rsidRPr="00FF0FC3">
        <w:rPr>
          <w:rFonts w:ascii="GHEA Grapalat" w:hAnsi="GHEA Grapalat" w:cs="Sylfaen"/>
          <w:sz w:val="20"/>
          <w:lang w:val="ru-RU"/>
        </w:rPr>
        <w:t>տեխնիկական</w:t>
      </w:r>
      <w:r w:rsidRPr="00443B3E">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443B3E">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443B3E">
        <w:rPr>
          <w:rFonts w:ascii="GHEA Grapalat" w:hAnsi="GHEA Grapalat" w:cs="Sylfaen"/>
          <w:sz w:val="20"/>
          <w:lang w:val="af-ZA"/>
        </w:rPr>
        <w:t xml:space="preserve"> </w:t>
      </w:r>
      <w:r w:rsidRPr="00FF0FC3">
        <w:rPr>
          <w:rFonts w:ascii="GHEA Grapalat" w:hAnsi="GHEA Grapalat" w:cs="Sylfaen"/>
          <w:sz w:val="20"/>
          <w:lang w:val="ru-RU"/>
        </w:rPr>
        <w:t>համա</w:t>
      </w:r>
      <w:r w:rsidRPr="00443B3E">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rsidR="00F12606" w:rsidRPr="00F12606"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443B3E">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443B3E">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443B3E">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443B3E">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443B3E">
        <w:rPr>
          <w:rFonts w:ascii="GHEA Grapalat" w:hAnsi="GHEA Grapalat" w:cs="Arial Unicode"/>
          <w:sz w:val="20"/>
          <w:lang w:val="af-ZA"/>
        </w:rPr>
        <w:t xml:space="preserve"> </w:t>
      </w:r>
      <w:r w:rsidRPr="005E1F72">
        <w:rPr>
          <w:rFonts w:ascii="GHEA Grapalat" w:hAnsi="GHEA Grapalat" w:cs="Sylfaen"/>
          <w:sz w:val="20"/>
          <w:lang w:val="ru-RU"/>
        </w:rPr>
        <w:t>առնվազն</w:t>
      </w:r>
      <w:r w:rsidRPr="00443B3E">
        <w:rPr>
          <w:rFonts w:ascii="GHEA Grapalat" w:hAnsi="GHEA Grapalat" w:cs="Arial Unicode"/>
          <w:sz w:val="20"/>
          <w:lang w:val="af-ZA"/>
        </w:rPr>
        <w:t xml:space="preserve"> </w:t>
      </w:r>
      <w:r w:rsidRPr="005E1F72">
        <w:rPr>
          <w:rFonts w:ascii="GHEA Grapalat" w:hAnsi="GHEA Grapalat" w:cs="Sylfaen"/>
          <w:sz w:val="20"/>
          <w:lang w:val="ru-RU"/>
        </w:rPr>
        <w:t>հինգ</w:t>
      </w:r>
      <w:r w:rsidRPr="00443B3E">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443B3E">
        <w:rPr>
          <w:rFonts w:ascii="GHEA Grapalat" w:hAnsi="GHEA Grapalat" w:cs="Arial Unicode"/>
          <w:sz w:val="20"/>
          <w:lang w:val="af-ZA"/>
        </w:rPr>
        <w:t xml:space="preserve"> </w:t>
      </w:r>
      <w:r w:rsidRPr="005E1F72">
        <w:rPr>
          <w:rFonts w:ascii="GHEA Grapalat" w:hAnsi="GHEA Grapalat" w:cs="Sylfaen"/>
          <w:sz w:val="20"/>
          <w:lang w:val="ru-RU"/>
        </w:rPr>
        <w:t>օր</w:t>
      </w:r>
      <w:r w:rsidRPr="00443B3E">
        <w:rPr>
          <w:rFonts w:ascii="GHEA Grapalat" w:hAnsi="GHEA Grapalat" w:cs="Arial Unicode"/>
          <w:sz w:val="20"/>
          <w:lang w:val="af-ZA"/>
        </w:rPr>
        <w:t xml:space="preserve"> </w:t>
      </w:r>
      <w:r w:rsidRPr="005E1F72">
        <w:rPr>
          <w:rFonts w:ascii="GHEA Grapalat" w:hAnsi="GHEA Grapalat" w:cs="Sylfaen"/>
          <w:sz w:val="20"/>
          <w:lang w:val="ru-RU"/>
        </w:rPr>
        <w:t>առաջ</w:t>
      </w:r>
      <w:r w:rsidRPr="00443B3E">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443B3E">
        <w:rPr>
          <w:rFonts w:ascii="GHEA Grapalat" w:hAnsi="GHEA Grapalat" w:cs="Arial Unicode"/>
          <w:sz w:val="20"/>
          <w:lang w:val="af-ZA"/>
        </w:rPr>
        <w:t xml:space="preserve"> </w:t>
      </w:r>
      <w:r w:rsidRPr="005E1F72">
        <w:rPr>
          <w:rFonts w:ascii="GHEA Grapalat" w:hAnsi="GHEA Grapalat" w:cs="Sylfaen"/>
          <w:sz w:val="20"/>
          <w:lang w:val="ru-RU"/>
        </w:rPr>
        <w:t>կարող</w:t>
      </w:r>
      <w:r w:rsidRPr="00443B3E">
        <w:rPr>
          <w:rFonts w:ascii="GHEA Grapalat" w:hAnsi="GHEA Grapalat" w:cs="Arial Unicode"/>
          <w:sz w:val="20"/>
          <w:lang w:val="af-ZA"/>
        </w:rPr>
        <w:t xml:space="preserve"> </w:t>
      </w:r>
      <w:r w:rsidRPr="005E1F72">
        <w:rPr>
          <w:rFonts w:ascii="GHEA Grapalat" w:hAnsi="GHEA Grapalat" w:cs="Sylfaen"/>
          <w:sz w:val="20"/>
          <w:lang w:val="ru-RU"/>
        </w:rPr>
        <w:t>են</w:t>
      </w:r>
      <w:r w:rsidRPr="00443B3E">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443B3E">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443B3E">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օրվան</w:t>
      </w:r>
      <w:r w:rsidRPr="00F12606">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F12606">
        <w:rPr>
          <w:rFonts w:ascii="GHEA Grapalat" w:hAnsi="GHEA Grapalat" w:cs="Arial Unicode"/>
          <w:sz w:val="20"/>
          <w:lang w:val="af-ZA"/>
        </w:rPr>
        <w:t xml:space="preserve"> </w:t>
      </w:r>
      <w:r w:rsidRPr="005E1F72">
        <w:rPr>
          <w:rFonts w:ascii="GHEA Grapalat" w:hAnsi="GHEA Grapalat" w:cs="Sylfaen"/>
          <w:sz w:val="20"/>
          <w:lang w:val="ru-RU"/>
        </w:rPr>
        <w:t>երեք</w:t>
      </w:r>
      <w:r w:rsidRPr="00F12606">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F12606">
        <w:rPr>
          <w:rFonts w:ascii="GHEA Grapalat" w:hAnsi="GHEA Grapalat" w:cs="Arial Unicode"/>
          <w:sz w:val="20"/>
          <w:lang w:val="af-ZA"/>
        </w:rPr>
        <w:t xml:space="preserve"> </w:t>
      </w:r>
      <w:r w:rsidRPr="005E1F72">
        <w:rPr>
          <w:rFonts w:ascii="GHEA Grapalat" w:hAnsi="GHEA Grapalat" w:cs="Sylfaen"/>
          <w:sz w:val="20"/>
          <w:lang w:val="ru-RU"/>
        </w:rPr>
        <w:t>օրվա</w:t>
      </w:r>
      <w:r w:rsidRPr="00F12606">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դրանք</w:t>
      </w:r>
      <w:r w:rsidRPr="00F12606">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F12606">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F12606">
        <w:rPr>
          <w:rFonts w:ascii="GHEA Grapalat" w:hAnsi="GHEA Grapalat" w:cs="Arial Unicode"/>
          <w:sz w:val="20"/>
          <w:lang w:val="af-ZA"/>
        </w:rPr>
        <w:t xml:space="preserve"> </w:t>
      </w:r>
      <w:r w:rsidRPr="005E1F72">
        <w:rPr>
          <w:rFonts w:ascii="GHEA Grapalat" w:hAnsi="GHEA Grapalat" w:cs="Sylfaen"/>
          <w:sz w:val="20"/>
          <w:lang w:val="ru-RU"/>
        </w:rPr>
        <w:t>մասին</w:t>
      </w:r>
      <w:r w:rsidRPr="00F12606">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F12606">
        <w:rPr>
          <w:rFonts w:ascii="GHEA Grapalat" w:hAnsi="GHEA Grapalat" w:cs="Arial Unicode"/>
          <w:sz w:val="20"/>
          <w:lang w:val="af-ZA"/>
        </w:rPr>
        <w:t xml:space="preserve"> </w:t>
      </w:r>
      <w:r w:rsidRPr="005E1F72">
        <w:rPr>
          <w:rFonts w:ascii="GHEA Grapalat" w:hAnsi="GHEA Grapalat" w:cs="Sylfaen"/>
          <w:sz w:val="20"/>
          <w:lang w:val="ru-RU"/>
        </w:rPr>
        <w:t>է</w:t>
      </w:r>
      <w:r w:rsidRPr="00F12606">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F12606">
        <w:rPr>
          <w:rFonts w:ascii="GHEA Grapalat" w:hAnsi="GHEA Grapalat" w:cs="Arial Unicode"/>
          <w:sz w:val="20"/>
          <w:lang w:val="af-ZA"/>
        </w:rPr>
        <w:t xml:space="preserve"> </w:t>
      </w:r>
      <w:r w:rsidRPr="005E1F72">
        <w:rPr>
          <w:rFonts w:ascii="GHEA Grapalat" w:hAnsi="GHEA Grapalat" w:cs="Arial Unicode"/>
          <w:sz w:val="20"/>
        </w:rPr>
        <w:t>համակարգում</w:t>
      </w:r>
      <w:r w:rsidRPr="00F12606">
        <w:rPr>
          <w:rFonts w:ascii="GHEA Grapalat" w:hAnsi="GHEA Grapalat" w:cs="Arial Unicode"/>
          <w:sz w:val="20"/>
          <w:lang w:val="af-ZA"/>
        </w:rPr>
        <w:t xml:space="preserve"> </w:t>
      </w:r>
      <w:r w:rsidRPr="005E1F72">
        <w:rPr>
          <w:rFonts w:ascii="GHEA Grapalat" w:hAnsi="GHEA Grapalat" w:cs="Arial Unicode"/>
          <w:sz w:val="20"/>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sidRPr="00F12606">
        <w:rPr>
          <w:rFonts w:ascii="GHEA Grapalat" w:hAnsi="GHEA Grapalat" w:cs="Arial Unicode"/>
          <w:sz w:val="20"/>
          <w:lang w:val="af-ZA"/>
        </w:rPr>
        <w:t xml:space="preserve"> </w:t>
      </w:r>
    </w:p>
    <w:p w:rsidR="00F12606" w:rsidRPr="00F12606" w:rsidRDefault="00F12606" w:rsidP="00F12606">
      <w:pPr>
        <w:autoSpaceDE w:val="0"/>
        <w:autoSpaceDN w:val="0"/>
        <w:adjustRightInd w:val="0"/>
        <w:spacing w:after="0" w:line="240" w:lineRule="auto"/>
        <w:ind w:firstLine="567"/>
        <w:jc w:val="both"/>
        <w:rPr>
          <w:rFonts w:ascii="GHEA Grapalat" w:hAnsi="GHEA Grapalat" w:cs="Arial Unicode"/>
          <w:sz w:val="20"/>
          <w:lang w:val="af-ZA"/>
        </w:rPr>
      </w:pPr>
      <w:r w:rsidRPr="00F12606">
        <w:rPr>
          <w:rFonts w:ascii="GHEA Grapalat" w:hAnsi="GHEA Grapalat" w:cs="Arial Unicode"/>
          <w:sz w:val="20"/>
          <w:lang w:val="af-ZA"/>
        </w:rPr>
        <w:t xml:space="preserve">3.5 </w:t>
      </w:r>
      <w:r w:rsidRPr="005E1F72">
        <w:rPr>
          <w:rFonts w:ascii="GHEA Grapalat" w:hAnsi="GHEA Grapalat" w:cs="Sylfaen"/>
          <w:sz w:val="20"/>
        </w:rPr>
        <w:t>Հ</w:t>
      </w:r>
      <w:r w:rsidRPr="005E1F72">
        <w:rPr>
          <w:rFonts w:ascii="GHEA Grapalat" w:hAnsi="GHEA Grapalat" w:cs="Sylfaen"/>
          <w:sz w:val="20"/>
          <w:lang w:val="ru-RU"/>
        </w:rPr>
        <w:t>րավերում</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F12606">
        <w:rPr>
          <w:rFonts w:ascii="GHEA Grapalat" w:hAnsi="GHEA Grapalat" w:cs="Arial Unicode"/>
          <w:sz w:val="20"/>
          <w:lang w:val="af-ZA"/>
        </w:rPr>
        <w:t xml:space="preserve"> </w:t>
      </w:r>
      <w:r w:rsidRPr="005E1F72">
        <w:rPr>
          <w:rFonts w:ascii="GHEA Grapalat" w:hAnsi="GHEA Grapalat" w:cs="Sylfaen"/>
          <w:sz w:val="20"/>
          <w:lang w:val="ru-RU"/>
        </w:rPr>
        <w:t>կատարվելու</w:t>
      </w:r>
      <w:r w:rsidRPr="00F12606">
        <w:rPr>
          <w:rFonts w:ascii="GHEA Grapalat" w:hAnsi="GHEA Grapalat" w:cs="Arial Unicode"/>
          <w:sz w:val="20"/>
          <w:lang w:val="af-ZA"/>
        </w:rPr>
        <w:t xml:space="preserve"> </w:t>
      </w:r>
      <w:r w:rsidRPr="005E1F72">
        <w:rPr>
          <w:rFonts w:ascii="GHEA Grapalat" w:hAnsi="GHEA Grapalat" w:cs="Sylfaen"/>
          <w:sz w:val="20"/>
          <w:lang w:val="ru-RU"/>
        </w:rPr>
        <w:t>դեպքում</w:t>
      </w:r>
      <w:r w:rsidRPr="00F12606">
        <w:rPr>
          <w:rFonts w:ascii="GHEA Grapalat" w:hAnsi="GHEA Grapalat" w:cs="Arial Unicode"/>
          <w:sz w:val="20"/>
          <w:lang w:val="af-ZA"/>
        </w:rPr>
        <w:t xml:space="preserve"> </w:t>
      </w:r>
      <w:r w:rsidRPr="005E1F72">
        <w:rPr>
          <w:rFonts w:ascii="GHEA Grapalat" w:hAnsi="GHEA Grapalat" w:cs="Sylfaen"/>
          <w:sz w:val="20"/>
          <w:lang w:val="ru-RU"/>
        </w:rPr>
        <w:t>հայտերը</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ներկայացնելու</w:t>
      </w:r>
      <w:r w:rsidRPr="00F12606">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F12606">
        <w:rPr>
          <w:rFonts w:ascii="GHEA Grapalat" w:hAnsi="GHEA Grapalat" w:cs="Arial Unicode"/>
          <w:sz w:val="20"/>
          <w:lang w:val="af-ZA"/>
        </w:rPr>
        <w:t xml:space="preserve"> </w:t>
      </w:r>
      <w:r w:rsidRPr="005E1F72">
        <w:rPr>
          <w:rFonts w:ascii="GHEA Grapalat" w:hAnsi="GHEA Grapalat" w:cs="Sylfaen"/>
          <w:sz w:val="20"/>
          <w:lang w:val="ru-RU"/>
        </w:rPr>
        <w:t>հաշվվում</w:t>
      </w:r>
      <w:r w:rsidRPr="00F12606">
        <w:rPr>
          <w:rFonts w:ascii="GHEA Grapalat" w:hAnsi="GHEA Grapalat" w:cs="Arial Unicode"/>
          <w:sz w:val="20"/>
          <w:lang w:val="af-ZA"/>
        </w:rPr>
        <w:t xml:space="preserve"> </w:t>
      </w:r>
      <w:r w:rsidRPr="005E1F72">
        <w:rPr>
          <w:rFonts w:ascii="GHEA Grapalat" w:hAnsi="GHEA Grapalat" w:cs="Sylfaen"/>
          <w:sz w:val="20"/>
          <w:lang w:val="ru-RU"/>
        </w:rPr>
        <w:t>է</w:t>
      </w:r>
      <w:r w:rsidRPr="00F12606">
        <w:rPr>
          <w:rFonts w:ascii="GHEA Grapalat" w:hAnsi="GHEA Grapalat" w:cs="Arial Unicode"/>
          <w:sz w:val="20"/>
          <w:lang w:val="af-ZA"/>
        </w:rPr>
        <w:t xml:space="preserve"> </w:t>
      </w:r>
      <w:r w:rsidRPr="005E1F72">
        <w:rPr>
          <w:rFonts w:ascii="GHEA Grapalat" w:hAnsi="GHEA Grapalat" w:cs="Sylfaen"/>
          <w:sz w:val="20"/>
          <w:lang w:val="ru-RU"/>
        </w:rPr>
        <w:t>այդ</w:t>
      </w:r>
      <w:r w:rsidRPr="00F12606">
        <w:rPr>
          <w:rFonts w:ascii="GHEA Grapalat" w:hAnsi="GHEA Grapalat" w:cs="Arial Unicode"/>
          <w:sz w:val="20"/>
          <w:lang w:val="af-ZA"/>
        </w:rPr>
        <w:t xml:space="preserve"> </w:t>
      </w:r>
      <w:r w:rsidRPr="005E1F72">
        <w:rPr>
          <w:rFonts w:ascii="GHEA Grapalat" w:hAnsi="GHEA Grapalat" w:cs="Sylfaen"/>
          <w:sz w:val="20"/>
          <w:lang w:val="ru-RU"/>
        </w:rPr>
        <w:t>փոփոխությունների</w:t>
      </w:r>
      <w:r w:rsidRPr="00F12606">
        <w:rPr>
          <w:rFonts w:ascii="GHEA Grapalat" w:hAnsi="GHEA Grapalat" w:cs="Arial Unicode"/>
          <w:sz w:val="20"/>
          <w:lang w:val="af-ZA"/>
        </w:rPr>
        <w:t xml:space="preserve"> </w:t>
      </w:r>
      <w:r w:rsidRPr="005E1F72">
        <w:rPr>
          <w:rFonts w:ascii="GHEA Grapalat" w:hAnsi="GHEA Grapalat" w:cs="Sylfaen"/>
          <w:sz w:val="20"/>
          <w:lang w:val="ru-RU"/>
        </w:rPr>
        <w:t>մասին</w:t>
      </w:r>
      <w:r w:rsidRPr="00F12606">
        <w:rPr>
          <w:rFonts w:ascii="GHEA Grapalat" w:hAnsi="GHEA Grapalat" w:cs="Arial Unicode"/>
          <w:sz w:val="20"/>
          <w:lang w:val="af-ZA"/>
        </w:rPr>
        <w:t xml:space="preserve"> </w:t>
      </w:r>
      <w:r w:rsidRPr="005E1F72">
        <w:rPr>
          <w:rFonts w:ascii="GHEA Grapalat" w:hAnsi="GHEA Grapalat" w:cs="Arial Unicode"/>
          <w:sz w:val="20"/>
        </w:rPr>
        <w:t>համակարգում</w:t>
      </w:r>
      <w:r w:rsidRPr="00F12606">
        <w:rPr>
          <w:rFonts w:ascii="GHEA Grapalat" w:hAnsi="GHEA Grapalat" w:cs="Arial Unicode"/>
          <w:sz w:val="20"/>
          <w:lang w:val="af-ZA"/>
        </w:rPr>
        <w:t xml:space="preserve"> </w:t>
      </w:r>
      <w:r w:rsidRPr="005E1F72">
        <w:rPr>
          <w:rFonts w:ascii="GHEA Grapalat" w:hAnsi="GHEA Grapalat" w:cs="Arial Unicode"/>
          <w:sz w:val="20"/>
        </w:rPr>
        <w:t>և</w:t>
      </w:r>
      <w:r w:rsidRPr="00F12606">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F12606">
        <w:rPr>
          <w:rFonts w:ascii="GHEA Grapalat" w:hAnsi="GHEA Grapalat" w:cs="Arial"/>
          <w:sz w:val="20"/>
          <w:lang w:val="af-ZA"/>
        </w:rPr>
        <w:t xml:space="preserve"> </w:t>
      </w:r>
      <w:r w:rsidRPr="005E1F72">
        <w:rPr>
          <w:rFonts w:ascii="GHEA Grapalat" w:hAnsi="GHEA Grapalat" w:cs="Sylfaen"/>
          <w:sz w:val="20"/>
          <w:lang w:val="ru-RU"/>
        </w:rPr>
        <w:t>հայտարարության</w:t>
      </w:r>
      <w:r w:rsidRPr="00F12606">
        <w:rPr>
          <w:rFonts w:ascii="GHEA Grapalat" w:hAnsi="GHEA Grapalat" w:cs="Arial Unicode"/>
          <w:sz w:val="20"/>
          <w:lang w:val="af-ZA"/>
        </w:rPr>
        <w:t xml:space="preserve"> </w:t>
      </w:r>
      <w:r w:rsidRPr="005E1F72">
        <w:rPr>
          <w:rFonts w:ascii="GHEA Grapalat" w:hAnsi="GHEA Grapalat" w:cs="Sylfaen"/>
          <w:sz w:val="20"/>
          <w:lang w:val="ru-RU"/>
        </w:rPr>
        <w:t>հրապարակման</w:t>
      </w:r>
      <w:r w:rsidRPr="00F12606">
        <w:rPr>
          <w:rFonts w:ascii="GHEA Grapalat" w:hAnsi="GHEA Grapalat" w:cs="Arial Unicode"/>
          <w:sz w:val="20"/>
          <w:lang w:val="af-ZA"/>
        </w:rPr>
        <w:t xml:space="preserve"> </w:t>
      </w:r>
      <w:r w:rsidRPr="005E1F72">
        <w:rPr>
          <w:rFonts w:ascii="GHEA Grapalat" w:hAnsi="GHEA Grapalat" w:cs="Sylfaen"/>
          <w:sz w:val="20"/>
          <w:lang w:val="ru-RU"/>
        </w:rPr>
        <w:t>օրվանից</w:t>
      </w:r>
      <w:r w:rsidRPr="005E1F72">
        <w:rPr>
          <w:rFonts w:ascii="GHEA Grapalat" w:hAnsi="GHEA Grapalat" w:cs="Tahoma"/>
          <w:sz w:val="20"/>
          <w:lang w:val="ru-RU"/>
        </w:rPr>
        <w:t>։</w:t>
      </w:r>
      <w:r w:rsidRPr="00F12606">
        <w:rPr>
          <w:rFonts w:ascii="GHEA Grapalat" w:hAnsi="GHEA Grapalat" w:cs="Arial Unicode"/>
          <w:sz w:val="20"/>
          <w:lang w:val="af-ZA"/>
        </w:rPr>
        <w:t xml:space="preserve"> </w:t>
      </w:r>
      <w:r w:rsidRPr="005E1F72">
        <w:rPr>
          <w:rFonts w:ascii="GHEA Grapalat" w:hAnsi="GHEA Grapalat" w:cs="Sylfaen"/>
          <w:sz w:val="20"/>
          <w:lang w:val="ru-RU"/>
        </w:rPr>
        <w:t>Այդ</w:t>
      </w:r>
      <w:r w:rsidRPr="00F12606">
        <w:rPr>
          <w:rFonts w:ascii="GHEA Grapalat" w:hAnsi="GHEA Grapalat" w:cs="Arial Unicode"/>
          <w:sz w:val="20"/>
          <w:lang w:val="af-ZA"/>
        </w:rPr>
        <w:t xml:space="preserve"> </w:t>
      </w:r>
      <w:r w:rsidRPr="005E1F72">
        <w:rPr>
          <w:rFonts w:ascii="GHEA Grapalat" w:hAnsi="GHEA Grapalat" w:cs="Sylfaen"/>
          <w:sz w:val="20"/>
          <w:lang w:val="ru-RU"/>
        </w:rPr>
        <w:t>դեպքում</w:t>
      </w:r>
      <w:r w:rsidRPr="00F12606">
        <w:rPr>
          <w:rFonts w:ascii="GHEA Grapalat" w:hAnsi="GHEA Grapalat" w:cs="Arial Unicode"/>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ասնակիցները</w:t>
      </w:r>
      <w:r w:rsidRPr="00F12606">
        <w:rPr>
          <w:rFonts w:ascii="GHEA Grapalat" w:hAnsi="GHEA Grapalat" w:cs="Arial Unicode"/>
          <w:sz w:val="20"/>
          <w:lang w:val="af-ZA"/>
        </w:rPr>
        <w:t xml:space="preserve"> </w:t>
      </w:r>
      <w:r w:rsidRPr="005E1F72">
        <w:rPr>
          <w:rFonts w:ascii="GHEA Grapalat" w:hAnsi="GHEA Grapalat" w:cs="Sylfaen"/>
          <w:sz w:val="20"/>
          <w:lang w:val="ru-RU"/>
        </w:rPr>
        <w:t>պարտավոր</w:t>
      </w:r>
      <w:r w:rsidRPr="00F12606">
        <w:rPr>
          <w:rFonts w:ascii="GHEA Grapalat" w:hAnsi="GHEA Grapalat" w:cs="Arial Unicode"/>
          <w:sz w:val="20"/>
          <w:lang w:val="af-ZA"/>
        </w:rPr>
        <w:t xml:space="preserve"> </w:t>
      </w:r>
      <w:r w:rsidRPr="005E1F72">
        <w:rPr>
          <w:rFonts w:ascii="GHEA Grapalat" w:hAnsi="GHEA Grapalat" w:cs="Sylfaen"/>
          <w:sz w:val="20"/>
          <w:lang w:val="ru-RU"/>
        </w:rPr>
        <w:t>են</w:t>
      </w:r>
      <w:r w:rsidRPr="00F12606">
        <w:rPr>
          <w:rFonts w:ascii="GHEA Grapalat" w:hAnsi="GHEA Grapalat" w:cs="Arial Unicode"/>
          <w:sz w:val="20"/>
          <w:lang w:val="af-ZA"/>
        </w:rPr>
        <w:t xml:space="preserve"> </w:t>
      </w:r>
      <w:r w:rsidRPr="005E1F72">
        <w:rPr>
          <w:rFonts w:ascii="GHEA Grapalat" w:hAnsi="GHEA Grapalat" w:cs="Sylfaen"/>
          <w:sz w:val="20"/>
          <w:lang w:val="ru-RU"/>
        </w:rPr>
        <w:t>երկարաձգել</w:t>
      </w:r>
      <w:r w:rsidRPr="00F12606">
        <w:rPr>
          <w:rFonts w:ascii="GHEA Grapalat" w:hAnsi="GHEA Grapalat" w:cs="Arial Unicode"/>
          <w:sz w:val="20"/>
          <w:lang w:val="af-ZA"/>
        </w:rPr>
        <w:t xml:space="preserve"> </w:t>
      </w:r>
      <w:r w:rsidRPr="005E1F72">
        <w:rPr>
          <w:rFonts w:ascii="GHEA Grapalat" w:hAnsi="GHEA Grapalat" w:cs="Sylfaen"/>
          <w:sz w:val="20"/>
          <w:lang w:val="ru-RU"/>
        </w:rPr>
        <w:t>իրենց</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ներկայացրած</w:t>
      </w:r>
      <w:r w:rsidRPr="00F12606">
        <w:rPr>
          <w:rFonts w:ascii="GHEA Grapalat" w:hAnsi="GHEA Grapalat" w:cs="Arial Unicode"/>
          <w:sz w:val="20"/>
          <w:lang w:val="af-ZA"/>
        </w:rPr>
        <w:t xml:space="preserve"> </w:t>
      </w:r>
      <w:r w:rsidRPr="005E1F72">
        <w:rPr>
          <w:rFonts w:ascii="GHEA Grapalat" w:hAnsi="GHEA Grapalat" w:cs="Sylfaen"/>
          <w:sz w:val="20"/>
          <w:lang w:val="ru-RU"/>
        </w:rPr>
        <w:t>հայտի</w:t>
      </w:r>
      <w:r w:rsidRPr="00F12606">
        <w:rPr>
          <w:rFonts w:ascii="GHEA Grapalat" w:hAnsi="GHEA Grapalat" w:cs="Arial Unicode"/>
          <w:sz w:val="20"/>
          <w:lang w:val="af-ZA"/>
        </w:rPr>
        <w:t xml:space="preserve"> </w:t>
      </w:r>
      <w:r w:rsidRPr="005E1F72">
        <w:rPr>
          <w:rFonts w:ascii="GHEA Grapalat" w:hAnsi="GHEA Grapalat" w:cs="Sylfaen"/>
          <w:sz w:val="20"/>
          <w:lang w:val="ru-RU"/>
        </w:rPr>
        <w:t>ապահովման</w:t>
      </w:r>
      <w:r w:rsidRPr="00F12606">
        <w:rPr>
          <w:rFonts w:ascii="GHEA Grapalat" w:hAnsi="GHEA Grapalat" w:cs="Arial Unicode"/>
          <w:sz w:val="20"/>
          <w:lang w:val="af-ZA"/>
        </w:rPr>
        <w:t xml:space="preserve"> </w:t>
      </w:r>
      <w:r w:rsidRPr="005E1F72">
        <w:rPr>
          <w:rFonts w:ascii="GHEA Grapalat" w:hAnsi="GHEA Grapalat" w:cs="Arial Unicode"/>
          <w:sz w:val="20"/>
        </w:rPr>
        <w:t>վավերականության</w:t>
      </w:r>
      <w:r w:rsidRPr="00F12606">
        <w:rPr>
          <w:rFonts w:ascii="GHEA Grapalat" w:hAnsi="GHEA Grapalat" w:cs="Arial Unicode"/>
          <w:sz w:val="20"/>
          <w:lang w:val="af-ZA"/>
        </w:rPr>
        <w:t xml:space="preserve"> </w:t>
      </w:r>
      <w:r w:rsidRPr="005E1F72">
        <w:rPr>
          <w:rFonts w:ascii="GHEA Grapalat" w:hAnsi="GHEA Grapalat" w:cs="Sylfaen"/>
          <w:sz w:val="20"/>
          <w:lang w:val="ru-RU"/>
        </w:rPr>
        <w:t>ժամկետը</w:t>
      </w:r>
      <w:r w:rsidRPr="00F12606">
        <w:rPr>
          <w:rFonts w:ascii="GHEA Grapalat" w:hAnsi="GHEA Grapalat" w:cs="Arial Unicode"/>
          <w:sz w:val="20"/>
          <w:lang w:val="af-ZA"/>
        </w:rPr>
        <w:t xml:space="preserve"> </w:t>
      </w:r>
      <w:r w:rsidRPr="005E1F72">
        <w:rPr>
          <w:rFonts w:ascii="GHEA Grapalat" w:hAnsi="GHEA Grapalat" w:cs="Sylfaen"/>
          <w:sz w:val="20"/>
          <w:lang w:val="ru-RU"/>
        </w:rPr>
        <w:t>կամ</w:t>
      </w:r>
      <w:r w:rsidRPr="00F12606">
        <w:rPr>
          <w:rFonts w:ascii="GHEA Grapalat" w:hAnsi="GHEA Grapalat" w:cs="Arial Unicode"/>
          <w:sz w:val="20"/>
          <w:lang w:val="af-ZA"/>
        </w:rPr>
        <w:t xml:space="preserve"> </w:t>
      </w:r>
      <w:r w:rsidRPr="005E1F72">
        <w:rPr>
          <w:rFonts w:ascii="GHEA Grapalat" w:hAnsi="GHEA Grapalat" w:cs="Sylfaen"/>
          <w:sz w:val="20"/>
          <w:lang w:val="ru-RU"/>
        </w:rPr>
        <w:t>ներկայացնել</w:t>
      </w:r>
      <w:r w:rsidRPr="00F12606">
        <w:rPr>
          <w:rFonts w:ascii="GHEA Grapalat" w:hAnsi="GHEA Grapalat" w:cs="Arial Unicode"/>
          <w:sz w:val="20"/>
          <w:lang w:val="af-ZA"/>
        </w:rPr>
        <w:t xml:space="preserve"> </w:t>
      </w:r>
      <w:r w:rsidRPr="005E1F72">
        <w:rPr>
          <w:rFonts w:ascii="GHEA Grapalat" w:hAnsi="GHEA Grapalat" w:cs="Sylfaen"/>
          <w:sz w:val="20"/>
          <w:lang w:val="ru-RU"/>
        </w:rPr>
        <w:t>հայտի</w:t>
      </w:r>
      <w:r w:rsidRPr="00F12606">
        <w:rPr>
          <w:rFonts w:ascii="GHEA Grapalat" w:hAnsi="GHEA Grapalat" w:cs="Arial Unicode"/>
          <w:sz w:val="20"/>
          <w:lang w:val="af-ZA"/>
        </w:rPr>
        <w:t xml:space="preserve"> </w:t>
      </w:r>
      <w:r w:rsidRPr="005E1F72">
        <w:rPr>
          <w:rFonts w:ascii="GHEA Grapalat" w:hAnsi="GHEA Grapalat" w:cs="Sylfaen"/>
          <w:sz w:val="20"/>
          <w:lang w:val="ru-RU"/>
        </w:rPr>
        <w:t>նոր</w:t>
      </w:r>
      <w:r w:rsidRPr="00F12606">
        <w:rPr>
          <w:rFonts w:ascii="GHEA Grapalat" w:hAnsi="GHEA Grapalat" w:cs="Arial Unicode"/>
          <w:sz w:val="20"/>
          <w:lang w:val="af-ZA"/>
        </w:rPr>
        <w:t xml:space="preserve"> </w:t>
      </w:r>
      <w:r w:rsidRPr="005E1F72">
        <w:rPr>
          <w:rFonts w:ascii="GHEA Grapalat" w:hAnsi="GHEA Grapalat" w:cs="Sylfaen"/>
          <w:sz w:val="20"/>
          <w:lang w:val="ru-RU"/>
        </w:rPr>
        <w:t>ապահովում</w:t>
      </w:r>
      <w:r w:rsidRPr="005E1F72">
        <w:rPr>
          <w:rStyle w:val="FootnoteReference"/>
          <w:rFonts w:ascii="GHEA Grapalat" w:hAnsi="GHEA Grapalat" w:cs="Sylfaen"/>
          <w:sz w:val="20"/>
          <w:lang w:val="ru-RU"/>
        </w:rPr>
        <w:footnoteReference w:id="6"/>
      </w:r>
      <w:r w:rsidRPr="005E1F72">
        <w:rPr>
          <w:rFonts w:ascii="GHEA Grapalat" w:hAnsi="GHEA Grapalat" w:cs="Tahoma"/>
          <w:sz w:val="20"/>
          <w:lang w:val="ru-RU"/>
        </w:rPr>
        <w:t>։</w:t>
      </w:r>
      <w:r w:rsidRPr="00F12606">
        <w:rPr>
          <w:rFonts w:ascii="GHEA Grapalat" w:hAnsi="GHEA Grapalat" w:cs="Arial Unicode"/>
          <w:sz w:val="20"/>
          <w:lang w:val="af-ZA"/>
        </w:rPr>
        <w:t xml:space="preserve"> </w:t>
      </w:r>
    </w:p>
    <w:p w:rsidR="00F12606" w:rsidRPr="00F12606" w:rsidRDefault="00F12606" w:rsidP="00F12606">
      <w:pPr>
        <w:spacing w:after="0" w:line="240" w:lineRule="auto"/>
        <w:jc w:val="center"/>
        <w:rPr>
          <w:rFonts w:ascii="GHEA Grapalat" w:hAnsi="GHEA Grapalat"/>
          <w:b/>
          <w:sz w:val="20"/>
          <w:lang w:val="af-ZA"/>
        </w:rPr>
      </w:pPr>
      <w:r w:rsidRPr="00F12606">
        <w:rPr>
          <w:rFonts w:ascii="GHEA Grapalat" w:hAnsi="GHEA Grapalat" w:cs="Arial Unicode"/>
          <w:sz w:val="20"/>
          <w:lang w:val="af-ZA"/>
        </w:rPr>
        <w:br/>
      </w:r>
    </w:p>
    <w:p w:rsidR="00F12606" w:rsidRPr="00F12606" w:rsidRDefault="00F12606" w:rsidP="00F12606">
      <w:pPr>
        <w:spacing w:after="0" w:line="240" w:lineRule="auto"/>
        <w:jc w:val="center"/>
        <w:rPr>
          <w:rFonts w:ascii="GHEA Grapalat" w:hAnsi="GHEA Grapalat" w:cs="Arial"/>
          <w:b/>
          <w:sz w:val="20"/>
          <w:lang w:val="af-ZA"/>
        </w:rPr>
      </w:pPr>
      <w:r w:rsidRPr="00F12606">
        <w:rPr>
          <w:rFonts w:ascii="GHEA Grapalat" w:hAnsi="GHEA Grapalat"/>
          <w:b/>
          <w:sz w:val="20"/>
          <w:lang w:val="af-ZA"/>
        </w:rPr>
        <w:t xml:space="preserve">4.  </w:t>
      </w:r>
      <w:r w:rsidRPr="005E1F72">
        <w:rPr>
          <w:rFonts w:ascii="GHEA Grapalat" w:hAnsi="GHEA Grapalat" w:cs="Sylfaen"/>
          <w:b/>
          <w:sz w:val="20"/>
        </w:rPr>
        <w:t>ՀԱՅՏԸ</w:t>
      </w:r>
      <w:r w:rsidRPr="00F12606">
        <w:rPr>
          <w:rFonts w:ascii="GHEA Grapalat" w:hAnsi="GHEA Grapalat" w:cs="Arial"/>
          <w:b/>
          <w:sz w:val="20"/>
          <w:lang w:val="af-ZA"/>
        </w:rPr>
        <w:t xml:space="preserve"> </w:t>
      </w:r>
      <w:r w:rsidRPr="005E1F72">
        <w:rPr>
          <w:rFonts w:ascii="GHEA Grapalat" w:hAnsi="GHEA Grapalat" w:cs="Sylfaen"/>
          <w:b/>
          <w:sz w:val="20"/>
        </w:rPr>
        <w:t>ՆԵՐԿԱՅԱՑՆԵԼՈՒ</w:t>
      </w:r>
      <w:r w:rsidRPr="00F12606">
        <w:rPr>
          <w:rFonts w:ascii="GHEA Grapalat" w:hAnsi="GHEA Grapalat" w:cs="Arial"/>
          <w:b/>
          <w:sz w:val="20"/>
          <w:lang w:val="af-ZA"/>
        </w:rPr>
        <w:t xml:space="preserve"> </w:t>
      </w:r>
      <w:r w:rsidRPr="005E1F72">
        <w:rPr>
          <w:rFonts w:ascii="GHEA Grapalat" w:hAnsi="GHEA Grapalat" w:cs="Sylfaen"/>
          <w:b/>
          <w:sz w:val="20"/>
        </w:rPr>
        <w:t>ԿԱՐԳԸ</w:t>
      </w:r>
    </w:p>
    <w:p w:rsidR="00F12606" w:rsidRPr="00F12606" w:rsidRDefault="00F12606" w:rsidP="00F12606">
      <w:pPr>
        <w:spacing w:after="0" w:line="240" w:lineRule="auto"/>
        <w:jc w:val="center"/>
        <w:rPr>
          <w:rFonts w:ascii="GHEA Grapalat" w:hAnsi="GHEA Grapalat"/>
          <w:b/>
          <w:sz w:val="20"/>
          <w:lang w:val="af-ZA"/>
        </w:rPr>
      </w:pPr>
      <w:r w:rsidRPr="00F12606">
        <w:rPr>
          <w:rFonts w:ascii="GHEA Grapalat" w:hAnsi="GHEA Grapalat"/>
          <w:b/>
          <w:sz w:val="20"/>
          <w:lang w:val="af-ZA"/>
        </w:rPr>
        <w:t xml:space="preserve">  </w:t>
      </w:r>
    </w:p>
    <w:p w:rsidR="00F12606" w:rsidRPr="00F12606" w:rsidRDefault="00F12606" w:rsidP="00F12606">
      <w:pPr>
        <w:spacing w:after="0" w:line="240" w:lineRule="auto"/>
        <w:ind w:firstLine="567"/>
        <w:jc w:val="both"/>
        <w:rPr>
          <w:rFonts w:ascii="GHEA Grapalat" w:hAnsi="GHEA Grapalat"/>
          <w:sz w:val="20"/>
          <w:lang w:val="af-ZA"/>
        </w:rPr>
      </w:pPr>
      <w:r w:rsidRPr="00F12606">
        <w:rPr>
          <w:rFonts w:ascii="GHEA Grapalat" w:hAnsi="GHEA Grapalat"/>
          <w:sz w:val="20"/>
          <w:lang w:val="af-ZA"/>
        </w:rPr>
        <w:t>4</w:t>
      </w:r>
      <w:r w:rsidRPr="00F12606">
        <w:rPr>
          <w:rFonts w:ascii="GHEA Grapalat" w:hAnsi="GHEA Grapalat" w:cs="Sylfaen"/>
          <w:sz w:val="20"/>
          <w:lang w:val="af-ZA"/>
        </w:rPr>
        <w:t xml:space="preserve">.1 </w:t>
      </w:r>
      <w:r w:rsidRPr="005E1F72">
        <w:rPr>
          <w:rFonts w:ascii="GHEA Grapalat" w:hAnsi="GHEA Grapalat" w:cs="Sylfaen"/>
          <w:sz w:val="20"/>
          <w:lang w:val="ru-RU"/>
        </w:rPr>
        <w:t>Սույն</w:t>
      </w:r>
      <w:r w:rsidRPr="00F12606">
        <w:rPr>
          <w:rFonts w:ascii="GHEA Grapalat" w:hAnsi="GHEA Grapalat" w:cs="Sylfaen"/>
          <w:sz w:val="20"/>
          <w:lang w:val="af-ZA"/>
        </w:rPr>
        <w:t xml:space="preserve"> </w:t>
      </w:r>
      <w:r w:rsidRPr="005E1F72">
        <w:rPr>
          <w:rFonts w:ascii="GHEA Grapalat" w:hAnsi="GHEA Grapalat" w:cs="Sylfaen"/>
          <w:sz w:val="20"/>
          <w:lang w:val="ru-RU"/>
        </w:rPr>
        <w:t>ընթացակարգին</w:t>
      </w:r>
      <w:r w:rsidRPr="00F12606">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F12606">
        <w:rPr>
          <w:rFonts w:ascii="GHEA Grapalat" w:hAnsi="GHEA Grapalat" w:cs="Sylfaen"/>
          <w:sz w:val="20"/>
          <w:lang w:val="af-ZA"/>
        </w:rPr>
        <w:t xml:space="preserve"> </w:t>
      </w:r>
      <w:r w:rsidRPr="005E1F72">
        <w:rPr>
          <w:rFonts w:ascii="GHEA Grapalat" w:hAnsi="GHEA Grapalat" w:cs="Sylfaen"/>
          <w:sz w:val="20"/>
          <w:lang w:val="ru-RU"/>
        </w:rPr>
        <w:t>համար</w:t>
      </w:r>
      <w:r w:rsidRPr="00F12606">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F12606">
        <w:rPr>
          <w:rFonts w:ascii="GHEA Grapalat" w:hAnsi="GHEA Grapalat" w:cs="Sylfaen"/>
          <w:sz w:val="20"/>
          <w:lang w:val="af-ZA"/>
        </w:rPr>
        <w:t xml:space="preserve"> </w:t>
      </w:r>
      <w:r w:rsidRPr="005E1F72">
        <w:rPr>
          <w:rFonts w:ascii="GHEA Grapalat" w:hAnsi="GHEA Grapalat" w:cs="Sylfaen"/>
          <w:sz w:val="20"/>
        </w:rPr>
        <w:t>համակարգի</w:t>
      </w:r>
      <w:r w:rsidRPr="00F12606">
        <w:rPr>
          <w:rFonts w:ascii="GHEA Grapalat" w:hAnsi="GHEA Grapalat" w:cs="Sylfaen"/>
          <w:sz w:val="20"/>
          <w:lang w:val="af-ZA"/>
        </w:rPr>
        <w:t xml:space="preserve"> </w:t>
      </w:r>
      <w:r w:rsidRPr="005E1F72">
        <w:rPr>
          <w:rFonts w:ascii="GHEA Grapalat" w:hAnsi="GHEA Grapalat" w:cs="Sylfaen"/>
          <w:sz w:val="20"/>
        </w:rPr>
        <w:t>միջոցով</w:t>
      </w:r>
      <w:r w:rsidRPr="00F12606">
        <w:rPr>
          <w:rFonts w:ascii="GHEA Grapalat" w:hAnsi="GHEA Grapalat" w:cs="Sylfaen"/>
          <w:sz w:val="20"/>
          <w:lang w:val="af-ZA"/>
        </w:rPr>
        <w:t xml:space="preserve"> </w:t>
      </w:r>
      <w:r w:rsidRPr="005E1F72">
        <w:rPr>
          <w:rFonts w:ascii="GHEA Grapalat" w:hAnsi="GHEA Grapalat" w:cs="Sylfaen"/>
          <w:sz w:val="20"/>
        </w:rPr>
        <w:t>հանձնաժողովին</w:t>
      </w:r>
      <w:r w:rsidRPr="00F12606">
        <w:rPr>
          <w:rFonts w:ascii="GHEA Grapalat" w:hAnsi="GHEA Grapalat" w:cs="Sylfaen"/>
          <w:sz w:val="20"/>
          <w:lang w:val="af-ZA"/>
        </w:rPr>
        <w:t xml:space="preserve"> </w:t>
      </w:r>
      <w:r w:rsidRPr="005E1F72">
        <w:rPr>
          <w:rFonts w:ascii="GHEA Grapalat" w:hAnsi="GHEA Grapalat" w:cs="Sylfaen"/>
          <w:sz w:val="20"/>
        </w:rPr>
        <w:t>ներկայացնում</w:t>
      </w:r>
      <w:r w:rsidRPr="00F12606">
        <w:rPr>
          <w:rFonts w:ascii="GHEA Grapalat" w:hAnsi="GHEA Grapalat" w:cs="Sylfaen"/>
          <w:sz w:val="20"/>
          <w:lang w:val="af-ZA"/>
        </w:rPr>
        <w:t xml:space="preserve"> </w:t>
      </w:r>
      <w:r w:rsidRPr="005E1F72">
        <w:rPr>
          <w:rFonts w:ascii="GHEA Grapalat" w:hAnsi="GHEA Grapalat" w:cs="Sylfaen"/>
          <w:sz w:val="20"/>
        </w:rPr>
        <w:t>է</w:t>
      </w:r>
      <w:r w:rsidRPr="00F12606">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Tahoma"/>
          <w:sz w:val="20"/>
          <w:lang w:val="ru-RU"/>
        </w:rPr>
        <w:t>։</w:t>
      </w:r>
      <w:r w:rsidRPr="00F12606">
        <w:rPr>
          <w:rFonts w:ascii="GHEA Grapalat" w:hAnsi="GHEA Grapalat"/>
          <w:sz w:val="20"/>
          <w:lang w:val="af-ZA"/>
        </w:rPr>
        <w:t xml:space="preserve"> </w:t>
      </w:r>
      <w:r w:rsidRPr="005E1F72">
        <w:rPr>
          <w:rFonts w:ascii="GHEA Grapalat" w:hAnsi="GHEA Grapalat" w:cs="Sylfaen"/>
          <w:sz w:val="20"/>
        </w:rPr>
        <w:t>Հայտը</w:t>
      </w:r>
      <w:r w:rsidRPr="00F12606">
        <w:rPr>
          <w:rFonts w:ascii="GHEA Grapalat" w:hAnsi="GHEA Grapalat" w:cs="Sylfaen"/>
          <w:sz w:val="20"/>
          <w:lang w:val="af-ZA"/>
        </w:rPr>
        <w:t xml:space="preserve"> </w:t>
      </w:r>
      <w:r w:rsidRPr="005E1F72">
        <w:rPr>
          <w:rFonts w:ascii="GHEA Grapalat" w:hAnsi="GHEA Grapalat" w:cs="Sylfaen"/>
          <w:sz w:val="20"/>
        </w:rPr>
        <w:t>սույն</w:t>
      </w:r>
      <w:r w:rsidRPr="00F12606">
        <w:rPr>
          <w:rFonts w:ascii="GHEA Grapalat" w:hAnsi="GHEA Grapalat" w:cs="Sylfaen"/>
          <w:sz w:val="20"/>
          <w:lang w:val="af-ZA"/>
        </w:rPr>
        <w:t xml:space="preserve"> </w:t>
      </w:r>
      <w:r w:rsidRPr="005E1F72">
        <w:rPr>
          <w:rFonts w:ascii="GHEA Grapalat" w:hAnsi="GHEA Grapalat" w:cs="Sylfaen"/>
          <w:sz w:val="20"/>
        </w:rPr>
        <w:t>հրավերի</w:t>
      </w:r>
      <w:r w:rsidRPr="00F12606">
        <w:rPr>
          <w:rFonts w:ascii="GHEA Grapalat" w:hAnsi="GHEA Grapalat" w:cs="Sylfaen"/>
          <w:sz w:val="20"/>
          <w:lang w:val="af-ZA"/>
        </w:rPr>
        <w:t xml:space="preserve"> </w:t>
      </w:r>
      <w:r w:rsidRPr="005E1F72">
        <w:rPr>
          <w:rFonts w:ascii="GHEA Grapalat" w:hAnsi="GHEA Grapalat" w:cs="Sylfaen"/>
          <w:sz w:val="20"/>
        </w:rPr>
        <w:t>հիման</w:t>
      </w:r>
      <w:r w:rsidRPr="00F12606">
        <w:rPr>
          <w:rFonts w:ascii="GHEA Grapalat" w:hAnsi="GHEA Grapalat" w:cs="Sylfaen"/>
          <w:sz w:val="20"/>
          <w:lang w:val="af-ZA"/>
        </w:rPr>
        <w:t xml:space="preserve"> </w:t>
      </w:r>
      <w:r w:rsidRPr="005E1F72">
        <w:rPr>
          <w:rFonts w:ascii="GHEA Grapalat" w:hAnsi="GHEA Grapalat" w:cs="Sylfaen"/>
          <w:sz w:val="20"/>
        </w:rPr>
        <w:t>վրա</w:t>
      </w:r>
      <w:r w:rsidRPr="00F12606">
        <w:rPr>
          <w:rFonts w:ascii="GHEA Grapalat" w:hAnsi="GHEA Grapalat" w:cs="Sylfaen"/>
          <w:sz w:val="20"/>
          <w:lang w:val="af-ZA"/>
        </w:rPr>
        <w:t xml:space="preserve"> </w:t>
      </w:r>
      <w:r w:rsidRPr="005E1F72">
        <w:rPr>
          <w:rFonts w:ascii="GHEA Grapalat" w:hAnsi="GHEA Grapalat" w:cs="Sylfaen"/>
          <w:sz w:val="20"/>
        </w:rPr>
        <w:t>մասնակցի</w:t>
      </w:r>
      <w:r w:rsidRPr="00F12606">
        <w:rPr>
          <w:rFonts w:ascii="GHEA Grapalat" w:hAnsi="GHEA Grapalat" w:cs="Sylfaen"/>
          <w:sz w:val="20"/>
          <w:lang w:val="af-ZA"/>
        </w:rPr>
        <w:t xml:space="preserve"> </w:t>
      </w:r>
      <w:r w:rsidRPr="005E1F72">
        <w:rPr>
          <w:rFonts w:ascii="GHEA Grapalat" w:hAnsi="GHEA Grapalat" w:cs="Sylfaen"/>
          <w:sz w:val="20"/>
        </w:rPr>
        <w:t>կողմից</w:t>
      </w:r>
      <w:r w:rsidRPr="00F12606">
        <w:rPr>
          <w:rFonts w:ascii="GHEA Grapalat" w:hAnsi="GHEA Grapalat" w:cs="Sylfaen"/>
          <w:sz w:val="20"/>
          <w:lang w:val="af-ZA"/>
        </w:rPr>
        <w:t xml:space="preserve"> </w:t>
      </w:r>
      <w:r w:rsidRPr="005E1F72">
        <w:rPr>
          <w:rFonts w:ascii="GHEA Grapalat" w:hAnsi="GHEA Grapalat" w:cs="Sylfaen"/>
          <w:sz w:val="20"/>
        </w:rPr>
        <w:t>ներկայացվող</w:t>
      </w:r>
      <w:r w:rsidRPr="00F12606">
        <w:rPr>
          <w:rFonts w:ascii="GHEA Grapalat" w:hAnsi="GHEA Grapalat" w:cs="Sylfaen"/>
          <w:sz w:val="20"/>
          <w:lang w:val="af-ZA"/>
        </w:rPr>
        <w:t xml:space="preserve"> </w:t>
      </w:r>
      <w:r w:rsidRPr="005E1F72">
        <w:rPr>
          <w:rFonts w:ascii="GHEA Grapalat" w:hAnsi="GHEA Grapalat" w:cs="Sylfaen"/>
          <w:sz w:val="20"/>
        </w:rPr>
        <w:t>առաջարկն</w:t>
      </w:r>
      <w:r w:rsidRPr="00F12606">
        <w:rPr>
          <w:rFonts w:ascii="GHEA Grapalat" w:hAnsi="GHEA Grapalat" w:cs="Sylfaen"/>
          <w:sz w:val="20"/>
          <w:lang w:val="af-ZA"/>
        </w:rPr>
        <w:t xml:space="preserve"> </w:t>
      </w:r>
      <w:r w:rsidRPr="005E1F72">
        <w:rPr>
          <w:rFonts w:ascii="GHEA Grapalat" w:hAnsi="GHEA Grapalat" w:cs="Sylfaen"/>
          <w:sz w:val="20"/>
        </w:rPr>
        <w:t>է</w:t>
      </w:r>
      <w:r w:rsidRPr="00F12606">
        <w:rPr>
          <w:rFonts w:ascii="GHEA Grapalat" w:hAnsi="GHEA Grapalat" w:cs="Sylfaen"/>
          <w:sz w:val="20"/>
          <w:lang w:val="af-ZA"/>
        </w:rPr>
        <w:t>:</w:t>
      </w:r>
    </w:p>
    <w:p w:rsidR="00F12606" w:rsidRPr="00F12606"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այտը</w:t>
      </w:r>
      <w:r w:rsidRPr="00F12606">
        <w:rPr>
          <w:rFonts w:ascii="GHEA Grapalat" w:hAnsi="GHEA Grapalat" w:cs="Sylfaen"/>
          <w:szCs w:val="24"/>
        </w:rPr>
        <w:t xml:space="preserve"> </w:t>
      </w:r>
      <w:r w:rsidRPr="005E1F72">
        <w:rPr>
          <w:rFonts w:ascii="GHEA Grapalat" w:hAnsi="GHEA Grapalat" w:cs="Sylfaen"/>
          <w:szCs w:val="24"/>
          <w:lang w:val="ru-RU"/>
        </w:rPr>
        <w:t>ներկայացվում</w:t>
      </w:r>
      <w:r w:rsidRPr="00F12606">
        <w:rPr>
          <w:rFonts w:ascii="GHEA Grapalat" w:hAnsi="GHEA Grapalat" w:cs="Sylfaen"/>
          <w:szCs w:val="24"/>
        </w:rPr>
        <w:t xml:space="preserve"> </w:t>
      </w:r>
      <w:r w:rsidRPr="005E1F72">
        <w:rPr>
          <w:rFonts w:ascii="GHEA Grapalat" w:hAnsi="GHEA Grapalat" w:cs="Sylfaen"/>
          <w:szCs w:val="24"/>
          <w:lang w:val="en-US"/>
        </w:rPr>
        <w:t>է</w:t>
      </w:r>
      <w:r w:rsidRPr="00F12606">
        <w:rPr>
          <w:rFonts w:ascii="GHEA Grapalat" w:hAnsi="GHEA Grapalat" w:cs="Sylfaen"/>
          <w:szCs w:val="24"/>
        </w:rPr>
        <w:t xml:space="preserve"> </w:t>
      </w:r>
      <w:r w:rsidRPr="005E1F72">
        <w:rPr>
          <w:rFonts w:ascii="GHEA Grapalat" w:hAnsi="GHEA Grapalat" w:cs="Sylfaen"/>
          <w:szCs w:val="24"/>
          <w:lang w:val="ru-RU"/>
        </w:rPr>
        <w:t>մինչև</w:t>
      </w:r>
      <w:r w:rsidRPr="00F12606">
        <w:rPr>
          <w:rFonts w:ascii="GHEA Grapalat" w:hAnsi="GHEA Grapalat" w:cs="Sylfaen"/>
          <w:szCs w:val="24"/>
        </w:rPr>
        <w:t xml:space="preserve"> </w:t>
      </w:r>
      <w:r w:rsidRPr="005E1F72">
        <w:rPr>
          <w:rFonts w:ascii="GHEA Grapalat" w:hAnsi="GHEA Grapalat" w:cs="Sylfaen"/>
          <w:szCs w:val="24"/>
          <w:lang w:val="ru-RU"/>
        </w:rPr>
        <w:t>դրա</w:t>
      </w:r>
      <w:r w:rsidRPr="00F12606">
        <w:rPr>
          <w:rFonts w:ascii="GHEA Grapalat" w:hAnsi="GHEA Grapalat" w:cs="Sylfaen"/>
          <w:szCs w:val="24"/>
        </w:rPr>
        <w:t xml:space="preserve"> </w:t>
      </w:r>
      <w:r w:rsidRPr="005E1F72">
        <w:rPr>
          <w:rFonts w:ascii="GHEA Grapalat" w:hAnsi="GHEA Grapalat" w:cs="Sylfaen"/>
          <w:szCs w:val="24"/>
          <w:lang w:val="ru-RU"/>
        </w:rPr>
        <w:t>համար</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հրավերով</w:t>
      </w:r>
      <w:r w:rsidRPr="00F12606">
        <w:rPr>
          <w:rFonts w:ascii="GHEA Grapalat" w:hAnsi="GHEA Grapalat" w:cs="Sylfaen"/>
          <w:szCs w:val="24"/>
        </w:rPr>
        <w:t xml:space="preserve"> </w:t>
      </w:r>
      <w:r w:rsidRPr="005E1F72">
        <w:rPr>
          <w:rFonts w:ascii="GHEA Grapalat" w:hAnsi="GHEA Grapalat" w:cs="Sylfaen"/>
          <w:szCs w:val="24"/>
          <w:lang w:val="ru-RU"/>
        </w:rPr>
        <w:t>սահմանված</w:t>
      </w:r>
      <w:r w:rsidRPr="00F12606">
        <w:rPr>
          <w:rFonts w:ascii="GHEA Grapalat" w:hAnsi="GHEA Grapalat" w:cs="Sylfaen"/>
          <w:szCs w:val="24"/>
        </w:rPr>
        <w:t xml:space="preserve"> </w:t>
      </w:r>
      <w:r w:rsidRPr="005E1F72">
        <w:rPr>
          <w:rFonts w:ascii="GHEA Grapalat" w:hAnsi="GHEA Grapalat" w:cs="Sylfaen"/>
          <w:szCs w:val="24"/>
          <w:lang w:val="ru-RU"/>
        </w:rPr>
        <w:t>ժամկետի</w:t>
      </w:r>
      <w:r w:rsidRPr="00F12606">
        <w:rPr>
          <w:rFonts w:ascii="GHEA Grapalat" w:hAnsi="GHEA Grapalat" w:cs="Sylfaen"/>
          <w:szCs w:val="24"/>
        </w:rPr>
        <w:t xml:space="preserve"> </w:t>
      </w:r>
      <w:r w:rsidRPr="005E1F72">
        <w:rPr>
          <w:rFonts w:ascii="GHEA Grapalat" w:hAnsi="GHEA Grapalat" w:cs="Sylfaen"/>
          <w:szCs w:val="24"/>
          <w:lang w:val="ru-RU"/>
        </w:rPr>
        <w:t>ավարտը։</w:t>
      </w:r>
    </w:p>
    <w:p w:rsidR="00F12606" w:rsidRPr="00F12606"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այտի</w:t>
      </w:r>
      <w:r w:rsidRPr="00F12606">
        <w:rPr>
          <w:rFonts w:ascii="GHEA Grapalat" w:hAnsi="GHEA Grapalat" w:cs="Sylfaen"/>
          <w:szCs w:val="24"/>
        </w:rPr>
        <w:t xml:space="preserve"> </w:t>
      </w:r>
      <w:r w:rsidRPr="005E1F72">
        <w:rPr>
          <w:rFonts w:ascii="GHEA Grapalat" w:hAnsi="GHEA Grapalat" w:cs="Sylfaen"/>
          <w:szCs w:val="24"/>
          <w:lang w:val="ru-RU"/>
        </w:rPr>
        <w:t>պատրաստման</w:t>
      </w:r>
      <w:r w:rsidRPr="00F12606">
        <w:rPr>
          <w:rFonts w:ascii="GHEA Grapalat" w:hAnsi="GHEA Grapalat" w:cs="Sylfaen"/>
          <w:szCs w:val="24"/>
        </w:rPr>
        <w:t xml:space="preserve"> </w:t>
      </w:r>
      <w:r w:rsidRPr="005E1F72">
        <w:rPr>
          <w:rFonts w:ascii="GHEA Grapalat" w:hAnsi="GHEA Grapalat" w:cs="Sylfaen"/>
          <w:szCs w:val="24"/>
          <w:lang w:val="ru-RU"/>
        </w:rPr>
        <w:t>կարգը</w:t>
      </w:r>
      <w:r w:rsidRPr="00F12606">
        <w:rPr>
          <w:rFonts w:ascii="GHEA Grapalat" w:hAnsi="GHEA Grapalat" w:cs="Sylfaen"/>
          <w:szCs w:val="24"/>
        </w:rPr>
        <w:t xml:space="preserve"> </w:t>
      </w:r>
      <w:r w:rsidRPr="005E1F72">
        <w:rPr>
          <w:rFonts w:ascii="GHEA Grapalat" w:hAnsi="GHEA Grapalat" w:cs="Sylfaen"/>
          <w:szCs w:val="24"/>
          <w:lang w:val="ru-RU"/>
        </w:rPr>
        <w:t>նկարագրված</w:t>
      </w:r>
      <w:r w:rsidRPr="00F12606">
        <w:rPr>
          <w:rFonts w:ascii="GHEA Grapalat" w:hAnsi="GHEA Grapalat" w:cs="Sylfaen"/>
          <w:szCs w:val="24"/>
        </w:rPr>
        <w:t xml:space="preserve"> </w:t>
      </w:r>
      <w:r w:rsidRPr="005E1F72">
        <w:rPr>
          <w:rFonts w:ascii="GHEA Grapalat" w:hAnsi="GHEA Grapalat" w:cs="Sylfaen"/>
          <w:szCs w:val="24"/>
          <w:lang w:val="ru-RU"/>
        </w:rPr>
        <w:t>է</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հրավերի</w:t>
      </w:r>
      <w:r w:rsidRPr="00F12606">
        <w:rPr>
          <w:rFonts w:ascii="GHEA Grapalat" w:hAnsi="GHEA Grapalat" w:cs="Sylfaen"/>
          <w:szCs w:val="24"/>
        </w:rPr>
        <w:t xml:space="preserve"> 2-</w:t>
      </w:r>
      <w:r w:rsidRPr="005E1F72">
        <w:rPr>
          <w:rFonts w:ascii="GHEA Grapalat" w:hAnsi="GHEA Grapalat" w:cs="Sylfaen"/>
          <w:szCs w:val="24"/>
          <w:lang w:val="en-US"/>
        </w:rPr>
        <w:t>րդ</w:t>
      </w:r>
      <w:r w:rsidRPr="00F12606">
        <w:rPr>
          <w:rFonts w:ascii="GHEA Grapalat" w:hAnsi="GHEA Grapalat" w:cs="Sylfaen"/>
          <w:szCs w:val="24"/>
        </w:rPr>
        <w:t xml:space="preserve"> </w:t>
      </w:r>
      <w:r w:rsidRPr="005E1F72">
        <w:rPr>
          <w:rFonts w:ascii="GHEA Grapalat" w:hAnsi="GHEA Grapalat" w:cs="Sylfaen"/>
          <w:szCs w:val="24"/>
          <w:lang w:val="ru-RU"/>
        </w:rPr>
        <w:t>մասում</w:t>
      </w:r>
      <w:r w:rsidRPr="00F12606">
        <w:rPr>
          <w:rFonts w:ascii="GHEA Grapalat" w:hAnsi="GHEA Grapalat" w:cs="Sylfaen"/>
          <w:szCs w:val="24"/>
        </w:rPr>
        <w:t xml:space="preserve">` </w:t>
      </w:r>
      <w:r w:rsidRPr="005E1F72">
        <w:rPr>
          <w:rFonts w:ascii="GHEA Grapalat" w:hAnsi="GHEA Grapalat" w:cs="Sylfaen"/>
          <w:szCs w:val="24"/>
          <w:lang w:val="en-US"/>
        </w:rPr>
        <w:t>բ</w:t>
      </w:r>
      <w:r w:rsidRPr="005E1F72">
        <w:rPr>
          <w:rFonts w:ascii="GHEA Grapalat" w:hAnsi="GHEA Grapalat" w:cs="Sylfaen"/>
          <w:szCs w:val="24"/>
          <w:lang w:val="ru-RU"/>
        </w:rPr>
        <w:t>աց</w:t>
      </w:r>
      <w:r w:rsidRPr="00F12606">
        <w:rPr>
          <w:rFonts w:ascii="GHEA Grapalat" w:hAnsi="GHEA Grapalat" w:cs="Sylfaen"/>
          <w:szCs w:val="24"/>
        </w:rPr>
        <w:t xml:space="preserve"> </w:t>
      </w:r>
      <w:r w:rsidRPr="005E1F72">
        <w:rPr>
          <w:rFonts w:ascii="GHEA Grapalat" w:hAnsi="GHEA Grapalat" w:cs="Sylfaen"/>
          <w:szCs w:val="24"/>
          <w:lang w:val="en-US"/>
        </w:rPr>
        <w:t>մրցույթ</w:t>
      </w:r>
      <w:r w:rsidRPr="005E1F72">
        <w:rPr>
          <w:rFonts w:ascii="GHEA Grapalat" w:hAnsi="GHEA Grapalat" w:cs="Sylfaen"/>
          <w:szCs w:val="24"/>
          <w:lang w:val="ru-RU"/>
        </w:rPr>
        <w:t>ի</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պատրաստելու</w:t>
      </w:r>
      <w:r w:rsidRPr="00F12606">
        <w:rPr>
          <w:rFonts w:ascii="GHEA Grapalat" w:hAnsi="GHEA Grapalat" w:cs="Sylfaen"/>
          <w:szCs w:val="24"/>
        </w:rPr>
        <w:t xml:space="preserve"> </w:t>
      </w:r>
      <w:r w:rsidRPr="005E1F72">
        <w:rPr>
          <w:rFonts w:ascii="GHEA Grapalat" w:hAnsi="GHEA Grapalat" w:cs="Sylfaen"/>
          <w:szCs w:val="24"/>
          <w:lang w:val="ru-RU"/>
        </w:rPr>
        <w:t>հրահանգում։</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F12606">
        <w:rPr>
          <w:rFonts w:ascii="GHEA Grapalat" w:hAnsi="GHEA Grapalat" w:cs="Sylfaen"/>
          <w:szCs w:val="24"/>
        </w:rPr>
        <w:t xml:space="preserve">4.2  </w:t>
      </w:r>
      <w:r w:rsidRPr="005E1F72">
        <w:rPr>
          <w:rFonts w:ascii="GHEA Grapalat" w:hAnsi="GHEA Grapalat" w:cs="Sylfaen"/>
          <w:szCs w:val="24"/>
          <w:lang w:val="ru-RU"/>
        </w:rPr>
        <w:t>Ընթացակարգի</w:t>
      </w:r>
      <w:r w:rsidRPr="00F12606">
        <w:rPr>
          <w:rFonts w:ascii="GHEA Grapalat" w:hAnsi="GHEA Grapalat" w:cs="Sylfaen"/>
          <w:szCs w:val="24"/>
        </w:rPr>
        <w:t xml:space="preserve"> </w:t>
      </w:r>
      <w:r w:rsidRPr="005E1F72">
        <w:rPr>
          <w:rFonts w:ascii="GHEA Grapalat" w:hAnsi="GHEA Grapalat" w:cs="Sylfaen"/>
          <w:szCs w:val="24"/>
          <w:lang w:val="ru-RU"/>
        </w:rPr>
        <w:t>հայտերն</w:t>
      </w:r>
      <w:r w:rsidRPr="00F12606">
        <w:rPr>
          <w:rFonts w:ascii="GHEA Grapalat" w:hAnsi="GHEA Grapalat" w:cs="Sylfaen"/>
          <w:szCs w:val="24"/>
        </w:rPr>
        <w:t xml:space="preserve"> </w:t>
      </w:r>
      <w:r w:rsidRPr="005E1F72">
        <w:rPr>
          <w:rFonts w:ascii="GHEA Grapalat" w:hAnsi="GHEA Grapalat" w:cs="Sylfaen"/>
          <w:szCs w:val="24"/>
          <w:lang w:val="ru-RU"/>
        </w:rPr>
        <w:t>անհրաժեշտ</w:t>
      </w:r>
      <w:r w:rsidRPr="00F12606">
        <w:rPr>
          <w:rFonts w:ascii="GHEA Grapalat" w:hAnsi="GHEA Grapalat" w:cs="Sylfaen"/>
          <w:szCs w:val="24"/>
        </w:rPr>
        <w:t xml:space="preserve"> </w:t>
      </w:r>
      <w:r w:rsidRPr="005E1F72">
        <w:rPr>
          <w:rFonts w:ascii="GHEA Grapalat" w:hAnsi="GHEA Grapalat" w:cs="Sylfaen"/>
          <w:szCs w:val="24"/>
          <w:lang w:val="ru-RU"/>
        </w:rPr>
        <w:t>է</w:t>
      </w:r>
      <w:r w:rsidRPr="00F12606">
        <w:rPr>
          <w:rFonts w:ascii="GHEA Grapalat" w:hAnsi="GHEA Grapalat" w:cs="Sylfaen"/>
          <w:szCs w:val="24"/>
        </w:rPr>
        <w:t xml:space="preserve"> </w:t>
      </w:r>
      <w:r w:rsidRPr="005E1F72">
        <w:rPr>
          <w:rFonts w:ascii="GHEA Grapalat" w:hAnsi="GHEA Grapalat" w:cs="Sylfaen"/>
          <w:szCs w:val="24"/>
          <w:lang w:val="ru-RU"/>
        </w:rPr>
        <w:t>ներկայացնել</w:t>
      </w:r>
      <w:r w:rsidRPr="00F12606">
        <w:rPr>
          <w:rFonts w:ascii="GHEA Grapalat" w:hAnsi="GHEA Grapalat" w:cs="Sylfaen"/>
          <w:szCs w:val="24"/>
        </w:rPr>
        <w:t xml:space="preserve"> </w:t>
      </w:r>
      <w:r w:rsidRPr="005E1F72">
        <w:rPr>
          <w:rFonts w:ascii="GHEA Grapalat" w:hAnsi="GHEA Grapalat" w:cs="Sylfaen"/>
          <w:szCs w:val="24"/>
          <w:lang w:val="en-US"/>
        </w:rPr>
        <w:t>համակարգի</w:t>
      </w:r>
      <w:r w:rsidRPr="00F12606">
        <w:rPr>
          <w:rFonts w:ascii="GHEA Grapalat" w:hAnsi="GHEA Grapalat" w:cs="Sylfaen"/>
          <w:szCs w:val="24"/>
        </w:rPr>
        <w:t xml:space="preserve"> </w:t>
      </w:r>
      <w:r w:rsidRPr="005E1F72">
        <w:rPr>
          <w:rFonts w:ascii="GHEA Grapalat" w:hAnsi="GHEA Grapalat" w:cs="Sylfaen"/>
          <w:szCs w:val="24"/>
          <w:lang w:val="en-US"/>
        </w:rPr>
        <w:t>միջոցով</w:t>
      </w:r>
      <w:r w:rsidRPr="00F12606">
        <w:rPr>
          <w:rFonts w:ascii="GHEA Grapalat" w:hAnsi="GHEA Grapalat" w:cs="Sylfaen"/>
          <w:szCs w:val="24"/>
        </w:rPr>
        <w:t xml:space="preserve"> </w:t>
      </w:r>
      <w:r w:rsidRPr="005E1F72">
        <w:rPr>
          <w:rFonts w:ascii="GHEA Grapalat" w:hAnsi="GHEA Grapalat" w:cs="Sylfaen"/>
          <w:szCs w:val="24"/>
          <w:lang w:val="ru-RU"/>
        </w:rPr>
        <w:t>ոչ</w:t>
      </w:r>
      <w:r w:rsidRPr="00F12606">
        <w:rPr>
          <w:rFonts w:ascii="GHEA Grapalat" w:hAnsi="GHEA Grapalat" w:cs="Sylfaen"/>
          <w:szCs w:val="24"/>
        </w:rPr>
        <w:t xml:space="preserve"> </w:t>
      </w:r>
      <w:r w:rsidRPr="005E1F72">
        <w:rPr>
          <w:rFonts w:ascii="GHEA Grapalat" w:hAnsi="GHEA Grapalat" w:cs="Sylfaen"/>
          <w:szCs w:val="24"/>
          <w:lang w:val="ru-RU"/>
        </w:rPr>
        <w:t>ուշ</w:t>
      </w:r>
      <w:r w:rsidRPr="00F12606">
        <w:rPr>
          <w:rFonts w:ascii="GHEA Grapalat" w:hAnsi="GHEA Grapalat" w:cs="Sylfaen"/>
          <w:szCs w:val="24"/>
        </w:rPr>
        <w:t xml:space="preserve">, </w:t>
      </w:r>
      <w:r w:rsidRPr="005E1F72">
        <w:rPr>
          <w:rFonts w:ascii="GHEA Grapalat" w:hAnsi="GHEA Grapalat" w:cs="Sylfaen"/>
          <w:szCs w:val="24"/>
          <w:lang w:val="ru-RU"/>
        </w:rPr>
        <w:t>քան</w:t>
      </w:r>
      <w:r w:rsidRPr="00F12606">
        <w:rPr>
          <w:rFonts w:ascii="GHEA Grapalat" w:hAnsi="GHEA Grapalat" w:cs="Sylfaen"/>
          <w:szCs w:val="24"/>
        </w:rPr>
        <w:t xml:space="preserve"> </w:t>
      </w:r>
      <w:r w:rsidRPr="005E1F72">
        <w:rPr>
          <w:rFonts w:ascii="GHEA Grapalat" w:hAnsi="GHEA Grapalat" w:cs="Sylfaen"/>
          <w:szCs w:val="24"/>
          <w:lang w:val="ru-RU"/>
        </w:rPr>
        <w:t>սույն</w:t>
      </w:r>
      <w:r w:rsidRPr="00F12606">
        <w:rPr>
          <w:rFonts w:ascii="GHEA Grapalat" w:hAnsi="GHEA Grapalat" w:cs="Sylfaen"/>
          <w:szCs w:val="24"/>
        </w:rPr>
        <w:t xml:space="preserve"> </w:t>
      </w:r>
      <w:r w:rsidRPr="005E1F72">
        <w:rPr>
          <w:rFonts w:ascii="GHEA Grapalat" w:hAnsi="GHEA Grapalat" w:cs="Sylfaen"/>
          <w:szCs w:val="24"/>
          <w:lang w:val="ru-RU"/>
        </w:rPr>
        <w:t>ընթացակարգի</w:t>
      </w:r>
      <w:r w:rsidRPr="00F12606">
        <w:rPr>
          <w:rFonts w:ascii="GHEA Grapalat" w:hAnsi="GHEA Grapalat" w:cs="Sylfaen"/>
          <w:szCs w:val="24"/>
        </w:rPr>
        <w:t xml:space="preserve"> </w:t>
      </w:r>
      <w:r w:rsidRPr="005E1F72">
        <w:rPr>
          <w:rFonts w:ascii="GHEA Grapalat" w:hAnsi="GHEA Grapalat" w:cs="Sylfaen"/>
          <w:szCs w:val="24"/>
          <w:lang w:val="ru-RU"/>
        </w:rPr>
        <w:t>հայտարարությունը</w:t>
      </w:r>
      <w:r w:rsidRPr="00F12606">
        <w:rPr>
          <w:rFonts w:ascii="GHEA Grapalat" w:hAnsi="GHEA Grapalat" w:cs="Sylfaen"/>
          <w:szCs w:val="24"/>
        </w:rPr>
        <w:t xml:space="preserve"> </w:t>
      </w:r>
      <w:r w:rsidRPr="005E1F72">
        <w:rPr>
          <w:rFonts w:ascii="GHEA Grapalat" w:hAnsi="GHEA Grapalat" w:cs="Sylfaen"/>
          <w:szCs w:val="24"/>
          <w:lang w:val="ru-RU"/>
        </w:rPr>
        <w:t>և</w:t>
      </w:r>
      <w:r w:rsidRPr="00F12606">
        <w:rPr>
          <w:rFonts w:ascii="GHEA Grapalat" w:hAnsi="GHEA Grapalat" w:cs="Sylfaen"/>
          <w:szCs w:val="24"/>
        </w:rPr>
        <w:t xml:space="preserve"> </w:t>
      </w:r>
      <w:r w:rsidRPr="005E1F72">
        <w:rPr>
          <w:rFonts w:ascii="GHEA Grapalat" w:hAnsi="GHEA Grapalat" w:cs="Sylfaen"/>
          <w:szCs w:val="24"/>
          <w:lang w:val="ru-RU"/>
        </w:rPr>
        <w:t>հրավերը</w:t>
      </w:r>
      <w:r w:rsidRPr="00F12606">
        <w:rPr>
          <w:rFonts w:ascii="GHEA Grapalat" w:hAnsi="GHEA Grapalat" w:cs="Sylfaen"/>
          <w:szCs w:val="24"/>
        </w:rPr>
        <w:t xml:space="preserve"> </w:t>
      </w:r>
      <w:r w:rsidRPr="005E1F72">
        <w:rPr>
          <w:rFonts w:ascii="GHEA Grapalat" w:hAnsi="GHEA Grapalat" w:cs="Sylfaen"/>
          <w:szCs w:val="24"/>
          <w:lang w:val="ru-RU"/>
        </w:rPr>
        <w:t>համակարգում</w:t>
      </w:r>
      <w:r w:rsidRPr="00F12606">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F12606">
        <w:rPr>
          <w:rFonts w:ascii="GHEA Grapalat" w:hAnsi="GHEA Grapalat" w:cs="Sylfaen"/>
          <w:szCs w:val="24"/>
        </w:rPr>
        <w:t xml:space="preserve"> </w:t>
      </w:r>
      <w:r w:rsidRPr="005E1F72">
        <w:rPr>
          <w:rFonts w:ascii="GHEA Grapalat" w:hAnsi="GHEA Grapalat" w:cs="Sylfaen"/>
          <w:szCs w:val="24"/>
          <w:lang w:val="en-US"/>
        </w:rPr>
        <w:t>օրվանից</w:t>
      </w:r>
      <w:r w:rsidRPr="00F12606">
        <w:rPr>
          <w:rFonts w:ascii="GHEA Grapalat" w:hAnsi="GHEA Grapalat" w:cs="Sylfaen"/>
          <w:szCs w:val="24"/>
        </w:rPr>
        <w:t xml:space="preserve"> </w:t>
      </w:r>
      <w:r w:rsidRPr="005E1F72">
        <w:rPr>
          <w:rFonts w:ascii="GHEA Grapalat" w:hAnsi="GHEA Grapalat" w:cs="Sylfaen"/>
          <w:szCs w:val="24"/>
          <w:lang w:val="ru-RU"/>
        </w:rPr>
        <w:t>հաշված</w:t>
      </w:r>
      <w:r w:rsidRPr="00F12606">
        <w:rPr>
          <w:rFonts w:ascii="GHEA Grapalat" w:hAnsi="GHEA Grapalat" w:cs="Sylfaen"/>
          <w:szCs w:val="24"/>
        </w:rPr>
        <w:t xml:space="preserve"> </w:t>
      </w:r>
      <w:r w:rsidRPr="00E41FDA">
        <w:rPr>
          <w:rFonts w:ascii="GHEA Grapalat" w:hAnsi="GHEA Grapalat" w:cs="Sylfaen"/>
          <w:b/>
          <w:szCs w:val="24"/>
        </w:rPr>
        <w:t>«</w:t>
      </w:r>
      <w:r w:rsidR="00A33557" w:rsidRPr="00E41FDA">
        <w:rPr>
          <w:rFonts w:ascii="GHEA Grapalat" w:hAnsi="GHEA Grapalat" w:cs="Sylfaen"/>
          <w:b/>
          <w:szCs w:val="24"/>
          <w:lang w:val="hy-AM"/>
        </w:rPr>
        <w:t>41</w:t>
      </w:r>
      <w:r w:rsidRPr="00E41FDA">
        <w:rPr>
          <w:rFonts w:ascii="GHEA Grapalat" w:hAnsi="GHEA Grapalat" w:cs="Sylfaen"/>
          <w:b/>
          <w:szCs w:val="24"/>
        </w:rPr>
        <w:t>»</w:t>
      </w:r>
      <w:r w:rsidRPr="00E41FDA">
        <w:rPr>
          <w:rFonts w:ascii="GHEA Grapalat" w:hAnsi="GHEA Grapalat" w:cs="Sylfaen"/>
          <w:b/>
          <w:szCs w:val="24"/>
          <w:lang w:val="ru-RU"/>
        </w:rPr>
        <w:t>րդ</w:t>
      </w:r>
      <w:r w:rsidRPr="00E41FDA">
        <w:rPr>
          <w:rFonts w:ascii="GHEA Grapalat" w:hAnsi="GHEA Grapalat" w:cs="Sylfaen"/>
          <w:b/>
          <w:szCs w:val="24"/>
        </w:rPr>
        <w:t xml:space="preserve"> </w:t>
      </w:r>
      <w:r w:rsidRPr="00E41FDA">
        <w:rPr>
          <w:rFonts w:ascii="GHEA Grapalat" w:hAnsi="GHEA Grapalat" w:cs="Sylfaen"/>
          <w:b/>
          <w:szCs w:val="24"/>
          <w:lang w:val="ru-RU"/>
        </w:rPr>
        <w:t>օրվա</w:t>
      </w:r>
      <w:r w:rsidRPr="00E41FDA">
        <w:rPr>
          <w:rFonts w:ascii="GHEA Grapalat" w:hAnsi="GHEA Grapalat" w:cs="Sylfaen"/>
          <w:b/>
          <w:szCs w:val="24"/>
        </w:rPr>
        <w:t xml:space="preserve"> </w:t>
      </w:r>
      <w:r w:rsidRPr="00E41FDA">
        <w:rPr>
          <w:rFonts w:ascii="GHEA Grapalat" w:hAnsi="GHEA Grapalat" w:cs="Sylfaen"/>
          <w:b/>
          <w:szCs w:val="24"/>
          <w:lang w:val="ru-RU"/>
        </w:rPr>
        <w:t>ժամը</w:t>
      </w:r>
      <w:r w:rsidRPr="00E41FDA">
        <w:rPr>
          <w:rFonts w:ascii="GHEA Grapalat" w:hAnsi="GHEA Grapalat" w:cs="Sylfaen"/>
          <w:b/>
          <w:szCs w:val="24"/>
        </w:rPr>
        <w:t xml:space="preserve"> «</w:t>
      </w:r>
      <w:r w:rsidR="00A33557" w:rsidRPr="00E41FDA">
        <w:rPr>
          <w:rFonts w:ascii="GHEA Grapalat" w:hAnsi="GHEA Grapalat" w:cs="Sylfaen"/>
          <w:b/>
          <w:szCs w:val="24"/>
          <w:lang w:val="hy-AM"/>
        </w:rPr>
        <w:t>11:00</w:t>
      </w:r>
      <w:r w:rsidRPr="00E41FDA">
        <w:rPr>
          <w:rFonts w:ascii="GHEA Grapalat" w:hAnsi="GHEA Grapalat" w:cs="Sylfaen"/>
          <w:b/>
          <w:szCs w:val="24"/>
        </w:rPr>
        <w:t>»-</w:t>
      </w:r>
      <w:r w:rsidRPr="00E41FDA">
        <w:rPr>
          <w:rFonts w:ascii="GHEA Grapalat" w:hAnsi="GHEA Grapalat" w:cs="Sylfaen"/>
          <w:b/>
          <w:szCs w:val="24"/>
          <w:lang w:val="ru-RU"/>
        </w:rPr>
        <w:t>ն</w:t>
      </w:r>
      <w:r w:rsidRPr="005E1F72">
        <w:rPr>
          <w:rFonts w:ascii="GHEA Grapalat" w:hAnsi="GHEA Grapalat" w:cs="Sylfaen"/>
          <w:szCs w:val="24"/>
          <w:lang w:val="ru-RU"/>
        </w:rPr>
        <w:t>։</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ներկայացնելու</w:t>
      </w:r>
      <w:r w:rsidRPr="00F12606">
        <w:rPr>
          <w:rFonts w:ascii="GHEA Grapalat" w:hAnsi="GHEA Grapalat" w:cs="Sylfaen"/>
          <w:szCs w:val="24"/>
        </w:rPr>
        <w:t xml:space="preserve"> </w:t>
      </w:r>
      <w:r w:rsidRPr="005E1F72">
        <w:rPr>
          <w:rFonts w:ascii="GHEA Grapalat" w:hAnsi="GHEA Grapalat" w:cs="Sylfaen"/>
          <w:szCs w:val="24"/>
          <w:lang w:val="ru-RU"/>
        </w:rPr>
        <w:t>վերջնաժամկետը</w:t>
      </w:r>
      <w:r w:rsidRPr="00F12606">
        <w:rPr>
          <w:rFonts w:ascii="GHEA Grapalat" w:hAnsi="GHEA Grapalat" w:cs="Sylfaen"/>
          <w:szCs w:val="24"/>
        </w:rPr>
        <w:t xml:space="preserve"> </w:t>
      </w:r>
      <w:r w:rsidRPr="005E1F72">
        <w:rPr>
          <w:rFonts w:ascii="GHEA Grapalat" w:hAnsi="GHEA Grapalat" w:cs="Sylfaen"/>
          <w:szCs w:val="24"/>
          <w:lang w:val="ru-RU"/>
        </w:rPr>
        <w:t>լրանալուց</w:t>
      </w:r>
      <w:r w:rsidRPr="00F12606">
        <w:rPr>
          <w:rFonts w:ascii="GHEA Grapalat" w:hAnsi="GHEA Grapalat" w:cs="Sylfaen"/>
          <w:szCs w:val="24"/>
        </w:rPr>
        <w:t xml:space="preserve"> </w:t>
      </w:r>
      <w:r w:rsidRPr="005E1F72">
        <w:rPr>
          <w:rFonts w:ascii="GHEA Grapalat" w:hAnsi="GHEA Grapalat" w:cs="Sylfaen"/>
          <w:szCs w:val="24"/>
          <w:lang w:val="ru-RU"/>
        </w:rPr>
        <w:t>հետո</w:t>
      </w:r>
      <w:r w:rsidRPr="00F12606">
        <w:rPr>
          <w:rFonts w:ascii="GHEA Grapalat" w:hAnsi="GHEA Grapalat" w:cs="Sylfaen"/>
          <w:szCs w:val="24"/>
        </w:rPr>
        <w:t xml:space="preserve"> </w:t>
      </w:r>
      <w:r w:rsidRPr="005E1F72">
        <w:rPr>
          <w:rFonts w:ascii="GHEA Grapalat" w:hAnsi="GHEA Grapalat" w:cs="Sylfaen"/>
          <w:szCs w:val="24"/>
          <w:lang w:val="ru-RU"/>
        </w:rPr>
        <w:t>ներկայացված</w:t>
      </w:r>
      <w:r w:rsidRPr="00F12606">
        <w:rPr>
          <w:rFonts w:ascii="GHEA Grapalat" w:hAnsi="GHEA Grapalat" w:cs="Sylfaen"/>
          <w:szCs w:val="24"/>
        </w:rPr>
        <w:t xml:space="preserve"> </w:t>
      </w:r>
      <w:r w:rsidRPr="005E1F72">
        <w:rPr>
          <w:rFonts w:ascii="GHEA Grapalat" w:hAnsi="GHEA Grapalat" w:cs="Sylfaen"/>
          <w:szCs w:val="24"/>
          <w:lang w:val="ru-RU"/>
        </w:rPr>
        <w:t>հայտերը</w:t>
      </w:r>
      <w:r w:rsidRPr="00F12606">
        <w:rPr>
          <w:rFonts w:ascii="GHEA Grapalat" w:hAnsi="GHEA Grapalat" w:cs="Sylfaen"/>
          <w:szCs w:val="24"/>
        </w:rPr>
        <w:t xml:space="preserve"> </w:t>
      </w:r>
      <w:r w:rsidRPr="005E1F72">
        <w:rPr>
          <w:rFonts w:ascii="GHEA Grapalat" w:hAnsi="GHEA Grapalat" w:cs="Sylfaen"/>
          <w:szCs w:val="24"/>
          <w:lang w:val="ru-RU"/>
        </w:rPr>
        <w:t>չեն</w:t>
      </w:r>
      <w:r w:rsidRPr="00F12606">
        <w:rPr>
          <w:rFonts w:ascii="GHEA Grapalat" w:hAnsi="GHEA Grapalat" w:cs="Sylfaen"/>
          <w:szCs w:val="24"/>
        </w:rPr>
        <w:t xml:space="preserve"> </w:t>
      </w:r>
      <w:r w:rsidRPr="005E1F72">
        <w:rPr>
          <w:rFonts w:ascii="GHEA Grapalat" w:hAnsi="GHEA Grapalat" w:cs="Sylfaen"/>
          <w:szCs w:val="24"/>
          <w:lang w:val="ru-RU"/>
        </w:rPr>
        <w:t>ընդունվում</w:t>
      </w:r>
      <w:r w:rsidRPr="00F12606">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ամակարգի</w:t>
      </w:r>
      <w:r w:rsidRPr="00F12606">
        <w:rPr>
          <w:rFonts w:ascii="GHEA Grapalat" w:hAnsi="GHEA Grapalat" w:cs="Sylfaen"/>
          <w:szCs w:val="24"/>
        </w:rPr>
        <w:t xml:space="preserve"> </w:t>
      </w:r>
      <w:r w:rsidRPr="005E1F72">
        <w:rPr>
          <w:rFonts w:ascii="GHEA Grapalat" w:hAnsi="GHEA Grapalat" w:cs="Sylfaen"/>
          <w:szCs w:val="24"/>
          <w:lang w:val="ru-RU"/>
        </w:rPr>
        <w:t>կողմից։</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4.3 Մասնակիցը հայտով ներկայացնում է`</w:t>
      </w:r>
    </w:p>
    <w:p w:rsidR="00F12606" w:rsidRPr="00DE1E5A" w:rsidRDefault="00F12606" w:rsidP="00F12606">
      <w:pPr>
        <w:pStyle w:val="BodyTextIndent2"/>
        <w:spacing w:line="240" w:lineRule="auto"/>
        <w:ind w:firstLine="567"/>
        <w:rPr>
          <w:rFonts w:ascii="GHEA Grapalat" w:hAnsi="GHEA Grapalat" w:cs="Sylfaen"/>
          <w:szCs w:val="24"/>
          <w:lang w:val="hy-AM"/>
        </w:rPr>
      </w:pPr>
      <w:bookmarkStart w:id="4" w:name="_Hlk9261647"/>
      <w:r w:rsidRPr="00443B3E">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t>ա) հայտարարություն սույն հրավերով սահմանված մասնակ</w:t>
      </w:r>
      <w:r w:rsidRPr="00443B3E">
        <w:rPr>
          <w:rFonts w:ascii="GHEA Grapalat" w:hAnsi="GHEA Grapalat" w:cs="Sylfaen"/>
          <w:szCs w:val="24"/>
          <w:lang w:val="hy-AM"/>
        </w:rPr>
        <w:softHyphen/>
        <w:t>ցության իրավունքի պահանջներին իր տվյալների համապատասխանության մասին.</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sidRPr="0049186D">
        <w:rPr>
          <w:rFonts w:ascii="GHEA Grapalat" w:hAnsi="GHEA Grapalat"/>
          <w:lang w:val="hy-AM"/>
        </w:rPr>
        <w:t xml:space="preserve">պայմանով, որ առաջին տեղը զբաղեցրած մասնակից ճանաչվելու դեպքում </w:t>
      </w:r>
      <w:r w:rsidRPr="0049186D">
        <w:rPr>
          <w:rFonts w:ascii="GHEA Grapalat" w:hAnsi="GHEA Grapalat"/>
          <w:lang w:val="hy-AM"/>
        </w:rPr>
        <w:lastRenderedPageBreak/>
        <w:t>սույն հրավերով սահմանված կարգով և ժամկետում հանձնաժողովին է ներկայացնում որակավորումը հիմնավորող` սույն հրավերով նախատեսված փաստաթղթերը</w:t>
      </w:r>
      <w:r w:rsidRPr="00443B3E">
        <w:rPr>
          <w:rFonts w:ascii="GHEA Grapalat" w:hAnsi="GHEA Grapalat" w:cs="Sylfaen"/>
          <w:szCs w:val="24"/>
          <w:lang w:val="hy-AM"/>
        </w:rPr>
        <w:t>.</w:t>
      </w:r>
    </w:p>
    <w:p w:rsidR="00F12606" w:rsidRPr="00443B3E" w:rsidRDefault="00F12606" w:rsidP="00F12606">
      <w:pPr>
        <w:pStyle w:val="BodyTextIndent2"/>
        <w:spacing w:line="240" w:lineRule="auto"/>
        <w:ind w:firstLine="567"/>
        <w:rPr>
          <w:rFonts w:ascii="GHEA Grapalat" w:hAnsi="GHEA Grapalat" w:cs="Sylfaen"/>
          <w:szCs w:val="24"/>
          <w:lang w:val="hy-AM"/>
        </w:rPr>
      </w:pPr>
      <w:r w:rsidRPr="00443B3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F12606" w:rsidRPr="00443B3E" w:rsidRDefault="00F12606" w:rsidP="00F12606">
      <w:pPr>
        <w:pStyle w:val="BodyTextIndent2"/>
        <w:spacing w:line="240" w:lineRule="auto"/>
        <w:ind w:firstLine="567"/>
        <w:rPr>
          <w:rFonts w:ascii="GHEA Grapalat" w:hAnsi="GHEA Grapalat" w:cs="Sylfaen"/>
          <w:szCs w:val="24"/>
          <w:lang w:val="hy-AM"/>
        </w:rPr>
      </w:pPr>
      <w:bookmarkStart w:id="5" w:name="_Hlk9261892"/>
      <w:bookmarkEnd w:id="4"/>
      <w:r w:rsidRPr="00443B3E">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F12606" w:rsidRDefault="00F12606" w:rsidP="00F12606">
      <w:pPr>
        <w:pStyle w:val="norm"/>
        <w:spacing w:line="240" w:lineRule="auto"/>
        <w:ind w:firstLine="630"/>
        <w:rPr>
          <w:rFonts w:ascii="GHEA Grapalat" w:hAnsi="GHEA Grapalat"/>
          <w:sz w:val="20"/>
          <w:lang w:val="hy-AM"/>
        </w:rPr>
      </w:pPr>
      <w:r w:rsidRPr="00443B3E">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FootnoteReference"/>
          <w:rFonts w:ascii="GHEA Grapalat" w:hAnsi="GHEA Grapalat" w:cs="Sylfaen"/>
          <w:sz w:val="20"/>
          <w:szCs w:val="24"/>
          <w:lang w:val="hy-AM" w:eastAsia="en-US"/>
        </w:rPr>
        <w:footnoteReference w:id="7"/>
      </w:r>
      <w:r w:rsidRPr="00DE1E5A">
        <w:rPr>
          <w:rFonts w:ascii="GHEA Grapalat" w:hAnsi="GHEA Grapalat" w:cs="Sylfaen"/>
          <w:sz w:val="20"/>
          <w:szCs w:val="24"/>
          <w:lang w:val="hy-AM" w:eastAsia="en-US"/>
        </w:rPr>
        <w:t>,</w:t>
      </w:r>
    </w:p>
    <w:p w:rsidR="00F12606" w:rsidRDefault="00F12606" w:rsidP="00F12606">
      <w:pPr>
        <w:pStyle w:val="norm"/>
        <w:spacing w:line="240" w:lineRule="auto"/>
        <w:ind w:firstLine="630"/>
        <w:rPr>
          <w:rFonts w:ascii="GHEA Grapalat" w:hAnsi="GHEA Grapalat" w:cs="Sylfaen"/>
          <w:sz w:val="20"/>
          <w:lang w:val="hy-AM"/>
        </w:rPr>
      </w:pPr>
      <w:r w:rsidRPr="00443B3E">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F12606" w:rsidRPr="00443B3E" w:rsidRDefault="00F12606" w:rsidP="00F12606">
      <w:pPr>
        <w:pStyle w:val="norm"/>
        <w:spacing w:line="240" w:lineRule="auto"/>
        <w:ind w:firstLine="630"/>
        <w:rPr>
          <w:rFonts w:ascii="GHEA Grapalat" w:hAnsi="GHEA Grapalat" w:cs="Sylfaen"/>
          <w:sz w:val="20"/>
          <w:lang w:val="hy-AM"/>
        </w:rPr>
      </w:pPr>
      <w:r w:rsidRPr="00443B3E">
        <w:rPr>
          <w:rFonts w:ascii="GHEA Grapalat" w:hAnsi="GHEA Grapalat" w:cs="Sylfaen"/>
          <w:sz w:val="20"/>
          <w:lang w:val="hy-AM"/>
        </w:rPr>
        <w:t>է</w:t>
      </w:r>
      <w:r w:rsidRPr="00DE1E5A">
        <w:rPr>
          <w:rFonts w:ascii="GHEA Grapalat" w:hAnsi="GHEA Grapalat"/>
          <w:sz w:val="20"/>
          <w:lang w:val="hy-AM"/>
        </w:rPr>
        <w:t>)</w:t>
      </w:r>
      <w:r w:rsidRPr="00443B3E">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443B3E">
        <w:rPr>
          <w:rFonts w:ascii="GHEA Grapalat" w:hAnsi="GHEA Grapalat" w:cs="Sylfaen"/>
          <w:sz w:val="20"/>
          <w:szCs w:val="24"/>
          <w:lang w:val="hy-AM" w:eastAsia="en-US"/>
        </w:rPr>
        <w:t>.</w:t>
      </w:r>
    </w:p>
    <w:bookmarkEnd w:id="5"/>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2</w:t>
      </w:r>
      <w:r w:rsidRPr="005E1F72">
        <w:rPr>
          <w:rFonts w:ascii="GHEA Grapalat" w:hAnsi="GHEA Grapalat" w:cs="Sylfaen"/>
          <w:sz w:val="20"/>
          <w:szCs w:val="24"/>
          <w:lang w:val="hy-AM" w:eastAsia="en-US"/>
        </w:rPr>
        <w:t>) իր կողմից հաստատված գնային առաջարկ,</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hy-AM"/>
        </w:rPr>
        <w:t xml:space="preserve">  </w:t>
      </w:r>
      <w:r w:rsidRPr="00443B3E">
        <w:rPr>
          <w:rFonts w:ascii="GHEA Grapalat" w:hAnsi="GHEA Grapalat" w:cs="Sylfaen"/>
          <w:sz w:val="20"/>
          <w:lang w:val="hy-AM"/>
        </w:rPr>
        <w:t>3</w:t>
      </w:r>
      <w:r w:rsidRPr="005E1F72">
        <w:rPr>
          <w:rFonts w:ascii="GHEA Grapalat" w:hAnsi="GHEA Grapalat" w:cs="Sylfaen"/>
          <w:sz w:val="20"/>
          <w:lang w:val="hy-AM"/>
        </w:rPr>
        <w:t xml:space="preserve">) հայտի ապահովում, որը </w:t>
      </w:r>
      <w:r w:rsidRPr="005E1F72">
        <w:rPr>
          <w:rFonts w:ascii="GHEA Grapalat" w:hAnsi="GHEA Grapalat"/>
          <w:sz w:val="20"/>
          <w:lang w:val="hy-AM"/>
        </w:rPr>
        <w:t xml:space="preserve">ներկայացվում է կանխիկ փողի կամ բանկային երաշխիքի ձևով: Ընդ որում հայտով ներկայացվում է կանխիկ փողի վճարումը հավաստող փաստաթղթի բնօրինակից կամ </w:t>
      </w:r>
      <w:r w:rsidRPr="005E1F72">
        <w:rPr>
          <w:rFonts w:ascii="GHEA Grapalat" w:hAnsi="GHEA Grapalat" w:cs="Sylfaen"/>
          <w:sz w:val="20"/>
          <w:lang w:val="hy-AM"/>
        </w:rPr>
        <w:t xml:space="preserve">բանկային երաշխիքի բնօրինակից արտատպված (սկանավորված) ընթեռնելի տարբերակը: Եթե բանկային երաշխքի ձևով հայտի ապահովում ներկայացրած մասնակիցը ճանաչվում է </w:t>
      </w:r>
      <w:r w:rsidRPr="005E1F72">
        <w:rPr>
          <w:rFonts w:ascii="GHEA Grapalat" w:hAnsi="GHEA Grapalat"/>
          <w:sz w:val="20"/>
          <w:lang w:val="hy-AM"/>
        </w:rPr>
        <w:t>առաջին տեղը զբաղեցրած մասնակից, ապա վերջինս սույն հրավերով սահմանված կարգով և ժամկետում հանձնաժողովին է ներկայացնում է հայտով ներկայացված բանկային երաշխիքի բնօրինակը` իր կողմից հաստատված ուղեկցող գրությամբ.</w:t>
      </w:r>
      <w:r w:rsidRPr="005E1F72">
        <w:rPr>
          <w:rStyle w:val="FootnoteReference"/>
          <w:rFonts w:ascii="GHEA Grapalat" w:hAnsi="GHEA Grapalat"/>
          <w:sz w:val="20"/>
          <w:lang w:val="hy-AM"/>
        </w:rPr>
        <w:footnoteReference w:id="8"/>
      </w:r>
    </w:p>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5</w:t>
      </w:r>
      <w:r w:rsidRPr="005E1F72">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F12606" w:rsidRPr="005E1F72" w:rsidRDefault="00F12606" w:rsidP="00F12606">
      <w:pPr>
        <w:pStyle w:val="norm"/>
        <w:spacing w:line="240" w:lineRule="auto"/>
        <w:rPr>
          <w:rFonts w:ascii="GHEA Grapalat" w:hAnsi="GHEA Grapalat" w:cs="Sylfaen"/>
          <w:sz w:val="20"/>
          <w:szCs w:val="24"/>
          <w:lang w:val="hy-AM" w:eastAsia="en-US"/>
        </w:rPr>
      </w:pPr>
      <w:r w:rsidRPr="00443B3E">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rsidR="00F12606" w:rsidRPr="00443B3E" w:rsidRDefault="00F12606" w:rsidP="00F12606">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443B3E">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443B3E">
        <w:rPr>
          <w:rFonts w:ascii="GHEA Grapalat" w:hAnsi="GHEA Grapalat" w:cs="Sylfaen"/>
          <w:sz w:val="20"/>
          <w:szCs w:val="24"/>
          <w:lang w:val="hy-AM" w:eastAsia="en-US"/>
        </w:rPr>
        <w:t xml:space="preserve"> սույն ընթացակարգին մասնակցելու դեպքում՝</w:t>
      </w:r>
    </w:p>
    <w:p w:rsidR="00F12606"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F12606"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443B3E">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F12606" w:rsidRPr="00FF0FC3" w:rsidRDefault="00F12606" w:rsidP="00F12606">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443B3E">
        <w:rPr>
          <w:rFonts w:ascii="GHEA Grapalat" w:hAnsi="GHEA Grapalat" w:cs="Sylfaen"/>
          <w:sz w:val="20"/>
          <w:szCs w:val="24"/>
          <w:lang w:val="hy-AM" w:eastAsia="en-US"/>
        </w:rPr>
        <w:t>:</w:t>
      </w:r>
    </w:p>
    <w:bookmarkEnd w:id="6"/>
    <w:p w:rsidR="00F12606" w:rsidRPr="005E1F72" w:rsidRDefault="00F12606" w:rsidP="00F12606">
      <w:pPr>
        <w:pStyle w:val="norm"/>
        <w:spacing w:line="240" w:lineRule="auto"/>
        <w:rPr>
          <w:rFonts w:ascii="GHEA Grapalat" w:hAnsi="GHEA Grapalat" w:cs="Sylfaen"/>
          <w:sz w:val="20"/>
          <w:szCs w:val="24"/>
          <w:lang w:val="hy-AM" w:eastAsia="en-US"/>
        </w:rPr>
      </w:pPr>
    </w:p>
    <w:p w:rsidR="00F12606" w:rsidRPr="005E1F72" w:rsidRDefault="00F12606" w:rsidP="00F12606">
      <w:pPr>
        <w:spacing w:after="0" w:line="240" w:lineRule="auto"/>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rsidR="00F12606" w:rsidRPr="005E1F72" w:rsidRDefault="00F12606" w:rsidP="00F12606">
      <w:pPr>
        <w:spacing w:after="0" w:line="240" w:lineRule="auto"/>
        <w:jc w:val="center"/>
        <w:rPr>
          <w:rFonts w:ascii="GHEA Grapalat" w:hAnsi="GHEA Grapalat" w:cs="Arial"/>
          <w:b/>
          <w:sz w:val="20"/>
          <w:lang w:val="es-ES"/>
        </w:rPr>
      </w:pPr>
    </w:p>
    <w:p w:rsidR="00F12606" w:rsidRPr="005E1F72" w:rsidRDefault="00F12606" w:rsidP="00F12606">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lastRenderedPageBreak/>
        <w:t xml:space="preserve">5.1 </w:t>
      </w:r>
      <w:r w:rsidRPr="00F12606">
        <w:rPr>
          <w:rFonts w:ascii="GHEA Grapalat" w:hAnsi="GHEA Grapalat" w:cs="Sylfaen"/>
          <w:sz w:val="20"/>
          <w:lang w:val="hy-AM"/>
        </w:rPr>
        <w:t>Առաջարկվող</w:t>
      </w:r>
      <w:r w:rsidRPr="005E1F72">
        <w:rPr>
          <w:rFonts w:ascii="GHEA Grapalat" w:hAnsi="GHEA Grapalat" w:cs="Sylfaen"/>
          <w:sz w:val="20"/>
          <w:lang w:val="es-ES"/>
        </w:rPr>
        <w:t xml:space="preserve"> </w:t>
      </w:r>
      <w:r w:rsidRPr="00F12606">
        <w:rPr>
          <w:rFonts w:ascii="GHEA Grapalat" w:hAnsi="GHEA Grapalat" w:cs="Sylfaen"/>
          <w:sz w:val="20"/>
          <w:lang w:val="hy-AM"/>
        </w:rPr>
        <w:t>գինը</w:t>
      </w:r>
      <w:r w:rsidRPr="005E1F72">
        <w:rPr>
          <w:rFonts w:ascii="GHEA Grapalat" w:hAnsi="GHEA Grapalat" w:cs="Sylfaen"/>
          <w:sz w:val="20"/>
          <w:lang w:val="es-ES"/>
        </w:rPr>
        <w:t xml:space="preserve"> </w:t>
      </w:r>
      <w:r w:rsidRPr="00F12606">
        <w:rPr>
          <w:rFonts w:ascii="GHEA Grapalat" w:hAnsi="GHEA Grapalat" w:cs="Sylfaen"/>
          <w:sz w:val="20"/>
          <w:lang w:val="hy-AM"/>
        </w:rPr>
        <w:t>ապրանքի</w:t>
      </w:r>
      <w:r w:rsidRPr="005E1F72">
        <w:rPr>
          <w:rFonts w:ascii="GHEA Grapalat" w:hAnsi="GHEA Grapalat" w:cs="Sylfaen"/>
          <w:sz w:val="20"/>
          <w:lang w:val="es-ES"/>
        </w:rPr>
        <w:t xml:space="preserve"> </w:t>
      </w:r>
      <w:r w:rsidRPr="00F12606">
        <w:rPr>
          <w:rFonts w:ascii="GHEA Grapalat" w:hAnsi="GHEA Grapalat" w:cs="Sylfaen"/>
          <w:sz w:val="20"/>
          <w:lang w:val="hy-AM"/>
        </w:rPr>
        <w:t>արժեքից</w:t>
      </w:r>
      <w:r w:rsidRPr="005E1F72">
        <w:rPr>
          <w:rFonts w:ascii="GHEA Grapalat" w:hAnsi="GHEA Grapalat" w:cs="Sylfaen"/>
          <w:sz w:val="20"/>
          <w:lang w:val="es-ES"/>
        </w:rPr>
        <w:t xml:space="preserve"> </w:t>
      </w:r>
      <w:r w:rsidRPr="00F12606">
        <w:rPr>
          <w:rFonts w:ascii="GHEA Grapalat" w:hAnsi="GHEA Grapalat" w:cs="Sylfaen"/>
          <w:sz w:val="20"/>
          <w:lang w:val="hy-AM"/>
        </w:rPr>
        <w:t>բացի</w:t>
      </w:r>
      <w:r w:rsidRPr="005E1F72">
        <w:rPr>
          <w:rFonts w:ascii="GHEA Grapalat" w:hAnsi="GHEA Grapalat" w:cs="Sylfaen"/>
          <w:sz w:val="20"/>
          <w:lang w:val="es-ES"/>
        </w:rPr>
        <w:t xml:space="preserve"> </w:t>
      </w:r>
      <w:r w:rsidRPr="00F12606">
        <w:rPr>
          <w:rFonts w:ascii="GHEA Grapalat" w:hAnsi="GHEA Grapalat" w:cs="Sylfaen"/>
          <w:sz w:val="20"/>
          <w:lang w:val="hy-AM"/>
        </w:rPr>
        <w:t>ներառում</w:t>
      </w:r>
      <w:r w:rsidRPr="005E1F72">
        <w:rPr>
          <w:rFonts w:ascii="GHEA Grapalat" w:hAnsi="GHEA Grapalat" w:cs="Sylfaen"/>
          <w:sz w:val="20"/>
          <w:lang w:val="es-ES"/>
        </w:rPr>
        <w:t xml:space="preserve"> </w:t>
      </w:r>
      <w:r w:rsidRPr="00F12606">
        <w:rPr>
          <w:rFonts w:ascii="GHEA Grapalat" w:hAnsi="GHEA Grapalat" w:cs="Sylfaen"/>
          <w:sz w:val="20"/>
          <w:lang w:val="hy-AM"/>
        </w:rPr>
        <w:t>է</w:t>
      </w:r>
      <w:r w:rsidRPr="005E1F72">
        <w:rPr>
          <w:rFonts w:ascii="GHEA Grapalat" w:hAnsi="GHEA Grapalat" w:cs="Sylfaen"/>
          <w:sz w:val="20"/>
          <w:lang w:val="es-ES"/>
        </w:rPr>
        <w:t xml:space="preserve"> </w:t>
      </w:r>
      <w:r w:rsidRPr="00F12606">
        <w:rPr>
          <w:rFonts w:ascii="GHEA Grapalat" w:hAnsi="GHEA Grapalat" w:cs="Sylfaen"/>
          <w:sz w:val="20"/>
          <w:lang w:val="hy-AM"/>
        </w:rPr>
        <w:t>փոխադրման</w:t>
      </w:r>
      <w:r w:rsidRPr="005E1F72">
        <w:rPr>
          <w:rFonts w:ascii="GHEA Grapalat" w:hAnsi="GHEA Grapalat" w:cs="Sylfaen"/>
          <w:sz w:val="20"/>
          <w:lang w:val="es-ES"/>
        </w:rPr>
        <w:t xml:space="preserve">, </w:t>
      </w:r>
      <w:r w:rsidRPr="00F12606">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F12606">
        <w:rPr>
          <w:rFonts w:ascii="GHEA Grapalat" w:hAnsi="GHEA Grapalat" w:cs="Sylfaen"/>
          <w:sz w:val="20"/>
          <w:lang w:val="hy-AM"/>
        </w:rPr>
        <w:t>տուրքերի</w:t>
      </w:r>
      <w:r w:rsidRPr="005E1F72">
        <w:rPr>
          <w:rFonts w:ascii="GHEA Grapalat" w:hAnsi="GHEA Grapalat" w:cs="Sylfaen"/>
          <w:sz w:val="20"/>
          <w:lang w:val="es-ES"/>
        </w:rPr>
        <w:t xml:space="preserve">, </w:t>
      </w:r>
      <w:r w:rsidRPr="00F12606">
        <w:rPr>
          <w:rFonts w:ascii="GHEA Grapalat" w:hAnsi="GHEA Grapalat" w:cs="Sylfaen"/>
          <w:sz w:val="20"/>
          <w:lang w:val="hy-AM"/>
        </w:rPr>
        <w:t>հարկերի</w:t>
      </w:r>
      <w:r w:rsidRPr="005E1F72">
        <w:rPr>
          <w:rFonts w:ascii="GHEA Grapalat" w:hAnsi="GHEA Grapalat" w:cs="Sylfaen"/>
          <w:sz w:val="20"/>
          <w:lang w:val="es-ES"/>
        </w:rPr>
        <w:t xml:space="preserve">, </w:t>
      </w:r>
      <w:r w:rsidRPr="00F12606">
        <w:rPr>
          <w:rFonts w:ascii="GHEA Grapalat" w:hAnsi="GHEA Grapalat" w:cs="Sylfaen"/>
          <w:sz w:val="20"/>
          <w:lang w:val="hy-AM"/>
        </w:rPr>
        <w:t>այլ</w:t>
      </w:r>
      <w:r w:rsidRPr="005E1F72">
        <w:rPr>
          <w:rFonts w:ascii="GHEA Grapalat" w:hAnsi="GHEA Grapalat" w:cs="Sylfaen"/>
          <w:sz w:val="20"/>
          <w:lang w:val="es-ES"/>
        </w:rPr>
        <w:t xml:space="preserve"> </w:t>
      </w:r>
      <w:r w:rsidRPr="00F12606">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F12606">
        <w:rPr>
          <w:rFonts w:ascii="GHEA Grapalat" w:hAnsi="GHEA Grapalat" w:cs="Sylfaen"/>
          <w:sz w:val="20"/>
          <w:lang w:val="hy-AM"/>
        </w:rPr>
        <w:t>գծով</w:t>
      </w:r>
      <w:r w:rsidRPr="005E1F72">
        <w:rPr>
          <w:rFonts w:ascii="GHEA Grapalat" w:hAnsi="GHEA Grapalat" w:cs="Sylfaen"/>
          <w:sz w:val="20"/>
          <w:lang w:val="es-ES"/>
        </w:rPr>
        <w:t xml:space="preserve"> </w:t>
      </w:r>
      <w:r w:rsidRPr="00F12606">
        <w:rPr>
          <w:rFonts w:ascii="GHEA Grapalat" w:hAnsi="GHEA Grapalat" w:cs="Sylfaen"/>
          <w:sz w:val="20"/>
          <w:lang w:val="hy-AM"/>
        </w:rPr>
        <w:t>ծախսերը</w:t>
      </w:r>
      <w:r w:rsidRPr="005E1F72">
        <w:rPr>
          <w:rFonts w:ascii="GHEA Grapalat" w:hAnsi="GHEA Grapalat" w:cs="Sylfaen"/>
          <w:sz w:val="20"/>
          <w:lang w:val="es-ES"/>
        </w:rPr>
        <w:t xml:space="preserve"> </w:t>
      </w:r>
      <w:r w:rsidRPr="00F12606">
        <w:rPr>
          <w:rFonts w:ascii="GHEA Grapalat" w:hAnsi="GHEA Grapalat" w:cs="Sylfaen"/>
          <w:sz w:val="20"/>
          <w:lang w:val="hy-AM"/>
        </w:rPr>
        <w:t>և</w:t>
      </w:r>
      <w:r w:rsidRPr="005E1F72">
        <w:rPr>
          <w:rFonts w:ascii="GHEA Grapalat" w:hAnsi="GHEA Grapalat" w:cs="Sylfaen"/>
          <w:sz w:val="20"/>
          <w:lang w:val="es-ES"/>
        </w:rPr>
        <w:t xml:space="preserve"> </w:t>
      </w:r>
      <w:r w:rsidRPr="00F12606">
        <w:rPr>
          <w:rFonts w:ascii="GHEA Grapalat" w:hAnsi="GHEA Grapalat" w:cs="Sylfaen"/>
          <w:sz w:val="20"/>
          <w:lang w:val="hy-AM"/>
        </w:rPr>
        <w:t>չի</w:t>
      </w:r>
      <w:r w:rsidRPr="005E1F72">
        <w:rPr>
          <w:rFonts w:ascii="GHEA Grapalat" w:hAnsi="GHEA Grapalat" w:cs="Sylfaen"/>
          <w:sz w:val="20"/>
          <w:lang w:val="es-ES"/>
        </w:rPr>
        <w:t xml:space="preserve"> </w:t>
      </w:r>
      <w:r w:rsidRPr="00F12606">
        <w:rPr>
          <w:rFonts w:ascii="GHEA Grapalat" w:hAnsi="GHEA Grapalat" w:cs="Sylfaen"/>
          <w:sz w:val="20"/>
          <w:lang w:val="hy-AM"/>
        </w:rPr>
        <w:t>կարող</w:t>
      </w:r>
      <w:r w:rsidRPr="005E1F72">
        <w:rPr>
          <w:rFonts w:ascii="GHEA Grapalat" w:hAnsi="GHEA Grapalat" w:cs="Sylfaen"/>
          <w:sz w:val="20"/>
          <w:lang w:val="es-ES"/>
        </w:rPr>
        <w:t xml:space="preserve"> </w:t>
      </w:r>
      <w:r w:rsidRPr="00F12606">
        <w:rPr>
          <w:rFonts w:ascii="GHEA Grapalat" w:hAnsi="GHEA Grapalat" w:cs="Sylfaen"/>
          <w:sz w:val="20"/>
          <w:lang w:val="hy-AM"/>
        </w:rPr>
        <w:t>պակաս</w:t>
      </w:r>
      <w:r w:rsidRPr="005E1F72">
        <w:rPr>
          <w:rFonts w:ascii="GHEA Grapalat" w:hAnsi="GHEA Grapalat" w:cs="Sylfaen"/>
          <w:sz w:val="20"/>
          <w:lang w:val="es-ES"/>
        </w:rPr>
        <w:t xml:space="preserve"> </w:t>
      </w:r>
      <w:r w:rsidRPr="00F12606">
        <w:rPr>
          <w:rFonts w:ascii="GHEA Grapalat" w:hAnsi="GHEA Grapalat" w:cs="Sylfaen"/>
          <w:sz w:val="20"/>
          <w:lang w:val="hy-AM"/>
        </w:rPr>
        <w:t>լինել</w:t>
      </w:r>
      <w:r w:rsidRPr="005E1F72">
        <w:rPr>
          <w:rFonts w:ascii="GHEA Grapalat" w:hAnsi="GHEA Grapalat" w:cs="Sylfaen"/>
          <w:sz w:val="20"/>
          <w:lang w:val="es-ES"/>
        </w:rPr>
        <w:t xml:space="preserve"> </w:t>
      </w:r>
      <w:r w:rsidRPr="00F12606">
        <w:rPr>
          <w:rFonts w:ascii="GHEA Grapalat" w:hAnsi="GHEA Grapalat" w:cs="Sylfaen"/>
          <w:sz w:val="20"/>
          <w:lang w:val="hy-AM"/>
        </w:rPr>
        <w:t>դրանց</w:t>
      </w:r>
      <w:r w:rsidRPr="005E1F72">
        <w:rPr>
          <w:rFonts w:ascii="GHEA Grapalat" w:hAnsi="GHEA Grapalat" w:cs="Sylfaen"/>
          <w:sz w:val="20"/>
          <w:lang w:val="es-ES"/>
        </w:rPr>
        <w:t xml:space="preserve"> </w:t>
      </w:r>
      <w:r w:rsidRPr="00F12606">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F12606">
        <w:rPr>
          <w:rFonts w:ascii="GHEA Grapalat" w:hAnsi="GHEA Grapalat" w:cs="Sylfaen"/>
          <w:sz w:val="20"/>
          <w:lang w:val="hy-AM"/>
        </w:rPr>
        <w:t>Առաջարկվող</w:t>
      </w:r>
      <w:r w:rsidRPr="005E1F72">
        <w:rPr>
          <w:rFonts w:ascii="GHEA Grapalat" w:hAnsi="GHEA Grapalat" w:cs="Sylfaen"/>
          <w:sz w:val="20"/>
          <w:lang w:val="es-ES"/>
        </w:rPr>
        <w:t xml:space="preserve"> </w:t>
      </w:r>
      <w:r w:rsidRPr="00F12606">
        <w:rPr>
          <w:rFonts w:ascii="GHEA Grapalat" w:hAnsi="GHEA Grapalat" w:cs="Sylfaen"/>
          <w:sz w:val="20"/>
          <w:lang w:val="hy-AM"/>
        </w:rPr>
        <w:t>գնի</w:t>
      </w:r>
      <w:r w:rsidRPr="005E1F72">
        <w:rPr>
          <w:rFonts w:ascii="GHEA Grapalat" w:hAnsi="GHEA Grapalat" w:cs="Sylfaen"/>
          <w:sz w:val="20"/>
          <w:lang w:val="es-ES"/>
        </w:rPr>
        <w:t xml:space="preserve">  </w:t>
      </w:r>
      <w:r w:rsidRPr="00F12606">
        <w:rPr>
          <w:rFonts w:ascii="GHEA Grapalat" w:hAnsi="GHEA Grapalat" w:cs="Sylfaen"/>
          <w:sz w:val="20"/>
          <w:lang w:val="hy-AM"/>
        </w:rPr>
        <w:t>հաշվարկը</w:t>
      </w:r>
      <w:r w:rsidRPr="005E1F72">
        <w:rPr>
          <w:rFonts w:ascii="GHEA Grapalat" w:hAnsi="GHEA Grapalat" w:cs="Sylfaen"/>
          <w:sz w:val="20"/>
          <w:lang w:val="es-ES"/>
        </w:rPr>
        <w:t xml:space="preserve"> </w:t>
      </w:r>
      <w:r w:rsidRPr="00F12606">
        <w:rPr>
          <w:rFonts w:ascii="GHEA Grapalat" w:hAnsi="GHEA Grapalat" w:cs="Sylfaen"/>
          <w:sz w:val="20"/>
          <w:lang w:val="hy-AM"/>
        </w:rPr>
        <w:t>պետք</w:t>
      </w:r>
      <w:r w:rsidRPr="005E1F72">
        <w:rPr>
          <w:rFonts w:ascii="GHEA Grapalat" w:hAnsi="GHEA Grapalat" w:cs="Sylfaen"/>
          <w:sz w:val="20"/>
          <w:lang w:val="es-ES"/>
        </w:rPr>
        <w:t xml:space="preserve"> </w:t>
      </w:r>
      <w:r w:rsidRPr="00F12606">
        <w:rPr>
          <w:rFonts w:ascii="GHEA Grapalat" w:hAnsi="GHEA Grapalat" w:cs="Sylfaen"/>
          <w:sz w:val="20"/>
          <w:lang w:val="hy-AM"/>
        </w:rPr>
        <w:t>է</w:t>
      </w:r>
      <w:r w:rsidRPr="005E1F72">
        <w:rPr>
          <w:rFonts w:ascii="GHEA Grapalat" w:hAnsi="GHEA Grapalat" w:cs="Sylfaen"/>
          <w:sz w:val="20"/>
          <w:lang w:val="es-ES"/>
        </w:rPr>
        <w:t xml:space="preserve"> </w:t>
      </w:r>
      <w:r w:rsidRPr="00F12606">
        <w:rPr>
          <w:rFonts w:ascii="GHEA Grapalat" w:hAnsi="GHEA Grapalat" w:cs="Sylfaen"/>
          <w:sz w:val="20"/>
          <w:lang w:val="hy-AM"/>
        </w:rPr>
        <w:t>ներկայացվի</w:t>
      </w:r>
      <w:r w:rsidRPr="005E1F72">
        <w:rPr>
          <w:rFonts w:ascii="GHEA Grapalat" w:hAnsi="GHEA Grapalat" w:cs="Sylfaen"/>
          <w:sz w:val="20"/>
          <w:lang w:val="es-ES"/>
        </w:rPr>
        <w:t xml:space="preserve"> </w:t>
      </w:r>
      <w:r w:rsidRPr="00F12606">
        <w:rPr>
          <w:rFonts w:ascii="GHEA Grapalat" w:hAnsi="GHEA Grapalat" w:cs="Sylfaen"/>
          <w:sz w:val="20"/>
          <w:lang w:val="hy-AM"/>
        </w:rPr>
        <w:t>հայտով</w:t>
      </w:r>
      <w:r w:rsidRPr="005E1F72">
        <w:rPr>
          <w:rFonts w:ascii="GHEA Grapalat" w:hAnsi="GHEA Grapalat"/>
          <w:sz w:val="20"/>
          <w:lang w:val="es-ES"/>
        </w:rPr>
        <w:t xml:space="preserve"> համակարգի միջոցով:</w:t>
      </w:r>
    </w:p>
    <w:p w:rsidR="00F12606" w:rsidRPr="005E1F72" w:rsidRDefault="00F12606" w:rsidP="00F12606">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5E1F72">
        <w:rPr>
          <w:rFonts w:ascii="GHEA Grapalat" w:hAnsi="GHEA Grapalat" w:cs="Sylfaen"/>
          <w:sz w:val="20"/>
        </w:rPr>
        <w:t>արժեք</w:t>
      </w:r>
      <w:r w:rsidRPr="005E1F72">
        <w:rPr>
          <w:rFonts w:ascii="GHEA Grapalat" w:hAnsi="GHEA Grapalat" w:cs="Sylfaen"/>
          <w:sz w:val="20"/>
          <w:lang w:val="es-ES"/>
        </w:rPr>
        <w:t xml:space="preserve"> (</w:t>
      </w:r>
      <w:r w:rsidRPr="005E1F72">
        <w:rPr>
          <w:rFonts w:ascii="GHEA Grapalat" w:hAnsi="GHEA Grapalat" w:cs="Sylfaen"/>
          <w:sz w:val="20"/>
        </w:rPr>
        <w:t>ինքնարժեքի</w:t>
      </w:r>
      <w:r w:rsidRPr="005E1F72">
        <w:rPr>
          <w:rFonts w:ascii="GHEA Grapalat" w:hAnsi="GHEA Grapalat" w:cs="Sylfaen"/>
          <w:sz w:val="20"/>
          <w:lang w:val="es-ES"/>
        </w:rPr>
        <w:t xml:space="preserve"> </w:t>
      </w:r>
      <w:r w:rsidRPr="005E1F72">
        <w:rPr>
          <w:rFonts w:ascii="GHEA Grapalat" w:hAnsi="GHEA Grapalat" w:cs="Sylfaen"/>
          <w:sz w:val="20"/>
        </w:rPr>
        <w:t>և</w:t>
      </w:r>
      <w:r w:rsidRPr="005E1F72">
        <w:rPr>
          <w:rFonts w:ascii="GHEA Grapalat" w:hAnsi="GHEA Grapalat" w:cs="Sylfaen"/>
          <w:sz w:val="20"/>
          <w:lang w:val="es-ES"/>
        </w:rPr>
        <w:t xml:space="preserve"> </w:t>
      </w:r>
      <w:r w:rsidRPr="005E1F72">
        <w:rPr>
          <w:rFonts w:ascii="GHEA Grapalat" w:hAnsi="GHEA Grapalat" w:cs="Sylfaen"/>
          <w:sz w:val="20"/>
        </w:rPr>
        <w:t>կանխատեսվող</w:t>
      </w:r>
      <w:r w:rsidRPr="005E1F72">
        <w:rPr>
          <w:rFonts w:ascii="GHEA Grapalat" w:hAnsi="GHEA Grapalat" w:cs="Sylfaen"/>
          <w:sz w:val="20"/>
          <w:lang w:val="es-ES"/>
        </w:rPr>
        <w:t xml:space="preserve"> </w:t>
      </w:r>
      <w:r w:rsidRPr="005E1F72">
        <w:rPr>
          <w:rFonts w:ascii="GHEA Grapalat" w:hAnsi="GHEA Grapalat" w:cs="Sylfaen"/>
          <w:sz w:val="20"/>
        </w:rPr>
        <w:t>շահույթի</w:t>
      </w:r>
      <w:r w:rsidRPr="005E1F72">
        <w:rPr>
          <w:rFonts w:ascii="GHEA Grapalat" w:hAnsi="GHEA Grapalat" w:cs="Sylfaen"/>
          <w:sz w:val="20"/>
          <w:lang w:val="es-ES"/>
        </w:rPr>
        <w:t xml:space="preserve"> </w:t>
      </w:r>
      <w:r w:rsidRPr="005E1F72">
        <w:rPr>
          <w:rFonts w:ascii="GHEA Grapalat" w:hAnsi="GHEA Grapalat" w:cs="Sylfaen"/>
          <w:sz w:val="20"/>
        </w:rPr>
        <w:t>հանրագումարը</w:t>
      </w:r>
      <w:r w:rsidRPr="005E1F72">
        <w:rPr>
          <w:rFonts w:ascii="GHEA Grapalat" w:hAnsi="GHEA Grapalat" w:cs="Sylfaen"/>
          <w:sz w:val="20"/>
          <w:lang w:val="es-ES"/>
        </w:rPr>
        <w:t>)</w:t>
      </w:r>
      <w:r w:rsidRPr="005E1F72">
        <w:rPr>
          <w:rFonts w:ascii="GHEA Grapalat" w:hAnsi="GHEA Grapalat" w:cs="Sylfaen"/>
          <w:szCs w:val="22"/>
          <w:lang w:val="es-ES"/>
        </w:rPr>
        <w:t xml:space="preserve">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5E1F72">
        <w:rPr>
          <w:rFonts w:ascii="GHEA Grapalat" w:hAnsi="GHEA Grapalat" w:cs="Sylfaen"/>
          <w:sz w:val="20"/>
          <w:szCs w:val="24"/>
          <w:lang w:eastAsia="en-US"/>
        </w:rPr>
        <w:t>Ա</w:t>
      </w:r>
      <w:r w:rsidRPr="005E1F72">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r w:rsidRPr="005E1F72">
        <w:rPr>
          <w:rFonts w:ascii="GHEA Grapalat" w:hAnsi="GHEA Grapalat" w:cs="Sylfaen"/>
          <w:sz w:val="20"/>
        </w:rPr>
        <w:t>վող</w:t>
      </w:r>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r w:rsidRPr="005E1F72">
        <w:rPr>
          <w:rFonts w:ascii="GHEA Grapalat" w:hAnsi="GHEA Grapalat" w:cs="Sylfaen"/>
          <w:sz w:val="20"/>
          <w:szCs w:val="24"/>
          <w:lang w:eastAsia="en-US"/>
        </w:rPr>
        <w:t>ու</w:t>
      </w:r>
      <w:r w:rsidRPr="005E1F72">
        <w:rPr>
          <w:rFonts w:ascii="GHEA Grapalat" w:hAnsi="GHEA Grapalat" w:cs="Sylfaen"/>
          <w:sz w:val="20"/>
          <w:szCs w:val="24"/>
          <w:lang w:val="hy-AM" w:eastAsia="en-US"/>
        </w:rPr>
        <w:t xml:space="preserve"> համեմատումն իրականացվում </w:t>
      </w:r>
      <w:r w:rsidRPr="005E1F72">
        <w:rPr>
          <w:rFonts w:ascii="GHEA Grapalat" w:hAnsi="GHEA Grapalat" w:cs="Sylfaen"/>
          <w:sz w:val="20"/>
          <w:szCs w:val="24"/>
          <w:lang w:eastAsia="en-US"/>
        </w:rPr>
        <w:t>են</w:t>
      </w:r>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F12606" w:rsidRPr="005E1F72" w:rsidRDefault="00F12606" w:rsidP="00F12606">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F12606" w:rsidRPr="005E1F72" w:rsidRDefault="00F12606" w:rsidP="00F12606">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F12606" w:rsidRPr="005E1F72" w:rsidRDefault="00F12606" w:rsidP="00F12606">
      <w:pPr>
        <w:pStyle w:val="BodyTextIndent2"/>
        <w:spacing w:line="240" w:lineRule="auto"/>
        <w:ind w:firstLine="567"/>
        <w:rPr>
          <w:rFonts w:ascii="GHEA Grapalat" w:hAnsi="GHEA Grapalat"/>
          <w:lang w:val="es-ES"/>
        </w:rPr>
      </w:pP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lang w:val="es-ES"/>
        </w:rPr>
        <w:t xml:space="preserve">6. </w:t>
      </w:r>
      <w:r w:rsidRPr="005E1F72">
        <w:rPr>
          <w:rFonts w:ascii="GHEA Grapalat" w:hAnsi="GHEA Grapalat"/>
          <w:b/>
          <w:sz w:val="20"/>
        </w:rPr>
        <w:t>ՀԱՅՏԻ</w:t>
      </w:r>
      <w:r w:rsidRPr="005E1F72">
        <w:rPr>
          <w:rFonts w:ascii="GHEA Grapalat" w:hAnsi="GHEA Grapalat"/>
          <w:b/>
          <w:sz w:val="20"/>
          <w:lang w:val="es-ES"/>
        </w:rPr>
        <w:t xml:space="preserve"> </w:t>
      </w:r>
      <w:r w:rsidRPr="005E1F72">
        <w:rPr>
          <w:rFonts w:ascii="GHEA Grapalat" w:hAnsi="GHEA Grapalat"/>
          <w:b/>
          <w:sz w:val="20"/>
        </w:rPr>
        <w:t>ԳՈՐԾՈՂՈՒԹՅԱՆ</w:t>
      </w:r>
      <w:r w:rsidRPr="005E1F72">
        <w:rPr>
          <w:rFonts w:ascii="GHEA Grapalat" w:hAnsi="GHEA Grapalat"/>
          <w:b/>
          <w:sz w:val="20"/>
          <w:lang w:val="es-ES"/>
        </w:rPr>
        <w:t xml:space="preserve"> </w:t>
      </w:r>
      <w:r w:rsidRPr="005E1F72">
        <w:rPr>
          <w:rFonts w:ascii="GHEA Grapalat" w:hAnsi="GHEA Grapalat"/>
          <w:b/>
          <w:sz w:val="20"/>
        </w:rPr>
        <w:t>ԺԱՄԿԵՏԸ</w:t>
      </w:r>
      <w:r w:rsidRPr="005E1F72">
        <w:rPr>
          <w:rFonts w:ascii="GHEA Grapalat" w:hAnsi="GHEA Grapalat"/>
          <w:b/>
          <w:sz w:val="20"/>
          <w:lang w:val="es-ES"/>
        </w:rPr>
        <w:t xml:space="preserve">, </w:t>
      </w:r>
      <w:r w:rsidRPr="005E1F72">
        <w:rPr>
          <w:rFonts w:ascii="GHEA Grapalat" w:hAnsi="GHEA Grapalat"/>
          <w:b/>
          <w:sz w:val="20"/>
        </w:rPr>
        <w:t>ՀԱՅՏԵՐՈՒՄ</w:t>
      </w:r>
      <w:r w:rsidRPr="005E1F72">
        <w:rPr>
          <w:rFonts w:ascii="GHEA Grapalat" w:hAnsi="GHEA Grapalat"/>
          <w:b/>
          <w:sz w:val="20"/>
          <w:lang w:val="es-ES"/>
        </w:rPr>
        <w:t xml:space="preserve"> </w:t>
      </w:r>
      <w:r w:rsidRPr="005E1F72">
        <w:rPr>
          <w:rFonts w:ascii="GHEA Grapalat" w:hAnsi="GHEA Grapalat"/>
          <w:b/>
          <w:sz w:val="20"/>
        </w:rPr>
        <w:t>ՓՈՓՈԽՈՒԹՅՈՒՆ</w:t>
      </w:r>
      <w:r w:rsidRPr="005E1F72">
        <w:rPr>
          <w:rFonts w:ascii="GHEA Grapalat" w:hAnsi="GHEA Grapalat"/>
          <w:b/>
          <w:sz w:val="20"/>
          <w:lang w:val="es-ES"/>
        </w:rPr>
        <w:t xml:space="preserve"> </w:t>
      </w:r>
      <w:r w:rsidRPr="005E1F72">
        <w:rPr>
          <w:rFonts w:ascii="GHEA Grapalat" w:hAnsi="GHEA Grapalat"/>
          <w:b/>
          <w:sz w:val="20"/>
        </w:rPr>
        <w:t>ԿԱՏԱՐԵԼՈՒ</w:t>
      </w:r>
    </w:p>
    <w:p w:rsidR="00F12606" w:rsidRPr="005E1F72" w:rsidRDefault="00F12606" w:rsidP="00F12606">
      <w:pPr>
        <w:spacing w:after="0" w:line="240" w:lineRule="auto"/>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rsidR="00F12606" w:rsidRPr="005E1F72" w:rsidRDefault="00F12606" w:rsidP="00F12606">
      <w:pPr>
        <w:pStyle w:val="BodyTextIndent"/>
        <w:spacing w:line="240" w:lineRule="auto"/>
        <w:ind w:firstLine="567"/>
        <w:rPr>
          <w:rFonts w:ascii="GHEA Grapalat" w:hAnsi="GHEA Grapalat"/>
          <w:b/>
          <w:lang w:val="af-ZA"/>
        </w:rPr>
      </w:pP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rsidR="00F12606" w:rsidRPr="005E1F72" w:rsidRDefault="00F12606" w:rsidP="00F12606">
      <w:pPr>
        <w:spacing w:after="0" w:line="240" w:lineRule="auto"/>
        <w:ind w:firstLine="567"/>
        <w:jc w:val="center"/>
        <w:rPr>
          <w:rFonts w:ascii="GHEA Grapalat" w:hAnsi="GHEA Grapalat"/>
          <w:b/>
          <w:sz w:val="20"/>
          <w:lang w:val="af-ZA"/>
        </w:rPr>
      </w:pP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b/>
          <w:sz w:val="20"/>
          <w:lang w:val="af-ZA"/>
        </w:rPr>
        <w:t xml:space="preserve">7. </w:t>
      </w:r>
      <w:r w:rsidRPr="005E1F72">
        <w:rPr>
          <w:rFonts w:ascii="GHEA Grapalat" w:hAnsi="GHEA Grapalat" w:cs="Sylfaen"/>
          <w:b/>
          <w:sz w:val="20"/>
          <w:lang w:val="es-ES"/>
        </w:rPr>
        <w:t>ՀԱՅՏԻ</w:t>
      </w:r>
      <w:r w:rsidRPr="005E1F72">
        <w:rPr>
          <w:rFonts w:ascii="GHEA Grapalat" w:hAnsi="GHEA Grapalat" w:cs="Times Armenian"/>
          <w:b/>
          <w:sz w:val="20"/>
          <w:lang w:val="af-ZA"/>
        </w:rPr>
        <w:t xml:space="preserve"> </w:t>
      </w:r>
      <w:r w:rsidRPr="005E1F72">
        <w:rPr>
          <w:rFonts w:ascii="GHEA Grapalat" w:hAnsi="GHEA Grapalat" w:cs="Sylfaen"/>
          <w:b/>
          <w:sz w:val="20"/>
          <w:lang w:val="es-ES"/>
        </w:rPr>
        <w:t>ԱՊԱՀՈՎՈՒՄԸ</w:t>
      </w:r>
      <w:r w:rsidRPr="005E1F72">
        <w:rPr>
          <w:rStyle w:val="FootnoteReference"/>
          <w:rFonts w:ascii="GHEA Grapalat" w:hAnsi="GHEA Grapalat" w:cs="Sylfaen"/>
          <w:b/>
          <w:sz w:val="20"/>
          <w:lang w:val="es-ES"/>
        </w:rPr>
        <w:footnoteReference w:id="9"/>
      </w:r>
      <w:r w:rsidRPr="005E1F72">
        <w:rPr>
          <w:rFonts w:ascii="GHEA Grapalat" w:hAnsi="GHEA Grapalat" w:cs="Times Armenian"/>
          <w:b/>
          <w:sz w:val="20"/>
          <w:lang w:val="af-ZA"/>
        </w:rPr>
        <w:t xml:space="preserve">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lang w:val="af-ZA"/>
        </w:rPr>
        <w:t xml:space="preserve">7.1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կարգով </w:t>
      </w:r>
      <w:r w:rsidRPr="005E1F72">
        <w:rPr>
          <w:rFonts w:ascii="GHEA Grapalat" w:hAnsi="GHEA Grapalat" w:cs="Sylfaen"/>
          <w:bCs/>
          <w:sz w:val="20"/>
          <w:szCs w:val="20"/>
        </w:rPr>
        <w:t>ներկայացնում</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է</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հայտի</w:t>
      </w:r>
      <w:r w:rsidRPr="005E1F72">
        <w:rPr>
          <w:rFonts w:ascii="GHEA Grapalat" w:hAnsi="GHEA Grapalat" w:cs="Sylfaen"/>
          <w:bCs/>
          <w:sz w:val="20"/>
          <w:szCs w:val="20"/>
          <w:lang w:val="af-ZA"/>
        </w:rPr>
        <w:t xml:space="preserve"> </w:t>
      </w:r>
      <w:r w:rsidRPr="005E1F72">
        <w:rPr>
          <w:rFonts w:ascii="GHEA Grapalat" w:hAnsi="GHEA Grapalat" w:cs="Sylfaen"/>
          <w:bCs/>
          <w:sz w:val="20"/>
          <w:szCs w:val="20"/>
        </w:rPr>
        <w:t>ապահովում</w:t>
      </w:r>
      <w:r w:rsidRPr="005E1F72">
        <w:rPr>
          <w:rFonts w:ascii="GHEA Grapalat" w:hAnsi="GHEA Grapalat" w:cs="Sylfaen"/>
          <w:bCs/>
          <w:sz w:val="20"/>
          <w:szCs w:val="20"/>
          <w:lang w:val="af-ZA"/>
        </w:rPr>
        <w:t>:</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երաշխիքի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կանխիկ</w:t>
      </w:r>
      <w:r w:rsidRPr="005E1F72">
        <w:rPr>
          <w:rFonts w:ascii="GHEA Grapalat" w:hAnsi="GHEA Grapalat" w:cs="Sylfaen"/>
          <w:sz w:val="20"/>
          <w:szCs w:val="20"/>
          <w:lang w:val="af-ZA"/>
        </w:rPr>
        <w:t xml:space="preserve"> </w:t>
      </w:r>
      <w:r w:rsidRPr="005E1F72">
        <w:rPr>
          <w:rFonts w:ascii="GHEA Grapalat" w:hAnsi="GHEA Grapalat" w:cs="Sylfaen"/>
          <w:sz w:val="20"/>
          <w:szCs w:val="20"/>
        </w:rPr>
        <w:t>փողի</w:t>
      </w:r>
      <w:r w:rsidRPr="005E1F72">
        <w:rPr>
          <w:rFonts w:ascii="GHEA Grapalat" w:hAnsi="GHEA Grapalat" w:cs="Sylfaen"/>
          <w:sz w:val="20"/>
          <w:szCs w:val="20"/>
          <w:lang w:val="af-ZA"/>
        </w:rPr>
        <w:t xml:space="preserve"> </w:t>
      </w:r>
      <w:r w:rsidRPr="005E1F72">
        <w:rPr>
          <w:rFonts w:ascii="GHEA Grapalat" w:hAnsi="GHEA Grapalat" w:cs="Sylfaen"/>
          <w:sz w:val="20"/>
          <w:szCs w:val="20"/>
        </w:rPr>
        <w:t>ձևով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հավասար</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գնային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առաջարկի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rPr>
        <w:t>տոկոսին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ապահովումը</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ներկայացրել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չափից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ավելի</w:t>
      </w:r>
      <w:r w:rsidRPr="005E1F72">
        <w:rPr>
          <w:rFonts w:ascii="GHEA Grapalat" w:hAnsi="GHEA Grapalat" w:cs="Sylfaen"/>
          <w:sz w:val="20"/>
          <w:szCs w:val="20"/>
          <w:lang w:val="af-ZA"/>
        </w:rPr>
        <w:t xml:space="preserve">, </w:t>
      </w:r>
      <w:r w:rsidRPr="005E1F72">
        <w:rPr>
          <w:rFonts w:ascii="GHEA Grapalat" w:hAnsi="GHEA Grapalat" w:cs="Sylfaen"/>
          <w:sz w:val="20"/>
          <w:szCs w:val="20"/>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բավարարող</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ենթակա</w:t>
      </w:r>
      <w:r w:rsidRPr="005E1F72">
        <w:rPr>
          <w:rFonts w:ascii="GHEA Grapalat" w:hAnsi="GHEA Grapalat" w:cs="Sylfaen"/>
          <w:sz w:val="20"/>
          <w:szCs w:val="20"/>
          <w:lang w:val="af-ZA"/>
        </w:rPr>
        <w:t xml:space="preserve"> </w:t>
      </w:r>
      <w:r w:rsidRPr="005E1F72">
        <w:rPr>
          <w:rFonts w:ascii="GHEA Grapalat" w:hAnsi="GHEA Grapalat" w:cs="Sylfaen"/>
          <w:sz w:val="20"/>
          <w:szCs w:val="20"/>
        </w:rPr>
        <w:t>չէ</w:t>
      </w:r>
      <w:r w:rsidRPr="005E1F72">
        <w:rPr>
          <w:rFonts w:ascii="GHEA Grapalat" w:hAnsi="GHEA Grapalat" w:cs="Sylfaen"/>
          <w:sz w:val="20"/>
          <w:szCs w:val="20"/>
          <w:lang w:val="af-ZA"/>
        </w:rPr>
        <w:t xml:space="preserve"> </w:t>
      </w:r>
      <w:r w:rsidRPr="005E1F72">
        <w:rPr>
          <w:rFonts w:ascii="GHEA Grapalat" w:hAnsi="GHEA Grapalat" w:cs="Sylfaen"/>
          <w:sz w:val="20"/>
          <w:szCs w:val="20"/>
        </w:rPr>
        <w:t>մերժման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sz w:val="20"/>
          <w:szCs w:val="20"/>
        </w:rPr>
        <w:t>Կանխիկ</w:t>
      </w:r>
      <w:r w:rsidRPr="005E1F72">
        <w:rPr>
          <w:rFonts w:ascii="GHEA Grapalat" w:hAnsi="GHEA Grapalat"/>
          <w:sz w:val="20"/>
          <w:szCs w:val="20"/>
          <w:lang w:val="af-ZA"/>
        </w:rPr>
        <w:t xml:space="preserve"> </w:t>
      </w:r>
      <w:r w:rsidRPr="005E1F72">
        <w:rPr>
          <w:rFonts w:ascii="GHEA Grapalat" w:hAnsi="GHEA Grapalat"/>
          <w:sz w:val="20"/>
          <w:szCs w:val="20"/>
        </w:rPr>
        <w:t>փողի</w:t>
      </w:r>
      <w:r w:rsidRPr="005E1F72">
        <w:rPr>
          <w:rFonts w:ascii="GHEA Grapalat" w:hAnsi="GHEA Grapalat"/>
          <w:sz w:val="20"/>
          <w:szCs w:val="20"/>
          <w:lang w:val="af-ZA"/>
        </w:rPr>
        <w:t xml:space="preserve"> </w:t>
      </w:r>
      <w:r w:rsidRPr="005E1F72">
        <w:rPr>
          <w:rFonts w:ascii="GHEA Grapalat" w:hAnsi="GHEA Grapalat"/>
          <w:sz w:val="20"/>
          <w:szCs w:val="20"/>
        </w:rPr>
        <w:t>ձևով</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պետք</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փոխանցվի</w:t>
      </w:r>
      <w:r w:rsidRPr="005E1F72">
        <w:rPr>
          <w:rFonts w:ascii="GHEA Grapalat" w:hAnsi="GHEA Grapalat"/>
          <w:sz w:val="20"/>
          <w:szCs w:val="20"/>
          <w:lang w:val="af-ZA"/>
        </w:rPr>
        <w:t xml:space="preserve"> </w:t>
      </w:r>
      <w:r w:rsidRPr="005E1F72">
        <w:rPr>
          <w:rFonts w:ascii="GHEA Grapalat" w:hAnsi="GHEA Grapalat"/>
          <w:sz w:val="20"/>
          <w:szCs w:val="20"/>
        </w:rPr>
        <w:t>Կենտրոնական</w:t>
      </w:r>
      <w:r w:rsidRPr="005E1F72">
        <w:rPr>
          <w:rFonts w:ascii="GHEA Grapalat" w:hAnsi="GHEA Grapalat"/>
          <w:sz w:val="20"/>
          <w:szCs w:val="20"/>
          <w:lang w:val="af-ZA"/>
        </w:rPr>
        <w:t xml:space="preserve"> </w:t>
      </w:r>
      <w:r w:rsidRPr="005E1F72">
        <w:rPr>
          <w:rFonts w:ascii="GHEA Grapalat" w:hAnsi="GHEA Grapalat"/>
          <w:sz w:val="20"/>
          <w:szCs w:val="20"/>
        </w:rPr>
        <w:t>գանձապետարանում</w:t>
      </w:r>
      <w:r w:rsidRPr="005E1F72">
        <w:rPr>
          <w:rFonts w:ascii="GHEA Grapalat" w:hAnsi="GHEA Grapalat"/>
          <w:sz w:val="20"/>
          <w:szCs w:val="20"/>
          <w:lang w:val="af-ZA"/>
        </w:rPr>
        <w:t xml:space="preserve"> </w:t>
      </w:r>
      <w:r w:rsidRPr="005E1F72">
        <w:rPr>
          <w:rFonts w:ascii="GHEA Grapalat" w:hAnsi="GHEA Grapalat"/>
          <w:sz w:val="20"/>
          <w:szCs w:val="20"/>
        </w:rPr>
        <w:t>լիազորված</w:t>
      </w:r>
      <w:r w:rsidRPr="005E1F72">
        <w:rPr>
          <w:rFonts w:ascii="GHEA Grapalat" w:hAnsi="GHEA Grapalat"/>
          <w:sz w:val="20"/>
          <w:szCs w:val="20"/>
          <w:lang w:val="af-ZA"/>
        </w:rPr>
        <w:t xml:space="preserve"> </w:t>
      </w:r>
      <w:r w:rsidRPr="005E1F72">
        <w:rPr>
          <w:rFonts w:ascii="GHEA Grapalat" w:hAnsi="GHEA Grapalat"/>
          <w:sz w:val="20"/>
          <w:szCs w:val="20"/>
        </w:rPr>
        <w:t>մարմնի</w:t>
      </w:r>
      <w:r w:rsidRPr="005E1F72">
        <w:rPr>
          <w:rFonts w:ascii="GHEA Grapalat" w:hAnsi="GHEA Grapalat"/>
          <w:sz w:val="20"/>
          <w:szCs w:val="20"/>
          <w:lang w:val="af-ZA"/>
        </w:rPr>
        <w:t xml:space="preserve"> </w:t>
      </w:r>
      <w:r w:rsidRPr="005E1F72">
        <w:rPr>
          <w:rFonts w:ascii="GHEA Grapalat" w:hAnsi="GHEA Grapalat"/>
          <w:sz w:val="20"/>
          <w:szCs w:val="20"/>
        </w:rPr>
        <w:t>անվամբ</w:t>
      </w:r>
      <w:r w:rsidRPr="005E1F72">
        <w:rPr>
          <w:rFonts w:ascii="GHEA Grapalat" w:hAnsi="GHEA Grapalat"/>
          <w:sz w:val="20"/>
          <w:szCs w:val="20"/>
          <w:lang w:val="af-ZA"/>
        </w:rPr>
        <w:t xml:space="preserve"> </w:t>
      </w:r>
      <w:r w:rsidRPr="005E1F72">
        <w:rPr>
          <w:rFonts w:ascii="GHEA Grapalat" w:hAnsi="GHEA Grapalat"/>
          <w:sz w:val="20"/>
          <w:szCs w:val="20"/>
        </w:rPr>
        <w:t>բացված</w:t>
      </w:r>
      <w:r w:rsidRPr="005E1F72">
        <w:rPr>
          <w:rFonts w:ascii="GHEA Grapalat" w:hAnsi="GHEA Grapalat"/>
          <w:sz w:val="20"/>
          <w:szCs w:val="20"/>
          <w:lang w:val="af-ZA"/>
        </w:rPr>
        <w:t xml:space="preserve"> </w:t>
      </w:r>
      <w:r w:rsidRPr="005E1F72">
        <w:rPr>
          <w:rFonts w:ascii="GHEA Grapalat" w:hAnsi="GHEA Grapalat"/>
          <w:lang w:val="af-ZA"/>
        </w:rPr>
        <w:t>«</w:t>
      </w:r>
      <w:r w:rsidRPr="005E1F72">
        <w:rPr>
          <w:rFonts w:ascii="GHEA Grapalat" w:hAnsi="GHEA Grapalat"/>
          <w:sz w:val="20"/>
          <w:szCs w:val="20"/>
          <w:lang w:val="af-ZA"/>
        </w:rPr>
        <w:t>900008000466</w:t>
      </w:r>
      <w:r w:rsidRPr="005E1F72">
        <w:rPr>
          <w:rFonts w:ascii="GHEA Grapalat" w:hAnsi="GHEA Grapalat"/>
          <w:lang w:val="af-ZA"/>
        </w:rPr>
        <w:t>»</w:t>
      </w:r>
      <w:r w:rsidRPr="005E1F72">
        <w:rPr>
          <w:rFonts w:ascii="GHEA Grapalat" w:hAnsi="GHEA Grapalat"/>
          <w:sz w:val="20"/>
          <w:szCs w:val="20"/>
          <w:lang w:val="af-ZA"/>
        </w:rPr>
        <w:t xml:space="preserve"> </w:t>
      </w:r>
      <w:r w:rsidRPr="005E1F72">
        <w:rPr>
          <w:rFonts w:ascii="GHEA Grapalat" w:hAnsi="GHEA Grapalat"/>
          <w:sz w:val="20"/>
          <w:szCs w:val="20"/>
        </w:rPr>
        <w:t>գանձապետական</w:t>
      </w:r>
      <w:r w:rsidRPr="005E1F72">
        <w:rPr>
          <w:rFonts w:ascii="GHEA Grapalat" w:hAnsi="GHEA Grapalat"/>
          <w:sz w:val="20"/>
          <w:szCs w:val="20"/>
          <w:lang w:val="af-ZA"/>
        </w:rPr>
        <w:t xml:space="preserve"> </w:t>
      </w:r>
      <w:r w:rsidRPr="005E1F72">
        <w:rPr>
          <w:rFonts w:ascii="GHEA Grapalat" w:hAnsi="GHEA Grapalat"/>
          <w:sz w:val="20"/>
          <w:szCs w:val="20"/>
        </w:rPr>
        <w:t>հաշվին</w:t>
      </w:r>
      <w:r w:rsidRPr="005E1F72">
        <w:rPr>
          <w:rFonts w:ascii="GHEA Grapalat" w:hAnsi="GHEA Grapalat"/>
          <w:sz w:val="20"/>
          <w:szCs w:val="20"/>
          <w:lang w:val="af-ZA"/>
        </w:rPr>
        <w:t xml:space="preserve">, </w:t>
      </w:r>
      <w:r w:rsidRPr="005E1F72">
        <w:rPr>
          <w:rFonts w:ascii="GHEA Grapalat" w:hAnsi="GHEA Grapalat"/>
          <w:sz w:val="20"/>
          <w:szCs w:val="20"/>
        </w:rPr>
        <w:t>որը</w:t>
      </w:r>
      <w:r w:rsidRPr="005E1F72">
        <w:rPr>
          <w:rFonts w:ascii="GHEA Grapalat" w:hAnsi="GHEA Grapalat"/>
          <w:sz w:val="20"/>
          <w:szCs w:val="20"/>
          <w:lang w:val="af-ZA"/>
        </w:rPr>
        <w:t xml:space="preserve"> </w:t>
      </w:r>
      <w:r w:rsidRPr="005E1F72">
        <w:rPr>
          <w:rFonts w:ascii="GHEA Grapalat" w:hAnsi="GHEA Grapalat"/>
          <w:sz w:val="20"/>
          <w:szCs w:val="20"/>
        </w:rPr>
        <w:t>ենթակա</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վերադարձման</w:t>
      </w:r>
      <w:r w:rsidRPr="005E1F72">
        <w:rPr>
          <w:rFonts w:ascii="GHEA Grapalat" w:hAnsi="GHEA Grapalat"/>
          <w:sz w:val="20"/>
          <w:szCs w:val="20"/>
          <w:lang w:val="af-ZA"/>
        </w:rPr>
        <w:t xml:space="preserve"> </w:t>
      </w:r>
      <w:r w:rsidRPr="005E1F72">
        <w:rPr>
          <w:rFonts w:ascii="GHEA Grapalat" w:hAnsi="GHEA Grapalat"/>
          <w:sz w:val="20"/>
          <w:szCs w:val="20"/>
        </w:rPr>
        <w:t>այն</w:t>
      </w:r>
      <w:r w:rsidRPr="005E1F72">
        <w:rPr>
          <w:rFonts w:ascii="GHEA Grapalat" w:hAnsi="GHEA Grapalat"/>
          <w:sz w:val="20"/>
          <w:szCs w:val="20"/>
          <w:lang w:val="af-ZA"/>
        </w:rPr>
        <w:t xml:space="preserve"> </w:t>
      </w:r>
      <w:r w:rsidRPr="005E1F72">
        <w:rPr>
          <w:rFonts w:ascii="GHEA Grapalat" w:hAnsi="GHEA Grapalat"/>
          <w:sz w:val="20"/>
          <w:szCs w:val="20"/>
        </w:rPr>
        <w:t>ներկայացրած</w:t>
      </w:r>
      <w:r w:rsidRPr="005E1F72">
        <w:rPr>
          <w:rFonts w:ascii="GHEA Grapalat" w:hAnsi="GHEA Grapalat"/>
          <w:sz w:val="20"/>
          <w:szCs w:val="20"/>
          <w:lang w:val="af-ZA"/>
        </w:rPr>
        <w:t xml:space="preserve"> </w:t>
      </w:r>
      <w:r w:rsidRPr="005E1F72">
        <w:rPr>
          <w:rFonts w:ascii="GHEA Grapalat" w:hAnsi="GHEA Grapalat"/>
          <w:sz w:val="20"/>
          <w:szCs w:val="20"/>
        </w:rPr>
        <w:t>մասնակցին</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 xml:space="preserve"> </w:t>
      </w:r>
      <w:r w:rsidRPr="005E1F72">
        <w:rPr>
          <w:rFonts w:ascii="GHEA Grapalat" w:hAnsi="GHEA Grapalat"/>
          <w:sz w:val="20"/>
          <w:szCs w:val="20"/>
        </w:rPr>
        <w:t>պայմանագիրը</w:t>
      </w:r>
      <w:r w:rsidRPr="005E1F72">
        <w:rPr>
          <w:rFonts w:ascii="GHEA Grapalat" w:hAnsi="GHEA Grapalat"/>
          <w:sz w:val="20"/>
          <w:szCs w:val="20"/>
          <w:lang w:val="af-ZA"/>
        </w:rPr>
        <w:t xml:space="preserve"> </w:t>
      </w:r>
      <w:r w:rsidRPr="005E1F72">
        <w:rPr>
          <w:rFonts w:ascii="GHEA Grapalat" w:hAnsi="GHEA Grapalat"/>
          <w:sz w:val="20"/>
          <w:szCs w:val="20"/>
        </w:rPr>
        <w:t>կնքվելուց</w:t>
      </w:r>
      <w:r w:rsidRPr="005E1F72">
        <w:rPr>
          <w:rFonts w:ascii="GHEA Grapalat" w:hAnsi="GHEA Grapalat"/>
          <w:sz w:val="20"/>
          <w:szCs w:val="20"/>
          <w:lang w:val="af-ZA"/>
        </w:rPr>
        <w:t xml:space="preserve"> </w:t>
      </w:r>
      <w:r w:rsidRPr="005E1F72">
        <w:rPr>
          <w:rFonts w:ascii="GHEA Grapalat" w:hAnsi="GHEA Grapalat"/>
          <w:sz w:val="20"/>
          <w:szCs w:val="20"/>
        </w:rPr>
        <w:t>կամ</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չկայացած</w:t>
      </w:r>
      <w:r w:rsidRPr="005E1F72">
        <w:rPr>
          <w:rFonts w:ascii="GHEA Grapalat" w:hAnsi="GHEA Grapalat"/>
          <w:sz w:val="20"/>
          <w:szCs w:val="20"/>
          <w:lang w:val="af-ZA"/>
        </w:rPr>
        <w:t xml:space="preserve"> </w:t>
      </w:r>
      <w:r w:rsidRPr="005E1F72">
        <w:rPr>
          <w:rFonts w:ascii="GHEA Grapalat" w:hAnsi="GHEA Grapalat"/>
          <w:sz w:val="20"/>
          <w:szCs w:val="20"/>
        </w:rPr>
        <w:t>հայտարարվելուց</w:t>
      </w:r>
      <w:r w:rsidRPr="005E1F72">
        <w:rPr>
          <w:rFonts w:ascii="GHEA Grapalat" w:hAnsi="GHEA Grapalat"/>
          <w:sz w:val="20"/>
          <w:szCs w:val="20"/>
          <w:lang w:val="af-ZA"/>
        </w:rPr>
        <w:t xml:space="preserve"> </w:t>
      </w:r>
      <w:r w:rsidRPr="005E1F72">
        <w:rPr>
          <w:rFonts w:ascii="GHEA Grapalat" w:hAnsi="GHEA Grapalat"/>
          <w:sz w:val="20"/>
          <w:szCs w:val="20"/>
        </w:rPr>
        <w:t>հետո</w:t>
      </w:r>
      <w:r w:rsidRPr="005E1F72">
        <w:rPr>
          <w:rFonts w:ascii="GHEA Grapalat" w:hAnsi="GHEA Grapalat"/>
          <w:sz w:val="20"/>
          <w:szCs w:val="20"/>
          <w:lang w:val="af-ZA"/>
        </w:rPr>
        <w:t xml:space="preserve"> </w:t>
      </w:r>
      <w:r w:rsidRPr="005E1F72">
        <w:rPr>
          <w:rFonts w:ascii="GHEA Grapalat" w:hAnsi="GHEA Grapalat"/>
          <w:sz w:val="20"/>
          <w:szCs w:val="20"/>
        </w:rPr>
        <w:t>քսան</w:t>
      </w:r>
      <w:r w:rsidRPr="005E1F72">
        <w:rPr>
          <w:rFonts w:ascii="GHEA Grapalat" w:hAnsi="GHEA Grapalat"/>
          <w:sz w:val="20"/>
          <w:szCs w:val="20"/>
          <w:lang w:val="af-ZA"/>
        </w:rPr>
        <w:t xml:space="preserve"> </w:t>
      </w:r>
      <w:r w:rsidRPr="005E1F72">
        <w:rPr>
          <w:rFonts w:ascii="GHEA Grapalat" w:hAnsi="GHEA Grapalat"/>
          <w:sz w:val="20"/>
          <w:szCs w:val="20"/>
        </w:rPr>
        <w:t>աշխատանքային</w:t>
      </w:r>
      <w:r w:rsidRPr="005E1F72">
        <w:rPr>
          <w:rFonts w:ascii="GHEA Grapalat" w:hAnsi="GHEA Grapalat"/>
          <w:sz w:val="20"/>
          <w:szCs w:val="20"/>
          <w:lang w:val="af-ZA"/>
        </w:rPr>
        <w:t xml:space="preserve"> </w:t>
      </w:r>
      <w:r w:rsidRPr="005E1F72">
        <w:rPr>
          <w:rFonts w:ascii="GHEA Grapalat" w:hAnsi="GHEA Grapalat"/>
          <w:sz w:val="20"/>
          <w:szCs w:val="20"/>
        </w:rPr>
        <w:t>օրվա</w:t>
      </w:r>
      <w:r w:rsidRPr="005E1F72">
        <w:rPr>
          <w:rFonts w:ascii="GHEA Grapalat" w:hAnsi="GHEA Grapalat"/>
          <w:sz w:val="20"/>
          <w:szCs w:val="20"/>
          <w:lang w:val="af-ZA"/>
        </w:rPr>
        <w:t xml:space="preserve"> </w:t>
      </w:r>
      <w:r w:rsidRPr="005E1F72">
        <w:rPr>
          <w:rFonts w:ascii="GHEA Grapalat" w:hAnsi="GHEA Grapalat"/>
          <w:sz w:val="20"/>
          <w:szCs w:val="20"/>
        </w:rPr>
        <w:t>ընթացքում</w:t>
      </w:r>
      <w:r w:rsidRPr="005E1F72">
        <w:rPr>
          <w:rFonts w:ascii="GHEA Grapalat" w:hAnsi="GHEA Grapalat"/>
          <w:sz w:val="20"/>
          <w:szCs w:val="20"/>
          <w:lang w:val="af-ZA"/>
        </w:rPr>
        <w:t xml:space="preserve">, </w:t>
      </w:r>
      <w:r w:rsidRPr="005E1F72">
        <w:rPr>
          <w:rFonts w:ascii="GHEA Grapalat" w:hAnsi="GHEA Grapalat"/>
          <w:sz w:val="20"/>
          <w:szCs w:val="20"/>
        </w:rPr>
        <w:t>բացառությամբ</w:t>
      </w:r>
      <w:r w:rsidRPr="005E1F72">
        <w:rPr>
          <w:rFonts w:ascii="GHEA Grapalat" w:hAnsi="GHEA Grapalat"/>
          <w:sz w:val="20"/>
          <w:szCs w:val="20"/>
          <w:lang w:val="af-ZA"/>
        </w:rPr>
        <w:t xml:space="preserve"> </w:t>
      </w:r>
      <w:r w:rsidRPr="005E1F72">
        <w:rPr>
          <w:rFonts w:ascii="GHEA Grapalat" w:hAnsi="GHEA Grapalat"/>
          <w:sz w:val="20"/>
          <w:szCs w:val="20"/>
        </w:rPr>
        <w:t>սույն</w:t>
      </w:r>
      <w:r w:rsidRPr="005E1F72">
        <w:rPr>
          <w:rFonts w:ascii="GHEA Grapalat" w:hAnsi="GHEA Grapalat"/>
          <w:sz w:val="20"/>
          <w:szCs w:val="20"/>
          <w:lang w:val="af-ZA"/>
        </w:rPr>
        <w:t xml:space="preserve"> </w:t>
      </w:r>
      <w:r w:rsidRPr="005E1F72">
        <w:rPr>
          <w:rFonts w:ascii="GHEA Grapalat" w:hAnsi="GHEA Grapalat"/>
          <w:sz w:val="20"/>
          <w:szCs w:val="20"/>
        </w:rPr>
        <w:t>հրավերի</w:t>
      </w:r>
      <w:r w:rsidRPr="005E1F72">
        <w:rPr>
          <w:rFonts w:ascii="GHEA Grapalat" w:hAnsi="GHEA Grapalat"/>
          <w:sz w:val="20"/>
          <w:szCs w:val="20"/>
          <w:lang w:val="af-ZA"/>
        </w:rPr>
        <w:t xml:space="preserve"> 1-</w:t>
      </w:r>
      <w:r w:rsidRPr="005E1F72">
        <w:rPr>
          <w:rFonts w:ascii="GHEA Grapalat" w:hAnsi="GHEA Grapalat"/>
          <w:sz w:val="20"/>
          <w:szCs w:val="20"/>
        </w:rPr>
        <w:t>ին</w:t>
      </w:r>
      <w:r w:rsidRPr="005E1F72">
        <w:rPr>
          <w:rFonts w:ascii="GHEA Grapalat" w:hAnsi="GHEA Grapalat"/>
          <w:sz w:val="20"/>
          <w:szCs w:val="20"/>
          <w:lang w:val="af-ZA"/>
        </w:rPr>
        <w:t xml:space="preserve"> </w:t>
      </w:r>
      <w:r w:rsidRPr="005E1F72">
        <w:rPr>
          <w:rFonts w:ascii="GHEA Grapalat" w:hAnsi="GHEA Grapalat"/>
          <w:sz w:val="20"/>
          <w:szCs w:val="20"/>
        </w:rPr>
        <w:t>մասի</w:t>
      </w:r>
      <w:r w:rsidRPr="005E1F72">
        <w:rPr>
          <w:rFonts w:ascii="GHEA Grapalat" w:hAnsi="GHEA Grapalat"/>
          <w:sz w:val="20"/>
          <w:szCs w:val="20"/>
          <w:lang w:val="af-ZA"/>
        </w:rPr>
        <w:t xml:space="preserve"> 7.3 </w:t>
      </w:r>
      <w:r w:rsidRPr="005E1F72">
        <w:rPr>
          <w:rFonts w:ascii="GHEA Grapalat" w:hAnsi="GHEA Grapalat"/>
          <w:sz w:val="20"/>
          <w:szCs w:val="20"/>
        </w:rPr>
        <w:t>կետով</w:t>
      </w:r>
      <w:r w:rsidRPr="005E1F72">
        <w:rPr>
          <w:rFonts w:ascii="GHEA Grapalat" w:hAnsi="GHEA Grapalat"/>
          <w:sz w:val="20"/>
          <w:szCs w:val="20"/>
          <w:lang w:val="af-ZA"/>
        </w:rPr>
        <w:t xml:space="preserve"> </w:t>
      </w:r>
      <w:r w:rsidRPr="005E1F72">
        <w:rPr>
          <w:rFonts w:ascii="GHEA Grapalat" w:hAnsi="GHEA Grapalat"/>
          <w:sz w:val="20"/>
          <w:szCs w:val="20"/>
        </w:rPr>
        <w:t>նախատեսված</w:t>
      </w:r>
      <w:r w:rsidRPr="005E1F72">
        <w:rPr>
          <w:rFonts w:ascii="GHEA Grapalat" w:hAnsi="GHEA Grapalat"/>
          <w:sz w:val="20"/>
          <w:szCs w:val="20"/>
          <w:lang w:val="af-ZA"/>
        </w:rPr>
        <w:t xml:space="preserve"> </w:t>
      </w:r>
      <w:r w:rsidRPr="005E1F72">
        <w:rPr>
          <w:rFonts w:ascii="GHEA Grapalat" w:hAnsi="GHEA Grapalat"/>
          <w:sz w:val="20"/>
          <w:szCs w:val="20"/>
        </w:rPr>
        <w:t>դեպքերի</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cs="Sylfaen"/>
          <w:sz w:val="20"/>
          <w:szCs w:val="20"/>
          <w:lang w:val="af-ZA"/>
        </w:rPr>
        <w:t xml:space="preserve">7.2 </w:t>
      </w:r>
      <w:r w:rsidRPr="005E1F72">
        <w:rPr>
          <w:rFonts w:ascii="GHEA Grapalat" w:hAnsi="GHEA Grapalat"/>
          <w:sz w:val="20"/>
          <w:szCs w:val="20"/>
        </w:rPr>
        <w:t>Գնման</w:t>
      </w:r>
      <w:r w:rsidRPr="005E1F72">
        <w:rPr>
          <w:rFonts w:ascii="GHEA Grapalat" w:hAnsi="GHEA Grapalat"/>
          <w:sz w:val="20"/>
          <w:szCs w:val="20"/>
          <w:lang w:val="af-ZA"/>
        </w:rPr>
        <w:t xml:space="preserve"> </w:t>
      </w:r>
      <w:r w:rsidRPr="005E1F72">
        <w:rPr>
          <w:rFonts w:ascii="GHEA Grapalat" w:hAnsi="GHEA Grapalat"/>
          <w:sz w:val="20"/>
          <w:szCs w:val="20"/>
        </w:rPr>
        <w:t>ընթացակարգը</w:t>
      </w:r>
      <w:r w:rsidRPr="005E1F72">
        <w:rPr>
          <w:rFonts w:ascii="GHEA Grapalat" w:hAnsi="GHEA Grapalat"/>
          <w:sz w:val="20"/>
          <w:szCs w:val="20"/>
          <w:lang w:val="af-ZA"/>
        </w:rPr>
        <w:t xml:space="preserve"> </w:t>
      </w:r>
      <w:r w:rsidRPr="005E1F72">
        <w:rPr>
          <w:rFonts w:ascii="GHEA Grapalat" w:hAnsi="GHEA Grapalat"/>
          <w:sz w:val="20"/>
          <w:szCs w:val="20"/>
        </w:rPr>
        <w:t>չափաբաժիններով</w:t>
      </w:r>
      <w:r w:rsidRPr="005E1F72">
        <w:rPr>
          <w:rFonts w:ascii="GHEA Grapalat" w:hAnsi="GHEA Grapalat"/>
          <w:sz w:val="20"/>
          <w:szCs w:val="20"/>
          <w:lang w:val="af-ZA"/>
        </w:rPr>
        <w:t xml:space="preserve"> </w:t>
      </w:r>
      <w:r w:rsidRPr="005E1F72">
        <w:rPr>
          <w:rFonts w:ascii="GHEA Grapalat" w:hAnsi="GHEA Grapalat"/>
          <w:sz w:val="20"/>
          <w:szCs w:val="20"/>
        </w:rPr>
        <w:t>կազմակերպվելու</w:t>
      </w:r>
      <w:r w:rsidRPr="005E1F72">
        <w:rPr>
          <w:rFonts w:ascii="GHEA Grapalat" w:hAnsi="GHEA Grapalat"/>
          <w:sz w:val="20"/>
          <w:szCs w:val="20"/>
          <w:lang w:val="af-ZA"/>
        </w:rPr>
        <w:t xml:space="preserve"> </w:t>
      </w:r>
      <w:r w:rsidRPr="005E1F72">
        <w:rPr>
          <w:rFonts w:ascii="GHEA Grapalat" w:hAnsi="GHEA Grapalat"/>
          <w:sz w:val="20"/>
          <w:szCs w:val="20"/>
        </w:rPr>
        <w:t>դեպքում</w:t>
      </w:r>
      <w:r w:rsidRPr="005E1F72">
        <w:rPr>
          <w:rFonts w:ascii="GHEA Grapalat" w:hAnsi="GHEA Grapalat"/>
          <w:sz w:val="20"/>
          <w:szCs w:val="20"/>
          <w:lang w:val="af-ZA"/>
        </w:rPr>
        <w:t xml:space="preserve">, </w:t>
      </w:r>
      <w:r w:rsidRPr="005E1F72">
        <w:rPr>
          <w:rFonts w:ascii="GHEA Grapalat" w:hAnsi="GHEA Grapalat"/>
          <w:sz w:val="20"/>
          <w:szCs w:val="20"/>
        </w:rPr>
        <w:t>եթե</w:t>
      </w:r>
      <w:r w:rsidRPr="005E1F72">
        <w:rPr>
          <w:rFonts w:ascii="GHEA Grapalat" w:hAnsi="GHEA Grapalat"/>
          <w:sz w:val="20"/>
          <w:szCs w:val="20"/>
          <w:lang w:val="af-ZA"/>
        </w:rPr>
        <w:t>`</w:t>
      </w:r>
      <w:r w:rsidRPr="005E1F72" w:rsidDel="00712311">
        <w:rPr>
          <w:rFonts w:ascii="GHEA Grapalat" w:hAnsi="GHEA Grapalat"/>
          <w:sz w:val="20"/>
          <w:szCs w:val="20"/>
          <w:lang w:val="af-ZA"/>
        </w:rPr>
        <w:t xml:space="preserve"> </w:t>
      </w:r>
      <w:r w:rsidRPr="005E1F72">
        <w:rPr>
          <w:rFonts w:ascii="GHEA Grapalat" w:hAnsi="GHEA Grapalat"/>
          <w:sz w:val="20"/>
          <w:szCs w:val="20"/>
          <w:lang w:val="af-ZA"/>
        </w:rPr>
        <w:t xml:space="preserve"> </w:t>
      </w:r>
    </w:p>
    <w:p w:rsidR="00F12606" w:rsidRPr="005E1F72" w:rsidRDefault="00F12606" w:rsidP="00F12606">
      <w:pPr>
        <w:spacing w:after="0" w:line="240" w:lineRule="auto"/>
        <w:ind w:firstLine="375"/>
        <w:jc w:val="both"/>
        <w:rPr>
          <w:rFonts w:ascii="GHEA Grapalat" w:hAnsi="GHEA Grapalat"/>
          <w:sz w:val="20"/>
          <w:szCs w:val="20"/>
          <w:lang w:val="af-ZA"/>
        </w:rPr>
      </w:pPr>
      <w:r w:rsidRPr="005E1F72">
        <w:rPr>
          <w:rFonts w:ascii="GHEA Grapalat" w:hAnsi="GHEA Grapalat"/>
          <w:sz w:val="20"/>
          <w:szCs w:val="20"/>
          <w:lang w:val="hy-AM"/>
        </w:rPr>
        <w:t>ա.</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հայտ</w:t>
      </w:r>
      <w:r w:rsidRPr="005E1F72">
        <w:rPr>
          <w:rFonts w:ascii="GHEA Grapalat" w:hAnsi="GHEA Grapalat"/>
          <w:sz w:val="20"/>
          <w:szCs w:val="20"/>
          <w:lang w:val="af-ZA"/>
        </w:rPr>
        <w:t xml:space="preserve"> </w:t>
      </w:r>
      <w:r w:rsidRPr="005E1F72">
        <w:rPr>
          <w:rFonts w:ascii="GHEA Grapalat" w:hAnsi="GHEA Grapalat"/>
          <w:sz w:val="20"/>
          <w:szCs w:val="20"/>
        </w:rPr>
        <w:t>ներկայացնում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մեկից</w:t>
      </w:r>
      <w:r w:rsidRPr="005E1F72">
        <w:rPr>
          <w:rFonts w:ascii="GHEA Grapalat" w:hAnsi="GHEA Grapalat"/>
          <w:sz w:val="20"/>
          <w:szCs w:val="20"/>
          <w:lang w:val="af-ZA"/>
        </w:rPr>
        <w:t xml:space="preserve"> </w:t>
      </w:r>
      <w:r w:rsidRPr="005E1F72">
        <w:rPr>
          <w:rFonts w:ascii="GHEA Grapalat" w:hAnsi="GHEA Grapalat"/>
          <w:sz w:val="20"/>
          <w:szCs w:val="20"/>
        </w:rPr>
        <w:t>ավել</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ապա</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ապահովումը</w:t>
      </w:r>
      <w:r w:rsidRPr="005E1F72">
        <w:rPr>
          <w:rFonts w:ascii="GHEA Grapalat" w:hAnsi="GHEA Grapalat"/>
          <w:sz w:val="20"/>
          <w:szCs w:val="20"/>
          <w:lang w:val="af-ZA"/>
        </w:rPr>
        <w:t xml:space="preserve"> </w:t>
      </w:r>
      <w:r w:rsidRPr="005E1F72">
        <w:rPr>
          <w:rFonts w:ascii="GHEA Grapalat" w:hAnsi="GHEA Grapalat"/>
          <w:sz w:val="20"/>
          <w:szCs w:val="20"/>
        </w:rPr>
        <w:t>կարող</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ներկայացնել</w:t>
      </w:r>
      <w:r w:rsidRPr="005E1F72">
        <w:rPr>
          <w:rFonts w:ascii="GHEA Grapalat" w:hAnsi="GHEA Grapalat"/>
          <w:sz w:val="20"/>
          <w:szCs w:val="20"/>
          <w:lang w:val="af-ZA"/>
        </w:rPr>
        <w:t xml:space="preserve"> </w:t>
      </w:r>
      <w:r w:rsidRPr="005E1F72">
        <w:rPr>
          <w:rFonts w:ascii="GHEA Grapalat" w:hAnsi="GHEA Grapalat"/>
          <w:sz w:val="20"/>
          <w:szCs w:val="20"/>
        </w:rPr>
        <w:t>ինչպես</w:t>
      </w:r>
      <w:r w:rsidRPr="005E1F72">
        <w:rPr>
          <w:rFonts w:ascii="GHEA Grapalat" w:hAnsi="GHEA Grapalat"/>
          <w:sz w:val="20"/>
          <w:szCs w:val="20"/>
          <w:lang w:val="af-ZA"/>
        </w:rPr>
        <w:t xml:space="preserve"> </w:t>
      </w:r>
      <w:r w:rsidRPr="005E1F72">
        <w:rPr>
          <w:rFonts w:ascii="GHEA Grapalat" w:hAnsi="GHEA Grapalat"/>
          <w:sz w:val="20"/>
          <w:szCs w:val="20"/>
        </w:rPr>
        <w:t>յուրաքանչյուր</w:t>
      </w:r>
      <w:r w:rsidRPr="005E1F72">
        <w:rPr>
          <w:rFonts w:ascii="GHEA Grapalat" w:hAnsi="GHEA Grapalat"/>
          <w:sz w:val="20"/>
          <w:szCs w:val="20"/>
          <w:lang w:val="af-ZA"/>
        </w:rPr>
        <w:t xml:space="preserve"> </w:t>
      </w:r>
      <w:r w:rsidRPr="005E1F72">
        <w:rPr>
          <w:rFonts w:ascii="GHEA Grapalat" w:hAnsi="GHEA Grapalat"/>
          <w:sz w:val="20"/>
          <w:szCs w:val="20"/>
        </w:rPr>
        <w:t>չափաբաժնի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առանձին</w:t>
      </w:r>
      <w:r w:rsidRPr="005E1F72">
        <w:rPr>
          <w:rFonts w:ascii="GHEA Grapalat" w:hAnsi="GHEA Grapalat"/>
          <w:sz w:val="20"/>
          <w:szCs w:val="20"/>
          <w:lang w:val="af-ZA"/>
        </w:rPr>
        <w:t xml:space="preserve">, </w:t>
      </w:r>
      <w:r w:rsidRPr="005E1F72">
        <w:rPr>
          <w:rFonts w:ascii="GHEA Grapalat" w:hAnsi="GHEA Grapalat"/>
          <w:sz w:val="20"/>
          <w:szCs w:val="20"/>
        </w:rPr>
        <w:t>այնպես</w:t>
      </w:r>
      <w:r w:rsidRPr="005E1F72">
        <w:rPr>
          <w:rFonts w:ascii="GHEA Grapalat" w:hAnsi="GHEA Grapalat"/>
          <w:sz w:val="20"/>
          <w:szCs w:val="20"/>
          <w:lang w:val="af-ZA"/>
        </w:rPr>
        <w:t xml:space="preserve"> </w:t>
      </w:r>
      <w:r w:rsidRPr="005E1F72">
        <w:rPr>
          <w:rFonts w:ascii="GHEA Grapalat" w:hAnsi="GHEA Grapalat"/>
          <w:sz w:val="20"/>
          <w:szCs w:val="20"/>
        </w:rPr>
        <w:t>էլ</w:t>
      </w:r>
      <w:r w:rsidRPr="005E1F72">
        <w:rPr>
          <w:rFonts w:ascii="GHEA Grapalat" w:hAnsi="GHEA Grapalat"/>
          <w:sz w:val="20"/>
          <w:szCs w:val="20"/>
          <w:lang w:val="af-ZA"/>
        </w:rPr>
        <w:t xml:space="preserve"> </w:t>
      </w:r>
      <w:r w:rsidRPr="005E1F72">
        <w:rPr>
          <w:rFonts w:ascii="GHEA Grapalat" w:hAnsi="GHEA Grapalat"/>
          <w:sz w:val="20"/>
          <w:szCs w:val="20"/>
        </w:rPr>
        <w:t>մեկ</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բոլոր</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համար</w:t>
      </w:r>
      <w:r w:rsidRPr="005E1F72">
        <w:rPr>
          <w:rFonts w:ascii="GHEA Grapalat" w:hAnsi="GHEA Grapalat"/>
          <w:sz w:val="20"/>
          <w:szCs w:val="20"/>
          <w:lang w:val="af-ZA"/>
        </w:rPr>
        <w:t xml:space="preserve">: </w:t>
      </w:r>
      <w:r w:rsidRPr="005E1F72">
        <w:rPr>
          <w:rFonts w:ascii="GHEA Grapalat" w:hAnsi="GHEA Grapalat"/>
          <w:sz w:val="20"/>
          <w:szCs w:val="20"/>
        </w:rPr>
        <w:t>Մեկ</w:t>
      </w:r>
      <w:r w:rsidRPr="005E1F72">
        <w:rPr>
          <w:rFonts w:ascii="GHEA Grapalat" w:hAnsi="GHEA Grapalat"/>
          <w:sz w:val="20"/>
          <w:szCs w:val="20"/>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ներկայացվելու</w:t>
      </w:r>
      <w:r w:rsidRPr="005E1F72">
        <w:rPr>
          <w:rFonts w:ascii="GHEA Grapalat" w:hAnsi="GHEA Grapalat"/>
          <w:sz w:val="20"/>
          <w:szCs w:val="20"/>
          <w:lang w:val="af-ZA"/>
        </w:rPr>
        <w:t xml:space="preserve"> </w:t>
      </w:r>
      <w:r w:rsidRPr="005E1F72">
        <w:rPr>
          <w:rFonts w:ascii="GHEA Grapalat" w:hAnsi="GHEA Grapalat"/>
          <w:sz w:val="20"/>
          <w:szCs w:val="20"/>
        </w:rPr>
        <w:t>դեպքում</w:t>
      </w:r>
      <w:r w:rsidRPr="005E1F72">
        <w:rPr>
          <w:rFonts w:ascii="GHEA Grapalat" w:hAnsi="GHEA Grapalat"/>
          <w:sz w:val="20"/>
          <w:szCs w:val="20"/>
          <w:lang w:val="af-ZA"/>
        </w:rPr>
        <w:t xml:space="preserve">, </w:t>
      </w:r>
      <w:r w:rsidRPr="005E1F72">
        <w:rPr>
          <w:rFonts w:ascii="GHEA Grapalat" w:hAnsi="GHEA Grapalat"/>
          <w:sz w:val="20"/>
          <w:szCs w:val="20"/>
        </w:rPr>
        <w:t>դրա</w:t>
      </w:r>
      <w:r w:rsidRPr="005E1F72">
        <w:rPr>
          <w:rFonts w:ascii="GHEA Grapalat" w:hAnsi="GHEA Grapalat"/>
          <w:sz w:val="20"/>
          <w:szCs w:val="20"/>
          <w:lang w:val="af-ZA"/>
        </w:rPr>
        <w:t xml:space="preserve"> </w:t>
      </w:r>
      <w:r w:rsidRPr="005E1F72">
        <w:rPr>
          <w:rFonts w:ascii="GHEA Grapalat" w:hAnsi="GHEA Grapalat"/>
          <w:sz w:val="20"/>
          <w:szCs w:val="20"/>
        </w:rPr>
        <w:t>գումարը</w:t>
      </w:r>
      <w:r w:rsidRPr="005E1F72">
        <w:rPr>
          <w:rFonts w:ascii="GHEA Grapalat" w:hAnsi="GHEA Grapalat"/>
          <w:sz w:val="20"/>
          <w:szCs w:val="20"/>
          <w:lang w:val="af-ZA"/>
        </w:rPr>
        <w:t xml:space="preserve"> </w:t>
      </w:r>
      <w:r w:rsidRPr="005E1F72">
        <w:rPr>
          <w:rFonts w:ascii="GHEA Grapalat" w:hAnsi="GHEA Grapalat"/>
          <w:sz w:val="20"/>
          <w:szCs w:val="20"/>
        </w:rPr>
        <w:t>հաշվարկվում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առաջարկների</w:t>
      </w:r>
      <w:r w:rsidRPr="005E1F72">
        <w:rPr>
          <w:rFonts w:ascii="GHEA Grapalat" w:hAnsi="GHEA Grapalat"/>
          <w:sz w:val="20"/>
          <w:szCs w:val="20"/>
          <w:lang w:val="af-ZA"/>
        </w:rPr>
        <w:t xml:space="preserve"> </w:t>
      </w:r>
      <w:r w:rsidRPr="005E1F72">
        <w:rPr>
          <w:rFonts w:ascii="GHEA Grapalat" w:hAnsi="GHEA Grapalat"/>
          <w:sz w:val="20"/>
          <w:szCs w:val="20"/>
        </w:rPr>
        <w:t>հանրագումարի</w:t>
      </w:r>
      <w:r w:rsidRPr="005E1F72">
        <w:rPr>
          <w:rFonts w:ascii="GHEA Grapalat" w:hAnsi="GHEA Grapalat"/>
          <w:sz w:val="20"/>
          <w:szCs w:val="20"/>
          <w:lang w:val="af-ZA"/>
        </w:rPr>
        <w:t xml:space="preserve"> </w:t>
      </w:r>
      <w:r w:rsidRPr="005E1F72">
        <w:rPr>
          <w:rFonts w:ascii="GHEA Grapalat" w:hAnsi="GHEA Grapalat"/>
          <w:sz w:val="20"/>
          <w:szCs w:val="20"/>
        </w:rPr>
        <w:lastRenderedPageBreak/>
        <w:t>նկատմամբ</w:t>
      </w:r>
      <w:r w:rsidRPr="005E1F72">
        <w:rPr>
          <w:rFonts w:ascii="GHEA Grapalat" w:hAnsi="GHEA Grapalat"/>
          <w:sz w:val="20"/>
          <w:szCs w:val="20"/>
          <w:lang w:val="af-ZA"/>
        </w:rPr>
        <w:t xml:space="preserve">: </w:t>
      </w:r>
      <w:r w:rsidRPr="005E1F72">
        <w:rPr>
          <w:rFonts w:ascii="GHEA Grapalat" w:hAnsi="GHEA Grapalat"/>
          <w:sz w:val="20"/>
          <w:szCs w:val="20"/>
        </w:rPr>
        <w:t>Եթե</w:t>
      </w:r>
      <w:r w:rsidRPr="005E1F72">
        <w:rPr>
          <w:rFonts w:ascii="GHEA Grapalat" w:hAnsi="GHEA Grapalat"/>
          <w:sz w:val="20"/>
          <w:szCs w:val="20"/>
          <w:lang w:val="af-ZA"/>
        </w:rPr>
        <w:t xml:space="preserve"> </w:t>
      </w:r>
      <w:r w:rsidRPr="005E1F72">
        <w:rPr>
          <w:rFonts w:ascii="GHEA Grapalat" w:hAnsi="GHEA Grapalat"/>
          <w:sz w:val="20"/>
          <w:szCs w:val="20"/>
        </w:rPr>
        <w:t>ըստ</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առաջարկների</w:t>
      </w:r>
      <w:r w:rsidRPr="005E1F72">
        <w:rPr>
          <w:rFonts w:ascii="GHEA Grapalat" w:hAnsi="GHEA Grapalat"/>
          <w:sz w:val="20"/>
          <w:szCs w:val="20"/>
          <w:lang w:val="af-ZA"/>
        </w:rPr>
        <w:t xml:space="preserve"> </w:t>
      </w:r>
      <w:r w:rsidRPr="005E1F72">
        <w:rPr>
          <w:rFonts w:ascii="GHEA Grapalat" w:hAnsi="GHEA Grapalat"/>
          <w:sz w:val="20"/>
          <w:szCs w:val="20"/>
        </w:rPr>
        <w:t>հանրագումարը</w:t>
      </w:r>
      <w:r w:rsidRPr="005E1F72">
        <w:rPr>
          <w:rFonts w:ascii="GHEA Grapalat" w:hAnsi="GHEA Grapalat"/>
          <w:sz w:val="20"/>
          <w:szCs w:val="20"/>
          <w:lang w:val="af-ZA"/>
        </w:rPr>
        <w:t xml:space="preserve"> </w:t>
      </w:r>
      <w:r w:rsidRPr="005E1F72">
        <w:rPr>
          <w:rFonts w:ascii="GHEA Grapalat" w:hAnsi="GHEA Grapalat"/>
          <w:sz w:val="20"/>
          <w:szCs w:val="20"/>
        </w:rPr>
        <w:t>գերազանցում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70 </w:t>
      </w:r>
      <w:r w:rsidRPr="005E1F72">
        <w:rPr>
          <w:rFonts w:ascii="GHEA Grapalat" w:hAnsi="GHEA Grapalat"/>
          <w:sz w:val="20"/>
          <w:szCs w:val="20"/>
        </w:rPr>
        <w:t>մլն</w:t>
      </w:r>
      <w:r w:rsidRPr="005E1F72">
        <w:rPr>
          <w:rFonts w:ascii="GHEA Grapalat" w:hAnsi="GHEA Grapalat"/>
          <w:sz w:val="20"/>
          <w:szCs w:val="20"/>
          <w:lang w:val="af-ZA"/>
        </w:rPr>
        <w:t xml:space="preserve">. </w:t>
      </w:r>
      <w:r w:rsidRPr="005E1F72">
        <w:rPr>
          <w:rFonts w:ascii="GHEA Grapalat" w:hAnsi="GHEA Grapalat"/>
          <w:sz w:val="20"/>
          <w:szCs w:val="20"/>
        </w:rPr>
        <w:t>ՀՀ</w:t>
      </w:r>
      <w:r w:rsidRPr="005E1F72">
        <w:rPr>
          <w:rFonts w:ascii="GHEA Grapalat" w:hAnsi="GHEA Grapalat"/>
          <w:sz w:val="20"/>
          <w:szCs w:val="20"/>
          <w:lang w:val="af-ZA"/>
        </w:rPr>
        <w:t xml:space="preserve"> </w:t>
      </w:r>
      <w:r w:rsidRPr="005E1F72">
        <w:rPr>
          <w:rFonts w:ascii="GHEA Grapalat" w:hAnsi="GHEA Grapalat"/>
          <w:sz w:val="20"/>
          <w:szCs w:val="20"/>
        </w:rPr>
        <w:t>դրամը</w:t>
      </w:r>
      <w:r w:rsidRPr="005E1F72">
        <w:rPr>
          <w:rFonts w:ascii="GHEA Grapalat" w:hAnsi="GHEA Grapalat"/>
          <w:sz w:val="20"/>
          <w:szCs w:val="20"/>
          <w:lang w:val="af-ZA"/>
        </w:rPr>
        <w:t xml:space="preserve">, </w:t>
      </w:r>
      <w:r w:rsidRPr="005E1F72">
        <w:rPr>
          <w:rFonts w:ascii="GHEA Grapalat" w:hAnsi="GHEA Grapalat"/>
          <w:sz w:val="20"/>
          <w:szCs w:val="20"/>
        </w:rPr>
        <w:t>սակայն</w:t>
      </w:r>
      <w:r w:rsidRPr="005E1F72">
        <w:rPr>
          <w:rFonts w:ascii="GHEA Grapalat" w:hAnsi="GHEA Grapalat"/>
          <w:sz w:val="20"/>
          <w:szCs w:val="20"/>
          <w:lang w:val="af-ZA"/>
        </w:rPr>
        <w:t xml:space="preserve"> </w:t>
      </w:r>
      <w:r w:rsidRPr="005E1F72">
        <w:rPr>
          <w:rFonts w:ascii="GHEA Grapalat" w:hAnsi="GHEA Grapalat"/>
          <w:sz w:val="20"/>
          <w:szCs w:val="20"/>
        </w:rPr>
        <w:t>ըստ</w:t>
      </w:r>
      <w:r w:rsidRPr="005E1F72">
        <w:rPr>
          <w:rFonts w:ascii="GHEA Grapalat" w:hAnsi="GHEA Grapalat"/>
          <w:sz w:val="20"/>
          <w:szCs w:val="20"/>
          <w:lang w:val="af-ZA"/>
        </w:rPr>
        <w:t xml:space="preserve"> </w:t>
      </w:r>
      <w:r w:rsidRPr="005E1F72">
        <w:rPr>
          <w:rFonts w:ascii="GHEA Grapalat" w:hAnsi="GHEA Grapalat"/>
          <w:sz w:val="20"/>
          <w:szCs w:val="20"/>
        </w:rPr>
        <w:t>առանձին</w:t>
      </w:r>
      <w:r w:rsidRPr="005E1F72">
        <w:rPr>
          <w:rFonts w:ascii="GHEA Grapalat" w:hAnsi="GHEA Grapalat"/>
          <w:sz w:val="20"/>
          <w:szCs w:val="20"/>
          <w:lang w:val="af-ZA"/>
        </w:rPr>
        <w:t xml:space="preserve"> </w:t>
      </w:r>
      <w:r w:rsidRPr="005E1F72">
        <w:rPr>
          <w:rFonts w:ascii="GHEA Grapalat" w:hAnsi="GHEA Grapalat"/>
          <w:sz w:val="20"/>
          <w:szCs w:val="20"/>
        </w:rPr>
        <w:t>չափաբաժինների</w:t>
      </w:r>
      <w:r w:rsidRPr="005E1F72">
        <w:rPr>
          <w:rFonts w:ascii="GHEA Grapalat" w:hAnsi="GHEA Grapalat"/>
          <w:sz w:val="20"/>
          <w:szCs w:val="20"/>
          <w:lang w:val="af-ZA"/>
        </w:rPr>
        <w:t xml:space="preserve"> </w:t>
      </w:r>
      <w:r w:rsidRPr="005E1F72">
        <w:rPr>
          <w:rFonts w:ascii="GHEA Grapalat" w:hAnsi="GHEA Grapalat"/>
          <w:sz w:val="20"/>
          <w:szCs w:val="20"/>
        </w:rPr>
        <w:t>ներկայացված</w:t>
      </w:r>
      <w:r w:rsidRPr="005E1F72">
        <w:rPr>
          <w:rFonts w:ascii="GHEA Grapalat" w:hAnsi="GHEA Grapalat"/>
          <w:sz w:val="20"/>
          <w:szCs w:val="20"/>
          <w:lang w:val="af-ZA"/>
        </w:rPr>
        <w:t xml:space="preserve"> </w:t>
      </w:r>
      <w:r w:rsidRPr="005E1F72">
        <w:rPr>
          <w:rFonts w:ascii="GHEA Grapalat" w:hAnsi="GHEA Grapalat"/>
          <w:sz w:val="20"/>
          <w:szCs w:val="20"/>
        </w:rPr>
        <w:t>գնային</w:t>
      </w:r>
      <w:r w:rsidRPr="005E1F72">
        <w:rPr>
          <w:rFonts w:ascii="GHEA Grapalat" w:hAnsi="GHEA Grapalat"/>
          <w:sz w:val="20"/>
          <w:szCs w:val="20"/>
          <w:lang w:val="af-ZA"/>
        </w:rPr>
        <w:t xml:space="preserve"> </w:t>
      </w:r>
      <w:r w:rsidRPr="005E1F72">
        <w:rPr>
          <w:rFonts w:ascii="GHEA Grapalat" w:hAnsi="GHEA Grapalat"/>
          <w:sz w:val="20"/>
          <w:szCs w:val="20"/>
        </w:rPr>
        <w:t>առաջարկները</w:t>
      </w:r>
      <w:r w:rsidRPr="005E1F72">
        <w:rPr>
          <w:rFonts w:ascii="GHEA Grapalat" w:hAnsi="GHEA Grapalat"/>
          <w:sz w:val="20"/>
          <w:szCs w:val="20"/>
          <w:lang w:val="af-ZA"/>
        </w:rPr>
        <w:t xml:space="preserve"> </w:t>
      </w:r>
      <w:r w:rsidRPr="005E1F72">
        <w:rPr>
          <w:rFonts w:ascii="GHEA Grapalat" w:hAnsi="GHEA Grapalat"/>
          <w:sz w:val="20"/>
          <w:szCs w:val="20"/>
        </w:rPr>
        <w:t>չեն</w:t>
      </w:r>
      <w:r w:rsidRPr="005E1F72">
        <w:rPr>
          <w:rFonts w:ascii="GHEA Grapalat" w:hAnsi="GHEA Grapalat"/>
          <w:sz w:val="20"/>
          <w:szCs w:val="20"/>
          <w:lang w:val="af-ZA"/>
        </w:rPr>
        <w:t xml:space="preserve"> </w:t>
      </w:r>
      <w:r w:rsidRPr="005E1F72">
        <w:rPr>
          <w:rFonts w:ascii="GHEA Grapalat" w:hAnsi="GHEA Grapalat"/>
          <w:sz w:val="20"/>
          <w:szCs w:val="20"/>
        </w:rPr>
        <w:t>գերազանցում</w:t>
      </w:r>
      <w:r w:rsidRPr="005E1F72">
        <w:rPr>
          <w:rFonts w:ascii="GHEA Grapalat" w:hAnsi="GHEA Grapalat"/>
          <w:sz w:val="20"/>
          <w:szCs w:val="20"/>
          <w:lang w:val="af-ZA"/>
        </w:rPr>
        <w:t xml:space="preserve"> </w:t>
      </w:r>
      <w:r w:rsidRPr="005E1F72">
        <w:rPr>
          <w:rFonts w:ascii="GHEA Grapalat" w:hAnsi="GHEA Grapalat"/>
          <w:sz w:val="20"/>
          <w:szCs w:val="20"/>
        </w:rPr>
        <w:t>այդ</w:t>
      </w:r>
      <w:r w:rsidRPr="005E1F72">
        <w:rPr>
          <w:rFonts w:ascii="GHEA Grapalat" w:hAnsi="GHEA Grapalat"/>
          <w:sz w:val="20"/>
          <w:szCs w:val="20"/>
          <w:lang w:val="af-ZA"/>
        </w:rPr>
        <w:t xml:space="preserve"> </w:t>
      </w:r>
      <w:r w:rsidRPr="005E1F72">
        <w:rPr>
          <w:rFonts w:ascii="GHEA Grapalat" w:hAnsi="GHEA Grapalat"/>
          <w:sz w:val="20"/>
          <w:szCs w:val="20"/>
        </w:rPr>
        <w:t>չափը</w:t>
      </w:r>
      <w:r w:rsidRPr="005E1F72">
        <w:rPr>
          <w:rFonts w:ascii="GHEA Grapalat" w:hAnsi="GHEA Grapalat"/>
          <w:sz w:val="20"/>
          <w:szCs w:val="20"/>
          <w:lang w:val="af-ZA"/>
        </w:rPr>
        <w:t xml:space="preserve">, </w:t>
      </w:r>
      <w:r w:rsidRPr="005E1F72">
        <w:rPr>
          <w:rFonts w:ascii="GHEA Grapalat" w:hAnsi="GHEA Grapalat"/>
          <w:sz w:val="20"/>
          <w:szCs w:val="20"/>
        </w:rPr>
        <w:t>ապա</w:t>
      </w:r>
      <w:r w:rsidRPr="005E1F72">
        <w:rPr>
          <w:rFonts w:ascii="GHEA Grapalat" w:hAnsi="GHEA Grapalat" w:cs="Arial Armenian"/>
          <w:lang w:val="af-ZA"/>
        </w:rPr>
        <w:t xml:space="preserve"> </w:t>
      </w:r>
      <w:r w:rsidRPr="005E1F72">
        <w:rPr>
          <w:rFonts w:ascii="GHEA Grapalat" w:hAnsi="GHEA Grapalat"/>
          <w:sz w:val="20"/>
          <w:szCs w:val="20"/>
        </w:rPr>
        <w:t>հայտի</w:t>
      </w:r>
      <w:r w:rsidRPr="005E1F72">
        <w:rPr>
          <w:rFonts w:ascii="GHEA Grapalat" w:hAnsi="GHEA Grapalat"/>
          <w:sz w:val="20"/>
          <w:szCs w:val="20"/>
          <w:lang w:val="af-ZA"/>
        </w:rPr>
        <w:t xml:space="preserve"> </w:t>
      </w:r>
      <w:r w:rsidRPr="005E1F72">
        <w:rPr>
          <w:rFonts w:ascii="GHEA Grapalat" w:hAnsi="GHEA Grapalat"/>
          <w:sz w:val="20"/>
          <w:szCs w:val="20"/>
        </w:rPr>
        <w:t>ապահովում</w:t>
      </w:r>
      <w:r w:rsidRPr="005E1F72">
        <w:rPr>
          <w:rFonts w:ascii="GHEA Grapalat" w:hAnsi="GHEA Grapalat"/>
          <w:sz w:val="20"/>
          <w:szCs w:val="20"/>
          <w:lang w:val="af-ZA"/>
        </w:rPr>
        <w:t xml:space="preserve"> </w:t>
      </w:r>
      <w:r w:rsidRPr="005E1F72">
        <w:rPr>
          <w:rFonts w:ascii="GHEA Grapalat" w:hAnsi="GHEA Grapalat"/>
          <w:sz w:val="20"/>
          <w:szCs w:val="20"/>
        </w:rPr>
        <w:t>չի</w:t>
      </w:r>
      <w:r w:rsidRPr="005E1F72">
        <w:rPr>
          <w:rFonts w:ascii="GHEA Grapalat" w:hAnsi="GHEA Grapalat"/>
          <w:sz w:val="20"/>
          <w:szCs w:val="20"/>
          <w:lang w:val="af-ZA"/>
        </w:rPr>
        <w:t xml:space="preserve"> </w:t>
      </w:r>
      <w:r w:rsidRPr="005E1F72">
        <w:rPr>
          <w:rFonts w:ascii="GHEA Grapalat" w:hAnsi="GHEA Grapalat"/>
          <w:sz w:val="20"/>
          <w:szCs w:val="20"/>
        </w:rPr>
        <w:t>ներկայացվում</w:t>
      </w:r>
      <w:r w:rsidRPr="005E1F72">
        <w:rPr>
          <w:rFonts w:ascii="GHEA Grapalat" w:hAnsi="GHEA Grapalat"/>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7.3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վճարում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նա</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հրաժարվում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զրկվում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իրավունքից</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2) </w:t>
      </w:r>
      <w:r w:rsidRPr="005E1F72">
        <w:rPr>
          <w:rFonts w:ascii="GHEA Grapalat" w:hAnsi="GHEA Grapalat" w:cs="Sylfaen"/>
          <w:sz w:val="20"/>
          <w:lang w:val="ru-RU"/>
        </w:rPr>
        <w:t>խախտել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w:t>
      </w:r>
      <w:r w:rsidRPr="005E1F72">
        <w:rPr>
          <w:rFonts w:ascii="GHEA Grapalat" w:hAnsi="GHEA Grapalat" w:cs="Sylfaen"/>
          <w:sz w:val="20"/>
          <w:lang w:val="af-ZA"/>
        </w:rPr>
        <w:t xml:space="preserve"> </w:t>
      </w:r>
      <w:r w:rsidRPr="005E1F72">
        <w:rPr>
          <w:rFonts w:ascii="GHEA Grapalat" w:hAnsi="GHEA Grapalat" w:cs="Sylfaen"/>
          <w:sz w:val="20"/>
          <w:lang w:val="ru-RU"/>
        </w:rPr>
        <w:t>շրջանակում</w:t>
      </w:r>
      <w:r w:rsidRPr="005E1F72">
        <w:rPr>
          <w:rFonts w:ascii="GHEA Grapalat" w:hAnsi="GHEA Grapalat" w:cs="Sylfaen"/>
          <w:sz w:val="20"/>
          <w:lang w:val="af-ZA"/>
        </w:rPr>
        <w:t xml:space="preserve"> </w:t>
      </w:r>
      <w:r w:rsidRPr="005E1F72">
        <w:rPr>
          <w:rFonts w:ascii="GHEA Grapalat" w:hAnsi="GHEA Grapalat" w:cs="Sylfaen"/>
          <w:sz w:val="20"/>
          <w:lang w:val="ru-RU"/>
        </w:rPr>
        <w:t>ստանձնած</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որը</w:t>
      </w:r>
      <w:r w:rsidRPr="005E1F72">
        <w:rPr>
          <w:rFonts w:ascii="GHEA Grapalat" w:hAnsi="GHEA Grapalat" w:cs="Sylfaen"/>
          <w:sz w:val="20"/>
          <w:lang w:val="af-ZA"/>
        </w:rPr>
        <w:t xml:space="preserve"> </w:t>
      </w:r>
      <w:r w:rsidRPr="005E1F72">
        <w:rPr>
          <w:rFonts w:ascii="GHEA Grapalat" w:hAnsi="GHEA Grapalat" w:cs="Sylfaen"/>
          <w:sz w:val="20"/>
          <w:lang w:val="ru-RU"/>
        </w:rPr>
        <w:t>հանգեցրել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գործընթացին</w:t>
      </w:r>
      <w:r w:rsidRPr="005E1F72">
        <w:rPr>
          <w:rFonts w:ascii="GHEA Grapalat" w:hAnsi="GHEA Grapalat" w:cs="Sylfaen"/>
          <w:sz w:val="20"/>
          <w:lang w:val="af-ZA"/>
        </w:rPr>
        <w:t xml:space="preserve"> </w:t>
      </w:r>
      <w:r w:rsidRPr="005E1F72">
        <w:rPr>
          <w:rFonts w:ascii="GHEA Grapalat" w:hAnsi="GHEA Grapalat" w:cs="Sylfaen"/>
          <w:sz w:val="20"/>
          <w:lang w:val="ru-RU"/>
        </w:rPr>
        <w:t>տվյալ</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մասնակցության</w:t>
      </w:r>
      <w:r w:rsidRPr="005E1F72">
        <w:rPr>
          <w:rFonts w:ascii="GHEA Grapalat" w:hAnsi="GHEA Grapalat" w:cs="Sylfaen"/>
          <w:sz w:val="20"/>
          <w:lang w:val="af-ZA"/>
        </w:rPr>
        <w:t xml:space="preserve"> </w:t>
      </w:r>
      <w:r w:rsidRPr="005E1F72">
        <w:rPr>
          <w:rFonts w:ascii="GHEA Grapalat" w:hAnsi="GHEA Grapalat" w:cs="Sylfaen"/>
          <w:sz w:val="20"/>
          <w:lang w:val="ru-RU"/>
        </w:rPr>
        <w:t>դադարեցմանը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բացումից</w:t>
      </w:r>
      <w:r w:rsidRPr="005E1F72">
        <w:rPr>
          <w:rFonts w:ascii="GHEA Grapalat" w:hAnsi="GHEA Grapalat" w:cs="Sylfaen"/>
          <w:sz w:val="20"/>
          <w:lang w:val="af-ZA"/>
        </w:rPr>
        <w:t xml:space="preserve"> </w:t>
      </w:r>
      <w:r w:rsidRPr="005E1F72">
        <w:rPr>
          <w:rFonts w:ascii="GHEA Grapalat" w:hAnsi="GHEA Grapalat" w:cs="Sylfaen"/>
          <w:sz w:val="20"/>
          <w:lang w:val="ru-RU"/>
        </w:rPr>
        <w:t>հետո</w:t>
      </w:r>
      <w:r w:rsidRPr="005E1F72">
        <w:rPr>
          <w:rFonts w:ascii="GHEA Grapalat" w:hAnsi="GHEA Grapalat" w:cs="Sylfaen"/>
          <w:sz w:val="20"/>
          <w:lang w:val="af-ZA"/>
        </w:rPr>
        <w:t xml:space="preserve"> </w:t>
      </w:r>
      <w:r w:rsidRPr="005E1F72">
        <w:rPr>
          <w:rFonts w:ascii="GHEA Grapalat" w:hAnsi="GHEA Grapalat" w:cs="Sylfaen"/>
          <w:sz w:val="20"/>
          <w:lang w:val="ru-RU"/>
        </w:rPr>
        <w:t>հրաժարվել</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սույն ընթացակարգի </w:t>
      </w:r>
      <w:r w:rsidRPr="005E1F72">
        <w:rPr>
          <w:rFonts w:ascii="GHEA Grapalat" w:hAnsi="GHEA Grapalat" w:cs="Sylfaen"/>
          <w:sz w:val="20"/>
          <w:lang w:val="ru-RU"/>
        </w:rPr>
        <w:t>հետագա</w:t>
      </w:r>
      <w:r w:rsidRPr="005E1F72">
        <w:rPr>
          <w:rFonts w:ascii="GHEA Grapalat" w:hAnsi="GHEA Grapalat" w:cs="Sylfaen"/>
          <w:sz w:val="20"/>
          <w:lang w:val="af-ZA"/>
        </w:rPr>
        <w:t xml:space="preserve"> </w:t>
      </w:r>
      <w:r w:rsidRPr="005E1F72">
        <w:rPr>
          <w:rFonts w:ascii="GHEA Grapalat" w:hAnsi="GHEA Grapalat" w:cs="Sylfaen"/>
          <w:sz w:val="20"/>
          <w:lang w:val="ru-RU"/>
        </w:rPr>
        <w:t>մասնակցությունից։</w:t>
      </w:r>
      <w:r w:rsidRPr="005E1F72">
        <w:rPr>
          <w:rFonts w:ascii="GHEA Grapalat" w:hAnsi="GHEA Grapalat" w:cs="Sylfaen"/>
          <w:sz w:val="20"/>
          <w:lang w:val="af-ZA"/>
        </w:rPr>
        <w:t xml:space="preserve"> </w:t>
      </w:r>
    </w:p>
    <w:p w:rsidR="00F12606" w:rsidRPr="001B7DA8" w:rsidRDefault="00F12606" w:rsidP="00F12606">
      <w:pPr>
        <w:spacing w:after="0" w:line="240" w:lineRule="auto"/>
        <w:ind w:firstLine="567"/>
        <w:jc w:val="both"/>
        <w:rPr>
          <w:rFonts w:ascii="GHEA Grapalat" w:hAnsi="GHEA Grapalat" w:cs="Sylfaen"/>
          <w:b/>
          <w:sz w:val="20"/>
          <w:szCs w:val="20"/>
          <w:lang w:val="af-ZA"/>
        </w:rPr>
      </w:pPr>
      <w:r w:rsidRPr="001B7DA8">
        <w:rPr>
          <w:rFonts w:ascii="GHEA Grapalat" w:hAnsi="GHEA Grapalat"/>
          <w:b/>
          <w:sz w:val="20"/>
          <w:lang w:val="af-ZA"/>
        </w:rPr>
        <w:t>7.4</w:t>
      </w:r>
      <w:r w:rsidRPr="001B7DA8">
        <w:rPr>
          <w:rFonts w:ascii="GHEA Grapalat" w:hAnsi="GHEA Grapalat"/>
          <w:b/>
          <w:sz w:val="20"/>
          <w:lang w:val="af-ZA"/>
        </w:rPr>
        <w:tab/>
      </w:r>
      <w:r w:rsidRPr="001B7DA8">
        <w:rPr>
          <w:rFonts w:ascii="GHEA Grapalat" w:hAnsi="GHEA Grapalat" w:cs="Sylfaen"/>
          <w:b/>
          <w:sz w:val="20"/>
          <w:lang w:val="ru-RU"/>
        </w:rPr>
        <w:t>Հայտի</w:t>
      </w:r>
      <w:r w:rsidRPr="001B7DA8">
        <w:rPr>
          <w:rFonts w:ascii="GHEA Grapalat" w:hAnsi="GHEA Grapalat" w:cs="Sylfaen"/>
          <w:b/>
          <w:sz w:val="20"/>
          <w:lang w:val="af-ZA"/>
        </w:rPr>
        <w:t xml:space="preserve"> </w:t>
      </w:r>
      <w:r w:rsidRPr="001B7DA8">
        <w:rPr>
          <w:rFonts w:ascii="GHEA Grapalat" w:hAnsi="GHEA Grapalat" w:cs="Sylfaen"/>
          <w:b/>
          <w:sz w:val="20"/>
          <w:lang w:val="ru-RU"/>
        </w:rPr>
        <w:t>ապահով</w:t>
      </w:r>
      <w:r w:rsidRPr="001B7DA8">
        <w:rPr>
          <w:rFonts w:ascii="GHEA Grapalat" w:hAnsi="GHEA Grapalat" w:cs="Sylfaen"/>
          <w:b/>
          <w:sz w:val="20"/>
        </w:rPr>
        <w:t>ումը</w:t>
      </w:r>
      <w:r w:rsidRPr="001B7DA8">
        <w:rPr>
          <w:rFonts w:ascii="GHEA Grapalat" w:hAnsi="GHEA Grapalat" w:cs="Sylfaen"/>
          <w:b/>
          <w:sz w:val="20"/>
          <w:lang w:val="af-ZA"/>
        </w:rPr>
        <w:t xml:space="preserve"> </w:t>
      </w:r>
      <w:r w:rsidRPr="001B7DA8">
        <w:rPr>
          <w:rFonts w:ascii="GHEA Grapalat" w:hAnsi="GHEA Grapalat" w:cs="Sylfaen"/>
          <w:b/>
          <w:sz w:val="20"/>
        </w:rPr>
        <w:t>պետք</w:t>
      </w:r>
      <w:r w:rsidRPr="001B7DA8">
        <w:rPr>
          <w:rFonts w:ascii="GHEA Grapalat" w:hAnsi="GHEA Grapalat" w:cs="Sylfaen"/>
          <w:b/>
          <w:sz w:val="20"/>
          <w:lang w:val="af-ZA"/>
        </w:rPr>
        <w:t xml:space="preserve"> </w:t>
      </w:r>
      <w:r w:rsidRPr="001B7DA8">
        <w:rPr>
          <w:rFonts w:ascii="GHEA Grapalat" w:hAnsi="GHEA Grapalat" w:cs="Sylfaen"/>
          <w:b/>
          <w:sz w:val="20"/>
        </w:rPr>
        <w:t>է</w:t>
      </w:r>
      <w:r w:rsidRPr="001B7DA8">
        <w:rPr>
          <w:rFonts w:ascii="GHEA Grapalat" w:hAnsi="GHEA Grapalat" w:cs="Sylfaen"/>
          <w:b/>
          <w:sz w:val="20"/>
          <w:lang w:val="af-ZA"/>
        </w:rPr>
        <w:t xml:space="preserve"> </w:t>
      </w:r>
      <w:r w:rsidRPr="001B7DA8">
        <w:rPr>
          <w:rFonts w:ascii="GHEA Grapalat" w:hAnsi="GHEA Grapalat" w:cs="Sylfaen"/>
          <w:b/>
          <w:sz w:val="20"/>
        </w:rPr>
        <w:t>վավեր</w:t>
      </w:r>
      <w:r w:rsidRPr="001B7DA8">
        <w:rPr>
          <w:rFonts w:ascii="GHEA Grapalat" w:hAnsi="GHEA Grapalat" w:cs="Sylfaen"/>
          <w:b/>
          <w:sz w:val="20"/>
          <w:lang w:val="af-ZA"/>
        </w:rPr>
        <w:t xml:space="preserve"> </w:t>
      </w:r>
      <w:r w:rsidRPr="001B7DA8">
        <w:rPr>
          <w:rFonts w:ascii="GHEA Grapalat" w:hAnsi="GHEA Grapalat" w:cs="Sylfaen"/>
          <w:b/>
          <w:sz w:val="20"/>
        </w:rPr>
        <w:t>լինի</w:t>
      </w:r>
      <w:r w:rsidRPr="001B7DA8">
        <w:rPr>
          <w:rFonts w:ascii="GHEA Grapalat" w:hAnsi="GHEA Grapalat" w:cs="Sylfaen"/>
          <w:b/>
          <w:sz w:val="20"/>
          <w:lang w:val="af-ZA"/>
        </w:rPr>
        <w:t xml:space="preserve"> </w:t>
      </w:r>
      <w:r w:rsidRPr="001B7DA8">
        <w:rPr>
          <w:rFonts w:ascii="GHEA Grapalat" w:hAnsi="GHEA Grapalat" w:cs="Sylfaen"/>
          <w:b/>
          <w:sz w:val="20"/>
        </w:rPr>
        <w:t>հայտը</w:t>
      </w:r>
      <w:r w:rsidRPr="001B7DA8">
        <w:rPr>
          <w:rFonts w:ascii="GHEA Grapalat" w:hAnsi="GHEA Grapalat" w:cs="Sylfaen"/>
          <w:b/>
          <w:sz w:val="20"/>
          <w:lang w:val="af-ZA"/>
        </w:rPr>
        <w:t xml:space="preserve"> </w:t>
      </w:r>
      <w:r w:rsidRPr="001B7DA8">
        <w:rPr>
          <w:rFonts w:ascii="GHEA Grapalat" w:hAnsi="GHEA Grapalat" w:cs="Sylfaen"/>
          <w:b/>
          <w:sz w:val="20"/>
        </w:rPr>
        <w:t>ներկայացվելու</w:t>
      </w:r>
      <w:r w:rsidRPr="001B7DA8">
        <w:rPr>
          <w:rFonts w:ascii="GHEA Grapalat" w:hAnsi="GHEA Grapalat" w:cs="Sylfaen"/>
          <w:b/>
          <w:sz w:val="20"/>
          <w:lang w:val="af-ZA"/>
        </w:rPr>
        <w:t xml:space="preserve"> </w:t>
      </w:r>
      <w:r w:rsidRPr="001B7DA8">
        <w:rPr>
          <w:rFonts w:ascii="GHEA Grapalat" w:hAnsi="GHEA Grapalat" w:cs="Sylfaen"/>
          <w:b/>
          <w:sz w:val="20"/>
        </w:rPr>
        <w:t>օրվանից</w:t>
      </w:r>
      <w:r w:rsidRPr="001B7DA8">
        <w:rPr>
          <w:rFonts w:ascii="GHEA Grapalat" w:hAnsi="GHEA Grapalat" w:cs="Sylfaen"/>
          <w:b/>
          <w:sz w:val="20"/>
          <w:lang w:val="af-ZA"/>
        </w:rPr>
        <w:t xml:space="preserve"> </w:t>
      </w:r>
      <w:r w:rsidRPr="001B7DA8">
        <w:rPr>
          <w:rFonts w:ascii="GHEA Grapalat" w:hAnsi="GHEA Grapalat" w:cs="Sylfaen"/>
          <w:b/>
          <w:sz w:val="20"/>
        </w:rPr>
        <w:t>հաշված</w:t>
      </w:r>
      <w:r w:rsidRPr="001B7DA8">
        <w:rPr>
          <w:rFonts w:ascii="GHEA Grapalat" w:hAnsi="GHEA Grapalat" w:cs="Sylfaen"/>
          <w:b/>
          <w:sz w:val="20"/>
          <w:lang w:val="af-ZA"/>
        </w:rPr>
        <w:t xml:space="preserve"> 90</w:t>
      </w:r>
      <w:r w:rsidRPr="001B7DA8">
        <w:rPr>
          <w:rFonts w:ascii="GHEA Grapalat" w:hAnsi="GHEA Grapalat" w:cs="Sylfaen"/>
          <w:b/>
          <w:sz w:val="20"/>
          <w:lang w:val="hy-AM"/>
        </w:rPr>
        <w:t xml:space="preserve"> </w:t>
      </w:r>
      <w:r w:rsidRPr="001B7DA8">
        <w:rPr>
          <w:rFonts w:ascii="GHEA Grapalat" w:hAnsi="GHEA Grapalat" w:cs="Sylfaen"/>
          <w:b/>
          <w:sz w:val="20"/>
          <w:lang w:val="af-ZA"/>
        </w:rPr>
        <w:t>(</w:t>
      </w:r>
      <w:r w:rsidRPr="001B7DA8">
        <w:rPr>
          <w:rFonts w:ascii="GHEA Grapalat" w:hAnsi="GHEA Grapalat" w:cs="Sylfaen"/>
          <w:b/>
          <w:sz w:val="20"/>
          <w:lang w:val="hy-AM"/>
        </w:rPr>
        <w:t>իննսուն</w:t>
      </w:r>
      <w:r w:rsidRPr="001B7DA8">
        <w:rPr>
          <w:rFonts w:ascii="GHEA Grapalat" w:hAnsi="GHEA Grapalat" w:cs="Sylfaen"/>
          <w:b/>
          <w:sz w:val="20"/>
          <w:lang w:val="af-ZA"/>
        </w:rPr>
        <w:t xml:space="preserve">) </w:t>
      </w:r>
      <w:r w:rsidRPr="001B7DA8">
        <w:rPr>
          <w:rFonts w:ascii="GHEA Grapalat" w:hAnsi="GHEA Grapalat" w:cs="Sylfaen"/>
          <w:b/>
          <w:sz w:val="20"/>
        </w:rPr>
        <w:t>աշխատանքային</w:t>
      </w:r>
      <w:r w:rsidRPr="001B7DA8">
        <w:rPr>
          <w:rFonts w:ascii="GHEA Grapalat" w:hAnsi="GHEA Grapalat" w:cs="Sylfaen"/>
          <w:b/>
          <w:sz w:val="20"/>
          <w:lang w:val="af-ZA"/>
        </w:rPr>
        <w:t xml:space="preserve"> </w:t>
      </w:r>
      <w:r w:rsidRPr="001B7DA8">
        <w:rPr>
          <w:rFonts w:ascii="GHEA Grapalat" w:hAnsi="GHEA Grapalat" w:cs="Sylfaen"/>
          <w:b/>
          <w:sz w:val="20"/>
        </w:rPr>
        <w:t>օր</w:t>
      </w:r>
      <w:r w:rsidRPr="001B7DA8">
        <w:rPr>
          <w:rFonts w:ascii="GHEA Grapalat" w:hAnsi="GHEA Grapalat"/>
          <w:b/>
          <w:sz w:val="20"/>
          <w:szCs w:val="20"/>
          <w:lang w:val="af-ZA"/>
        </w:rPr>
        <w:t xml:space="preserve">: </w:t>
      </w:r>
      <w:r w:rsidRPr="001B7DA8">
        <w:rPr>
          <w:rFonts w:ascii="GHEA Grapalat" w:hAnsi="GHEA Grapalat"/>
          <w:b/>
          <w:sz w:val="20"/>
          <w:szCs w:val="20"/>
        </w:rPr>
        <w:t>Հայտի</w:t>
      </w:r>
      <w:r w:rsidRPr="001B7DA8">
        <w:rPr>
          <w:rFonts w:ascii="GHEA Grapalat" w:hAnsi="GHEA Grapalat"/>
          <w:b/>
          <w:sz w:val="20"/>
          <w:szCs w:val="20"/>
          <w:lang w:val="af-ZA"/>
        </w:rPr>
        <w:t xml:space="preserve"> </w:t>
      </w:r>
      <w:r w:rsidRPr="001B7DA8">
        <w:rPr>
          <w:rFonts w:ascii="GHEA Grapalat" w:hAnsi="GHEA Grapalat"/>
          <w:b/>
          <w:sz w:val="20"/>
          <w:szCs w:val="20"/>
        </w:rPr>
        <w:t>ապահովումը</w:t>
      </w:r>
      <w:r w:rsidRPr="001B7DA8">
        <w:rPr>
          <w:rFonts w:ascii="GHEA Grapalat" w:hAnsi="GHEA Grapalat"/>
          <w:b/>
          <w:sz w:val="20"/>
          <w:szCs w:val="20"/>
          <w:lang w:val="af-ZA"/>
        </w:rPr>
        <w:t xml:space="preserve"> </w:t>
      </w:r>
      <w:r w:rsidRPr="001B7DA8">
        <w:rPr>
          <w:rFonts w:ascii="GHEA Grapalat" w:hAnsi="GHEA Grapalat"/>
          <w:b/>
          <w:sz w:val="20"/>
          <w:szCs w:val="20"/>
        </w:rPr>
        <w:t>ենթակա</w:t>
      </w:r>
      <w:r w:rsidRPr="001B7DA8">
        <w:rPr>
          <w:rFonts w:ascii="GHEA Grapalat" w:hAnsi="GHEA Grapalat"/>
          <w:b/>
          <w:sz w:val="20"/>
          <w:szCs w:val="20"/>
          <w:lang w:val="af-ZA"/>
        </w:rPr>
        <w:t xml:space="preserve"> </w:t>
      </w:r>
      <w:r w:rsidRPr="001B7DA8">
        <w:rPr>
          <w:rFonts w:ascii="GHEA Grapalat" w:hAnsi="GHEA Grapalat"/>
          <w:b/>
          <w:sz w:val="20"/>
          <w:szCs w:val="20"/>
        </w:rPr>
        <w:t>է</w:t>
      </w:r>
      <w:r w:rsidRPr="001B7DA8">
        <w:rPr>
          <w:rFonts w:ascii="GHEA Grapalat" w:hAnsi="GHEA Grapalat"/>
          <w:b/>
          <w:sz w:val="20"/>
          <w:szCs w:val="20"/>
          <w:lang w:val="af-ZA"/>
        </w:rPr>
        <w:t xml:space="preserve"> </w:t>
      </w:r>
      <w:r w:rsidRPr="001B7DA8">
        <w:rPr>
          <w:rFonts w:ascii="GHEA Grapalat" w:hAnsi="GHEA Grapalat"/>
          <w:b/>
          <w:sz w:val="20"/>
          <w:szCs w:val="20"/>
        </w:rPr>
        <w:t>վերադարձման</w:t>
      </w:r>
      <w:r w:rsidRPr="001B7DA8">
        <w:rPr>
          <w:rFonts w:ascii="GHEA Grapalat" w:hAnsi="GHEA Grapalat"/>
          <w:b/>
          <w:sz w:val="20"/>
          <w:szCs w:val="20"/>
          <w:lang w:val="af-ZA"/>
        </w:rPr>
        <w:t xml:space="preserve"> </w:t>
      </w:r>
      <w:r w:rsidRPr="001B7DA8">
        <w:rPr>
          <w:rFonts w:ascii="GHEA Grapalat" w:hAnsi="GHEA Grapalat"/>
          <w:b/>
          <w:sz w:val="20"/>
          <w:szCs w:val="20"/>
        </w:rPr>
        <w:t>այն</w:t>
      </w:r>
      <w:r w:rsidRPr="001B7DA8">
        <w:rPr>
          <w:rFonts w:ascii="GHEA Grapalat" w:hAnsi="GHEA Grapalat"/>
          <w:b/>
          <w:sz w:val="20"/>
          <w:szCs w:val="20"/>
          <w:lang w:val="af-ZA"/>
        </w:rPr>
        <w:t xml:space="preserve"> </w:t>
      </w:r>
      <w:r w:rsidRPr="001B7DA8">
        <w:rPr>
          <w:rFonts w:ascii="GHEA Grapalat" w:hAnsi="GHEA Grapalat"/>
          <w:b/>
          <w:sz w:val="20"/>
          <w:szCs w:val="20"/>
        </w:rPr>
        <w:t>ներկայացրած</w:t>
      </w:r>
      <w:r w:rsidRPr="001B7DA8">
        <w:rPr>
          <w:rFonts w:ascii="GHEA Grapalat" w:hAnsi="GHEA Grapalat"/>
          <w:b/>
          <w:sz w:val="20"/>
          <w:szCs w:val="20"/>
          <w:lang w:val="af-ZA"/>
        </w:rPr>
        <w:t xml:space="preserve"> </w:t>
      </w:r>
      <w:r w:rsidRPr="001B7DA8">
        <w:rPr>
          <w:rFonts w:ascii="GHEA Grapalat" w:hAnsi="GHEA Grapalat"/>
          <w:b/>
          <w:sz w:val="20"/>
          <w:szCs w:val="20"/>
        </w:rPr>
        <w:t>մասնակցին</w:t>
      </w:r>
      <w:r w:rsidRPr="001B7DA8">
        <w:rPr>
          <w:rFonts w:ascii="GHEA Grapalat" w:hAnsi="GHEA Grapalat"/>
          <w:b/>
          <w:sz w:val="20"/>
          <w:szCs w:val="20"/>
          <w:lang w:val="af-ZA"/>
        </w:rPr>
        <w:t xml:space="preserve">` </w:t>
      </w:r>
      <w:r w:rsidRPr="001B7DA8">
        <w:rPr>
          <w:rFonts w:ascii="GHEA Grapalat" w:hAnsi="GHEA Grapalat"/>
          <w:b/>
          <w:sz w:val="20"/>
          <w:szCs w:val="20"/>
        </w:rPr>
        <w:t>սույն</w:t>
      </w:r>
      <w:r w:rsidRPr="001B7DA8">
        <w:rPr>
          <w:rFonts w:ascii="GHEA Grapalat" w:hAnsi="GHEA Grapalat"/>
          <w:b/>
          <w:sz w:val="20"/>
          <w:szCs w:val="20"/>
          <w:lang w:val="af-ZA"/>
        </w:rPr>
        <w:t xml:space="preserve"> </w:t>
      </w:r>
      <w:r w:rsidRPr="001B7DA8">
        <w:rPr>
          <w:rFonts w:ascii="GHEA Grapalat" w:hAnsi="GHEA Grapalat"/>
          <w:b/>
          <w:sz w:val="20"/>
          <w:szCs w:val="20"/>
        </w:rPr>
        <w:t>ընթացակարգի</w:t>
      </w:r>
      <w:r w:rsidRPr="001B7DA8">
        <w:rPr>
          <w:rFonts w:ascii="GHEA Grapalat" w:hAnsi="GHEA Grapalat"/>
          <w:b/>
          <w:sz w:val="20"/>
          <w:szCs w:val="20"/>
          <w:lang w:val="af-ZA"/>
        </w:rPr>
        <w:t xml:space="preserve"> </w:t>
      </w:r>
      <w:r w:rsidRPr="001B7DA8">
        <w:rPr>
          <w:rFonts w:ascii="GHEA Grapalat" w:hAnsi="GHEA Grapalat"/>
          <w:b/>
          <w:sz w:val="20"/>
          <w:szCs w:val="20"/>
        </w:rPr>
        <w:t>շրջանակում</w:t>
      </w:r>
      <w:r w:rsidRPr="001B7DA8">
        <w:rPr>
          <w:rFonts w:ascii="GHEA Grapalat" w:hAnsi="GHEA Grapalat"/>
          <w:b/>
          <w:sz w:val="20"/>
          <w:szCs w:val="20"/>
          <w:lang w:val="af-ZA"/>
        </w:rPr>
        <w:t xml:space="preserve"> </w:t>
      </w:r>
      <w:r w:rsidRPr="001B7DA8">
        <w:rPr>
          <w:rFonts w:ascii="GHEA Grapalat" w:hAnsi="GHEA Grapalat"/>
          <w:b/>
          <w:sz w:val="20"/>
          <w:szCs w:val="20"/>
        </w:rPr>
        <w:t>պայմանագիրը</w:t>
      </w:r>
      <w:r w:rsidRPr="001B7DA8">
        <w:rPr>
          <w:rFonts w:ascii="GHEA Grapalat" w:hAnsi="GHEA Grapalat"/>
          <w:b/>
          <w:sz w:val="20"/>
          <w:szCs w:val="20"/>
          <w:lang w:val="af-ZA"/>
        </w:rPr>
        <w:t xml:space="preserve"> </w:t>
      </w:r>
      <w:r w:rsidRPr="001B7DA8">
        <w:rPr>
          <w:rFonts w:ascii="GHEA Grapalat" w:hAnsi="GHEA Grapalat"/>
          <w:b/>
          <w:sz w:val="20"/>
          <w:szCs w:val="20"/>
        </w:rPr>
        <w:t>կնքվելուց</w:t>
      </w:r>
      <w:r w:rsidRPr="001B7DA8">
        <w:rPr>
          <w:rFonts w:ascii="GHEA Grapalat" w:hAnsi="GHEA Grapalat"/>
          <w:b/>
          <w:sz w:val="20"/>
          <w:szCs w:val="20"/>
          <w:lang w:val="af-ZA"/>
        </w:rPr>
        <w:t xml:space="preserve"> </w:t>
      </w:r>
      <w:r w:rsidRPr="001B7DA8">
        <w:rPr>
          <w:rFonts w:ascii="GHEA Grapalat" w:hAnsi="GHEA Grapalat"/>
          <w:b/>
          <w:sz w:val="20"/>
          <w:szCs w:val="20"/>
        </w:rPr>
        <w:t>կամ</w:t>
      </w:r>
      <w:r w:rsidRPr="001B7DA8">
        <w:rPr>
          <w:rFonts w:ascii="GHEA Grapalat" w:hAnsi="GHEA Grapalat"/>
          <w:b/>
          <w:sz w:val="20"/>
          <w:szCs w:val="20"/>
          <w:lang w:val="af-ZA"/>
        </w:rPr>
        <w:t xml:space="preserve"> </w:t>
      </w:r>
      <w:r w:rsidRPr="001B7DA8">
        <w:rPr>
          <w:rFonts w:ascii="GHEA Grapalat" w:hAnsi="GHEA Grapalat"/>
          <w:b/>
          <w:sz w:val="20"/>
          <w:szCs w:val="20"/>
        </w:rPr>
        <w:t>սույն</w:t>
      </w:r>
      <w:r w:rsidRPr="001B7DA8">
        <w:rPr>
          <w:rFonts w:ascii="GHEA Grapalat" w:hAnsi="GHEA Grapalat"/>
          <w:b/>
          <w:sz w:val="20"/>
          <w:szCs w:val="20"/>
          <w:lang w:val="af-ZA"/>
        </w:rPr>
        <w:t xml:space="preserve"> </w:t>
      </w:r>
      <w:r w:rsidRPr="001B7DA8">
        <w:rPr>
          <w:rFonts w:ascii="GHEA Grapalat" w:hAnsi="GHEA Grapalat"/>
          <w:b/>
          <w:sz w:val="20"/>
          <w:szCs w:val="20"/>
        </w:rPr>
        <w:t>ընթացակարգը</w:t>
      </w:r>
      <w:r w:rsidRPr="001B7DA8">
        <w:rPr>
          <w:rFonts w:ascii="GHEA Grapalat" w:hAnsi="GHEA Grapalat"/>
          <w:b/>
          <w:sz w:val="20"/>
          <w:szCs w:val="20"/>
          <w:lang w:val="af-ZA"/>
        </w:rPr>
        <w:t xml:space="preserve"> </w:t>
      </w:r>
      <w:r w:rsidRPr="001B7DA8">
        <w:rPr>
          <w:rFonts w:ascii="GHEA Grapalat" w:hAnsi="GHEA Grapalat"/>
          <w:b/>
          <w:sz w:val="20"/>
          <w:szCs w:val="20"/>
        </w:rPr>
        <w:t>չկայացած</w:t>
      </w:r>
      <w:r w:rsidRPr="001B7DA8">
        <w:rPr>
          <w:rFonts w:ascii="GHEA Grapalat" w:hAnsi="GHEA Grapalat"/>
          <w:b/>
          <w:sz w:val="20"/>
          <w:szCs w:val="20"/>
          <w:lang w:val="af-ZA"/>
        </w:rPr>
        <w:t xml:space="preserve"> </w:t>
      </w:r>
      <w:r w:rsidRPr="001B7DA8">
        <w:rPr>
          <w:rFonts w:ascii="GHEA Grapalat" w:hAnsi="GHEA Grapalat"/>
          <w:b/>
          <w:sz w:val="20"/>
          <w:szCs w:val="20"/>
        </w:rPr>
        <w:t>հայտարարվելուց</w:t>
      </w:r>
      <w:r w:rsidRPr="001B7DA8">
        <w:rPr>
          <w:rFonts w:ascii="GHEA Grapalat" w:hAnsi="GHEA Grapalat"/>
          <w:b/>
          <w:sz w:val="20"/>
          <w:szCs w:val="20"/>
          <w:lang w:val="af-ZA"/>
        </w:rPr>
        <w:t xml:space="preserve"> </w:t>
      </w:r>
      <w:r w:rsidRPr="001B7DA8">
        <w:rPr>
          <w:rFonts w:ascii="GHEA Grapalat" w:hAnsi="GHEA Grapalat"/>
          <w:b/>
          <w:sz w:val="20"/>
          <w:szCs w:val="20"/>
        </w:rPr>
        <w:t>հետո</w:t>
      </w:r>
      <w:r w:rsidRPr="001B7DA8">
        <w:rPr>
          <w:rFonts w:ascii="GHEA Grapalat" w:hAnsi="GHEA Grapalat"/>
          <w:b/>
          <w:sz w:val="20"/>
          <w:szCs w:val="20"/>
          <w:lang w:val="af-ZA"/>
        </w:rPr>
        <w:t xml:space="preserve"> </w:t>
      </w:r>
      <w:r w:rsidRPr="001B7DA8">
        <w:rPr>
          <w:rFonts w:ascii="GHEA Grapalat" w:hAnsi="GHEA Grapalat"/>
          <w:b/>
          <w:sz w:val="20"/>
          <w:szCs w:val="20"/>
        </w:rPr>
        <w:t>քսան</w:t>
      </w:r>
      <w:r w:rsidRPr="001B7DA8">
        <w:rPr>
          <w:rFonts w:ascii="GHEA Grapalat" w:hAnsi="GHEA Grapalat"/>
          <w:b/>
          <w:sz w:val="20"/>
          <w:szCs w:val="20"/>
          <w:lang w:val="af-ZA"/>
        </w:rPr>
        <w:t xml:space="preserve"> </w:t>
      </w:r>
      <w:r w:rsidRPr="001B7DA8">
        <w:rPr>
          <w:rFonts w:ascii="GHEA Grapalat" w:hAnsi="GHEA Grapalat"/>
          <w:b/>
          <w:sz w:val="20"/>
          <w:szCs w:val="20"/>
        </w:rPr>
        <w:t>աշխատանքային</w:t>
      </w:r>
      <w:r w:rsidRPr="001B7DA8">
        <w:rPr>
          <w:rFonts w:ascii="GHEA Grapalat" w:hAnsi="GHEA Grapalat"/>
          <w:b/>
          <w:sz w:val="20"/>
          <w:szCs w:val="20"/>
          <w:lang w:val="af-ZA"/>
        </w:rPr>
        <w:t xml:space="preserve"> </w:t>
      </w:r>
      <w:r w:rsidRPr="001B7DA8">
        <w:rPr>
          <w:rFonts w:ascii="GHEA Grapalat" w:hAnsi="GHEA Grapalat"/>
          <w:b/>
          <w:sz w:val="20"/>
          <w:szCs w:val="20"/>
        </w:rPr>
        <w:t>օրվա</w:t>
      </w:r>
      <w:r w:rsidRPr="001B7DA8">
        <w:rPr>
          <w:rFonts w:ascii="GHEA Grapalat" w:hAnsi="GHEA Grapalat"/>
          <w:b/>
          <w:sz w:val="20"/>
          <w:szCs w:val="20"/>
          <w:lang w:val="af-ZA"/>
        </w:rPr>
        <w:t xml:space="preserve"> </w:t>
      </w:r>
      <w:r w:rsidRPr="001B7DA8">
        <w:rPr>
          <w:rFonts w:ascii="GHEA Grapalat" w:hAnsi="GHEA Grapalat"/>
          <w:b/>
          <w:sz w:val="20"/>
          <w:szCs w:val="20"/>
        </w:rPr>
        <w:t>ընթացքում</w:t>
      </w:r>
      <w:r w:rsidRPr="001B7DA8">
        <w:rPr>
          <w:rFonts w:ascii="GHEA Grapalat" w:hAnsi="GHEA Grapalat"/>
          <w:b/>
          <w:sz w:val="20"/>
          <w:szCs w:val="20"/>
          <w:lang w:val="af-ZA"/>
        </w:rPr>
        <w:t xml:space="preserve">, </w:t>
      </w:r>
      <w:r w:rsidRPr="001B7DA8">
        <w:rPr>
          <w:rFonts w:ascii="GHEA Grapalat" w:hAnsi="GHEA Grapalat"/>
          <w:b/>
          <w:sz w:val="20"/>
          <w:szCs w:val="20"/>
        </w:rPr>
        <w:t>բացառությամբ</w:t>
      </w:r>
      <w:r w:rsidRPr="001B7DA8">
        <w:rPr>
          <w:rFonts w:ascii="GHEA Grapalat" w:hAnsi="GHEA Grapalat"/>
          <w:b/>
          <w:sz w:val="20"/>
          <w:szCs w:val="20"/>
          <w:lang w:val="af-ZA"/>
        </w:rPr>
        <w:t xml:space="preserve"> </w:t>
      </w:r>
      <w:r w:rsidRPr="001B7DA8">
        <w:rPr>
          <w:rFonts w:ascii="GHEA Grapalat" w:hAnsi="GHEA Grapalat"/>
          <w:b/>
          <w:sz w:val="20"/>
          <w:szCs w:val="20"/>
        </w:rPr>
        <w:t>սույն</w:t>
      </w:r>
      <w:r w:rsidRPr="001B7DA8">
        <w:rPr>
          <w:rFonts w:ascii="GHEA Grapalat" w:hAnsi="GHEA Grapalat"/>
          <w:b/>
          <w:sz w:val="20"/>
          <w:szCs w:val="20"/>
          <w:lang w:val="af-ZA"/>
        </w:rPr>
        <w:t xml:space="preserve"> </w:t>
      </w:r>
      <w:r w:rsidRPr="001B7DA8">
        <w:rPr>
          <w:rFonts w:ascii="GHEA Grapalat" w:hAnsi="GHEA Grapalat"/>
          <w:b/>
          <w:sz w:val="20"/>
          <w:szCs w:val="20"/>
        </w:rPr>
        <w:t>հրավերի</w:t>
      </w:r>
      <w:r w:rsidRPr="001B7DA8">
        <w:rPr>
          <w:rFonts w:ascii="GHEA Grapalat" w:hAnsi="GHEA Grapalat"/>
          <w:b/>
          <w:sz w:val="20"/>
          <w:szCs w:val="20"/>
          <w:lang w:val="af-ZA"/>
        </w:rPr>
        <w:t xml:space="preserve"> 1-</w:t>
      </w:r>
      <w:r w:rsidRPr="001B7DA8">
        <w:rPr>
          <w:rFonts w:ascii="GHEA Grapalat" w:hAnsi="GHEA Grapalat"/>
          <w:b/>
          <w:sz w:val="20"/>
          <w:szCs w:val="20"/>
        </w:rPr>
        <w:t>ին</w:t>
      </w:r>
      <w:r w:rsidRPr="001B7DA8">
        <w:rPr>
          <w:rFonts w:ascii="GHEA Grapalat" w:hAnsi="GHEA Grapalat"/>
          <w:b/>
          <w:sz w:val="20"/>
          <w:szCs w:val="20"/>
          <w:lang w:val="af-ZA"/>
        </w:rPr>
        <w:t xml:space="preserve"> </w:t>
      </w:r>
      <w:r w:rsidRPr="001B7DA8">
        <w:rPr>
          <w:rFonts w:ascii="GHEA Grapalat" w:hAnsi="GHEA Grapalat"/>
          <w:b/>
          <w:sz w:val="20"/>
          <w:szCs w:val="20"/>
        </w:rPr>
        <w:t>մասի</w:t>
      </w:r>
      <w:r w:rsidRPr="001B7DA8">
        <w:rPr>
          <w:rFonts w:ascii="GHEA Grapalat" w:hAnsi="GHEA Grapalat"/>
          <w:b/>
          <w:sz w:val="20"/>
          <w:szCs w:val="20"/>
          <w:lang w:val="af-ZA"/>
        </w:rPr>
        <w:t xml:space="preserve"> 7.3 </w:t>
      </w:r>
      <w:r w:rsidRPr="001B7DA8">
        <w:rPr>
          <w:rFonts w:ascii="GHEA Grapalat" w:hAnsi="GHEA Grapalat"/>
          <w:b/>
          <w:sz w:val="20"/>
          <w:szCs w:val="20"/>
        </w:rPr>
        <w:t>կետով</w:t>
      </w:r>
      <w:r w:rsidRPr="001B7DA8">
        <w:rPr>
          <w:rFonts w:ascii="GHEA Grapalat" w:hAnsi="GHEA Grapalat"/>
          <w:b/>
          <w:sz w:val="20"/>
          <w:szCs w:val="20"/>
          <w:lang w:val="af-ZA"/>
        </w:rPr>
        <w:t xml:space="preserve"> </w:t>
      </w:r>
      <w:r w:rsidRPr="001B7DA8">
        <w:rPr>
          <w:rFonts w:ascii="GHEA Grapalat" w:hAnsi="GHEA Grapalat"/>
          <w:b/>
          <w:sz w:val="20"/>
          <w:szCs w:val="20"/>
        </w:rPr>
        <w:t>նախատեսված</w:t>
      </w:r>
      <w:r w:rsidRPr="001B7DA8">
        <w:rPr>
          <w:rFonts w:ascii="GHEA Grapalat" w:hAnsi="GHEA Grapalat"/>
          <w:b/>
          <w:sz w:val="20"/>
          <w:szCs w:val="20"/>
          <w:lang w:val="af-ZA"/>
        </w:rPr>
        <w:t xml:space="preserve"> </w:t>
      </w:r>
      <w:r w:rsidRPr="001B7DA8">
        <w:rPr>
          <w:rFonts w:ascii="GHEA Grapalat" w:hAnsi="GHEA Grapalat"/>
          <w:b/>
          <w:sz w:val="20"/>
          <w:szCs w:val="20"/>
        </w:rPr>
        <w:t>դեպքերի</w:t>
      </w:r>
      <w:r w:rsidRPr="001B7DA8">
        <w:rPr>
          <w:rFonts w:ascii="GHEA Grapalat" w:hAnsi="GHEA Grapalat"/>
          <w:b/>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spacing w:after="0" w:line="240" w:lineRule="auto"/>
        <w:ind w:firstLine="567"/>
        <w:jc w:val="center"/>
        <w:rPr>
          <w:rFonts w:ascii="GHEA Grapalat" w:hAnsi="GHEA Grapalat"/>
          <w:b/>
          <w:sz w:val="20"/>
          <w:lang w:val="hy-AM"/>
        </w:rPr>
      </w:pPr>
      <w:r w:rsidRPr="005E1F72">
        <w:rPr>
          <w:rFonts w:ascii="GHEA Grapalat" w:hAnsi="GHEA Grapalat"/>
          <w:b/>
          <w:sz w:val="20"/>
          <w:lang w:val="af-ZA"/>
        </w:rPr>
        <w:t>8.  ՀԱՅՏԵՐԻ ԲԱՑՈՒՄԸ</w:t>
      </w:r>
      <w:r w:rsidRPr="005E1F72">
        <w:rPr>
          <w:rFonts w:ascii="GHEA Grapalat" w:hAnsi="GHEA Grapalat"/>
          <w:b/>
          <w:sz w:val="20"/>
          <w:lang w:val="hy-AM"/>
        </w:rPr>
        <w:t xml:space="preserve">, </w:t>
      </w:r>
      <w:r w:rsidRPr="005E1F72">
        <w:rPr>
          <w:rFonts w:ascii="GHEA Grapalat" w:hAnsi="GHEA Grapalat"/>
          <w:b/>
          <w:sz w:val="20"/>
          <w:lang w:val="af-ZA"/>
        </w:rPr>
        <w:t xml:space="preserve">ԳՆԱՀԱՏՈՒՄԸ  ԵՎ  </w:t>
      </w:r>
    </w:p>
    <w:p w:rsidR="00F12606" w:rsidRPr="005E1F72" w:rsidRDefault="00F12606" w:rsidP="00F12606">
      <w:pPr>
        <w:spacing w:after="0" w:line="240" w:lineRule="auto"/>
        <w:ind w:firstLine="567"/>
        <w:jc w:val="center"/>
        <w:rPr>
          <w:rFonts w:ascii="GHEA Grapalat" w:hAnsi="GHEA Grapalat"/>
          <w:b/>
          <w:sz w:val="20"/>
          <w:lang w:val="af-ZA"/>
        </w:rPr>
      </w:pPr>
      <w:r w:rsidRPr="005E1F72">
        <w:rPr>
          <w:rFonts w:ascii="GHEA Grapalat" w:hAnsi="GHEA Grapalat"/>
          <w:b/>
          <w:sz w:val="20"/>
          <w:lang w:val="af-ZA"/>
        </w:rPr>
        <w:t xml:space="preserve">ԱՐԴՅՈՒՆՔՆԵՐԻ ԱՄՓՈՓՈՒՄԸ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pStyle w:val="BodyTextIndent2"/>
        <w:spacing w:line="240" w:lineRule="auto"/>
        <w:ind w:firstLine="567"/>
        <w:rPr>
          <w:rFonts w:ascii="GHEA Grapalat" w:hAnsi="GHEA Grapalat" w:cs="Tahoma"/>
        </w:rPr>
      </w:pPr>
      <w:r w:rsidRPr="005E1F72">
        <w:rPr>
          <w:rFonts w:ascii="GHEA Grapalat" w:hAnsi="GHEA Grapalat"/>
        </w:rPr>
        <w:t xml:space="preserve">8.1 </w:t>
      </w:r>
      <w:r w:rsidRPr="005E1F72">
        <w:rPr>
          <w:rFonts w:ascii="GHEA Grapalat" w:hAnsi="GHEA Grapalat" w:cs="Sylfaen"/>
          <w:lang w:val="ru-RU"/>
        </w:rPr>
        <w:t>Հայտերի</w:t>
      </w:r>
      <w:r w:rsidRPr="005E1F72">
        <w:rPr>
          <w:rFonts w:ascii="GHEA Grapalat" w:hAnsi="GHEA Grapalat" w:cs="Sylfaen"/>
        </w:rPr>
        <w:t xml:space="preserve"> </w:t>
      </w:r>
      <w:r w:rsidRPr="005E1F72">
        <w:rPr>
          <w:rFonts w:ascii="GHEA Grapalat" w:hAnsi="GHEA Grapalat" w:cs="Sylfaen"/>
          <w:lang w:val="ru-RU"/>
        </w:rPr>
        <w:t>բացումը</w:t>
      </w:r>
      <w:r w:rsidRPr="005E1F72">
        <w:rPr>
          <w:rFonts w:ascii="GHEA Grapalat" w:hAnsi="GHEA Grapalat" w:cs="Sylfaen"/>
        </w:rPr>
        <w:t xml:space="preserve"> </w:t>
      </w:r>
      <w:r w:rsidRPr="005E1F72">
        <w:rPr>
          <w:rFonts w:ascii="GHEA Grapalat" w:hAnsi="GHEA Grapalat" w:cs="Sylfaen"/>
          <w:lang w:val="ru-RU"/>
        </w:rPr>
        <w:t>կկատարվի</w:t>
      </w:r>
      <w:r w:rsidRPr="005E1F72">
        <w:rPr>
          <w:rFonts w:ascii="GHEA Grapalat" w:hAnsi="GHEA Grapalat" w:cs="Sylfaen"/>
        </w:rPr>
        <w:t xml:space="preserve"> </w:t>
      </w:r>
      <w:r w:rsidRPr="005E1F72">
        <w:rPr>
          <w:rFonts w:ascii="GHEA Grapalat" w:hAnsi="GHEA Grapalat" w:cs="Sylfaen"/>
          <w:szCs w:val="24"/>
          <w:lang w:val="en-US"/>
        </w:rPr>
        <w:t>համակարգի</w:t>
      </w:r>
      <w:r w:rsidRPr="005E1F72">
        <w:rPr>
          <w:rFonts w:ascii="GHEA Grapalat" w:hAnsi="GHEA Grapalat" w:cs="Sylfaen"/>
          <w:szCs w:val="24"/>
        </w:rPr>
        <w:t xml:space="preserve"> </w:t>
      </w:r>
      <w:r w:rsidRPr="005E1F72">
        <w:rPr>
          <w:rFonts w:ascii="GHEA Grapalat" w:hAnsi="GHEA Grapalat" w:cs="Sylfaen"/>
          <w:szCs w:val="24"/>
          <w:lang w:val="en-US"/>
        </w:rPr>
        <w:t>միջոցով</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հայտարարությունը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հրավերը</w:t>
      </w:r>
      <w:r w:rsidRPr="005E1F72">
        <w:rPr>
          <w:rFonts w:ascii="GHEA Grapalat" w:hAnsi="GHEA Grapalat" w:cs="Sylfaen"/>
          <w:szCs w:val="24"/>
        </w:rPr>
        <w:t xml:space="preserve"> </w:t>
      </w: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րապարակվելու</w:t>
      </w:r>
      <w:r w:rsidRPr="005E1F72">
        <w:rPr>
          <w:rFonts w:ascii="GHEA Grapalat" w:hAnsi="GHEA Grapalat" w:cs="Sylfaen"/>
          <w:szCs w:val="24"/>
        </w:rPr>
        <w:t xml:space="preserve"> </w:t>
      </w:r>
      <w:r w:rsidRPr="005E1F72">
        <w:rPr>
          <w:rFonts w:ascii="GHEA Grapalat" w:hAnsi="GHEA Grapalat" w:cs="Sylfaen"/>
          <w:szCs w:val="24"/>
          <w:lang w:val="en-US"/>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w:t>
      </w:r>
      <w:r w:rsidRPr="006576A9">
        <w:rPr>
          <w:rFonts w:ascii="GHEA Grapalat" w:hAnsi="GHEA Grapalat" w:cs="Sylfaen"/>
          <w:b/>
          <w:szCs w:val="24"/>
        </w:rPr>
        <w:t>«</w:t>
      </w:r>
      <w:r w:rsidR="003059C4" w:rsidRPr="006576A9">
        <w:rPr>
          <w:rFonts w:ascii="GHEA Grapalat" w:hAnsi="GHEA Grapalat" w:cs="Sylfaen"/>
          <w:b/>
          <w:szCs w:val="24"/>
          <w:lang w:val="hy-AM"/>
        </w:rPr>
        <w:t>41</w:t>
      </w:r>
      <w:r w:rsidRPr="006576A9">
        <w:rPr>
          <w:rFonts w:ascii="GHEA Grapalat" w:hAnsi="GHEA Grapalat" w:cs="Sylfaen"/>
          <w:b/>
          <w:szCs w:val="24"/>
        </w:rPr>
        <w:t>»</w:t>
      </w:r>
      <w:r w:rsidRPr="006576A9">
        <w:rPr>
          <w:rFonts w:ascii="GHEA Grapalat" w:hAnsi="GHEA Grapalat" w:cs="Sylfaen"/>
          <w:b/>
          <w:szCs w:val="24"/>
          <w:lang w:val="ru-RU"/>
        </w:rPr>
        <w:t>րդ</w:t>
      </w:r>
      <w:r w:rsidRPr="006576A9">
        <w:rPr>
          <w:rFonts w:ascii="GHEA Grapalat" w:hAnsi="GHEA Grapalat" w:cs="Sylfaen"/>
          <w:b/>
          <w:szCs w:val="24"/>
        </w:rPr>
        <w:t xml:space="preserve"> </w:t>
      </w:r>
      <w:r w:rsidRPr="006576A9">
        <w:rPr>
          <w:rFonts w:ascii="GHEA Grapalat" w:hAnsi="GHEA Grapalat" w:cs="Sylfaen"/>
          <w:b/>
          <w:szCs w:val="24"/>
          <w:lang w:val="ru-RU"/>
        </w:rPr>
        <w:t>օրվա</w:t>
      </w:r>
      <w:r w:rsidR="003059C4" w:rsidRPr="006576A9">
        <w:rPr>
          <w:rFonts w:ascii="GHEA Grapalat" w:hAnsi="GHEA Grapalat" w:cs="Sylfaen"/>
          <w:b/>
          <w:szCs w:val="24"/>
          <w:lang w:val="hy-AM"/>
        </w:rPr>
        <w:t xml:space="preserve">՝ </w:t>
      </w:r>
      <w:r w:rsidR="00E41FDA">
        <w:rPr>
          <w:rFonts w:ascii="GHEA Grapalat" w:hAnsi="GHEA Grapalat" w:cs="Sylfaen"/>
          <w:b/>
          <w:szCs w:val="24"/>
          <w:lang w:val="hy-AM"/>
        </w:rPr>
        <w:t>հոկ</w:t>
      </w:r>
      <w:r w:rsidR="00A274E8">
        <w:rPr>
          <w:rFonts w:ascii="GHEA Grapalat" w:hAnsi="GHEA Grapalat" w:cs="Sylfaen"/>
          <w:b/>
          <w:szCs w:val="24"/>
          <w:lang w:val="hy-AM"/>
        </w:rPr>
        <w:t>տեմբերի</w:t>
      </w:r>
      <w:r w:rsidR="003059C4" w:rsidRPr="006576A9">
        <w:rPr>
          <w:rFonts w:ascii="GHEA Grapalat" w:hAnsi="GHEA Grapalat" w:cs="Sylfaen"/>
          <w:b/>
          <w:szCs w:val="24"/>
          <w:lang w:val="hy-AM"/>
        </w:rPr>
        <w:t xml:space="preserve"> </w:t>
      </w:r>
      <w:r w:rsidR="00E41FDA">
        <w:rPr>
          <w:rFonts w:ascii="GHEA Grapalat" w:hAnsi="GHEA Grapalat" w:cs="Sylfaen"/>
          <w:b/>
          <w:szCs w:val="24"/>
          <w:lang w:val="hy-AM"/>
        </w:rPr>
        <w:t>9</w:t>
      </w:r>
      <w:r w:rsidR="003059C4" w:rsidRPr="006576A9">
        <w:rPr>
          <w:rFonts w:ascii="GHEA Grapalat" w:hAnsi="GHEA Grapalat" w:cs="Sylfaen"/>
          <w:b/>
          <w:szCs w:val="24"/>
          <w:lang w:val="hy-AM"/>
        </w:rPr>
        <w:t>-ին</w:t>
      </w:r>
      <w:r w:rsidRPr="006576A9">
        <w:rPr>
          <w:rFonts w:ascii="GHEA Grapalat" w:hAnsi="GHEA Grapalat" w:cs="Sylfaen"/>
          <w:b/>
          <w:szCs w:val="24"/>
        </w:rPr>
        <w:t xml:space="preserve"> </w:t>
      </w:r>
      <w:r w:rsidRPr="006576A9">
        <w:rPr>
          <w:rFonts w:ascii="GHEA Grapalat" w:hAnsi="GHEA Grapalat" w:cs="Sylfaen"/>
          <w:b/>
          <w:szCs w:val="24"/>
          <w:lang w:val="ru-RU"/>
        </w:rPr>
        <w:t>ժամը</w:t>
      </w:r>
      <w:r w:rsidR="003059C4" w:rsidRPr="006576A9">
        <w:rPr>
          <w:rFonts w:ascii="GHEA Grapalat" w:hAnsi="GHEA Grapalat" w:cs="Sylfaen"/>
          <w:b/>
          <w:szCs w:val="24"/>
          <w:lang w:val="hy-AM"/>
        </w:rPr>
        <w:t xml:space="preserve"> </w:t>
      </w:r>
      <w:r w:rsidRPr="006576A9">
        <w:rPr>
          <w:rFonts w:ascii="GHEA Grapalat" w:hAnsi="GHEA Grapalat" w:cs="Sylfaen"/>
          <w:b/>
          <w:szCs w:val="24"/>
        </w:rPr>
        <w:t xml:space="preserve"> «</w:t>
      </w:r>
      <w:r w:rsidR="003059C4" w:rsidRPr="006576A9">
        <w:rPr>
          <w:rFonts w:ascii="GHEA Grapalat" w:hAnsi="GHEA Grapalat" w:cs="Sylfaen"/>
          <w:b/>
          <w:szCs w:val="24"/>
          <w:lang w:val="hy-AM"/>
        </w:rPr>
        <w:t>11:00</w:t>
      </w:r>
      <w:r w:rsidRPr="006576A9">
        <w:rPr>
          <w:rFonts w:ascii="GHEA Grapalat" w:hAnsi="GHEA Grapalat" w:cs="Sylfaen"/>
          <w:b/>
          <w:szCs w:val="24"/>
        </w:rPr>
        <w:t>»-</w:t>
      </w:r>
      <w:r w:rsidRPr="006576A9">
        <w:rPr>
          <w:rFonts w:ascii="GHEA Grapalat" w:hAnsi="GHEA Grapalat" w:cs="Sylfaen"/>
          <w:b/>
          <w:szCs w:val="24"/>
          <w:lang w:val="en-US"/>
        </w:rPr>
        <w:t>ի</w:t>
      </w:r>
      <w:r w:rsidRPr="006576A9">
        <w:rPr>
          <w:rFonts w:ascii="GHEA Grapalat" w:hAnsi="GHEA Grapalat" w:cs="Sylfaen"/>
          <w:b/>
          <w:szCs w:val="24"/>
          <w:lang w:val="ru-RU"/>
        </w:rPr>
        <w:t>ն</w:t>
      </w:r>
      <w:r w:rsidRPr="005E1F72">
        <w:rPr>
          <w:rFonts w:ascii="GHEA Grapalat" w:hAnsi="GHEA Grapalat" w:cs="Sylfaen"/>
          <w:szCs w:val="24"/>
          <w:lang w:val="ru-RU"/>
        </w:rPr>
        <w:t>։</w:t>
      </w:r>
      <w:r w:rsidRPr="005E1F72">
        <w:rPr>
          <w:rFonts w:ascii="GHEA Grapalat" w:hAnsi="GHEA Grapalat" w:cs="Sylfaen"/>
          <w:szCs w:val="24"/>
        </w:rPr>
        <w:t xml:space="preserve"> </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r w:rsidRPr="005E1F72">
        <w:rPr>
          <w:rFonts w:ascii="GHEA Grapalat" w:hAnsi="GHEA Grapalat" w:cs="Sylfaen"/>
          <w:sz w:val="20"/>
        </w:rPr>
        <w:t>հանձնաժողովի</w:t>
      </w:r>
      <w:r w:rsidRPr="005E1F72">
        <w:rPr>
          <w:rFonts w:ascii="GHEA Grapalat" w:hAnsi="GHEA Grapalat" w:cs="Sylfaen"/>
          <w:sz w:val="20"/>
          <w:lang w:val="af-ZA"/>
        </w:rPr>
        <w:t xml:space="preserve"> </w:t>
      </w:r>
      <w:r w:rsidRPr="005E1F72">
        <w:rPr>
          <w:rFonts w:ascii="GHEA Grapalat" w:hAnsi="GHEA Grapalat" w:cs="Sylfaen"/>
          <w:sz w:val="20"/>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րակում է գնման հայտով սահմանված</w:t>
      </w:r>
      <w:r w:rsidRPr="005E1F72">
        <w:rPr>
          <w:rFonts w:ascii="GHEA Grapalat" w:hAnsi="GHEA Grapalat" w:cs="Sylfaen"/>
          <w:sz w:val="20"/>
          <w:lang w:val="af-ZA"/>
        </w:rPr>
        <w:t>`</w:t>
      </w:r>
      <w:r w:rsidRPr="005E1F72">
        <w:rPr>
          <w:rFonts w:ascii="GHEA Grapalat" w:hAnsi="GHEA Grapalat" w:cs="Sylfaen"/>
          <w:sz w:val="20"/>
          <w:lang w:val="hy-AM"/>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ընթացակարգի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գնվելիք</w:t>
      </w:r>
      <w:r w:rsidRPr="005E1F72">
        <w:rPr>
          <w:rFonts w:ascii="GHEA Grapalat" w:hAnsi="GHEA Grapalat" w:cs="Sylfaen"/>
          <w:sz w:val="20"/>
          <w:lang w:val="af-ZA"/>
        </w:rPr>
        <w:t xml:space="preserve"> </w:t>
      </w:r>
      <w:r w:rsidRPr="005E1F72">
        <w:rPr>
          <w:rFonts w:ascii="GHEA Grapalat" w:hAnsi="GHEA Grapalat" w:cs="Sylfaen"/>
          <w:sz w:val="20"/>
        </w:rPr>
        <w:t>ապրանքների</w:t>
      </w:r>
      <w:r w:rsidRPr="005E1F72">
        <w:rPr>
          <w:rFonts w:ascii="GHEA Grapalat" w:hAnsi="GHEA Grapalat" w:cs="Sylfaen"/>
          <w:sz w:val="20"/>
          <w:lang w:val="af-ZA"/>
        </w:rPr>
        <w:t xml:space="preserve">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Pr="005E1F72">
        <w:rPr>
          <w:rFonts w:ascii="GHEA Grapalat" w:hAnsi="GHEA Grapalat" w:cs="Sylfaen"/>
          <w:sz w:val="20"/>
          <w:lang w:val="af-ZA"/>
        </w:rPr>
        <w:t xml:space="preserve">, </w:t>
      </w:r>
      <w:r w:rsidRPr="005E1F72">
        <w:rPr>
          <w:rFonts w:ascii="GHEA Grapalat" w:hAnsi="GHEA Grapalat" w:cs="Sylfaen"/>
          <w:sz w:val="20"/>
        </w:rPr>
        <w:t>ինչպես</w:t>
      </w:r>
      <w:r w:rsidRPr="005E1F72">
        <w:rPr>
          <w:rFonts w:ascii="GHEA Grapalat" w:hAnsi="GHEA Grapalat" w:cs="Sylfaen"/>
          <w:sz w:val="20"/>
          <w:lang w:val="af-ZA"/>
        </w:rPr>
        <w:t xml:space="preserve"> </w:t>
      </w:r>
      <w:r w:rsidRPr="005E1F72">
        <w:rPr>
          <w:rFonts w:ascii="GHEA Grapalat" w:hAnsi="GHEA Grapalat" w:cs="Sylfaen"/>
          <w:sz w:val="20"/>
        </w:rPr>
        <w:t>նաև</w:t>
      </w:r>
      <w:r w:rsidRPr="005E1F72">
        <w:rPr>
          <w:rFonts w:ascii="GHEA Grapalat" w:hAnsi="GHEA Grapalat" w:cs="Sylfaen"/>
          <w:sz w:val="20"/>
          <w:lang w:val="af-ZA"/>
        </w:rPr>
        <w:t xml:space="preserve"> </w:t>
      </w:r>
      <w:r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գահի կողմից: Հանձնաժողովի</w:t>
      </w:r>
      <w:r w:rsidRPr="005E1F72">
        <w:rPr>
          <w:rFonts w:ascii="GHEA Grapalat" w:hAnsi="GHEA Grapalat"/>
          <w:sz w:val="20"/>
          <w:lang w:val="af-ZA"/>
        </w:rPr>
        <w:t xml:space="preserve"> </w:t>
      </w:r>
      <w:r w:rsidRPr="005E1F72">
        <w:rPr>
          <w:rFonts w:ascii="GHEA Grapalat" w:hAnsi="GHEA Grapalat"/>
          <w:sz w:val="20"/>
          <w:lang w:val="hy-AM"/>
        </w:rPr>
        <w:t>առաջին</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անդամն</w:t>
      </w:r>
      <w:r w:rsidRPr="005E1F72">
        <w:rPr>
          <w:rFonts w:ascii="GHEA Grapalat" w:hAnsi="GHEA Grapalat"/>
          <w:sz w:val="20"/>
          <w:lang w:val="af-ZA"/>
        </w:rPr>
        <w:t xml:space="preserve"> </w:t>
      </w:r>
      <w:r w:rsidRPr="005E1F72">
        <w:rPr>
          <w:rFonts w:ascii="GHEA Grapalat" w:hAnsi="GHEA Grapalat"/>
          <w:sz w:val="20"/>
          <w:lang w:val="hy-AM"/>
        </w:rPr>
        <w:t>իր</w:t>
      </w:r>
      <w:r w:rsidRPr="005E1F72">
        <w:rPr>
          <w:rFonts w:ascii="GHEA Grapalat" w:hAnsi="GHEA Grapalat"/>
          <w:sz w:val="20"/>
          <w:lang w:val="af-ZA"/>
        </w:rPr>
        <w:t xml:space="preserve"> </w:t>
      </w:r>
      <w:r w:rsidRPr="005E1F72">
        <w:rPr>
          <w:rFonts w:ascii="GHEA Grapalat" w:hAnsi="GHEA Grapalat"/>
          <w:sz w:val="20"/>
          <w:lang w:val="hy-AM"/>
        </w:rPr>
        <w:t>կատարած</w:t>
      </w:r>
      <w:r w:rsidRPr="005E1F72">
        <w:rPr>
          <w:rFonts w:ascii="GHEA Grapalat" w:hAnsi="GHEA Grapalat"/>
          <w:sz w:val="20"/>
          <w:lang w:val="af-ZA"/>
        </w:rPr>
        <w:t xml:space="preserve"> </w:t>
      </w:r>
      <w:r w:rsidRPr="005E1F72">
        <w:rPr>
          <w:rFonts w:ascii="GHEA Grapalat" w:hAnsi="GHEA Grapalat"/>
          <w:sz w:val="20"/>
          <w:lang w:val="hy-AM"/>
        </w:rPr>
        <w:t>նշումներով</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անդամի</w:t>
      </w:r>
      <w:r w:rsidRPr="005E1F72">
        <w:rPr>
          <w:rFonts w:ascii="GHEA Grapalat" w:hAnsi="GHEA Grapalat"/>
          <w:sz w:val="20"/>
          <w:lang w:val="af-ZA"/>
        </w:rPr>
        <w:t xml:space="preserve"> </w:t>
      </w:r>
      <w:r w:rsidRPr="005E1F72">
        <w:rPr>
          <w:rFonts w:ascii="GHEA Grapalat" w:hAnsi="GHEA Grapalat"/>
          <w:sz w:val="20"/>
          <w:lang w:val="hy-AM"/>
        </w:rPr>
        <w:t>դիտարկմանն</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ներկայացնում</w:t>
      </w:r>
      <w:r w:rsidRPr="005E1F72">
        <w:rPr>
          <w:rFonts w:ascii="GHEA Grapalat" w:hAnsi="GHEA Grapalat"/>
          <w:sz w:val="20"/>
          <w:lang w:val="af-ZA"/>
        </w:rPr>
        <w:t xml:space="preserve"> </w:t>
      </w:r>
      <w:r w:rsidRPr="005E1F72">
        <w:rPr>
          <w:rFonts w:ascii="GHEA Grapalat" w:hAnsi="GHEA Grapalat"/>
          <w:sz w:val="20"/>
          <w:lang w:val="hy-AM"/>
        </w:rPr>
        <w:t>բացման</w:t>
      </w:r>
      <w:r w:rsidRPr="005E1F72">
        <w:rPr>
          <w:rFonts w:ascii="GHEA Grapalat" w:hAnsi="GHEA Grapalat"/>
          <w:sz w:val="20"/>
          <w:lang w:val="af-ZA"/>
        </w:rPr>
        <w:t xml:space="preserve"> </w:t>
      </w:r>
      <w:r w:rsidRPr="005E1F72">
        <w:rPr>
          <w:rFonts w:ascii="GHEA Grapalat" w:hAnsi="GHEA Grapalat"/>
          <w:sz w:val="20"/>
          <w:lang w:val="hy-AM"/>
        </w:rPr>
        <w:t>ենթակա</w:t>
      </w:r>
      <w:r w:rsidRPr="005E1F72">
        <w:rPr>
          <w:rFonts w:ascii="GHEA Grapalat" w:hAnsi="GHEA Grapalat"/>
          <w:sz w:val="20"/>
          <w:lang w:val="af-ZA"/>
        </w:rPr>
        <w:t xml:space="preserve"> </w:t>
      </w:r>
      <w:r w:rsidRPr="005E1F72">
        <w:rPr>
          <w:rFonts w:ascii="GHEA Grapalat" w:hAnsi="GHEA Grapalat"/>
          <w:sz w:val="20"/>
          <w:lang w:val="hy-AM"/>
        </w:rPr>
        <w:t>այն</w:t>
      </w:r>
      <w:r w:rsidRPr="005E1F72">
        <w:rPr>
          <w:rFonts w:ascii="GHEA Grapalat" w:hAnsi="GHEA Grapalat"/>
          <w:sz w:val="20"/>
          <w:lang w:val="af-ZA"/>
        </w:rPr>
        <w:t xml:space="preserve"> </w:t>
      </w:r>
      <w:r w:rsidRPr="005E1F72">
        <w:rPr>
          <w:rFonts w:ascii="GHEA Grapalat" w:hAnsi="GHEA Grapalat"/>
          <w:sz w:val="20"/>
          <w:lang w:val="hy-AM"/>
        </w:rPr>
        <w:t>հայտերի</w:t>
      </w:r>
      <w:r w:rsidRPr="005E1F72">
        <w:rPr>
          <w:rFonts w:ascii="GHEA Grapalat" w:hAnsi="GHEA Grapalat"/>
          <w:sz w:val="20"/>
          <w:lang w:val="af-ZA"/>
        </w:rPr>
        <w:t xml:space="preserve"> </w:t>
      </w:r>
      <w:r w:rsidRPr="005E1F72">
        <w:rPr>
          <w:rFonts w:ascii="GHEA Grapalat" w:hAnsi="GHEA Grapalat"/>
          <w:sz w:val="20"/>
          <w:lang w:val="hy-AM"/>
        </w:rPr>
        <w:t>ցուցակը</w:t>
      </w:r>
      <w:r w:rsidRPr="005E1F72">
        <w:rPr>
          <w:rFonts w:ascii="GHEA Grapalat" w:hAnsi="GHEA Grapalat"/>
          <w:sz w:val="20"/>
          <w:lang w:val="af-ZA"/>
        </w:rPr>
        <w:t xml:space="preserve">, </w:t>
      </w:r>
      <w:r w:rsidRPr="005E1F72">
        <w:rPr>
          <w:rFonts w:ascii="GHEA Grapalat" w:hAnsi="GHEA Grapalat"/>
          <w:sz w:val="20"/>
          <w:lang w:val="hy-AM"/>
        </w:rPr>
        <w:t>որոնց</w:t>
      </w:r>
      <w:r w:rsidRPr="005E1F72">
        <w:rPr>
          <w:rFonts w:ascii="GHEA Grapalat" w:hAnsi="GHEA Grapalat"/>
          <w:sz w:val="20"/>
          <w:lang w:val="af-ZA"/>
        </w:rPr>
        <w:t xml:space="preserve"> </w:t>
      </w:r>
      <w:r w:rsidRPr="005E1F72">
        <w:rPr>
          <w:rFonts w:ascii="GHEA Grapalat" w:hAnsi="GHEA Grapalat"/>
          <w:sz w:val="20"/>
          <w:lang w:val="hy-AM"/>
        </w:rPr>
        <w:t>համակարգը</w:t>
      </w:r>
      <w:r w:rsidRPr="005E1F72">
        <w:rPr>
          <w:rFonts w:ascii="GHEA Grapalat" w:hAnsi="GHEA Grapalat"/>
          <w:sz w:val="20"/>
          <w:lang w:val="af-ZA"/>
        </w:rPr>
        <w:t xml:space="preserve"> </w:t>
      </w:r>
      <w:r w:rsidRPr="005E1F72">
        <w:rPr>
          <w:rFonts w:ascii="GHEA Grapalat" w:hAnsi="GHEA Grapalat"/>
          <w:sz w:val="20"/>
          <w:lang w:val="hy-AM"/>
        </w:rPr>
        <w:t>դիտել</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որպես</w:t>
      </w:r>
      <w:r w:rsidRPr="005E1F72">
        <w:rPr>
          <w:rFonts w:ascii="GHEA Grapalat" w:hAnsi="GHEA Grapalat"/>
          <w:sz w:val="20"/>
          <w:lang w:val="af-ZA"/>
        </w:rPr>
        <w:t xml:space="preserve"> </w:t>
      </w:r>
      <w:r w:rsidRPr="005E1F72">
        <w:rPr>
          <w:rFonts w:ascii="GHEA Grapalat" w:hAnsi="GHEA Grapalat"/>
          <w:sz w:val="20"/>
          <w:lang w:val="hy-AM"/>
        </w:rPr>
        <w:t>ներկայացված</w:t>
      </w:r>
      <w:r w:rsidRPr="005E1F72">
        <w:rPr>
          <w:rFonts w:ascii="GHEA Grapalat" w:hAnsi="GHEA Grapalat"/>
          <w:sz w:val="20"/>
          <w:lang w:val="af-ZA"/>
        </w:rPr>
        <w:t xml:space="preserve"> (</w:t>
      </w:r>
      <w:r w:rsidRPr="005E1F72">
        <w:rPr>
          <w:rFonts w:ascii="GHEA Grapalat" w:hAnsi="GHEA Grapalat"/>
          <w:sz w:val="20"/>
          <w:lang w:val="hy-AM"/>
        </w:rPr>
        <w:t>պիտանի</w:t>
      </w:r>
      <w:r w:rsidRPr="005E1F72">
        <w:rPr>
          <w:rFonts w:ascii="GHEA Grapalat" w:hAnsi="GHEA Grapalat"/>
          <w:sz w:val="20"/>
          <w:lang w:val="af-ZA"/>
        </w:rPr>
        <w:t xml:space="preserve">) </w:t>
      </w:r>
      <w:r w:rsidRPr="005E1F72">
        <w:rPr>
          <w:rFonts w:ascii="GHEA Grapalat" w:hAnsi="GHEA Grapalat"/>
          <w:sz w:val="20"/>
          <w:lang w:val="hy-AM"/>
        </w:rPr>
        <w:t>հայտեր</w:t>
      </w:r>
      <w:r w:rsidRPr="005E1F72">
        <w:rPr>
          <w:rFonts w:ascii="GHEA Grapalat" w:hAnsi="GHEA Grapalat"/>
          <w:sz w:val="20"/>
          <w:lang w:val="af-ZA"/>
        </w:rPr>
        <w:t xml:space="preserve">, </w:t>
      </w:r>
      <w:r w:rsidRPr="005E1F72">
        <w:rPr>
          <w:rFonts w:ascii="GHEA Grapalat" w:hAnsi="GHEA Grapalat"/>
          <w:sz w:val="20"/>
          <w:lang w:val="hy-AM"/>
        </w:rPr>
        <w:t>որից</w:t>
      </w:r>
      <w:r w:rsidRPr="005E1F72">
        <w:rPr>
          <w:rFonts w:ascii="GHEA Grapalat" w:hAnsi="GHEA Grapalat"/>
          <w:sz w:val="20"/>
          <w:lang w:val="af-ZA"/>
        </w:rPr>
        <w:t xml:space="preserve"> </w:t>
      </w:r>
      <w:r w:rsidRPr="005E1F72">
        <w:rPr>
          <w:rFonts w:ascii="GHEA Grapalat" w:hAnsi="GHEA Grapalat"/>
          <w:sz w:val="20"/>
          <w:lang w:val="hy-AM"/>
        </w:rPr>
        <w:t>հետո</w:t>
      </w:r>
      <w:r w:rsidRPr="005E1F72">
        <w:rPr>
          <w:rFonts w:ascii="GHEA Grapalat" w:hAnsi="GHEA Grapalat"/>
          <w:sz w:val="20"/>
          <w:lang w:val="af-ZA"/>
        </w:rPr>
        <w:t xml:space="preserve"> </w:t>
      </w:r>
      <w:r w:rsidRPr="005E1F72">
        <w:rPr>
          <w:rFonts w:ascii="GHEA Grapalat" w:hAnsi="GHEA Grapalat"/>
          <w:sz w:val="20"/>
          <w:lang w:val="hy-AM"/>
        </w:rPr>
        <w:t>երկրորդ</w:t>
      </w:r>
      <w:r w:rsidRPr="005E1F72">
        <w:rPr>
          <w:rFonts w:ascii="GHEA Grapalat" w:hAnsi="GHEA Grapalat"/>
          <w:sz w:val="20"/>
          <w:lang w:val="af-ZA"/>
        </w:rPr>
        <w:t xml:space="preserve"> </w:t>
      </w:r>
      <w:r w:rsidRPr="005E1F72">
        <w:rPr>
          <w:rFonts w:ascii="GHEA Grapalat" w:hAnsi="GHEA Grapalat"/>
          <w:sz w:val="20"/>
          <w:lang w:val="hy-AM"/>
        </w:rPr>
        <w:t>բացող</w:t>
      </w:r>
      <w:r w:rsidRPr="005E1F72">
        <w:rPr>
          <w:rFonts w:ascii="GHEA Grapalat" w:hAnsi="GHEA Grapalat"/>
          <w:sz w:val="20"/>
          <w:lang w:val="af-ZA"/>
        </w:rPr>
        <w:t xml:space="preserve"> </w:t>
      </w:r>
      <w:r w:rsidRPr="005E1F72">
        <w:rPr>
          <w:rFonts w:ascii="GHEA Grapalat" w:hAnsi="GHEA Grapalat"/>
          <w:sz w:val="20"/>
          <w:lang w:val="hy-AM"/>
        </w:rPr>
        <w:t>անդամը</w:t>
      </w:r>
      <w:r w:rsidRPr="005E1F72">
        <w:rPr>
          <w:rFonts w:ascii="GHEA Grapalat" w:hAnsi="GHEA Grapalat"/>
          <w:sz w:val="20"/>
          <w:lang w:val="af-ZA"/>
        </w:rPr>
        <w:t xml:space="preserve"> </w:t>
      </w:r>
      <w:r w:rsidRPr="005E1F72">
        <w:rPr>
          <w:rFonts w:ascii="GHEA Grapalat" w:hAnsi="GHEA Grapalat"/>
          <w:sz w:val="20"/>
          <w:lang w:val="hy-AM"/>
        </w:rPr>
        <w:t>հաստատում</w:t>
      </w:r>
      <w:r w:rsidRPr="005E1F72">
        <w:rPr>
          <w:rFonts w:ascii="GHEA Grapalat" w:hAnsi="GHEA Grapalat"/>
          <w:sz w:val="20"/>
          <w:lang w:val="af-ZA"/>
        </w:rPr>
        <w:t xml:space="preserve"> </w:t>
      </w:r>
      <w:r w:rsidRPr="005E1F72">
        <w:rPr>
          <w:rFonts w:ascii="GHEA Grapalat" w:hAnsi="GHEA Grapalat"/>
          <w:sz w:val="20"/>
          <w:lang w:val="hy-AM"/>
        </w:rPr>
        <w:t>է</w:t>
      </w:r>
      <w:r w:rsidRPr="005E1F72">
        <w:rPr>
          <w:rFonts w:ascii="GHEA Grapalat" w:hAnsi="GHEA Grapalat"/>
          <w:sz w:val="20"/>
          <w:lang w:val="af-ZA"/>
        </w:rPr>
        <w:t xml:space="preserve"> </w:t>
      </w:r>
      <w:r w:rsidRPr="005E1F72">
        <w:rPr>
          <w:rFonts w:ascii="GHEA Grapalat" w:hAnsi="GHEA Grapalat"/>
          <w:sz w:val="20"/>
          <w:lang w:val="hy-AM"/>
        </w:rPr>
        <w:t>իրեն</w:t>
      </w:r>
      <w:r w:rsidRPr="005E1F72">
        <w:rPr>
          <w:rFonts w:ascii="GHEA Grapalat" w:hAnsi="GHEA Grapalat"/>
          <w:sz w:val="20"/>
          <w:lang w:val="af-ZA"/>
        </w:rPr>
        <w:t xml:space="preserve"> </w:t>
      </w:r>
      <w:r w:rsidRPr="005E1F72">
        <w:rPr>
          <w:rFonts w:ascii="GHEA Grapalat" w:hAnsi="GHEA Grapalat" w:cs="Sylfaen"/>
          <w:sz w:val="20"/>
          <w:lang w:val="hy-AM"/>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ցուցակը</w:t>
      </w:r>
      <w:r w:rsidRPr="005E1F72">
        <w:rPr>
          <w:rFonts w:ascii="GHEA Grapalat" w:hAnsi="GHEA Grapalat" w:cs="Sylfaen"/>
          <w:sz w:val="20"/>
          <w:lang w:val="af-ZA"/>
        </w:rPr>
        <w:t xml:space="preserve">: </w:t>
      </w:r>
      <w:r w:rsidRPr="005E1F72">
        <w:rPr>
          <w:rFonts w:ascii="GHEA Grapalat" w:hAnsi="GHEA Grapalat" w:cs="Sylfaen"/>
          <w:sz w:val="20"/>
          <w:lang w:val="hy-AM"/>
        </w:rPr>
        <w:t>Հաստատումից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w:t>
      </w:r>
      <w:r w:rsidRPr="005E1F72">
        <w:rPr>
          <w:rFonts w:ascii="GHEA Grapalat" w:hAnsi="GHEA Grapalat" w:cs="Sylfaen"/>
          <w:sz w:val="20"/>
          <w:lang w:val="hy-AM"/>
        </w:rPr>
        <w:t>բեռնվում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արձանագրությունը</w:t>
      </w:r>
      <w:r w:rsidRPr="005E1F72">
        <w:rPr>
          <w:rFonts w:ascii="GHEA Grapalat" w:hAnsi="GHEA Grapalat" w:cs="Sylfaen"/>
          <w:sz w:val="20"/>
          <w:lang w:val="af-ZA"/>
        </w:rPr>
        <w:t xml:space="preserve"> (</w:t>
      </w:r>
      <w:r w:rsidRPr="005E1F72">
        <w:rPr>
          <w:rFonts w:ascii="GHEA Grapalat" w:hAnsi="GHEA Grapalat" w:cs="Sylfaen"/>
          <w:sz w:val="20"/>
          <w:lang w:val="hy-AM"/>
        </w:rPr>
        <w:t>համակարգում՝</w:t>
      </w:r>
      <w:r w:rsidRPr="005E1F72">
        <w:rPr>
          <w:rFonts w:ascii="GHEA Grapalat" w:hAnsi="GHEA Grapalat" w:cs="Sylfaen"/>
          <w:sz w:val="20"/>
          <w:lang w:val="af-ZA"/>
        </w:rPr>
        <w:t xml:space="preserve"> </w:t>
      </w:r>
      <w:r w:rsidRPr="005E1F72">
        <w:rPr>
          <w:rFonts w:ascii="GHEA Grapalat" w:hAnsi="GHEA Grapalat" w:cs="Sylfaen"/>
          <w:sz w:val="20"/>
          <w:lang w:val="hy-AM"/>
        </w:rPr>
        <w:t>հաշվետվություն</w:t>
      </w:r>
      <w:r w:rsidRPr="005E1F72">
        <w:rPr>
          <w:rFonts w:ascii="GHEA Grapalat" w:hAnsi="GHEA Grapalat" w:cs="Sylfaen"/>
          <w:sz w:val="20"/>
          <w:lang w:val="af-ZA"/>
        </w:rPr>
        <w:t xml:space="preserve">), </w:t>
      </w:r>
      <w:r w:rsidRPr="005E1F72">
        <w:rPr>
          <w:rFonts w:ascii="GHEA Grapalat" w:hAnsi="GHEA Grapalat" w:cs="Sylfaen"/>
          <w:sz w:val="20"/>
          <w:lang w:val="hy-AM"/>
        </w:rPr>
        <w:t>որը</w:t>
      </w:r>
      <w:r w:rsidRPr="005E1F72">
        <w:rPr>
          <w:rFonts w:ascii="GHEA Grapalat" w:hAnsi="GHEA Grapalat" w:cs="Sylfaen"/>
          <w:sz w:val="20"/>
          <w:lang w:val="af-ZA"/>
        </w:rPr>
        <w:t xml:space="preserve"> </w:t>
      </w:r>
      <w:r w:rsidRPr="005E1F72">
        <w:rPr>
          <w:rFonts w:ascii="GHEA Grapalat" w:hAnsi="GHEA Grapalat" w:cs="Sylfaen"/>
          <w:sz w:val="20"/>
          <w:lang w:val="hy-AM"/>
        </w:rPr>
        <w:t>հայտերի</w:t>
      </w:r>
      <w:r w:rsidRPr="005E1F72">
        <w:rPr>
          <w:rFonts w:ascii="GHEA Grapalat" w:hAnsi="GHEA Grapalat" w:cs="Sylfaen"/>
          <w:sz w:val="20"/>
          <w:lang w:val="af-ZA"/>
        </w:rPr>
        <w:t xml:space="preserve"> </w:t>
      </w:r>
      <w:r w:rsidRPr="005E1F72">
        <w:rPr>
          <w:rFonts w:ascii="GHEA Grapalat" w:hAnsi="GHEA Grapalat" w:cs="Sylfaen"/>
          <w:sz w:val="20"/>
          <w:lang w:val="hy-AM"/>
        </w:rPr>
        <w:t>բացման</w:t>
      </w:r>
      <w:r w:rsidRPr="005E1F72">
        <w:rPr>
          <w:rFonts w:ascii="GHEA Grapalat" w:hAnsi="GHEA Grapalat" w:cs="Sylfaen"/>
          <w:sz w:val="20"/>
          <w:lang w:val="af-ZA"/>
        </w:rPr>
        <w:t xml:space="preserve"> </w:t>
      </w:r>
      <w:r w:rsidRPr="005E1F72">
        <w:rPr>
          <w:rFonts w:ascii="GHEA Grapalat" w:hAnsi="GHEA Grapalat" w:cs="Sylfaen"/>
          <w:sz w:val="20"/>
          <w:lang w:val="hy-AM"/>
        </w:rPr>
        <w:t>օրը</w:t>
      </w:r>
      <w:r w:rsidRPr="005E1F72">
        <w:rPr>
          <w:rFonts w:ascii="GHEA Grapalat" w:hAnsi="GHEA Grapalat" w:cs="Sylfaen"/>
          <w:sz w:val="20"/>
          <w:lang w:val="af-ZA"/>
        </w:rPr>
        <w:t xml:space="preserve"> </w:t>
      </w:r>
      <w:r w:rsidRPr="005E1F72">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hy-AM"/>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 համակարգի միջոցով</w:t>
      </w:r>
      <w:r w:rsidRPr="005E1F72">
        <w:rPr>
          <w:rFonts w:ascii="GHEA Grapalat" w:hAnsi="GHEA Grapalat" w:cs="Sylfaen"/>
          <w:sz w:val="20"/>
          <w:lang w:val="af-ZA"/>
        </w:rPr>
        <w:t xml:space="preserve"> </w:t>
      </w:r>
      <w:r w:rsidRPr="005E1F72">
        <w:rPr>
          <w:rFonts w:ascii="GHEA Grapalat" w:hAnsi="GHEA Grapalat" w:cs="Sylfaen"/>
          <w:sz w:val="20"/>
          <w:lang w:val="hy-AM"/>
        </w:rPr>
        <w:t>ուղարկում է մասնակիցների էլեկտրոնային փոստերին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8.2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Հայտերի</w:t>
      </w:r>
      <w:r w:rsidRPr="005E1F72">
        <w:rPr>
          <w:rFonts w:ascii="GHEA Grapalat" w:hAnsi="GHEA Grapalat" w:cs="Sylfaen"/>
          <w:sz w:val="20"/>
          <w:lang w:val="af-ZA"/>
        </w:rPr>
        <w:t xml:space="preserve"> </w:t>
      </w:r>
      <w:r w:rsidRPr="005E1F72">
        <w:rPr>
          <w:rFonts w:ascii="GHEA Grapalat" w:hAnsi="GHEA Grapalat" w:cs="Sylfaen"/>
          <w:sz w:val="20"/>
        </w:rPr>
        <w:t>գնահատումն</w:t>
      </w:r>
      <w:r w:rsidRPr="005E1F72">
        <w:rPr>
          <w:rFonts w:ascii="GHEA Grapalat" w:hAnsi="GHEA Grapalat" w:cs="Sylfaen"/>
          <w:sz w:val="20"/>
          <w:lang w:val="af-ZA"/>
        </w:rPr>
        <w:t xml:space="preserve"> </w:t>
      </w:r>
      <w:r w:rsidRPr="005E1F72">
        <w:rPr>
          <w:rFonts w:ascii="GHEA Grapalat" w:hAnsi="GHEA Grapalat" w:cs="Sylfaen"/>
          <w:sz w:val="20"/>
        </w:rPr>
        <w:t>իրականացվում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դրանց</w:t>
      </w:r>
      <w:r w:rsidRPr="005E1F72">
        <w:rPr>
          <w:rFonts w:ascii="GHEA Grapalat" w:hAnsi="GHEA Grapalat" w:cs="Sylfaen"/>
          <w:sz w:val="20"/>
          <w:lang w:val="af-ZA"/>
        </w:rPr>
        <w:t xml:space="preserve"> </w:t>
      </w:r>
      <w:r w:rsidRPr="005E1F72">
        <w:rPr>
          <w:rFonts w:ascii="GHEA Grapalat" w:hAnsi="GHEA Grapalat" w:cs="Sylfaen"/>
          <w:sz w:val="20"/>
        </w:rPr>
        <w:t>ներկայացման</w:t>
      </w:r>
      <w:r w:rsidRPr="005E1F72">
        <w:rPr>
          <w:rFonts w:ascii="GHEA Grapalat" w:hAnsi="GHEA Grapalat" w:cs="Sylfaen"/>
          <w:sz w:val="20"/>
          <w:lang w:val="af-ZA"/>
        </w:rPr>
        <w:t xml:space="preserve"> </w:t>
      </w:r>
      <w:r w:rsidRPr="005E1F72">
        <w:rPr>
          <w:rFonts w:ascii="GHEA Grapalat" w:hAnsi="GHEA Grapalat" w:cs="Sylfaen"/>
          <w:sz w:val="20"/>
        </w:rPr>
        <w:t>վերջնաժամկետը</w:t>
      </w:r>
      <w:r w:rsidRPr="005E1F72">
        <w:rPr>
          <w:rFonts w:ascii="GHEA Grapalat" w:hAnsi="GHEA Grapalat" w:cs="Sylfaen"/>
          <w:sz w:val="20"/>
          <w:lang w:val="af-ZA"/>
        </w:rPr>
        <w:t xml:space="preserve"> </w:t>
      </w:r>
      <w:r w:rsidRPr="005E1F72">
        <w:rPr>
          <w:rFonts w:ascii="GHEA Grapalat" w:hAnsi="GHEA Grapalat" w:cs="Sylfaen"/>
          <w:sz w:val="20"/>
        </w:rPr>
        <w:t>լրանալու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իսկ</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փաստաթղթերի</w:t>
      </w:r>
      <w:r w:rsidRPr="005E1F72">
        <w:rPr>
          <w:rFonts w:ascii="GHEA Grapalat" w:hAnsi="GHEA Grapalat" w:cs="Sylfaen"/>
          <w:sz w:val="20"/>
          <w:lang w:val="af-ZA"/>
        </w:rPr>
        <w:t xml:space="preserve"> </w:t>
      </w:r>
      <w:r w:rsidRPr="005E1F72">
        <w:rPr>
          <w:rFonts w:ascii="GHEA Grapalat" w:hAnsi="GHEA Grapalat" w:cs="Sylfaen"/>
          <w:sz w:val="20"/>
        </w:rPr>
        <w:t>գնահատումը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ներկայացվելու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հաշված</w:t>
      </w:r>
      <w:r w:rsidRPr="005E1F72">
        <w:rPr>
          <w:rFonts w:ascii="GHEA Grapalat" w:hAnsi="GHEA Grapalat" w:cs="Sylfaen"/>
          <w:sz w:val="20"/>
          <w:lang w:val="af-ZA"/>
        </w:rPr>
        <w:t xml:space="preserve"> </w:t>
      </w:r>
      <w:r w:rsidRPr="005E1F72">
        <w:rPr>
          <w:rFonts w:ascii="GHEA Grapalat" w:hAnsi="GHEA Grapalat" w:cs="Sylfaen"/>
          <w:sz w:val="20"/>
        </w:rPr>
        <w:t>մինչև</w:t>
      </w:r>
      <w:r w:rsidRPr="005E1F72">
        <w:rPr>
          <w:rFonts w:ascii="GHEA Grapalat" w:hAnsi="GHEA Grapalat" w:cs="Sylfaen"/>
          <w:sz w:val="20"/>
          <w:lang w:val="af-ZA"/>
        </w:rPr>
        <w:t xml:space="preserve"> </w:t>
      </w:r>
      <w:r w:rsidRPr="005E1F72">
        <w:rPr>
          <w:rFonts w:ascii="GHEA Grapalat" w:hAnsi="GHEA Grapalat" w:cs="Sylfaen"/>
          <w:sz w:val="20"/>
        </w:rPr>
        <w:t>տաս</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w:t>
      </w:r>
      <w:r w:rsidRPr="005E1F72">
        <w:rPr>
          <w:rStyle w:val="FootnoteReference"/>
          <w:rFonts w:ascii="GHEA Grapalat" w:hAnsi="GHEA Grapalat" w:cs="Sylfaen"/>
          <w:sz w:val="20"/>
        </w:rPr>
        <w:footnoteReference w:id="10"/>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որում հայտերի բացման նիստում հանձնաժողովը մերժում է այն հայտերը, </w:t>
      </w:r>
      <w:r w:rsidRPr="005E1F72">
        <w:rPr>
          <w:rFonts w:ascii="GHEA Grapalat" w:hAnsi="GHEA Grapalat" w:cs="Sylfaen"/>
          <w:sz w:val="20"/>
        </w:rPr>
        <w:t>որոնցում</w:t>
      </w:r>
      <w:r w:rsidRPr="005E1F72">
        <w:rPr>
          <w:rFonts w:ascii="GHEA Grapalat" w:hAnsi="GHEA Grapalat" w:cs="Sylfaen"/>
          <w:sz w:val="20"/>
          <w:lang w:val="af-ZA"/>
        </w:rPr>
        <w:t xml:space="preserve"> </w:t>
      </w:r>
      <w:r w:rsidRPr="005E1F72">
        <w:rPr>
          <w:rFonts w:ascii="GHEA Grapalat" w:hAnsi="GHEA Grapalat" w:cs="Sylfaen"/>
          <w:sz w:val="20"/>
        </w:rPr>
        <w:t>բացակայում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գնային</w:t>
      </w:r>
      <w:r w:rsidRPr="005E1F72">
        <w:rPr>
          <w:rFonts w:ascii="GHEA Grapalat" w:hAnsi="GHEA Grapalat" w:cs="Sylfaen"/>
          <w:sz w:val="20"/>
          <w:lang w:val="af-ZA"/>
        </w:rPr>
        <w:t xml:space="preserve"> </w:t>
      </w:r>
      <w:r w:rsidRPr="005E1F72">
        <w:rPr>
          <w:rFonts w:ascii="GHEA Grapalat" w:hAnsi="GHEA Grapalat" w:cs="Sylfaen"/>
          <w:sz w:val="20"/>
        </w:rPr>
        <w:t>առաջարկը</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հայտի</w:t>
      </w:r>
      <w:r w:rsidRPr="005E1F72">
        <w:rPr>
          <w:rFonts w:ascii="GHEA Grapalat" w:hAnsi="GHEA Grapalat" w:cs="Sylfaen"/>
          <w:sz w:val="20"/>
          <w:lang w:val="af-ZA"/>
        </w:rPr>
        <w:t xml:space="preserve"> </w:t>
      </w:r>
      <w:r w:rsidRPr="005E1F72">
        <w:rPr>
          <w:rFonts w:ascii="GHEA Grapalat" w:hAnsi="GHEA Grapalat" w:cs="Sylfaen"/>
          <w:sz w:val="20"/>
        </w:rPr>
        <w:t>ապահովումը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w:t>
      </w:r>
      <w:r w:rsidRPr="005E1F72">
        <w:rPr>
          <w:rFonts w:ascii="GHEA Grapalat" w:hAnsi="GHEA Grapalat" w:cs="Sylfaen"/>
          <w:sz w:val="20"/>
        </w:rPr>
        <w:t>պահանջներին</w:t>
      </w:r>
      <w:r w:rsidRPr="005E1F72">
        <w:rPr>
          <w:rFonts w:ascii="GHEA Grapalat" w:hAnsi="GHEA Grapalat" w:cs="Sylfaen"/>
          <w:sz w:val="20"/>
          <w:lang w:val="af-ZA"/>
        </w:rPr>
        <w:t xml:space="preserve"> </w:t>
      </w:r>
      <w:r w:rsidRPr="005E1F72">
        <w:rPr>
          <w:rFonts w:ascii="GHEA Grapalat" w:hAnsi="GHEA Grapalat" w:cs="Sylfaen"/>
          <w:sz w:val="20"/>
        </w:rPr>
        <w:t>անհամապատասխան</w:t>
      </w:r>
      <w:r w:rsidRPr="005E1F72">
        <w:rPr>
          <w:rStyle w:val="FootnoteReference"/>
          <w:rFonts w:ascii="GHEA Grapalat" w:hAnsi="GHEA Grapalat" w:cs="Sylfaen"/>
          <w:sz w:val="20"/>
        </w:rPr>
        <w:footnoteReference w:id="11"/>
      </w:r>
      <w:r w:rsidRPr="005E1F72">
        <w:rPr>
          <w:rFonts w:ascii="GHEA Grapalat" w:hAnsi="GHEA Grapalat" w:cs="Sylfaen"/>
          <w:sz w:val="20"/>
          <w:lang w:val="af-ZA"/>
        </w:rPr>
        <w:t>:</w:t>
      </w:r>
    </w:p>
    <w:p w:rsidR="00F12606" w:rsidRPr="005E1F72" w:rsidRDefault="00F12606" w:rsidP="00F12606">
      <w:pPr>
        <w:pStyle w:val="norm"/>
        <w:spacing w:line="240" w:lineRule="auto"/>
        <w:ind w:firstLine="567"/>
        <w:rPr>
          <w:rFonts w:ascii="GHEA Grapalat" w:hAnsi="GHEA Grapalat" w:cs="Sylfaen"/>
          <w:szCs w:val="24"/>
          <w:lang w:val="af-ZA"/>
        </w:rPr>
      </w:pPr>
      <w:r w:rsidRPr="005E1F72">
        <w:rPr>
          <w:rFonts w:ascii="GHEA Grapalat" w:hAnsi="GHEA Grapalat" w:cs="Sylfaen"/>
          <w:sz w:val="20"/>
          <w:lang w:val="af-ZA"/>
        </w:rPr>
        <w:t xml:space="preserve">8.3 </w:t>
      </w:r>
      <w:r w:rsidRPr="005E1F72">
        <w:rPr>
          <w:rFonts w:ascii="GHEA Grapalat" w:hAnsi="GHEA Grapalat" w:cs="Sylfaen"/>
          <w:sz w:val="20"/>
          <w:szCs w:val="24"/>
          <w:lang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որոշման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նախագահն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ավտոմատ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ստեղծում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անդամների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համակարգում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4</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տեղը</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մասնակիցը</w:t>
      </w:r>
      <w:r w:rsidRPr="005E1F72">
        <w:rPr>
          <w:rFonts w:ascii="GHEA Grapalat" w:hAnsi="GHEA Grapalat" w:cs="Sylfaen"/>
          <w:szCs w:val="24"/>
        </w:rPr>
        <w:t xml:space="preserve"> </w:t>
      </w:r>
      <w:r w:rsidRPr="005E1F72">
        <w:rPr>
          <w:rFonts w:ascii="GHEA Grapalat" w:hAnsi="GHEA Grapalat" w:cs="Sylfaen"/>
          <w:szCs w:val="24"/>
          <w:lang w:val="ru-RU"/>
        </w:rPr>
        <w:t>որոշվում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բավարար</w:t>
      </w:r>
      <w:r w:rsidRPr="005E1F72">
        <w:rPr>
          <w:rFonts w:ascii="GHEA Grapalat" w:hAnsi="GHEA Grapalat" w:cs="Sylfaen"/>
          <w:szCs w:val="24"/>
        </w:rPr>
        <w:t xml:space="preserve"> </w:t>
      </w:r>
      <w:r w:rsidRPr="005E1F72">
        <w:rPr>
          <w:rFonts w:ascii="GHEA Grapalat" w:hAnsi="GHEA Grapalat" w:cs="Sylfaen"/>
          <w:szCs w:val="24"/>
          <w:lang w:val="ru-RU"/>
        </w:rPr>
        <w:t>գնահատված</w:t>
      </w:r>
      <w:r w:rsidRPr="005E1F72">
        <w:rPr>
          <w:rFonts w:ascii="GHEA Grapalat" w:hAnsi="GHEA Grapalat" w:cs="Sylfaen"/>
          <w:szCs w:val="24"/>
        </w:rPr>
        <w:t xml:space="preserve"> </w:t>
      </w:r>
      <w:r w:rsidRPr="005E1F72">
        <w:rPr>
          <w:rFonts w:ascii="GHEA Grapalat" w:hAnsi="GHEA Grapalat" w:cs="Sylfaen"/>
          <w:szCs w:val="24"/>
          <w:lang w:val="ru-RU"/>
        </w:rPr>
        <w:t>հայտեր</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w:t>
      </w:r>
      <w:r w:rsidRPr="005E1F72">
        <w:rPr>
          <w:rFonts w:ascii="GHEA Grapalat" w:hAnsi="GHEA Grapalat" w:cs="Sylfaen"/>
          <w:szCs w:val="24"/>
        </w:rPr>
        <w:t xml:space="preserve"> </w:t>
      </w:r>
      <w:r w:rsidRPr="005E1F72">
        <w:rPr>
          <w:rFonts w:ascii="GHEA Grapalat" w:hAnsi="GHEA Grapalat" w:cs="Sylfaen"/>
          <w:szCs w:val="24"/>
          <w:lang w:val="ru-RU"/>
        </w:rPr>
        <w:t>թվից</w:t>
      </w:r>
      <w:r w:rsidRPr="005E1F72">
        <w:rPr>
          <w:rFonts w:ascii="GHEA Grapalat" w:hAnsi="GHEA Grapalat" w:cs="Sylfaen"/>
          <w:szCs w:val="24"/>
        </w:rPr>
        <w:t xml:space="preserve">` </w:t>
      </w:r>
      <w:r w:rsidRPr="005E1F72">
        <w:rPr>
          <w:rFonts w:ascii="GHEA Grapalat" w:hAnsi="GHEA Grapalat" w:cs="Sylfaen"/>
          <w:szCs w:val="24"/>
          <w:lang w:val="ru-RU"/>
        </w:rPr>
        <w:t>նվազագույն</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ասնակցին</w:t>
      </w:r>
      <w:r w:rsidRPr="005E1F72">
        <w:rPr>
          <w:rFonts w:ascii="GHEA Grapalat" w:hAnsi="GHEA Grapalat" w:cs="Sylfaen"/>
          <w:szCs w:val="24"/>
        </w:rPr>
        <w:t xml:space="preserve"> </w:t>
      </w:r>
      <w:r w:rsidRPr="005E1F72">
        <w:rPr>
          <w:rFonts w:ascii="GHEA Grapalat" w:hAnsi="GHEA Grapalat" w:cs="Sylfaen"/>
          <w:szCs w:val="24"/>
          <w:lang w:val="ru-RU"/>
        </w:rPr>
        <w:t>նախապատվություն</w:t>
      </w:r>
      <w:r w:rsidRPr="005E1F72">
        <w:rPr>
          <w:rFonts w:ascii="GHEA Grapalat" w:hAnsi="GHEA Grapalat" w:cs="Sylfaen"/>
          <w:szCs w:val="24"/>
        </w:rPr>
        <w:t xml:space="preserve"> </w:t>
      </w:r>
      <w:r w:rsidRPr="005E1F72">
        <w:rPr>
          <w:rFonts w:ascii="GHEA Grapalat" w:hAnsi="GHEA Grapalat" w:cs="Sylfaen"/>
          <w:szCs w:val="24"/>
          <w:lang w:val="ru-RU"/>
        </w:rPr>
        <w:t>տալու</w:t>
      </w:r>
      <w:r w:rsidRPr="005E1F72">
        <w:rPr>
          <w:rFonts w:ascii="GHEA Grapalat" w:hAnsi="GHEA Grapalat" w:cs="Sylfaen"/>
          <w:szCs w:val="24"/>
        </w:rPr>
        <w:t xml:space="preserve"> </w:t>
      </w:r>
      <w:r w:rsidRPr="005E1F72">
        <w:rPr>
          <w:rFonts w:ascii="GHEA Grapalat" w:hAnsi="GHEA Grapalat" w:cs="Sylfaen"/>
          <w:szCs w:val="24"/>
          <w:lang w:val="ru-RU"/>
        </w:rPr>
        <w:t>սկզբունքով։</w:t>
      </w:r>
      <w:r w:rsidRPr="005E1F72">
        <w:rPr>
          <w:rFonts w:ascii="GHEA Grapalat" w:hAnsi="GHEA Grapalat" w:cs="Sylfaen"/>
          <w:szCs w:val="24"/>
        </w:rPr>
        <w:t xml:space="preserve"> </w:t>
      </w:r>
      <w:r w:rsidRPr="005E1F72">
        <w:rPr>
          <w:rFonts w:ascii="GHEA Grapalat" w:hAnsi="GHEA Grapalat" w:cs="Sylfaen"/>
          <w:szCs w:val="24"/>
          <w:lang w:val="ru-RU"/>
        </w:rPr>
        <w:t>Ընդ</w:t>
      </w:r>
      <w:r w:rsidRPr="005E1F72">
        <w:rPr>
          <w:rFonts w:ascii="GHEA Grapalat" w:hAnsi="GHEA Grapalat" w:cs="Sylfaen"/>
          <w:szCs w:val="24"/>
        </w:rPr>
        <w:t xml:space="preserve"> </w:t>
      </w:r>
      <w:r w:rsidRPr="005E1F72">
        <w:rPr>
          <w:rFonts w:ascii="GHEA Grapalat" w:hAnsi="GHEA Grapalat" w:cs="Sylfaen"/>
          <w:szCs w:val="24"/>
          <w:lang w:val="ru-RU"/>
        </w:rPr>
        <w:t>որում</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en-US"/>
        </w:rPr>
        <w:t>առաջին</w:t>
      </w:r>
      <w:r w:rsidRPr="005E1F72">
        <w:rPr>
          <w:rFonts w:ascii="GHEA Grapalat" w:hAnsi="GHEA Grapalat" w:cs="Sylfaen"/>
          <w:szCs w:val="24"/>
        </w:rPr>
        <w:t xml:space="preserve"> </w:t>
      </w:r>
      <w:r w:rsidRPr="005E1F72">
        <w:rPr>
          <w:rFonts w:ascii="GHEA Grapalat" w:hAnsi="GHEA Grapalat" w:cs="Sylfaen"/>
          <w:szCs w:val="24"/>
          <w:lang w:val="en-US"/>
        </w:rPr>
        <w:t>և</w:t>
      </w:r>
      <w:r w:rsidRPr="005E1F72">
        <w:rPr>
          <w:rFonts w:ascii="GHEA Grapalat" w:hAnsi="GHEA Grapalat" w:cs="Sylfaen"/>
          <w:szCs w:val="24"/>
        </w:rPr>
        <w:t xml:space="preserve"> </w:t>
      </w:r>
      <w:r w:rsidRPr="005E1F72">
        <w:rPr>
          <w:rFonts w:ascii="GHEA Grapalat" w:hAnsi="GHEA Grapalat" w:cs="Sylfaen"/>
          <w:szCs w:val="24"/>
          <w:lang w:val="en-US"/>
        </w:rPr>
        <w:t>հաջորդաբար</w:t>
      </w:r>
      <w:r w:rsidRPr="005E1F72">
        <w:rPr>
          <w:rFonts w:ascii="GHEA Grapalat" w:hAnsi="GHEA Grapalat" w:cs="Sylfaen"/>
          <w:szCs w:val="24"/>
        </w:rPr>
        <w:t xml:space="preserve"> </w:t>
      </w:r>
      <w:r w:rsidRPr="005E1F72">
        <w:rPr>
          <w:rFonts w:ascii="GHEA Grapalat" w:hAnsi="GHEA Grapalat" w:cs="Sylfaen"/>
          <w:szCs w:val="24"/>
          <w:lang w:val="en-US"/>
        </w:rPr>
        <w:t>տեղեր</w:t>
      </w:r>
      <w:r w:rsidRPr="005E1F72">
        <w:rPr>
          <w:rFonts w:ascii="GHEA Grapalat" w:hAnsi="GHEA Grapalat" w:cs="Sylfaen"/>
          <w:szCs w:val="24"/>
        </w:rPr>
        <w:t xml:space="preserve"> </w:t>
      </w:r>
      <w:r w:rsidRPr="005E1F72">
        <w:rPr>
          <w:rFonts w:ascii="GHEA Grapalat" w:hAnsi="GHEA Grapalat" w:cs="Sylfaen"/>
          <w:szCs w:val="24"/>
          <w:lang w:val="ru-RU"/>
        </w:rPr>
        <w:t>զբաղեցրած</w:t>
      </w:r>
      <w:r w:rsidRPr="005E1F72">
        <w:rPr>
          <w:rFonts w:ascii="GHEA Grapalat" w:hAnsi="GHEA Grapalat" w:cs="Sylfaen"/>
          <w:szCs w:val="24"/>
        </w:rPr>
        <w:t xml:space="preserve"> </w:t>
      </w:r>
      <w:r w:rsidRPr="005E1F72">
        <w:rPr>
          <w:rFonts w:ascii="GHEA Grapalat" w:hAnsi="GHEA Grapalat" w:cs="Sylfaen"/>
          <w:szCs w:val="24"/>
          <w:lang w:val="ru-RU"/>
        </w:rPr>
        <w:t>մասնակիցներին</w:t>
      </w:r>
      <w:r w:rsidRPr="005E1F72">
        <w:rPr>
          <w:rFonts w:ascii="GHEA Grapalat" w:hAnsi="GHEA Grapalat" w:cs="Sylfaen"/>
          <w:szCs w:val="24"/>
        </w:rPr>
        <w:t xml:space="preserve"> </w:t>
      </w:r>
      <w:r w:rsidRPr="005E1F72">
        <w:rPr>
          <w:rFonts w:ascii="GHEA Grapalat" w:hAnsi="GHEA Grapalat" w:cs="Sylfaen"/>
          <w:szCs w:val="24"/>
          <w:lang w:val="ru-RU"/>
        </w:rPr>
        <w:t>որոշելիս</w:t>
      </w:r>
      <w:r w:rsidRPr="005E1F72">
        <w:rPr>
          <w:rFonts w:ascii="GHEA Grapalat" w:hAnsi="GHEA Grapalat" w:cs="Sylfaen"/>
          <w:szCs w:val="24"/>
        </w:rPr>
        <w:t xml:space="preserve"> </w:t>
      </w:r>
      <w:r w:rsidRPr="005E1F72">
        <w:rPr>
          <w:rFonts w:ascii="GHEA Grapalat" w:hAnsi="GHEA Grapalat" w:cs="Sylfaen"/>
          <w:szCs w:val="24"/>
          <w:lang w:val="ru-RU"/>
        </w:rPr>
        <w:t>գնային</w:t>
      </w:r>
      <w:r w:rsidRPr="005E1F72">
        <w:rPr>
          <w:rFonts w:ascii="GHEA Grapalat" w:hAnsi="GHEA Grapalat" w:cs="Sylfaen"/>
          <w:szCs w:val="24"/>
        </w:rPr>
        <w:t xml:space="preserve"> </w:t>
      </w:r>
      <w:r w:rsidRPr="005E1F72">
        <w:rPr>
          <w:rFonts w:ascii="GHEA Grapalat" w:hAnsi="GHEA Grapalat" w:cs="Sylfaen"/>
          <w:szCs w:val="24"/>
          <w:lang w:val="ru-RU"/>
        </w:rPr>
        <w:t>առաջարկների</w:t>
      </w:r>
      <w:r w:rsidRPr="005E1F72">
        <w:rPr>
          <w:rFonts w:ascii="GHEA Grapalat" w:hAnsi="GHEA Grapalat" w:cs="Sylfaen"/>
          <w:szCs w:val="24"/>
        </w:rPr>
        <w:t xml:space="preserve"> գնահատումը և </w:t>
      </w:r>
      <w:r w:rsidRPr="005E1F72">
        <w:rPr>
          <w:rFonts w:ascii="GHEA Grapalat" w:hAnsi="GHEA Grapalat" w:cs="Sylfaen"/>
          <w:szCs w:val="24"/>
          <w:lang w:val="ru-RU"/>
        </w:rPr>
        <w:t>համեմատումն</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առանց</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1-ին </w:t>
      </w:r>
      <w:r w:rsidRPr="005E1F72">
        <w:rPr>
          <w:rFonts w:ascii="GHEA Grapalat" w:hAnsi="GHEA Grapalat" w:cs="Sylfaen"/>
          <w:szCs w:val="24"/>
          <w:lang w:val="ru-RU"/>
        </w:rPr>
        <w:t>մասի</w:t>
      </w:r>
      <w:r w:rsidRPr="005E1F72">
        <w:rPr>
          <w:rFonts w:ascii="GHEA Grapalat" w:hAnsi="GHEA Grapalat" w:cs="Sylfaen"/>
          <w:szCs w:val="24"/>
        </w:rPr>
        <w:t xml:space="preserve"> 5.2-րդ </w:t>
      </w:r>
      <w:r w:rsidRPr="005E1F72">
        <w:rPr>
          <w:rFonts w:ascii="GHEA Grapalat" w:hAnsi="GHEA Grapalat" w:cs="Sylfaen"/>
          <w:szCs w:val="24"/>
          <w:lang w:val="ru-RU"/>
        </w:rPr>
        <w:t>կետում</w:t>
      </w:r>
      <w:r w:rsidRPr="005E1F72">
        <w:rPr>
          <w:rFonts w:ascii="GHEA Grapalat" w:hAnsi="GHEA Grapalat" w:cs="Sylfaen"/>
          <w:szCs w:val="24"/>
        </w:rPr>
        <w:t xml:space="preserve"> </w:t>
      </w:r>
      <w:r w:rsidRPr="005E1F72">
        <w:rPr>
          <w:rFonts w:ascii="GHEA Grapalat" w:hAnsi="GHEA Grapalat" w:cs="Sylfaen"/>
          <w:szCs w:val="24"/>
          <w:lang w:val="ru-RU"/>
        </w:rPr>
        <w:t>նշված</w:t>
      </w:r>
      <w:r w:rsidRPr="005E1F72">
        <w:rPr>
          <w:rFonts w:ascii="GHEA Grapalat" w:hAnsi="GHEA Grapalat" w:cs="Sylfaen"/>
          <w:szCs w:val="24"/>
        </w:rPr>
        <w:t xml:space="preserve"> </w:t>
      </w:r>
      <w:r w:rsidRPr="005E1F72">
        <w:rPr>
          <w:rFonts w:ascii="GHEA Grapalat" w:hAnsi="GHEA Grapalat" w:cs="Sylfaen"/>
          <w:szCs w:val="24"/>
          <w:lang w:val="ru-RU"/>
        </w:rPr>
        <w:t>հարկի</w:t>
      </w:r>
      <w:r w:rsidRPr="005E1F72">
        <w:rPr>
          <w:rFonts w:ascii="GHEA Grapalat" w:hAnsi="GHEA Grapalat" w:cs="Sylfaen"/>
          <w:szCs w:val="24"/>
        </w:rPr>
        <w:t xml:space="preserve"> </w:t>
      </w:r>
      <w:r w:rsidRPr="005E1F72">
        <w:rPr>
          <w:rFonts w:ascii="GHEA Grapalat" w:hAnsi="GHEA Grapalat" w:cs="Sylfaen"/>
          <w:szCs w:val="24"/>
          <w:lang w:val="ru-RU"/>
        </w:rPr>
        <w:t>գումարի</w:t>
      </w:r>
      <w:r w:rsidRPr="005E1F72">
        <w:rPr>
          <w:rFonts w:ascii="GHEA Grapalat" w:hAnsi="GHEA Grapalat" w:cs="Sylfaen"/>
          <w:szCs w:val="24"/>
        </w:rPr>
        <w:t xml:space="preserve"> </w:t>
      </w:r>
      <w:r w:rsidRPr="005E1F72">
        <w:rPr>
          <w:rFonts w:ascii="GHEA Grapalat" w:hAnsi="GHEA Grapalat" w:cs="Sylfaen"/>
          <w:szCs w:val="24"/>
          <w:lang w:val="ru-RU"/>
        </w:rPr>
        <w:t>հաշվարկման</w:t>
      </w:r>
      <w:r w:rsidRPr="005E1F72">
        <w:rPr>
          <w:rFonts w:ascii="GHEA Grapalat" w:hAnsi="GHEA Grapalat" w:cs="Sylfaen"/>
          <w:szCs w:val="24"/>
          <w:lang w:val="hy-AM"/>
        </w:rPr>
        <w:t>, իսկ</w:t>
      </w:r>
      <w:r w:rsidRPr="005E1F72">
        <w:rPr>
          <w:rFonts w:ascii="GHEA Grapalat" w:hAnsi="GHEA Grapalat" w:cs="Sylfaen"/>
          <w:szCs w:val="24"/>
        </w:rPr>
        <w:t xml:space="preserve"> </w:t>
      </w:r>
      <w:r w:rsidRPr="005E1F72">
        <w:rPr>
          <w:rFonts w:ascii="GHEA Grapalat" w:hAnsi="GHEA Grapalat" w:cs="Sylfaen"/>
        </w:rPr>
        <w:t xml:space="preserve">հայտերը գնահատելիս </w:t>
      </w:r>
      <w:r w:rsidRPr="005E1F72">
        <w:rPr>
          <w:rFonts w:ascii="GHEA Grapalat" w:hAnsi="GHEA Grapalat" w:cs="Sylfaen"/>
          <w:lang w:val="en-US"/>
        </w:rPr>
        <w:t>հիմք</w:t>
      </w:r>
      <w:r w:rsidRPr="005E1F72">
        <w:rPr>
          <w:rFonts w:ascii="GHEA Grapalat" w:hAnsi="GHEA Grapalat" w:cs="Sylfaen"/>
        </w:rPr>
        <w:t xml:space="preserve"> </w:t>
      </w:r>
      <w:r w:rsidRPr="005E1F72">
        <w:rPr>
          <w:rFonts w:ascii="GHEA Grapalat" w:hAnsi="GHEA Grapalat" w:cs="Sylfaen"/>
          <w:lang w:val="en-US"/>
        </w:rPr>
        <w:t>է</w:t>
      </w:r>
      <w:r w:rsidRPr="005E1F72">
        <w:rPr>
          <w:rFonts w:ascii="GHEA Grapalat" w:hAnsi="GHEA Grapalat" w:cs="Sylfaen"/>
        </w:rPr>
        <w:t xml:space="preserve"> </w:t>
      </w:r>
      <w:r w:rsidRPr="005E1F72">
        <w:rPr>
          <w:rFonts w:ascii="GHEA Grapalat" w:hAnsi="GHEA Grapalat" w:cs="Sylfaen"/>
          <w:lang w:val="en-US"/>
        </w:rPr>
        <w:t>ընդունում</w:t>
      </w:r>
      <w:r w:rsidRPr="005E1F72">
        <w:rPr>
          <w:rFonts w:ascii="GHEA Grapalat" w:hAnsi="GHEA Grapalat" w:cs="Sylfaen"/>
        </w:rPr>
        <w:t xml:space="preserve"> հ</w:t>
      </w:r>
      <w:r w:rsidRPr="005E1F72">
        <w:rPr>
          <w:rFonts w:ascii="GHEA Grapalat" w:hAnsi="GHEA Grapalat" w:cs="Sylfaen"/>
          <w:lang w:val="en-US"/>
        </w:rPr>
        <w:t>ամակարգում</w:t>
      </w:r>
      <w:r w:rsidRPr="005E1F72">
        <w:rPr>
          <w:rFonts w:ascii="GHEA Grapalat" w:hAnsi="GHEA Grapalat" w:cs="Sylfaen"/>
        </w:rPr>
        <w:t xml:space="preserve"> </w:t>
      </w:r>
      <w:r w:rsidRPr="005E1F72">
        <w:rPr>
          <w:rFonts w:ascii="GHEA Grapalat" w:hAnsi="GHEA Grapalat" w:cs="Sylfaen"/>
          <w:lang w:val="en-US"/>
        </w:rPr>
        <w:t>կցված</w:t>
      </w:r>
      <w:r w:rsidRPr="005E1F72">
        <w:rPr>
          <w:rFonts w:ascii="GHEA Grapalat" w:hAnsi="GHEA Grapalat" w:cs="Sylfaen"/>
        </w:rPr>
        <w:t xml:space="preserve">` </w:t>
      </w:r>
      <w:r w:rsidRPr="005E1F72">
        <w:rPr>
          <w:rFonts w:ascii="GHEA Grapalat" w:hAnsi="GHEA Grapalat" w:cs="Sylfaen"/>
          <w:lang w:val="en-US"/>
        </w:rPr>
        <w:t>մասնակցի</w:t>
      </w:r>
      <w:r w:rsidRPr="005E1F72">
        <w:rPr>
          <w:rFonts w:ascii="GHEA Grapalat" w:hAnsi="GHEA Grapalat" w:cs="Sylfaen"/>
        </w:rPr>
        <w:t xml:space="preserve"> </w:t>
      </w:r>
      <w:r w:rsidRPr="005E1F72">
        <w:rPr>
          <w:rFonts w:ascii="GHEA Grapalat" w:hAnsi="GHEA Grapalat" w:cs="Sylfaen"/>
          <w:lang w:val="en-US"/>
        </w:rPr>
        <w:t>կողմից</w:t>
      </w:r>
      <w:r w:rsidRPr="005E1F72">
        <w:rPr>
          <w:rFonts w:ascii="GHEA Grapalat" w:hAnsi="GHEA Grapalat" w:cs="Sylfaen"/>
        </w:rPr>
        <w:t xml:space="preserve"> </w:t>
      </w:r>
      <w:r w:rsidRPr="005E1F72">
        <w:rPr>
          <w:rFonts w:ascii="GHEA Grapalat" w:hAnsi="GHEA Grapalat" w:cs="Sylfaen"/>
          <w:lang w:val="en-US"/>
        </w:rPr>
        <w:t>հաստատված</w:t>
      </w:r>
      <w:r w:rsidRPr="005E1F72">
        <w:rPr>
          <w:rFonts w:ascii="GHEA Grapalat" w:hAnsi="GHEA Grapalat" w:cs="Sylfaen"/>
        </w:rPr>
        <w:t xml:space="preserve"> </w:t>
      </w:r>
      <w:r w:rsidRPr="005E1F72">
        <w:rPr>
          <w:rFonts w:ascii="GHEA Grapalat" w:hAnsi="GHEA Grapalat" w:cs="Sylfaen"/>
          <w:lang w:val="en-US"/>
        </w:rPr>
        <w:t>գնային</w:t>
      </w:r>
      <w:r w:rsidRPr="005E1F72">
        <w:rPr>
          <w:rFonts w:ascii="GHEA Grapalat" w:hAnsi="GHEA Grapalat" w:cs="Sylfaen"/>
        </w:rPr>
        <w:t xml:space="preserve"> </w:t>
      </w:r>
      <w:r w:rsidRPr="005E1F72">
        <w:rPr>
          <w:rFonts w:ascii="GHEA Grapalat" w:hAnsi="GHEA Grapalat" w:cs="Sylfaen"/>
          <w:lang w:val="en-US"/>
        </w:rPr>
        <w:t>առաջարկը</w:t>
      </w:r>
      <w:r w:rsidRPr="005E1F72">
        <w:rPr>
          <w:rFonts w:ascii="GHEA Grapalat" w:hAnsi="GHEA Grapalat" w:cs="Sylfaen"/>
          <w:lang w:val="hy-AM"/>
        </w:rPr>
        <w:t>:</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lastRenderedPageBreak/>
        <w:t>8.</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հայտում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անհամապատասխանություն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տեղ</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գտել</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թվերով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հիմք</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ընդունվում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տառերով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hy-AM"/>
        </w:rPr>
        <w:t>գումարը։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երկու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արժույթներով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ապա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համեմատվում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Հայաստանի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Հանրապետության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դրամով</w:t>
      </w:r>
      <w:r w:rsidRPr="005E1F72">
        <w:rPr>
          <w:rFonts w:ascii="GHEA Grapalat" w:hAnsi="GHEA Grapalat" w:cs="Sylfaen"/>
          <w:i w:val="0"/>
          <w:szCs w:val="24"/>
          <w:lang w:val="af-ZA"/>
        </w:rPr>
        <w:t xml:space="preserve">` </w:t>
      </w:r>
      <w:r w:rsidR="00FA43F1" w:rsidRPr="00482000">
        <w:rPr>
          <w:rFonts w:ascii="GHEA Grapalat" w:hAnsi="GHEA Grapalat" w:cs="Sylfaen"/>
          <w:lang w:val="ru-RU"/>
        </w:rPr>
        <w:t>տվյալ</w:t>
      </w:r>
      <w:r w:rsidR="00FA43F1" w:rsidRPr="00482000">
        <w:rPr>
          <w:rFonts w:ascii="GHEA Grapalat" w:hAnsi="GHEA Grapalat" w:cs="Sylfaen"/>
          <w:lang w:val="af-ZA"/>
        </w:rPr>
        <w:t xml:space="preserve"> </w:t>
      </w:r>
      <w:r w:rsidR="00FA43F1" w:rsidRPr="00482000">
        <w:rPr>
          <w:rFonts w:ascii="GHEA Grapalat" w:hAnsi="GHEA Grapalat" w:cs="Sylfaen"/>
          <w:lang w:val="ru-RU"/>
        </w:rPr>
        <w:t>օրվա</w:t>
      </w:r>
      <w:r w:rsidR="00FA43F1" w:rsidRPr="00482000">
        <w:rPr>
          <w:rFonts w:ascii="GHEA Grapalat" w:hAnsi="GHEA Grapalat" w:cs="Sylfaen"/>
          <w:lang w:val="af-ZA"/>
        </w:rPr>
        <w:t xml:space="preserve"> </w:t>
      </w:r>
      <w:r w:rsidR="00FA43F1">
        <w:rPr>
          <w:rFonts w:ascii="GHEA Grapalat" w:hAnsi="GHEA Grapalat" w:cs="Sylfaen"/>
          <w:lang w:val="hy-AM"/>
        </w:rPr>
        <w:t xml:space="preserve">ՀՀ </w:t>
      </w:r>
      <w:r w:rsidR="00FA43F1" w:rsidRPr="00482000">
        <w:rPr>
          <w:rFonts w:ascii="GHEA Grapalat" w:hAnsi="GHEA Grapalat" w:cs="Sylfaen"/>
          <w:lang w:val="ru-RU"/>
        </w:rPr>
        <w:t>Կենտրոնական</w:t>
      </w:r>
      <w:r w:rsidR="00FA43F1" w:rsidRPr="00482000">
        <w:rPr>
          <w:rFonts w:ascii="GHEA Grapalat" w:hAnsi="GHEA Grapalat" w:cs="Sylfaen"/>
          <w:lang w:val="af-ZA"/>
        </w:rPr>
        <w:t xml:space="preserve"> </w:t>
      </w:r>
      <w:r w:rsidR="00FA43F1" w:rsidRPr="00482000">
        <w:rPr>
          <w:rFonts w:ascii="GHEA Grapalat" w:hAnsi="GHEA Grapalat" w:cs="Sylfaen"/>
          <w:lang w:val="ru-RU"/>
        </w:rPr>
        <w:t>Բանկի</w:t>
      </w:r>
      <w:r w:rsidR="00FA43F1" w:rsidRPr="00482000">
        <w:rPr>
          <w:rFonts w:ascii="GHEA Grapalat" w:hAnsi="GHEA Grapalat" w:cs="Sylfaen"/>
          <w:lang w:val="af-ZA"/>
        </w:rPr>
        <w:t xml:space="preserve"> </w:t>
      </w:r>
      <w:r w:rsidR="00FA43F1" w:rsidRPr="00482000">
        <w:rPr>
          <w:rFonts w:ascii="GHEA Grapalat" w:hAnsi="GHEA Grapalat" w:cs="Sylfaen"/>
          <w:lang w:val="ru-RU"/>
        </w:rPr>
        <w:t>սահմանած</w:t>
      </w:r>
      <w:r w:rsidR="00FA43F1"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 </w:t>
      </w:r>
      <w:r w:rsidRPr="005E1F72">
        <w:rPr>
          <w:rStyle w:val="FootnoteReference"/>
          <w:rFonts w:ascii="GHEA Grapalat" w:hAnsi="GHEA Grapalat" w:cs="Sylfaen"/>
          <w:i w:val="0"/>
          <w:szCs w:val="24"/>
          <w:lang w:val="af-ZA"/>
        </w:rPr>
        <w:footnoteReference w:id="12"/>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փոխարժեքով։</w:t>
      </w:r>
      <w:r w:rsidRPr="005E1F72">
        <w:rPr>
          <w:rFonts w:ascii="GHEA Grapalat" w:hAnsi="GHEA Grapalat" w:cs="Sylfaen"/>
          <w:i w:val="0"/>
          <w:szCs w:val="24"/>
          <w:lang w:val="af-ZA"/>
        </w:rPr>
        <w:t xml:space="preserve"> </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Pr="005E1F72">
        <w:rPr>
          <w:rFonts w:ascii="GHEA Grapalat" w:hAnsi="GHEA Grapalat" w:cs="Sylfaen"/>
          <w:i w:val="0"/>
          <w:szCs w:val="24"/>
          <w:lang w:val="hy-AM"/>
        </w:rPr>
        <w:t>6</w:t>
      </w:r>
      <w:r w:rsidRPr="005E1F72">
        <w:rPr>
          <w:rFonts w:ascii="GHEA Grapalat" w:hAnsi="GHEA Grapalat" w:cs="Sylfaen"/>
          <w:i w:val="0"/>
          <w:szCs w:val="24"/>
          <w:lang w:val="af-ZA"/>
        </w:rPr>
        <w:t xml:space="preserve"> Հ</w:t>
      </w:r>
      <w:r w:rsidRPr="005E1F72">
        <w:rPr>
          <w:rFonts w:ascii="GHEA Grapalat" w:hAnsi="GHEA Grapalat" w:cs="Sylfaen"/>
          <w:i w:val="0"/>
          <w:szCs w:val="24"/>
          <w:lang w:val="ru-RU"/>
        </w:rPr>
        <w:t>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w:t>
      </w:r>
      <w:r w:rsidRPr="005E1F72">
        <w:rPr>
          <w:rFonts w:ascii="GHEA Grapalat" w:hAnsi="GHEA Grapalat" w:cs="Sylfaen"/>
          <w:i w:val="0"/>
          <w:szCs w:val="24"/>
          <w:lang w:val="ru-RU"/>
        </w:rPr>
        <w:t>ատվիրատուի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և</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արգելվում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բացառությամբ</w:t>
      </w:r>
      <w:r w:rsidRPr="005E1F72">
        <w:rPr>
          <w:rFonts w:ascii="GHEA Grapalat" w:hAnsi="GHEA Grapalat" w:cs="Sylfaen"/>
          <w:i w:val="0"/>
          <w:szCs w:val="24"/>
          <w:lang w:val="af-ZA"/>
        </w:rPr>
        <w:t>`</w:t>
      </w:r>
    </w:p>
    <w:p w:rsidR="00F12606" w:rsidRPr="005E1F72" w:rsidRDefault="00F12606" w:rsidP="00F12606">
      <w:pPr>
        <w:pStyle w:val="BodyTextIndent"/>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նվազագույն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հավասարության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դեպքում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եթե</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ոչ</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բավարարող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գերազանցում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այդ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կատարելու</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հրավերի</w:t>
      </w:r>
      <w:r w:rsidRPr="005E1F72">
        <w:rPr>
          <w:rFonts w:ascii="GHEA Grapalat" w:hAnsi="GHEA Grapalat" w:cs="Sylfaen"/>
          <w:i w:val="0"/>
          <w:szCs w:val="24"/>
          <w:lang w:val="af-ZA"/>
        </w:rPr>
        <w:t xml:space="preserve"> 1-</w:t>
      </w:r>
      <w:r w:rsidRPr="005E1F72">
        <w:rPr>
          <w:rFonts w:ascii="GHEA Grapalat" w:hAnsi="GHEA Grapalat" w:cs="Sylfaen"/>
          <w:i w:val="0"/>
          <w:szCs w:val="24"/>
          <w:lang w:val="en-US"/>
        </w:rPr>
        <w:t>ին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մասի</w:t>
      </w:r>
      <w:r w:rsidRPr="005E1F72">
        <w:rPr>
          <w:rFonts w:ascii="GHEA Grapalat" w:hAnsi="GHEA Grapalat" w:cs="Sylfaen"/>
          <w:i w:val="0"/>
          <w:szCs w:val="24"/>
          <w:lang w:val="af-ZA"/>
        </w:rPr>
        <w:t xml:space="preserve"> 8.1 </w:t>
      </w:r>
      <w:r w:rsidRPr="005E1F72">
        <w:rPr>
          <w:rFonts w:ascii="GHEA Grapalat" w:hAnsi="GHEA Grapalat" w:cs="Sylfaen"/>
          <w:i w:val="0"/>
          <w:szCs w:val="24"/>
          <w:lang w:val="en-US"/>
        </w:rPr>
        <w:t>կետի</w:t>
      </w:r>
      <w:r w:rsidRPr="005E1F72">
        <w:rPr>
          <w:rFonts w:ascii="GHEA Grapalat" w:hAnsi="GHEA Grapalat" w:cs="Sylfaen"/>
          <w:i w:val="0"/>
          <w:szCs w:val="24"/>
          <w:lang w:val="af-ZA"/>
        </w:rPr>
        <w:t xml:space="preserve"> 2-</w:t>
      </w:r>
      <w:r w:rsidRPr="005E1F72">
        <w:rPr>
          <w:rFonts w:ascii="GHEA Grapalat" w:hAnsi="GHEA Grapalat" w:cs="Sylfaen"/>
          <w:i w:val="0"/>
          <w:szCs w:val="24"/>
          <w:lang w:val="en-US"/>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պարբերությամբ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ֆինանսական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միջոցները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գնումն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իրականացվում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15-</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6-</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հիման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վրա։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իսկ</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միաժամանակյա</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բոլոր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մասնակիցների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w:t>
      </w:r>
    </w:p>
    <w:p w:rsidR="00F12606" w:rsidRPr="005E1F72" w:rsidDel="00992C40"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7</w:t>
      </w:r>
      <w:r w:rsidRPr="005E1F72">
        <w:rPr>
          <w:rFonts w:ascii="GHEA Grapalat" w:hAnsi="GHEA Grapalat"/>
          <w:sz w:val="20"/>
          <w:lang w:val="af-ZA"/>
        </w:rPr>
        <w:t xml:space="preserve"> Հ</w:t>
      </w:r>
      <w:r w:rsidRPr="005E1F72">
        <w:rPr>
          <w:rFonts w:ascii="GHEA Grapalat" w:hAnsi="GHEA Grapalat" w:cs="Sylfaen"/>
          <w:sz w:val="20"/>
          <w:szCs w:val="24"/>
          <w:lang w:val="ru-RU" w:eastAsia="en-US"/>
        </w:rPr>
        <w:t>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նկատմամբ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ru-RU" w:eastAsia="en-US"/>
        </w:rPr>
        <w:t>ասնակիցներից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իրականացվում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15-</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6-</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և ոչ ուշ, քան տասներորդ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այդ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կատարելու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հատկացված  </w:t>
      </w:r>
      <w:r w:rsidRPr="005E1F72">
        <w:rPr>
          <w:rFonts w:ascii="GHEA Grapalat" w:hAnsi="GHEA Grapalat" w:cs="Sylfaen"/>
          <w:sz w:val="20"/>
          <w:szCs w:val="24"/>
          <w:lang w:val="ru-RU" w:eastAsia="en-US"/>
        </w:rPr>
        <w:t>ֆինանսական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միջոցների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չափը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հաջորդաբար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տեղերը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զբաղեցրած</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զ</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շրջանակում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գնվելիք</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ապրանքների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նվազագույն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հավասար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ընթացակարգը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Օրենքի</w:t>
      </w:r>
      <w:r w:rsidRPr="005E1F72">
        <w:rPr>
          <w:rFonts w:ascii="GHEA Grapalat" w:hAnsi="GHEA Grapalat" w:cs="Sylfaen"/>
          <w:sz w:val="20"/>
          <w:szCs w:val="24"/>
          <w:lang w:val="af-ZA" w:eastAsia="en-US"/>
        </w:rPr>
        <w:t xml:space="preserve"> 37-</w:t>
      </w:r>
      <w:r w:rsidRPr="005E1F72">
        <w:rPr>
          <w:rFonts w:ascii="GHEA Grapalat" w:hAnsi="GHEA Grapalat" w:cs="Sylfaen"/>
          <w:sz w:val="20"/>
          <w:szCs w:val="24"/>
          <w:lang w:val="ru-RU"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հոդվածի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w:t>
      </w:r>
      <w:r w:rsidRPr="005E1F72">
        <w:rPr>
          <w:rFonts w:ascii="GHEA Grapalat" w:hAnsi="GHEA Grapalat" w:cs="Sylfaen"/>
          <w:sz w:val="20"/>
          <w:szCs w:val="24"/>
          <w:lang w:val="af-ZA" w:eastAsia="en-US"/>
        </w:rPr>
        <w:t xml:space="preserve"> 1-</w:t>
      </w:r>
      <w:r w:rsidRPr="005E1F72">
        <w:rPr>
          <w:rFonts w:ascii="GHEA Grapalat" w:hAnsi="GHEA Grapalat" w:cs="Sylfaen"/>
          <w:sz w:val="20"/>
          <w:szCs w:val="24"/>
          <w:lang w:val="ru-RU" w:eastAsia="en-US"/>
        </w:rPr>
        <w:t>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հիման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չկայացած</w:t>
      </w:r>
      <w:r w:rsidRPr="005E1F72">
        <w:rPr>
          <w:rFonts w:ascii="GHEA Grapalat" w:hAnsi="GHEA Grapalat" w:cs="Sylfaen"/>
          <w:sz w:val="20"/>
          <w:szCs w:val="24"/>
          <w:lang w:val="af-ZA" w:eastAsia="en-US"/>
        </w:rPr>
        <w:t xml:space="preserve">: </w:t>
      </w:r>
    </w:p>
    <w:p w:rsidR="00F12606" w:rsidRPr="005E1F72" w:rsidRDefault="00F12606" w:rsidP="00F12606">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af-ZA"/>
        </w:rPr>
        <w:t>8.</w:t>
      </w:r>
      <w:r w:rsidRPr="005E1F72">
        <w:rPr>
          <w:rFonts w:ascii="GHEA Grapalat" w:hAnsi="GHEA Grapalat"/>
          <w:sz w:val="20"/>
          <w:szCs w:val="20"/>
          <w:lang w:val="hy-AM"/>
        </w:rPr>
        <w:t>8</w:t>
      </w:r>
      <w:r w:rsidRPr="005E1F72">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5E1F72">
        <w:rPr>
          <w:rFonts w:ascii="GHEA Grapalat" w:hAnsi="GHEA Grapalat"/>
          <w:sz w:val="20"/>
          <w:szCs w:val="20"/>
          <w:lang w:val="hy-AM"/>
        </w:rPr>
        <w:t>ամբողջական նկարագիրը</w:t>
      </w:r>
      <w:r w:rsidRPr="005E1F72">
        <w:rPr>
          <w:rFonts w:ascii="GHEA Grapalat" w:hAnsi="GHEA Grapalat"/>
          <w:sz w:val="20"/>
          <w:szCs w:val="20"/>
          <w:lang w:val="af-ZA"/>
        </w:rPr>
        <w:t xml:space="preserve"> պարունակող փաստաթղթի (փաստաթղթերի)</w:t>
      </w:r>
      <w:r w:rsidRPr="005E1F72">
        <w:rPr>
          <w:rFonts w:ascii="GHEA Grapalat" w:hAnsi="GHEA Grapalat"/>
          <w:lang w:val="af-ZA"/>
        </w:rPr>
        <w:t xml:space="preserve"> </w:t>
      </w:r>
      <w:r w:rsidRPr="005E1F72">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5E1F72">
        <w:rPr>
          <w:rFonts w:ascii="GHEA Grapalat" w:hAnsi="GHEA Grapalat"/>
          <w:sz w:val="20"/>
          <w:szCs w:val="20"/>
          <w:lang w:val="hy-AM"/>
        </w:rPr>
        <w:t xml:space="preserve"> </w:t>
      </w:r>
      <w:r w:rsidRPr="005E1F72">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E1F72">
        <w:rPr>
          <w:rFonts w:ascii="GHEA Grapalat" w:hAnsi="GHEA Grapalat"/>
          <w:sz w:val="20"/>
          <w:szCs w:val="20"/>
          <w:lang w:val="hy-AM"/>
        </w:rPr>
        <w:t>:</w:t>
      </w:r>
    </w:p>
    <w:p w:rsidR="00F12606" w:rsidRPr="005E1F72" w:rsidRDefault="00F12606" w:rsidP="00F12606">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rPr>
        <w:t>8.</w:t>
      </w:r>
      <w:r w:rsidRPr="005E1F72">
        <w:rPr>
          <w:rFonts w:ascii="GHEA Grapalat" w:hAnsi="GHEA Grapalat"/>
          <w:sz w:val="20"/>
          <w:lang w:val="hy-AM"/>
        </w:rPr>
        <w:t>9</w:t>
      </w:r>
      <w:r w:rsidRPr="005E1F72">
        <w:rPr>
          <w:rFonts w:ascii="GHEA Grapalat" w:hAnsi="GHEA Grapalat"/>
          <w:sz w:val="20"/>
          <w:lang w:val="af-ZA"/>
        </w:rPr>
        <w:t xml:space="preserve"> Եթե հայտերի բացման նիստի 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իրականացված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արդյուն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hy-AM" w:eastAsia="en-US"/>
        </w:rPr>
        <w:t>քում</w:t>
      </w:r>
      <w:r w:rsidRPr="005E1F72">
        <w:rPr>
          <w:rFonts w:ascii="GHEA Grapalat" w:hAnsi="GHEA Grapalat" w:cs="Sylfaen"/>
          <w:sz w:val="20"/>
          <w:szCs w:val="24"/>
          <w:lang w:val="af-ZA" w:eastAsia="en-US"/>
        </w:rPr>
        <w:t xml:space="preserve"> մասնակցի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արձանագրվում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նկատմամբ</w:t>
      </w:r>
      <w:r w:rsidRPr="005E1F72">
        <w:rPr>
          <w:rFonts w:ascii="GHEA Grapalat" w:hAnsi="GHEA Grapalat" w:cs="Sylfaen"/>
          <w:sz w:val="20"/>
          <w:szCs w:val="24"/>
          <w:lang w:val="af-ZA" w:eastAsia="en-US"/>
        </w:rPr>
        <w:t>,</w:t>
      </w:r>
      <w:bookmarkStart w:id="7" w:name="_Hlk9262487"/>
      <w:r w:rsidRPr="0047657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 xml:space="preserve">ներառյալ երբ հայտում ներառված՝ Հայաստանի Հանրապետության ռեզիդենտ հանդիսացող մասնակցի կողմից հաստատվող փաստաթղթերը կամ դրանց մի մասը ներկայացված են հաստատված բնօրինակ </w:t>
      </w:r>
      <w:r w:rsidRPr="00C33722">
        <w:rPr>
          <w:rFonts w:ascii="GHEA Grapalat" w:hAnsi="GHEA Grapalat" w:cs="Sylfaen"/>
          <w:sz w:val="20"/>
          <w:szCs w:val="24"/>
          <w:lang w:val="hy-AM" w:eastAsia="en-US"/>
        </w:rPr>
        <w:lastRenderedPageBreak/>
        <w:t>փաստաթղթից արտատպված (սկանավորված) տարբերակով և հաստատված չեն էլեկտրոնային թվային ստորագրությամբ</w:t>
      </w:r>
      <w:r w:rsidRPr="00443B3E">
        <w:rPr>
          <w:rFonts w:ascii="GHEA Grapalat" w:hAnsi="GHEA Grapalat" w:cs="Sylfaen"/>
          <w:sz w:val="20"/>
          <w:szCs w:val="24"/>
          <w:lang w:val="hy-AM" w:eastAsia="en-US"/>
        </w:rPr>
        <w:t>,</w:t>
      </w:r>
      <w:bookmarkEnd w:id="7"/>
      <w:r w:rsidRPr="00443B3E">
        <w:rPr>
          <w:rFonts w:ascii="GHEA Grapalat" w:hAnsi="GHEA Grapalat" w:cs="Sylfaen"/>
          <w:sz w:val="20"/>
          <w:szCs w:val="24"/>
          <w:lang w:val="hy-AM" w:eastAsia="en-US"/>
        </w:rPr>
        <w:t xml:space="preserve"> </w:t>
      </w:r>
      <w:r w:rsidRPr="005E1F72">
        <w:rPr>
          <w:rFonts w:ascii="GHEA Grapalat" w:hAnsi="GHEA Grapalat" w:cs="Sylfaen"/>
          <w:sz w:val="20"/>
          <w:szCs w:val="24"/>
          <w:lang w:val="hy-AM" w:eastAsia="en-US"/>
        </w:rPr>
        <w:t>բացառությամբ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դեպքերի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բացակայում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ապահովումը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հայտի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ապահովումը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պահանջներին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իսկ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դրա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մասին</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համակարգի միջոցով </w:t>
      </w:r>
      <w:r w:rsidRPr="005E1F72">
        <w:rPr>
          <w:rFonts w:ascii="GHEA Grapalat" w:hAnsi="GHEA Grapalat" w:cs="Sylfaen"/>
          <w:sz w:val="20"/>
          <w:szCs w:val="24"/>
          <w:lang w:val="hy-AM" w:eastAsia="en-US"/>
        </w:rPr>
        <w:t>տեղեկացնում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val="hy-AM" w:eastAsia="en-US"/>
        </w:rPr>
        <w:t>ասնակցին՝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առաջարկելով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կասեցման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շտկել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անհամապատասխանությունը</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3"/>
      </w:r>
      <w:r w:rsidRPr="005E1F72">
        <w:rPr>
          <w:rFonts w:ascii="GHEA Grapalat" w:hAnsi="GHEA Grapalat" w:cs="Sylfaen"/>
          <w:sz w:val="20"/>
          <w:szCs w:val="24"/>
          <w:lang w:val="af-ZA" w:eastAsia="en-US"/>
        </w:rPr>
        <w:t xml:space="preserve">   </w:t>
      </w:r>
    </w:p>
    <w:p w:rsidR="00F12606" w:rsidRPr="005E1F72" w:rsidRDefault="00F12606" w:rsidP="00F12606">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10</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8.</w:t>
      </w:r>
      <w:r w:rsidRPr="005E1F72">
        <w:rPr>
          <w:rFonts w:ascii="GHEA Grapalat" w:hAnsi="GHEA Grapalat" w:cs="Sylfaen"/>
          <w:sz w:val="20"/>
          <w:szCs w:val="24"/>
          <w:lang w:val="hy-AM" w:eastAsia="en-US"/>
        </w:rPr>
        <w:t>9</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մ</w:t>
      </w:r>
      <w:r w:rsidRPr="005E1F72">
        <w:rPr>
          <w:rFonts w:ascii="GHEA Grapalat" w:hAnsi="GHEA Grapalat" w:cs="Sylfaen"/>
          <w:sz w:val="20"/>
          <w:szCs w:val="24"/>
          <w:lang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շտկում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արձանագրված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անհամապատասխանությունը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ապա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վերջինիս</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հայտը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գնահատվում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անբավարար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մերժվում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Pr="005E1F72">
        <w:rPr>
          <w:rFonts w:ascii="GHEA Grapalat" w:hAnsi="GHEA Grapalat" w:cs="Sylfaen"/>
          <w:szCs w:val="24"/>
          <w:lang w:val="hy-AM"/>
        </w:rPr>
        <w:t>11</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աշխատանքներին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w:t>
      </w:r>
      <w:r w:rsidRPr="005E1F72">
        <w:rPr>
          <w:rFonts w:ascii="GHEA Grapalat" w:hAnsi="GHEA Grapalat" w:cs="Sylfaen"/>
          <w:szCs w:val="24"/>
          <w:lang w:val="en-US"/>
        </w:rPr>
        <w:t>ում</w:t>
      </w:r>
      <w:r w:rsidRPr="005E1F72">
        <w:rPr>
          <w:rFonts w:ascii="GHEA Grapalat" w:hAnsi="GHEA Grapalat" w:cs="Sylfaen"/>
          <w:szCs w:val="24"/>
        </w:rPr>
        <w:t xml:space="preserve"> </w:t>
      </w:r>
      <w:r w:rsidRPr="005E1F72">
        <w:rPr>
          <w:rFonts w:ascii="GHEA Grapalat" w:hAnsi="GHEA Grapalat" w:cs="Sylfaen"/>
          <w:szCs w:val="24"/>
          <w:lang w:val="ru-RU"/>
        </w:rPr>
        <w:t>պարզվում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որ</w:t>
      </w:r>
      <w:r w:rsidRPr="005E1F72">
        <w:rPr>
          <w:rFonts w:ascii="GHEA Grapalat" w:hAnsi="GHEA Grapalat" w:cs="Sylfaen"/>
          <w:szCs w:val="24"/>
        </w:rPr>
        <w:t xml:space="preserve"> </w:t>
      </w:r>
      <w:r w:rsidRPr="005E1F72">
        <w:rPr>
          <w:rFonts w:ascii="GHEA Grapalat" w:hAnsi="GHEA Grapalat" w:cs="Sylfaen"/>
          <w:szCs w:val="24"/>
          <w:lang w:val="ru-RU"/>
        </w:rPr>
        <w:t>վերջիններիս</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իրենց</w:t>
      </w:r>
      <w:r w:rsidRPr="005E1F72">
        <w:rPr>
          <w:rFonts w:ascii="GHEA Grapalat" w:hAnsi="GHEA Grapalat" w:cs="Sylfaen"/>
          <w:szCs w:val="24"/>
        </w:rPr>
        <w:t xml:space="preserve"> </w:t>
      </w:r>
      <w:r w:rsidRPr="005E1F72">
        <w:rPr>
          <w:rFonts w:ascii="GHEA Grapalat" w:hAnsi="GHEA Grapalat" w:cs="Sylfaen"/>
          <w:szCs w:val="24"/>
          <w:lang w:val="ru-RU"/>
        </w:rPr>
        <w:t>մերձավոր</w:t>
      </w:r>
      <w:r w:rsidRPr="005E1F72">
        <w:rPr>
          <w:rFonts w:ascii="GHEA Grapalat" w:hAnsi="GHEA Grapalat" w:cs="Sylfaen"/>
          <w:szCs w:val="24"/>
        </w:rPr>
        <w:t xml:space="preserve"> </w:t>
      </w:r>
      <w:r w:rsidRPr="005E1F72">
        <w:rPr>
          <w:rFonts w:ascii="GHEA Grapalat" w:hAnsi="GHEA Grapalat" w:cs="Sylfaen"/>
          <w:szCs w:val="24"/>
          <w:lang w:val="ru-RU"/>
        </w:rPr>
        <w:t>ազգակցությամբ</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խնամիությամբ</w:t>
      </w:r>
      <w:r w:rsidRPr="005E1F72">
        <w:rPr>
          <w:rFonts w:ascii="GHEA Grapalat" w:hAnsi="GHEA Grapalat" w:cs="Sylfaen"/>
          <w:szCs w:val="24"/>
        </w:rPr>
        <w:t xml:space="preserve"> </w:t>
      </w:r>
      <w:r w:rsidRPr="005E1F72">
        <w:rPr>
          <w:rFonts w:ascii="GHEA Grapalat" w:hAnsi="GHEA Grapalat" w:cs="Sylfaen"/>
          <w:szCs w:val="24"/>
          <w:lang w:val="ru-RU"/>
        </w:rPr>
        <w:t>կապված</w:t>
      </w:r>
      <w:r w:rsidRPr="005E1F72">
        <w:rPr>
          <w:rFonts w:ascii="GHEA Grapalat" w:hAnsi="GHEA Grapalat" w:cs="Sylfaen"/>
          <w:szCs w:val="24"/>
        </w:rPr>
        <w:t xml:space="preserve"> </w:t>
      </w:r>
      <w:r w:rsidRPr="005E1F72">
        <w:rPr>
          <w:rFonts w:ascii="GHEA Grapalat" w:hAnsi="GHEA Grapalat" w:cs="Sylfaen"/>
          <w:szCs w:val="24"/>
          <w:lang w:val="ru-RU"/>
        </w:rPr>
        <w:t>անձը</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ամուսին</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t>եղբայր</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նաև</w:t>
      </w:r>
      <w:r w:rsidRPr="005E1F72">
        <w:rPr>
          <w:rFonts w:ascii="GHEA Grapalat" w:hAnsi="GHEA Grapalat" w:cs="Sylfaen"/>
          <w:szCs w:val="24"/>
        </w:rPr>
        <w:t xml:space="preserve"> </w:t>
      </w:r>
      <w:r w:rsidRPr="005E1F72">
        <w:rPr>
          <w:rFonts w:ascii="GHEA Grapalat" w:hAnsi="GHEA Grapalat" w:cs="Sylfaen"/>
          <w:szCs w:val="24"/>
          <w:lang w:val="ru-RU"/>
        </w:rPr>
        <w:t>ամուսնու</w:t>
      </w:r>
      <w:r w:rsidRPr="005E1F72">
        <w:rPr>
          <w:rFonts w:ascii="GHEA Grapalat" w:hAnsi="GHEA Grapalat" w:cs="Sylfaen"/>
          <w:szCs w:val="24"/>
        </w:rPr>
        <w:t xml:space="preserve"> </w:t>
      </w:r>
      <w:r w:rsidRPr="005E1F72">
        <w:rPr>
          <w:rFonts w:ascii="GHEA Grapalat" w:hAnsi="GHEA Grapalat" w:cs="Sylfaen"/>
          <w:szCs w:val="24"/>
          <w:lang w:val="ru-RU"/>
        </w:rPr>
        <w:t>ծնող</w:t>
      </w:r>
      <w:r w:rsidRPr="005E1F72">
        <w:rPr>
          <w:rFonts w:ascii="GHEA Grapalat" w:hAnsi="GHEA Grapalat" w:cs="Sylfaen"/>
          <w:szCs w:val="24"/>
        </w:rPr>
        <w:t xml:space="preserve">, </w:t>
      </w:r>
      <w:r w:rsidRPr="005E1F72">
        <w:rPr>
          <w:rFonts w:ascii="GHEA Grapalat" w:hAnsi="GHEA Grapalat" w:cs="Sylfaen"/>
          <w:szCs w:val="24"/>
          <w:lang w:val="ru-RU"/>
        </w:rPr>
        <w:t>երեխա</w:t>
      </w:r>
      <w:r w:rsidRPr="005E1F72">
        <w:rPr>
          <w:rFonts w:ascii="GHEA Grapalat" w:hAnsi="GHEA Grapalat" w:cs="Sylfaen"/>
          <w:szCs w:val="24"/>
        </w:rPr>
        <w:t xml:space="preserve">, </w:t>
      </w:r>
      <w:r w:rsidRPr="005E1F72">
        <w:rPr>
          <w:rFonts w:ascii="GHEA Grapalat" w:hAnsi="GHEA Grapalat" w:cs="Sylfaen"/>
          <w:szCs w:val="24"/>
          <w:lang w:val="ru-RU"/>
        </w:rPr>
        <w:t>եղբայր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քույր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այդ</w:t>
      </w:r>
      <w:r w:rsidRPr="005E1F72">
        <w:rPr>
          <w:rFonts w:ascii="GHEA Grapalat" w:hAnsi="GHEA Grapalat" w:cs="Sylfaen"/>
          <w:szCs w:val="24"/>
        </w:rPr>
        <w:t xml:space="preserve"> </w:t>
      </w:r>
      <w:r w:rsidRPr="005E1F72">
        <w:rPr>
          <w:rFonts w:ascii="GHEA Grapalat" w:hAnsi="GHEA Grapalat" w:cs="Sylfaen"/>
          <w:szCs w:val="24"/>
          <w:lang w:val="ru-RU"/>
        </w:rPr>
        <w:t>անձի</w:t>
      </w:r>
      <w:r w:rsidRPr="005E1F72">
        <w:rPr>
          <w:rFonts w:ascii="GHEA Grapalat" w:hAnsi="GHEA Grapalat" w:cs="Sylfaen"/>
          <w:szCs w:val="24"/>
        </w:rPr>
        <w:t xml:space="preserve"> </w:t>
      </w:r>
      <w:r w:rsidRPr="005E1F72">
        <w:rPr>
          <w:rFonts w:ascii="GHEA Grapalat" w:hAnsi="GHEA Grapalat" w:cs="Sylfaen"/>
          <w:szCs w:val="24"/>
          <w:lang w:val="ru-RU"/>
        </w:rPr>
        <w:t>կողմից</w:t>
      </w:r>
      <w:r w:rsidRPr="005E1F72">
        <w:rPr>
          <w:rFonts w:ascii="GHEA Grapalat" w:hAnsi="GHEA Grapalat" w:cs="Sylfaen"/>
          <w:szCs w:val="24"/>
        </w:rPr>
        <w:t xml:space="preserve"> </w:t>
      </w:r>
      <w:r w:rsidRPr="005E1F72">
        <w:rPr>
          <w:rFonts w:ascii="GHEA Grapalat" w:hAnsi="GHEA Grapalat" w:cs="Sylfaen"/>
          <w:szCs w:val="24"/>
          <w:lang w:val="ru-RU"/>
        </w:rPr>
        <w:t>հիմնադրված</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բաժնեմաս</w:t>
      </w:r>
      <w:r w:rsidRPr="005E1F72">
        <w:rPr>
          <w:rFonts w:ascii="GHEA Grapalat" w:hAnsi="GHEA Grapalat" w:cs="Sylfaen"/>
          <w:szCs w:val="24"/>
        </w:rPr>
        <w:t xml:space="preserve"> (</w:t>
      </w:r>
      <w:r w:rsidRPr="005E1F72">
        <w:rPr>
          <w:rFonts w:ascii="GHEA Grapalat" w:hAnsi="GHEA Grapalat" w:cs="Sylfaen"/>
          <w:szCs w:val="24"/>
          <w:lang w:val="ru-RU"/>
        </w:rPr>
        <w:t>փայաբաժին</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կազմակերպությունը</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մասնակցելու</w:t>
      </w:r>
      <w:r w:rsidRPr="005E1F72">
        <w:rPr>
          <w:rFonts w:ascii="GHEA Grapalat" w:hAnsi="GHEA Grapalat" w:cs="Sylfaen"/>
          <w:szCs w:val="24"/>
        </w:rPr>
        <w:t xml:space="preserve"> </w:t>
      </w:r>
      <w:r w:rsidRPr="005E1F72">
        <w:rPr>
          <w:rFonts w:ascii="GHEA Grapalat" w:hAnsi="GHEA Grapalat" w:cs="Sylfaen"/>
          <w:szCs w:val="24"/>
          <w:lang w:val="ru-RU"/>
        </w:rPr>
        <w:t>համար</w:t>
      </w:r>
      <w:r w:rsidRPr="005E1F72">
        <w:rPr>
          <w:rFonts w:ascii="GHEA Grapalat" w:hAnsi="GHEA Grapalat" w:cs="Sylfaen"/>
          <w:szCs w:val="24"/>
        </w:rPr>
        <w:t xml:space="preserve"> </w:t>
      </w:r>
      <w:r w:rsidRPr="005E1F72">
        <w:rPr>
          <w:rFonts w:ascii="GHEA Grapalat" w:hAnsi="GHEA Grapalat" w:cs="Sylfaen"/>
          <w:szCs w:val="24"/>
          <w:lang w:val="ru-RU"/>
        </w:rPr>
        <w:t>ներկայացրել</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ru-RU"/>
        </w:rPr>
        <w:t>առկա</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en-US"/>
        </w:rPr>
        <w:t>կետ</w:t>
      </w:r>
      <w:r w:rsidRPr="005E1F72">
        <w:rPr>
          <w:rFonts w:ascii="GHEA Grapalat" w:hAnsi="GHEA Grapalat" w:cs="Sylfaen"/>
          <w:szCs w:val="24"/>
          <w:lang w:val="ru-RU"/>
        </w:rPr>
        <w:t>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պայմանը</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նիստից</w:t>
      </w:r>
      <w:r w:rsidRPr="005E1F72">
        <w:rPr>
          <w:rFonts w:ascii="GHEA Grapalat" w:hAnsi="GHEA Grapalat" w:cs="Sylfaen"/>
          <w:szCs w:val="24"/>
        </w:rPr>
        <w:t xml:space="preserve"> </w:t>
      </w:r>
      <w:r w:rsidRPr="005E1F72">
        <w:rPr>
          <w:rFonts w:ascii="GHEA Grapalat" w:hAnsi="GHEA Grapalat" w:cs="Sylfaen"/>
          <w:szCs w:val="24"/>
          <w:lang w:val="ru-RU"/>
        </w:rPr>
        <w:t>անմիջապես</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առնչությամբ</w:t>
      </w:r>
      <w:r w:rsidRPr="005E1F72">
        <w:rPr>
          <w:rFonts w:ascii="GHEA Grapalat" w:hAnsi="GHEA Grapalat" w:cs="Sylfaen"/>
          <w:szCs w:val="24"/>
        </w:rPr>
        <w:t xml:space="preserve"> </w:t>
      </w:r>
      <w:r w:rsidRPr="005E1F72">
        <w:rPr>
          <w:rFonts w:ascii="GHEA Grapalat" w:hAnsi="GHEA Grapalat" w:cs="Sylfaen"/>
          <w:szCs w:val="24"/>
          <w:lang w:val="ru-RU"/>
        </w:rPr>
        <w:t>շահերի</w:t>
      </w:r>
      <w:r w:rsidRPr="005E1F72">
        <w:rPr>
          <w:rFonts w:ascii="GHEA Grapalat" w:hAnsi="GHEA Grapalat" w:cs="Sylfaen"/>
          <w:szCs w:val="24"/>
        </w:rPr>
        <w:t xml:space="preserve"> </w:t>
      </w:r>
      <w:r w:rsidRPr="005E1F72">
        <w:rPr>
          <w:rFonts w:ascii="GHEA Grapalat" w:hAnsi="GHEA Grapalat" w:cs="Sylfaen"/>
          <w:szCs w:val="24"/>
          <w:lang w:val="ru-RU"/>
        </w:rPr>
        <w:t>բախում</w:t>
      </w:r>
      <w:r w:rsidRPr="005E1F72">
        <w:rPr>
          <w:rFonts w:ascii="GHEA Grapalat" w:hAnsi="GHEA Grapalat" w:cs="Sylfaen"/>
          <w:szCs w:val="24"/>
        </w:rPr>
        <w:t xml:space="preserve"> </w:t>
      </w:r>
      <w:r w:rsidRPr="005E1F72">
        <w:rPr>
          <w:rFonts w:ascii="GHEA Grapalat" w:hAnsi="GHEA Grapalat" w:cs="Sylfaen"/>
          <w:szCs w:val="24"/>
          <w:lang w:val="ru-RU"/>
        </w:rPr>
        <w:t>ունեցող</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անդամը</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քարտուղարը</w:t>
      </w:r>
      <w:r w:rsidRPr="005E1F72">
        <w:rPr>
          <w:rFonts w:ascii="GHEA Grapalat" w:hAnsi="GHEA Grapalat" w:cs="Sylfaen"/>
          <w:szCs w:val="24"/>
        </w:rPr>
        <w:t xml:space="preserve"> </w:t>
      </w:r>
      <w:r w:rsidRPr="005E1F72">
        <w:rPr>
          <w:rFonts w:ascii="GHEA Grapalat" w:hAnsi="GHEA Grapalat" w:cs="Sylfaen"/>
          <w:szCs w:val="24"/>
          <w:lang w:val="ru-RU"/>
        </w:rPr>
        <w:t>ինքնաբացարկ</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հայտնում</w:t>
      </w:r>
      <w:r w:rsidRPr="005E1F72">
        <w:rPr>
          <w:rFonts w:ascii="GHEA Grapalat" w:hAnsi="GHEA Grapalat" w:cs="Sylfaen"/>
          <w:szCs w:val="24"/>
        </w:rPr>
        <w:t xml:space="preserve"> </w:t>
      </w:r>
      <w:r w:rsidRPr="005E1F72">
        <w:rPr>
          <w:rFonts w:ascii="GHEA Grapalat" w:hAnsi="GHEA Grapalat" w:cs="Sylfaen"/>
          <w:szCs w:val="24"/>
          <w:lang w:val="ru-RU"/>
        </w:rPr>
        <w:t>տվյալ</w:t>
      </w:r>
      <w:r w:rsidRPr="005E1F72">
        <w:rPr>
          <w:rFonts w:ascii="GHEA Grapalat" w:hAnsi="GHEA Grapalat" w:cs="Sylfaen"/>
          <w:szCs w:val="24"/>
        </w:rPr>
        <w:t xml:space="preserve"> </w:t>
      </w:r>
      <w:r w:rsidRPr="005E1F72">
        <w:rPr>
          <w:rFonts w:ascii="GHEA Grapalat" w:hAnsi="GHEA Grapalat" w:cs="Sylfaen"/>
          <w:szCs w:val="24"/>
          <w:lang w:val="ru-RU"/>
        </w:rPr>
        <w:t>ընթացակարգից</w:t>
      </w:r>
      <w:r w:rsidRPr="005E1F72">
        <w:rPr>
          <w:rFonts w:ascii="GHEA Grapalat" w:hAnsi="GHEA Grapalat" w:cs="Sylfaen"/>
          <w:szCs w:val="24"/>
        </w:rPr>
        <w:t xml:space="preserve">: </w:t>
      </w:r>
    </w:p>
    <w:p w:rsidR="00F12606" w:rsidRPr="005E1F72" w:rsidRDefault="00F12606" w:rsidP="00F12606">
      <w:pPr>
        <w:pStyle w:val="BodyTextIndent2"/>
        <w:spacing w:line="240" w:lineRule="auto"/>
        <w:ind w:firstLine="567"/>
        <w:rPr>
          <w:rFonts w:ascii="GHEA Grapalat" w:hAnsi="GHEA Grapalat" w:cs="Sylfaen"/>
          <w:lang w:val="hy-AM"/>
        </w:rPr>
      </w:pPr>
      <w:r w:rsidRPr="005E1F72">
        <w:rPr>
          <w:rFonts w:ascii="GHEA Grapalat" w:hAnsi="GHEA Grapalat" w:cs="Sylfaen"/>
          <w:szCs w:val="24"/>
          <w:lang w:val="hy-AM"/>
        </w:rPr>
        <w:t xml:space="preserve">8.12 </w:t>
      </w:r>
      <w:r w:rsidRPr="005E1F72">
        <w:rPr>
          <w:rFonts w:ascii="GHEA Grapalat" w:hAnsi="GHEA Grapalat" w:cs="Sylfaen"/>
          <w:szCs w:val="24"/>
          <w:lang w:val="es-ES"/>
        </w:rPr>
        <w:t>Հայտերը բացվելուց հետո կազմվում է արձանագրություն`</w:t>
      </w:r>
      <w:r w:rsidRPr="005E1F72">
        <w:rPr>
          <w:rFonts w:ascii="GHEA Grapalat" w:hAnsi="GHEA Grapalat" w:cs="Sylfaen"/>
        </w:rPr>
        <w:t xml:space="preserve"> գնումների մասին ՀՀ օրենսդրությամբ սահմանված կարգով</w:t>
      </w:r>
      <w:r w:rsidRPr="005E1F72">
        <w:rPr>
          <w:rFonts w:ascii="GHEA Grapalat" w:hAnsi="GHEA Grapalat" w:cs="Sylfaen"/>
          <w:lang w:val="hy-AM"/>
        </w:rPr>
        <w:t>:</w:t>
      </w:r>
    </w:p>
    <w:p w:rsidR="00F12606" w:rsidRPr="005E1F72" w:rsidRDefault="00F12606" w:rsidP="00F12606">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 xml:space="preserve">8.13 </w:t>
      </w:r>
      <w:r w:rsidRPr="005E1F72">
        <w:rPr>
          <w:rFonts w:ascii="GHEA Grapalat" w:hAnsi="GHEA Grapalat" w:cs="Sylfaen"/>
          <w:szCs w:val="24"/>
        </w:rPr>
        <w:t xml:space="preserve"> Հանձնաժողովի քարտուղարը հայտերի բացման նիստի ավարտից հետո ոչ ուշ քան</w:t>
      </w:r>
      <w:r w:rsidRPr="005E1F72">
        <w:rPr>
          <w:rFonts w:ascii="GHEA Grapalat" w:hAnsi="GHEA Grapalat" w:cs="Arial"/>
          <w:spacing w:val="-8"/>
          <w:sz w:val="24"/>
          <w:szCs w:val="24"/>
        </w:rPr>
        <w:t xml:space="preserve"> </w:t>
      </w:r>
      <w:r w:rsidRPr="005E1F72">
        <w:rPr>
          <w:rFonts w:ascii="GHEA Grapalat" w:hAnsi="GHEA Grapalat" w:cs="Sylfaen"/>
          <w:szCs w:val="24"/>
        </w:rPr>
        <w:t xml:space="preserve"> հաջորդող աշխատանքային օրը` </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3) </w:t>
      </w:r>
      <w:r>
        <w:rPr>
          <w:rFonts w:ascii="GHEA Grapalat" w:hAnsi="GHEA Grapalat" w:cs="Sylfaen"/>
          <w:szCs w:val="24"/>
        </w:rPr>
        <w:t xml:space="preserve">սույն հրավերում նշած իր </w:t>
      </w:r>
      <w:r w:rsidRPr="005E1F72">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5E1F72">
        <w:rPr>
          <w:rFonts w:ascii="GHEA Grapalat" w:hAnsi="GHEA Grapalat"/>
          <w:sz w:val="24"/>
          <w:szCs w:val="24"/>
        </w:rPr>
        <w:t>«</w:t>
      </w:r>
      <w:r w:rsidRPr="005E1F72">
        <w:rPr>
          <w:rFonts w:ascii="GHEA Grapalat" w:hAnsi="GHEA Grapalat" w:cs="Sylfaen"/>
          <w:szCs w:val="24"/>
        </w:rPr>
        <w:t>ֆինանսական միջոցներ</w:t>
      </w:r>
      <w:r w:rsidRPr="005E1F72">
        <w:rPr>
          <w:rFonts w:ascii="GHEA Grapalat" w:hAnsi="GHEA Grapalat"/>
          <w:sz w:val="24"/>
          <w:szCs w:val="24"/>
        </w:rPr>
        <w:t>»</w:t>
      </w:r>
      <w:r w:rsidRPr="005E1F72">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5E1F72">
        <w:rPr>
          <w:rFonts w:ascii="GHEA Grapalat" w:hAnsi="GHEA Grapalat" w:cs="Sylfaen"/>
        </w:rPr>
        <w:t xml:space="preserve">է </w:t>
      </w:r>
      <w:hyperlink r:id="rId16" w:history="1">
        <w:r w:rsidRPr="005E1F72">
          <w:rPr>
            <w:rFonts w:ascii="GHEA Grapalat" w:hAnsi="GHEA Grapalat"/>
          </w:rPr>
          <w:t>Lena_Najaryan@taxservice.am</w:t>
        </w:r>
      </w:hyperlink>
      <w:r w:rsidRPr="005E1F72">
        <w:rPr>
          <w:rFonts w:ascii="GHEA Grapalat" w:hAnsi="GHEA Grapalat" w:cs="Sylfaen"/>
        </w:rPr>
        <w:t xml:space="preserve"> էլեկտրոնային փոստի հասցեին սույն հրավերի </w:t>
      </w:r>
      <w:r>
        <w:rPr>
          <w:rFonts w:ascii="GHEA Grapalat" w:hAnsi="GHEA Grapalat" w:cs="Sylfaen"/>
        </w:rPr>
        <w:t>5</w:t>
      </w:r>
      <w:r w:rsidRPr="005E1F72">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7" w:history="1">
        <w:r w:rsidRPr="005E1F72">
          <w:rPr>
            <w:rFonts w:ascii="GHEA Grapalat" w:hAnsi="GHEA Grapalat"/>
          </w:rPr>
          <w:t>karine_sargsyan@taxservice.am</w:t>
        </w:r>
      </w:hyperlink>
      <w:r w:rsidRPr="005E1F72">
        <w:rPr>
          <w:rFonts w:ascii="GHEA Grapalat" w:hAnsi="GHEA Grapalat"/>
        </w:rPr>
        <w:t xml:space="preserve">, </w:t>
      </w:r>
      <w:hyperlink r:id="rId18" w:history="1">
        <w:r w:rsidRPr="005E1F72">
          <w:rPr>
            <w:rFonts w:ascii="GHEA Grapalat" w:hAnsi="GHEA Grapalat"/>
          </w:rPr>
          <w:t>gor_mkrtchyan@taxservice.am</w:t>
        </w:r>
      </w:hyperlink>
      <w:r w:rsidRPr="005E1F72">
        <w:rPr>
          <w:rFonts w:ascii="GHEA Grapalat" w:hAnsi="GHEA Grapalat" w:cs="Sylfaen"/>
        </w:rPr>
        <w:t xml:space="preserve"> և </w:t>
      </w:r>
      <w:hyperlink r:id="rId19" w:history="1">
        <w:r w:rsidRPr="005E1F72">
          <w:rPr>
            <w:rFonts w:ascii="GHEA Grapalat" w:hAnsi="GHEA Grapalat"/>
          </w:rPr>
          <w:t>procurement@minfin.am</w:t>
        </w:r>
      </w:hyperlink>
      <w:r w:rsidRPr="005E1F72">
        <w:rPr>
          <w:rFonts w:ascii="GHEA Grapalat" w:hAnsi="GHEA Grapalat" w:cs="Sylfaen"/>
        </w:rPr>
        <w:t xml:space="preserve"> էլեկտրոնային փոստի հասցեներին</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4)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բ. էլեկտրոնային փոստի միջոցով ներկայացնել որակավորման չափանիշները հիմնավորող`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2-րդ </w:t>
      </w:r>
      <w:r w:rsidRPr="005E1F72">
        <w:rPr>
          <w:rFonts w:ascii="GHEA Grapalat" w:hAnsi="GHEA Grapalat" w:cs="Sylfaen"/>
          <w:szCs w:val="24"/>
          <w:lang w:val="ru-RU"/>
        </w:rPr>
        <w:t>մասի</w:t>
      </w:r>
      <w:r w:rsidRPr="005E1F72">
        <w:rPr>
          <w:rFonts w:ascii="GHEA Grapalat" w:hAnsi="GHEA Grapalat" w:cs="Sylfaen"/>
          <w:szCs w:val="24"/>
        </w:rPr>
        <w:t xml:space="preserve"> 3-</w:t>
      </w:r>
      <w:r w:rsidRPr="005E1F72">
        <w:rPr>
          <w:rFonts w:ascii="GHEA Grapalat" w:hAnsi="GHEA Grapalat" w:cs="Sylfaen"/>
          <w:szCs w:val="24"/>
          <w:lang w:val="ru-RU"/>
        </w:rPr>
        <w:t>րդ</w:t>
      </w:r>
      <w:r w:rsidRPr="005E1F72">
        <w:rPr>
          <w:rFonts w:ascii="GHEA Grapalat" w:hAnsi="GHEA Grapalat" w:cs="Sylfaen"/>
          <w:szCs w:val="24"/>
        </w:rPr>
        <w:t xml:space="preserve"> </w:t>
      </w:r>
      <w:r w:rsidRPr="005E1F72">
        <w:rPr>
          <w:rFonts w:ascii="GHEA Grapalat" w:hAnsi="GHEA Grapalat" w:cs="Sylfaen"/>
          <w:szCs w:val="24"/>
          <w:lang w:val="ru-RU"/>
        </w:rPr>
        <w:t>բաժնով</w:t>
      </w:r>
      <w:r w:rsidRPr="005E1F72">
        <w:rPr>
          <w:rFonts w:ascii="GHEA Grapalat" w:hAnsi="GHEA Grapalat" w:cs="Sylfaen"/>
          <w:szCs w:val="24"/>
        </w:rPr>
        <w:t xml:space="preserve"> </w:t>
      </w:r>
      <w:r w:rsidRPr="005E1F72">
        <w:rPr>
          <w:rFonts w:ascii="GHEA Grapalat" w:hAnsi="GHEA Grapalat" w:cs="Sylfaen"/>
          <w:szCs w:val="24"/>
          <w:lang w:val="en-US"/>
        </w:rPr>
        <w:t>նախատեսված</w:t>
      </w:r>
      <w:r w:rsidRPr="005E1F72">
        <w:rPr>
          <w:rFonts w:ascii="GHEA Grapalat" w:hAnsi="GHEA Grapalat" w:cs="Sylfaen"/>
          <w:szCs w:val="24"/>
        </w:rPr>
        <w:t xml:space="preserve"> </w:t>
      </w:r>
      <w:r w:rsidRPr="005E1F72">
        <w:rPr>
          <w:rFonts w:ascii="GHEA Grapalat" w:hAnsi="GHEA Grapalat" w:cs="Sylfaen"/>
          <w:szCs w:val="24"/>
          <w:lang w:val="en-US"/>
        </w:rPr>
        <w:t>փաստաթղթերն</w:t>
      </w:r>
      <w:r w:rsidRPr="005E1F72">
        <w:rPr>
          <w:rFonts w:ascii="GHEA Grapalat" w:hAnsi="GHEA Grapalat" w:cs="Sylfaen"/>
          <w:szCs w:val="24"/>
        </w:rPr>
        <w:t xml:space="preserve"> </w:t>
      </w:r>
      <w:r w:rsidRPr="005E1F72">
        <w:rPr>
          <w:rFonts w:ascii="GHEA Grapalat" w:hAnsi="GHEA Grapalat" w:cs="Sylfaen"/>
          <w:szCs w:val="24"/>
          <w:lang w:val="en-US"/>
        </w:rPr>
        <w:t>ու</w:t>
      </w:r>
      <w:r w:rsidRPr="005E1F72">
        <w:rPr>
          <w:rFonts w:ascii="GHEA Grapalat" w:hAnsi="GHEA Grapalat" w:cs="Sylfaen"/>
          <w:szCs w:val="24"/>
        </w:rPr>
        <w:t xml:space="preserve"> </w:t>
      </w:r>
      <w:r w:rsidRPr="005E1F72">
        <w:rPr>
          <w:rFonts w:ascii="GHEA Grapalat" w:hAnsi="GHEA Grapalat" w:cs="Sylfaen"/>
          <w:szCs w:val="28"/>
          <w:lang w:val="es-ES"/>
        </w:rPr>
        <w:t>առաջարկված ապրանքի (ապրանքների)</w:t>
      </w:r>
      <w:r w:rsidRPr="005E1F72">
        <w:rPr>
          <w:rFonts w:ascii="GHEA Grapalat" w:hAnsi="GHEA Grapalat"/>
          <w:b/>
          <w:i/>
          <w:lang w:val="hy-AM"/>
        </w:rPr>
        <w:t xml:space="preserve"> </w:t>
      </w:r>
      <w:r w:rsidRPr="005E1F72">
        <w:rPr>
          <w:rFonts w:ascii="GHEA Grapalat" w:hAnsi="GHEA Grapalat"/>
          <w:lang w:val="hy-AM"/>
        </w:rPr>
        <w:t>ամբողջական նկարագիրը</w:t>
      </w:r>
      <w:r w:rsidRPr="005E1F72">
        <w:rPr>
          <w:rFonts w:ascii="GHEA Grapalat" w:hAnsi="GHEA Grapalat"/>
        </w:rPr>
        <w:t xml:space="preserve">: </w:t>
      </w:r>
    </w:p>
    <w:p w:rsidR="00F12606" w:rsidRPr="005E1F72" w:rsidRDefault="00F12606" w:rsidP="00F12606">
      <w:pPr>
        <w:pStyle w:val="norm"/>
        <w:spacing w:line="240" w:lineRule="auto"/>
        <w:ind w:firstLine="706"/>
        <w:rPr>
          <w:rFonts w:ascii="GHEA Grapalat" w:hAnsi="GHEA Grapalat" w:cs="Sylfaen"/>
          <w:sz w:val="20"/>
          <w:szCs w:val="24"/>
          <w:lang w:val="af-ZA" w:eastAsia="en-US"/>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14</w:t>
      </w:r>
      <w:r w:rsidRPr="005E1F72">
        <w:rPr>
          <w:rFonts w:ascii="GHEA Grapalat" w:hAnsi="GHEA Grapalat" w:cs="Sylfaen"/>
          <w:sz w:val="20"/>
          <w:szCs w:val="24"/>
          <w:lang w:val="af-ZA" w:eastAsia="en-US"/>
        </w:rPr>
        <w:t xml:space="preserve"> Ա</w:t>
      </w:r>
      <w:r w:rsidRPr="005E1F72">
        <w:rPr>
          <w:rFonts w:ascii="GHEA Grapalat" w:hAnsi="GHEA Grapalat" w:cs="Sylfaen"/>
          <w:sz w:val="20"/>
          <w:szCs w:val="24"/>
          <w:lang w:eastAsia="en-US"/>
        </w:rPr>
        <w:t>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հրավերի</w:t>
      </w:r>
      <w:r w:rsidRPr="005E1F72">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1-ին մասի </w:t>
      </w: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կետի</w:t>
      </w:r>
      <w:r w:rsidRPr="005E1F72">
        <w:rPr>
          <w:rFonts w:ascii="GHEA Grapalat" w:hAnsi="GHEA Grapalat" w:cs="Sylfaen"/>
          <w:sz w:val="20"/>
          <w:szCs w:val="24"/>
          <w:lang w:val="af-ZA" w:eastAsia="en-US"/>
        </w:rPr>
        <w:t xml:space="preserve"> 4-</w:t>
      </w:r>
      <w:r w:rsidRPr="005E1F72">
        <w:rPr>
          <w:rFonts w:ascii="GHEA Grapalat" w:hAnsi="GHEA Grapalat" w:cs="Sylfaen"/>
          <w:sz w:val="20"/>
          <w:szCs w:val="24"/>
          <w:lang w:eastAsia="en-US"/>
        </w:rPr>
        <w:t>րդ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պահանջվող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հիշյալ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ժամկետում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հանձնա</w:t>
      </w:r>
      <w:r w:rsidRPr="005E1F72">
        <w:rPr>
          <w:rFonts w:ascii="GHEA Grapalat" w:hAnsi="GHEA Grapalat" w:cs="Sylfaen"/>
          <w:sz w:val="20"/>
          <w:szCs w:val="24"/>
          <w:lang w:val="af-ZA" w:eastAsia="en-US"/>
        </w:rPr>
        <w:softHyphen/>
      </w:r>
      <w:r w:rsidRPr="005E1F72">
        <w:rPr>
          <w:rFonts w:ascii="GHEA Grapalat" w:hAnsi="GHEA Grapalat" w:cs="Sylfaen"/>
          <w:sz w:val="20"/>
          <w:szCs w:val="24"/>
          <w:lang w:eastAsia="en-US"/>
        </w:rPr>
        <w:t>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պարտավոր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որակավորման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չափանիշները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հիմնավորող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հաստատել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դրանց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ստանալու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հանգամանքը՝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հրավերում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նշված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փոստին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հավաստում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միջոցով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af-ZA" w:eastAsia="en-US"/>
        </w:rPr>
        <w:tab/>
      </w:r>
    </w:p>
    <w:p w:rsidR="00F12606" w:rsidRPr="005E1F72" w:rsidRDefault="00F12606" w:rsidP="00F12606">
      <w:pPr>
        <w:spacing w:after="0" w:line="240" w:lineRule="auto"/>
        <w:ind w:firstLine="706"/>
        <w:jc w:val="both"/>
        <w:rPr>
          <w:rFonts w:ascii="GHEA Grapalat" w:hAnsi="GHEA Grapalat" w:cs="Sylfaen"/>
          <w:sz w:val="20"/>
          <w:lang w:val="hy-AM"/>
        </w:rPr>
      </w:pPr>
      <w:r w:rsidRPr="005E1F72">
        <w:rPr>
          <w:rFonts w:ascii="GHEA Grapalat" w:hAnsi="GHEA Grapalat" w:cs="Sylfaen"/>
          <w:sz w:val="20"/>
          <w:lang w:val="af-ZA"/>
        </w:rPr>
        <w:t>8.</w:t>
      </w:r>
      <w:r w:rsidRPr="005E1F72">
        <w:rPr>
          <w:rFonts w:ascii="GHEA Grapalat" w:hAnsi="GHEA Grapalat" w:cs="Sylfaen"/>
          <w:sz w:val="20"/>
          <w:lang w:val="hy-AM"/>
        </w:rPr>
        <w:t>15</w:t>
      </w:r>
      <w:r w:rsidRPr="005E1F72">
        <w:rPr>
          <w:rFonts w:ascii="GHEA Grapalat" w:hAnsi="GHEA Grapalat" w:cs="Sylfaen"/>
          <w:sz w:val="20"/>
          <w:lang w:val="af-ZA"/>
        </w:rPr>
        <w:t xml:space="preserve"> </w:t>
      </w:r>
      <w:r w:rsidRPr="005E1F72">
        <w:rPr>
          <w:rFonts w:ascii="GHEA Grapalat" w:hAnsi="GHEA Grapalat" w:cs="Sylfaen"/>
          <w:sz w:val="20"/>
        </w:rPr>
        <w:t>Կոմիտեն</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հրավերի</w:t>
      </w:r>
      <w:r w:rsidRPr="005E1F72">
        <w:rPr>
          <w:rFonts w:ascii="GHEA Grapalat" w:hAnsi="GHEA Grapalat" w:cs="Sylfaen"/>
          <w:sz w:val="20"/>
          <w:lang w:val="af-ZA"/>
        </w:rPr>
        <w:t xml:space="preserve"> 1-ին մասի 8.</w:t>
      </w:r>
      <w:r w:rsidRPr="005E1F72">
        <w:rPr>
          <w:rFonts w:ascii="GHEA Grapalat" w:hAnsi="GHEA Grapalat" w:cs="Sylfaen"/>
          <w:sz w:val="20"/>
          <w:lang w:val="hy-AM"/>
        </w:rPr>
        <w:t>13</w:t>
      </w:r>
      <w:r w:rsidRPr="005E1F72">
        <w:rPr>
          <w:rFonts w:ascii="GHEA Grapalat" w:hAnsi="GHEA Grapalat" w:cs="Sylfaen"/>
          <w:sz w:val="20"/>
          <w:lang w:val="af-ZA"/>
        </w:rPr>
        <w:t xml:space="preserve"> </w:t>
      </w:r>
      <w:r w:rsidRPr="005E1F72">
        <w:rPr>
          <w:rFonts w:ascii="GHEA Grapalat" w:hAnsi="GHEA Grapalat" w:cs="Sylfaen"/>
          <w:sz w:val="20"/>
        </w:rPr>
        <w:t>կետի</w:t>
      </w:r>
      <w:r w:rsidRPr="005E1F72">
        <w:rPr>
          <w:rFonts w:ascii="GHEA Grapalat" w:hAnsi="GHEA Grapalat" w:cs="Sylfaen"/>
          <w:sz w:val="20"/>
          <w:lang w:val="af-ZA"/>
        </w:rPr>
        <w:t xml:space="preserve"> 3-րդ </w:t>
      </w:r>
      <w:r w:rsidRPr="005E1F72">
        <w:rPr>
          <w:rFonts w:ascii="GHEA Grapalat" w:hAnsi="GHEA Grapalat" w:cs="Sylfaen"/>
          <w:sz w:val="20"/>
        </w:rPr>
        <w:t>ենթակետով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հարցումն</w:t>
      </w:r>
      <w:r w:rsidRPr="005E1F72">
        <w:rPr>
          <w:rFonts w:ascii="GHEA Grapalat" w:hAnsi="GHEA Grapalat" w:cs="Sylfaen"/>
          <w:sz w:val="20"/>
          <w:lang w:val="af-ZA"/>
        </w:rPr>
        <w:t xml:space="preserve"> </w:t>
      </w:r>
      <w:r w:rsidRPr="005E1F72">
        <w:rPr>
          <w:rFonts w:ascii="GHEA Grapalat" w:hAnsi="GHEA Grapalat" w:cs="Sylfaen"/>
          <w:sz w:val="20"/>
        </w:rPr>
        <w:t>ստանալու</w:t>
      </w:r>
      <w:r w:rsidRPr="005E1F72">
        <w:rPr>
          <w:rFonts w:ascii="GHEA Grapalat" w:hAnsi="GHEA Grapalat" w:cs="Sylfaen"/>
          <w:sz w:val="20"/>
          <w:lang w:val="af-ZA"/>
        </w:rPr>
        <w:t xml:space="preserve"> </w:t>
      </w:r>
      <w:r w:rsidRPr="005E1F72">
        <w:rPr>
          <w:rFonts w:ascii="GHEA Grapalat" w:hAnsi="GHEA Grapalat" w:cs="Sylfaen"/>
          <w:sz w:val="20"/>
        </w:rPr>
        <w:t>օրվանից</w:t>
      </w:r>
      <w:r w:rsidRPr="005E1F72">
        <w:rPr>
          <w:rFonts w:ascii="GHEA Grapalat" w:hAnsi="GHEA Grapalat" w:cs="Sylfaen"/>
          <w:sz w:val="20"/>
          <w:lang w:val="af-ZA"/>
        </w:rPr>
        <w:t xml:space="preserve"> </w:t>
      </w:r>
      <w:r w:rsidRPr="005E1F72">
        <w:rPr>
          <w:rFonts w:ascii="GHEA Grapalat" w:hAnsi="GHEA Grapalat" w:cs="Sylfaen"/>
          <w:sz w:val="20"/>
        </w:rPr>
        <w:t>երեք</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էլեկտրոնային</w:t>
      </w:r>
      <w:r w:rsidRPr="005E1F72">
        <w:rPr>
          <w:rFonts w:ascii="GHEA Grapalat" w:hAnsi="GHEA Grapalat" w:cs="Sylfaen"/>
          <w:sz w:val="20"/>
          <w:lang w:val="af-ZA"/>
        </w:rPr>
        <w:t xml:space="preserve"> </w:t>
      </w:r>
      <w:r w:rsidRPr="005E1F72">
        <w:rPr>
          <w:rFonts w:ascii="GHEA Grapalat" w:hAnsi="GHEA Grapalat" w:cs="Sylfaen"/>
          <w:sz w:val="20"/>
        </w:rPr>
        <w:t>փոստի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պ</w:t>
      </w:r>
      <w:r w:rsidRPr="005E1F72">
        <w:rPr>
          <w:rFonts w:ascii="GHEA Grapalat" w:hAnsi="GHEA Grapalat" w:cs="Sylfaen"/>
          <w:sz w:val="20"/>
        </w:rPr>
        <w:t>ատվիրատուին</w:t>
      </w:r>
      <w:r w:rsidRPr="005E1F72">
        <w:rPr>
          <w:rFonts w:ascii="GHEA Grapalat" w:hAnsi="GHEA Grapalat" w:cs="Sylfaen"/>
          <w:sz w:val="20"/>
          <w:lang w:val="af-ZA"/>
        </w:rPr>
        <w:t xml:space="preserve"> </w:t>
      </w:r>
      <w:r w:rsidRPr="005E1F72">
        <w:rPr>
          <w:rFonts w:ascii="GHEA Grapalat" w:hAnsi="GHEA Grapalat" w:cs="Sylfaen"/>
          <w:sz w:val="20"/>
        </w:rPr>
        <w:t>տրամա</w:t>
      </w:r>
      <w:r w:rsidRPr="005E1F72">
        <w:rPr>
          <w:rFonts w:ascii="GHEA Grapalat" w:hAnsi="GHEA Grapalat" w:cs="Sylfaen"/>
          <w:sz w:val="20"/>
          <w:lang w:val="af-ZA"/>
        </w:rPr>
        <w:softHyphen/>
      </w:r>
      <w:r w:rsidRPr="005E1F72">
        <w:rPr>
          <w:rFonts w:ascii="GHEA Grapalat" w:hAnsi="GHEA Grapalat" w:cs="Sylfaen"/>
          <w:sz w:val="20"/>
        </w:rPr>
        <w:t>դրում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հարցման</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սույն հրավերի </w:t>
      </w:r>
      <w:r>
        <w:rPr>
          <w:rFonts w:ascii="GHEA Grapalat" w:hAnsi="GHEA Grapalat" w:cs="Sylfaen"/>
          <w:sz w:val="20"/>
          <w:lang w:val="af-ZA"/>
        </w:rPr>
        <w:t>6</w:t>
      </w:r>
      <w:r w:rsidRPr="005E1F72">
        <w:rPr>
          <w:rFonts w:ascii="GHEA Grapalat" w:hAnsi="GHEA Grapalat" w:cs="Sylfaen"/>
          <w:sz w:val="20"/>
          <w:lang w:val="af-ZA"/>
        </w:rPr>
        <w:t xml:space="preserve">-րդ հավելվածով նախատեսված ձևին համապատասխան տեղեկատվություն: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կոմիտեից</w:t>
      </w:r>
      <w:r w:rsidRPr="005E1F72">
        <w:rPr>
          <w:rFonts w:ascii="GHEA Grapalat" w:hAnsi="GHEA Grapalat" w:cs="Sylfaen"/>
          <w:sz w:val="20"/>
          <w:lang w:val="af-ZA"/>
        </w:rPr>
        <w:t xml:space="preserve"> </w:t>
      </w:r>
      <w:r w:rsidRPr="005E1F72">
        <w:rPr>
          <w:rFonts w:ascii="GHEA Grapalat" w:hAnsi="GHEA Grapalat" w:cs="Sylfaen"/>
          <w:sz w:val="20"/>
        </w:rPr>
        <w:t>տեղեկատվության</w:t>
      </w:r>
      <w:r w:rsidRPr="005E1F72">
        <w:rPr>
          <w:rFonts w:ascii="GHEA Grapalat" w:hAnsi="GHEA Grapalat" w:cs="Sylfaen"/>
          <w:sz w:val="20"/>
          <w:lang w:val="af-ZA"/>
        </w:rPr>
        <w:t xml:space="preserve"> </w:t>
      </w:r>
      <w:r w:rsidRPr="005E1F72">
        <w:rPr>
          <w:rFonts w:ascii="GHEA Grapalat" w:hAnsi="GHEA Grapalat" w:cs="Sylfaen"/>
          <w:sz w:val="20"/>
        </w:rPr>
        <w:lastRenderedPageBreak/>
        <w:t>չստացման</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ներկայացրած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375"/>
        <w:jc w:val="both"/>
        <w:rPr>
          <w:rFonts w:ascii="GHEA Grapalat" w:hAnsi="GHEA Grapalat"/>
          <w:lang w:val="af-ZA"/>
        </w:rPr>
      </w:pPr>
      <w:r w:rsidRPr="005E1F72">
        <w:rPr>
          <w:rFonts w:ascii="GHEA Grapalat" w:hAnsi="GHEA Grapalat"/>
          <w:lang w:val="af-ZA"/>
        </w:rPr>
        <w:tab/>
      </w:r>
      <w:r w:rsidRPr="005E1F72">
        <w:rPr>
          <w:rFonts w:ascii="GHEA Grapalat" w:hAnsi="GHEA Grapalat" w:cs="Sylfaen"/>
          <w:sz w:val="20"/>
          <w:lang w:val="af-ZA"/>
        </w:rPr>
        <w:t>8.</w:t>
      </w:r>
      <w:r w:rsidRPr="005E1F72">
        <w:rPr>
          <w:rFonts w:ascii="GHEA Grapalat" w:hAnsi="GHEA Grapalat" w:cs="Sylfaen"/>
          <w:sz w:val="20"/>
          <w:lang w:val="hy-AM"/>
        </w:rPr>
        <w:t>16</w:t>
      </w:r>
      <w:r w:rsidRPr="005E1F72">
        <w:rPr>
          <w:rFonts w:ascii="GHEA Grapalat" w:hAnsi="GHEA Grapalat" w:cs="Sylfaen"/>
          <w:sz w:val="20"/>
          <w:lang w:val="af-ZA"/>
        </w:rPr>
        <w:t xml:space="preserve"> </w:t>
      </w:r>
      <w:r w:rsidRPr="005E1F72">
        <w:rPr>
          <w:rFonts w:ascii="GHEA Grapalat" w:hAnsi="GHEA Grapalat" w:cs="Sylfaen"/>
          <w:sz w:val="20"/>
        </w:rPr>
        <w:t>Օրենքի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հոդվածի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6-</w:t>
      </w:r>
      <w:r w:rsidRPr="005E1F72">
        <w:rPr>
          <w:rFonts w:ascii="GHEA Grapalat" w:hAnsi="GHEA Grapalat" w:cs="Sylfaen"/>
          <w:sz w:val="20"/>
        </w:rPr>
        <w:t>րդ</w:t>
      </w:r>
      <w:r w:rsidRPr="005E1F72">
        <w:rPr>
          <w:rFonts w:ascii="GHEA Grapalat" w:hAnsi="GHEA Grapalat" w:cs="Sylfaen"/>
          <w:sz w:val="20"/>
          <w:lang w:val="af-ZA"/>
        </w:rPr>
        <w:t xml:space="preserve"> </w:t>
      </w:r>
      <w:r w:rsidRPr="005E1F72">
        <w:rPr>
          <w:rFonts w:ascii="GHEA Grapalat" w:hAnsi="GHEA Grapalat" w:cs="Sylfaen"/>
          <w:sz w:val="20"/>
        </w:rPr>
        <w:t>կետով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հիմքերն</w:t>
      </w:r>
      <w:r w:rsidRPr="005E1F72">
        <w:rPr>
          <w:rFonts w:ascii="GHEA Grapalat" w:hAnsi="GHEA Grapalat" w:cs="Sylfaen"/>
          <w:sz w:val="20"/>
          <w:lang w:val="af-ZA"/>
        </w:rPr>
        <w:t xml:space="preserve"> </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rPr>
        <w:t>հայտ</w:t>
      </w:r>
      <w:r w:rsidRPr="005E1F72">
        <w:rPr>
          <w:rFonts w:ascii="GHEA Grapalat" w:hAnsi="GHEA Grapalat" w:cs="Sylfaen"/>
          <w:sz w:val="20"/>
          <w:lang w:val="af-ZA"/>
        </w:rPr>
        <w:t xml:space="preserve"> </w:t>
      </w:r>
      <w:r w:rsidRPr="005E1F72">
        <w:rPr>
          <w:rFonts w:ascii="GHEA Grapalat" w:hAnsi="GHEA Grapalat" w:cs="Sylfaen"/>
          <w:sz w:val="20"/>
        </w:rPr>
        <w:t>գալու</w:t>
      </w:r>
      <w:r w:rsidRPr="005E1F72">
        <w:rPr>
          <w:rFonts w:ascii="GHEA Grapalat" w:hAnsi="GHEA Grapalat" w:cs="Sylfaen"/>
          <w:sz w:val="20"/>
          <w:lang w:val="af-ZA"/>
        </w:rPr>
        <w:t xml:space="preserve"> </w:t>
      </w:r>
      <w:r w:rsidRPr="005E1F72">
        <w:rPr>
          <w:rFonts w:ascii="GHEA Grapalat" w:hAnsi="GHEA Grapalat" w:cs="Sylfaen"/>
          <w:sz w:val="20"/>
        </w:rPr>
        <w:t>օրվան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r w:rsidRPr="005E1F72">
        <w:rPr>
          <w:rFonts w:ascii="GHEA Grapalat" w:hAnsi="GHEA Grapalat" w:cs="Sylfaen"/>
          <w:sz w:val="20"/>
        </w:rPr>
        <w:t>պատվիրատուն</w:t>
      </w:r>
      <w:r w:rsidRPr="005E1F72">
        <w:rPr>
          <w:rFonts w:ascii="GHEA Grapalat" w:hAnsi="GHEA Grapalat" w:cs="Sylfaen"/>
          <w:sz w:val="20"/>
          <w:lang w:val="af-ZA"/>
        </w:rPr>
        <w:t xml:space="preserve"> </w:t>
      </w:r>
      <w:r w:rsidRPr="005E1F72">
        <w:rPr>
          <w:rFonts w:ascii="GHEA Grapalat" w:hAnsi="GHEA Grapalat" w:cs="Sylfaen"/>
          <w:sz w:val="20"/>
        </w:rPr>
        <w:t>տվյալ</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տվյալները</w:t>
      </w:r>
      <w:r w:rsidRPr="005E1F72">
        <w:rPr>
          <w:rFonts w:ascii="GHEA Grapalat" w:hAnsi="GHEA Grapalat" w:cs="Sylfaen"/>
          <w:sz w:val="20"/>
          <w:lang w:val="af-ZA"/>
        </w:rPr>
        <w:t xml:space="preserve">` </w:t>
      </w:r>
      <w:r w:rsidRPr="005E1F72">
        <w:rPr>
          <w:rFonts w:ascii="GHEA Grapalat" w:hAnsi="GHEA Grapalat" w:cs="Sylfaen"/>
          <w:sz w:val="20"/>
        </w:rPr>
        <w:t>համապատասխան</w:t>
      </w:r>
      <w:r w:rsidRPr="005E1F72">
        <w:rPr>
          <w:rFonts w:ascii="GHEA Grapalat" w:hAnsi="GHEA Grapalat" w:cs="Sylfaen"/>
          <w:sz w:val="20"/>
          <w:lang w:val="af-ZA"/>
        </w:rPr>
        <w:t xml:space="preserve"> </w:t>
      </w:r>
      <w:r w:rsidRPr="005E1F72">
        <w:rPr>
          <w:rFonts w:ascii="GHEA Grapalat" w:hAnsi="GHEA Grapalat" w:cs="Sylfaen"/>
          <w:sz w:val="20"/>
        </w:rPr>
        <w:t>հիմքերով</w:t>
      </w:r>
      <w:r w:rsidRPr="005E1F72">
        <w:rPr>
          <w:rFonts w:ascii="GHEA Grapalat" w:hAnsi="GHEA Grapalat" w:cs="Sylfaen"/>
          <w:sz w:val="20"/>
          <w:lang w:val="af-ZA"/>
        </w:rPr>
        <w:t xml:space="preserve">, </w:t>
      </w:r>
      <w:r w:rsidRPr="005E1F72">
        <w:rPr>
          <w:rFonts w:ascii="GHEA Grapalat" w:hAnsi="GHEA Grapalat" w:cs="Sylfaen"/>
          <w:sz w:val="20"/>
        </w:rPr>
        <w:t>գրավոր</w:t>
      </w:r>
      <w:r w:rsidRPr="005E1F72">
        <w:rPr>
          <w:rFonts w:ascii="GHEA Grapalat" w:hAnsi="GHEA Grapalat" w:cs="Sylfaen"/>
          <w:sz w:val="20"/>
          <w:lang w:val="af-ZA"/>
        </w:rPr>
        <w:t xml:space="preserve"> </w:t>
      </w:r>
      <w:r w:rsidRPr="005E1F72">
        <w:rPr>
          <w:rFonts w:ascii="GHEA Grapalat" w:hAnsi="GHEA Grapalat" w:cs="Sylfaen"/>
          <w:sz w:val="20"/>
        </w:rPr>
        <w:t>ուղարկում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լիազորված</w:t>
      </w:r>
      <w:r w:rsidRPr="005E1F72">
        <w:rPr>
          <w:rFonts w:ascii="GHEA Grapalat" w:hAnsi="GHEA Grapalat" w:cs="Sylfaen"/>
          <w:sz w:val="20"/>
          <w:lang w:val="af-ZA"/>
        </w:rPr>
        <w:t xml:space="preserve"> </w:t>
      </w:r>
      <w:r w:rsidRPr="005E1F72">
        <w:rPr>
          <w:rFonts w:ascii="GHEA Grapalat" w:hAnsi="GHEA Grapalat" w:cs="Sylfaen"/>
          <w:sz w:val="20"/>
        </w:rPr>
        <w:t>մարմին</w:t>
      </w:r>
      <w:r w:rsidRPr="005E1F72">
        <w:rPr>
          <w:rFonts w:ascii="GHEA Grapalat" w:hAnsi="GHEA Grapalat" w:cs="Sylfaen"/>
          <w:sz w:val="20"/>
          <w:lang w:val="hy-AM"/>
        </w:rPr>
        <w:t xml:space="preserve">, </w:t>
      </w:r>
      <w:r w:rsidRPr="005E1F72">
        <w:rPr>
          <w:rFonts w:ascii="GHEA Grapalat" w:hAnsi="GHEA Grapalat" w:cs="Sylfaen"/>
          <w:sz w:val="20"/>
        </w:rPr>
        <w:t>որը</w:t>
      </w:r>
      <w:r w:rsidRPr="005E1F72">
        <w:rPr>
          <w:rFonts w:ascii="GHEA Grapalat" w:hAnsi="GHEA Grapalat" w:cs="Sylfaen"/>
          <w:sz w:val="20"/>
          <w:lang w:val="af-ZA"/>
        </w:rPr>
        <w:t xml:space="preserve"> </w:t>
      </w:r>
      <w:r w:rsidRPr="005E1F72">
        <w:rPr>
          <w:rFonts w:ascii="GHEA Grapalat" w:hAnsi="GHEA Grapalat" w:cs="Sylfaen"/>
          <w:sz w:val="20"/>
        </w:rPr>
        <w:t>դրանք</w:t>
      </w:r>
      <w:r w:rsidRPr="005E1F72">
        <w:rPr>
          <w:rFonts w:ascii="GHEA Grapalat" w:hAnsi="GHEA Grapalat" w:cs="Sylfaen"/>
          <w:sz w:val="20"/>
          <w:lang w:val="af-ZA"/>
        </w:rPr>
        <w:t xml:space="preserve"> </w:t>
      </w:r>
      <w:r w:rsidRPr="005E1F72">
        <w:rPr>
          <w:rFonts w:ascii="GHEA Grapalat" w:hAnsi="GHEA Grapalat" w:cs="Sylfaen"/>
          <w:sz w:val="20"/>
        </w:rPr>
        <w:t>ստանալուն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հինգ</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օրվա</w:t>
      </w:r>
      <w:r w:rsidRPr="005E1F72">
        <w:rPr>
          <w:rFonts w:ascii="GHEA Grapalat" w:hAnsi="GHEA Grapalat" w:cs="Sylfaen"/>
          <w:sz w:val="20"/>
          <w:lang w:val="af-ZA"/>
        </w:rPr>
        <w:t xml:space="preserve"> </w:t>
      </w:r>
      <w:r w:rsidRPr="005E1F72">
        <w:rPr>
          <w:rFonts w:ascii="GHEA Grapalat" w:hAnsi="GHEA Grapalat" w:cs="Sylfaen"/>
          <w:sz w:val="20"/>
        </w:rPr>
        <w:t>ընթացքում</w:t>
      </w:r>
      <w:r w:rsidRPr="005E1F72">
        <w:rPr>
          <w:rFonts w:ascii="GHEA Grapalat" w:hAnsi="GHEA Grapalat" w:cs="Sylfaen"/>
          <w:sz w:val="20"/>
          <w:lang w:val="af-ZA"/>
        </w:rPr>
        <w:t xml:space="preserve"> </w:t>
      </w:r>
      <w:bookmarkStart w:id="8" w:name="_Hlk9262748"/>
      <w:r>
        <w:rPr>
          <w:rFonts w:ascii="GHEA Grapalat" w:hAnsi="GHEA Grapalat" w:cs="Sylfaen"/>
          <w:sz w:val="20"/>
        </w:rPr>
        <w:t>նախաձեռնում</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r>
        <w:rPr>
          <w:rFonts w:ascii="GHEA Grapalat" w:hAnsi="GHEA Grapalat" w:cs="Sylfaen"/>
          <w:sz w:val="20"/>
        </w:rPr>
        <w:t>տվյալ</w:t>
      </w:r>
      <w:r w:rsidRPr="00443B3E">
        <w:rPr>
          <w:rFonts w:ascii="GHEA Grapalat" w:hAnsi="GHEA Grapalat" w:cs="Sylfaen"/>
          <w:sz w:val="20"/>
          <w:lang w:val="af-ZA"/>
        </w:rPr>
        <w:t xml:space="preserve"> </w:t>
      </w:r>
      <w:r>
        <w:rPr>
          <w:rFonts w:ascii="GHEA Grapalat" w:hAnsi="GHEA Grapalat" w:cs="Sylfaen"/>
          <w:sz w:val="20"/>
        </w:rPr>
        <w:t>մասնակցին</w:t>
      </w:r>
      <w:r w:rsidRPr="00443B3E">
        <w:rPr>
          <w:rFonts w:ascii="GHEA Grapalat" w:hAnsi="GHEA Grapalat" w:cs="Sylfaen"/>
          <w:sz w:val="20"/>
          <w:lang w:val="af-ZA"/>
        </w:rPr>
        <w:t xml:space="preserve"> </w:t>
      </w:r>
      <w:r>
        <w:rPr>
          <w:rFonts w:ascii="GHEA Grapalat" w:hAnsi="GHEA Grapalat" w:cs="Sylfaen"/>
          <w:sz w:val="20"/>
        </w:rPr>
        <w:t>գնումների</w:t>
      </w:r>
      <w:r w:rsidRPr="00443B3E">
        <w:rPr>
          <w:rFonts w:ascii="GHEA Grapalat" w:hAnsi="GHEA Grapalat" w:cs="Sylfaen"/>
          <w:sz w:val="20"/>
          <w:lang w:val="af-ZA"/>
        </w:rPr>
        <w:t xml:space="preserve"> </w:t>
      </w:r>
      <w:r>
        <w:rPr>
          <w:rFonts w:ascii="GHEA Grapalat" w:hAnsi="GHEA Grapalat" w:cs="Sylfaen"/>
          <w:sz w:val="20"/>
        </w:rPr>
        <w:t>գործընթացին</w:t>
      </w:r>
      <w:r w:rsidRPr="00443B3E">
        <w:rPr>
          <w:rFonts w:ascii="GHEA Grapalat" w:hAnsi="GHEA Grapalat" w:cs="Sylfaen"/>
          <w:sz w:val="20"/>
          <w:lang w:val="af-ZA"/>
        </w:rPr>
        <w:t xml:space="preserve"> </w:t>
      </w:r>
      <w:r>
        <w:rPr>
          <w:rFonts w:ascii="GHEA Grapalat" w:hAnsi="GHEA Grapalat" w:cs="Sylfaen"/>
          <w:sz w:val="20"/>
        </w:rPr>
        <w:t>մասնակցելու</w:t>
      </w:r>
      <w:r w:rsidRPr="00443B3E">
        <w:rPr>
          <w:rFonts w:ascii="GHEA Grapalat" w:hAnsi="GHEA Grapalat" w:cs="Sylfaen"/>
          <w:sz w:val="20"/>
          <w:lang w:val="af-ZA"/>
        </w:rPr>
        <w:t xml:space="preserve"> </w:t>
      </w:r>
      <w:r>
        <w:rPr>
          <w:rFonts w:ascii="GHEA Grapalat" w:hAnsi="GHEA Grapalat" w:cs="Sylfaen"/>
          <w:sz w:val="20"/>
        </w:rPr>
        <w:t>իրավունք</w:t>
      </w:r>
      <w:r w:rsidRPr="00443B3E">
        <w:rPr>
          <w:rFonts w:ascii="GHEA Grapalat" w:hAnsi="GHEA Grapalat" w:cs="Sylfaen"/>
          <w:sz w:val="20"/>
          <w:lang w:val="af-ZA"/>
        </w:rPr>
        <w:t xml:space="preserve"> </w:t>
      </w:r>
      <w:r>
        <w:rPr>
          <w:rFonts w:ascii="GHEA Grapalat" w:hAnsi="GHEA Grapalat" w:cs="Sylfaen"/>
          <w:sz w:val="20"/>
        </w:rPr>
        <w:t>չունեցող</w:t>
      </w:r>
      <w:r w:rsidRPr="00443B3E">
        <w:rPr>
          <w:rFonts w:ascii="GHEA Grapalat" w:hAnsi="GHEA Grapalat" w:cs="Sylfaen"/>
          <w:sz w:val="20"/>
          <w:lang w:val="af-ZA"/>
        </w:rPr>
        <w:t xml:space="preserve"> </w:t>
      </w:r>
      <w:r>
        <w:rPr>
          <w:rFonts w:ascii="GHEA Grapalat" w:hAnsi="GHEA Grapalat" w:cs="Sylfaen"/>
          <w:sz w:val="20"/>
        </w:rPr>
        <w:t>մասնակիցների</w:t>
      </w:r>
      <w:r w:rsidRPr="00443B3E">
        <w:rPr>
          <w:rFonts w:ascii="GHEA Grapalat" w:hAnsi="GHEA Grapalat" w:cs="Sylfaen"/>
          <w:sz w:val="20"/>
          <w:lang w:val="af-ZA"/>
        </w:rPr>
        <w:t xml:space="preserve"> </w:t>
      </w:r>
      <w:r>
        <w:rPr>
          <w:rFonts w:ascii="GHEA Grapalat" w:hAnsi="GHEA Grapalat" w:cs="Sylfaen"/>
          <w:sz w:val="20"/>
        </w:rPr>
        <w:t>ցուցակում</w:t>
      </w:r>
      <w:r w:rsidRPr="00443B3E">
        <w:rPr>
          <w:rFonts w:ascii="GHEA Grapalat" w:hAnsi="GHEA Grapalat" w:cs="Sylfaen"/>
          <w:sz w:val="20"/>
          <w:lang w:val="af-ZA"/>
        </w:rPr>
        <w:t xml:space="preserve"> </w:t>
      </w:r>
      <w:r>
        <w:rPr>
          <w:rFonts w:ascii="GHEA Grapalat" w:hAnsi="GHEA Grapalat" w:cs="Sylfaen"/>
          <w:sz w:val="20"/>
        </w:rPr>
        <w:t>ներառելու</w:t>
      </w:r>
      <w:r w:rsidRPr="00443B3E">
        <w:rPr>
          <w:rFonts w:ascii="GHEA Grapalat" w:hAnsi="GHEA Grapalat" w:cs="Sylfaen"/>
          <w:sz w:val="20"/>
          <w:lang w:val="af-ZA"/>
        </w:rPr>
        <w:t xml:space="preserve"> </w:t>
      </w:r>
      <w:r>
        <w:rPr>
          <w:rFonts w:ascii="GHEA Grapalat" w:hAnsi="GHEA Grapalat" w:cs="Sylfaen"/>
          <w:sz w:val="20"/>
        </w:rPr>
        <w:t>ընթացակարգ</w:t>
      </w:r>
      <w:bookmarkEnd w:id="8"/>
      <w:r w:rsidRPr="005E1F72">
        <w:rPr>
          <w:rFonts w:ascii="GHEA Grapalat" w:hAnsi="GHEA Grapalat" w:cs="Sylfaen"/>
          <w:sz w:val="20"/>
          <w:lang w:val="af-ZA"/>
        </w:rPr>
        <w:t xml:space="preserve">: </w:t>
      </w:r>
      <w:r w:rsidRPr="005E1F72">
        <w:rPr>
          <w:rFonts w:ascii="GHEA Grapalat" w:hAnsi="GHEA Grapalat" w:cs="Sylfaen"/>
          <w:sz w:val="20"/>
        </w:rPr>
        <w:t>Ընդ</w:t>
      </w:r>
      <w:r w:rsidRPr="005E1F72">
        <w:rPr>
          <w:rFonts w:ascii="GHEA Grapalat" w:hAnsi="GHEA Grapalat" w:cs="Sylfaen"/>
          <w:sz w:val="20"/>
          <w:lang w:val="af-ZA"/>
        </w:rPr>
        <w:t xml:space="preserve"> </w:t>
      </w:r>
      <w:r w:rsidRPr="005E1F72">
        <w:rPr>
          <w:rFonts w:ascii="GHEA Grapalat" w:hAnsi="GHEA Grapalat" w:cs="Sylfaen"/>
          <w:sz w:val="20"/>
        </w:rPr>
        <w:t>որում</w:t>
      </w:r>
      <w:r w:rsidRPr="005E1F72">
        <w:rPr>
          <w:rFonts w:ascii="GHEA Grapalat" w:hAnsi="GHEA Grapalat" w:cs="Sylfaen"/>
          <w:sz w:val="20"/>
          <w:lang w:val="af-ZA"/>
        </w:rPr>
        <w:t xml:space="preserve">, </w:t>
      </w:r>
      <w:r w:rsidRPr="005E1F72">
        <w:rPr>
          <w:rFonts w:ascii="GHEA Grapalat" w:hAnsi="GHEA Grapalat" w:cs="Sylfaen"/>
          <w:sz w:val="20"/>
        </w:rPr>
        <w:t>եթե</w:t>
      </w:r>
      <w:r w:rsidRPr="005E1F72">
        <w:rPr>
          <w:rFonts w:ascii="GHEA Grapalat" w:hAnsi="GHEA Grapalat" w:cs="Sylfaen"/>
          <w:sz w:val="20"/>
          <w:lang w:val="af-ZA"/>
        </w:rPr>
        <w:t xml:space="preserve"> </w:t>
      </w:r>
      <w:r w:rsidRPr="005E1F72">
        <w:rPr>
          <w:rFonts w:ascii="GHEA Grapalat" w:hAnsi="GHEA Grapalat" w:cs="Sylfaen"/>
          <w:sz w:val="20"/>
        </w:rPr>
        <w:t>մասնակցի</w:t>
      </w:r>
      <w:r w:rsidRPr="005E1F72">
        <w:rPr>
          <w:rFonts w:ascii="GHEA Grapalat" w:hAnsi="GHEA Grapalat" w:cs="Sylfaen"/>
          <w:sz w:val="20"/>
          <w:lang w:val="af-ZA"/>
        </w:rPr>
        <w:t xml:space="preserve"> </w:t>
      </w:r>
      <w:r w:rsidRPr="005E1F72">
        <w:rPr>
          <w:rFonts w:ascii="GHEA Grapalat" w:hAnsi="GHEA Grapalat" w:cs="Sylfaen"/>
          <w:sz w:val="20"/>
        </w:rPr>
        <w:t>գնումներին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Sylfaen"/>
          <w:sz w:val="20"/>
          <w:lang w:val="af-ZA"/>
        </w:rPr>
        <w:t xml:space="preserve"> </w:t>
      </w:r>
      <w:r w:rsidRPr="005E1F72">
        <w:rPr>
          <w:rFonts w:ascii="GHEA Grapalat" w:hAnsi="GHEA Grapalat" w:cs="Sylfaen"/>
          <w:sz w:val="20"/>
        </w:rPr>
        <w:t>իրավունք</w:t>
      </w:r>
      <w:r w:rsidRPr="005E1F72">
        <w:rPr>
          <w:rFonts w:ascii="GHEA Grapalat" w:hAnsi="GHEA Grapalat" w:cs="Sylfaen"/>
          <w:sz w:val="20"/>
          <w:lang w:val="af-ZA"/>
        </w:rPr>
        <w:t xml:space="preserve"> </w:t>
      </w:r>
      <w:r w:rsidRPr="005E1F72">
        <w:rPr>
          <w:rFonts w:ascii="GHEA Grapalat" w:hAnsi="GHEA Grapalat" w:cs="Sylfaen"/>
          <w:sz w:val="20"/>
        </w:rPr>
        <w:t>ունենալու</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որակավորման</w:t>
      </w:r>
      <w:r w:rsidRPr="005E1F72">
        <w:rPr>
          <w:rFonts w:ascii="GHEA Grapalat" w:hAnsi="GHEA Grapalat" w:cs="Sylfaen"/>
          <w:sz w:val="20"/>
          <w:lang w:val="af-ZA"/>
        </w:rPr>
        <w:t xml:space="preserve"> </w:t>
      </w:r>
      <w:r w:rsidRPr="005E1F72">
        <w:rPr>
          <w:rFonts w:ascii="GHEA Grapalat" w:hAnsi="GHEA Grapalat" w:cs="Sylfaen"/>
          <w:sz w:val="20"/>
        </w:rPr>
        <w:t>չափանիշները</w:t>
      </w:r>
      <w:r w:rsidRPr="005E1F72">
        <w:rPr>
          <w:rFonts w:ascii="GHEA Grapalat" w:hAnsi="GHEA Grapalat" w:cs="Sylfaen"/>
          <w:sz w:val="20"/>
          <w:lang w:val="af-ZA"/>
        </w:rPr>
        <w:t xml:space="preserve"> </w:t>
      </w:r>
      <w:r w:rsidRPr="005E1F72">
        <w:rPr>
          <w:rFonts w:ascii="GHEA Grapalat" w:hAnsi="GHEA Grapalat" w:cs="Sylfaen"/>
          <w:sz w:val="20"/>
        </w:rPr>
        <w:t>բավարարելու</w:t>
      </w:r>
      <w:r w:rsidRPr="005E1F72">
        <w:rPr>
          <w:rFonts w:ascii="GHEA Grapalat" w:hAnsi="GHEA Grapalat" w:cs="Sylfae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հայտով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հայտարարությունները</w:t>
      </w:r>
      <w:r w:rsidRPr="005E1F72">
        <w:rPr>
          <w:rFonts w:ascii="GHEA Grapalat" w:hAnsi="GHEA Grapalat" w:cs="Sylfaen"/>
          <w:sz w:val="20"/>
          <w:lang w:val="af-ZA"/>
        </w:rPr>
        <w:t xml:space="preserve"> </w:t>
      </w:r>
      <w:r w:rsidRPr="005E1F72">
        <w:rPr>
          <w:rFonts w:ascii="GHEA Grapalat" w:hAnsi="GHEA Grapalat" w:cs="Sylfaen"/>
          <w:sz w:val="20"/>
        </w:rPr>
        <w:t>որակվում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իրականությանը</w:t>
      </w:r>
      <w:r w:rsidRPr="005E1F72">
        <w:rPr>
          <w:rFonts w:ascii="GHEA Grapalat" w:hAnsi="GHEA Grapalat" w:cs="Sylfaen"/>
          <w:sz w:val="20"/>
          <w:lang w:val="af-ZA"/>
        </w:rPr>
        <w:t xml:space="preserve"> </w:t>
      </w:r>
      <w:r w:rsidRPr="005E1F72">
        <w:rPr>
          <w:rFonts w:ascii="GHEA Grapalat" w:hAnsi="GHEA Grapalat" w:cs="Sylfaen"/>
          <w:sz w:val="20"/>
        </w:rPr>
        <w:t>չհամապատասխանող</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կամ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Pr>
          <w:rFonts w:ascii="GHEA Grapalat" w:hAnsi="GHEA Grapalat" w:cs="Sylfaen"/>
          <w:sz w:val="20"/>
          <w:lang w:val="af-ZA"/>
        </w:rPr>
        <w:t xml:space="preserve">սույն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սահմանված</w:t>
      </w:r>
      <w:r w:rsidRPr="005E1F72">
        <w:rPr>
          <w:rFonts w:ascii="GHEA Grapalat" w:hAnsi="GHEA Grapalat" w:cs="Sylfaen"/>
          <w:sz w:val="20"/>
          <w:lang w:val="af-ZA"/>
        </w:rPr>
        <w:t xml:space="preserve"> </w:t>
      </w:r>
      <w:r w:rsidRPr="005E1F72">
        <w:rPr>
          <w:rFonts w:ascii="GHEA Grapalat" w:hAnsi="GHEA Grapalat" w:cs="Sylfaen"/>
          <w:sz w:val="20"/>
        </w:rPr>
        <w:t>կարգով</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ժամկետներում</w:t>
      </w:r>
      <w:r w:rsidRPr="005E1F72">
        <w:rPr>
          <w:rFonts w:ascii="GHEA Grapalat" w:hAnsi="GHEA Grapalat" w:cs="Sylfaen"/>
          <w:sz w:val="20"/>
          <w:lang w:val="af-ZA"/>
        </w:rPr>
        <w:t xml:space="preserve"> </w:t>
      </w:r>
      <w:r w:rsidRPr="005E1F72">
        <w:rPr>
          <w:rFonts w:ascii="GHEA Grapalat" w:hAnsi="GHEA Grapalat" w:cs="Sylfaen"/>
          <w:sz w:val="20"/>
        </w:rPr>
        <w:t>չի</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փաստաթղթերը</w:t>
      </w:r>
      <w:r w:rsidRPr="005E1F72">
        <w:rPr>
          <w:rFonts w:ascii="GHEA Grapalat" w:hAnsi="GHEA Grapalat" w:cs="Sylfaen"/>
          <w:sz w:val="20"/>
          <w:lang w:val="af-ZA"/>
        </w:rPr>
        <w:t xml:space="preserve">, </w:t>
      </w:r>
      <w:r w:rsidRPr="005E1F72">
        <w:rPr>
          <w:rFonts w:ascii="GHEA Grapalat" w:hAnsi="GHEA Grapalat" w:cs="Sylfaen"/>
          <w:sz w:val="20"/>
        </w:rPr>
        <w:t>ապա</w:t>
      </w:r>
      <w:r w:rsidRPr="005E1F72">
        <w:rPr>
          <w:rFonts w:ascii="GHEA Grapalat" w:hAnsi="GHEA Grapalat" w:cs="Sylfaen"/>
          <w:sz w:val="20"/>
          <w:lang w:val="af-ZA"/>
        </w:rPr>
        <w:t xml:space="preserve"> </w:t>
      </w:r>
      <w:r w:rsidRPr="005E1F72">
        <w:rPr>
          <w:rFonts w:ascii="GHEA Grapalat" w:hAnsi="GHEA Grapalat" w:cs="Sylfaen"/>
          <w:sz w:val="20"/>
        </w:rPr>
        <w:t>այդ</w:t>
      </w:r>
      <w:r w:rsidRPr="005E1F72">
        <w:rPr>
          <w:rFonts w:ascii="GHEA Grapalat" w:hAnsi="GHEA Grapalat" w:cs="Sylfaen"/>
          <w:sz w:val="20"/>
          <w:lang w:val="af-ZA"/>
        </w:rPr>
        <w:t xml:space="preserve"> </w:t>
      </w:r>
      <w:r w:rsidRPr="005E1F72">
        <w:rPr>
          <w:rFonts w:ascii="GHEA Grapalat" w:hAnsi="GHEA Grapalat" w:cs="Sylfaen"/>
          <w:sz w:val="20"/>
        </w:rPr>
        <w:t>հանգամանքը</w:t>
      </w:r>
      <w:r w:rsidRPr="005E1F72">
        <w:rPr>
          <w:rFonts w:ascii="GHEA Grapalat" w:hAnsi="GHEA Grapalat" w:cs="Sylfaen"/>
          <w:sz w:val="20"/>
          <w:lang w:val="af-ZA"/>
        </w:rPr>
        <w:t xml:space="preserve"> </w:t>
      </w:r>
      <w:r w:rsidRPr="005E1F72">
        <w:rPr>
          <w:rFonts w:ascii="GHEA Grapalat" w:hAnsi="GHEA Grapalat" w:cs="Sylfaen"/>
          <w:sz w:val="20"/>
        </w:rPr>
        <w:t>համարվում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որպես</w:t>
      </w:r>
      <w:r w:rsidRPr="005E1F72">
        <w:rPr>
          <w:rFonts w:ascii="GHEA Grapalat" w:hAnsi="GHEA Grapalat" w:cs="Sylfaen"/>
          <w:sz w:val="20"/>
          <w:lang w:val="af-ZA"/>
        </w:rPr>
        <w:t xml:space="preserve"> </w:t>
      </w:r>
      <w:r w:rsidRPr="005E1F72">
        <w:rPr>
          <w:rFonts w:ascii="GHEA Grapalat" w:hAnsi="GHEA Grapalat" w:cs="Sylfaen"/>
          <w:sz w:val="20"/>
        </w:rPr>
        <w:t>գնման</w:t>
      </w:r>
      <w:r w:rsidRPr="005E1F72">
        <w:rPr>
          <w:rFonts w:ascii="GHEA Grapalat" w:hAnsi="GHEA Grapalat" w:cs="Sylfaen"/>
          <w:sz w:val="20"/>
          <w:lang w:val="af-ZA"/>
        </w:rPr>
        <w:t xml:space="preserve"> </w:t>
      </w:r>
      <w:r w:rsidRPr="005E1F72">
        <w:rPr>
          <w:rFonts w:ascii="GHEA Grapalat" w:hAnsi="GHEA Grapalat" w:cs="Sylfaen"/>
          <w:sz w:val="20"/>
        </w:rPr>
        <w:t>գործընթացի</w:t>
      </w:r>
      <w:r w:rsidRPr="005E1F72">
        <w:rPr>
          <w:rFonts w:ascii="GHEA Grapalat" w:hAnsi="GHEA Grapalat" w:cs="Sylfaen"/>
          <w:sz w:val="20"/>
          <w:lang w:val="af-ZA"/>
        </w:rPr>
        <w:t xml:space="preserve"> </w:t>
      </w:r>
      <w:r w:rsidRPr="005E1F72">
        <w:rPr>
          <w:rFonts w:ascii="GHEA Grapalat" w:hAnsi="GHEA Grapalat" w:cs="Sylfaen"/>
          <w:sz w:val="20"/>
        </w:rPr>
        <w:t>շրջանակում</w:t>
      </w:r>
      <w:r w:rsidRPr="005E1F72">
        <w:rPr>
          <w:rFonts w:ascii="GHEA Grapalat" w:hAnsi="GHEA Grapalat" w:cs="Sylfaen"/>
          <w:sz w:val="20"/>
          <w:lang w:val="af-ZA"/>
        </w:rPr>
        <w:t xml:space="preserve"> </w:t>
      </w:r>
      <w:r w:rsidRPr="005E1F72">
        <w:rPr>
          <w:rFonts w:ascii="GHEA Grapalat" w:hAnsi="GHEA Grapalat" w:cs="Sylfaen"/>
          <w:sz w:val="20"/>
        </w:rPr>
        <w:t>ստանձնված</w:t>
      </w:r>
      <w:r w:rsidRPr="005E1F72">
        <w:rPr>
          <w:rFonts w:ascii="GHEA Grapalat" w:hAnsi="GHEA Grapalat" w:cs="Sylfaen"/>
          <w:sz w:val="20"/>
          <w:lang w:val="af-ZA"/>
        </w:rPr>
        <w:t xml:space="preserve"> </w:t>
      </w:r>
      <w:r w:rsidRPr="005E1F72">
        <w:rPr>
          <w:rFonts w:ascii="GHEA Grapalat" w:hAnsi="GHEA Grapalat" w:cs="Sylfaen"/>
          <w:sz w:val="20"/>
        </w:rPr>
        <w:t>պարտավորության</w:t>
      </w:r>
      <w:r w:rsidRPr="005E1F72">
        <w:rPr>
          <w:rFonts w:ascii="GHEA Grapalat" w:hAnsi="GHEA Grapalat" w:cs="Sylfaen"/>
          <w:sz w:val="20"/>
          <w:lang w:val="af-ZA"/>
        </w:rPr>
        <w:t xml:space="preserve"> </w:t>
      </w:r>
      <w:r w:rsidRPr="005E1F72">
        <w:rPr>
          <w:rFonts w:ascii="GHEA Grapalat" w:hAnsi="GHEA Grapalat" w:cs="Sylfaen"/>
          <w:sz w:val="20"/>
        </w:rPr>
        <w:t>խախտում</w:t>
      </w:r>
      <w:r w:rsidRPr="005E1F72">
        <w:rPr>
          <w:rFonts w:ascii="GHEA Grapalat" w:hAnsi="GHEA Grapalat" w:cs="Sylfaen"/>
          <w:sz w:val="20"/>
          <w:lang w:val="af-ZA"/>
        </w:rPr>
        <w:t>:</w:t>
      </w:r>
    </w:p>
    <w:p w:rsidR="00F12606" w:rsidRPr="005E1F72" w:rsidRDefault="00F12606" w:rsidP="00F12606">
      <w:pPr>
        <w:pStyle w:val="norm"/>
        <w:spacing w:line="240" w:lineRule="auto"/>
        <w:rPr>
          <w:rFonts w:ascii="GHEA Grapalat" w:hAnsi="GHEA Grapalat" w:cs="Sylfaen"/>
          <w:szCs w:val="24"/>
          <w:lang w:val="af-ZA"/>
        </w:rPr>
      </w:pPr>
      <w:r w:rsidRPr="005E1F72">
        <w:rPr>
          <w:rFonts w:ascii="GHEA Grapalat" w:hAnsi="GHEA Grapalat" w:cs="Sylfaen"/>
          <w:sz w:val="20"/>
          <w:szCs w:val="24"/>
          <w:lang w:val="af-ZA" w:eastAsia="en-US"/>
        </w:rPr>
        <w:t>8.</w:t>
      </w:r>
      <w:r w:rsidRPr="005E1F72">
        <w:rPr>
          <w:rFonts w:ascii="GHEA Grapalat" w:hAnsi="GHEA Grapalat" w:cs="Sylfaen"/>
          <w:sz w:val="20"/>
          <w:szCs w:val="24"/>
          <w:lang w:val="hy-AM" w:eastAsia="en-US"/>
        </w:rPr>
        <w:t>17</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Սույն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հրավերի</w:t>
      </w:r>
      <w:r w:rsidRPr="005E1F72">
        <w:rPr>
          <w:rFonts w:ascii="GHEA Grapalat" w:hAnsi="GHEA Grapalat" w:cs="Sylfaen"/>
          <w:sz w:val="20"/>
          <w:szCs w:val="24"/>
          <w:lang w:val="af-ZA" w:eastAsia="en-US"/>
        </w:rPr>
        <w:t xml:space="preserve"> 1-ին մասի 8.</w:t>
      </w:r>
      <w:r w:rsidRPr="005E1F72">
        <w:rPr>
          <w:rFonts w:ascii="GHEA Grapalat" w:hAnsi="GHEA Grapalat" w:cs="Sylfaen"/>
          <w:sz w:val="20"/>
          <w:szCs w:val="24"/>
          <w:lang w:val="hy-AM" w:eastAsia="en-US"/>
        </w:rPr>
        <w:t>13</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 xml:space="preserve">կետի </w:t>
      </w:r>
      <w:r w:rsidRPr="005E1F72">
        <w:rPr>
          <w:rFonts w:ascii="GHEA Grapalat" w:hAnsi="GHEA Grapalat" w:cs="Sylfaen"/>
          <w:sz w:val="20"/>
          <w:szCs w:val="24"/>
          <w:lang w:val="af-ZA" w:eastAsia="en-US"/>
        </w:rPr>
        <w:t>4</w:t>
      </w:r>
      <w:r w:rsidRPr="005E1F72">
        <w:rPr>
          <w:rFonts w:ascii="GHEA Grapalat" w:hAnsi="GHEA Grapalat" w:cs="Sylfaen"/>
          <w:sz w:val="20"/>
          <w:szCs w:val="24"/>
          <w:lang w:val="hy-AM" w:eastAsia="en-US"/>
        </w:rPr>
        <w:t>-</w:t>
      </w:r>
      <w:r w:rsidRPr="005E1F72">
        <w:rPr>
          <w:rFonts w:ascii="GHEA Grapalat" w:hAnsi="GHEA Grapalat" w:cs="Sylfaen"/>
          <w:sz w:val="20"/>
          <w:szCs w:val="24"/>
          <w:lang w:eastAsia="en-US"/>
        </w:rPr>
        <w:t>րդ</w:t>
      </w:r>
      <w:r w:rsidRPr="005E1F72">
        <w:rPr>
          <w:rFonts w:ascii="GHEA Grapalat" w:hAnsi="GHEA Grapalat" w:cs="Sylfaen"/>
          <w:sz w:val="20"/>
          <w:szCs w:val="24"/>
          <w:lang w:val="hy-AM" w:eastAsia="en-US"/>
        </w:rPr>
        <w:t xml:space="preserve"> ենթակետով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նախատեսված</w:t>
      </w:r>
      <w:r w:rsidRPr="005E1F72">
        <w:rPr>
          <w:rFonts w:ascii="GHEA Grapalat" w:hAnsi="GHEA Grapalat" w:cs="Sylfaen"/>
          <w:sz w:val="20"/>
          <w:szCs w:val="24"/>
          <w:lang w:val="af-ZA" w:eastAsia="en-US"/>
        </w:rPr>
        <w:t>` առաջին տեղը զբաղեցրած 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ուղարկելու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ավարտին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քարտուղարն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էլեկտրոնային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եղանակով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անդամներին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տրամադրում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առաջին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տեղը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զբաղեցրած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կողմից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ներկայացված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փաստաթղթերի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պատճենները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գնահատման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թերթիկների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երկուական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օրինակ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կոմիտե</w:t>
      </w:r>
      <w:r w:rsidRPr="005E1F72">
        <w:rPr>
          <w:rFonts w:ascii="GHEA Grapalat" w:hAnsi="GHEA Grapalat" w:cs="Sylfaen"/>
          <w:sz w:val="20"/>
          <w:szCs w:val="24"/>
          <w:lang w:val="hy-AM" w:eastAsia="en-US"/>
        </w:rPr>
        <w:t>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hy-AM" w:eastAsia="en-US"/>
        </w:rPr>
        <w:t>ստացված</w:t>
      </w:r>
      <w:r w:rsidRPr="005E1F72">
        <w:rPr>
          <w:rFonts w:ascii="GHEA Grapalat" w:hAnsi="GHEA Grapalat" w:cs="Sylfaen"/>
          <w:sz w:val="20"/>
          <w:szCs w:val="24"/>
          <w:lang w:val="af-ZA" w:eastAsia="en-US"/>
        </w:rPr>
        <w:t xml:space="preserve"> տեղեկատվությունը: </w:t>
      </w:r>
      <w:r w:rsidRPr="005E1F72">
        <w:rPr>
          <w:rFonts w:ascii="GHEA Grapalat" w:hAnsi="GHEA Grapalat" w:cs="Sylfaen"/>
          <w:sz w:val="20"/>
          <w:szCs w:val="24"/>
          <w:lang w:val="hy-AM" w:eastAsia="en-US"/>
        </w:rPr>
        <w:t xml:space="preserve">Հայտերի  գնահատման արդյունքների հաստատման նիստը հրավիրվում է </w:t>
      </w:r>
      <w:bookmarkStart w:id="9" w:name="_Hlk9262892"/>
      <w:r w:rsidRPr="009B7258">
        <w:rPr>
          <w:rFonts w:ascii="GHEA Grapalat" w:hAnsi="GHEA Grapalat" w:cs="Sylfaen"/>
          <w:sz w:val="20"/>
          <w:szCs w:val="24"/>
          <w:lang w:val="hy-AM" w:eastAsia="en-US"/>
        </w:rPr>
        <w:t xml:space="preserve">սույն հրավերի 1-ին մասի </w:t>
      </w:r>
      <w:r w:rsidRPr="00443B3E">
        <w:rPr>
          <w:rFonts w:ascii="GHEA Grapalat" w:hAnsi="GHEA Grapalat" w:cs="Sylfaen"/>
          <w:sz w:val="20"/>
          <w:szCs w:val="24"/>
          <w:lang w:val="af-ZA" w:eastAsia="en-US"/>
        </w:rPr>
        <w:t>8</w:t>
      </w:r>
      <w:r w:rsidRPr="009B7258">
        <w:rPr>
          <w:rFonts w:ascii="GHEA Grapalat" w:hAnsi="GHEA Grapalat" w:cs="Sylfaen"/>
          <w:sz w:val="20"/>
          <w:szCs w:val="24"/>
          <w:lang w:val="hy-AM" w:eastAsia="en-US"/>
        </w:rPr>
        <w:t>.2 կետով սահմանված ժամկետներում</w:t>
      </w:r>
      <w:bookmarkEnd w:id="9"/>
      <w:r w:rsidRPr="005E1F72">
        <w:rPr>
          <w:rFonts w:ascii="GHEA Grapalat" w:hAnsi="GHEA Grapalat" w:cs="Sylfaen"/>
          <w:sz w:val="20"/>
          <w:szCs w:val="24"/>
          <w:lang w:val="hy-AM" w:eastAsia="en-US"/>
        </w:rPr>
        <w:t>: Ընդ որում հանձնաժողովը գնահատում է նաև ներկայացված ապրանքի ամբողջական նկարագրի համապա</w:t>
      </w:r>
      <w:r w:rsidRPr="005E1F72">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F12606" w:rsidRPr="00443B3E" w:rsidRDefault="00F12606" w:rsidP="00F12606">
      <w:pPr>
        <w:pStyle w:val="BodyTextIndent2"/>
        <w:spacing w:line="240" w:lineRule="auto"/>
        <w:ind w:firstLine="567"/>
        <w:rPr>
          <w:rFonts w:ascii="GHEA Grapalat" w:hAnsi="GHEA Grapalat" w:cs="Sylfaen"/>
          <w:szCs w:val="24"/>
        </w:rPr>
      </w:pPr>
      <w:r w:rsidRPr="00443B3E">
        <w:rPr>
          <w:rFonts w:ascii="GHEA Grapalat" w:hAnsi="GHEA Grapalat" w:cs="Sylfaen"/>
          <w:szCs w:val="24"/>
        </w:rPr>
        <w:t>8</w:t>
      </w:r>
      <w:r w:rsidRPr="00C33722">
        <w:rPr>
          <w:rFonts w:ascii="GHEA Grapalat" w:hAnsi="GHEA Grapalat" w:cs="Sylfaen"/>
          <w:szCs w:val="24"/>
          <w:lang w:val="hy-AM"/>
        </w:rPr>
        <w:t xml:space="preserve">.18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տրամադրված</w:t>
      </w:r>
      <w:r w:rsidRPr="00443B3E">
        <w:rPr>
          <w:rFonts w:ascii="GHEA Grapalat" w:hAnsi="GHEA Grapalat" w:cs="Sylfaen"/>
          <w:szCs w:val="24"/>
        </w:rPr>
        <w:t xml:space="preserve"> </w:t>
      </w:r>
      <w:r>
        <w:rPr>
          <w:rFonts w:ascii="GHEA Grapalat" w:hAnsi="GHEA Grapalat" w:cs="Sylfaen"/>
          <w:szCs w:val="24"/>
          <w:lang w:val="en-US"/>
        </w:rPr>
        <w:t>տեղեկատվության</w:t>
      </w:r>
      <w:r w:rsidRPr="00443B3E">
        <w:rPr>
          <w:rFonts w:ascii="GHEA Grapalat" w:hAnsi="GHEA Grapalat" w:cs="Sylfaen"/>
          <w:szCs w:val="24"/>
        </w:rPr>
        <w:t xml:space="preserve"> </w:t>
      </w:r>
      <w:r>
        <w:rPr>
          <w:rFonts w:ascii="GHEA Grapalat" w:hAnsi="GHEA Grapalat" w:cs="Sylfaen"/>
          <w:szCs w:val="24"/>
          <w:lang w:val="en-US"/>
        </w:rPr>
        <w:t>և</w:t>
      </w:r>
      <w:r w:rsidRPr="00443B3E">
        <w:rPr>
          <w:rFonts w:ascii="GHEA Grapalat" w:hAnsi="GHEA Grapalat" w:cs="Sylfaen"/>
          <w:szCs w:val="24"/>
        </w:rPr>
        <w:t>/</w:t>
      </w:r>
      <w:r>
        <w:rPr>
          <w:rFonts w:ascii="GHEA Grapalat" w:hAnsi="GHEA Grapalat" w:cs="Sylfaen"/>
          <w:szCs w:val="24"/>
          <w:lang w:val="en-US"/>
        </w:rPr>
        <w:t>կամ</w:t>
      </w:r>
      <w:r w:rsidRPr="00443B3E">
        <w:rPr>
          <w:rFonts w:ascii="GHEA Grapalat" w:hAnsi="GHEA Grapalat" w:cs="Sylfaen"/>
          <w:szCs w:val="24"/>
        </w:rPr>
        <w:t xml:space="preserve"> </w:t>
      </w:r>
      <w:r>
        <w:rPr>
          <w:rFonts w:ascii="GHEA Grapalat" w:hAnsi="GHEA Grapalat" w:cs="Sylfaen"/>
          <w:szCs w:val="24"/>
          <w:lang w:val="en-US"/>
        </w:rPr>
        <w:t>ա</w:t>
      </w:r>
      <w:r w:rsidRPr="00C33722">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443B3E">
        <w:rPr>
          <w:rFonts w:ascii="GHEA Grapalat" w:hAnsi="GHEA Grapalat" w:cs="Sylfaen"/>
          <w:szCs w:val="24"/>
        </w:rPr>
        <w:t xml:space="preserve"> </w:t>
      </w:r>
      <w:r w:rsidRPr="0049186D">
        <w:rPr>
          <w:rFonts w:ascii="GHEA Grapalat" w:hAnsi="GHEA Grapalat" w:cs="Sylfaen"/>
          <w:szCs w:val="24"/>
        </w:rPr>
        <w:t xml:space="preserve">սույն հրավերի </w:t>
      </w:r>
      <w:r>
        <w:rPr>
          <w:rFonts w:ascii="GHEA Grapalat" w:hAnsi="GHEA Grapalat" w:cs="Sylfaen"/>
          <w:szCs w:val="24"/>
        </w:rPr>
        <w:t>1-ին մասի 8</w:t>
      </w:r>
      <w:r w:rsidRPr="0049186D">
        <w:rPr>
          <w:rFonts w:ascii="GHEA Grapalat" w:hAnsi="GHEA Grapalat" w:cs="Sylfaen"/>
          <w:szCs w:val="24"/>
        </w:rPr>
        <w:t>.</w:t>
      </w:r>
      <w:r w:rsidRPr="0049186D">
        <w:rPr>
          <w:rFonts w:ascii="GHEA Grapalat" w:hAnsi="GHEA Grapalat" w:cs="Sylfaen"/>
          <w:szCs w:val="24"/>
          <w:lang w:val="hy-AM"/>
        </w:rPr>
        <w:t>13</w:t>
      </w:r>
      <w:r w:rsidRPr="0049186D">
        <w:rPr>
          <w:rFonts w:ascii="GHEA Grapalat" w:hAnsi="GHEA Grapalat" w:cs="Sylfaen"/>
          <w:szCs w:val="24"/>
        </w:rPr>
        <w:t>-րդ կետի 4-րդ ենթակետով պահանջվող փաստաթղթեր</w:t>
      </w:r>
      <w:r>
        <w:rPr>
          <w:rFonts w:ascii="GHEA Grapalat" w:hAnsi="GHEA Grapalat" w:cs="Sylfaen"/>
          <w:szCs w:val="24"/>
        </w:rPr>
        <w:t>ի</w:t>
      </w:r>
      <w:r w:rsidRPr="0049186D">
        <w:rPr>
          <w:rFonts w:ascii="GHEA Grapalat" w:hAnsi="GHEA Grapalat" w:cs="Sylfaen"/>
          <w:szCs w:val="24"/>
        </w:rPr>
        <w:t xml:space="preserve"> </w:t>
      </w:r>
      <w:r>
        <w:rPr>
          <w:rFonts w:ascii="GHEA Grapalat" w:hAnsi="GHEA Grapalat" w:cs="Sylfaen"/>
          <w:szCs w:val="24"/>
          <w:lang w:val="en-US"/>
        </w:rPr>
        <w:t>գնահատման</w:t>
      </w:r>
      <w:r w:rsidRPr="00443B3E">
        <w:rPr>
          <w:rFonts w:ascii="GHEA Grapalat" w:hAnsi="GHEA Grapalat" w:cs="Sylfaen"/>
          <w:szCs w:val="24"/>
        </w:rPr>
        <w:t xml:space="preserve"> </w:t>
      </w:r>
      <w:r>
        <w:rPr>
          <w:rFonts w:ascii="GHEA Grapalat" w:hAnsi="GHEA Grapalat" w:cs="Sylfaen"/>
          <w:szCs w:val="24"/>
          <w:lang w:val="en-US"/>
        </w:rPr>
        <w:t>արդյունքում</w:t>
      </w:r>
      <w:r w:rsidRPr="00443B3E">
        <w:rPr>
          <w:rFonts w:ascii="GHEA Grapalat" w:hAnsi="GHEA Grapalat" w:cs="Sylfaen"/>
          <w:szCs w:val="24"/>
        </w:rPr>
        <w:t xml:space="preserve"> </w:t>
      </w:r>
      <w:r>
        <w:rPr>
          <w:rFonts w:ascii="GHEA Grapalat" w:hAnsi="GHEA Grapalat" w:cs="Sylfaen"/>
          <w:szCs w:val="24"/>
          <w:lang w:val="en-US"/>
        </w:rPr>
        <w:t>հրավերի</w:t>
      </w:r>
      <w:r w:rsidRPr="00443B3E">
        <w:rPr>
          <w:rFonts w:ascii="GHEA Grapalat" w:hAnsi="GHEA Grapalat" w:cs="Sylfaen"/>
          <w:szCs w:val="24"/>
        </w:rPr>
        <w:t xml:space="preserve"> </w:t>
      </w:r>
      <w:r>
        <w:rPr>
          <w:rFonts w:ascii="GHEA Grapalat" w:hAnsi="GHEA Grapalat" w:cs="Sylfaen"/>
          <w:szCs w:val="24"/>
          <w:lang w:val="en-US"/>
        </w:rPr>
        <w:t>պահանջների</w:t>
      </w:r>
      <w:r w:rsidRPr="00443B3E">
        <w:rPr>
          <w:rFonts w:ascii="GHEA Grapalat" w:hAnsi="GHEA Grapalat" w:cs="Sylfaen"/>
          <w:szCs w:val="24"/>
        </w:rPr>
        <w:t xml:space="preserve"> </w:t>
      </w:r>
      <w:r>
        <w:rPr>
          <w:rFonts w:ascii="GHEA Grapalat" w:hAnsi="GHEA Grapalat" w:cs="Sylfaen"/>
          <w:szCs w:val="24"/>
          <w:lang w:val="en-US"/>
        </w:rPr>
        <w:t>նկատմամբ</w:t>
      </w:r>
      <w:r w:rsidRPr="00443B3E">
        <w:rPr>
          <w:rFonts w:ascii="GHEA Grapalat" w:hAnsi="GHEA Grapalat" w:cs="Sylfaen"/>
          <w:szCs w:val="24"/>
        </w:rPr>
        <w:t xml:space="preserve"> </w:t>
      </w:r>
      <w:r>
        <w:rPr>
          <w:rFonts w:ascii="GHEA Grapalat" w:hAnsi="GHEA Grapalat" w:cs="Sylfaen"/>
          <w:szCs w:val="24"/>
          <w:lang w:val="en-US"/>
        </w:rPr>
        <w:t>անհամապատասխանություններ</w:t>
      </w:r>
      <w:r w:rsidRPr="00443B3E">
        <w:rPr>
          <w:rFonts w:ascii="GHEA Grapalat" w:hAnsi="GHEA Grapalat" w:cs="Sylfaen"/>
          <w:szCs w:val="24"/>
        </w:rPr>
        <w:t xml:space="preserve"> </w:t>
      </w:r>
      <w:r>
        <w:rPr>
          <w:rFonts w:ascii="GHEA Grapalat" w:hAnsi="GHEA Grapalat" w:cs="Sylfaen"/>
          <w:szCs w:val="24"/>
          <w:lang w:val="en-US"/>
        </w:rPr>
        <w:t>արձանագրվելու</w:t>
      </w:r>
      <w:r w:rsidRPr="00443B3E">
        <w:rPr>
          <w:rFonts w:ascii="GHEA Grapalat" w:hAnsi="GHEA Grapalat" w:cs="Sylfaen"/>
          <w:szCs w:val="24"/>
        </w:rPr>
        <w:t xml:space="preserve">, </w:t>
      </w:r>
      <w:r>
        <w:rPr>
          <w:rFonts w:ascii="GHEA Grapalat" w:hAnsi="GHEA Grapalat" w:cs="Sylfaen"/>
          <w:szCs w:val="24"/>
          <w:lang w:val="en-US"/>
        </w:rPr>
        <w:t>ինչպես</w:t>
      </w:r>
      <w:r w:rsidRPr="00443B3E">
        <w:rPr>
          <w:rFonts w:ascii="GHEA Grapalat" w:hAnsi="GHEA Grapalat" w:cs="Sylfaen"/>
          <w:szCs w:val="24"/>
        </w:rPr>
        <w:t xml:space="preserve"> </w:t>
      </w:r>
      <w:r>
        <w:rPr>
          <w:rFonts w:ascii="GHEA Grapalat" w:hAnsi="GHEA Grapalat" w:cs="Sylfaen"/>
          <w:szCs w:val="24"/>
          <w:lang w:val="en-US"/>
        </w:rPr>
        <w:t>նաև</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փաստաթղթեր</w:t>
      </w:r>
      <w:r w:rsidRPr="00443B3E">
        <w:rPr>
          <w:rFonts w:ascii="GHEA Grapalat" w:hAnsi="GHEA Grapalat" w:cs="Sylfaen"/>
          <w:szCs w:val="24"/>
        </w:rPr>
        <w:t xml:space="preserve"> </w:t>
      </w:r>
      <w:r>
        <w:rPr>
          <w:rFonts w:ascii="GHEA Grapalat" w:hAnsi="GHEA Grapalat" w:cs="Sylfaen"/>
          <w:szCs w:val="24"/>
          <w:lang w:val="en-US"/>
        </w:rPr>
        <w:t>ընդհանրապես</w:t>
      </w:r>
      <w:r w:rsidRPr="00443B3E">
        <w:rPr>
          <w:rFonts w:ascii="GHEA Grapalat" w:hAnsi="GHEA Grapalat" w:cs="Sylfaen"/>
          <w:szCs w:val="24"/>
        </w:rPr>
        <w:t xml:space="preserve"> </w:t>
      </w:r>
      <w:r>
        <w:rPr>
          <w:rFonts w:ascii="GHEA Grapalat" w:hAnsi="GHEA Grapalat" w:cs="Sylfaen"/>
          <w:szCs w:val="24"/>
          <w:lang w:val="en-US"/>
        </w:rPr>
        <w:t>չներկայացվելու</w:t>
      </w:r>
      <w:r w:rsidRPr="00443B3E">
        <w:rPr>
          <w:rFonts w:ascii="GHEA Grapalat" w:hAnsi="GHEA Grapalat" w:cs="Sylfaen"/>
          <w:szCs w:val="24"/>
        </w:rPr>
        <w:t xml:space="preserve"> </w:t>
      </w:r>
      <w:r>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443B3E">
        <w:rPr>
          <w:rFonts w:ascii="GHEA Grapalat" w:hAnsi="GHEA Grapalat" w:cs="Sylfaen"/>
          <w:szCs w:val="24"/>
        </w:rPr>
        <w:t xml:space="preserve"> </w:t>
      </w:r>
      <w:r>
        <w:rPr>
          <w:rFonts w:ascii="GHEA Grapalat" w:hAnsi="GHEA Grapalat" w:cs="Sylfaen"/>
          <w:szCs w:val="24"/>
          <w:lang w:val="en-US"/>
        </w:rPr>
        <w:t>համակարգի</w:t>
      </w:r>
      <w:r w:rsidRPr="00443B3E">
        <w:rPr>
          <w:rFonts w:ascii="GHEA Grapalat" w:hAnsi="GHEA Grapalat" w:cs="Sylfaen"/>
          <w:szCs w:val="24"/>
        </w:rPr>
        <w:t xml:space="preserve"> </w:t>
      </w:r>
      <w:r>
        <w:rPr>
          <w:rFonts w:ascii="GHEA Grapalat" w:hAnsi="GHEA Grapalat" w:cs="Sylfaen"/>
          <w:szCs w:val="24"/>
          <w:lang w:val="en-US"/>
        </w:rPr>
        <w:t>միջոցով</w:t>
      </w:r>
      <w:r w:rsidRPr="00443B3E">
        <w:rPr>
          <w:rFonts w:ascii="GHEA Grapalat" w:hAnsi="GHEA Grapalat" w:cs="Sylfaen"/>
          <w:szCs w:val="24"/>
        </w:rPr>
        <w:t xml:space="preserve"> </w:t>
      </w:r>
      <w:r w:rsidRPr="00C33722">
        <w:rPr>
          <w:rFonts w:ascii="GHEA Grapalat" w:hAnsi="GHEA Grapalat" w:cs="Sylfaen"/>
          <w:szCs w:val="24"/>
          <w:lang w:val="hy-AM"/>
        </w:rPr>
        <w:t>ծանուցում է առաջին տեղ</w:t>
      </w:r>
      <w:r>
        <w:rPr>
          <w:rFonts w:ascii="GHEA Grapalat" w:hAnsi="GHEA Grapalat" w:cs="Sylfaen"/>
          <w:szCs w:val="24"/>
          <w:lang w:val="en-US"/>
        </w:rPr>
        <w:t>ը</w:t>
      </w:r>
      <w:r w:rsidRPr="00C33722">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sidRPr="00C33722">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F12606" w:rsidRPr="00443B3E" w:rsidRDefault="00F12606" w:rsidP="00F12606">
      <w:pPr>
        <w:pStyle w:val="BodyTextIndent2"/>
        <w:numPr>
          <w:ilvl w:val="0"/>
          <w:numId w:val="18"/>
        </w:numPr>
        <w:spacing w:line="240" w:lineRule="auto"/>
        <w:ind w:left="0" w:firstLine="630"/>
        <w:rPr>
          <w:rFonts w:ascii="GHEA Grapalat" w:hAnsi="GHEA Grapalat" w:cs="Sylfaen"/>
          <w:szCs w:val="24"/>
        </w:rPr>
      </w:pPr>
      <w:r w:rsidRPr="00C33722">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տրամադրած</w:t>
      </w:r>
      <w:r w:rsidRPr="00443B3E">
        <w:rPr>
          <w:rFonts w:ascii="GHEA Grapalat" w:hAnsi="GHEA Grapalat" w:cs="Sylfaen"/>
          <w:szCs w:val="24"/>
        </w:rPr>
        <w:t xml:space="preserve"> </w:t>
      </w:r>
      <w:r w:rsidRPr="00C33722">
        <w:rPr>
          <w:rFonts w:ascii="GHEA Grapalat" w:hAnsi="GHEA Grapalat" w:cs="Sylfaen"/>
          <w:szCs w:val="24"/>
          <w:lang w:val="hy-AM"/>
        </w:rPr>
        <w:t>տեղեկատվությունը պարունակող փաստաթղթի բնօրինակից արտատպված (սկանավորված) տարբերակը</w:t>
      </w:r>
      <w:r w:rsidRPr="00443B3E">
        <w:rPr>
          <w:rFonts w:ascii="GHEA Grapalat" w:hAnsi="GHEA Grapalat" w:cs="Sylfaen"/>
          <w:szCs w:val="24"/>
        </w:rPr>
        <w:t>.</w:t>
      </w:r>
    </w:p>
    <w:p w:rsidR="00F12606" w:rsidRPr="00443B3E" w:rsidRDefault="00F12606" w:rsidP="00F12606">
      <w:pPr>
        <w:pStyle w:val="BodyTextIndent2"/>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տեղը</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ներկայացված</w:t>
      </w:r>
      <w:r w:rsidRPr="00443B3E">
        <w:rPr>
          <w:rFonts w:ascii="GHEA Grapalat" w:hAnsi="GHEA Grapalat" w:cs="Sylfaen"/>
          <w:szCs w:val="24"/>
        </w:rPr>
        <w:t xml:space="preserve"> </w:t>
      </w:r>
      <w:r>
        <w:rPr>
          <w:rFonts w:ascii="GHEA Grapalat" w:hAnsi="GHEA Grapalat" w:cs="Sylfaen"/>
          <w:szCs w:val="24"/>
          <w:lang w:val="en-US"/>
        </w:rPr>
        <w:t>փաստաթղթերի</w:t>
      </w:r>
      <w:r w:rsidRPr="00443B3E">
        <w:rPr>
          <w:rFonts w:ascii="GHEA Grapalat" w:hAnsi="GHEA Grapalat" w:cs="Sylfaen"/>
          <w:szCs w:val="24"/>
        </w:rPr>
        <w:t xml:space="preserve"> </w:t>
      </w:r>
      <w:r>
        <w:rPr>
          <w:rFonts w:ascii="GHEA Grapalat" w:hAnsi="GHEA Grapalat" w:cs="Sylfaen"/>
          <w:szCs w:val="24"/>
          <w:lang w:val="en-US"/>
        </w:rPr>
        <w:t>գնահատման</w:t>
      </w:r>
      <w:r w:rsidRPr="00443B3E">
        <w:rPr>
          <w:rFonts w:ascii="GHEA Grapalat" w:hAnsi="GHEA Grapalat" w:cs="Sylfaen"/>
          <w:szCs w:val="24"/>
        </w:rPr>
        <w:t xml:space="preserve"> </w:t>
      </w:r>
      <w:r>
        <w:rPr>
          <w:rFonts w:ascii="GHEA Grapalat" w:hAnsi="GHEA Grapalat" w:cs="Sylfaen"/>
          <w:szCs w:val="24"/>
          <w:lang w:val="en-US"/>
        </w:rPr>
        <w:t>արդյունքում</w:t>
      </w:r>
      <w:r w:rsidRPr="00443B3E">
        <w:rPr>
          <w:rFonts w:ascii="GHEA Grapalat" w:hAnsi="GHEA Grapalat" w:cs="Sylfaen"/>
          <w:szCs w:val="24"/>
        </w:rPr>
        <w:t xml:space="preserve">, </w:t>
      </w:r>
      <w:r>
        <w:rPr>
          <w:rFonts w:ascii="GHEA Grapalat" w:hAnsi="GHEA Grapalat" w:cs="Sylfaen"/>
          <w:szCs w:val="24"/>
          <w:lang w:val="en-US"/>
        </w:rPr>
        <w:t>ապա</w:t>
      </w:r>
      <w:r w:rsidRPr="00443B3E">
        <w:rPr>
          <w:rFonts w:ascii="GHEA Grapalat" w:hAnsi="GHEA Grapalat" w:cs="Sylfaen"/>
          <w:szCs w:val="24"/>
        </w:rPr>
        <w:t xml:space="preserve"> </w:t>
      </w:r>
      <w:r>
        <w:rPr>
          <w:rFonts w:ascii="GHEA Grapalat" w:hAnsi="GHEA Grapalat" w:cs="Sylfaen"/>
          <w:szCs w:val="24"/>
          <w:lang w:val="en-US"/>
        </w:rPr>
        <w:t>սույն</w:t>
      </w:r>
      <w:r w:rsidRPr="00443B3E">
        <w:rPr>
          <w:rFonts w:ascii="GHEA Grapalat" w:hAnsi="GHEA Grapalat" w:cs="Sylfaen"/>
          <w:szCs w:val="24"/>
        </w:rPr>
        <w:t xml:space="preserve"> </w:t>
      </w:r>
      <w:r>
        <w:rPr>
          <w:rFonts w:ascii="GHEA Grapalat" w:hAnsi="GHEA Grapalat" w:cs="Sylfaen"/>
          <w:szCs w:val="24"/>
          <w:lang w:val="en-US"/>
        </w:rPr>
        <w:t>կետում</w:t>
      </w:r>
      <w:r w:rsidRPr="00443B3E">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443B3E">
        <w:rPr>
          <w:rFonts w:ascii="GHEA Grapalat" w:hAnsi="GHEA Grapalat" w:cs="Sylfaen"/>
          <w:szCs w:val="24"/>
        </w:rPr>
        <w:t xml:space="preserve"> </w:t>
      </w:r>
      <w:r>
        <w:rPr>
          <w:rFonts w:ascii="GHEA Grapalat" w:hAnsi="GHEA Grapalat" w:cs="Sylfaen"/>
          <w:szCs w:val="24"/>
          <w:lang w:val="en-US"/>
        </w:rPr>
        <w:t>նիստի</w:t>
      </w:r>
      <w:r w:rsidRPr="00443B3E">
        <w:rPr>
          <w:rFonts w:ascii="GHEA Grapalat" w:hAnsi="GHEA Grapalat" w:cs="Sylfaen"/>
          <w:szCs w:val="24"/>
        </w:rPr>
        <w:t xml:space="preserve"> </w:t>
      </w:r>
      <w:r>
        <w:rPr>
          <w:rFonts w:ascii="GHEA Grapalat" w:hAnsi="GHEA Grapalat" w:cs="Sylfaen"/>
          <w:szCs w:val="24"/>
          <w:lang w:val="en-US"/>
        </w:rPr>
        <w:t>արձանագրության</w:t>
      </w:r>
      <w:r w:rsidRPr="00443B3E">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443B3E">
        <w:rPr>
          <w:rFonts w:ascii="GHEA Grapalat" w:hAnsi="GHEA Grapalat" w:cs="Sylfaen"/>
          <w:szCs w:val="24"/>
        </w:rPr>
        <w:t>:</w:t>
      </w:r>
    </w:p>
    <w:p w:rsidR="00F12606" w:rsidRPr="00443B3E" w:rsidRDefault="00F12606" w:rsidP="00F12606">
      <w:pPr>
        <w:pStyle w:val="BodyTextIndent2"/>
        <w:spacing w:line="240" w:lineRule="auto"/>
        <w:rPr>
          <w:rFonts w:ascii="GHEA Grapalat" w:hAnsi="GHEA Grapalat" w:cs="Sylfaen"/>
          <w:szCs w:val="24"/>
        </w:rPr>
      </w:pPr>
      <w:r w:rsidRPr="00443B3E">
        <w:rPr>
          <w:rFonts w:ascii="GHEA Grapalat" w:hAnsi="GHEA Grapalat" w:cs="Sylfaen"/>
          <w:szCs w:val="24"/>
        </w:rPr>
        <w:t xml:space="preserve">8.19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արձանագրված</w:t>
      </w:r>
      <w:r w:rsidRPr="00443B3E">
        <w:rPr>
          <w:rFonts w:ascii="GHEA Grapalat" w:hAnsi="GHEA Grapalat" w:cs="Sylfaen"/>
          <w:szCs w:val="24"/>
        </w:rPr>
        <w:t xml:space="preserve"> </w:t>
      </w:r>
      <w:r>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Pr>
          <w:rFonts w:ascii="GHEA Grapalat" w:hAnsi="GHEA Grapalat" w:cs="Sylfaen"/>
          <w:szCs w:val="24"/>
          <w:lang w:val="en-US"/>
        </w:rPr>
        <w:t>սույն</w:t>
      </w:r>
      <w:r w:rsidRPr="00443B3E">
        <w:rPr>
          <w:rFonts w:ascii="GHEA Grapalat" w:hAnsi="GHEA Grapalat" w:cs="Sylfaen"/>
          <w:szCs w:val="24"/>
        </w:rPr>
        <w:t xml:space="preserve"> </w:t>
      </w:r>
      <w:r>
        <w:rPr>
          <w:rFonts w:ascii="GHEA Grapalat" w:hAnsi="GHEA Grapalat" w:cs="Sylfaen"/>
          <w:szCs w:val="24"/>
          <w:lang w:val="en-US"/>
        </w:rPr>
        <w:t>հրավերի</w:t>
      </w:r>
      <w:r w:rsidRPr="00443B3E">
        <w:rPr>
          <w:rFonts w:ascii="GHEA Grapalat" w:hAnsi="GHEA Grapalat" w:cs="Sylfaen"/>
          <w:szCs w:val="24"/>
        </w:rPr>
        <w:t xml:space="preserve"> 1-</w:t>
      </w:r>
      <w:r>
        <w:rPr>
          <w:rFonts w:ascii="GHEA Grapalat" w:hAnsi="GHEA Grapalat" w:cs="Sylfaen"/>
          <w:szCs w:val="24"/>
          <w:lang w:val="en-US"/>
        </w:rPr>
        <w:t>ին</w:t>
      </w:r>
      <w:r w:rsidRPr="00443B3E">
        <w:rPr>
          <w:rFonts w:ascii="GHEA Grapalat" w:hAnsi="GHEA Grapalat" w:cs="Sylfaen"/>
          <w:szCs w:val="24"/>
        </w:rPr>
        <w:t xml:space="preserve"> </w:t>
      </w:r>
      <w:r>
        <w:rPr>
          <w:rFonts w:ascii="GHEA Grapalat" w:hAnsi="GHEA Grapalat" w:cs="Sylfaen"/>
          <w:szCs w:val="24"/>
          <w:lang w:val="en-US"/>
        </w:rPr>
        <w:t>մասի</w:t>
      </w:r>
      <w:r w:rsidRPr="00443B3E">
        <w:rPr>
          <w:rFonts w:ascii="GHEA Grapalat" w:hAnsi="GHEA Grapalat" w:cs="Sylfaen"/>
          <w:szCs w:val="24"/>
        </w:rPr>
        <w:t xml:space="preserve"> 8.18 </w:t>
      </w:r>
      <w:r>
        <w:rPr>
          <w:rFonts w:ascii="GHEA Grapalat" w:hAnsi="GHEA Grapalat" w:cs="Sylfaen"/>
          <w:szCs w:val="24"/>
          <w:lang w:val="en-US"/>
        </w:rPr>
        <w:t>կետով</w:t>
      </w:r>
      <w:r w:rsidRPr="00443B3E">
        <w:rPr>
          <w:rFonts w:ascii="GHEA Grapalat" w:hAnsi="GHEA Grapalat" w:cs="Sylfaen"/>
          <w:szCs w:val="24"/>
        </w:rPr>
        <w:t xml:space="preserve"> </w:t>
      </w:r>
      <w:r>
        <w:rPr>
          <w:rFonts w:ascii="GHEA Grapalat" w:hAnsi="GHEA Grapalat" w:cs="Sylfaen"/>
          <w:szCs w:val="24"/>
          <w:lang w:val="en-US"/>
        </w:rPr>
        <w:t>սահմանված</w:t>
      </w:r>
      <w:r w:rsidRPr="00443B3E">
        <w:rPr>
          <w:rFonts w:ascii="GHEA Grapalat" w:hAnsi="GHEA Grapalat" w:cs="Sylfaen"/>
          <w:szCs w:val="24"/>
        </w:rPr>
        <w:t xml:space="preserve"> </w:t>
      </w:r>
      <w:r>
        <w:rPr>
          <w:rFonts w:ascii="GHEA Grapalat" w:hAnsi="GHEA Grapalat" w:cs="Sylfaen"/>
          <w:szCs w:val="24"/>
          <w:lang w:val="en-US"/>
        </w:rPr>
        <w:t>ժամկետում՝</w:t>
      </w:r>
    </w:p>
    <w:p w:rsidR="00F12606" w:rsidRPr="00443B3E" w:rsidRDefault="00F12606" w:rsidP="00F12606">
      <w:pPr>
        <w:pStyle w:val="BodyTextIndent2"/>
        <w:spacing w:line="240" w:lineRule="auto"/>
        <w:ind w:firstLine="708"/>
        <w:rPr>
          <w:rFonts w:ascii="GHEA Grapalat" w:hAnsi="GHEA Grapalat" w:cs="Sylfaen"/>
          <w:szCs w:val="24"/>
        </w:rPr>
      </w:pPr>
      <w:r w:rsidRPr="00443B3E">
        <w:rPr>
          <w:rFonts w:ascii="GHEA Grapalat" w:hAnsi="GHEA Grapalat" w:cs="Sylfaen"/>
          <w:szCs w:val="24"/>
        </w:rPr>
        <w:t xml:space="preserve">1) </w:t>
      </w:r>
      <w:r w:rsidRPr="00C33722">
        <w:rPr>
          <w:rFonts w:ascii="GHEA Grapalat" w:hAnsi="GHEA Grapalat" w:cs="Sylfaen"/>
          <w:szCs w:val="24"/>
          <w:lang w:val="en-US"/>
        </w:rPr>
        <w:t>շտկելու</w:t>
      </w:r>
      <w:r w:rsidRPr="00443B3E">
        <w:rPr>
          <w:rFonts w:ascii="GHEA Grapalat" w:hAnsi="GHEA Grapalat" w:cs="Sylfaen"/>
          <w:szCs w:val="24"/>
        </w:rPr>
        <w:t xml:space="preserve"> </w:t>
      </w:r>
      <w:r w:rsidRPr="00C33722">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en-US"/>
        </w:rPr>
        <w:t>հայտը</w:t>
      </w:r>
      <w:r w:rsidRPr="00443B3E">
        <w:rPr>
          <w:rFonts w:ascii="GHEA Grapalat" w:hAnsi="GHEA Grapalat" w:cs="Sylfaen"/>
          <w:szCs w:val="24"/>
        </w:rPr>
        <w:t xml:space="preserve"> </w:t>
      </w:r>
      <w:r w:rsidRPr="00C33722">
        <w:rPr>
          <w:rFonts w:ascii="GHEA Grapalat" w:hAnsi="GHEA Grapalat" w:cs="Sylfaen"/>
          <w:szCs w:val="24"/>
          <w:lang w:val="en-US"/>
        </w:rPr>
        <w:t>գնահատվում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բավարար</w:t>
      </w:r>
      <w:r w:rsidRPr="00443B3E">
        <w:rPr>
          <w:rFonts w:ascii="GHEA Grapalat" w:hAnsi="GHEA Grapalat" w:cs="Sylfaen"/>
          <w:szCs w:val="24"/>
        </w:rPr>
        <w:t xml:space="preserve"> </w:t>
      </w:r>
      <w:r w:rsidRPr="00C33722">
        <w:rPr>
          <w:rFonts w:ascii="GHEA Grapalat" w:hAnsi="GHEA Grapalat" w:cs="Sylfaen"/>
          <w:szCs w:val="24"/>
          <w:lang w:val="en-US"/>
        </w:rPr>
        <w:t>և</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տեղն</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մասնակիցը</w:t>
      </w:r>
      <w:r w:rsidRPr="00443B3E">
        <w:rPr>
          <w:rFonts w:ascii="GHEA Grapalat" w:hAnsi="GHEA Grapalat" w:cs="Sylfaen"/>
          <w:szCs w:val="24"/>
        </w:rPr>
        <w:t xml:space="preserve"> </w:t>
      </w:r>
      <w:r w:rsidRPr="00C33722">
        <w:rPr>
          <w:rFonts w:ascii="GHEA Grapalat" w:hAnsi="GHEA Grapalat" w:cs="Sylfaen"/>
          <w:szCs w:val="24"/>
          <w:lang w:val="en-US"/>
        </w:rPr>
        <w:t>հայտարարվում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ընտրված</w:t>
      </w:r>
      <w:r w:rsidRPr="00443B3E">
        <w:rPr>
          <w:rFonts w:ascii="GHEA Grapalat" w:hAnsi="GHEA Grapalat" w:cs="Sylfaen"/>
          <w:szCs w:val="24"/>
        </w:rPr>
        <w:t xml:space="preserve"> </w:t>
      </w:r>
      <w:r w:rsidRPr="00C33722">
        <w:rPr>
          <w:rFonts w:ascii="GHEA Grapalat" w:hAnsi="GHEA Grapalat" w:cs="Sylfaen"/>
          <w:szCs w:val="24"/>
          <w:lang w:val="en-US"/>
        </w:rPr>
        <w:t>մասնակից</w:t>
      </w:r>
      <w:r w:rsidRPr="00443B3E">
        <w:rPr>
          <w:rFonts w:ascii="GHEA Grapalat" w:hAnsi="GHEA Grapalat" w:cs="Sylfaen"/>
          <w:szCs w:val="24"/>
        </w:rPr>
        <w:t xml:space="preserve">: </w:t>
      </w:r>
      <w:r w:rsidRPr="00C33722">
        <w:rPr>
          <w:rFonts w:ascii="GHEA Grapalat" w:hAnsi="GHEA Grapalat" w:cs="Sylfaen"/>
          <w:szCs w:val="24"/>
          <w:lang w:val="en-US"/>
        </w:rPr>
        <w:t>Եթե</w:t>
      </w:r>
      <w:r w:rsidRPr="00443B3E">
        <w:rPr>
          <w:rFonts w:ascii="GHEA Grapalat" w:hAnsi="GHEA Grapalat" w:cs="Sylfaen"/>
          <w:szCs w:val="24"/>
        </w:rPr>
        <w:t xml:space="preserve"> </w:t>
      </w:r>
      <w:r w:rsidRPr="00C33722">
        <w:rPr>
          <w:rFonts w:ascii="GHEA Grapalat" w:hAnsi="GHEA Grapalat" w:cs="Sylfaen"/>
          <w:szCs w:val="24"/>
          <w:lang w:val="en-US"/>
        </w:rPr>
        <w:t>արձանագրված</w:t>
      </w:r>
      <w:r w:rsidRPr="00443B3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sidRPr="00C33722">
        <w:rPr>
          <w:rFonts w:ascii="GHEA Grapalat" w:hAnsi="GHEA Grapalat" w:cs="Sylfaen"/>
          <w:szCs w:val="24"/>
          <w:lang w:val="en-US"/>
        </w:rPr>
        <w:t>վերաբերում</w:t>
      </w:r>
      <w:r w:rsidRPr="00443B3E">
        <w:rPr>
          <w:rFonts w:ascii="GHEA Grapalat" w:hAnsi="GHEA Grapalat" w:cs="Sylfaen"/>
          <w:szCs w:val="24"/>
        </w:rPr>
        <w:t xml:space="preserve"> </w:t>
      </w:r>
      <w:r w:rsidRPr="00C33722">
        <w:rPr>
          <w:rFonts w:ascii="GHEA Grapalat" w:hAnsi="GHEA Grapalat" w:cs="Sylfaen"/>
          <w:szCs w:val="24"/>
          <w:lang w:val="en-US"/>
        </w:rPr>
        <w:t>է</w:t>
      </w:r>
      <w:r>
        <w:rPr>
          <w:rFonts w:ascii="GHEA Grapalat" w:hAnsi="GHEA Grapalat" w:cs="Sylfaen"/>
          <w:szCs w:val="24"/>
          <w:lang w:val="en-US"/>
        </w:rPr>
        <w:t>՝</w:t>
      </w:r>
    </w:p>
    <w:p w:rsidR="00F12606" w:rsidRPr="00443B3E" w:rsidRDefault="00F12606" w:rsidP="00F12606">
      <w:pPr>
        <w:pStyle w:val="BodyTextIndent2"/>
        <w:numPr>
          <w:ilvl w:val="0"/>
          <w:numId w:val="19"/>
        </w:numPr>
        <w:spacing w:line="240" w:lineRule="auto"/>
        <w:ind w:left="0" w:firstLine="630"/>
        <w:rPr>
          <w:rFonts w:ascii="GHEA Grapalat" w:hAnsi="GHEA Grapalat" w:cs="Sylfaen"/>
          <w:szCs w:val="24"/>
        </w:rPr>
      </w:pPr>
      <w:r w:rsidRPr="00C33722">
        <w:rPr>
          <w:rFonts w:ascii="GHEA Grapalat" w:hAnsi="GHEA Grapalat" w:cs="Sylfaen"/>
          <w:szCs w:val="24"/>
          <w:lang w:val="en-US"/>
        </w:rPr>
        <w:t>հարկային</w:t>
      </w:r>
      <w:r w:rsidRPr="00443B3E">
        <w:rPr>
          <w:rFonts w:ascii="GHEA Grapalat" w:hAnsi="GHEA Grapalat" w:cs="Sylfaen"/>
          <w:szCs w:val="24"/>
        </w:rPr>
        <w:t xml:space="preserve"> </w:t>
      </w:r>
      <w:r w:rsidRPr="00C33722">
        <w:rPr>
          <w:rFonts w:ascii="GHEA Grapalat" w:hAnsi="GHEA Grapalat" w:cs="Sylfaen"/>
          <w:szCs w:val="24"/>
          <w:lang w:val="en-US"/>
        </w:rPr>
        <w:t>մարմնի</w:t>
      </w:r>
      <w:r w:rsidRPr="00443B3E">
        <w:rPr>
          <w:rFonts w:ascii="GHEA Grapalat" w:hAnsi="GHEA Grapalat" w:cs="Sylfaen"/>
          <w:szCs w:val="24"/>
        </w:rPr>
        <w:t xml:space="preserve"> </w:t>
      </w:r>
      <w:r w:rsidRPr="00C33722">
        <w:rPr>
          <w:rFonts w:ascii="GHEA Grapalat" w:hAnsi="GHEA Grapalat" w:cs="Sylfaen"/>
          <w:szCs w:val="24"/>
          <w:lang w:val="en-US"/>
        </w:rPr>
        <w:t>կողմից</w:t>
      </w:r>
      <w:r w:rsidRPr="00443B3E">
        <w:rPr>
          <w:rFonts w:ascii="GHEA Grapalat" w:hAnsi="GHEA Grapalat" w:cs="Sylfaen"/>
          <w:szCs w:val="24"/>
        </w:rPr>
        <w:t xml:space="preserve"> </w:t>
      </w:r>
      <w:r w:rsidRPr="00C33722">
        <w:rPr>
          <w:rFonts w:ascii="GHEA Grapalat" w:hAnsi="GHEA Grapalat" w:cs="Sylfaen"/>
          <w:szCs w:val="24"/>
          <w:lang w:val="en-US"/>
        </w:rPr>
        <w:t>վերահսկվող</w:t>
      </w:r>
      <w:r w:rsidRPr="00443B3E">
        <w:rPr>
          <w:rFonts w:ascii="GHEA Grapalat" w:hAnsi="GHEA Grapalat" w:cs="Sylfaen"/>
          <w:szCs w:val="24"/>
        </w:rPr>
        <w:t xml:space="preserve"> </w:t>
      </w:r>
      <w:r w:rsidRPr="00C33722">
        <w:rPr>
          <w:rFonts w:ascii="GHEA Grapalat" w:hAnsi="GHEA Grapalat" w:cs="Sylfaen"/>
          <w:szCs w:val="24"/>
          <w:lang w:val="en-US"/>
        </w:rPr>
        <w:t>եկամուտների</w:t>
      </w:r>
      <w:r w:rsidRPr="00443B3E">
        <w:rPr>
          <w:rFonts w:ascii="GHEA Grapalat" w:hAnsi="GHEA Grapalat" w:cs="Sylfaen"/>
          <w:szCs w:val="24"/>
        </w:rPr>
        <w:t xml:space="preserve"> </w:t>
      </w:r>
      <w:r w:rsidRPr="00C33722">
        <w:rPr>
          <w:rFonts w:ascii="GHEA Grapalat" w:hAnsi="GHEA Grapalat" w:cs="Sylfaen"/>
          <w:szCs w:val="24"/>
          <w:lang w:val="en-US"/>
        </w:rPr>
        <w:t>գծով</w:t>
      </w:r>
      <w:r w:rsidRPr="00443B3E">
        <w:rPr>
          <w:rFonts w:ascii="GHEA Grapalat" w:hAnsi="GHEA Grapalat" w:cs="Sylfaen"/>
          <w:szCs w:val="24"/>
        </w:rPr>
        <w:t xml:space="preserve"> </w:t>
      </w:r>
      <w:r w:rsidRPr="00C33722">
        <w:rPr>
          <w:rFonts w:ascii="GHEA Grapalat" w:hAnsi="GHEA Grapalat" w:cs="Sylfaen"/>
          <w:szCs w:val="24"/>
          <w:lang w:val="en-US"/>
        </w:rPr>
        <w:t>ունեցած</w:t>
      </w:r>
      <w:r w:rsidRPr="00443B3E">
        <w:rPr>
          <w:rFonts w:ascii="GHEA Grapalat" w:hAnsi="GHEA Grapalat" w:cs="Sylfaen"/>
          <w:szCs w:val="24"/>
        </w:rPr>
        <w:t xml:space="preserve"> </w:t>
      </w:r>
      <w:r w:rsidRPr="00C33722">
        <w:rPr>
          <w:rFonts w:ascii="GHEA Grapalat" w:hAnsi="GHEA Grapalat" w:cs="Sylfaen"/>
          <w:szCs w:val="24"/>
          <w:lang w:val="en-US"/>
        </w:rPr>
        <w:t>ժամկետանց</w:t>
      </w:r>
      <w:r w:rsidRPr="00443B3E">
        <w:rPr>
          <w:rFonts w:ascii="GHEA Grapalat" w:hAnsi="GHEA Grapalat" w:cs="Sylfaen"/>
          <w:szCs w:val="24"/>
        </w:rPr>
        <w:t xml:space="preserve"> </w:t>
      </w:r>
      <w:r w:rsidRPr="00C33722">
        <w:rPr>
          <w:rFonts w:ascii="GHEA Grapalat" w:hAnsi="GHEA Grapalat" w:cs="Sylfaen"/>
          <w:szCs w:val="24"/>
          <w:lang w:val="en-US"/>
        </w:rPr>
        <w:t>հարկային</w:t>
      </w:r>
      <w:r w:rsidRPr="00443B3E">
        <w:rPr>
          <w:rFonts w:ascii="GHEA Grapalat" w:hAnsi="GHEA Grapalat" w:cs="Sylfaen"/>
          <w:szCs w:val="24"/>
        </w:rPr>
        <w:t xml:space="preserve"> </w:t>
      </w:r>
      <w:r w:rsidRPr="00C33722">
        <w:rPr>
          <w:rFonts w:ascii="GHEA Grapalat" w:hAnsi="GHEA Grapalat" w:cs="Sylfaen"/>
          <w:szCs w:val="24"/>
          <w:lang w:val="en-US"/>
        </w:rPr>
        <w:t>պարտավորություններին</w:t>
      </w:r>
      <w:r w:rsidRPr="00443B3E">
        <w:rPr>
          <w:rFonts w:ascii="GHEA Grapalat" w:hAnsi="GHEA Grapalat" w:cs="Sylfaen"/>
          <w:szCs w:val="24"/>
        </w:rPr>
        <w:t xml:space="preserve">, </w:t>
      </w:r>
      <w:r w:rsidRPr="00C33722">
        <w:rPr>
          <w:rFonts w:ascii="GHEA Grapalat" w:hAnsi="GHEA Grapalat" w:cs="Sylfaen"/>
          <w:szCs w:val="24"/>
          <w:lang w:val="en-US"/>
        </w:rPr>
        <w:t>ապա</w:t>
      </w:r>
      <w:r w:rsidRPr="00443B3E">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sidRPr="00C33722">
        <w:rPr>
          <w:rFonts w:ascii="GHEA Grapalat" w:hAnsi="GHEA Grapalat" w:cs="Sylfaen"/>
          <w:szCs w:val="24"/>
          <w:lang w:val="en-US"/>
        </w:rPr>
        <w:t>համարվում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շտկված</w:t>
      </w:r>
      <w:r w:rsidRPr="00443B3E">
        <w:rPr>
          <w:rFonts w:ascii="GHEA Grapalat" w:hAnsi="GHEA Grapalat" w:cs="Sylfaen"/>
          <w:szCs w:val="24"/>
        </w:rPr>
        <w:t xml:space="preserve">, </w:t>
      </w:r>
      <w:r w:rsidRPr="00C33722">
        <w:rPr>
          <w:rFonts w:ascii="GHEA Grapalat" w:hAnsi="GHEA Grapalat" w:cs="Sylfaen"/>
          <w:szCs w:val="24"/>
          <w:lang w:val="en-US"/>
        </w:rPr>
        <w:t>եթե</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մասնակիցը</w:t>
      </w:r>
      <w:r w:rsidRPr="00443B3E">
        <w:rPr>
          <w:rFonts w:ascii="GHEA Grapalat" w:hAnsi="GHEA Grapalat" w:cs="Sylfaen"/>
          <w:szCs w:val="24"/>
        </w:rPr>
        <w:t xml:space="preserve"> </w:t>
      </w:r>
      <w:r w:rsidRPr="00C33722">
        <w:rPr>
          <w:rFonts w:ascii="GHEA Grapalat" w:hAnsi="GHEA Grapalat" w:cs="Sylfaen"/>
          <w:szCs w:val="24"/>
          <w:lang w:val="en-US"/>
        </w:rPr>
        <w:t>ներկայացնում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կոմիտեի</w:t>
      </w:r>
      <w:r w:rsidRPr="00443B3E">
        <w:rPr>
          <w:rFonts w:ascii="GHEA Grapalat" w:hAnsi="GHEA Grapalat" w:cs="Sylfaen"/>
          <w:szCs w:val="24"/>
        </w:rPr>
        <w:t xml:space="preserve"> </w:t>
      </w:r>
      <w:r w:rsidRPr="00C33722">
        <w:rPr>
          <w:rFonts w:ascii="GHEA Grapalat" w:hAnsi="GHEA Grapalat" w:cs="Sylfaen"/>
          <w:szCs w:val="24"/>
          <w:lang w:val="en-US"/>
        </w:rPr>
        <w:t>տրամադրած</w:t>
      </w:r>
      <w:r w:rsidRPr="00443B3E">
        <w:rPr>
          <w:rFonts w:ascii="GHEA Grapalat" w:hAnsi="GHEA Grapalat" w:cs="Sylfaen"/>
          <w:szCs w:val="24"/>
        </w:rPr>
        <w:t xml:space="preserve"> </w:t>
      </w:r>
      <w:r w:rsidRPr="00C33722">
        <w:rPr>
          <w:rFonts w:ascii="GHEA Grapalat" w:hAnsi="GHEA Grapalat" w:cs="Sylfaen"/>
          <w:szCs w:val="24"/>
          <w:lang w:val="en-US"/>
        </w:rPr>
        <w:t>տեղեկատվության</w:t>
      </w:r>
      <w:r w:rsidRPr="00443B3E">
        <w:rPr>
          <w:rFonts w:ascii="GHEA Grapalat" w:hAnsi="GHEA Grapalat" w:cs="Sylfaen"/>
          <w:szCs w:val="24"/>
        </w:rPr>
        <w:t xml:space="preserve"> </w:t>
      </w:r>
      <w:r w:rsidRPr="00C33722">
        <w:rPr>
          <w:rFonts w:ascii="GHEA Grapalat" w:hAnsi="GHEA Grapalat" w:cs="Sylfaen"/>
          <w:szCs w:val="24"/>
          <w:lang w:val="en-US"/>
        </w:rPr>
        <w:t>մեջ</w:t>
      </w:r>
      <w:r w:rsidRPr="00443B3E">
        <w:rPr>
          <w:rFonts w:ascii="GHEA Grapalat" w:hAnsi="GHEA Grapalat" w:cs="Sylfaen"/>
          <w:szCs w:val="24"/>
        </w:rPr>
        <w:t xml:space="preserve"> </w:t>
      </w:r>
      <w:r w:rsidRPr="00C33722">
        <w:rPr>
          <w:rFonts w:ascii="GHEA Grapalat" w:hAnsi="GHEA Grapalat" w:cs="Sylfaen"/>
          <w:szCs w:val="24"/>
          <w:lang w:val="en-US"/>
        </w:rPr>
        <w:t>նշված</w:t>
      </w:r>
      <w:r w:rsidRPr="00443B3E">
        <w:rPr>
          <w:rFonts w:ascii="GHEA Grapalat" w:hAnsi="GHEA Grapalat" w:cs="Sylfaen"/>
          <w:szCs w:val="24"/>
        </w:rPr>
        <w:t xml:space="preserve"> </w:t>
      </w:r>
      <w:r w:rsidRPr="00C33722">
        <w:rPr>
          <w:rFonts w:ascii="GHEA Grapalat" w:hAnsi="GHEA Grapalat" w:cs="Sylfaen"/>
          <w:szCs w:val="24"/>
          <w:lang w:val="en-US"/>
        </w:rPr>
        <w:t>գումարի</w:t>
      </w:r>
      <w:r w:rsidRPr="00443B3E">
        <w:rPr>
          <w:rFonts w:ascii="GHEA Grapalat" w:hAnsi="GHEA Grapalat" w:cs="Sylfaen"/>
          <w:szCs w:val="24"/>
        </w:rPr>
        <w:t xml:space="preserve"> </w:t>
      </w:r>
      <w:r w:rsidRPr="00C33722">
        <w:rPr>
          <w:rFonts w:ascii="GHEA Grapalat" w:hAnsi="GHEA Grapalat" w:cs="Sylfaen"/>
          <w:szCs w:val="24"/>
          <w:lang w:val="en-US"/>
        </w:rPr>
        <w:t>վճարումը</w:t>
      </w:r>
      <w:r w:rsidRPr="00443B3E">
        <w:rPr>
          <w:rFonts w:ascii="GHEA Grapalat" w:hAnsi="GHEA Grapalat" w:cs="Sylfaen"/>
          <w:szCs w:val="24"/>
        </w:rPr>
        <w:t xml:space="preserve"> </w:t>
      </w:r>
      <w:r w:rsidRPr="00C33722">
        <w:rPr>
          <w:rFonts w:ascii="GHEA Grapalat" w:hAnsi="GHEA Grapalat" w:cs="Sylfaen"/>
          <w:szCs w:val="24"/>
          <w:lang w:val="en-US"/>
        </w:rPr>
        <w:t>հիմնավորող</w:t>
      </w:r>
      <w:r w:rsidRPr="00443B3E">
        <w:rPr>
          <w:rFonts w:ascii="GHEA Grapalat" w:hAnsi="GHEA Grapalat" w:cs="Sylfaen"/>
          <w:szCs w:val="24"/>
        </w:rPr>
        <w:t xml:space="preserve"> </w:t>
      </w:r>
      <w:r w:rsidRPr="00C33722">
        <w:rPr>
          <w:rFonts w:ascii="GHEA Grapalat" w:hAnsi="GHEA Grapalat" w:cs="Sylfaen"/>
          <w:szCs w:val="24"/>
          <w:lang w:val="en-US"/>
        </w:rPr>
        <w:t>փաստաթղթի</w:t>
      </w:r>
      <w:r w:rsidRPr="00443B3E">
        <w:rPr>
          <w:rFonts w:ascii="GHEA Grapalat" w:hAnsi="GHEA Grapalat" w:cs="Sylfaen"/>
          <w:szCs w:val="24"/>
        </w:rPr>
        <w:t xml:space="preserve"> </w:t>
      </w:r>
      <w:r w:rsidRPr="00C33722">
        <w:rPr>
          <w:rFonts w:ascii="GHEA Grapalat" w:hAnsi="GHEA Grapalat" w:cs="Sylfaen"/>
          <w:szCs w:val="24"/>
          <w:lang w:val="en-US"/>
        </w:rPr>
        <w:t>բնօրինակից</w:t>
      </w:r>
      <w:r w:rsidRPr="00443B3E">
        <w:rPr>
          <w:rFonts w:ascii="GHEA Grapalat" w:hAnsi="GHEA Grapalat" w:cs="Sylfaen"/>
          <w:szCs w:val="24"/>
        </w:rPr>
        <w:t xml:space="preserve"> </w:t>
      </w:r>
      <w:r w:rsidRPr="00C33722">
        <w:rPr>
          <w:rFonts w:ascii="GHEA Grapalat" w:hAnsi="GHEA Grapalat" w:cs="Sylfaen"/>
          <w:szCs w:val="24"/>
          <w:lang w:val="en-US"/>
        </w:rPr>
        <w:t>արտատպված</w:t>
      </w:r>
      <w:r w:rsidRPr="00443B3E">
        <w:rPr>
          <w:rFonts w:ascii="GHEA Grapalat" w:hAnsi="GHEA Grapalat" w:cs="Sylfaen"/>
          <w:szCs w:val="24"/>
        </w:rPr>
        <w:t xml:space="preserve"> (</w:t>
      </w:r>
      <w:r w:rsidRPr="00C33722">
        <w:rPr>
          <w:rFonts w:ascii="GHEA Grapalat" w:hAnsi="GHEA Grapalat" w:cs="Sylfaen"/>
          <w:szCs w:val="24"/>
          <w:lang w:val="en-US"/>
        </w:rPr>
        <w:t>սկանավորված</w:t>
      </w:r>
      <w:r w:rsidRPr="00443B3E">
        <w:rPr>
          <w:rFonts w:ascii="GHEA Grapalat" w:hAnsi="GHEA Grapalat" w:cs="Sylfaen"/>
          <w:szCs w:val="24"/>
        </w:rPr>
        <w:t xml:space="preserve">) </w:t>
      </w:r>
      <w:r w:rsidRPr="00C33722">
        <w:rPr>
          <w:rFonts w:ascii="GHEA Grapalat" w:hAnsi="GHEA Grapalat" w:cs="Sylfaen"/>
          <w:szCs w:val="24"/>
          <w:lang w:val="en-US"/>
        </w:rPr>
        <w:t>օրինակը</w:t>
      </w:r>
      <w:r w:rsidRPr="00443B3E">
        <w:rPr>
          <w:rFonts w:ascii="GHEA Grapalat" w:hAnsi="GHEA Grapalat" w:cs="Sylfaen"/>
          <w:szCs w:val="24"/>
        </w:rPr>
        <w:t>.</w:t>
      </w:r>
    </w:p>
    <w:p w:rsidR="00F12606" w:rsidRPr="00443B3E" w:rsidRDefault="00F12606" w:rsidP="00F12606">
      <w:pPr>
        <w:pStyle w:val="BodyTextIndent2"/>
        <w:numPr>
          <w:ilvl w:val="0"/>
          <w:numId w:val="19"/>
        </w:numPr>
        <w:spacing w:line="240" w:lineRule="auto"/>
        <w:ind w:left="0" w:firstLine="630"/>
        <w:rPr>
          <w:rFonts w:ascii="GHEA Grapalat" w:hAnsi="GHEA Grapalat" w:cs="Sylfaen"/>
          <w:szCs w:val="24"/>
        </w:rPr>
      </w:pPr>
      <w:r w:rsidRPr="00443B3E">
        <w:rPr>
          <w:rFonts w:ascii="GHEA Grapalat" w:hAnsi="GHEA Grapalat" w:cs="Sylfaen"/>
          <w:szCs w:val="24"/>
        </w:rPr>
        <w:t>«</w:t>
      </w:r>
      <w:r>
        <w:rPr>
          <w:rFonts w:ascii="GHEA Grapalat" w:hAnsi="GHEA Grapalat" w:cs="Sylfaen"/>
          <w:szCs w:val="24"/>
          <w:lang w:val="en-US"/>
        </w:rPr>
        <w:t>ֆինանսական</w:t>
      </w:r>
      <w:r w:rsidRPr="00443B3E">
        <w:rPr>
          <w:rFonts w:ascii="GHEA Grapalat" w:hAnsi="GHEA Grapalat" w:cs="Sylfaen"/>
          <w:szCs w:val="24"/>
        </w:rPr>
        <w:t xml:space="preserve"> </w:t>
      </w:r>
      <w:r>
        <w:rPr>
          <w:rFonts w:ascii="GHEA Grapalat" w:hAnsi="GHEA Grapalat" w:cs="Sylfaen"/>
          <w:szCs w:val="24"/>
          <w:lang w:val="en-US"/>
        </w:rPr>
        <w:t>միջոցներ</w:t>
      </w:r>
      <w:r w:rsidRPr="00443B3E">
        <w:rPr>
          <w:rFonts w:ascii="GHEA Grapalat" w:hAnsi="GHEA Grapalat" w:cs="Sylfaen"/>
          <w:szCs w:val="24"/>
        </w:rPr>
        <w:t xml:space="preserve">» </w:t>
      </w:r>
      <w:r>
        <w:rPr>
          <w:rFonts w:ascii="GHEA Grapalat" w:hAnsi="GHEA Grapalat" w:cs="Sylfaen"/>
          <w:szCs w:val="24"/>
          <w:lang w:val="en-US"/>
        </w:rPr>
        <w:t>որակավորման</w:t>
      </w:r>
      <w:r w:rsidRPr="00443B3E">
        <w:rPr>
          <w:rFonts w:ascii="GHEA Grapalat" w:hAnsi="GHEA Grapalat" w:cs="Sylfaen"/>
          <w:szCs w:val="24"/>
        </w:rPr>
        <w:t xml:space="preserve"> </w:t>
      </w:r>
      <w:r>
        <w:rPr>
          <w:rFonts w:ascii="GHEA Grapalat" w:hAnsi="GHEA Grapalat" w:cs="Sylfaen"/>
          <w:szCs w:val="24"/>
          <w:lang w:val="en-US"/>
        </w:rPr>
        <w:t>չափանիշին</w:t>
      </w:r>
      <w:r w:rsidRPr="00443B3E">
        <w:rPr>
          <w:rFonts w:ascii="GHEA Grapalat" w:hAnsi="GHEA Grapalat" w:cs="Sylfaen"/>
          <w:szCs w:val="24"/>
        </w:rPr>
        <w:t xml:space="preserve">, </w:t>
      </w:r>
      <w:r>
        <w:rPr>
          <w:rFonts w:ascii="GHEA Grapalat" w:hAnsi="GHEA Grapalat" w:cs="Sylfaen"/>
          <w:szCs w:val="24"/>
          <w:lang w:val="en-US"/>
        </w:rPr>
        <w:t>ապա</w:t>
      </w:r>
      <w:r w:rsidRPr="00443B3E">
        <w:rPr>
          <w:rFonts w:ascii="GHEA Grapalat" w:hAnsi="GHEA Grapalat" w:cs="Sylfaen"/>
          <w:szCs w:val="24"/>
        </w:rPr>
        <w:t xml:space="preserve"> </w:t>
      </w:r>
      <w:r>
        <w:rPr>
          <w:rFonts w:ascii="GHEA Grapalat" w:hAnsi="GHEA Grapalat" w:cs="Sylfaen"/>
          <w:szCs w:val="24"/>
          <w:lang w:val="en-US"/>
        </w:rPr>
        <w:t>արձանագրված</w:t>
      </w:r>
      <w:r w:rsidRPr="00443B3E">
        <w:rPr>
          <w:rFonts w:ascii="GHEA Grapalat" w:hAnsi="GHEA Grapalat" w:cs="Sylfaen"/>
          <w:szCs w:val="24"/>
        </w:rPr>
        <w:t xml:space="preserve"> </w:t>
      </w:r>
      <w:r>
        <w:rPr>
          <w:rFonts w:ascii="GHEA Grapalat" w:hAnsi="GHEA Grapalat" w:cs="Sylfaen"/>
          <w:szCs w:val="24"/>
          <w:lang w:val="en-US"/>
        </w:rPr>
        <w:t>անհամապատասխանությունը</w:t>
      </w:r>
      <w:r w:rsidRPr="00443B3E">
        <w:rPr>
          <w:rFonts w:ascii="GHEA Grapalat" w:hAnsi="GHEA Grapalat" w:cs="Sylfaen"/>
          <w:szCs w:val="24"/>
        </w:rPr>
        <w:t xml:space="preserve"> </w:t>
      </w:r>
      <w:r>
        <w:rPr>
          <w:rFonts w:ascii="GHEA Grapalat" w:hAnsi="GHEA Grapalat" w:cs="Sylfaen"/>
          <w:szCs w:val="24"/>
          <w:lang w:val="en-US"/>
        </w:rPr>
        <w:t>կարող</w:t>
      </w:r>
      <w:r w:rsidRPr="00443B3E">
        <w:rPr>
          <w:rFonts w:ascii="GHEA Grapalat" w:hAnsi="GHEA Grapalat" w:cs="Sylfaen"/>
          <w:szCs w:val="24"/>
        </w:rPr>
        <w:t xml:space="preserve"> </w:t>
      </w:r>
      <w:r>
        <w:rPr>
          <w:rFonts w:ascii="GHEA Grapalat" w:hAnsi="GHEA Grapalat" w:cs="Sylfaen"/>
          <w:szCs w:val="24"/>
          <w:lang w:val="en-US"/>
        </w:rPr>
        <w:t>է</w:t>
      </w:r>
      <w:r w:rsidRPr="00443B3E">
        <w:rPr>
          <w:rFonts w:ascii="GHEA Grapalat" w:hAnsi="GHEA Grapalat" w:cs="Sylfaen"/>
          <w:szCs w:val="24"/>
        </w:rPr>
        <w:t xml:space="preserve"> </w:t>
      </w:r>
      <w:r>
        <w:rPr>
          <w:rFonts w:ascii="GHEA Grapalat" w:hAnsi="GHEA Grapalat" w:cs="Sylfaen"/>
          <w:szCs w:val="24"/>
          <w:lang w:val="en-US"/>
        </w:rPr>
        <w:t>շտկվել</w:t>
      </w:r>
      <w:r w:rsidRPr="00443B3E">
        <w:rPr>
          <w:rFonts w:ascii="GHEA Grapalat" w:hAnsi="GHEA Grapalat" w:cs="Sylfaen"/>
          <w:szCs w:val="24"/>
        </w:rPr>
        <w:t xml:space="preserve"> </w:t>
      </w:r>
      <w:r>
        <w:rPr>
          <w:rFonts w:ascii="GHEA Grapalat" w:hAnsi="GHEA Grapalat" w:cs="Sylfaen"/>
          <w:szCs w:val="24"/>
          <w:lang w:val="en-US"/>
        </w:rPr>
        <w:t>ինչպես</w:t>
      </w:r>
      <w:r w:rsidRPr="00443B3E">
        <w:rPr>
          <w:rFonts w:ascii="GHEA Grapalat" w:hAnsi="GHEA Grapalat" w:cs="Sylfaen"/>
          <w:szCs w:val="24"/>
        </w:rPr>
        <w:t xml:space="preserve"> </w:t>
      </w:r>
      <w:r>
        <w:rPr>
          <w:rFonts w:ascii="GHEA Grapalat" w:hAnsi="GHEA Grapalat" w:cs="Sylfaen"/>
          <w:szCs w:val="24"/>
          <w:lang w:val="en-US"/>
        </w:rPr>
        <w:t>առաջին</w:t>
      </w:r>
      <w:r w:rsidRPr="00443B3E">
        <w:rPr>
          <w:rFonts w:ascii="GHEA Grapalat" w:hAnsi="GHEA Grapalat" w:cs="Sylfaen"/>
          <w:szCs w:val="24"/>
        </w:rPr>
        <w:t xml:space="preserve"> </w:t>
      </w:r>
      <w:r>
        <w:rPr>
          <w:rFonts w:ascii="GHEA Grapalat" w:hAnsi="GHEA Grapalat" w:cs="Sylfaen"/>
          <w:szCs w:val="24"/>
          <w:lang w:val="en-US"/>
        </w:rPr>
        <w:t>տեղը</w:t>
      </w:r>
      <w:r w:rsidRPr="00443B3E">
        <w:rPr>
          <w:rFonts w:ascii="GHEA Grapalat" w:hAnsi="GHEA Grapalat" w:cs="Sylfaen"/>
          <w:szCs w:val="24"/>
        </w:rPr>
        <w:t xml:space="preserve"> </w:t>
      </w:r>
      <w:r>
        <w:rPr>
          <w:rFonts w:ascii="GHEA Grapalat" w:hAnsi="GHEA Grapalat" w:cs="Sylfaen"/>
          <w:szCs w:val="24"/>
          <w:lang w:val="en-US"/>
        </w:rPr>
        <w:t>զբաղեցրած</w:t>
      </w:r>
      <w:r w:rsidRPr="00443B3E">
        <w:rPr>
          <w:rFonts w:ascii="GHEA Grapalat" w:hAnsi="GHEA Grapalat" w:cs="Sylfaen"/>
          <w:szCs w:val="24"/>
        </w:rPr>
        <w:t xml:space="preserve"> </w:t>
      </w:r>
      <w:r>
        <w:rPr>
          <w:rFonts w:ascii="GHEA Grapalat" w:hAnsi="GHEA Grapalat" w:cs="Sylfaen"/>
          <w:szCs w:val="24"/>
          <w:lang w:val="en-US"/>
        </w:rPr>
        <w:t>մասնակցի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կոմիտեից</w:t>
      </w:r>
      <w:r w:rsidRPr="00443B3E">
        <w:rPr>
          <w:rFonts w:ascii="GHEA Grapalat" w:hAnsi="GHEA Grapalat" w:cs="Sylfaen"/>
          <w:szCs w:val="24"/>
        </w:rPr>
        <w:t xml:space="preserve"> </w:t>
      </w:r>
      <w:r>
        <w:rPr>
          <w:rFonts w:ascii="GHEA Grapalat" w:hAnsi="GHEA Grapalat" w:cs="Sylfaen"/>
          <w:szCs w:val="24"/>
          <w:lang w:val="en-US"/>
        </w:rPr>
        <w:t>ստացված</w:t>
      </w:r>
      <w:r w:rsidRPr="00443B3E">
        <w:rPr>
          <w:rFonts w:ascii="GHEA Grapalat" w:hAnsi="GHEA Grapalat" w:cs="Sylfaen"/>
          <w:szCs w:val="24"/>
        </w:rPr>
        <w:t xml:space="preserve"> </w:t>
      </w:r>
      <w:r>
        <w:rPr>
          <w:rFonts w:ascii="GHEA Grapalat" w:hAnsi="GHEA Grapalat" w:cs="Sylfaen"/>
          <w:szCs w:val="24"/>
          <w:lang w:val="en-US"/>
        </w:rPr>
        <w:t>գրավոր</w:t>
      </w:r>
      <w:r w:rsidRPr="00443B3E">
        <w:rPr>
          <w:rFonts w:ascii="GHEA Grapalat" w:hAnsi="GHEA Grapalat" w:cs="Sylfaen"/>
          <w:szCs w:val="24"/>
        </w:rPr>
        <w:t xml:space="preserve"> </w:t>
      </w:r>
      <w:r>
        <w:rPr>
          <w:rFonts w:ascii="GHEA Grapalat" w:hAnsi="GHEA Grapalat" w:cs="Sylfaen"/>
          <w:szCs w:val="24"/>
          <w:lang w:val="en-US"/>
        </w:rPr>
        <w:t>տեղեկատվությունը</w:t>
      </w:r>
      <w:r w:rsidRPr="00443B3E">
        <w:rPr>
          <w:rFonts w:ascii="GHEA Grapalat" w:hAnsi="GHEA Grapalat" w:cs="Sylfaen"/>
          <w:szCs w:val="24"/>
        </w:rPr>
        <w:t xml:space="preserve"> </w:t>
      </w:r>
      <w:r>
        <w:rPr>
          <w:rFonts w:ascii="GHEA Grapalat" w:hAnsi="GHEA Grapalat" w:cs="Sylfaen"/>
          <w:szCs w:val="24"/>
          <w:lang w:val="en-US"/>
        </w:rPr>
        <w:t>գնահատող</w:t>
      </w:r>
      <w:r w:rsidRPr="00443B3E">
        <w:rPr>
          <w:rFonts w:ascii="GHEA Grapalat" w:hAnsi="GHEA Grapalat" w:cs="Sylfaen"/>
          <w:szCs w:val="24"/>
        </w:rPr>
        <w:t xml:space="preserve"> </w:t>
      </w:r>
      <w:r>
        <w:rPr>
          <w:rFonts w:ascii="GHEA Grapalat" w:hAnsi="GHEA Grapalat" w:cs="Sylfaen"/>
          <w:szCs w:val="24"/>
          <w:lang w:val="en-US"/>
        </w:rPr>
        <w:t>հանձնաժողովին</w:t>
      </w:r>
      <w:r w:rsidRPr="00443B3E">
        <w:rPr>
          <w:rFonts w:ascii="GHEA Grapalat" w:hAnsi="GHEA Grapalat" w:cs="Sylfaen"/>
          <w:szCs w:val="24"/>
        </w:rPr>
        <w:t xml:space="preserve"> </w:t>
      </w:r>
      <w:r>
        <w:rPr>
          <w:rFonts w:ascii="GHEA Grapalat" w:hAnsi="GHEA Grapalat" w:cs="Sylfaen"/>
          <w:szCs w:val="24"/>
          <w:lang w:val="en-US"/>
        </w:rPr>
        <w:t>ներկայացնելու</w:t>
      </w:r>
      <w:r w:rsidRPr="00443B3E">
        <w:rPr>
          <w:rFonts w:ascii="GHEA Grapalat" w:hAnsi="GHEA Grapalat" w:cs="Sylfaen"/>
          <w:szCs w:val="24"/>
        </w:rPr>
        <w:t xml:space="preserve">, </w:t>
      </w:r>
      <w:r>
        <w:rPr>
          <w:rFonts w:ascii="GHEA Grapalat" w:hAnsi="GHEA Grapalat" w:cs="Sylfaen"/>
          <w:szCs w:val="24"/>
          <w:lang w:val="en-US"/>
        </w:rPr>
        <w:t>այնպես</w:t>
      </w:r>
      <w:r w:rsidRPr="00443B3E">
        <w:rPr>
          <w:rFonts w:ascii="GHEA Grapalat" w:hAnsi="GHEA Grapalat" w:cs="Sylfaen"/>
          <w:szCs w:val="24"/>
        </w:rPr>
        <w:t xml:space="preserve"> </w:t>
      </w:r>
      <w:r>
        <w:rPr>
          <w:rFonts w:ascii="GHEA Grapalat" w:hAnsi="GHEA Grapalat" w:cs="Sylfaen"/>
          <w:szCs w:val="24"/>
          <w:lang w:val="en-US"/>
        </w:rPr>
        <w:t>էլ</w:t>
      </w:r>
      <w:r w:rsidRPr="00443B3E">
        <w:rPr>
          <w:rFonts w:ascii="GHEA Grapalat" w:hAnsi="GHEA Grapalat" w:cs="Sylfaen"/>
          <w:szCs w:val="24"/>
        </w:rPr>
        <w:t xml:space="preserve"> </w:t>
      </w:r>
      <w:r>
        <w:rPr>
          <w:rFonts w:ascii="GHEA Grapalat" w:hAnsi="GHEA Grapalat" w:cs="Sylfaen"/>
          <w:szCs w:val="24"/>
          <w:lang w:val="en-US"/>
        </w:rPr>
        <w:t>կոմիտեի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տրված</w:t>
      </w:r>
      <w:r w:rsidRPr="00443B3E">
        <w:rPr>
          <w:rFonts w:ascii="GHEA Grapalat" w:hAnsi="GHEA Grapalat" w:cs="Sylfaen"/>
          <w:szCs w:val="24"/>
        </w:rPr>
        <w:t xml:space="preserve"> </w:t>
      </w:r>
      <w:r>
        <w:rPr>
          <w:rFonts w:ascii="GHEA Grapalat" w:hAnsi="GHEA Grapalat" w:cs="Sylfaen"/>
          <w:szCs w:val="24"/>
          <w:lang w:val="en-US"/>
        </w:rPr>
        <w:t>նոր</w:t>
      </w:r>
      <w:r w:rsidRPr="00443B3E">
        <w:rPr>
          <w:rFonts w:ascii="GHEA Grapalat" w:hAnsi="GHEA Grapalat" w:cs="Sylfaen"/>
          <w:szCs w:val="24"/>
        </w:rPr>
        <w:t xml:space="preserve"> </w:t>
      </w:r>
      <w:r>
        <w:rPr>
          <w:rFonts w:ascii="GHEA Grapalat" w:hAnsi="GHEA Grapalat" w:cs="Sylfaen"/>
          <w:szCs w:val="24"/>
          <w:lang w:val="en-US"/>
        </w:rPr>
        <w:t>տեղեկատվությամբ</w:t>
      </w:r>
      <w:r w:rsidRPr="00443B3E">
        <w:rPr>
          <w:rFonts w:ascii="GHEA Grapalat" w:hAnsi="GHEA Grapalat" w:cs="Sylfaen"/>
          <w:szCs w:val="24"/>
        </w:rPr>
        <w:t xml:space="preserve">: </w:t>
      </w:r>
      <w:r>
        <w:rPr>
          <w:rFonts w:ascii="GHEA Grapalat" w:hAnsi="GHEA Grapalat" w:cs="Sylfaen"/>
          <w:szCs w:val="24"/>
          <w:lang w:val="en-US"/>
        </w:rPr>
        <w:t>Ընդ</w:t>
      </w:r>
      <w:r w:rsidRPr="00443B3E">
        <w:rPr>
          <w:rFonts w:ascii="GHEA Grapalat" w:hAnsi="GHEA Grapalat" w:cs="Sylfaen"/>
          <w:szCs w:val="24"/>
        </w:rPr>
        <w:t xml:space="preserve"> </w:t>
      </w:r>
      <w:r>
        <w:rPr>
          <w:rFonts w:ascii="GHEA Grapalat" w:hAnsi="GHEA Grapalat" w:cs="Sylfaen"/>
          <w:szCs w:val="24"/>
          <w:lang w:val="en-US"/>
        </w:rPr>
        <w:t>որում</w:t>
      </w:r>
      <w:r w:rsidRPr="00443B3E">
        <w:rPr>
          <w:rFonts w:ascii="GHEA Grapalat" w:hAnsi="GHEA Grapalat" w:cs="Sylfaen"/>
          <w:szCs w:val="24"/>
        </w:rPr>
        <w:t xml:space="preserve"> </w:t>
      </w:r>
      <w:r>
        <w:rPr>
          <w:rFonts w:ascii="GHEA Grapalat" w:hAnsi="GHEA Grapalat" w:cs="Sylfaen"/>
          <w:szCs w:val="24"/>
          <w:lang w:val="en-US"/>
        </w:rPr>
        <w:t>գնահատող</w:t>
      </w:r>
      <w:r w:rsidRPr="00443B3E">
        <w:rPr>
          <w:rFonts w:ascii="GHEA Grapalat" w:hAnsi="GHEA Grapalat" w:cs="Sylfaen"/>
          <w:szCs w:val="24"/>
        </w:rPr>
        <w:t xml:space="preserve"> </w:t>
      </w:r>
      <w:r>
        <w:rPr>
          <w:rFonts w:ascii="GHEA Grapalat" w:hAnsi="GHEA Grapalat" w:cs="Sylfaen"/>
          <w:szCs w:val="24"/>
          <w:lang w:val="en-US"/>
        </w:rPr>
        <w:t>հանձնաժողովի</w:t>
      </w:r>
      <w:r w:rsidRPr="00443B3E">
        <w:rPr>
          <w:rFonts w:ascii="GHEA Grapalat" w:hAnsi="GHEA Grapalat" w:cs="Sylfaen"/>
          <w:szCs w:val="24"/>
        </w:rPr>
        <w:t xml:space="preserve"> </w:t>
      </w:r>
      <w:r>
        <w:rPr>
          <w:rFonts w:ascii="GHEA Grapalat" w:hAnsi="GHEA Grapalat" w:cs="Sylfaen"/>
          <w:szCs w:val="24"/>
          <w:lang w:val="en-US"/>
        </w:rPr>
        <w:t>կամ</w:t>
      </w:r>
      <w:r w:rsidRPr="00443B3E">
        <w:rPr>
          <w:rFonts w:ascii="GHEA Grapalat" w:hAnsi="GHEA Grapalat" w:cs="Sylfaen"/>
          <w:szCs w:val="24"/>
        </w:rPr>
        <w:t xml:space="preserve"> </w:t>
      </w:r>
      <w:r>
        <w:rPr>
          <w:rFonts w:ascii="GHEA Grapalat" w:hAnsi="GHEA Grapalat" w:cs="Sylfaen"/>
          <w:szCs w:val="24"/>
          <w:lang w:val="en-US"/>
        </w:rPr>
        <w:t>քարտուղարի</w:t>
      </w:r>
      <w:r w:rsidRPr="00443B3E">
        <w:rPr>
          <w:rFonts w:ascii="GHEA Grapalat" w:hAnsi="GHEA Grapalat" w:cs="Sylfaen"/>
          <w:szCs w:val="24"/>
        </w:rPr>
        <w:t xml:space="preserve"> </w:t>
      </w:r>
      <w:r>
        <w:rPr>
          <w:rFonts w:ascii="GHEA Grapalat" w:hAnsi="GHEA Grapalat" w:cs="Sylfaen"/>
          <w:szCs w:val="24"/>
          <w:lang w:val="en-US"/>
        </w:rPr>
        <w:t>կողմից</w:t>
      </w:r>
      <w:r w:rsidRPr="00443B3E">
        <w:rPr>
          <w:rFonts w:ascii="GHEA Grapalat" w:hAnsi="GHEA Grapalat" w:cs="Sylfaen"/>
          <w:szCs w:val="24"/>
        </w:rPr>
        <w:t xml:space="preserve"> </w:t>
      </w:r>
      <w:r>
        <w:rPr>
          <w:rFonts w:ascii="GHEA Grapalat" w:hAnsi="GHEA Grapalat" w:cs="Sylfaen"/>
          <w:szCs w:val="24"/>
          <w:lang w:val="en-US"/>
        </w:rPr>
        <w:t>կոմիտե</w:t>
      </w:r>
      <w:r w:rsidRPr="00443B3E">
        <w:rPr>
          <w:rFonts w:ascii="GHEA Grapalat" w:hAnsi="GHEA Grapalat" w:cs="Sylfaen"/>
          <w:szCs w:val="24"/>
        </w:rPr>
        <w:t xml:space="preserve"> </w:t>
      </w:r>
      <w:r>
        <w:rPr>
          <w:rFonts w:ascii="GHEA Grapalat" w:hAnsi="GHEA Grapalat" w:cs="Sylfaen"/>
          <w:szCs w:val="24"/>
          <w:lang w:val="en-US"/>
        </w:rPr>
        <w:t>կրկնակի</w:t>
      </w:r>
      <w:r w:rsidRPr="00443B3E">
        <w:rPr>
          <w:rFonts w:ascii="GHEA Grapalat" w:hAnsi="GHEA Grapalat" w:cs="Sylfaen"/>
          <w:szCs w:val="24"/>
        </w:rPr>
        <w:t xml:space="preserve"> </w:t>
      </w:r>
      <w:r>
        <w:rPr>
          <w:rFonts w:ascii="GHEA Grapalat" w:hAnsi="GHEA Grapalat" w:cs="Sylfaen"/>
          <w:szCs w:val="24"/>
          <w:lang w:val="en-US"/>
        </w:rPr>
        <w:t>հարցում</w:t>
      </w:r>
      <w:r w:rsidRPr="00443B3E">
        <w:rPr>
          <w:rFonts w:ascii="GHEA Grapalat" w:hAnsi="GHEA Grapalat" w:cs="Sylfaen"/>
          <w:szCs w:val="24"/>
        </w:rPr>
        <w:t xml:space="preserve"> </w:t>
      </w:r>
      <w:r>
        <w:rPr>
          <w:rFonts w:ascii="GHEA Grapalat" w:hAnsi="GHEA Grapalat" w:cs="Sylfaen"/>
          <w:szCs w:val="24"/>
          <w:lang w:val="en-US"/>
        </w:rPr>
        <w:t>չի</w:t>
      </w:r>
      <w:r w:rsidRPr="00443B3E">
        <w:rPr>
          <w:rFonts w:ascii="GHEA Grapalat" w:hAnsi="GHEA Grapalat" w:cs="Sylfaen"/>
          <w:szCs w:val="24"/>
        </w:rPr>
        <w:t xml:space="preserve"> </w:t>
      </w:r>
      <w:r>
        <w:rPr>
          <w:rFonts w:ascii="GHEA Grapalat" w:hAnsi="GHEA Grapalat" w:cs="Sylfaen"/>
          <w:szCs w:val="24"/>
          <w:lang w:val="en-US"/>
        </w:rPr>
        <w:t>կատարվում</w:t>
      </w:r>
      <w:r w:rsidRPr="00443B3E">
        <w:rPr>
          <w:rFonts w:ascii="GHEA Grapalat" w:hAnsi="GHEA Grapalat" w:cs="Sylfaen"/>
          <w:szCs w:val="24"/>
        </w:rPr>
        <w:t xml:space="preserve">:  </w:t>
      </w:r>
    </w:p>
    <w:p w:rsidR="00F12606" w:rsidRPr="00443B3E" w:rsidRDefault="00F12606" w:rsidP="00F12606">
      <w:pPr>
        <w:pStyle w:val="BodyTextIndent2"/>
        <w:spacing w:line="240" w:lineRule="auto"/>
        <w:rPr>
          <w:rFonts w:ascii="GHEA Grapalat" w:hAnsi="GHEA Grapalat" w:cs="Sylfaen"/>
          <w:szCs w:val="24"/>
        </w:rPr>
      </w:pPr>
      <w:r w:rsidRPr="00443B3E">
        <w:rPr>
          <w:rFonts w:ascii="GHEA Grapalat" w:hAnsi="GHEA Grapalat" w:cs="Sylfaen"/>
          <w:szCs w:val="24"/>
        </w:rPr>
        <w:t xml:space="preserve">2) </w:t>
      </w:r>
      <w:r>
        <w:rPr>
          <w:rFonts w:ascii="GHEA Grapalat" w:hAnsi="GHEA Grapalat" w:cs="Sylfaen"/>
          <w:szCs w:val="24"/>
          <w:lang w:val="en-US"/>
        </w:rPr>
        <w:t>չշտկելու</w:t>
      </w:r>
      <w:r w:rsidRPr="00443B3E">
        <w:rPr>
          <w:rFonts w:ascii="GHEA Grapalat" w:hAnsi="GHEA Grapalat" w:cs="Sylfaen"/>
          <w:szCs w:val="24"/>
        </w:rPr>
        <w:t xml:space="preserve"> </w:t>
      </w:r>
      <w:r>
        <w:rPr>
          <w:rFonts w:ascii="GHEA Grapalat" w:hAnsi="GHEA Grapalat" w:cs="Sylfaen"/>
          <w:szCs w:val="24"/>
          <w:lang w:val="en-US"/>
        </w:rPr>
        <w:t>դեպքում</w:t>
      </w:r>
      <w:r w:rsidRPr="00443B3E">
        <w:rPr>
          <w:rFonts w:ascii="GHEA Grapalat" w:hAnsi="GHEA Grapalat" w:cs="Sylfaen"/>
          <w:szCs w:val="24"/>
        </w:rPr>
        <w:t xml:space="preserve"> </w:t>
      </w:r>
      <w:r w:rsidRPr="00C33722">
        <w:rPr>
          <w:rFonts w:ascii="GHEA Grapalat" w:hAnsi="GHEA Grapalat" w:cs="Sylfaen"/>
          <w:szCs w:val="24"/>
          <w:lang w:val="en-US"/>
        </w:rPr>
        <w:t>հանձնաժողով</w:t>
      </w:r>
      <w:r>
        <w:rPr>
          <w:rFonts w:ascii="GHEA Grapalat" w:hAnsi="GHEA Grapalat" w:cs="Sylfaen"/>
          <w:szCs w:val="24"/>
          <w:lang w:val="en-US"/>
        </w:rPr>
        <w:t>ի</w:t>
      </w:r>
      <w:r w:rsidRPr="00443B3E">
        <w:rPr>
          <w:rFonts w:ascii="GHEA Grapalat" w:hAnsi="GHEA Grapalat" w:cs="Sylfaen"/>
          <w:szCs w:val="24"/>
        </w:rPr>
        <w:t xml:space="preserve"> </w:t>
      </w:r>
      <w:r>
        <w:rPr>
          <w:rFonts w:ascii="GHEA Grapalat" w:hAnsi="GHEA Grapalat" w:cs="Sylfaen"/>
          <w:szCs w:val="24"/>
          <w:lang w:val="en-US"/>
        </w:rPr>
        <w:t>որոշմամբ</w:t>
      </w:r>
      <w:r w:rsidRPr="00443B3E">
        <w:rPr>
          <w:rFonts w:ascii="GHEA Grapalat" w:hAnsi="GHEA Grapalat" w:cs="Sylfaen"/>
          <w:szCs w:val="24"/>
        </w:rPr>
        <w:t xml:space="preserve"> </w:t>
      </w:r>
      <w:r w:rsidRPr="00C33722">
        <w:rPr>
          <w:rFonts w:ascii="GHEA Grapalat" w:hAnsi="GHEA Grapalat" w:cs="Sylfaen"/>
          <w:szCs w:val="24"/>
          <w:lang w:val="en-US"/>
        </w:rPr>
        <w:t>մերժում</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տեղը</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մասնակցի</w:t>
      </w:r>
      <w:r w:rsidRPr="00443B3E">
        <w:rPr>
          <w:rFonts w:ascii="GHEA Grapalat" w:hAnsi="GHEA Grapalat" w:cs="Sylfaen"/>
          <w:szCs w:val="24"/>
        </w:rPr>
        <w:t xml:space="preserve"> </w:t>
      </w:r>
      <w:r w:rsidRPr="00C33722">
        <w:rPr>
          <w:rFonts w:ascii="GHEA Grapalat" w:hAnsi="GHEA Grapalat" w:cs="Sylfaen"/>
          <w:szCs w:val="24"/>
          <w:lang w:val="en-US"/>
        </w:rPr>
        <w:t>հայտը</w:t>
      </w:r>
      <w:r w:rsidRPr="00443B3E">
        <w:rPr>
          <w:rFonts w:ascii="GHEA Grapalat" w:hAnsi="GHEA Grapalat" w:cs="Sylfaen"/>
          <w:szCs w:val="24"/>
        </w:rPr>
        <w:t xml:space="preserve"> </w:t>
      </w:r>
      <w:r w:rsidRPr="00C33722">
        <w:rPr>
          <w:rFonts w:ascii="GHEA Grapalat" w:hAnsi="GHEA Grapalat" w:cs="Sylfaen"/>
          <w:szCs w:val="24"/>
          <w:lang w:val="en-US"/>
        </w:rPr>
        <w:t>և</w:t>
      </w:r>
      <w:r w:rsidRPr="00443B3E">
        <w:rPr>
          <w:rFonts w:ascii="GHEA Grapalat" w:hAnsi="GHEA Grapalat" w:cs="Sylfaen"/>
          <w:szCs w:val="24"/>
        </w:rPr>
        <w:t xml:space="preserve"> </w:t>
      </w:r>
      <w:r w:rsidRPr="00C33722">
        <w:rPr>
          <w:rFonts w:ascii="GHEA Grapalat" w:hAnsi="GHEA Grapalat" w:cs="Sylfaen"/>
          <w:szCs w:val="24"/>
          <w:lang w:val="en-US"/>
        </w:rPr>
        <w:t>նույն</w:t>
      </w:r>
      <w:r w:rsidRPr="00443B3E">
        <w:rPr>
          <w:rFonts w:ascii="GHEA Grapalat" w:hAnsi="GHEA Grapalat" w:cs="Sylfaen"/>
          <w:szCs w:val="24"/>
        </w:rPr>
        <w:t xml:space="preserve"> </w:t>
      </w:r>
      <w:r w:rsidRPr="00C33722">
        <w:rPr>
          <w:rFonts w:ascii="GHEA Grapalat" w:hAnsi="GHEA Grapalat" w:cs="Sylfaen"/>
          <w:szCs w:val="24"/>
          <w:lang w:val="en-US"/>
        </w:rPr>
        <w:t>նիստում</w:t>
      </w:r>
      <w:r w:rsidRPr="00443B3E">
        <w:rPr>
          <w:rFonts w:ascii="GHEA Grapalat" w:hAnsi="GHEA Grapalat" w:cs="Sylfaen"/>
          <w:szCs w:val="24"/>
        </w:rPr>
        <w:t xml:space="preserve"> </w:t>
      </w:r>
      <w:r w:rsidRPr="00C33722">
        <w:rPr>
          <w:rFonts w:ascii="GHEA Grapalat" w:hAnsi="GHEA Grapalat" w:cs="Sylfaen"/>
          <w:szCs w:val="24"/>
          <w:lang w:val="en-US"/>
        </w:rPr>
        <w:t>հանձնաժողովը</w:t>
      </w:r>
      <w:r w:rsidRPr="00443B3E">
        <w:rPr>
          <w:rFonts w:ascii="GHEA Grapalat" w:hAnsi="GHEA Grapalat" w:cs="Sylfaen"/>
          <w:szCs w:val="24"/>
        </w:rPr>
        <w:t xml:space="preserve"> </w:t>
      </w:r>
      <w:r w:rsidRPr="00C33722">
        <w:rPr>
          <w:rFonts w:ascii="GHEA Grapalat" w:hAnsi="GHEA Grapalat" w:cs="Sylfaen"/>
          <w:szCs w:val="24"/>
          <w:lang w:val="en-US"/>
        </w:rPr>
        <w:t>առաջին</w:t>
      </w:r>
      <w:r w:rsidRPr="00443B3E">
        <w:rPr>
          <w:rFonts w:ascii="GHEA Grapalat" w:hAnsi="GHEA Grapalat" w:cs="Sylfaen"/>
          <w:szCs w:val="24"/>
        </w:rPr>
        <w:t xml:space="preserve"> </w:t>
      </w:r>
      <w:r w:rsidRPr="00C33722">
        <w:rPr>
          <w:rFonts w:ascii="GHEA Grapalat" w:hAnsi="GHEA Grapalat" w:cs="Sylfaen"/>
          <w:szCs w:val="24"/>
          <w:lang w:val="en-US"/>
        </w:rPr>
        <w:t>տեղը</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մասնակից</w:t>
      </w:r>
      <w:r w:rsidRPr="00443B3E">
        <w:rPr>
          <w:rFonts w:ascii="GHEA Grapalat" w:hAnsi="GHEA Grapalat" w:cs="Sylfaen"/>
          <w:szCs w:val="24"/>
        </w:rPr>
        <w:t xml:space="preserve"> </w:t>
      </w:r>
      <w:r w:rsidRPr="00C33722">
        <w:rPr>
          <w:rFonts w:ascii="GHEA Grapalat" w:hAnsi="GHEA Grapalat" w:cs="Sylfaen"/>
          <w:szCs w:val="24"/>
          <w:lang w:val="en-US"/>
        </w:rPr>
        <w:t>է</w:t>
      </w:r>
      <w:r w:rsidRPr="00443B3E">
        <w:rPr>
          <w:rFonts w:ascii="GHEA Grapalat" w:hAnsi="GHEA Grapalat" w:cs="Sylfaen"/>
          <w:szCs w:val="24"/>
        </w:rPr>
        <w:t xml:space="preserve"> </w:t>
      </w:r>
      <w:r w:rsidRPr="00C33722">
        <w:rPr>
          <w:rFonts w:ascii="GHEA Grapalat" w:hAnsi="GHEA Grapalat" w:cs="Sylfaen"/>
          <w:szCs w:val="24"/>
          <w:lang w:val="en-US"/>
        </w:rPr>
        <w:t>ճանաչում</w:t>
      </w:r>
      <w:r w:rsidRPr="00443B3E">
        <w:rPr>
          <w:rFonts w:ascii="GHEA Grapalat" w:hAnsi="GHEA Grapalat" w:cs="Sylfaen"/>
          <w:szCs w:val="24"/>
        </w:rPr>
        <w:t xml:space="preserve"> </w:t>
      </w:r>
      <w:r w:rsidRPr="00C33722">
        <w:rPr>
          <w:rFonts w:ascii="GHEA Grapalat" w:hAnsi="GHEA Grapalat" w:cs="Sylfaen"/>
          <w:szCs w:val="24"/>
          <w:lang w:val="en-US"/>
        </w:rPr>
        <w:t>հաջորդաբար</w:t>
      </w:r>
      <w:r w:rsidRPr="00443B3E">
        <w:rPr>
          <w:rFonts w:ascii="GHEA Grapalat" w:hAnsi="GHEA Grapalat" w:cs="Sylfaen"/>
          <w:szCs w:val="24"/>
        </w:rPr>
        <w:t xml:space="preserve"> </w:t>
      </w:r>
      <w:r w:rsidRPr="00C33722">
        <w:rPr>
          <w:rFonts w:ascii="GHEA Grapalat" w:hAnsi="GHEA Grapalat" w:cs="Sylfaen"/>
          <w:szCs w:val="24"/>
          <w:lang w:val="en-US"/>
        </w:rPr>
        <w:t>տեղ</w:t>
      </w:r>
      <w:r w:rsidRPr="00443B3E">
        <w:rPr>
          <w:rFonts w:ascii="GHEA Grapalat" w:hAnsi="GHEA Grapalat" w:cs="Sylfaen"/>
          <w:szCs w:val="24"/>
        </w:rPr>
        <w:t xml:space="preserve"> </w:t>
      </w:r>
      <w:r w:rsidRPr="00C33722">
        <w:rPr>
          <w:rFonts w:ascii="GHEA Grapalat" w:hAnsi="GHEA Grapalat" w:cs="Sylfaen"/>
          <w:szCs w:val="24"/>
          <w:lang w:val="en-US"/>
        </w:rPr>
        <w:t>զբաղեցրած</w:t>
      </w:r>
      <w:r w:rsidRPr="00443B3E">
        <w:rPr>
          <w:rFonts w:ascii="GHEA Grapalat" w:hAnsi="GHEA Grapalat" w:cs="Sylfaen"/>
          <w:szCs w:val="24"/>
        </w:rPr>
        <w:t xml:space="preserve"> </w:t>
      </w:r>
      <w:r w:rsidRPr="00C33722">
        <w:rPr>
          <w:rFonts w:ascii="GHEA Grapalat" w:hAnsi="GHEA Grapalat" w:cs="Sylfaen"/>
          <w:szCs w:val="24"/>
          <w:lang w:val="en-US"/>
        </w:rPr>
        <w:t>մասնակցին</w:t>
      </w:r>
      <w:r w:rsidRPr="00443B3E">
        <w:rPr>
          <w:rFonts w:ascii="GHEA Grapalat" w:hAnsi="GHEA Grapalat" w:cs="Sylfaen"/>
          <w:szCs w:val="24"/>
        </w:rPr>
        <w:t xml:space="preserve">` </w:t>
      </w:r>
      <w:r w:rsidRPr="00C33722">
        <w:rPr>
          <w:rFonts w:ascii="GHEA Grapalat" w:hAnsi="GHEA Grapalat" w:cs="Sylfaen"/>
          <w:szCs w:val="24"/>
          <w:lang w:val="en-US"/>
        </w:rPr>
        <w:t>կիրառելով</w:t>
      </w:r>
      <w:r w:rsidRPr="00443B3E">
        <w:rPr>
          <w:rFonts w:ascii="GHEA Grapalat" w:hAnsi="GHEA Grapalat" w:cs="Sylfaen"/>
          <w:szCs w:val="24"/>
        </w:rPr>
        <w:t xml:space="preserve"> </w:t>
      </w:r>
      <w:r w:rsidRPr="00C33722">
        <w:rPr>
          <w:rFonts w:ascii="GHEA Grapalat" w:hAnsi="GHEA Grapalat" w:cs="Sylfaen"/>
          <w:szCs w:val="24"/>
          <w:lang w:val="en-US"/>
        </w:rPr>
        <w:t>սույն</w:t>
      </w:r>
      <w:r w:rsidRPr="00443B3E">
        <w:rPr>
          <w:rFonts w:ascii="GHEA Grapalat" w:hAnsi="GHEA Grapalat" w:cs="Sylfaen"/>
          <w:szCs w:val="24"/>
        </w:rPr>
        <w:t xml:space="preserve"> </w:t>
      </w:r>
      <w:r w:rsidRPr="00C33722">
        <w:rPr>
          <w:rFonts w:ascii="GHEA Grapalat" w:hAnsi="GHEA Grapalat" w:cs="Sylfaen"/>
          <w:szCs w:val="24"/>
          <w:lang w:val="en-US"/>
        </w:rPr>
        <w:t>հրավերի</w:t>
      </w:r>
      <w:r w:rsidRPr="00443B3E">
        <w:rPr>
          <w:rFonts w:ascii="GHEA Grapalat" w:hAnsi="GHEA Grapalat" w:cs="Sylfaen"/>
          <w:szCs w:val="24"/>
        </w:rPr>
        <w:t xml:space="preserve"> 1-</w:t>
      </w:r>
      <w:r w:rsidRPr="00C33722">
        <w:rPr>
          <w:rFonts w:ascii="GHEA Grapalat" w:hAnsi="GHEA Grapalat" w:cs="Sylfaen"/>
          <w:szCs w:val="24"/>
          <w:lang w:val="en-US"/>
        </w:rPr>
        <w:t>ին</w:t>
      </w:r>
      <w:r w:rsidRPr="00443B3E">
        <w:rPr>
          <w:rFonts w:ascii="GHEA Grapalat" w:hAnsi="GHEA Grapalat" w:cs="Sylfaen"/>
          <w:szCs w:val="24"/>
        </w:rPr>
        <w:t xml:space="preserve"> </w:t>
      </w:r>
      <w:r w:rsidRPr="00C33722">
        <w:rPr>
          <w:rFonts w:ascii="GHEA Grapalat" w:hAnsi="GHEA Grapalat" w:cs="Sylfaen"/>
          <w:szCs w:val="24"/>
          <w:lang w:val="en-US"/>
        </w:rPr>
        <w:t>մասի</w:t>
      </w:r>
      <w:r w:rsidRPr="00443B3E">
        <w:rPr>
          <w:rFonts w:ascii="GHEA Grapalat" w:hAnsi="GHEA Grapalat" w:cs="Sylfaen"/>
          <w:szCs w:val="24"/>
        </w:rPr>
        <w:t xml:space="preserve"> 8.13-</w:t>
      </w:r>
      <w:r w:rsidRPr="00C33722">
        <w:rPr>
          <w:rFonts w:ascii="GHEA Grapalat" w:hAnsi="GHEA Grapalat" w:cs="Sylfaen"/>
          <w:szCs w:val="24"/>
          <w:lang w:val="en-US"/>
        </w:rPr>
        <w:t>ից</w:t>
      </w:r>
      <w:r w:rsidRPr="00443B3E">
        <w:rPr>
          <w:rFonts w:ascii="GHEA Grapalat" w:hAnsi="GHEA Grapalat" w:cs="Sylfaen"/>
          <w:szCs w:val="24"/>
        </w:rPr>
        <w:t xml:space="preserve"> 8.20-</w:t>
      </w:r>
      <w:r w:rsidRPr="00C33722">
        <w:rPr>
          <w:rFonts w:ascii="GHEA Grapalat" w:hAnsi="GHEA Grapalat" w:cs="Sylfaen"/>
          <w:szCs w:val="24"/>
          <w:lang w:val="en-US"/>
        </w:rPr>
        <w:t>րդ</w:t>
      </w:r>
      <w:r w:rsidRPr="00443B3E">
        <w:rPr>
          <w:rFonts w:ascii="GHEA Grapalat" w:hAnsi="GHEA Grapalat" w:cs="Sylfaen"/>
          <w:szCs w:val="24"/>
        </w:rPr>
        <w:t xml:space="preserve"> </w:t>
      </w:r>
      <w:r w:rsidRPr="00C33722">
        <w:rPr>
          <w:rFonts w:ascii="GHEA Grapalat" w:hAnsi="GHEA Grapalat" w:cs="Sylfaen"/>
          <w:szCs w:val="24"/>
          <w:lang w:val="en-US"/>
        </w:rPr>
        <w:t>կետերով</w:t>
      </w:r>
      <w:r w:rsidRPr="00443B3E">
        <w:rPr>
          <w:rFonts w:ascii="GHEA Grapalat" w:hAnsi="GHEA Grapalat" w:cs="Sylfaen"/>
          <w:szCs w:val="24"/>
        </w:rPr>
        <w:t xml:space="preserve"> </w:t>
      </w:r>
      <w:r w:rsidRPr="00C33722">
        <w:rPr>
          <w:rFonts w:ascii="GHEA Grapalat" w:hAnsi="GHEA Grapalat" w:cs="Sylfaen"/>
          <w:szCs w:val="24"/>
          <w:lang w:val="en-US"/>
        </w:rPr>
        <w:t>սահմանված</w:t>
      </w:r>
      <w:r w:rsidRPr="00443B3E">
        <w:rPr>
          <w:rFonts w:ascii="GHEA Grapalat" w:hAnsi="GHEA Grapalat" w:cs="Sylfaen"/>
          <w:szCs w:val="24"/>
        </w:rPr>
        <w:t xml:space="preserve"> </w:t>
      </w:r>
      <w:r>
        <w:rPr>
          <w:rFonts w:ascii="GHEA Grapalat" w:hAnsi="GHEA Grapalat" w:cs="Sylfaen"/>
          <w:szCs w:val="24"/>
          <w:lang w:val="en-US"/>
        </w:rPr>
        <w:t>պայմանները</w:t>
      </w:r>
      <w:r w:rsidRPr="00443B3E">
        <w:rPr>
          <w:rFonts w:ascii="GHEA Grapalat" w:hAnsi="GHEA Grapalat" w:cs="Sylfaen"/>
          <w:szCs w:val="24"/>
        </w:rPr>
        <w:t>:</w:t>
      </w:r>
    </w:p>
    <w:p w:rsidR="00F12606" w:rsidRPr="00DE1E5A" w:rsidRDefault="00F12606" w:rsidP="00F12606">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443B3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443B3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443B3E">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443B3E">
        <w:rPr>
          <w:rFonts w:ascii="GHEA Grapalat" w:hAnsi="GHEA Grapalat" w:cs="Sylfaen"/>
          <w:sz w:val="20"/>
          <w:szCs w:val="24"/>
          <w:lang w:val="af-ZA" w:eastAsia="en-US"/>
        </w:rPr>
        <w:t xml:space="preserve"> 8.14 </w:t>
      </w:r>
      <w:r>
        <w:rPr>
          <w:rFonts w:ascii="GHEA Grapalat" w:hAnsi="GHEA Grapalat" w:cs="Sylfaen"/>
          <w:sz w:val="20"/>
          <w:szCs w:val="24"/>
          <w:lang w:eastAsia="en-US"/>
        </w:rPr>
        <w:t>կետով</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443B3E">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443B3E">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 xml:space="preserve">Քարտուղարը պարտավոր է </w:t>
      </w:r>
      <w:r w:rsidRPr="00DE1E5A">
        <w:rPr>
          <w:rFonts w:ascii="GHEA Grapalat" w:hAnsi="GHEA Grapalat" w:cs="Sylfaen"/>
          <w:sz w:val="20"/>
          <w:szCs w:val="24"/>
          <w:lang w:val="hy-AM" w:eastAsia="en-US"/>
        </w:rPr>
        <w:lastRenderedPageBreak/>
        <w:t>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F12606" w:rsidRDefault="00F12606" w:rsidP="00F12606">
      <w:pPr>
        <w:pStyle w:val="BodyTextIndent2"/>
        <w:spacing w:line="240" w:lineRule="auto"/>
        <w:ind w:firstLine="567"/>
        <w:rPr>
          <w:rFonts w:ascii="GHEA Grapalat" w:hAnsi="GHEA Grapalat" w:cs="Sylfaen"/>
          <w:szCs w:val="24"/>
        </w:rPr>
      </w:pPr>
      <w:r>
        <w:rPr>
          <w:rFonts w:ascii="GHEA Grapalat" w:hAnsi="GHEA Grapalat" w:cs="Sylfaen"/>
          <w:szCs w:val="24"/>
        </w:rPr>
        <w:t xml:space="preserve">8.20 Առաջին տեղ զբաղեցրած մասնակցի կողմից սույն հրավերով նախատեսված </w:t>
      </w:r>
      <w:r w:rsidRPr="0049186D">
        <w:rPr>
          <w:rFonts w:ascii="GHEA Grapalat" w:hAnsi="GHEA Grapalat" w:cs="Sylfaen"/>
          <w:szCs w:val="24"/>
        </w:rPr>
        <w:t>որակավորման չափանիշները հիմնավորող</w:t>
      </w:r>
      <w:r>
        <w:rPr>
          <w:rFonts w:ascii="GHEA Grapalat" w:hAnsi="GHEA Grapalat" w:cs="Sylfaen"/>
          <w:szCs w:val="24"/>
        </w:rPr>
        <w:t xml:space="preserve"> փաստաթղթերը և ապրանքի ամբողջական նկարագիրը չներկայացվելու դեպքում կիրառվում են սույն հրավերի 1-ին մասի 8.17-ից 8.19-րդ կետերով սահմանված պայմանները:  </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Pr>
          <w:rFonts w:ascii="GHEA Grapalat" w:hAnsi="GHEA Grapalat" w:cs="Sylfaen"/>
          <w:szCs w:val="24"/>
        </w:rPr>
        <w:t>2</w:t>
      </w:r>
      <w:r w:rsidRPr="005E1F72">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լինել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նիստերին։</w:t>
      </w:r>
      <w:r w:rsidRPr="005E1F72">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կամ </w:t>
      </w:r>
      <w:r w:rsidRPr="005E1F72">
        <w:rPr>
          <w:rFonts w:ascii="GHEA Grapalat" w:hAnsi="GHEA Grapalat" w:cs="Sylfaen"/>
          <w:szCs w:val="24"/>
          <w:lang w:val="ru-RU"/>
        </w:rPr>
        <w:t>նրանց</w:t>
      </w:r>
      <w:r w:rsidRPr="005E1F72">
        <w:rPr>
          <w:rFonts w:ascii="GHEA Grapalat" w:hAnsi="GHEA Grapalat" w:cs="Sylfaen"/>
          <w:szCs w:val="24"/>
        </w:rPr>
        <w:t xml:space="preserve"> </w:t>
      </w:r>
      <w:r w:rsidRPr="005E1F72">
        <w:rPr>
          <w:rFonts w:ascii="GHEA Grapalat" w:hAnsi="GHEA Grapalat" w:cs="Sylfaen"/>
          <w:szCs w:val="24"/>
          <w:lang w:val="ru-RU"/>
        </w:rPr>
        <w:t>ներկայացուցիչները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պահանջել</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նիստերի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արձանագրությունների</w:t>
      </w:r>
      <w:r w:rsidRPr="005E1F72">
        <w:rPr>
          <w:rFonts w:ascii="GHEA Grapalat" w:hAnsi="GHEA Grapalat" w:cs="Sylfaen"/>
          <w:szCs w:val="24"/>
        </w:rPr>
        <w:t xml:space="preserve"> </w:t>
      </w:r>
      <w:r w:rsidRPr="005E1F72">
        <w:rPr>
          <w:rFonts w:ascii="GHEA Grapalat" w:hAnsi="GHEA Grapalat" w:cs="Sylfaen"/>
          <w:szCs w:val="24"/>
          <w:lang w:val="ru-RU"/>
        </w:rPr>
        <w:t>պատճենները</w:t>
      </w:r>
      <w:r w:rsidRPr="005E1F72">
        <w:rPr>
          <w:rFonts w:ascii="GHEA Grapalat" w:hAnsi="GHEA Grapalat" w:cs="Sylfaen"/>
          <w:szCs w:val="24"/>
        </w:rPr>
        <w:t xml:space="preserve">, </w:t>
      </w:r>
      <w:r w:rsidRPr="005E1F72">
        <w:rPr>
          <w:rFonts w:ascii="GHEA Grapalat" w:hAnsi="GHEA Grapalat" w:cs="Sylfaen"/>
          <w:szCs w:val="24"/>
          <w:lang w:val="ru-RU"/>
        </w:rPr>
        <w:t>որոնք</w:t>
      </w:r>
      <w:r w:rsidRPr="005E1F72">
        <w:rPr>
          <w:rFonts w:ascii="GHEA Grapalat" w:hAnsi="GHEA Grapalat" w:cs="Sylfaen"/>
          <w:szCs w:val="24"/>
        </w:rPr>
        <w:t xml:space="preserve"> </w:t>
      </w:r>
      <w:r w:rsidRPr="005E1F72">
        <w:rPr>
          <w:rFonts w:ascii="GHEA Grapalat" w:hAnsi="GHEA Grapalat" w:cs="Sylfaen"/>
          <w:szCs w:val="24"/>
          <w:lang w:val="ru-RU"/>
        </w:rPr>
        <w:t>տրամադրվում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մեկ</w:t>
      </w:r>
      <w:r w:rsidRPr="005E1F72">
        <w:rPr>
          <w:rFonts w:ascii="GHEA Grapalat" w:hAnsi="GHEA Grapalat" w:cs="Sylfaen"/>
          <w:szCs w:val="24"/>
        </w:rPr>
        <w:t xml:space="preserve">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8.</w:t>
      </w:r>
      <w:r>
        <w:rPr>
          <w:rFonts w:ascii="GHEA Grapalat" w:hAnsi="GHEA Grapalat" w:cs="Sylfaen"/>
          <w:sz w:val="20"/>
          <w:lang w:val="af-ZA"/>
        </w:rPr>
        <w:t>22</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ծանուցումներն</w:t>
      </w:r>
      <w:r w:rsidRPr="005E1F72">
        <w:rPr>
          <w:rFonts w:ascii="GHEA Grapalat" w:hAnsi="GHEA Grapalat" w:cs="Sylfaen"/>
          <w:sz w:val="20"/>
          <w:lang w:val="af-ZA"/>
        </w:rPr>
        <w:t xml:space="preserve"> </w:t>
      </w:r>
      <w:r w:rsidRPr="005E1F72">
        <w:rPr>
          <w:rFonts w:ascii="GHEA Grapalat" w:hAnsi="GHEA Grapalat" w:cs="Sylfaen"/>
          <w:sz w:val="20"/>
          <w:lang w:val="ru-RU"/>
        </w:rPr>
        <w:t>ուղարկվում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համակարգի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իսկ</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իր</w:t>
      </w:r>
      <w:r w:rsidRPr="005E1F72">
        <w:rPr>
          <w:rFonts w:ascii="GHEA Grapalat" w:hAnsi="GHEA Grapalat" w:cs="Sylfaen"/>
          <w:sz w:val="20"/>
          <w:lang w:val="af-ZA"/>
        </w:rPr>
        <w:t xml:space="preserve">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փոստից</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հրավերում</w:t>
      </w:r>
      <w:r w:rsidRPr="005E1F72">
        <w:rPr>
          <w:rFonts w:ascii="GHEA Grapalat" w:hAnsi="GHEA Grapalat" w:cs="Sylfaen"/>
          <w:sz w:val="20"/>
          <w:lang w:val="af-ZA"/>
        </w:rPr>
        <w:t xml:space="preserve"> </w:t>
      </w:r>
      <w:r w:rsidRPr="005E1F72">
        <w:rPr>
          <w:rFonts w:ascii="GHEA Grapalat" w:hAnsi="GHEA Grapalat" w:cs="Sylfaen"/>
          <w:sz w:val="20"/>
          <w:lang w:val="ru-RU"/>
        </w:rPr>
        <w:t>նշված</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sz w:val="20"/>
          <w:szCs w:val="20"/>
          <w:lang w:val="af-ZA"/>
        </w:rPr>
        <w:t>ուղարկվելու միջոցով:</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Pr="005E1F72">
        <w:rPr>
          <w:rFonts w:ascii="GHEA Grapalat" w:hAnsi="GHEA Grapalat" w:cs="Sylfaen"/>
          <w:szCs w:val="24"/>
          <w:lang w:val="en-US"/>
        </w:rPr>
        <w:t>ը</w:t>
      </w:r>
      <w:r w:rsidRPr="005E1F72">
        <w:rPr>
          <w:rFonts w:ascii="GHEA Grapalat" w:hAnsi="GHEA Grapalat" w:cs="Sylfaen"/>
          <w:szCs w:val="24"/>
        </w:rPr>
        <w:t xml:space="preserve"> </w:t>
      </w:r>
      <w:r w:rsidRPr="005E1F72">
        <w:rPr>
          <w:rFonts w:ascii="GHEA Grapalat" w:hAnsi="GHEA Grapalat" w:cs="Sylfaen"/>
          <w:szCs w:val="24"/>
          <w:lang w:val="en-US"/>
        </w:rPr>
        <w:t>հայտում</w:t>
      </w:r>
      <w:r w:rsidRPr="005E1F72">
        <w:rPr>
          <w:rFonts w:ascii="GHEA Grapalat" w:hAnsi="GHEA Grapalat" w:cs="Sylfaen"/>
          <w:szCs w:val="24"/>
        </w:rPr>
        <w:t xml:space="preserve"> </w:t>
      </w:r>
      <w:r w:rsidRPr="005E1F72">
        <w:rPr>
          <w:rFonts w:ascii="GHEA Grapalat" w:hAnsi="GHEA Grapalat" w:cs="Sylfaen"/>
          <w:szCs w:val="24"/>
          <w:lang w:val="en-US"/>
        </w:rPr>
        <w:t>ներառվող</w:t>
      </w:r>
      <w:r w:rsidRPr="005E1F72">
        <w:rPr>
          <w:rFonts w:ascii="GHEA Grapalat" w:hAnsi="GHEA Grapalat" w:cs="Sylfaen"/>
          <w:szCs w:val="24"/>
        </w:rPr>
        <w:t xml:space="preserve">` </w:t>
      </w:r>
      <w:r w:rsidRPr="005E1F72">
        <w:rPr>
          <w:rFonts w:ascii="GHEA Grapalat" w:hAnsi="GHEA Grapalat" w:cs="Sylfaen"/>
          <w:szCs w:val="24"/>
          <w:lang w:val="en-US"/>
        </w:rPr>
        <w:t>իրենց</w:t>
      </w:r>
      <w:r w:rsidRPr="005E1F72">
        <w:rPr>
          <w:rFonts w:ascii="GHEA Grapalat" w:hAnsi="GHEA Grapalat" w:cs="Sylfaen"/>
          <w:szCs w:val="24"/>
        </w:rPr>
        <w:t xml:space="preserve"> </w:t>
      </w:r>
      <w:r w:rsidRPr="005E1F72">
        <w:rPr>
          <w:rFonts w:ascii="GHEA Grapalat" w:hAnsi="GHEA Grapalat" w:cs="Sylfaen"/>
          <w:szCs w:val="24"/>
          <w:lang w:val="en-US"/>
        </w:rPr>
        <w:t>կողմից</w:t>
      </w:r>
      <w:r w:rsidRPr="005E1F72">
        <w:rPr>
          <w:rFonts w:ascii="GHEA Grapalat" w:hAnsi="GHEA Grapalat" w:cs="Sylfaen"/>
          <w:szCs w:val="24"/>
        </w:rPr>
        <w:t xml:space="preserve"> </w:t>
      </w:r>
      <w:r w:rsidRPr="005E1F72">
        <w:rPr>
          <w:rFonts w:ascii="GHEA Grapalat" w:hAnsi="GHEA Grapalat" w:cs="Sylfaen"/>
          <w:szCs w:val="24"/>
          <w:lang w:val="en-US"/>
        </w:rPr>
        <w:t>հաստատվող</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Pr="005E1F72">
        <w:rPr>
          <w:rFonts w:ascii="GHEA Grapalat" w:hAnsi="GHEA Grapalat" w:cs="Sylfaen"/>
          <w:szCs w:val="24"/>
          <w:lang w:val="en-US"/>
        </w:rPr>
        <w:t>ը</w:t>
      </w:r>
      <w:r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rsidR="00F12606" w:rsidRPr="00C33722" w:rsidRDefault="00F12606" w:rsidP="00F12606">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sz w:val="20"/>
          <w:szCs w:val="20"/>
          <w:lang w:val="af-ZA"/>
        </w:rPr>
        <w:t>8.2</w:t>
      </w:r>
      <w:r>
        <w:rPr>
          <w:rFonts w:ascii="GHEA Grapalat" w:hAnsi="GHEA Grapalat"/>
          <w:sz w:val="20"/>
          <w:szCs w:val="20"/>
          <w:lang w:val="af-ZA"/>
        </w:rPr>
        <w:t>4</w:t>
      </w:r>
      <w:r w:rsidRPr="005E1F72">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5E1F72">
        <w:rPr>
          <w:rFonts w:ascii="GHEA Grapalat" w:hAnsi="GHEA Grapalat"/>
          <w:sz w:val="20"/>
          <w:szCs w:val="20"/>
          <w:lang w:val="hy-AM"/>
        </w:rPr>
        <w:t>է</w:t>
      </w:r>
      <w:r w:rsidRPr="005E1F72">
        <w:rPr>
          <w:rFonts w:ascii="GHEA Grapalat" w:hAnsi="GHEA Grapalat"/>
          <w:sz w:val="20"/>
          <w:szCs w:val="20"/>
          <w:lang w:val="af-ZA"/>
        </w:rPr>
        <w:t xml:space="preserve"> սույն </w:t>
      </w:r>
      <w:r w:rsidRPr="00443B3E">
        <w:rPr>
          <w:rFonts w:ascii="GHEA Grapalat" w:hAnsi="GHEA Grapalat"/>
          <w:sz w:val="20"/>
          <w:szCs w:val="20"/>
          <w:lang w:val="hy-AM"/>
        </w:rPr>
        <w:t>հրավեր</w:t>
      </w:r>
      <w:r w:rsidRPr="005E1F72">
        <w:rPr>
          <w:rFonts w:ascii="GHEA Grapalat" w:hAnsi="GHEA Grapalat"/>
          <w:sz w:val="20"/>
          <w:szCs w:val="20"/>
          <w:lang w:val="hy-AM"/>
        </w:rPr>
        <w:t>ի 1-ին մասի 8.13-ից 8.2</w:t>
      </w:r>
      <w:r w:rsidRPr="00443B3E">
        <w:rPr>
          <w:rFonts w:ascii="GHEA Grapalat" w:hAnsi="GHEA Grapalat"/>
          <w:sz w:val="20"/>
          <w:szCs w:val="20"/>
          <w:lang w:val="hy-AM"/>
        </w:rPr>
        <w:t>3</w:t>
      </w:r>
      <w:r w:rsidRPr="005E1F72">
        <w:rPr>
          <w:rFonts w:ascii="GHEA Grapalat" w:hAnsi="GHEA Grapalat"/>
          <w:sz w:val="20"/>
          <w:szCs w:val="20"/>
          <w:lang w:val="hy-AM"/>
        </w:rPr>
        <w:t>-րդ կետերով սահմանված ընթացակարգը</w:t>
      </w:r>
      <w:r w:rsidRPr="005E1F72">
        <w:rPr>
          <w:rFonts w:ascii="GHEA Grapalat" w:hAnsi="GHEA Grapalat"/>
          <w:sz w:val="20"/>
          <w:szCs w:val="20"/>
          <w:lang w:val="af-ZA"/>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5</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արդյունքներով</w:t>
      </w:r>
      <w:r w:rsidRPr="005E1F72">
        <w:rPr>
          <w:rFonts w:ascii="GHEA Grapalat" w:hAnsi="GHEA Grapalat" w:cs="Sylfaen"/>
          <w:szCs w:val="24"/>
        </w:rPr>
        <w:t xml:space="preserve"> </w:t>
      </w:r>
      <w:r w:rsidRPr="005E1F72">
        <w:rPr>
          <w:rFonts w:ascii="GHEA Grapalat" w:hAnsi="GHEA Grapalat" w:cs="Sylfaen"/>
          <w:szCs w:val="24"/>
          <w:lang w:val="ru-RU"/>
        </w:rPr>
        <w:t>կազմվում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w:t>
      </w:r>
      <w:r w:rsidRPr="005E1F72">
        <w:rPr>
          <w:rFonts w:ascii="GHEA Grapalat" w:hAnsi="GHEA Grapalat" w:cs="Sylfaen"/>
          <w:szCs w:val="24"/>
        </w:rPr>
        <w:t xml:space="preserve">, </w:t>
      </w:r>
      <w:r w:rsidRPr="005E1F72">
        <w:rPr>
          <w:rFonts w:ascii="GHEA Grapalat" w:hAnsi="GHEA Grapalat" w:cs="Sylfaen"/>
          <w:szCs w:val="24"/>
          <w:lang w:val="ru-RU"/>
        </w:rPr>
        <w:t>որը</w:t>
      </w:r>
      <w:r w:rsidRPr="005E1F72">
        <w:rPr>
          <w:rFonts w:ascii="GHEA Grapalat" w:hAnsi="GHEA Grapalat" w:cs="Sylfaen"/>
          <w:szCs w:val="24"/>
        </w:rPr>
        <w:t xml:space="preserve"> </w:t>
      </w:r>
      <w:r w:rsidRPr="005E1F72">
        <w:rPr>
          <w:rFonts w:ascii="GHEA Grapalat" w:hAnsi="GHEA Grapalat" w:cs="Sylfaen"/>
          <w:szCs w:val="24"/>
          <w:lang w:val="ru-RU"/>
        </w:rPr>
        <w:t>կցվում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գնման</w:t>
      </w:r>
      <w:r w:rsidRPr="005E1F72">
        <w:rPr>
          <w:rFonts w:ascii="GHEA Grapalat" w:hAnsi="GHEA Grapalat" w:cs="Sylfaen"/>
          <w:szCs w:val="24"/>
        </w:rPr>
        <w:t xml:space="preserve"> </w:t>
      </w:r>
      <w:r w:rsidRPr="005E1F72">
        <w:rPr>
          <w:rFonts w:ascii="GHEA Grapalat" w:hAnsi="GHEA Grapalat" w:cs="Sylfaen"/>
          <w:szCs w:val="24"/>
          <w:lang w:val="ru-RU"/>
        </w:rPr>
        <w:t>ընթացակարգի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արձանագրությանը։</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Արձանագրությունն</w:t>
      </w:r>
      <w:r w:rsidRPr="005E1F72">
        <w:rPr>
          <w:rFonts w:ascii="GHEA Grapalat" w:hAnsi="GHEA Grapalat" w:cs="Sylfaen"/>
          <w:szCs w:val="24"/>
        </w:rPr>
        <w:t xml:space="preserve"> </w:t>
      </w:r>
      <w:r w:rsidRPr="005E1F72">
        <w:rPr>
          <w:rFonts w:ascii="GHEA Grapalat" w:hAnsi="GHEA Grapalat" w:cs="Sylfaen"/>
          <w:szCs w:val="24"/>
          <w:lang w:val="ru-RU"/>
        </w:rPr>
        <w:t>ստորագրում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նիստին</w:t>
      </w:r>
      <w:r w:rsidRPr="005E1F72">
        <w:rPr>
          <w:rFonts w:ascii="GHEA Grapalat" w:hAnsi="GHEA Grapalat" w:cs="Sylfaen"/>
          <w:szCs w:val="24"/>
        </w:rPr>
        <w:t xml:space="preserve"> </w:t>
      </w:r>
      <w:r w:rsidRPr="005E1F72">
        <w:rPr>
          <w:rFonts w:ascii="GHEA Grapalat" w:hAnsi="GHEA Grapalat" w:cs="Sylfaen"/>
          <w:szCs w:val="24"/>
          <w:lang w:val="ru-RU"/>
        </w:rPr>
        <w:t>ներկա</w:t>
      </w:r>
      <w:r w:rsidRPr="005E1F72">
        <w:rPr>
          <w:rFonts w:ascii="GHEA Grapalat" w:hAnsi="GHEA Grapalat" w:cs="Sylfaen"/>
          <w:szCs w:val="24"/>
        </w:rPr>
        <w:t xml:space="preserve"> </w:t>
      </w:r>
      <w:r w:rsidRPr="005E1F72">
        <w:rPr>
          <w:rFonts w:ascii="GHEA Grapalat" w:hAnsi="GHEA Grapalat" w:cs="Sylfaen"/>
          <w:szCs w:val="24"/>
          <w:lang w:val="ru-RU"/>
        </w:rPr>
        <w:t>անդամները։</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գնահատման</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ավարտին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առաջին</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օրը</w:t>
      </w:r>
      <w:r w:rsidRPr="005E1F72">
        <w:rPr>
          <w:rFonts w:ascii="GHEA Grapalat" w:hAnsi="GHEA Grapalat" w:cs="Sylfaen"/>
          <w:szCs w:val="24"/>
        </w:rPr>
        <w:t xml:space="preserve"> </w:t>
      </w:r>
      <w:r w:rsidRPr="005E1F72">
        <w:rPr>
          <w:rFonts w:ascii="GHEA Grapalat" w:hAnsi="GHEA Grapalat" w:cs="Sylfaen"/>
          <w:szCs w:val="24"/>
          <w:lang w:val="ru-RU"/>
        </w:rPr>
        <w:t>նիստի</w:t>
      </w:r>
      <w:r w:rsidRPr="005E1F72">
        <w:rPr>
          <w:rFonts w:ascii="GHEA Grapalat" w:hAnsi="GHEA Grapalat" w:cs="Sylfaen"/>
          <w:szCs w:val="24"/>
        </w:rPr>
        <w:t xml:space="preserve"> </w:t>
      </w:r>
      <w:r w:rsidRPr="005E1F72">
        <w:rPr>
          <w:rFonts w:ascii="GHEA Grapalat" w:hAnsi="GHEA Grapalat" w:cs="Sylfaen"/>
          <w:szCs w:val="24"/>
          <w:lang w:val="ru-RU"/>
        </w:rPr>
        <w:t>արձանագրությունը</w:t>
      </w:r>
      <w:r w:rsidRPr="005E1F72">
        <w:rPr>
          <w:rFonts w:ascii="GHEA Grapalat" w:hAnsi="GHEA Grapalat" w:cs="Sylfaen"/>
          <w:szCs w:val="24"/>
        </w:rPr>
        <w:t xml:space="preserve"> </w:t>
      </w:r>
      <w:r w:rsidRPr="005E1F72">
        <w:rPr>
          <w:rFonts w:ascii="GHEA Grapalat" w:hAnsi="GHEA Grapalat" w:cs="Sylfaen"/>
          <w:szCs w:val="24"/>
          <w:lang w:val="ru-RU"/>
        </w:rPr>
        <w:t>հրապարակվում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տեղեկագրում</w:t>
      </w:r>
      <w:r w:rsidRPr="005E1F72">
        <w:rPr>
          <w:rFonts w:ascii="GHEA Grapalat" w:hAnsi="GHEA Grapalat" w:cs="Sylfaen"/>
          <w:szCs w:val="24"/>
        </w:rPr>
        <w:t>:</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6</w:t>
      </w:r>
      <w:r w:rsidRPr="005E1F72">
        <w:rPr>
          <w:rFonts w:ascii="GHEA Grapalat" w:hAnsi="GHEA Grapalat" w:cs="Sylfaen"/>
          <w:szCs w:val="24"/>
        </w:rPr>
        <w:t xml:space="preserve"> </w:t>
      </w:r>
      <w:r w:rsidRPr="005E1F72">
        <w:rPr>
          <w:rFonts w:ascii="GHEA Grapalat" w:hAnsi="GHEA Grapalat" w:cs="Sylfaen"/>
          <w:szCs w:val="24"/>
          <w:lang w:val="ru-RU"/>
        </w:rPr>
        <w:t>Մասնակից</w:t>
      </w:r>
      <w:r w:rsidRPr="005E1F72">
        <w:rPr>
          <w:rFonts w:ascii="GHEA Grapalat" w:hAnsi="GHEA Grapalat" w:cs="Sylfaen"/>
          <w:szCs w:val="24"/>
          <w:lang w:val="en-US"/>
        </w:rPr>
        <w:t>ն</w:t>
      </w:r>
      <w:r w:rsidRPr="005E1F72">
        <w:rPr>
          <w:rFonts w:ascii="GHEA Grapalat" w:hAnsi="GHEA Grapalat" w:cs="Sylfaen"/>
          <w:szCs w:val="24"/>
        </w:rPr>
        <w:t xml:space="preserve"> </w:t>
      </w:r>
      <w:r w:rsidRPr="005E1F72">
        <w:rPr>
          <w:rFonts w:ascii="GHEA Grapalat" w:hAnsi="GHEA Grapalat" w:cs="Sylfaen"/>
          <w:szCs w:val="24"/>
          <w:lang w:val="ru-RU"/>
        </w:rPr>
        <w:t>իրեն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պահանջների</w:t>
      </w:r>
      <w:r w:rsidRPr="005E1F72">
        <w:rPr>
          <w:rFonts w:ascii="GHEA Grapalat" w:hAnsi="GHEA Grapalat" w:cs="Sylfaen"/>
          <w:szCs w:val="24"/>
        </w:rPr>
        <w:t xml:space="preserve"> </w:t>
      </w:r>
      <w:r w:rsidRPr="005E1F72">
        <w:rPr>
          <w:rFonts w:ascii="GHEA Grapalat" w:hAnsi="GHEA Grapalat" w:cs="Sylfaen"/>
          <w:szCs w:val="24"/>
          <w:lang w:val="ru-RU"/>
        </w:rPr>
        <w:t>համապատասխանության</w:t>
      </w:r>
      <w:r w:rsidRPr="005E1F72">
        <w:rPr>
          <w:rFonts w:ascii="GHEA Grapalat" w:hAnsi="GHEA Grapalat" w:cs="Sylfaen"/>
          <w:szCs w:val="24"/>
        </w:rPr>
        <w:t xml:space="preserve"> </w:t>
      </w:r>
      <w:r w:rsidRPr="005E1F72">
        <w:rPr>
          <w:rFonts w:ascii="GHEA Grapalat" w:hAnsi="GHEA Grapalat" w:cs="Sylfaen"/>
          <w:szCs w:val="24"/>
          <w:lang w:val="ru-RU"/>
        </w:rPr>
        <w:t>հիմնավորման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լրացուցիչ</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փաստաթղթեր</w:t>
      </w:r>
      <w:r w:rsidRPr="005E1F72">
        <w:rPr>
          <w:rFonts w:ascii="GHEA Grapalat" w:hAnsi="GHEA Grapalat" w:cs="Sylfaen"/>
          <w:szCs w:val="24"/>
        </w:rPr>
        <w:t xml:space="preserve">, </w:t>
      </w:r>
      <w:r w:rsidRPr="005E1F72">
        <w:rPr>
          <w:rFonts w:ascii="GHEA Grapalat" w:hAnsi="GHEA Grapalat" w:cs="Sylfaen"/>
          <w:szCs w:val="24"/>
          <w:lang w:val="ru-RU"/>
        </w:rPr>
        <w:t>տեղեկություններ</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նյութեր։</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Pr="005E1F72">
        <w:rPr>
          <w:rFonts w:ascii="GHEA Grapalat" w:hAnsi="GHEA Grapalat" w:cs="Sylfaen"/>
          <w:szCs w:val="24"/>
          <w:lang w:val="ru-RU"/>
        </w:rPr>
        <w:t>անձնաժողովը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ստուգել</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իսկությունը</w:t>
      </w:r>
      <w:r w:rsidRPr="005E1F72">
        <w:rPr>
          <w:rFonts w:ascii="GHEA Grapalat" w:hAnsi="GHEA Grapalat" w:cs="Sylfaen"/>
          <w:szCs w:val="24"/>
        </w:rPr>
        <w:t xml:space="preserve">` </w:t>
      </w:r>
      <w:r w:rsidRPr="005E1F72">
        <w:rPr>
          <w:rFonts w:ascii="GHEA Grapalat" w:hAnsi="GHEA Grapalat" w:cs="Sylfaen"/>
          <w:szCs w:val="24"/>
          <w:lang w:val="ru-RU"/>
        </w:rPr>
        <w:t>օգտագործելով</w:t>
      </w:r>
      <w:r w:rsidRPr="005E1F72">
        <w:rPr>
          <w:rFonts w:ascii="GHEA Grapalat" w:hAnsi="GHEA Grapalat" w:cs="Sylfaen"/>
          <w:szCs w:val="24"/>
        </w:rPr>
        <w:t xml:space="preserve"> </w:t>
      </w:r>
      <w:r w:rsidRPr="005E1F72">
        <w:rPr>
          <w:rFonts w:ascii="GHEA Grapalat" w:hAnsi="GHEA Grapalat" w:cs="Sylfaen"/>
          <w:szCs w:val="24"/>
          <w:lang w:val="ru-RU"/>
        </w:rPr>
        <w:t>պաշտոնական</w:t>
      </w:r>
      <w:r w:rsidRPr="005E1F72">
        <w:rPr>
          <w:rFonts w:ascii="GHEA Grapalat" w:hAnsi="GHEA Grapalat" w:cs="Sylfaen"/>
          <w:szCs w:val="24"/>
        </w:rPr>
        <w:t xml:space="preserve"> </w:t>
      </w:r>
      <w:r w:rsidRPr="005E1F72">
        <w:rPr>
          <w:rFonts w:ascii="GHEA Grapalat" w:hAnsi="GHEA Grapalat" w:cs="Sylfaen"/>
          <w:szCs w:val="24"/>
          <w:lang w:val="ru-RU"/>
        </w:rPr>
        <w:t>աղբյուրներից</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տվյալներ</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դրա</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ստանալով</w:t>
      </w:r>
      <w:r w:rsidRPr="005E1F72">
        <w:rPr>
          <w:rFonts w:ascii="GHEA Grapalat" w:hAnsi="GHEA Grapalat" w:cs="Sylfaen"/>
          <w:szCs w:val="24"/>
        </w:rPr>
        <w:t xml:space="preserve"> </w:t>
      </w:r>
      <w:r w:rsidRPr="005E1F72">
        <w:rPr>
          <w:rFonts w:ascii="GHEA Grapalat" w:hAnsi="GHEA Grapalat" w:cs="Sylfaen"/>
          <w:szCs w:val="24"/>
          <w:lang w:val="ru-RU"/>
        </w:rPr>
        <w:t>իրավասու</w:t>
      </w:r>
      <w:r w:rsidRPr="005E1F72">
        <w:rPr>
          <w:rFonts w:ascii="GHEA Grapalat" w:hAnsi="GHEA Grapalat" w:cs="Sylfaen"/>
          <w:szCs w:val="24"/>
        </w:rPr>
        <w:t xml:space="preserve"> </w:t>
      </w:r>
      <w:r w:rsidRPr="005E1F72">
        <w:rPr>
          <w:rFonts w:ascii="GHEA Grapalat" w:hAnsi="GHEA Grapalat" w:cs="Sylfaen"/>
          <w:szCs w:val="24"/>
          <w:lang w:val="ru-RU"/>
        </w:rPr>
        <w:t>մարմինների</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եզրակացությունը</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հարցում</w:t>
      </w:r>
      <w:r w:rsidRPr="005E1F72">
        <w:rPr>
          <w:rFonts w:ascii="GHEA Grapalat" w:hAnsi="GHEA Grapalat" w:cs="Sylfaen"/>
          <w:szCs w:val="24"/>
        </w:rPr>
        <w:t xml:space="preserve"> </w:t>
      </w:r>
      <w:r w:rsidRPr="005E1F72">
        <w:rPr>
          <w:rFonts w:ascii="GHEA Grapalat" w:hAnsi="GHEA Grapalat" w:cs="Sylfaen"/>
          <w:szCs w:val="24"/>
          <w:lang w:val="ru-RU"/>
        </w:rPr>
        <w:t>ուղարկվելու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պետական</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տեղական</w:t>
      </w:r>
      <w:r w:rsidRPr="005E1F72">
        <w:rPr>
          <w:rFonts w:ascii="GHEA Grapalat" w:hAnsi="GHEA Grapalat" w:cs="Sylfaen"/>
          <w:szCs w:val="24"/>
        </w:rPr>
        <w:t xml:space="preserve"> </w:t>
      </w:r>
      <w:r w:rsidRPr="005E1F72">
        <w:rPr>
          <w:rFonts w:ascii="GHEA Grapalat" w:hAnsi="GHEA Grapalat" w:cs="Sylfaen"/>
          <w:szCs w:val="24"/>
          <w:lang w:val="ru-RU"/>
        </w:rPr>
        <w:t>ինքնակառավարման</w:t>
      </w:r>
      <w:r w:rsidRPr="005E1F72">
        <w:rPr>
          <w:rFonts w:ascii="GHEA Grapalat" w:hAnsi="GHEA Grapalat" w:cs="Sylfaen"/>
          <w:szCs w:val="24"/>
        </w:rPr>
        <w:t xml:space="preserve"> </w:t>
      </w:r>
      <w:r w:rsidRPr="005E1F72">
        <w:rPr>
          <w:rFonts w:ascii="GHEA Grapalat" w:hAnsi="GHEA Grapalat" w:cs="Sylfaen"/>
          <w:szCs w:val="24"/>
          <w:lang w:val="ru-RU"/>
        </w:rPr>
        <w:t>մարմինները</w:t>
      </w:r>
      <w:r w:rsidRPr="005E1F72">
        <w:rPr>
          <w:rFonts w:ascii="GHEA Grapalat" w:hAnsi="GHEA Grapalat" w:cs="Sylfaen"/>
          <w:szCs w:val="24"/>
        </w:rPr>
        <w:t xml:space="preserve"> </w:t>
      </w:r>
      <w:r w:rsidRPr="005E1F72">
        <w:rPr>
          <w:rFonts w:ascii="GHEA Grapalat" w:hAnsi="GHEA Grapalat" w:cs="Sylfaen"/>
          <w:szCs w:val="24"/>
          <w:lang w:val="ru-RU"/>
        </w:rPr>
        <w:t>հարցումն</w:t>
      </w:r>
      <w:r w:rsidRPr="005E1F72">
        <w:rPr>
          <w:rFonts w:ascii="GHEA Grapalat" w:hAnsi="GHEA Grapalat" w:cs="Sylfaen"/>
          <w:szCs w:val="24"/>
        </w:rPr>
        <w:t xml:space="preserve"> </w:t>
      </w:r>
      <w:r w:rsidRPr="005E1F72">
        <w:rPr>
          <w:rFonts w:ascii="GHEA Grapalat" w:hAnsi="GHEA Grapalat" w:cs="Sylfaen"/>
          <w:szCs w:val="24"/>
          <w:lang w:val="ru-RU"/>
        </w:rPr>
        <w:t>ստանալու</w:t>
      </w:r>
      <w:r w:rsidRPr="005E1F72">
        <w:rPr>
          <w:rFonts w:ascii="GHEA Grapalat" w:hAnsi="GHEA Grapalat" w:cs="Sylfaen"/>
          <w:szCs w:val="24"/>
        </w:rPr>
        <w:t xml:space="preserve"> </w:t>
      </w:r>
      <w:r w:rsidRPr="005E1F72">
        <w:rPr>
          <w:rFonts w:ascii="GHEA Grapalat" w:hAnsi="GHEA Grapalat" w:cs="Sylfaen"/>
          <w:szCs w:val="24"/>
          <w:lang w:val="ru-RU"/>
        </w:rPr>
        <w:t>օրվան</w:t>
      </w:r>
      <w:r w:rsidRPr="005E1F72">
        <w:rPr>
          <w:rFonts w:ascii="GHEA Grapalat" w:hAnsi="GHEA Grapalat" w:cs="Sylfaen"/>
          <w:szCs w:val="24"/>
        </w:rPr>
        <w:t xml:space="preserve"> </w:t>
      </w:r>
      <w:r w:rsidRPr="005E1F72">
        <w:rPr>
          <w:rFonts w:ascii="GHEA Grapalat" w:hAnsi="GHEA Grapalat" w:cs="Sylfaen"/>
          <w:szCs w:val="24"/>
          <w:lang w:val="ru-RU"/>
        </w:rPr>
        <w:t>հաջորդող</w:t>
      </w:r>
      <w:r w:rsidRPr="005E1F72">
        <w:rPr>
          <w:rFonts w:ascii="GHEA Grapalat" w:hAnsi="GHEA Grapalat" w:cs="Sylfaen"/>
          <w:szCs w:val="24"/>
        </w:rPr>
        <w:t xml:space="preserve"> </w:t>
      </w:r>
      <w:r w:rsidRPr="005E1F72">
        <w:rPr>
          <w:rFonts w:ascii="GHEA Grapalat" w:hAnsi="GHEA Grapalat" w:cs="Sylfaen"/>
          <w:szCs w:val="24"/>
          <w:lang w:val="ru-RU"/>
        </w:rPr>
        <w:t>երկու</w:t>
      </w:r>
      <w:r w:rsidRPr="005E1F72">
        <w:rPr>
          <w:rFonts w:ascii="GHEA Grapalat" w:hAnsi="GHEA Grapalat" w:cs="Sylfaen"/>
          <w:szCs w:val="24"/>
        </w:rPr>
        <w:t xml:space="preserve"> </w:t>
      </w:r>
      <w:r w:rsidRPr="005E1F72">
        <w:rPr>
          <w:rFonts w:ascii="GHEA Grapalat" w:hAnsi="GHEA Grapalat" w:cs="Sylfaen"/>
          <w:szCs w:val="24"/>
          <w:lang w:val="ru-RU"/>
        </w:rPr>
        <w:t>աշխատանքային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տրամադրում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գրավոր</w:t>
      </w:r>
      <w:r w:rsidRPr="005E1F72">
        <w:rPr>
          <w:rFonts w:ascii="GHEA Grapalat" w:hAnsi="GHEA Grapalat" w:cs="Sylfaen"/>
          <w:szCs w:val="24"/>
        </w:rPr>
        <w:t xml:space="preserve"> </w:t>
      </w:r>
      <w:r w:rsidRPr="005E1F72">
        <w:rPr>
          <w:rFonts w:ascii="GHEA Grapalat" w:hAnsi="GHEA Grapalat" w:cs="Sylfaen"/>
          <w:szCs w:val="24"/>
          <w:lang w:val="ru-RU"/>
        </w:rPr>
        <w:t>եզրակացություն</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ասնակցի</w:t>
      </w:r>
      <w:r w:rsidRPr="005E1F72">
        <w:rPr>
          <w:rFonts w:ascii="GHEA Grapalat" w:hAnsi="GHEA Grapalat" w:cs="Sylfaen"/>
          <w:szCs w:val="24"/>
        </w:rPr>
        <w:t xml:space="preserve"> </w:t>
      </w:r>
      <w:r w:rsidRPr="005E1F72">
        <w:rPr>
          <w:rFonts w:ascii="GHEA Grapalat" w:hAnsi="GHEA Grapalat" w:cs="Sylfaen"/>
          <w:szCs w:val="24"/>
          <w:lang w:val="ru-RU"/>
        </w:rPr>
        <w:t>ներկայացրած</w:t>
      </w:r>
      <w:r w:rsidRPr="005E1F72">
        <w:rPr>
          <w:rFonts w:ascii="GHEA Grapalat" w:hAnsi="GHEA Grapalat" w:cs="Sylfaen"/>
          <w:szCs w:val="24"/>
        </w:rPr>
        <w:t xml:space="preserve"> </w:t>
      </w:r>
      <w:r w:rsidRPr="005E1F72">
        <w:rPr>
          <w:rFonts w:ascii="GHEA Grapalat" w:hAnsi="GHEA Grapalat" w:cs="Sylfaen"/>
          <w:szCs w:val="24"/>
          <w:lang w:val="ru-RU"/>
        </w:rPr>
        <w:t>տվյալների</w:t>
      </w:r>
      <w:r w:rsidRPr="005E1F72">
        <w:rPr>
          <w:rFonts w:ascii="GHEA Grapalat" w:hAnsi="GHEA Grapalat" w:cs="Sylfaen"/>
          <w:szCs w:val="24"/>
        </w:rPr>
        <w:t xml:space="preserve"> </w:t>
      </w:r>
      <w:r w:rsidRPr="005E1F72">
        <w:rPr>
          <w:rFonts w:ascii="GHEA Grapalat" w:hAnsi="GHEA Grapalat" w:cs="Sylfaen"/>
          <w:szCs w:val="24"/>
          <w:lang w:val="ru-RU"/>
        </w:rPr>
        <w:t>իսկության</w:t>
      </w:r>
      <w:r w:rsidRPr="005E1F72">
        <w:rPr>
          <w:rFonts w:ascii="GHEA Grapalat" w:hAnsi="GHEA Grapalat" w:cs="Sylfaen"/>
          <w:szCs w:val="24"/>
        </w:rPr>
        <w:t xml:space="preserve"> </w:t>
      </w:r>
      <w:r w:rsidRPr="005E1F72">
        <w:rPr>
          <w:rFonts w:ascii="GHEA Grapalat" w:hAnsi="GHEA Grapalat" w:cs="Sylfaen"/>
          <w:szCs w:val="24"/>
          <w:lang w:val="ru-RU"/>
        </w:rPr>
        <w:t>ստուգման</w:t>
      </w:r>
      <w:r w:rsidRPr="005E1F72">
        <w:rPr>
          <w:rFonts w:ascii="GHEA Grapalat" w:hAnsi="GHEA Grapalat" w:cs="Sylfaen"/>
          <w:szCs w:val="24"/>
        </w:rPr>
        <w:t xml:space="preserve"> </w:t>
      </w:r>
      <w:r w:rsidRPr="005E1F72">
        <w:rPr>
          <w:rFonts w:ascii="GHEA Grapalat" w:hAnsi="GHEA Grapalat" w:cs="Sylfaen"/>
          <w:szCs w:val="24"/>
          <w:lang w:val="ru-RU"/>
        </w:rPr>
        <w:t>արդյունքում</w:t>
      </w:r>
      <w:r w:rsidRPr="005E1F72">
        <w:rPr>
          <w:rFonts w:ascii="GHEA Grapalat" w:hAnsi="GHEA Grapalat" w:cs="Sylfaen"/>
          <w:szCs w:val="24"/>
        </w:rPr>
        <w:t xml:space="preserve"> </w:t>
      </w:r>
      <w:r w:rsidRPr="005E1F72">
        <w:rPr>
          <w:rFonts w:ascii="GHEA Grapalat" w:hAnsi="GHEA Grapalat" w:cs="Sylfaen"/>
          <w:szCs w:val="24"/>
          <w:lang w:val="ru-RU"/>
        </w:rPr>
        <w:t>տվյալները</w:t>
      </w:r>
      <w:r w:rsidRPr="005E1F72">
        <w:rPr>
          <w:rFonts w:ascii="GHEA Grapalat" w:hAnsi="GHEA Grapalat" w:cs="Sylfaen"/>
          <w:szCs w:val="24"/>
        </w:rPr>
        <w:t xml:space="preserve"> </w:t>
      </w:r>
      <w:r w:rsidRPr="005E1F72">
        <w:rPr>
          <w:rFonts w:ascii="GHEA Grapalat" w:hAnsi="GHEA Grapalat" w:cs="Sylfaen"/>
          <w:szCs w:val="24"/>
          <w:lang w:val="ru-RU"/>
        </w:rPr>
        <w:t>որակվում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իրականությանը</w:t>
      </w:r>
      <w:r w:rsidRPr="005E1F72">
        <w:rPr>
          <w:rFonts w:ascii="GHEA Grapalat" w:hAnsi="GHEA Grapalat" w:cs="Sylfaen"/>
          <w:szCs w:val="24"/>
        </w:rPr>
        <w:t xml:space="preserve"> </w:t>
      </w:r>
      <w:r w:rsidRPr="005E1F72">
        <w:rPr>
          <w:rFonts w:ascii="GHEA Grapalat" w:hAnsi="GHEA Grapalat" w:cs="Sylfaen"/>
          <w:szCs w:val="24"/>
          <w:lang w:val="ru-RU"/>
        </w:rPr>
        <w:t>չհամապա</w:t>
      </w:r>
      <w:r w:rsidRPr="005E1F72">
        <w:rPr>
          <w:rFonts w:ascii="GHEA Grapalat" w:hAnsi="GHEA Grapalat" w:cs="Sylfaen"/>
          <w:szCs w:val="24"/>
        </w:rPr>
        <w:softHyphen/>
      </w:r>
      <w:r w:rsidRPr="005E1F72">
        <w:rPr>
          <w:rFonts w:ascii="GHEA Grapalat" w:hAnsi="GHEA Grapalat" w:cs="Sylfaen"/>
          <w:szCs w:val="24"/>
          <w:lang w:val="ru-RU"/>
        </w:rPr>
        <w:t>տասխանող</w:t>
      </w:r>
      <w:r w:rsidRPr="005E1F72">
        <w:rPr>
          <w:rFonts w:ascii="GHEA Grapalat" w:hAnsi="GHEA Grapalat" w:cs="Sylfaen"/>
          <w:szCs w:val="24"/>
        </w:rPr>
        <w:t xml:space="preserve">, </w:t>
      </w:r>
      <w:r w:rsidRPr="005E1F72">
        <w:rPr>
          <w:rFonts w:ascii="GHEA Grapalat" w:hAnsi="GHEA Grapalat" w:cs="Sylfaen"/>
          <w:szCs w:val="24"/>
          <w:lang w:val="ru-RU"/>
        </w:rPr>
        <w:t>ապա</w:t>
      </w:r>
      <w:r w:rsidRPr="005E1F72">
        <w:rPr>
          <w:rFonts w:ascii="GHEA Grapalat" w:hAnsi="GHEA Grapalat" w:cs="Sylfaen"/>
          <w:szCs w:val="24"/>
        </w:rPr>
        <w:t xml:space="preserve"> տվյալ մասնակցի հայտը մերժվում է:</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Pr="005E1F72">
        <w:rPr>
          <w:rFonts w:ascii="GHEA Grapalat" w:hAnsi="GHEA Grapalat" w:cs="Sylfaen"/>
          <w:szCs w:val="24"/>
          <w:lang w:val="hy-AM"/>
        </w:rPr>
        <w:t>.2</w:t>
      </w:r>
      <w:r w:rsidRPr="00443B3E">
        <w:rPr>
          <w:rFonts w:ascii="GHEA Grapalat" w:hAnsi="GHEA Grapalat" w:cs="Sylfaen"/>
          <w:szCs w:val="24"/>
        </w:rPr>
        <w:t>7</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հրավերի</w:t>
      </w:r>
      <w:r w:rsidRPr="005E1F72">
        <w:rPr>
          <w:rFonts w:ascii="GHEA Grapalat" w:hAnsi="GHEA Grapalat" w:cs="Sylfaen"/>
          <w:szCs w:val="24"/>
        </w:rPr>
        <w:t xml:space="preserve"> 1-</w:t>
      </w:r>
      <w:r w:rsidRPr="005E1F72">
        <w:rPr>
          <w:rFonts w:ascii="GHEA Grapalat" w:hAnsi="GHEA Grapalat" w:cs="Sylfaen"/>
          <w:szCs w:val="24"/>
          <w:lang w:val="en-US"/>
        </w:rPr>
        <w:t>ին</w:t>
      </w:r>
      <w:r w:rsidRPr="005E1F72">
        <w:rPr>
          <w:rFonts w:ascii="GHEA Grapalat" w:hAnsi="GHEA Grapalat" w:cs="Sylfaen"/>
          <w:szCs w:val="24"/>
        </w:rPr>
        <w:t xml:space="preserve"> </w:t>
      </w:r>
      <w:r w:rsidRPr="005E1F72">
        <w:rPr>
          <w:rFonts w:ascii="GHEA Grapalat" w:hAnsi="GHEA Grapalat" w:cs="Sylfaen"/>
          <w:szCs w:val="24"/>
          <w:lang w:val="en-US"/>
        </w:rPr>
        <w:t>մասի</w:t>
      </w:r>
      <w:r w:rsidRPr="005E1F72">
        <w:rPr>
          <w:rFonts w:ascii="GHEA Grapalat" w:hAnsi="GHEA Grapalat" w:cs="Sylfaen"/>
          <w:szCs w:val="24"/>
        </w:rPr>
        <w:t xml:space="preserve"> 8.</w:t>
      </w:r>
      <w:r w:rsidRPr="005E1F72">
        <w:rPr>
          <w:rFonts w:ascii="GHEA Grapalat" w:hAnsi="GHEA Grapalat" w:cs="Sylfaen"/>
          <w:szCs w:val="24"/>
          <w:lang w:val="hy-AM"/>
        </w:rPr>
        <w:t>2</w:t>
      </w:r>
      <w:r w:rsidRPr="00443B3E">
        <w:rPr>
          <w:rFonts w:ascii="GHEA Grapalat" w:hAnsi="GHEA Grapalat" w:cs="Sylfaen"/>
          <w:szCs w:val="24"/>
        </w:rPr>
        <w:t>6</w:t>
      </w:r>
      <w:r w:rsidRPr="005E1F72">
        <w:rPr>
          <w:rFonts w:ascii="GHEA Grapalat" w:hAnsi="GHEA Grapalat" w:cs="Sylfaen"/>
          <w:szCs w:val="24"/>
        </w:rPr>
        <w:t xml:space="preserve"> </w:t>
      </w:r>
      <w:r w:rsidRPr="005E1F72">
        <w:rPr>
          <w:rFonts w:ascii="GHEA Grapalat" w:hAnsi="GHEA Grapalat" w:cs="Sylfaen"/>
          <w:szCs w:val="24"/>
          <w:lang w:val="ru-RU"/>
        </w:rPr>
        <w:t>կետի</w:t>
      </w:r>
      <w:r w:rsidRPr="005E1F72">
        <w:rPr>
          <w:rFonts w:ascii="GHEA Grapalat" w:hAnsi="GHEA Grapalat" w:cs="Sylfaen"/>
          <w:szCs w:val="24"/>
        </w:rPr>
        <w:t xml:space="preserve"> </w:t>
      </w:r>
      <w:r w:rsidRPr="005E1F72">
        <w:rPr>
          <w:rFonts w:ascii="GHEA Grapalat" w:hAnsi="GHEA Grapalat" w:cs="Sylfaen"/>
          <w:szCs w:val="24"/>
          <w:lang w:val="ru-RU"/>
        </w:rPr>
        <w:t>կիրառման</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հրավիրվում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հանձնաժողովի</w:t>
      </w:r>
      <w:r w:rsidRPr="005E1F72">
        <w:rPr>
          <w:rFonts w:ascii="GHEA Grapalat" w:hAnsi="GHEA Grapalat" w:cs="Sylfaen"/>
          <w:szCs w:val="24"/>
        </w:rPr>
        <w:t xml:space="preserve"> </w:t>
      </w:r>
      <w:r w:rsidRPr="005E1F72">
        <w:rPr>
          <w:rFonts w:ascii="GHEA Grapalat" w:hAnsi="GHEA Grapalat" w:cs="Sylfaen"/>
          <w:szCs w:val="24"/>
          <w:lang w:val="ru-RU"/>
        </w:rPr>
        <w:t>արտահերթ</w:t>
      </w:r>
      <w:r w:rsidRPr="005E1F72">
        <w:rPr>
          <w:rFonts w:ascii="GHEA Grapalat" w:hAnsi="GHEA Grapalat" w:cs="Sylfaen"/>
          <w:szCs w:val="24"/>
        </w:rPr>
        <w:t xml:space="preserve"> </w:t>
      </w:r>
      <w:r w:rsidRPr="005E1F72">
        <w:rPr>
          <w:rFonts w:ascii="GHEA Grapalat" w:hAnsi="GHEA Grapalat" w:cs="Sylfaen"/>
          <w:szCs w:val="24"/>
          <w:lang w:val="ru-RU"/>
        </w:rPr>
        <w:t>նիստ։</w:t>
      </w:r>
    </w:p>
    <w:p w:rsidR="00F12606" w:rsidRPr="005E1F72" w:rsidRDefault="00F12606" w:rsidP="00F12606">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Pr="005E1F72">
        <w:rPr>
          <w:rFonts w:ascii="GHEA Grapalat" w:hAnsi="GHEA Grapalat" w:cs="Sylfaen"/>
          <w:sz w:val="20"/>
          <w:lang w:val="hy-AM"/>
        </w:rPr>
        <w:t>.2</w:t>
      </w:r>
      <w:r w:rsidRPr="00443B3E">
        <w:rPr>
          <w:rFonts w:ascii="GHEA Grapalat" w:hAnsi="GHEA Grapalat" w:cs="Sylfaen"/>
          <w:sz w:val="20"/>
          <w:lang w:val="af-ZA"/>
        </w:rPr>
        <w:t>8</w:t>
      </w:r>
      <w:r w:rsidRPr="005E1F72">
        <w:rPr>
          <w:rFonts w:ascii="GHEA Grapalat" w:hAnsi="GHEA Grapalat" w:cs="Sylfaen"/>
          <w:szCs w:val="24"/>
          <w:lang w:val="af-ZA"/>
        </w:rPr>
        <w:t xml:space="preserve"> </w:t>
      </w:r>
      <w:r w:rsidRPr="005E1F72">
        <w:rPr>
          <w:rFonts w:ascii="GHEA Grapalat" w:hAnsi="GHEA Grapalat" w:cs="Tahoma"/>
          <w:sz w:val="20"/>
          <w:lang w:val="hy-AM"/>
        </w:rPr>
        <w:t>Ընտրված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մասնակցին</w:t>
      </w:r>
      <w:r w:rsidRPr="005E1F72">
        <w:rPr>
          <w:rFonts w:ascii="GHEA Grapalat" w:hAnsi="GHEA Grapalat" w:cs="Arial Armenian"/>
          <w:sz w:val="20"/>
          <w:lang w:val="hy-AM"/>
        </w:rPr>
        <w:t xml:space="preserve"> </w:t>
      </w:r>
      <w:r w:rsidRPr="005E1F72">
        <w:rPr>
          <w:rFonts w:ascii="GHEA Grapalat" w:hAnsi="GHEA Grapalat" w:cs="Tahoma"/>
          <w:sz w:val="20"/>
          <w:lang w:val="hy-AM"/>
        </w:rPr>
        <w:t>որոշելու</w:t>
      </w:r>
      <w:r w:rsidRPr="005E1F72">
        <w:rPr>
          <w:rFonts w:ascii="GHEA Grapalat" w:hAnsi="GHEA Grapalat" w:cs="Arial Armenian"/>
          <w:sz w:val="20"/>
          <w:lang w:val="hy-AM"/>
        </w:rPr>
        <w:t xml:space="preserve"> </w:t>
      </w:r>
      <w:r w:rsidRPr="005E1F72">
        <w:rPr>
          <w:rFonts w:ascii="GHEA Grapalat" w:hAnsi="GHEA Grapalat" w:cs="Tahoma"/>
          <w:sz w:val="20"/>
          <w:lang w:val="hy-AM"/>
        </w:rPr>
        <w:t>նիստի</w:t>
      </w:r>
      <w:r w:rsidRPr="005E1F72">
        <w:rPr>
          <w:rFonts w:ascii="GHEA Grapalat" w:hAnsi="GHEA Grapalat" w:cs="Arial Armenian"/>
          <w:sz w:val="20"/>
          <w:lang w:val="hy-AM"/>
        </w:rPr>
        <w:t xml:space="preserve"> </w:t>
      </w:r>
      <w:r w:rsidRPr="005E1F72">
        <w:rPr>
          <w:rFonts w:ascii="GHEA Grapalat" w:hAnsi="GHEA Grapalat" w:cs="Tahoma"/>
          <w:sz w:val="20"/>
          <w:lang w:val="hy-AM"/>
        </w:rPr>
        <w:t>ավարտին</w:t>
      </w:r>
      <w:r w:rsidRPr="005E1F72">
        <w:rPr>
          <w:rFonts w:ascii="GHEA Grapalat" w:hAnsi="GHEA Grapalat" w:cs="Arial Armenian"/>
          <w:sz w:val="20"/>
          <w:lang w:val="hy-AM"/>
        </w:rPr>
        <w:t xml:space="preserve"> </w:t>
      </w:r>
      <w:r w:rsidRPr="005E1F72">
        <w:rPr>
          <w:rFonts w:ascii="GHEA Grapalat" w:hAnsi="GHEA Grapalat" w:cs="Tahoma"/>
          <w:sz w:val="20"/>
          <w:lang w:val="hy-AM"/>
        </w:rPr>
        <w:t>հաջորդող</w:t>
      </w:r>
      <w:r w:rsidRPr="005E1F72">
        <w:rPr>
          <w:rFonts w:ascii="GHEA Grapalat" w:hAnsi="GHEA Grapalat" w:cs="Arial Armenian"/>
          <w:sz w:val="20"/>
          <w:lang w:val="hy-AM"/>
        </w:rPr>
        <w:t xml:space="preserve"> </w:t>
      </w:r>
      <w:r w:rsidRPr="005E1F72">
        <w:rPr>
          <w:rFonts w:ascii="GHEA Grapalat" w:hAnsi="GHEA Grapalat" w:cs="Tahoma"/>
          <w:sz w:val="20"/>
          <w:lang w:val="hy-AM"/>
        </w:rPr>
        <w:t>աշխատանքային</w:t>
      </w:r>
      <w:r w:rsidRPr="005E1F72">
        <w:rPr>
          <w:rFonts w:ascii="GHEA Grapalat" w:hAnsi="GHEA Grapalat" w:cs="Arial Armenian"/>
          <w:sz w:val="20"/>
          <w:lang w:val="hy-AM"/>
        </w:rPr>
        <w:t xml:space="preserve"> </w:t>
      </w:r>
      <w:r w:rsidRPr="005E1F72">
        <w:rPr>
          <w:rFonts w:ascii="GHEA Grapalat" w:hAnsi="GHEA Grapalat" w:cs="Tahoma"/>
          <w:sz w:val="20"/>
          <w:lang w:val="hy-AM"/>
        </w:rPr>
        <w:t>օրը</w:t>
      </w:r>
      <w:r w:rsidRPr="005E1F72">
        <w:rPr>
          <w:rFonts w:ascii="GHEA Grapalat" w:hAnsi="GHEA Grapalat" w:cs="Arial Armenian"/>
          <w:sz w:val="20"/>
          <w:lang w:val="hy-AM"/>
        </w:rPr>
        <w:t xml:space="preserve">  </w:t>
      </w:r>
      <w:r w:rsidRPr="005E1F72">
        <w:rPr>
          <w:rFonts w:ascii="GHEA Grapalat" w:hAnsi="GHEA Grapalat" w:cs="Tahoma"/>
          <w:sz w:val="20"/>
          <w:lang w:val="hy-AM"/>
        </w:rPr>
        <w:t>հանձնաժողովի</w:t>
      </w:r>
      <w:r w:rsidRPr="005E1F72">
        <w:rPr>
          <w:rFonts w:ascii="GHEA Grapalat" w:hAnsi="GHEA Grapalat" w:cs="Arial Armenian"/>
          <w:sz w:val="20"/>
          <w:lang w:val="hy-AM"/>
        </w:rPr>
        <w:t xml:space="preserve"> </w:t>
      </w:r>
      <w:r w:rsidRPr="005E1F72">
        <w:rPr>
          <w:rFonts w:ascii="GHEA Grapalat" w:hAnsi="GHEA Grapalat" w:cs="Tahoma"/>
          <w:sz w:val="20"/>
          <w:lang w:val="hy-AM"/>
        </w:rPr>
        <w:t>քարտուղարը՝</w:t>
      </w:r>
    </w:p>
    <w:p w:rsidR="00F12606" w:rsidRPr="005E1F72" w:rsidRDefault="00F12606" w:rsidP="00F12606">
      <w:pPr>
        <w:pStyle w:val="norm"/>
        <w:spacing w:line="240" w:lineRule="auto"/>
        <w:ind w:firstLine="706"/>
        <w:rPr>
          <w:rFonts w:ascii="GHEA Grapalat" w:hAnsi="GHEA Grapalat"/>
          <w:sz w:val="20"/>
          <w:lang w:val="hy-AM"/>
        </w:rPr>
      </w:pPr>
      <w:r w:rsidRPr="005E1F72">
        <w:rPr>
          <w:rFonts w:ascii="GHEA Grapalat" w:hAnsi="GHEA Grapalat"/>
          <w:sz w:val="20"/>
          <w:lang w:val="hy-AM"/>
        </w:rPr>
        <w:tab/>
        <w:t>1) 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rsidR="00F12606" w:rsidRPr="005E1F72" w:rsidRDefault="00F12606" w:rsidP="00F12606">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2) 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rsidR="00F12606" w:rsidRPr="005E1F72" w:rsidRDefault="00F12606" w:rsidP="00F12606">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8.2</w:t>
      </w:r>
      <w:r w:rsidRPr="00443B3E">
        <w:rPr>
          <w:rFonts w:ascii="GHEA Grapalat" w:hAnsi="GHEA Grapalat"/>
          <w:spacing w:val="-6"/>
          <w:sz w:val="20"/>
          <w:lang w:val="hy-AM"/>
        </w:rPr>
        <w:t>9</w:t>
      </w:r>
      <w:r w:rsidRPr="005E1F72">
        <w:rPr>
          <w:rFonts w:ascii="GHEA Grapalat" w:hAnsi="GHEA Grapalat"/>
          <w:spacing w:val="-6"/>
          <w:sz w:val="20"/>
          <w:lang w:val="hy-AM"/>
        </w:rPr>
        <w:t xml:space="preserve"> </w:t>
      </w:r>
      <w:r w:rsidRPr="005E1F72">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E1F72">
        <w:rPr>
          <w:rFonts w:ascii="GHEA Grapalat" w:hAnsi="GHEA Grapalat" w:cs="Sylfaen"/>
          <w:lang w:val="hy-AM"/>
        </w:rPr>
        <w:t xml:space="preserve"> </w:t>
      </w:r>
      <w:r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12606" w:rsidRPr="005E1F72" w:rsidRDefault="00F12606" w:rsidP="00F12606">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Pr="00443B3E">
        <w:rPr>
          <w:rFonts w:ascii="GHEA Grapalat" w:hAnsi="GHEA Grapalat" w:cs="Sylfaen"/>
          <w:szCs w:val="24"/>
          <w:lang w:val="hy-AM"/>
        </w:rPr>
        <w:t>30</w:t>
      </w:r>
      <w:r w:rsidRPr="005E1F72">
        <w:rPr>
          <w:rFonts w:ascii="GHEA Grapalat" w:hAnsi="GHEA Grapalat" w:cs="Sylfaen"/>
          <w:szCs w:val="24"/>
        </w:rPr>
        <w:t xml:space="preserve"> </w:t>
      </w:r>
      <w:r w:rsidRPr="005E1F72">
        <w:rPr>
          <w:rFonts w:ascii="GHEA Grapalat" w:hAnsi="GHEA Grapalat" w:cs="Sylfaen"/>
          <w:szCs w:val="24"/>
          <w:lang w:val="hy-AM"/>
        </w:rPr>
        <w:t>Անգործության</w:t>
      </w:r>
      <w:r w:rsidRPr="005E1F72">
        <w:rPr>
          <w:rFonts w:ascii="GHEA Grapalat" w:hAnsi="GHEA Grapalat" w:cs="Sylfaen"/>
          <w:szCs w:val="24"/>
        </w:rPr>
        <w:t xml:space="preserve"> </w:t>
      </w:r>
      <w:r w:rsidRPr="005E1F72">
        <w:rPr>
          <w:rFonts w:ascii="GHEA Grapalat" w:hAnsi="GHEA Grapalat" w:cs="Sylfaen"/>
          <w:szCs w:val="24"/>
          <w:lang w:val="hy-AM"/>
        </w:rPr>
        <w:t>ժամկետը</w:t>
      </w:r>
      <w:r w:rsidRPr="005E1F72">
        <w:rPr>
          <w:rFonts w:ascii="GHEA Grapalat" w:hAnsi="GHEA Grapalat" w:cs="Sylfaen"/>
          <w:szCs w:val="24"/>
        </w:rPr>
        <w:t xml:space="preserve"> </w:t>
      </w:r>
      <w:r w:rsidRPr="005E1F72">
        <w:rPr>
          <w:rFonts w:ascii="GHEA Grapalat" w:hAnsi="GHEA Grapalat" w:cs="Sylfaen"/>
          <w:szCs w:val="24"/>
          <w:lang w:val="hy-AM"/>
        </w:rPr>
        <w:t>պայմանագիր</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մասին</w:t>
      </w:r>
      <w:r w:rsidRPr="005E1F72">
        <w:rPr>
          <w:rFonts w:ascii="GHEA Grapalat" w:hAnsi="GHEA Grapalat" w:cs="Sylfaen"/>
          <w:szCs w:val="24"/>
        </w:rPr>
        <w:t xml:space="preserve"> </w:t>
      </w:r>
      <w:r w:rsidRPr="005E1F72">
        <w:rPr>
          <w:rFonts w:ascii="GHEA Grapalat" w:hAnsi="GHEA Grapalat" w:cs="Sylfaen"/>
          <w:szCs w:val="24"/>
          <w:lang w:val="hy-AM"/>
        </w:rPr>
        <w:t>որոշման</w:t>
      </w:r>
      <w:r w:rsidRPr="005E1F72">
        <w:rPr>
          <w:rFonts w:ascii="GHEA Grapalat" w:hAnsi="GHEA Grapalat" w:cs="Sylfaen"/>
          <w:szCs w:val="24"/>
        </w:rPr>
        <w:t xml:space="preserve"> </w:t>
      </w:r>
      <w:r w:rsidRPr="005E1F72">
        <w:rPr>
          <w:rFonts w:ascii="GHEA Grapalat" w:hAnsi="GHEA Grapalat" w:cs="Sylfaen"/>
          <w:szCs w:val="24"/>
          <w:lang w:val="hy-AM"/>
        </w:rPr>
        <w:t>հայտարարության</w:t>
      </w:r>
      <w:r w:rsidRPr="005E1F72">
        <w:rPr>
          <w:rFonts w:ascii="GHEA Grapalat" w:hAnsi="GHEA Grapalat" w:cs="Sylfaen"/>
          <w:szCs w:val="24"/>
        </w:rPr>
        <w:t xml:space="preserve"> </w:t>
      </w:r>
      <w:r w:rsidRPr="005E1F72">
        <w:rPr>
          <w:rFonts w:ascii="GHEA Grapalat" w:hAnsi="GHEA Grapalat" w:cs="Sylfaen"/>
          <w:szCs w:val="24"/>
          <w:lang w:val="hy-AM"/>
        </w:rPr>
        <w:t>հրապարակման</w:t>
      </w:r>
      <w:r w:rsidRPr="005E1F72">
        <w:rPr>
          <w:rFonts w:ascii="GHEA Grapalat" w:hAnsi="GHEA Grapalat" w:cs="Sylfaen"/>
          <w:szCs w:val="24"/>
        </w:rPr>
        <w:t xml:space="preserve"> </w:t>
      </w:r>
      <w:r w:rsidRPr="005E1F72">
        <w:rPr>
          <w:rFonts w:ascii="GHEA Grapalat" w:hAnsi="GHEA Grapalat" w:cs="Sylfaen"/>
          <w:szCs w:val="24"/>
          <w:lang w:val="hy-AM"/>
        </w:rPr>
        <w:t>օրվան</w:t>
      </w:r>
      <w:r w:rsidRPr="005E1F72">
        <w:rPr>
          <w:rFonts w:ascii="GHEA Grapalat" w:hAnsi="GHEA Grapalat" w:cs="Sylfaen"/>
          <w:szCs w:val="24"/>
        </w:rPr>
        <w:t xml:space="preserve"> </w:t>
      </w:r>
      <w:r w:rsidRPr="005E1F72">
        <w:rPr>
          <w:rFonts w:ascii="GHEA Grapalat" w:hAnsi="GHEA Grapalat" w:cs="Sylfaen"/>
          <w:szCs w:val="24"/>
          <w:lang w:val="hy-AM"/>
        </w:rPr>
        <w:t>հաջորդող</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և</w:t>
      </w:r>
      <w:r w:rsidRPr="005E1F72">
        <w:rPr>
          <w:rFonts w:ascii="GHEA Grapalat" w:hAnsi="GHEA Grapalat" w:cs="Sylfaen"/>
          <w:szCs w:val="24"/>
        </w:rPr>
        <w:t xml:space="preserve"> պ</w:t>
      </w:r>
      <w:r w:rsidRPr="005E1F72">
        <w:rPr>
          <w:rFonts w:ascii="GHEA Grapalat" w:hAnsi="GHEA Grapalat" w:cs="Sylfaen"/>
          <w:szCs w:val="24"/>
          <w:lang w:val="hy-AM"/>
        </w:rPr>
        <w:t>ատվիրատուի</w:t>
      </w:r>
      <w:r w:rsidRPr="005E1F72">
        <w:rPr>
          <w:rFonts w:ascii="GHEA Grapalat" w:hAnsi="GHEA Grapalat" w:cs="Sylfaen"/>
          <w:szCs w:val="24"/>
        </w:rPr>
        <w:t xml:space="preserve"> </w:t>
      </w:r>
      <w:r w:rsidRPr="005E1F72">
        <w:rPr>
          <w:rFonts w:ascii="GHEA Grapalat" w:hAnsi="GHEA Grapalat" w:cs="Sylfaen"/>
          <w:szCs w:val="24"/>
          <w:lang w:val="hy-AM"/>
        </w:rPr>
        <w:t>կողմից</w:t>
      </w:r>
      <w:r w:rsidRPr="005E1F72">
        <w:rPr>
          <w:rFonts w:ascii="GHEA Grapalat" w:hAnsi="GHEA Grapalat" w:cs="Sylfaen"/>
          <w:szCs w:val="24"/>
        </w:rPr>
        <w:t xml:space="preserve"> </w:t>
      </w:r>
      <w:r w:rsidRPr="005E1F72">
        <w:rPr>
          <w:rFonts w:ascii="GHEA Grapalat" w:hAnsi="GHEA Grapalat" w:cs="Sylfaen"/>
          <w:szCs w:val="24"/>
          <w:lang w:val="hy-AM"/>
        </w:rPr>
        <w:t>պայմանագիրը</w:t>
      </w:r>
      <w:r w:rsidRPr="005E1F72">
        <w:rPr>
          <w:rFonts w:ascii="GHEA Grapalat" w:hAnsi="GHEA Grapalat" w:cs="Sylfaen"/>
          <w:szCs w:val="24"/>
        </w:rPr>
        <w:t xml:space="preserve"> </w:t>
      </w:r>
      <w:r w:rsidRPr="005E1F72">
        <w:rPr>
          <w:rFonts w:ascii="GHEA Grapalat" w:hAnsi="GHEA Grapalat" w:cs="Sylfaen"/>
          <w:szCs w:val="24"/>
          <w:lang w:val="hy-AM"/>
        </w:rPr>
        <w:t>կնքելու</w:t>
      </w:r>
      <w:r w:rsidRPr="005E1F72">
        <w:rPr>
          <w:rFonts w:ascii="GHEA Grapalat" w:hAnsi="GHEA Grapalat" w:cs="Sylfaen"/>
          <w:szCs w:val="24"/>
        </w:rPr>
        <w:t xml:space="preserve"> </w:t>
      </w:r>
      <w:r w:rsidRPr="005E1F72">
        <w:rPr>
          <w:rFonts w:ascii="GHEA Grapalat" w:hAnsi="GHEA Grapalat" w:cs="Sylfaen"/>
          <w:szCs w:val="24"/>
          <w:lang w:val="hy-AM"/>
        </w:rPr>
        <w:t>իրավասության</w:t>
      </w:r>
      <w:r w:rsidRPr="005E1F72">
        <w:rPr>
          <w:rFonts w:ascii="GHEA Grapalat" w:hAnsi="GHEA Grapalat" w:cs="Sylfaen"/>
          <w:szCs w:val="24"/>
        </w:rPr>
        <w:t xml:space="preserve"> </w:t>
      </w:r>
      <w:r w:rsidRPr="005E1F72">
        <w:rPr>
          <w:rFonts w:ascii="GHEA Grapalat" w:hAnsi="GHEA Grapalat" w:cs="Sylfaen"/>
          <w:szCs w:val="24"/>
          <w:lang w:val="hy-AM"/>
        </w:rPr>
        <w:t>առաջացման</w:t>
      </w:r>
      <w:r w:rsidRPr="005E1F72">
        <w:rPr>
          <w:rFonts w:ascii="GHEA Grapalat" w:hAnsi="GHEA Grapalat" w:cs="Sylfaen"/>
          <w:szCs w:val="24"/>
        </w:rPr>
        <w:t xml:space="preserve"> </w:t>
      </w:r>
      <w:r w:rsidRPr="005E1F72">
        <w:rPr>
          <w:rFonts w:ascii="GHEA Grapalat" w:hAnsi="GHEA Grapalat" w:cs="Sylfaen"/>
          <w:szCs w:val="24"/>
          <w:lang w:val="hy-AM"/>
        </w:rPr>
        <w:t>օրվա</w:t>
      </w:r>
      <w:r w:rsidRPr="005E1F72">
        <w:rPr>
          <w:rFonts w:ascii="GHEA Grapalat" w:hAnsi="GHEA Grapalat" w:cs="Sylfaen"/>
          <w:szCs w:val="24"/>
        </w:rPr>
        <w:t xml:space="preserve"> </w:t>
      </w:r>
      <w:r w:rsidRPr="005E1F72">
        <w:rPr>
          <w:rFonts w:ascii="GHEA Grapalat" w:hAnsi="GHEA Grapalat" w:cs="Sylfaen"/>
          <w:szCs w:val="24"/>
          <w:lang w:val="hy-AM"/>
        </w:rPr>
        <w:t>միջև</w:t>
      </w:r>
      <w:r w:rsidRPr="005E1F72">
        <w:rPr>
          <w:rFonts w:ascii="GHEA Grapalat" w:hAnsi="GHEA Grapalat" w:cs="Sylfaen"/>
          <w:szCs w:val="24"/>
        </w:rPr>
        <w:t xml:space="preserve"> </w:t>
      </w:r>
      <w:r w:rsidRPr="005E1F72">
        <w:rPr>
          <w:rFonts w:ascii="GHEA Grapalat" w:hAnsi="GHEA Grapalat" w:cs="Sylfaen"/>
          <w:szCs w:val="24"/>
          <w:lang w:val="hy-AM"/>
        </w:rPr>
        <w:t>ընկած</w:t>
      </w:r>
      <w:r w:rsidRPr="005E1F72">
        <w:rPr>
          <w:rFonts w:ascii="GHEA Grapalat" w:hAnsi="GHEA Grapalat" w:cs="Sylfaen"/>
          <w:szCs w:val="24"/>
        </w:rPr>
        <w:t xml:space="preserve"> </w:t>
      </w:r>
      <w:r w:rsidRPr="005E1F72">
        <w:rPr>
          <w:rFonts w:ascii="GHEA Grapalat" w:hAnsi="GHEA Grapalat" w:cs="Sylfaen"/>
          <w:szCs w:val="24"/>
          <w:lang w:val="hy-AM"/>
        </w:rPr>
        <w:t>ժամանակահատվածն</w:t>
      </w:r>
      <w:r w:rsidRPr="005E1F72">
        <w:rPr>
          <w:rFonts w:ascii="GHEA Grapalat" w:hAnsi="GHEA Grapalat" w:cs="Sylfaen"/>
          <w:szCs w:val="24"/>
        </w:rPr>
        <w:t xml:space="preserve"> </w:t>
      </w:r>
      <w:r w:rsidRPr="005E1F72">
        <w:rPr>
          <w:rFonts w:ascii="GHEA Grapalat" w:hAnsi="GHEA Grapalat" w:cs="Sylfaen"/>
          <w:szCs w:val="24"/>
          <w:lang w:val="hy-AM"/>
        </w:rPr>
        <w:t>է։</w:t>
      </w:r>
    </w:p>
    <w:p w:rsidR="00F12606" w:rsidRPr="005E1F72" w:rsidRDefault="00F12606" w:rsidP="00F12606">
      <w:pPr>
        <w:pStyle w:val="BodyTextIndent2"/>
        <w:spacing w:line="240" w:lineRule="auto"/>
        <w:ind w:firstLine="567"/>
        <w:rPr>
          <w:rFonts w:ascii="GHEA Grapalat" w:hAnsi="GHEA Grapalat"/>
          <w:i/>
          <w:lang w:val="es-ES"/>
        </w:rPr>
      </w:pPr>
      <w:r w:rsidRPr="005E1F72">
        <w:rPr>
          <w:rFonts w:ascii="GHEA Grapalat" w:hAnsi="GHEA Grapalat" w:cs="Sylfaen"/>
          <w:lang w:val="es-ES"/>
        </w:rPr>
        <w:lastRenderedPageBreak/>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951CE9">
        <w:rPr>
          <w:rFonts w:ascii="GHEA Grapalat" w:hAnsi="GHEA Grapalat" w:cs="Sylfaen"/>
          <w:b/>
          <w:sz w:val="22"/>
          <w:szCs w:val="22"/>
          <w:lang w:val="es-ES"/>
        </w:rPr>
        <w:t>«</w:t>
      </w:r>
      <w:r w:rsidR="00951CE9" w:rsidRPr="00951CE9">
        <w:rPr>
          <w:rFonts w:ascii="GHEA Grapalat" w:hAnsi="GHEA Grapalat" w:cs="Sylfaen"/>
          <w:b/>
          <w:sz w:val="22"/>
          <w:szCs w:val="22"/>
          <w:lang w:val="hy-AM"/>
        </w:rPr>
        <w:t>10</w:t>
      </w:r>
      <w:r w:rsidRPr="00951CE9">
        <w:rPr>
          <w:rFonts w:ascii="GHEA Grapalat" w:hAnsi="GHEA Grapalat" w:cs="Sylfaen"/>
          <w:b/>
          <w:sz w:val="22"/>
          <w:szCs w:val="22"/>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sidRPr="005E1F72">
        <w:rPr>
          <w:rFonts w:ascii="GHEA Grapalat" w:hAnsi="GHEA Grapalat" w:cs="Arial"/>
          <w:lang w:val="es-ES"/>
        </w:rPr>
        <w:t>:</w:t>
      </w:r>
    </w:p>
    <w:p w:rsidR="00F12606" w:rsidRPr="005E1F72" w:rsidRDefault="00F12606" w:rsidP="00F12606">
      <w:pPr>
        <w:pStyle w:val="BodyTextIndent2"/>
        <w:spacing w:line="240" w:lineRule="auto"/>
        <w:ind w:firstLine="567"/>
        <w:rPr>
          <w:rFonts w:ascii="GHEA Grapalat" w:hAnsi="GHEA Grapalat" w:cs="Sylfaen"/>
          <w:szCs w:val="24"/>
          <w:lang w:val="es-ES"/>
        </w:rPr>
      </w:pPr>
      <w:r w:rsidRPr="005E1F72">
        <w:rPr>
          <w:rFonts w:ascii="GHEA Grapalat" w:hAnsi="GHEA Grapalat" w:cs="Sylfaen"/>
          <w:szCs w:val="24"/>
          <w:lang w:val="ru-RU"/>
        </w:rPr>
        <w:t>Պատվիրատուն</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պայմանագիրը</w:t>
      </w:r>
      <w:r w:rsidRPr="005E1F72">
        <w:rPr>
          <w:rFonts w:ascii="GHEA Grapalat" w:hAnsi="GHEA Grapalat" w:cs="Sylfaen"/>
          <w:szCs w:val="24"/>
          <w:lang w:val="es-ES"/>
        </w:rPr>
        <w:t xml:space="preserve"> </w:t>
      </w:r>
      <w:r w:rsidRPr="005E1F72">
        <w:rPr>
          <w:rFonts w:ascii="GHEA Grapalat" w:hAnsi="GHEA Grapalat" w:cs="Sylfaen"/>
          <w:szCs w:val="24"/>
          <w:lang w:val="ru-RU"/>
        </w:rPr>
        <w:t>կնքում</w:t>
      </w:r>
      <w:r w:rsidRPr="005E1F72">
        <w:rPr>
          <w:rFonts w:ascii="GHEA Grapalat" w:hAnsi="GHEA Grapalat" w:cs="Sylfaen"/>
          <w:szCs w:val="24"/>
          <w:lang w:val="es-ES"/>
        </w:rPr>
        <w:t xml:space="preserve"> </w:t>
      </w:r>
      <w:r w:rsidRPr="005E1F72">
        <w:rPr>
          <w:rFonts w:ascii="GHEA Grapalat" w:hAnsi="GHEA Grapalat" w:cs="Sylfaen"/>
          <w:szCs w:val="24"/>
          <w:lang w:val="ru-RU"/>
        </w:rPr>
        <w:t>է</w:t>
      </w:r>
      <w:r w:rsidRPr="005E1F72">
        <w:rPr>
          <w:rFonts w:ascii="GHEA Grapalat" w:hAnsi="GHEA Grapalat" w:cs="Sylfaen"/>
          <w:szCs w:val="24"/>
          <w:lang w:val="es-ES"/>
        </w:rPr>
        <w:t xml:space="preserve">, </w:t>
      </w:r>
      <w:r w:rsidRPr="005E1F72">
        <w:rPr>
          <w:rFonts w:ascii="GHEA Grapalat" w:hAnsi="GHEA Grapalat" w:cs="Sylfaen"/>
          <w:szCs w:val="24"/>
          <w:lang w:val="ru-RU"/>
        </w:rPr>
        <w:t>եթե</w:t>
      </w:r>
      <w:r w:rsidRPr="005E1F72">
        <w:rPr>
          <w:rFonts w:ascii="GHEA Grapalat" w:hAnsi="GHEA Grapalat" w:cs="Sylfaen"/>
          <w:szCs w:val="24"/>
          <w:lang w:val="es-ES"/>
        </w:rPr>
        <w:t xml:space="preserve"> </w:t>
      </w:r>
      <w:r w:rsidRPr="005E1F72">
        <w:rPr>
          <w:rFonts w:ascii="GHEA Grapalat" w:hAnsi="GHEA Grapalat" w:cs="Sylfaen"/>
          <w:szCs w:val="24"/>
          <w:lang w:val="ru-RU"/>
        </w:rPr>
        <w:t>սույն</w:t>
      </w:r>
      <w:r w:rsidRPr="005E1F72">
        <w:rPr>
          <w:rFonts w:ascii="GHEA Grapalat" w:hAnsi="GHEA Grapalat" w:cs="Sylfaen"/>
          <w:szCs w:val="24"/>
          <w:lang w:val="es-ES"/>
        </w:rPr>
        <w:t xml:space="preserve"> </w:t>
      </w:r>
      <w:r w:rsidRPr="005E1F72">
        <w:rPr>
          <w:rFonts w:ascii="GHEA Grapalat" w:hAnsi="GHEA Grapalat" w:cs="Sylfaen"/>
          <w:szCs w:val="24"/>
          <w:lang w:val="ru-RU"/>
        </w:rPr>
        <w:t>կետով</w:t>
      </w:r>
      <w:r w:rsidRPr="005E1F72">
        <w:rPr>
          <w:rFonts w:ascii="GHEA Grapalat" w:hAnsi="GHEA Grapalat" w:cs="Sylfaen"/>
          <w:szCs w:val="24"/>
          <w:lang w:val="es-ES"/>
        </w:rPr>
        <w:t xml:space="preserve"> </w:t>
      </w:r>
      <w:r w:rsidRPr="005E1F72">
        <w:rPr>
          <w:rFonts w:ascii="GHEA Grapalat" w:hAnsi="GHEA Grapalat" w:cs="Sylfaen"/>
          <w:szCs w:val="24"/>
          <w:lang w:val="ru-RU"/>
        </w:rPr>
        <w:t>նախատեսված</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ժամկետում</w:t>
      </w:r>
      <w:r w:rsidRPr="005E1F72">
        <w:rPr>
          <w:rFonts w:ascii="GHEA Grapalat" w:hAnsi="GHEA Grapalat" w:cs="Sylfaen"/>
          <w:szCs w:val="24"/>
          <w:lang w:val="es-ES"/>
        </w:rPr>
        <w:t xml:space="preserve"> </w:t>
      </w:r>
      <w:r w:rsidRPr="005E1F72">
        <w:rPr>
          <w:rFonts w:ascii="GHEA Grapalat" w:hAnsi="GHEA Grapalat" w:cs="Sylfaen"/>
          <w:szCs w:val="24"/>
          <w:lang w:val="ru-RU"/>
        </w:rPr>
        <w:t>որևէ</w:t>
      </w:r>
      <w:r w:rsidRPr="005E1F72">
        <w:rPr>
          <w:rFonts w:ascii="GHEA Grapalat" w:hAnsi="GHEA Grapalat" w:cs="Sylfaen"/>
          <w:szCs w:val="24"/>
          <w:lang w:val="es-ES"/>
        </w:rPr>
        <w:t xml:space="preserve"> մ</w:t>
      </w:r>
      <w:r w:rsidRPr="005E1F72">
        <w:rPr>
          <w:rFonts w:ascii="GHEA Grapalat" w:hAnsi="GHEA Grapalat" w:cs="Sylfaen"/>
          <w:szCs w:val="24"/>
          <w:lang w:val="ru-RU"/>
        </w:rPr>
        <w:t>ասնակից</w:t>
      </w:r>
      <w:r w:rsidRPr="005E1F72">
        <w:rPr>
          <w:rFonts w:ascii="GHEA Grapalat" w:hAnsi="GHEA Grapalat" w:cs="Sylfaen"/>
          <w:szCs w:val="24"/>
          <w:lang w:val="es-ES"/>
        </w:rPr>
        <w:t xml:space="preserve"> </w:t>
      </w:r>
      <w:r w:rsidRPr="005E1F72">
        <w:rPr>
          <w:rFonts w:ascii="GHEA Grapalat" w:hAnsi="GHEA Grapalat" w:cs="Sylfaen"/>
        </w:rPr>
        <w:t>գնումների հետ կապված բողոքներ քննող անձին</w:t>
      </w:r>
      <w:r w:rsidRPr="005E1F72">
        <w:rPr>
          <w:rFonts w:ascii="GHEA Grapalat" w:hAnsi="GHEA Grapalat" w:cs="Sylfaen"/>
          <w:szCs w:val="24"/>
          <w:lang w:val="es-ES"/>
        </w:rPr>
        <w:t xml:space="preserve"> </w:t>
      </w:r>
      <w:r w:rsidRPr="005E1F72">
        <w:rPr>
          <w:rFonts w:ascii="GHEA Grapalat" w:hAnsi="GHEA Grapalat" w:cs="Sylfaen"/>
          <w:szCs w:val="24"/>
          <w:lang w:val="ru-RU"/>
        </w:rPr>
        <w:t>չի</w:t>
      </w:r>
      <w:r w:rsidRPr="005E1F72">
        <w:rPr>
          <w:rFonts w:ascii="GHEA Grapalat" w:hAnsi="GHEA Grapalat" w:cs="Sylfaen"/>
          <w:szCs w:val="24"/>
          <w:lang w:val="es-ES"/>
        </w:rPr>
        <w:t xml:space="preserve"> </w:t>
      </w:r>
      <w:r w:rsidRPr="005E1F72">
        <w:rPr>
          <w:rFonts w:ascii="GHEA Grapalat" w:hAnsi="GHEA Grapalat" w:cs="Sylfaen"/>
          <w:szCs w:val="24"/>
          <w:lang w:val="ru-RU"/>
        </w:rPr>
        <w:t>բողոքարկում</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5E1F72">
        <w:rPr>
          <w:rFonts w:ascii="GHEA Grapalat" w:hAnsi="GHEA Grapalat" w:cs="Sylfaen"/>
          <w:szCs w:val="24"/>
          <w:lang w:val="es-ES"/>
        </w:rPr>
        <w:t xml:space="preserve">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rsidR="00F12606" w:rsidRPr="005E1F72" w:rsidRDefault="00F12606" w:rsidP="00F12606">
      <w:pPr>
        <w:spacing w:after="0" w:line="240" w:lineRule="auto"/>
        <w:ind w:firstLine="567"/>
        <w:jc w:val="center"/>
        <w:rPr>
          <w:rFonts w:ascii="GHEA Grapalat" w:hAnsi="GHEA Grapalat"/>
          <w:b/>
          <w:sz w:val="20"/>
          <w:lang w:val="es-ES"/>
        </w:rPr>
      </w:pPr>
    </w:p>
    <w:p w:rsidR="00F12606" w:rsidRPr="005E1F72" w:rsidRDefault="00F12606" w:rsidP="00F12606">
      <w:pPr>
        <w:spacing w:after="0" w:line="240" w:lineRule="auto"/>
        <w:ind w:firstLine="567"/>
        <w:jc w:val="center"/>
        <w:rPr>
          <w:rFonts w:ascii="GHEA Grapalat" w:hAnsi="GHEA Grapalat"/>
          <w:b/>
          <w:sz w:val="20"/>
          <w:lang w:val="es-ES"/>
        </w:rPr>
      </w:pPr>
    </w:p>
    <w:p w:rsidR="00F12606" w:rsidRPr="005E1F72" w:rsidRDefault="00F12606" w:rsidP="00F12606">
      <w:pPr>
        <w:spacing w:after="0" w:line="240" w:lineRule="auto"/>
        <w:jc w:val="center"/>
        <w:rPr>
          <w:rFonts w:ascii="GHEA Grapalat" w:hAnsi="GHEA Grapalat" w:cs="Arial"/>
          <w:b/>
          <w:iCs/>
          <w:sz w:val="20"/>
          <w:lang w:val="af-ZA"/>
        </w:rPr>
      </w:pPr>
      <w:r w:rsidRPr="005E1F72">
        <w:rPr>
          <w:rFonts w:ascii="GHEA Grapalat" w:hAnsi="GHEA Grapalat"/>
          <w:b/>
          <w:iCs/>
          <w:sz w:val="20"/>
          <w:lang w:val="es-ES"/>
        </w:rPr>
        <w:t>9</w:t>
      </w:r>
      <w:r w:rsidRPr="005E1F72">
        <w:rPr>
          <w:rFonts w:ascii="GHEA Grapalat" w:hAnsi="GHEA Grapalat"/>
          <w:b/>
          <w:iCs/>
          <w:sz w:val="20"/>
          <w:lang w:val="af-ZA"/>
        </w:rPr>
        <w:t xml:space="preserve">.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ԿՆՔՈՒՄԸ</w:t>
      </w:r>
      <w:r w:rsidRPr="005E1F72">
        <w:rPr>
          <w:rFonts w:ascii="GHEA Grapalat" w:hAnsi="GHEA Grapalat" w:cs="Arial"/>
          <w:b/>
          <w:iCs/>
          <w:sz w:val="20"/>
          <w:lang w:val="af-ZA"/>
        </w:rPr>
        <w:t xml:space="preserve"> </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որոշման</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գրավոր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443B3E">
        <w:rPr>
          <w:rFonts w:ascii="GHEA Grapalat" w:hAnsi="GHEA Grapalat" w:cs="Sylfaen"/>
          <w:sz w:val="20"/>
          <w:lang w:val="af-ZA"/>
        </w:rPr>
        <w:t>30</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չորս</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մասի</w:t>
      </w:r>
      <w:r w:rsidRPr="005E1F72">
        <w:rPr>
          <w:rFonts w:ascii="GHEA Grapalat" w:hAnsi="GHEA Grapalat" w:cs="Sylfaen"/>
          <w:sz w:val="20"/>
          <w:lang w:val="af-ZA"/>
        </w:rPr>
        <w:t xml:space="preserve"> 8</w:t>
      </w:r>
      <w:r w:rsidRPr="005E1F72">
        <w:rPr>
          <w:rFonts w:ascii="GHEA Grapalat" w:hAnsi="GHEA Grapalat" w:cs="Sylfaen"/>
          <w:sz w:val="20"/>
          <w:lang w:val="hy-AM"/>
        </w:rPr>
        <w:t>.</w:t>
      </w:r>
      <w:r w:rsidRPr="00443B3E">
        <w:rPr>
          <w:rFonts w:ascii="GHEA Grapalat" w:hAnsi="GHEA Grapalat" w:cs="Sylfaen"/>
          <w:sz w:val="20"/>
          <w:lang w:val="af-ZA"/>
        </w:rPr>
        <w:t>30</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երկրորդ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rPr>
        <w:t>ամբողջական նկարագիրը</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5E1F72">
        <w:rPr>
          <w:rFonts w:ascii="GHEA Grapalat" w:hAnsi="GHEA Grapalat" w:cs="Sylfaen"/>
          <w:sz w:val="20"/>
          <w:lang w:val="af-ZA"/>
        </w:rPr>
        <w:t xml:space="preserve">` 10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hy-AM"/>
        </w:rPr>
        <w:t>օրվա</w:t>
      </w:r>
      <w:r w:rsidRPr="005E1F72">
        <w:rPr>
          <w:rFonts w:ascii="GHEA Grapalat" w:hAnsi="GHEA Grapalat" w:cs="Sylfaen"/>
          <w:sz w:val="20"/>
          <w:lang w:val="af-ZA"/>
        </w:rPr>
        <w:t xml:space="preserve"> </w:t>
      </w:r>
      <w:r w:rsidRPr="005E1F72">
        <w:rPr>
          <w:rFonts w:ascii="GHEA Grapalat" w:hAnsi="GHEA Grapalat" w:cs="Sylfaen"/>
          <w:sz w:val="20"/>
          <w:lang w:val="hy-AM"/>
        </w:rPr>
        <w:t>ընթացքում</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ստորագրում</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պ</w:t>
      </w:r>
      <w:r w:rsidRPr="005E1F72">
        <w:rPr>
          <w:rFonts w:ascii="GHEA Grapalat" w:hAnsi="GHEA Grapalat" w:cs="Sylfaen"/>
          <w:sz w:val="20"/>
          <w:lang w:val="ru-RU"/>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rPr>
        <w:t>ապահովումը</w:t>
      </w:r>
      <w:r w:rsidRPr="005E1F72">
        <w:rPr>
          <w:rFonts w:ascii="GHEA Grapalat" w:hAnsi="GHEA Grapalat" w:cs="Sylfaen"/>
          <w:sz w:val="20"/>
          <w:lang w:val="af-ZA"/>
        </w:rPr>
        <w:t>,</w:t>
      </w:r>
      <w:r w:rsidRPr="005E1F72">
        <w:rPr>
          <w:rFonts w:ascii="GHEA Grapalat" w:hAnsi="GHEA Grapalat" w:cs="Sylfaen"/>
          <w:i/>
          <w:sz w:val="20"/>
          <w:lang w:val="af-ZA"/>
        </w:rPr>
        <w:t xml:space="preserve"> </w:t>
      </w:r>
      <w:r w:rsidRPr="005E1F72">
        <w:rPr>
          <w:rFonts w:ascii="GHEA Grapalat" w:hAnsi="GHEA Grapalat" w:cs="Sylfaen"/>
          <w:sz w:val="20"/>
          <w:lang w:val="hy-AM"/>
        </w:rPr>
        <w:t>ապա նա զրկվում է պայմանագիրը ստորագրելու իրավունքից։</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5E1F72">
        <w:rPr>
          <w:rFonts w:ascii="GHEA Grapalat" w:hAnsi="GHEA Grapalat" w:cs="Sylfaen"/>
          <w:sz w:val="20"/>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հաստատմանը</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rPr>
        <w:t>օրը</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 xml:space="preserve"> </w:t>
      </w:r>
      <w:r w:rsidRPr="005E1F72">
        <w:rPr>
          <w:rFonts w:ascii="GHEA Grapalat" w:hAnsi="GHEA Grapalat" w:cs="Sylfaen"/>
          <w:sz w:val="20"/>
        </w:rPr>
        <w:t>տրամադրվում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մասնակցին</w:t>
      </w:r>
      <w:r w:rsidRPr="005E1F72">
        <w:rPr>
          <w:rFonts w:ascii="GHEA Grapalat" w:hAnsi="GHEA Grapalat" w:cs="Sylfaen"/>
          <w:sz w:val="20"/>
          <w:lang w:val="hy-AM"/>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r w:rsidRPr="005E1F72">
        <w:rPr>
          <w:rFonts w:ascii="GHEA Grapalat" w:hAnsi="GHEA Grapalat" w:cs="Sylfaen"/>
          <w:sz w:val="20"/>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ներառյալ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rsidR="00F12606" w:rsidRPr="005E1F72" w:rsidRDefault="00F12606" w:rsidP="00F12606">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jc w:val="center"/>
        <w:rPr>
          <w:rFonts w:ascii="GHEA Grapalat" w:hAnsi="GHEA Grapalat" w:cs="Arial"/>
          <w:b/>
          <w:iCs/>
          <w:sz w:val="20"/>
          <w:lang w:val="af-ZA"/>
        </w:rPr>
      </w:pPr>
      <w:r w:rsidRPr="005E1F72">
        <w:rPr>
          <w:rFonts w:ascii="GHEA Grapalat" w:hAnsi="GHEA Grapalat"/>
          <w:b/>
          <w:iCs/>
          <w:sz w:val="20"/>
          <w:lang w:val="af-ZA"/>
        </w:rPr>
        <w:t xml:space="preserve">10.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ԱՊԱՀՈՎՈՒՄԸ</w:t>
      </w:r>
      <w:r w:rsidRPr="005E1F72">
        <w:rPr>
          <w:rFonts w:ascii="GHEA Grapalat" w:hAnsi="GHEA Grapalat" w:cs="Arial"/>
          <w:b/>
          <w:iCs/>
          <w:sz w:val="20"/>
          <w:lang w:val="af-ZA"/>
        </w:rPr>
        <w:t xml:space="preserve"> </w:t>
      </w:r>
    </w:p>
    <w:p w:rsidR="00F12606" w:rsidRPr="005E1F72" w:rsidRDefault="00F12606" w:rsidP="00F12606">
      <w:pPr>
        <w:spacing w:after="0" w:line="240" w:lineRule="auto"/>
        <w:jc w:val="center"/>
        <w:rPr>
          <w:rFonts w:ascii="GHEA Grapalat" w:hAnsi="GHEA Grapalat"/>
          <w:b/>
          <w:iCs/>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iCs/>
          <w:sz w:val="20"/>
          <w:lang w:val="af-ZA"/>
        </w:rPr>
        <w:t>10.</w:t>
      </w:r>
      <w:r w:rsidRPr="005E1F72">
        <w:rPr>
          <w:rFonts w:ascii="GHEA Grapalat" w:hAnsi="GHEA Grapalat" w:cs="Sylfaen"/>
          <w:sz w:val="20"/>
          <w:lang w:val="af-ZA"/>
        </w:rPr>
        <w:t xml:space="preserve">1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10 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հետ</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վերջինս</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p>
    <w:p w:rsidR="00F12606" w:rsidRPr="005E1F72" w:rsidRDefault="00F12606" w:rsidP="00F12606">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af-ZA"/>
        </w:rPr>
        <w:t xml:space="preserve">10.2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ապահովման</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կազմում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10  </w:t>
      </w:r>
      <w:r w:rsidRPr="005E1F72">
        <w:rPr>
          <w:rFonts w:ascii="GHEA Grapalat" w:hAnsi="GHEA Grapalat" w:cs="Sylfaen"/>
          <w:sz w:val="20"/>
          <w:lang w:val="ru-RU"/>
        </w:rPr>
        <w:t>տոկոսը։</w:t>
      </w:r>
      <w:r w:rsidRPr="005E1F72">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5E1F72">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hy-AM"/>
        </w:rPr>
        <w:t>Ընդ որում.</w:t>
      </w:r>
    </w:p>
    <w:p w:rsidR="00F12606" w:rsidRPr="005E1F72" w:rsidRDefault="00F12606" w:rsidP="00F12606">
      <w:pPr>
        <w:spacing w:after="0" w:line="240" w:lineRule="auto"/>
        <w:ind w:firstLine="567"/>
        <w:jc w:val="both"/>
        <w:rPr>
          <w:rFonts w:ascii="GHEA Grapalat" w:hAnsi="GHEA Grapalat"/>
          <w:sz w:val="20"/>
          <w:szCs w:val="20"/>
          <w:lang w:val="hy-AM"/>
        </w:rPr>
      </w:pPr>
      <w:r w:rsidRPr="005E1F72">
        <w:rPr>
          <w:rFonts w:ascii="GHEA Grapalat" w:hAnsi="GHEA Grapalat" w:cs="Sylfaen"/>
          <w:sz w:val="20"/>
          <w:lang w:val="hy-AM"/>
        </w:rPr>
        <w:t>1)</w:t>
      </w:r>
      <w:r w:rsidRPr="005E1F72">
        <w:rPr>
          <w:rFonts w:ascii="GHEA Grapalat" w:hAnsi="GHEA Grapalat" w:cs="Sylfaen"/>
          <w:sz w:val="20"/>
          <w:lang w:val="af-ZA"/>
        </w:rPr>
        <w:t xml:space="preserve"> ե</w:t>
      </w:r>
      <w:r w:rsidRPr="005E1F72">
        <w:rPr>
          <w:rFonts w:ascii="GHEA Grapalat" w:hAnsi="GHEA Grapalat" w:cs="Sylfaen"/>
          <w:sz w:val="20"/>
          <w:lang w:val="hy-AM"/>
        </w:rPr>
        <w:t xml:space="preserve">թե սույն ընթացակարգի շրջանակում ընտրված մասնակցի ներկայացրած գնային առաջարկը չի գերազանցում 70 մլն. ՀՀ դրամը, ապա պայմանագրի ապահովումը ներկայացվում է ընտրված մասնակցի կողմից միակողմանի հաստատված հայտարարության` տուժանքի  կամ կանխիկ փողի ձևով:  Այն դեպքում, </w:t>
      </w:r>
      <w:r w:rsidRPr="005E1F72">
        <w:rPr>
          <w:rFonts w:ascii="GHEA Grapalat" w:hAnsi="GHEA Grapalat" w:cs="Sylfaen"/>
          <w:sz w:val="20"/>
          <w:lang w:val="hy-AM"/>
        </w:rPr>
        <w:lastRenderedPageBreak/>
        <w:t xml:space="preserve">երբ սույն ընթացակարգի շրջանակում ընտրված մասնակցի ներկայացրած գնային առաջարկը գերազանցում է 70 մլն. ՀՀ դրամը, ապա պայմանագրի ապահովումը ներկայացվում է բանկային երաշխիքի կամ կանխիկ փողի ձևով: Կանխիկ փողի ձևով ներկայացված պայմանագրի ապահովումը </w:t>
      </w:r>
      <w:r w:rsidRPr="005E1F72">
        <w:rPr>
          <w:rFonts w:ascii="GHEA Grapalat" w:hAnsi="GHEA Grapalat"/>
          <w:sz w:val="20"/>
          <w:szCs w:val="20"/>
          <w:lang w:val="hy-AM"/>
        </w:rPr>
        <w:t xml:space="preserve">պետք է փոխանցվի Կենտրոնական գանձապետարանում լիազորված մարմնի անվամբ բացված </w:t>
      </w:r>
      <w:r w:rsidRPr="005E1F72">
        <w:rPr>
          <w:rFonts w:ascii="GHEA Grapalat" w:hAnsi="GHEA Grapalat"/>
          <w:lang w:val="hy-AM"/>
        </w:rPr>
        <w:t>«</w:t>
      </w:r>
      <w:r w:rsidRPr="005E1F72">
        <w:rPr>
          <w:rFonts w:ascii="GHEA Grapalat" w:hAnsi="GHEA Grapalat"/>
          <w:sz w:val="20"/>
          <w:szCs w:val="20"/>
          <w:lang w:val="hy-AM"/>
        </w:rPr>
        <w:t>900008000474</w:t>
      </w:r>
      <w:r w:rsidRPr="005E1F72">
        <w:rPr>
          <w:rFonts w:ascii="GHEA Grapalat" w:hAnsi="GHEA Grapalat"/>
          <w:lang w:val="hy-AM"/>
        </w:rPr>
        <w:t>»</w:t>
      </w:r>
      <w:r w:rsidRPr="005E1F72">
        <w:rPr>
          <w:rFonts w:ascii="GHEA Grapalat" w:hAnsi="GHEA Grapalat"/>
          <w:sz w:val="20"/>
          <w:szCs w:val="20"/>
          <w:lang w:val="hy-AM"/>
        </w:rPr>
        <w:t xml:space="preserve"> գանձապետական հաշվին: Պայմանագրի ապահովումը մ</w:t>
      </w:r>
      <w:r w:rsidRPr="005E1F72">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443B3E">
        <w:rPr>
          <w:rFonts w:ascii="GHEA Grapalat" w:hAnsi="GHEA Grapalat" w:cs="Sylfaen"/>
          <w:sz w:val="20"/>
          <w:lang w:val="hy-AM"/>
        </w:rPr>
        <w:t>7</w:t>
      </w:r>
      <w:r w:rsidRPr="005E1F72">
        <w:rPr>
          <w:rFonts w:ascii="GHEA Grapalat" w:hAnsi="GHEA Grapalat" w:cs="Sylfaen"/>
          <w:sz w:val="20"/>
          <w:lang w:val="hy-AM"/>
        </w:rPr>
        <w:t>-ով սահմանված ձևին համապատասխան:</w:t>
      </w:r>
    </w:p>
    <w:p w:rsidR="00F12606" w:rsidRPr="005E1F72" w:rsidRDefault="00F12606" w:rsidP="00F12606">
      <w:pPr>
        <w:spacing w:after="0" w:line="240" w:lineRule="auto"/>
        <w:ind w:firstLine="567"/>
        <w:jc w:val="both"/>
        <w:rPr>
          <w:rFonts w:ascii="GHEA Grapalat" w:hAnsi="GHEA Grapalat" w:cs="Sylfaen"/>
          <w:sz w:val="20"/>
          <w:szCs w:val="20"/>
          <w:lang w:val="hy-AM"/>
        </w:rPr>
      </w:pPr>
      <w:r w:rsidRPr="005E1F72">
        <w:rPr>
          <w:rFonts w:ascii="GHEA Grapalat" w:hAnsi="GHEA Grapalat" w:cs="Sylfaen"/>
          <w:sz w:val="20"/>
          <w:lang w:val="hy-AM"/>
        </w:rPr>
        <w:t xml:space="preserve">2) եթե գնման ընթացակարգը կազմակերպվել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5E1F72">
        <w:rPr>
          <w:rFonts w:ascii="GHEA Grapalat" w:hAnsi="GHEA Grapalat"/>
          <w:sz w:val="20"/>
          <w:szCs w:val="20"/>
          <w:lang w:val="hy-AM"/>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F12606" w:rsidRDefault="00F12606" w:rsidP="00F12606">
      <w:pPr>
        <w:spacing w:after="0" w:line="240" w:lineRule="auto"/>
        <w:ind w:firstLine="567"/>
        <w:jc w:val="both"/>
        <w:rPr>
          <w:rFonts w:ascii="GHEA Grapalat" w:hAnsi="GHEA Grapalat" w:cs="Sylfaen"/>
          <w:i/>
          <w:sz w:val="20"/>
          <w:lang w:val="af-ZA"/>
        </w:rPr>
      </w:pPr>
      <w:r w:rsidRPr="005E1F72">
        <w:rPr>
          <w:rFonts w:ascii="GHEA Grapalat" w:hAnsi="GHEA Grapalat" w:cs="Sylfaen"/>
          <w:sz w:val="20"/>
          <w:lang w:val="hy-AM"/>
        </w:rPr>
        <w:t>10</w:t>
      </w:r>
      <w:r w:rsidRPr="005E1F72">
        <w:rPr>
          <w:rFonts w:ascii="GHEA Grapalat" w:hAnsi="GHEA Grapalat" w:cs="Sylfaen"/>
          <w:sz w:val="20"/>
          <w:lang w:val="af-ZA"/>
        </w:rPr>
        <w:t xml:space="preserve">.3 </w:t>
      </w:r>
      <w:r w:rsidRPr="005E1F72">
        <w:rPr>
          <w:rFonts w:ascii="GHEA Grapalat" w:hAnsi="GHEA Grapalat" w:cs="Sylfaen"/>
          <w:sz w:val="20"/>
          <w:lang w:val="hy-AM"/>
        </w:rPr>
        <w:t>Պայմանագրով</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hy-AM"/>
        </w:rPr>
        <w:t>կողմից</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w:t>
      </w:r>
      <w:r w:rsidRPr="005E1F72">
        <w:rPr>
          <w:rFonts w:ascii="GHEA Grapalat" w:hAnsi="GHEA Grapalat" w:cs="Sylfaen"/>
          <w:sz w:val="20"/>
          <w:lang w:val="af-ZA"/>
        </w:rPr>
        <w:t xml:space="preserve"> </w:t>
      </w:r>
      <w:r w:rsidRPr="005E1F72">
        <w:rPr>
          <w:rFonts w:ascii="GHEA Grapalat" w:hAnsi="GHEA Grapalat" w:cs="Sylfaen"/>
          <w:sz w:val="20"/>
          <w:lang w:val="hy-AM"/>
        </w:rPr>
        <w:t>հատկացվելու</w:t>
      </w:r>
      <w:r w:rsidRPr="005E1F72">
        <w:rPr>
          <w:rFonts w:ascii="GHEA Grapalat" w:hAnsi="GHEA Grapalat" w:cs="Sylfaen"/>
          <w:sz w:val="20"/>
          <w:lang w:val="af-ZA"/>
        </w:rPr>
        <w:t xml:space="preserve"> </w:t>
      </w:r>
      <w:r w:rsidRPr="005E1F72">
        <w:rPr>
          <w:rFonts w:ascii="GHEA Grapalat" w:hAnsi="GHEA Grapalat" w:cs="Sylfaen"/>
          <w:sz w:val="20"/>
          <w:lang w:val="hy-AM"/>
        </w:rPr>
        <w:t>պայման</w:t>
      </w:r>
      <w:r w:rsidRPr="005E1F72">
        <w:rPr>
          <w:rFonts w:ascii="GHEA Grapalat" w:hAnsi="GHEA Grapalat" w:cs="Sylfaen"/>
          <w:sz w:val="20"/>
          <w:lang w:val="af-ZA"/>
        </w:rPr>
        <w:t xml:space="preserve"> </w:t>
      </w:r>
      <w:r w:rsidRPr="005E1F72">
        <w:rPr>
          <w:rFonts w:ascii="GHEA Grapalat" w:hAnsi="GHEA Grapalat" w:cs="Sylfaen"/>
          <w:sz w:val="20"/>
          <w:lang w:val="hy-AM"/>
        </w:rPr>
        <w:t>նախատեսվելու</w:t>
      </w:r>
      <w:r w:rsidRPr="005E1F72">
        <w:rPr>
          <w:rFonts w:ascii="GHEA Grapalat" w:hAnsi="GHEA Grapalat" w:cs="Sylfaen"/>
          <w:sz w:val="20"/>
          <w:lang w:val="af-ZA"/>
        </w:rPr>
        <w:t xml:space="preserve"> </w:t>
      </w:r>
      <w:r w:rsidRPr="005E1F72">
        <w:rPr>
          <w:rFonts w:ascii="GHEA Grapalat" w:hAnsi="GHEA Grapalat" w:cs="Sylfaen"/>
          <w:sz w:val="20"/>
          <w:lang w:val="hy-AM"/>
        </w:rPr>
        <w:t>դեպքում</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պ</w:t>
      </w:r>
      <w:r w:rsidRPr="005E1F72">
        <w:rPr>
          <w:rFonts w:ascii="GHEA Grapalat" w:hAnsi="GHEA Grapalat" w:cs="Sylfaen"/>
          <w:sz w:val="20"/>
          <w:lang w:val="hy-AM"/>
        </w:rPr>
        <w:t>ատվիրատուին</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ներկայացնում</w:t>
      </w:r>
      <w:r w:rsidRPr="005E1F72">
        <w:rPr>
          <w:rFonts w:ascii="GHEA Grapalat" w:hAnsi="GHEA Grapalat" w:cs="Sylfaen"/>
          <w:sz w:val="20"/>
          <w:lang w:val="af-ZA"/>
        </w:rPr>
        <w:t xml:space="preserve"> նաև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ապահովում</w:t>
      </w:r>
      <w:r w:rsidRPr="005E1F72">
        <w:rPr>
          <w:rFonts w:ascii="GHEA Grapalat" w:hAnsi="GHEA Grapalat" w:cs="Sylfaen"/>
          <w:sz w:val="20"/>
          <w:lang w:val="af-ZA"/>
        </w:rPr>
        <w:t xml:space="preserve">` </w:t>
      </w:r>
      <w:r w:rsidRPr="005E1F72">
        <w:rPr>
          <w:rFonts w:ascii="GHEA Grapalat" w:hAnsi="GHEA Grapalat" w:cs="Sylfaen"/>
          <w:sz w:val="20"/>
          <w:lang w:val="hy-AM"/>
        </w:rPr>
        <w:t>կանխավճարի</w:t>
      </w:r>
      <w:r w:rsidRPr="005E1F72">
        <w:rPr>
          <w:rFonts w:ascii="GHEA Grapalat" w:hAnsi="GHEA Grapalat" w:cs="Sylfaen"/>
          <w:sz w:val="20"/>
          <w:lang w:val="af-ZA"/>
        </w:rPr>
        <w:t xml:space="preserve"> </w:t>
      </w:r>
      <w:r w:rsidRPr="005E1F72">
        <w:rPr>
          <w:rFonts w:ascii="GHEA Grapalat" w:hAnsi="GHEA Grapalat" w:cs="Sylfaen"/>
          <w:sz w:val="20"/>
          <w:lang w:val="hy-AM"/>
        </w:rPr>
        <w:t>չափով</w:t>
      </w:r>
      <w:r w:rsidRPr="005E1F72">
        <w:rPr>
          <w:rFonts w:ascii="GHEA Grapalat" w:hAnsi="GHEA Grapalat" w:cs="Sylfaen"/>
          <w:sz w:val="20"/>
          <w:lang w:val="af-ZA"/>
        </w:rPr>
        <w:t xml:space="preserve">, բանկային </w:t>
      </w:r>
      <w:r w:rsidRPr="005E1F72">
        <w:rPr>
          <w:rFonts w:ascii="GHEA Grapalat" w:hAnsi="GHEA Grapalat" w:cs="Sylfaen"/>
          <w:sz w:val="20"/>
          <w:lang w:val="hy-AM"/>
        </w:rPr>
        <w:t>երաշխիքի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i/>
          <w:sz w:val="20"/>
          <w:lang w:val="af-ZA"/>
        </w:rPr>
        <w:t xml:space="preserve"> </w:t>
      </w:r>
    </w:p>
    <w:p w:rsidR="00F12606" w:rsidRPr="005E1F72" w:rsidRDefault="00F12606" w:rsidP="00F12606">
      <w:pPr>
        <w:spacing w:after="0" w:line="240" w:lineRule="auto"/>
        <w:ind w:firstLine="567"/>
        <w:jc w:val="both"/>
        <w:rPr>
          <w:rFonts w:ascii="GHEA Grapalat" w:hAnsi="GHEA Grapalat"/>
          <w:sz w:val="20"/>
          <w:szCs w:val="20"/>
          <w:lang w:val="af-ZA"/>
        </w:rPr>
      </w:pPr>
      <w:r w:rsidRPr="005E1F72">
        <w:rPr>
          <w:rFonts w:ascii="GHEA Grapalat" w:hAnsi="GHEA Grapalat" w:cs="Sylfaen"/>
          <w:sz w:val="20"/>
          <w:lang w:val="af-ZA"/>
        </w:rPr>
        <w:t xml:space="preserve">10.4 </w:t>
      </w:r>
      <w:r w:rsidRPr="005E1F72">
        <w:rPr>
          <w:rFonts w:ascii="GHEA Grapalat" w:hAnsi="GHEA Grapalat"/>
          <w:sz w:val="20"/>
          <w:szCs w:val="20"/>
        </w:rPr>
        <w:t>Եթե</w:t>
      </w:r>
      <w:r w:rsidRPr="005E1F72">
        <w:rPr>
          <w:rFonts w:ascii="GHEA Grapalat" w:hAnsi="GHEA Grapalat"/>
          <w:sz w:val="20"/>
          <w:szCs w:val="20"/>
          <w:lang w:val="af-ZA"/>
        </w:rPr>
        <w:t xml:space="preserve"> </w:t>
      </w:r>
      <w:r w:rsidRPr="005E1F72">
        <w:rPr>
          <w:rFonts w:ascii="GHEA Grapalat" w:hAnsi="GHEA Grapalat"/>
          <w:sz w:val="20"/>
          <w:szCs w:val="20"/>
        </w:rPr>
        <w:t>չափաբաժիններով</w:t>
      </w:r>
      <w:r w:rsidRPr="005E1F72">
        <w:rPr>
          <w:rFonts w:ascii="GHEA Grapalat" w:hAnsi="GHEA Grapalat"/>
          <w:sz w:val="20"/>
          <w:szCs w:val="20"/>
          <w:lang w:val="af-ZA"/>
        </w:rPr>
        <w:t xml:space="preserve"> </w:t>
      </w:r>
      <w:r w:rsidRPr="005E1F72">
        <w:rPr>
          <w:rFonts w:ascii="GHEA Grapalat" w:hAnsi="GHEA Grapalat"/>
          <w:sz w:val="20"/>
          <w:szCs w:val="20"/>
        </w:rPr>
        <w:t>կազմակերպված</w:t>
      </w:r>
      <w:r w:rsidRPr="005E1F72">
        <w:rPr>
          <w:rFonts w:ascii="GHEA Grapalat" w:hAnsi="GHEA Grapalat"/>
          <w:sz w:val="20"/>
          <w:szCs w:val="20"/>
          <w:lang w:val="af-ZA"/>
        </w:rPr>
        <w:t xml:space="preserve"> </w:t>
      </w:r>
      <w:r w:rsidRPr="005E1F72">
        <w:rPr>
          <w:rFonts w:ascii="GHEA Grapalat" w:hAnsi="GHEA Grapalat"/>
          <w:sz w:val="20"/>
          <w:szCs w:val="20"/>
        </w:rPr>
        <w:t>գնման</w:t>
      </w:r>
      <w:r w:rsidRPr="005E1F72">
        <w:rPr>
          <w:rFonts w:ascii="GHEA Grapalat" w:hAnsi="GHEA Grapalat"/>
          <w:sz w:val="20"/>
          <w:szCs w:val="20"/>
          <w:lang w:val="af-ZA"/>
        </w:rPr>
        <w:t xml:space="preserve"> </w:t>
      </w:r>
      <w:r w:rsidRPr="005E1F72">
        <w:rPr>
          <w:rFonts w:ascii="GHEA Grapalat" w:hAnsi="GHEA Grapalat"/>
          <w:sz w:val="20"/>
          <w:szCs w:val="20"/>
        </w:rPr>
        <w:t>ընթացակարգի</w:t>
      </w:r>
      <w:r w:rsidRPr="005E1F72">
        <w:rPr>
          <w:rFonts w:ascii="GHEA Grapalat" w:hAnsi="GHEA Grapalat"/>
          <w:sz w:val="20"/>
          <w:szCs w:val="20"/>
          <w:lang w:val="af-ZA"/>
        </w:rPr>
        <w:t xml:space="preserve"> </w:t>
      </w:r>
      <w:r w:rsidRPr="005E1F72">
        <w:rPr>
          <w:rFonts w:ascii="GHEA Grapalat" w:hAnsi="GHEA Grapalat"/>
          <w:sz w:val="20"/>
          <w:szCs w:val="20"/>
        </w:rPr>
        <w:t>շրջանակում</w:t>
      </w:r>
      <w:r w:rsidRPr="005E1F72">
        <w:rPr>
          <w:rFonts w:ascii="GHEA Grapalat" w:hAnsi="GHEA Grapalat"/>
          <w:sz w:val="20"/>
          <w:szCs w:val="20"/>
          <w:lang w:val="af-ZA"/>
        </w:rPr>
        <w:t>`</w:t>
      </w:r>
    </w:p>
    <w:p w:rsidR="00F12606" w:rsidRPr="005E1F72" w:rsidRDefault="00F12606" w:rsidP="00F12606">
      <w:pPr>
        <w:spacing w:after="0" w:line="240" w:lineRule="auto"/>
        <w:ind w:firstLine="375"/>
        <w:jc w:val="both"/>
        <w:rPr>
          <w:rFonts w:ascii="GHEA Grapalat" w:hAnsi="GHEA Grapalat" w:cs="Sylfaen"/>
          <w:sz w:val="20"/>
          <w:lang w:val="af-ZA"/>
        </w:rPr>
      </w:pPr>
      <w:r w:rsidRPr="005E1F72">
        <w:rPr>
          <w:rFonts w:ascii="GHEA Grapalat" w:hAnsi="GHEA Grapalat" w:cs="Sylfaen"/>
          <w:sz w:val="20"/>
          <w:lang w:val="af-ZA"/>
        </w:rPr>
        <w:tab/>
      </w:r>
      <w:r w:rsidRPr="005E1F72">
        <w:rPr>
          <w:rFonts w:ascii="GHEA Grapalat" w:hAnsi="GHEA Grapalat" w:cs="Sylfaen"/>
          <w:sz w:val="20"/>
          <w:lang w:val="hy-AM"/>
        </w:rPr>
        <w:t>1)</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ճանաչվում</w:t>
      </w:r>
      <w:r w:rsidRPr="005E1F72">
        <w:rPr>
          <w:rFonts w:ascii="GHEA Grapalat" w:hAnsi="GHEA Grapalat" w:cs="Sylfaen"/>
          <w:sz w:val="20"/>
          <w:lang w:val="af-ZA"/>
        </w:rPr>
        <w:t xml:space="preserve"> </w:t>
      </w:r>
      <w:r w:rsidRPr="005E1F72">
        <w:rPr>
          <w:rFonts w:ascii="GHEA Grapalat" w:hAnsi="GHEA Grapalat" w:cs="Sylfaen"/>
          <w:sz w:val="20"/>
          <w:lang w:val="ru-RU"/>
        </w:rPr>
        <w:t>մեկից</w:t>
      </w:r>
      <w:r w:rsidRPr="005E1F72">
        <w:rPr>
          <w:rFonts w:ascii="GHEA Grapalat" w:hAnsi="GHEA Grapalat" w:cs="Sylfaen"/>
          <w:sz w:val="20"/>
          <w:lang w:val="af-ZA"/>
        </w:rPr>
        <w:t xml:space="preserve"> </w:t>
      </w:r>
      <w:r w:rsidRPr="005E1F72">
        <w:rPr>
          <w:rFonts w:ascii="GHEA Grapalat" w:hAnsi="GHEA Grapalat" w:cs="Sylfaen"/>
          <w:sz w:val="20"/>
          <w:lang w:val="ru-RU"/>
        </w:rPr>
        <w:t>ավել</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մասով</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ինչպես</w:t>
      </w:r>
      <w:r w:rsidRPr="005E1F72">
        <w:rPr>
          <w:rFonts w:ascii="GHEA Grapalat" w:hAnsi="GHEA Grapalat" w:cs="Sylfaen"/>
          <w:sz w:val="20"/>
          <w:lang w:val="af-ZA"/>
        </w:rPr>
        <w:t xml:space="preserve"> </w:t>
      </w:r>
      <w:r w:rsidRPr="005E1F72">
        <w:rPr>
          <w:rFonts w:ascii="GHEA Grapalat" w:hAnsi="GHEA Grapalat" w:cs="Sylfaen"/>
          <w:sz w:val="20"/>
          <w:lang w:val="ru-RU"/>
        </w:rPr>
        <w:t>յուրաքանչյուր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չափաբաժնի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այնպես</w:t>
      </w:r>
      <w:r w:rsidRPr="005E1F72">
        <w:rPr>
          <w:rFonts w:ascii="GHEA Grapalat" w:hAnsi="GHEA Grapalat" w:cs="Sylfaen"/>
          <w:sz w:val="20"/>
          <w:lang w:val="af-ZA"/>
        </w:rPr>
        <w:t xml:space="preserve"> </w:t>
      </w:r>
      <w:r w:rsidRPr="005E1F72">
        <w:rPr>
          <w:rFonts w:ascii="GHEA Grapalat" w:hAnsi="GHEA Grapalat" w:cs="Sylfaen"/>
          <w:sz w:val="20"/>
          <w:lang w:val="ru-RU"/>
        </w:rPr>
        <w:t>էլ</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բոլոր</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ներկայացվելու</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Pr="005E1F72">
        <w:rPr>
          <w:rFonts w:ascii="GHEA Grapalat" w:hAnsi="GHEA Grapalat" w:cs="Sylfaen"/>
          <w:sz w:val="20"/>
          <w:lang w:val="ru-RU"/>
        </w:rPr>
        <w:t>դրա</w:t>
      </w:r>
      <w:r w:rsidRPr="005E1F72">
        <w:rPr>
          <w:rFonts w:ascii="GHEA Grapalat" w:hAnsi="GHEA Grapalat" w:cs="Sylfaen"/>
          <w:sz w:val="20"/>
          <w:lang w:val="af-ZA"/>
        </w:rPr>
        <w:t xml:space="preserve"> </w:t>
      </w:r>
      <w:r w:rsidRPr="005E1F72">
        <w:rPr>
          <w:rFonts w:ascii="GHEA Grapalat" w:hAnsi="GHEA Grapalat" w:cs="Sylfaen"/>
          <w:sz w:val="20"/>
          <w:lang w:val="ru-RU"/>
        </w:rPr>
        <w:t>գումարը</w:t>
      </w:r>
      <w:r w:rsidRPr="005E1F72">
        <w:rPr>
          <w:rFonts w:ascii="GHEA Grapalat" w:hAnsi="GHEA Grapalat" w:cs="Sylfaen"/>
          <w:sz w:val="20"/>
          <w:lang w:val="af-ZA"/>
        </w:rPr>
        <w:t xml:space="preserve"> </w:t>
      </w:r>
      <w:r w:rsidRPr="005E1F72">
        <w:rPr>
          <w:rFonts w:ascii="GHEA Grapalat" w:hAnsi="GHEA Grapalat" w:cs="Sylfaen"/>
          <w:sz w:val="20"/>
          <w:lang w:val="ru-RU"/>
        </w:rPr>
        <w:t>հաշվարկվում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գնի</w:t>
      </w:r>
      <w:r w:rsidRPr="005E1F72">
        <w:rPr>
          <w:rFonts w:ascii="GHEA Grapalat" w:hAnsi="GHEA Grapalat" w:cs="Sylfaen"/>
          <w:sz w:val="20"/>
          <w:lang w:val="af-ZA"/>
        </w:rPr>
        <w:t xml:space="preserve"> </w:t>
      </w:r>
      <w:r w:rsidRPr="005E1F72">
        <w:rPr>
          <w:rFonts w:ascii="GHEA Grapalat" w:hAnsi="GHEA Grapalat" w:cs="Sylfaen"/>
          <w:sz w:val="20"/>
          <w:lang w:val="ru-RU"/>
        </w:rPr>
        <w:t>նկատմամբ</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ընդհանուր</w:t>
      </w:r>
      <w:r w:rsidRPr="005E1F72">
        <w:rPr>
          <w:rFonts w:ascii="GHEA Grapalat" w:hAnsi="GHEA Grapalat" w:cs="Sylfaen"/>
          <w:sz w:val="20"/>
          <w:lang w:val="af-ZA"/>
        </w:rPr>
        <w:t xml:space="preserve"> </w:t>
      </w:r>
      <w:r w:rsidRPr="005E1F72">
        <w:rPr>
          <w:rFonts w:ascii="GHEA Grapalat" w:hAnsi="GHEA Grapalat" w:cs="Sylfaen"/>
          <w:sz w:val="20"/>
          <w:lang w:val="ru-RU"/>
        </w:rPr>
        <w:t>գինը</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70 </w:t>
      </w:r>
      <w:r w:rsidRPr="005E1F72">
        <w:rPr>
          <w:rFonts w:ascii="GHEA Grapalat" w:hAnsi="GHEA Grapalat" w:cs="Sylfaen"/>
          <w:sz w:val="20"/>
        </w:rPr>
        <w:t>մլն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Sylfaen"/>
          <w:sz w:val="20"/>
          <w:lang w:val="af-ZA"/>
        </w:rPr>
        <w:t xml:space="preserve"> </w:t>
      </w:r>
      <w:r w:rsidRPr="005E1F72">
        <w:rPr>
          <w:rFonts w:ascii="GHEA Grapalat" w:hAnsi="GHEA Grapalat" w:cs="Sylfaen"/>
          <w:sz w:val="20"/>
        </w:rPr>
        <w:t>դրամը</w:t>
      </w:r>
      <w:r w:rsidRPr="005E1F72">
        <w:rPr>
          <w:rFonts w:ascii="GHEA Grapalat" w:hAnsi="GHEA Grapalat" w:cs="Sylfaen"/>
          <w:sz w:val="20"/>
          <w:lang w:val="af-ZA"/>
        </w:rPr>
        <w:t xml:space="preserve">, </w:t>
      </w:r>
      <w:r w:rsidRPr="005E1F72">
        <w:rPr>
          <w:rFonts w:ascii="GHEA Grapalat" w:hAnsi="GHEA Grapalat" w:cs="Sylfaen"/>
          <w:sz w:val="20"/>
          <w:lang w:val="ru-RU"/>
        </w:rPr>
        <w:t>սակայն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Pr="005E1F72">
        <w:rPr>
          <w:rFonts w:ascii="GHEA Grapalat" w:hAnsi="GHEA Grapalat" w:cs="Sylfaen"/>
          <w:sz w:val="20"/>
          <w:lang w:val="af-ZA"/>
        </w:rPr>
        <w:t xml:space="preserve"> </w:t>
      </w:r>
      <w:r w:rsidRPr="005E1F72">
        <w:rPr>
          <w:rFonts w:ascii="GHEA Grapalat" w:hAnsi="GHEA Grapalat" w:cs="Sylfaen"/>
          <w:sz w:val="20"/>
          <w:lang w:val="ru-RU"/>
        </w:rPr>
        <w:t>առանձին</w:t>
      </w:r>
      <w:r w:rsidRPr="005E1F72">
        <w:rPr>
          <w:rFonts w:ascii="GHEA Grapalat" w:hAnsi="GHEA Grapalat" w:cs="Sylfaen"/>
          <w:sz w:val="20"/>
          <w:lang w:val="af-ZA"/>
        </w:rPr>
        <w:t xml:space="preserve"> </w:t>
      </w:r>
      <w:r w:rsidRPr="005E1F72">
        <w:rPr>
          <w:rFonts w:ascii="GHEA Grapalat" w:hAnsi="GHEA Grapalat" w:cs="Sylfaen"/>
          <w:sz w:val="20"/>
          <w:lang w:val="ru-RU"/>
        </w:rPr>
        <w:t>չափաբաժինների</w:t>
      </w:r>
      <w:r w:rsidRPr="005E1F72">
        <w:rPr>
          <w:rFonts w:ascii="GHEA Grapalat" w:hAnsi="GHEA Grapalat" w:cs="Sylfaen"/>
          <w:sz w:val="20"/>
          <w:lang w:val="af-ZA"/>
        </w:rPr>
        <w:t xml:space="preserve"> </w:t>
      </w:r>
      <w:r w:rsidRPr="005E1F72">
        <w:rPr>
          <w:rFonts w:ascii="GHEA Grapalat" w:hAnsi="GHEA Grapalat" w:cs="Sylfaen"/>
          <w:sz w:val="20"/>
          <w:lang w:val="ru-RU"/>
        </w:rPr>
        <w:t>գները</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գերազանցում</w:t>
      </w:r>
      <w:r w:rsidRPr="005E1F72">
        <w:rPr>
          <w:rFonts w:ascii="GHEA Grapalat" w:hAnsi="GHEA Grapalat" w:cs="Sylfaen"/>
          <w:sz w:val="20"/>
          <w:lang w:val="af-ZA"/>
        </w:rPr>
        <w:t xml:space="preserve"> </w:t>
      </w:r>
      <w:r w:rsidRPr="005E1F72">
        <w:rPr>
          <w:rFonts w:ascii="GHEA Grapalat" w:hAnsi="GHEA Grapalat" w:cs="Sylfaen"/>
          <w:sz w:val="20"/>
          <w:lang w:val="ru-RU"/>
        </w:rPr>
        <w:t>այդ</w:t>
      </w:r>
      <w:r w:rsidRPr="005E1F72">
        <w:rPr>
          <w:rFonts w:ascii="GHEA Grapalat" w:hAnsi="GHEA Grapalat" w:cs="Sylfaen"/>
          <w:sz w:val="20"/>
          <w:lang w:val="af-ZA"/>
        </w:rPr>
        <w:t xml:space="preserve"> </w:t>
      </w:r>
      <w:r w:rsidRPr="005E1F72">
        <w:rPr>
          <w:rFonts w:ascii="GHEA Grapalat" w:hAnsi="GHEA Grapalat" w:cs="Sylfaen"/>
          <w:sz w:val="20"/>
          <w:lang w:val="ru-RU"/>
        </w:rPr>
        <w:t>չափը</w:t>
      </w:r>
      <w:r w:rsidRPr="005E1F72">
        <w:rPr>
          <w:rFonts w:ascii="GHEA Grapalat" w:hAnsi="GHEA Grapalat" w:cs="Sylfaen"/>
          <w:sz w:val="20"/>
          <w:lang w:val="af-ZA"/>
        </w:rPr>
        <w:t xml:space="preserve">, </w:t>
      </w:r>
      <w:r w:rsidRPr="005E1F72">
        <w:rPr>
          <w:rFonts w:ascii="GHEA Grapalat" w:hAnsi="GHEA Grapalat" w:cs="Sylfaen"/>
          <w:sz w:val="20"/>
          <w:lang w:val="ru-RU"/>
        </w:rPr>
        <w:t>ապա</w:t>
      </w:r>
      <w:r w:rsidRPr="005E1F72">
        <w:rPr>
          <w:rFonts w:ascii="GHEA Grapalat" w:hAnsi="GHEA Grapalat" w:cs="Sylfaen"/>
          <w:sz w:val="20"/>
          <w:lang w:val="af-ZA"/>
        </w:rPr>
        <w:t xml:space="preserve"> </w:t>
      </w:r>
      <w:r w:rsidRPr="005E1F72">
        <w:rPr>
          <w:rFonts w:ascii="GHEA Grapalat" w:hAnsi="GHEA Grapalat" w:cs="Sylfaen"/>
          <w:sz w:val="20"/>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ապահովումը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միակողմանի</w:t>
      </w:r>
      <w:r w:rsidRPr="005E1F72">
        <w:rPr>
          <w:rFonts w:ascii="GHEA Grapalat" w:hAnsi="GHEA Grapalat" w:cs="Sylfaen"/>
          <w:sz w:val="20"/>
          <w:lang w:val="af-ZA"/>
        </w:rPr>
        <w:t xml:space="preserve"> </w:t>
      </w:r>
      <w:r w:rsidRPr="005E1F72">
        <w:rPr>
          <w:rFonts w:ascii="GHEA Grapalat" w:hAnsi="GHEA Grapalat" w:cs="Sylfaen"/>
          <w:sz w:val="20"/>
          <w:lang w:val="ru-RU"/>
        </w:rPr>
        <w:t>հաստատված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տուժանքի</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կանխիկ</w:t>
      </w:r>
      <w:r w:rsidRPr="005E1F72">
        <w:rPr>
          <w:rFonts w:ascii="GHEA Grapalat" w:hAnsi="GHEA Grapalat" w:cs="Sylfaen"/>
          <w:sz w:val="20"/>
          <w:lang w:val="af-ZA"/>
        </w:rPr>
        <w:t xml:space="preserve"> </w:t>
      </w:r>
      <w:r w:rsidRPr="005E1F72">
        <w:rPr>
          <w:rFonts w:ascii="GHEA Grapalat" w:hAnsi="GHEA Grapalat" w:cs="Sylfaen"/>
          <w:sz w:val="20"/>
          <w:lang w:val="ru-RU"/>
        </w:rPr>
        <w:t>փողի</w:t>
      </w:r>
      <w:r w:rsidRPr="005E1F72">
        <w:rPr>
          <w:rFonts w:ascii="GHEA Grapalat" w:hAnsi="GHEA Grapalat" w:cs="Sylfaen"/>
          <w:sz w:val="20"/>
          <w:lang w:val="af-ZA"/>
        </w:rPr>
        <w:t xml:space="preserve"> </w:t>
      </w:r>
      <w:r w:rsidRPr="005E1F72">
        <w:rPr>
          <w:rFonts w:ascii="GHEA Grapalat" w:hAnsi="GHEA Grapalat" w:cs="Sylfaen"/>
          <w:sz w:val="20"/>
          <w:lang w:val="ru-RU"/>
        </w:rPr>
        <w:t>ձևով</w:t>
      </w:r>
      <w:r w:rsidRPr="005E1F72">
        <w:rPr>
          <w:rFonts w:ascii="GHEA Grapalat" w:hAnsi="GHEA Grapalat" w:cs="Sylfaen"/>
          <w:sz w:val="20"/>
          <w:lang w:val="af-ZA"/>
        </w:rPr>
        <w:t>.</w:t>
      </w:r>
    </w:p>
    <w:p w:rsidR="00F12606" w:rsidRPr="005E1F72" w:rsidRDefault="00F12606" w:rsidP="00F12606">
      <w:pPr>
        <w:spacing w:after="0" w:line="240" w:lineRule="auto"/>
        <w:jc w:val="center"/>
        <w:rPr>
          <w:rFonts w:ascii="GHEA Grapalat" w:hAnsi="GHEA Grapalat"/>
          <w:b/>
          <w:lang w:val="af-ZA"/>
        </w:rPr>
      </w:pPr>
    </w:p>
    <w:p w:rsidR="00F12606" w:rsidRPr="005E1F72" w:rsidRDefault="00F12606" w:rsidP="00F12606">
      <w:pPr>
        <w:spacing w:after="0" w:line="240" w:lineRule="auto"/>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37-</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sidRPr="005E1F72">
        <w:rPr>
          <w:rFonts w:ascii="GHEA Grapalat" w:hAnsi="GHEA Grapalat" w:cs="Sylfaen"/>
          <w:sz w:val="20"/>
          <w:lang w:val="af-ZA"/>
        </w:rPr>
        <w:t xml:space="preserve"> </w:t>
      </w:r>
      <w:r w:rsidRPr="005E1F72">
        <w:rPr>
          <w:rFonts w:ascii="GHEA Grapalat" w:hAnsi="GHEA Grapalat" w:cs="Sylfaen"/>
          <w:sz w:val="20"/>
        </w:rPr>
        <w:t>որոշման</w:t>
      </w:r>
      <w:r w:rsidRPr="005E1F72">
        <w:rPr>
          <w:rFonts w:ascii="GHEA Grapalat" w:hAnsi="GHEA Grapalat" w:cs="Sylfaen"/>
          <w:sz w:val="20"/>
          <w:lang w:val="af-ZA"/>
        </w:rPr>
        <w:t xml:space="preserve"> </w:t>
      </w:r>
      <w:r w:rsidRPr="005E1F72">
        <w:rPr>
          <w:rFonts w:ascii="GHEA Grapalat" w:hAnsi="GHEA Grapalat" w:cs="Sylfaen"/>
          <w:sz w:val="20"/>
        </w:rPr>
        <w:t>հիման</w:t>
      </w:r>
      <w:r w:rsidRPr="005E1F72">
        <w:rPr>
          <w:rFonts w:ascii="GHEA Grapalat" w:hAnsi="GHEA Grapalat" w:cs="Sylfaen"/>
          <w:sz w:val="20"/>
          <w:lang w:val="af-ZA"/>
        </w:rPr>
        <w:t xml:space="preserve"> </w:t>
      </w:r>
      <w:r w:rsidRPr="005E1F72">
        <w:rPr>
          <w:rFonts w:ascii="GHEA Grapalat" w:hAnsi="GHEA Grapalat" w:cs="Sylfaen"/>
          <w:sz w:val="20"/>
        </w:rPr>
        <w:t>վրա</w:t>
      </w:r>
      <w:r w:rsidRPr="005E1F72">
        <w:rPr>
          <w:rStyle w:val="FootnoteReference"/>
          <w:rFonts w:ascii="GHEA Grapalat" w:hAnsi="GHEA Grapalat" w:cs="Sylfaen"/>
          <w:sz w:val="20"/>
        </w:rPr>
        <w:footnoteReference w:id="14"/>
      </w:r>
      <w:r w:rsidRPr="005E1F72">
        <w:rPr>
          <w:rFonts w:ascii="GHEA Grapalat" w:hAnsi="GHEA Grapalat" w:cs="Sylfaen"/>
          <w:sz w:val="20"/>
          <w:lang w:val="hy-AM"/>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rsidR="00F12606" w:rsidRDefault="00F12606" w:rsidP="00F12606">
      <w:pPr>
        <w:spacing w:after="0" w:line="240" w:lineRule="auto"/>
        <w:ind w:firstLine="567"/>
        <w:jc w:val="both"/>
        <w:rPr>
          <w:rFonts w:ascii="GHEA Grapalat" w:hAnsi="GHEA Grapalat" w:cs="Sylfaen"/>
          <w:sz w:val="20"/>
          <w:lang w:val="af-ZA"/>
        </w:rPr>
      </w:pPr>
      <w:r>
        <w:rPr>
          <w:rFonts w:ascii="GHEA Grapalat" w:hAnsi="GHEA Grapalat" w:cs="Sylfaen"/>
          <w:sz w:val="20"/>
        </w:rPr>
        <w:t>Սույն</w:t>
      </w:r>
      <w:r w:rsidRPr="00443B3E">
        <w:rPr>
          <w:rFonts w:ascii="GHEA Grapalat" w:hAnsi="GHEA Grapalat" w:cs="Sylfaen"/>
          <w:sz w:val="20"/>
          <w:lang w:val="af-ZA"/>
        </w:rPr>
        <w:t xml:space="preserve"> </w:t>
      </w:r>
      <w:r>
        <w:rPr>
          <w:rFonts w:ascii="GHEA Grapalat" w:hAnsi="GHEA Grapalat" w:cs="Sylfaen"/>
          <w:sz w:val="20"/>
        </w:rPr>
        <w:t>ընթացակարգը</w:t>
      </w:r>
      <w:r w:rsidRPr="00443B3E">
        <w:rPr>
          <w:rFonts w:ascii="GHEA Grapalat" w:hAnsi="GHEA Grapalat" w:cs="Sylfaen"/>
          <w:sz w:val="20"/>
          <w:lang w:val="af-ZA"/>
        </w:rPr>
        <w:t xml:space="preserve"> </w:t>
      </w:r>
      <w:r>
        <w:rPr>
          <w:rFonts w:ascii="GHEA Grapalat" w:hAnsi="GHEA Grapalat" w:cs="Sylfaen"/>
          <w:sz w:val="20"/>
        </w:rPr>
        <w:t>Օրենքի</w:t>
      </w:r>
      <w:r w:rsidRPr="00443B3E">
        <w:rPr>
          <w:rFonts w:ascii="GHEA Grapalat" w:hAnsi="GHEA Grapalat" w:cs="Sylfaen"/>
          <w:sz w:val="20"/>
          <w:lang w:val="af-ZA"/>
        </w:rPr>
        <w:t xml:space="preserve"> 34-</w:t>
      </w:r>
      <w:r>
        <w:rPr>
          <w:rFonts w:ascii="GHEA Grapalat" w:hAnsi="GHEA Grapalat" w:cs="Sylfaen"/>
          <w:sz w:val="20"/>
        </w:rPr>
        <w:t>րդ</w:t>
      </w:r>
      <w:r w:rsidRPr="00443B3E">
        <w:rPr>
          <w:rFonts w:ascii="GHEA Grapalat" w:hAnsi="GHEA Grapalat" w:cs="Sylfaen"/>
          <w:sz w:val="20"/>
          <w:lang w:val="af-ZA"/>
        </w:rPr>
        <w:t xml:space="preserve"> </w:t>
      </w:r>
      <w:r>
        <w:rPr>
          <w:rFonts w:ascii="GHEA Grapalat" w:hAnsi="GHEA Grapalat" w:cs="Sylfaen"/>
          <w:sz w:val="20"/>
        </w:rPr>
        <w:t>հոդվածի</w:t>
      </w:r>
      <w:r w:rsidRPr="00443B3E">
        <w:rPr>
          <w:rFonts w:ascii="GHEA Grapalat" w:hAnsi="GHEA Grapalat" w:cs="Sylfaen"/>
          <w:sz w:val="20"/>
          <w:lang w:val="af-ZA"/>
        </w:rPr>
        <w:t xml:space="preserve"> 1-</w:t>
      </w:r>
      <w:r>
        <w:rPr>
          <w:rFonts w:ascii="GHEA Grapalat" w:hAnsi="GHEA Grapalat" w:cs="Sylfaen"/>
          <w:sz w:val="20"/>
        </w:rPr>
        <w:t>ին</w:t>
      </w:r>
      <w:r w:rsidRPr="00443B3E">
        <w:rPr>
          <w:rFonts w:ascii="GHEA Grapalat" w:hAnsi="GHEA Grapalat" w:cs="Sylfaen"/>
          <w:sz w:val="20"/>
          <w:lang w:val="af-ZA"/>
        </w:rPr>
        <w:t xml:space="preserve"> </w:t>
      </w:r>
      <w:r>
        <w:rPr>
          <w:rFonts w:ascii="GHEA Grapalat" w:hAnsi="GHEA Grapalat" w:cs="Sylfaen"/>
          <w:sz w:val="20"/>
        </w:rPr>
        <w:t>մասի</w:t>
      </w:r>
      <w:r w:rsidRPr="00443B3E">
        <w:rPr>
          <w:rFonts w:ascii="GHEA Grapalat" w:hAnsi="GHEA Grapalat" w:cs="Sylfaen"/>
          <w:sz w:val="20"/>
          <w:lang w:val="af-ZA"/>
        </w:rPr>
        <w:t xml:space="preserve"> 4-</w:t>
      </w:r>
      <w:r>
        <w:rPr>
          <w:rFonts w:ascii="GHEA Grapalat" w:hAnsi="GHEA Grapalat" w:cs="Sylfaen"/>
          <w:sz w:val="20"/>
        </w:rPr>
        <w:t>րդ</w:t>
      </w:r>
      <w:r w:rsidRPr="00443B3E">
        <w:rPr>
          <w:rFonts w:ascii="GHEA Grapalat" w:hAnsi="GHEA Grapalat" w:cs="Sylfaen"/>
          <w:sz w:val="20"/>
          <w:lang w:val="af-ZA"/>
        </w:rPr>
        <w:t xml:space="preserve"> </w:t>
      </w:r>
      <w:r>
        <w:rPr>
          <w:rFonts w:ascii="GHEA Grapalat" w:hAnsi="GHEA Grapalat" w:cs="Sylfaen"/>
          <w:sz w:val="20"/>
        </w:rPr>
        <w:t>կետի</w:t>
      </w:r>
      <w:r w:rsidRPr="00443B3E">
        <w:rPr>
          <w:rFonts w:ascii="GHEA Grapalat" w:hAnsi="GHEA Grapalat" w:cs="Sylfaen"/>
          <w:sz w:val="20"/>
          <w:lang w:val="af-ZA"/>
        </w:rPr>
        <w:t xml:space="preserve"> </w:t>
      </w:r>
      <w:r>
        <w:rPr>
          <w:rFonts w:ascii="GHEA Grapalat" w:hAnsi="GHEA Grapalat" w:cs="Sylfaen"/>
          <w:sz w:val="20"/>
        </w:rPr>
        <w:t>հիման</w:t>
      </w:r>
      <w:r w:rsidRPr="00443B3E">
        <w:rPr>
          <w:rFonts w:ascii="GHEA Grapalat" w:hAnsi="GHEA Grapalat" w:cs="Sylfaen"/>
          <w:sz w:val="20"/>
          <w:lang w:val="af-ZA"/>
        </w:rPr>
        <w:t xml:space="preserve"> </w:t>
      </w:r>
      <w:r>
        <w:rPr>
          <w:rFonts w:ascii="GHEA Grapalat" w:hAnsi="GHEA Grapalat" w:cs="Sylfaen"/>
          <w:sz w:val="20"/>
        </w:rPr>
        <w:t>վրա</w:t>
      </w:r>
      <w:r w:rsidRPr="00443B3E">
        <w:rPr>
          <w:rFonts w:ascii="GHEA Grapalat" w:hAnsi="GHEA Grapalat" w:cs="Sylfaen"/>
          <w:sz w:val="20"/>
          <w:lang w:val="af-ZA"/>
        </w:rPr>
        <w:t xml:space="preserve"> </w:t>
      </w:r>
      <w:r>
        <w:rPr>
          <w:rFonts w:ascii="GHEA Grapalat" w:hAnsi="GHEA Grapalat" w:cs="Sylfaen"/>
          <w:sz w:val="20"/>
        </w:rPr>
        <w:t>հայտարարվում</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r>
        <w:rPr>
          <w:rFonts w:ascii="GHEA Grapalat" w:hAnsi="GHEA Grapalat" w:cs="Sylfaen"/>
          <w:sz w:val="20"/>
        </w:rPr>
        <w:t>չկայացած</w:t>
      </w:r>
      <w:r w:rsidRPr="00443B3E">
        <w:rPr>
          <w:rFonts w:ascii="GHEA Grapalat" w:hAnsi="GHEA Grapalat" w:cs="Sylfaen"/>
          <w:sz w:val="20"/>
          <w:lang w:val="af-ZA"/>
        </w:rPr>
        <w:t xml:space="preserve">, </w:t>
      </w:r>
      <w:r>
        <w:rPr>
          <w:rFonts w:ascii="GHEA Grapalat" w:hAnsi="GHEA Grapalat" w:cs="Sylfaen"/>
          <w:sz w:val="20"/>
        </w:rPr>
        <w:t>եթե</w:t>
      </w:r>
      <w:r w:rsidRPr="00443B3E">
        <w:rPr>
          <w:rFonts w:ascii="GHEA Grapalat" w:hAnsi="GHEA Grapalat" w:cs="Sylfaen"/>
          <w:sz w:val="20"/>
          <w:lang w:val="af-ZA"/>
        </w:rPr>
        <w:t xml:space="preserve"> </w:t>
      </w:r>
      <w:r>
        <w:rPr>
          <w:rFonts w:ascii="GHEA Grapalat" w:hAnsi="GHEA Grapalat" w:cs="Sylfaen"/>
          <w:sz w:val="20"/>
        </w:rPr>
        <w:t>սույն</w:t>
      </w:r>
      <w:r w:rsidRPr="00443B3E">
        <w:rPr>
          <w:rFonts w:ascii="GHEA Grapalat" w:hAnsi="GHEA Grapalat" w:cs="Sylfaen"/>
          <w:sz w:val="20"/>
          <w:lang w:val="af-ZA"/>
        </w:rPr>
        <w:t xml:space="preserve"> </w:t>
      </w:r>
      <w:r>
        <w:rPr>
          <w:rFonts w:ascii="GHEA Grapalat" w:hAnsi="GHEA Grapalat" w:cs="Sylfaen"/>
          <w:sz w:val="20"/>
        </w:rPr>
        <w:t>ընթացակարգի</w:t>
      </w:r>
      <w:r w:rsidRPr="00443B3E">
        <w:rPr>
          <w:rFonts w:ascii="GHEA Grapalat" w:hAnsi="GHEA Grapalat" w:cs="Sylfaen"/>
          <w:sz w:val="20"/>
          <w:lang w:val="af-ZA"/>
        </w:rPr>
        <w:t xml:space="preserve"> </w:t>
      </w:r>
      <w:r>
        <w:rPr>
          <w:rFonts w:ascii="GHEA Grapalat" w:hAnsi="GHEA Grapalat" w:cs="Sylfaen"/>
          <w:sz w:val="20"/>
        </w:rPr>
        <w:t>շրջանակում</w:t>
      </w:r>
      <w:r w:rsidRPr="00443B3E">
        <w:rPr>
          <w:rFonts w:ascii="GHEA Grapalat" w:hAnsi="GHEA Grapalat" w:cs="Sylfaen"/>
          <w:sz w:val="20"/>
          <w:lang w:val="af-ZA"/>
        </w:rPr>
        <w:t xml:space="preserve"> </w:t>
      </w:r>
      <w:r>
        <w:rPr>
          <w:rFonts w:ascii="GHEA Grapalat" w:hAnsi="GHEA Grapalat" w:cs="Sylfaen"/>
          <w:sz w:val="20"/>
        </w:rPr>
        <w:t>սահմանված</w:t>
      </w:r>
      <w:r w:rsidRPr="00443B3E">
        <w:rPr>
          <w:rFonts w:ascii="GHEA Grapalat" w:hAnsi="GHEA Grapalat" w:cs="Sylfaen"/>
          <w:sz w:val="20"/>
          <w:lang w:val="af-ZA"/>
        </w:rPr>
        <w:t xml:space="preserve"> </w:t>
      </w:r>
      <w:r>
        <w:rPr>
          <w:rFonts w:ascii="GHEA Grapalat" w:hAnsi="GHEA Grapalat" w:cs="Sylfaen"/>
          <w:sz w:val="20"/>
        </w:rPr>
        <w:t>հայտերի</w:t>
      </w:r>
      <w:r w:rsidRPr="00443B3E">
        <w:rPr>
          <w:rFonts w:ascii="GHEA Grapalat" w:hAnsi="GHEA Grapalat" w:cs="Sylfaen"/>
          <w:sz w:val="20"/>
          <w:lang w:val="af-ZA"/>
        </w:rPr>
        <w:t xml:space="preserve"> </w:t>
      </w:r>
      <w:r>
        <w:rPr>
          <w:rFonts w:ascii="GHEA Grapalat" w:hAnsi="GHEA Grapalat" w:cs="Sylfaen"/>
          <w:sz w:val="20"/>
        </w:rPr>
        <w:t>ներկայացման</w:t>
      </w:r>
      <w:r w:rsidRPr="00443B3E">
        <w:rPr>
          <w:rFonts w:ascii="GHEA Grapalat" w:hAnsi="GHEA Grapalat" w:cs="Sylfaen"/>
          <w:sz w:val="20"/>
          <w:lang w:val="af-ZA"/>
        </w:rPr>
        <w:t xml:space="preserve"> </w:t>
      </w:r>
      <w:r>
        <w:rPr>
          <w:rFonts w:ascii="GHEA Grapalat" w:hAnsi="GHEA Grapalat" w:cs="Sylfaen"/>
          <w:sz w:val="20"/>
        </w:rPr>
        <w:t>վերջնաժամկետը</w:t>
      </w:r>
      <w:r w:rsidRPr="00443B3E">
        <w:rPr>
          <w:rFonts w:ascii="GHEA Grapalat" w:hAnsi="GHEA Grapalat" w:cs="Sylfaen"/>
          <w:sz w:val="20"/>
          <w:lang w:val="af-ZA"/>
        </w:rPr>
        <w:t xml:space="preserve"> </w:t>
      </w:r>
      <w:r>
        <w:rPr>
          <w:rFonts w:ascii="GHEA Grapalat" w:hAnsi="GHEA Grapalat" w:cs="Sylfaen"/>
          <w:sz w:val="20"/>
        </w:rPr>
        <w:t>լրանալու</w:t>
      </w:r>
      <w:r w:rsidRPr="00443B3E">
        <w:rPr>
          <w:rFonts w:ascii="GHEA Grapalat" w:hAnsi="GHEA Grapalat" w:cs="Sylfaen"/>
          <w:sz w:val="20"/>
          <w:lang w:val="af-ZA"/>
        </w:rPr>
        <w:t xml:space="preserve"> </w:t>
      </w:r>
      <w:r>
        <w:rPr>
          <w:rFonts w:ascii="GHEA Grapalat" w:hAnsi="GHEA Grapalat" w:cs="Sylfaen"/>
          <w:sz w:val="20"/>
        </w:rPr>
        <w:t>պահի</w:t>
      </w:r>
      <w:r w:rsidRPr="00443B3E">
        <w:rPr>
          <w:rFonts w:ascii="GHEA Grapalat" w:hAnsi="GHEA Grapalat" w:cs="Sylfaen"/>
          <w:sz w:val="20"/>
          <w:lang w:val="af-ZA"/>
        </w:rPr>
        <w:t xml:space="preserve"> </w:t>
      </w:r>
      <w:r>
        <w:rPr>
          <w:rFonts w:ascii="GHEA Grapalat" w:hAnsi="GHEA Grapalat" w:cs="Sylfaen"/>
          <w:sz w:val="20"/>
        </w:rPr>
        <w:t>դրությամբ</w:t>
      </w:r>
      <w:r w:rsidRPr="00443B3E">
        <w:rPr>
          <w:rFonts w:ascii="GHEA Grapalat" w:hAnsi="GHEA Grapalat" w:cs="Sylfaen"/>
          <w:sz w:val="20"/>
          <w:lang w:val="af-ZA"/>
        </w:rPr>
        <w:t xml:space="preserve"> </w:t>
      </w:r>
      <w:r>
        <w:rPr>
          <w:rFonts w:ascii="GHEA Grapalat" w:hAnsi="GHEA Grapalat" w:cs="Sylfaen"/>
          <w:sz w:val="20"/>
        </w:rPr>
        <w:t>էլեկտրոնային</w:t>
      </w:r>
      <w:r w:rsidRPr="00443B3E">
        <w:rPr>
          <w:rFonts w:ascii="GHEA Grapalat" w:hAnsi="GHEA Grapalat" w:cs="Sylfaen"/>
          <w:sz w:val="20"/>
          <w:lang w:val="af-ZA"/>
        </w:rPr>
        <w:t xml:space="preserve"> </w:t>
      </w:r>
      <w:r>
        <w:rPr>
          <w:rFonts w:ascii="GHEA Grapalat" w:hAnsi="GHEA Grapalat" w:cs="Sylfaen"/>
          <w:sz w:val="20"/>
        </w:rPr>
        <w:t>գնումների</w:t>
      </w:r>
      <w:r w:rsidRPr="00443B3E">
        <w:rPr>
          <w:rFonts w:ascii="GHEA Grapalat" w:hAnsi="GHEA Grapalat" w:cs="Sylfaen"/>
          <w:sz w:val="20"/>
          <w:lang w:val="af-ZA"/>
        </w:rPr>
        <w:t xml:space="preserve"> </w:t>
      </w:r>
      <w:r>
        <w:rPr>
          <w:rFonts w:ascii="GHEA Grapalat" w:hAnsi="GHEA Grapalat" w:cs="Sylfaen"/>
          <w:sz w:val="20"/>
        </w:rPr>
        <w:t>համակարգը</w:t>
      </w:r>
      <w:r w:rsidRPr="00443B3E">
        <w:rPr>
          <w:rFonts w:ascii="GHEA Grapalat" w:hAnsi="GHEA Grapalat" w:cs="Sylfaen"/>
          <w:sz w:val="20"/>
          <w:lang w:val="af-ZA"/>
        </w:rPr>
        <w:t xml:space="preserve"> </w:t>
      </w:r>
      <w:r>
        <w:rPr>
          <w:rFonts w:ascii="GHEA Grapalat" w:hAnsi="GHEA Grapalat" w:cs="Sylfaen"/>
          <w:sz w:val="20"/>
        </w:rPr>
        <w:t>խափանված</w:t>
      </w:r>
      <w:r w:rsidRPr="00443B3E">
        <w:rPr>
          <w:rFonts w:ascii="GHEA Grapalat" w:hAnsi="GHEA Grapalat" w:cs="Sylfaen"/>
          <w:sz w:val="20"/>
          <w:lang w:val="af-ZA"/>
        </w:rPr>
        <w:t xml:space="preserve"> </w:t>
      </w:r>
      <w:r>
        <w:rPr>
          <w:rFonts w:ascii="GHEA Grapalat" w:hAnsi="GHEA Grapalat" w:cs="Sylfaen"/>
          <w:sz w:val="20"/>
        </w:rPr>
        <w:t>է</w:t>
      </w:r>
      <w:r w:rsidRPr="00443B3E">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p>
    <w:p w:rsidR="00F12606" w:rsidRPr="005E1F72" w:rsidRDefault="00F12606" w:rsidP="00F12606">
      <w:pPr>
        <w:pStyle w:val="BodyTextIndent"/>
        <w:spacing w:line="240" w:lineRule="auto"/>
        <w:rPr>
          <w:rFonts w:ascii="GHEA Grapalat" w:hAnsi="GHEA Grapalat"/>
          <w:i w:val="0"/>
          <w:sz w:val="18"/>
          <w:szCs w:val="18"/>
          <w:u w:val="single"/>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12. ԳՆՄԱՆ ԳՈՐԾԸՆԹԱՑԻ ՀԵՏ ԿԱՊՎԱԾ ԳՈՐԾՈՂՈՒԹՅՈՒՆՆԵՐԸ ԵՎ (ԿԱՄ) </w:t>
      </w: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ԻՐԱՎՈՒՆՔԸ ԵՎ ԿԱՐԳԸ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lastRenderedPageBreak/>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443B3E">
        <w:rPr>
          <w:rFonts w:ascii="GHEA Grapalat" w:hAnsi="GHEA Grapalat" w:cs="Sylfaen"/>
          <w:sz w:val="20"/>
          <w:szCs w:val="20"/>
          <w:lang w:val="af-ZA"/>
        </w:rPr>
        <w:t>:</w:t>
      </w:r>
    </w:p>
    <w:p w:rsidR="00F12606" w:rsidRDefault="00F12606" w:rsidP="00F12606">
      <w:pPr>
        <w:spacing w:after="0" w:line="240" w:lineRule="auto"/>
        <w:ind w:firstLine="567"/>
        <w:jc w:val="both"/>
        <w:rPr>
          <w:rFonts w:ascii="GHEA Grapalat" w:hAnsi="GHEA Grapalat" w:cs="Sylfaen"/>
          <w:sz w:val="20"/>
          <w:szCs w:val="20"/>
          <w:lang w:val="af-ZA"/>
        </w:rPr>
      </w:pPr>
      <w:bookmarkStart w:id="10"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0"/>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8.28-</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rsidR="00F12606" w:rsidRDefault="00F12606" w:rsidP="00F12606">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af-ZA"/>
        </w:rPr>
        <w:t>1</w:t>
      </w:r>
      <w:r>
        <w:rPr>
          <w:rFonts w:ascii="GHEA Grapalat" w:hAnsi="GHEA Grapalat" w:cs="Sylfaen"/>
          <w:sz w:val="20"/>
          <w:szCs w:val="20"/>
          <w:lang w:val="af-ZA"/>
        </w:rPr>
        <w:t>2</w:t>
      </w:r>
      <w:r w:rsidRPr="00970498">
        <w:rPr>
          <w:rFonts w:ascii="GHEA Grapalat" w:hAnsi="GHEA Grapalat" w:cs="Sylfaen"/>
          <w:sz w:val="20"/>
          <w:szCs w:val="20"/>
          <w:lang w:val="af-ZA"/>
        </w:rPr>
        <w:t>.</w:t>
      </w:r>
      <w:r>
        <w:rPr>
          <w:rFonts w:ascii="GHEA Grapalat" w:hAnsi="GHEA Grapalat" w:cs="Sylfaen"/>
          <w:sz w:val="20"/>
          <w:szCs w:val="20"/>
          <w:lang w:val="af-ZA"/>
        </w:rPr>
        <w:t>6</w:t>
      </w:r>
      <w:r w:rsidRPr="00970498">
        <w:rPr>
          <w:rFonts w:ascii="GHEA Grapalat" w:hAnsi="GHEA Grapalat" w:cs="Sylfaen"/>
          <w:sz w:val="20"/>
          <w:szCs w:val="20"/>
          <w:lang w:val="af-ZA"/>
        </w:rPr>
        <w:t xml:space="preserve"> Բողոքը</w:t>
      </w:r>
      <w:r>
        <w:rPr>
          <w:rFonts w:ascii="GHEA Grapalat" w:hAnsi="GHEA Grapalat" w:cs="Sylfaen"/>
          <w:sz w:val="20"/>
          <w:szCs w:val="20"/>
          <w:lang w:val="af-ZA"/>
        </w:rPr>
        <w:t>՝</w:t>
      </w:r>
      <w:r w:rsidRPr="00970498">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970498">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970498">
        <w:rPr>
          <w:rFonts w:ascii="Calibri" w:hAnsi="Calibri" w:cs="Calibri"/>
          <w:sz w:val="20"/>
          <w:szCs w:val="20"/>
          <w:lang w:val="af-ZA"/>
        </w:rPr>
        <w:t> </w:t>
      </w:r>
      <w:r w:rsidRPr="00970498">
        <w:rPr>
          <w:rFonts w:ascii="GHEA Grapalat" w:hAnsi="GHEA Grapalat" w:cs="Sylfaen"/>
          <w:sz w:val="20"/>
          <w:szCs w:val="20"/>
          <w:lang w:val="af-ZA"/>
        </w:rPr>
        <w:t xml:space="preserve">  </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7</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8</w:t>
      </w:r>
      <w:r w:rsidRPr="005E1F72">
        <w:rPr>
          <w:rFonts w:ascii="GHEA Grapalat" w:hAnsi="GHEA Grapalat" w:cs="Sylfaen"/>
          <w:sz w:val="20"/>
          <w:szCs w:val="20"/>
          <w:lang w:val="af-ZA"/>
        </w:rPr>
        <w:t xml:space="preserve"> </w:t>
      </w:r>
      <w:bookmarkStart w:id="11" w:name="_Hlk9264773"/>
      <w:r w:rsidRPr="0097049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1"/>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w:t>
      </w:r>
      <w:r>
        <w:rPr>
          <w:rFonts w:ascii="GHEA Grapalat" w:hAnsi="GHEA Grapalat" w:cs="Sylfaen"/>
          <w:sz w:val="20"/>
          <w:szCs w:val="20"/>
          <w:lang w:val="af-ZA"/>
        </w:rPr>
        <w:t>2</w:t>
      </w:r>
      <w:r w:rsidRPr="0049186D">
        <w:rPr>
          <w:rFonts w:ascii="GHEA Grapalat" w:hAnsi="GHEA Grapalat" w:cs="Sylfaen"/>
          <w:sz w:val="20"/>
          <w:szCs w:val="20"/>
          <w:lang w:val="af-ZA"/>
        </w:rPr>
        <w:t>.</w:t>
      </w:r>
      <w:r>
        <w:rPr>
          <w:rFonts w:ascii="GHEA Grapalat" w:hAnsi="GHEA Grapalat" w:cs="Sylfaen"/>
          <w:sz w:val="20"/>
          <w:szCs w:val="20"/>
          <w:lang w:val="af-ZA"/>
        </w:rPr>
        <w:t>9</w:t>
      </w:r>
      <w:bookmarkStart w:id="12" w:name="_Hlk9264833"/>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հայտարարությունը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մեջ</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նպատակով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հրավիրվող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հետևելու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հղումը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արձանագրված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վերացման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սույն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հրավերի</w:t>
      </w:r>
      <w:r w:rsidRPr="00443B3E">
        <w:rPr>
          <w:rFonts w:ascii="GHEA Grapalat" w:hAnsi="GHEA Grapalat" w:cs="Sylfaen"/>
          <w:sz w:val="20"/>
          <w:szCs w:val="20"/>
          <w:lang w:val="af-ZA"/>
        </w:rPr>
        <w:t xml:space="preserve"> 12.8 </w:t>
      </w:r>
      <w:r w:rsidRPr="00970498">
        <w:rPr>
          <w:rFonts w:ascii="GHEA Grapalat" w:hAnsi="GHEA Grapalat" w:cs="Sylfaen"/>
          <w:sz w:val="20"/>
          <w:szCs w:val="20"/>
          <w:lang w:val="ru-RU"/>
        </w:rPr>
        <w:t>կետով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նախատեսված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լրանալու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թերությունները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վերացված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այն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տրամադրվելու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w:t>
      </w:r>
    </w:p>
    <w:p w:rsidR="00F12606" w:rsidRPr="00DE1E5A" w:rsidRDefault="00F12606" w:rsidP="00F12606">
      <w:pPr>
        <w:spacing w:after="0" w:line="240" w:lineRule="auto"/>
        <w:ind w:firstLine="567"/>
        <w:jc w:val="both"/>
        <w:rPr>
          <w:rFonts w:ascii="GHEA Grapalat" w:hAnsi="GHEA Grapalat" w:cs="Sylfaen"/>
          <w:sz w:val="20"/>
          <w:szCs w:val="20"/>
          <w:lang w:val="af-ZA"/>
        </w:rPr>
      </w:pPr>
      <w:r w:rsidRPr="00443B3E">
        <w:rPr>
          <w:rFonts w:ascii="GHEA Grapalat" w:hAnsi="GHEA Grapalat" w:cs="Sylfaen"/>
          <w:sz w:val="20"/>
          <w:szCs w:val="20"/>
          <w:lang w:val="af-ZA"/>
        </w:rPr>
        <w:t xml:space="preserve">12.10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երկու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դիմում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ինչպես</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lastRenderedPageBreak/>
        <w:t>փաստաթղթերը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պահանջով՝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կցելով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պատճենը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առկայության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պահանջված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w:t>
      </w:r>
      <w:r>
        <w:rPr>
          <w:rFonts w:ascii="GHEA Grapalat" w:hAnsi="GHEA Grapalat" w:cs="Sylfaen"/>
          <w:sz w:val="20"/>
          <w:szCs w:val="20"/>
        </w:rPr>
        <w:t>ը</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բնօրինակից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արտատպված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սկանավորված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ձևով</w:t>
      </w:r>
      <w:r>
        <w:rPr>
          <w:rFonts w:ascii="GHEA Grapalat" w:hAnsi="GHEA Grapalat" w:cs="Sylfaen"/>
          <w:sz w:val="20"/>
          <w:szCs w:val="20"/>
        </w:rPr>
        <w:t>՝</w:t>
      </w:r>
      <w:r w:rsidRPr="00443B3E">
        <w:rPr>
          <w:rFonts w:ascii="GHEA Grapalat" w:hAnsi="GHEA Grapalat" w:cs="Sylfaen"/>
          <w:sz w:val="20"/>
          <w:szCs w:val="20"/>
          <w:lang w:val="af-ZA"/>
        </w:rPr>
        <w:t xml:space="preserve"> </w:t>
      </w:r>
      <w:r>
        <w:rPr>
          <w:rFonts w:ascii="GHEA Grapalat" w:hAnsi="GHEA Grapalat" w:cs="Sylfaen"/>
          <w:sz w:val="20"/>
          <w:szCs w:val="20"/>
        </w:rPr>
        <w:t>սույն</w:t>
      </w:r>
      <w:r w:rsidRPr="00443B3E">
        <w:rPr>
          <w:rFonts w:ascii="GHEA Grapalat" w:hAnsi="GHEA Grapalat" w:cs="Sylfaen"/>
          <w:sz w:val="20"/>
          <w:szCs w:val="20"/>
          <w:lang w:val="af-ZA"/>
        </w:rPr>
        <w:t xml:space="preserve"> </w:t>
      </w:r>
      <w:r>
        <w:rPr>
          <w:rFonts w:ascii="GHEA Grapalat" w:hAnsi="GHEA Grapalat" w:cs="Sylfaen"/>
          <w:sz w:val="20"/>
          <w:szCs w:val="20"/>
        </w:rPr>
        <w:t>հրավերի</w:t>
      </w:r>
      <w:r w:rsidRPr="00443B3E">
        <w:rPr>
          <w:rFonts w:ascii="GHEA Grapalat" w:hAnsi="GHEA Grapalat" w:cs="Sylfaen"/>
          <w:sz w:val="20"/>
          <w:szCs w:val="20"/>
          <w:lang w:val="af-ZA"/>
        </w:rPr>
        <w:t xml:space="preserve"> 12.5 </w:t>
      </w:r>
      <w:r>
        <w:rPr>
          <w:rFonts w:ascii="GHEA Grapalat" w:hAnsi="GHEA Grapalat" w:cs="Sylfaen"/>
          <w:sz w:val="20"/>
          <w:szCs w:val="20"/>
        </w:rPr>
        <w:t>կետում</w:t>
      </w:r>
      <w:r w:rsidRPr="00443B3E">
        <w:rPr>
          <w:rFonts w:ascii="GHEA Grapalat" w:hAnsi="GHEA Grapalat" w:cs="Sylfaen"/>
          <w:sz w:val="20"/>
          <w:szCs w:val="20"/>
          <w:lang w:val="af-ZA"/>
        </w:rPr>
        <w:t xml:space="preserve"> </w:t>
      </w:r>
      <w:r>
        <w:rPr>
          <w:rFonts w:ascii="GHEA Grapalat" w:hAnsi="GHEA Grapalat" w:cs="Sylfaen"/>
          <w:sz w:val="20"/>
          <w:szCs w:val="20"/>
        </w:rPr>
        <w:t>նշված</w:t>
      </w:r>
      <w:r w:rsidRPr="00443B3E">
        <w:rPr>
          <w:rFonts w:ascii="GHEA Grapalat" w:hAnsi="GHEA Grapalat" w:cs="Sylfaen"/>
          <w:sz w:val="20"/>
          <w:szCs w:val="20"/>
          <w:lang w:val="af-ZA"/>
        </w:rPr>
        <w:t xml:space="preserve"> </w:t>
      </w:r>
      <w:r>
        <w:rPr>
          <w:rFonts w:ascii="GHEA Grapalat" w:hAnsi="GHEA Grapalat" w:cs="Sylfaen"/>
          <w:sz w:val="20"/>
          <w:szCs w:val="20"/>
        </w:rPr>
        <w:t>էլեկտրոնային</w:t>
      </w:r>
      <w:r w:rsidRPr="00443B3E">
        <w:rPr>
          <w:rFonts w:ascii="GHEA Grapalat" w:hAnsi="GHEA Grapalat" w:cs="Sylfaen"/>
          <w:sz w:val="20"/>
          <w:szCs w:val="20"/>
          <w:lang w:val="af-ZA"/>
        </w:rPr>
        <w:t xml:space="preserve"> </w:t>
      </w:r>
      <w:r>
        <w:rPr>
          <w:rFonts w:ascii="GHEA Grapalat" w:hAnsi="GHEA Grapalat" w:cs="Sylfaen"/>
          <w:sz w:val="20"/>
          <w:szCs w:val="20"/>
        </w:rPr>
        <w:t>փոստին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ուղարկվելու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443B3E">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12"/>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w:t>
      </w:r>
      <w:r>
        <w:rPr>
          <w:rFonts w:ascii="GHEA Grapalat" w:hAnsi="GHEA Grapalat" w:cs="Sylfaen"/>
          <w:sz w:val="20"/>
          <w:szCs w:val="20"/>
          <w:lang w:val="af-ZA"/>
        </w:rPr>
        <w:t>11</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rsidR="00F12606" w:rsidRPr="00443B3E"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2</w:t>
      </w:r>
      <w:r w:rsidRPr="005E1F72">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վարույթն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ոչ</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ուշ</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քսան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օրացուցային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ժամկետը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կարող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երկարաձգվել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անգամ՝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մինչև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տասն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w:t>
      </w:r>
      <w:r>
        <w:rPr>
          <w:rFonts w:ascii="GHEA Grapalat" w:hAnsi="GHEA Grapalat" w:cs="Sylfaen"/>
          <w:sz w:val="20"/>
          <w:szCs w:val="20"/>
        </w:rPr>
        <w:t>ա</w:t>
      </w:r>
      <w:r w:rsidRPr="00970498">
        <w:rPr>
          <w:rFonts w:ascii="GHEA Grapalat" w:hAnsi="GHEA Grapalat" w:cs="Sylfaen"/>
          <w:sz w:val="20"/>
          <w:szCs w:val="20"/>
          <w:lang w:val="ru-RU"/>
        </w:rPr>
        <w:t>ցուցային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օրով՝</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պատճառաբանված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որոշմամբ</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Ընդ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միջանկյալ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օրը</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Pr>
          <w:rFonts w:ascii="GHEA Grapalat" w:hAnsi="GHEA Grapalat" w:cs="Sylfaen"/>
          <w:sz w:val="20"/>
          <w:szCs w:val="20"/>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ապահովում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դրա</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համապատասխան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հայտարարության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3</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արգելելու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պարտավորեցնելու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rsidR="00F12606" w:rsidRPr="005E1F72" w:rsidRDefault="00F12606" w:rsidP="00F12606">
      <w:pPr>
        <w:spacing w:after="0" w:line="240" w:lineRule="auto"/>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4</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rsidR="00F12606" w:rsidRPr="00443B3E" w:rsidRDefault="00F12606" w:rsidP="00F12606">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5E1F72">
        <w:rPr>
          <w:rFonts w:ascii="GHEA Grapalat" w:hAnsi="GHEA Grapalat" w:cs="Sylfaen"/>
          <w:sz w:val="20"/>
          <w:szCs w:val="20"/>
          <w:lang w:val="af-ZA"/>
        </w:rPr>
        <w:t>12.1</w:t>
      </w:r>
      <w:r>
        <w:rPr>
          <w:rFonts w:ascii="GHEA Grapalat" w:hAnsi="GHEA Grapalat" w:cs="Sylfaen"/>
          <w:sz w:val="20"/>
          <w:szCs w:val="20"/>
          <w:lang w:val="af-ZA"/>
        </w:rPr>
        <w:t>5</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443B3E">
        <w:rPr>
          <w:rFonts w:ascii="GHEA Grapalat" w:hAnsi="GHEA Grapalat" w:cs="Sylfaen"/>
          <w:sz w:val="20"/>
          <w:szCs w:val="20"/>
          <w:lang w:val="af-ZA"/>
        </w:rPr>
        <w:t xml:space="preserve">: </w:t>
      </w:r>
      <w:bookmarkStart w:id="13" w:name="_Hlk9265079"/>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քննությունն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իրականացվում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մեկտեղ</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հրապարակվում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տեղեկագրում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Ձայնագրման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անհնարինության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սղագրվում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Նիստերը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առցանց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հեռարձակվում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համացանցում</w:t>
      </w:r>
      <w:r w:rsidRPr="00443B3E">
        <w:rPr>
          <w:rFonts w:ascii="GHEA Grapalat" w:hAnsi="GHEA Grapalat" w:cs="Sylfaen"/>
          <w:sz w:val="20"/>
          <w:szCs w:val="20"/>
          <w:lang w:val="af-ZA"/>
        </w:rPr>
        <w:t>:</w:t>
      </w:r>
    </w:p>
    <w:bookmarkEnd w:id="13"/>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sidDel="00714C96">
        <w:rPr>
          <w:rFonts w:ascii="GHEA Grapalat" w:hAnsi="GHEA Grapalat" w:cs="Sylfaen"/>
          <w:sz w:val="20"/>
          <w:szCs w:val="20"/>
          <w:lang w:val="af-ZA"/>
        </w:rPr>
        <w:t xml:space="preserve"> </w:t>
      </w:r>
      <w:r w:rsidRPr="005E1F72">
        <w:rPr>
          <w:rFonts w:ascii="GHEA Grapalat" w:hAnsi="GHEA Grapalat" w:cs="Sylfaen"/>
          <w:sz w:val="20"/>
          <w:szCs w:val="20"/>
          <w:lang w:val="af-ZA"/>
        </w:rPr>
        <w:t>12.1</w:t>
      </w:r>
      <w:r>
        <w:rPr>
          <w:rFonts w:ascii="GHEA Grapalat" w:hAnsi="GHEA Grapalat" w:cs="Sylfaen"/>
          <w:sz w:val="20"/>
          <w:szCs w:val="20"/>
          <w:lang w:val="af-ZA"/>
        </w:rPr>
        <w:t>6</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7</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8</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rsidR="00F12606" w:rsidRPr="005E1F72" w:rsidRDefault="00F12606" w:rsidP="00F12606">
      <w:pPr>
        <w:spacing w:after="0" w:line="240" w:lineRule="auto"/>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Pr>
          <w:rFonts w:ascii="GHEA Grapalat" w:hAnsi="GHEA Grapalat" w:cs="Sylfaen"/>
          <w:sz w:val="20"/>
          <w:szCs w:val="20"/>
          <w:lang w:val="af-ZA"/>
        </w:rPr>
        <w:t>9</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rsidR="00F12606" w:rsidRPr="0049186D" w:rsidRDefault="00F12606" w:rsidP="00F12606">
      <w:pPr>
        <w:spacing w:after="0" w:line="240" w:lineRule="auto"/>
        <w:ind w:firstLine="567"/>
        <w:jc w:val="both"/>
        <w:rPr>
          <w:rFonts w:ascii="GHEA Grapalat" w:hAnsi="GHEA Grapalat" w:cs="Sylfaen"/>
          <w:sz w:val="20"/>
          <w:szCs w:val="20"/>
          <w:lang w:val="af-ZA"/>
        </w:rPr>
      </w:pPr>
      <w:r w:rsidRPr="00970498">
        <w:rPr>
          <w:rFonts w:ascii="GHEA Grapalat" w:hAnsi="GHEA Grapalat" w:cs="Sylfaen"/>
          <w:sz w:val="20"/>
          <w:szCs w:val="20"/>
          <w:lang w:val="ru-RU"/>
        </w:rPr>
        <w:t>Օրենքի</w:t>
      </w:r>
      <w:r w:rsidRPr="00443B3E">
        <w:rPr>
          <w:rFonts w:ascii="GHEA Grapalat" w:hAnsi="GHEA Grapalat" w:cs="Sylfaen"/>
          <w:sz w:val="20"/>
          <w:szCs w:val="20"/>
          <w:lang w:val="af-ZA"/>
        </w:rPr>
        <w:t xml:space="preserve"> 51-</w:t>
      </w:r>
      <w:r w:rsidRPr="00970498">
        <w:rPr>
          <w:rFonts w:ascii="GHEA Grapalat" w:hAnsi="GHEA Grapalat" w:cs="Sylfaen"/>
          <w:sz w:val="20"/>
          <w:szCs w:val="20"/>
          <w:lang w:val="ru-RU"/>
        </w:rPr>
        <w:t>րդ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համաձայն</w:t>
      </w:r>
      <w:r w:rsidRPr="00443B3E">
        <w:rPr>
          <w:rFonts w:ascii="GHEA Grapalat" w:hAnsi="GHEA Grapalat" w:cs="Sylfaen"/>
          <w:sz w:val="20"/>
          <w:szCs w:val="20"/>
          <w:lang w:val="af-ZA"/>
        </w:rPr>
        <w:t xml:space="preserve"> </w:t>
      </w:r>
      <w:r>
        <w:rPr>
          <w:rFonts w:ascii="GHEA Grapalat" w:hAnsi="GHEA Grapalat" w:cs="Sylfaen"/>
          <w:sz w:val="20"/>
          <w:szCs w:val="20"/>
        </w:rPr>
        <w:t>գնումների</w:t>
      </w:r>
      <w:r w:rsidRPr="00443B3E">
        <w:rPr>
          <w:rFonts w:ascii="GHEA Grapalat" w:hAnsi="GHEA Grapalat" w:cs="Sylfaen"/>
          <w:sz w:val="20"/>
          <w:szCs w:val="20"/>
          <w:lang w:val="af-ZA"/>
        </w:rPr>
        <w:t xml:space="preserve"> </w:t>
      </w:r>
      <w:r>
        <w:rPr>
          <w:rFonts w:ascii="GHEA Grapalat" w:hAnsi="GHEA Grapalat" w:cs="Sylfaen"/>
          <w:sz w:val="20"/>
          <w:szCs w:val="20"/>
        </w:rPr>
        <w:t>հետ</w:t>
      </w:r>
      <w:r w:rsidRPr="00443B3E">
        <w:rPr>
          <w:rFonts w:ascii="GHEA Grapalat" w:hAnsi="GHEA Grapalat" w:cs="Sylfaen"/>
          <w:sz w:val="20"/>
          <w:szCs w:val="20"/>
          <w:lang w:val="af-ZA"/>
        </w:rPr>
        <w:t xml:space="preserve"> </w:t>
      </w:r>
      <w:r>
        <w:rPr>
          <w:rFonts w:ascii="GHEA Grapalat" w:hAnsi="GHEA Grapalat" w:cs="Sylfaen"/>
          <w:sz w:val="20"/>
          <w:szCs w:val="20"/>
        </w:rPr>
        <w:t>կապված</w:t>
      </w:r>
      <w:r w:rsidRPr="00443B3E">
        <w:rPr>
          <w:rFonts w:ascii="GHEA Grapalat" w:hAnsi="GHEA Grapalat" w:cs="Sylfaen"/>
          <w:sz w:val="20"/>
          <w:szCs w:val="20"/>
          <w:lang w:val="af-ZA"/>
        </w:rPr>
        <w:t xml:space="preserve"> </w:t>
      </w:r>
      <w:r>
        <w:rPr>
          <w:rFonts w:ascii="GHEA Grapalat" w:hAnsi="GHEA Grapalat" w:cs="Sylfaen"/>
          <w:sz w:val="20"/>
          <w:szCs w:val="20"/>
        </w:rPr>
        <w:t>բողոքներ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443B3E">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կայացնում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կասեցումը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հանելու</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եթե</w:t>
      </w:r>
      <w:r w:rsidRPr="00443B3E">
        <w:rPr>
          <w:rFonts w:ascii="GHEA Grapalat" w:hAnsi="GHEA Grapalat" w:cs="Sylfaen"/>
          <w:sz w:val="20"/>
          <w:szCs w:val="20"/>
          <w:lang w:val="af-ZA"/>
        </w:rPr>
        <w:t xml:space="preserve"> </w:t>
      </w:r>
      <w:r>
        <w:rPr>
          <w:rFonts w:ascii="GHEA Grapalat" w:hAnsi="GHEA Grapalat" w:cs="Sylfaen"/>
          <w:sz w:val="20"/>
          <w:szCs w:val="20"/>
        </w:rPr>
        <w:t>օրենքի</w:t>
      </w:r>
      <w:r w:rsidRPr="00443B3E">
        <w:rPr>
          <w:rFonts w:ascii="GHEA Grapalat" w:hAnsi="GHEA Grapalat" w:cs="Sylfaen"/>
          <w:sz w:val="20"/>
          <w:szCs w:val="20"/>
          <w:lang w:val="af-ZA"/>
        </w:rPr>
        <w:t xml:space="preserve"> 2-</w:t>
      </w:r>
      <w:r w:rsidRPr="00970498">
        <w:rPr>
          <w:rFonts w:ascii="GHEA Grapalat" w:hAnsi="GHEA Grapalat" w:cs="Sylfaen"/>
          <w:sz w:val="20"/>
          <w:szCs w:val="20"/>
          <w:lang w:val="ru-RU"/>
        </w:rPr>
        <w:t>րդ</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443B3E">
        <w:rPr>
          <w:rFonts w:ascii="GHEA Grapalat" w:hAnsi="GHEA Grapalat" w:cs="Sylfaen"/>
          <w:sz w:val="20"/>
          <w:szCs w:val="20"/>
          <w:lang w:val="af-ZA"/>
        </w:rPr>
        <w:t xml:space="preserve"> 1-</w:t>
      </w:r>
      <w:r w:rsidRPr="00970498">
        <w:rPr>
          <w:rFonts w:ascii="GHEA Grapalat" w:hAnsi="GHEA Grapalat" w:cs="Sylfaen"/>
          <w:sz w:val="20"/>
          <w:szCs w:val="20"/>
          <w:lang w:val="ru-RU"/>
        </w:rPr>
        <w:t>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մասով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սահմանված</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մարմինների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ղեկավարները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իրավաբանական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անձանց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գործադիր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մարմնի</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ղեկավարը</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հայտնում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որ</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հանրային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պաշտպանության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ազգային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անվտանգության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շահերից</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ելնելով</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շարունակել</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443B3E">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գործընթացը</w:t>
      </w:r>
      <w:r w:rsidRPr="00443B3E">
        <w:rPr>
          <w:rFonts w:ascii="GHEA Grapalat" w:hAnsi="GHEA Grapalat" w:cs="Sylfaen"/>
          <w:sz w:val="20"/>
          <w:szCs w:val="20"/>
          <w:lang w:val="af-ZA"/>
        </w:rPr>
        <w:t>:</w:t>
      </w:r>
    </w:p>
    <w:p w:rsidR="00F12606" w:rsidRPr="005E1F72" w:rsidRDefault="00F12606" w:rsidP="00F12606">
      <w:pPr>
        <w:spacing w:after="0" w:line="240" w:lineRule="auto"/>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lastRenderedPageBreak/>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rsidR="00F12606" w:rsidRPr="005E1F72" w:rsidRDefault="00F12606" w:rsidP="00F12606">
      <w:pPr>
        <w:spacing w:after="0" w:line="240" w:lineRule="auto"/>
        <w:ind w:firstLine="567"/>
        <w:jc w:val="center"/>
        <w:rPr>
          <w:rFonts w:ascii="GHEA Grapalat" w:hAnsi="GHEA Grapalat" w:cs="Sylfaen"/>
          <w:b/>
          <w:lang w:val="es-ES"/>
        </w:rPr>
      </w:pPr>
    </w:p>
    <w:p w:rsidR="00F12606" w:rsidRPr="005E1F72" w:rsidRDefault="00F12606" w:rsidP="00F12606">
      <w:pPr>
        <w:spacing w:after="0" w:line="240" w:lineRule="auto"/>
        <w:ind w:firstLine="567"/>
        <w:jc w:val="center"/>
        <w:rPr>
          <w:rFonts w:ascii="GHEA Grapalat" w:hAnsi="GHEA Grapalat" w:cs="Sylfaen"/>
          <w:b/>
          <w:lang w:val="es-ES"/>
        </w:rPr>
      </w:pPr>
    </w:p>
    <w:p w:rsidR="00F12606" w:rsidRPr="005E1F72" w:rsidRDefault="00F12606" w:rsidP="00F12606">
      <w:pPr>
        <w:spacing w:after="0" w:line="240" w:lineRule="auto"/>
        <w:ind w:firstLine="567"/>
        <w:jc w:val="center"/>
        <w:rPr>
          <w:rFonts w:ascii="GHEA Grapalat" w:hAnsi="GHEA Grapalat"/>
          <w:b/>
          <w:lang w:val="af-ZA"/>
        </w:rPr>
      </w:pPr>
      <w:r>
        <w:rPr>
          <w:rFonts w:ascii="GHEA Grapalat" w:hAnsi="GHEA Grapalat" w:cs="Sylfaen"/>
          <w:b/>
          <w:lang w:val="es-ES"/>
        </w:rPr>
        <w:br w:type="page"/>
      </w:r>
      <w:r w:rsidRPr="005E1F72">
        <w:rPr>
          <w:rFonts w:ascii="GHEA Grapalat" w:hAnsi="GHEA Grapalat" w:cs="Sylfaen"/>
          <w:b/>
          <w:lang w:val="es-ES"/>
        </w:rPr>
        <w:lastRenderedPageBreak/>
        <w:t>ՄԱՍ</w:t>
      </w:r>
      <w:r w:rsidRPr="005E1F72">
        <w:rPr>
          <w:rFonts w:ascii="GHEA Grapalat" w:hAnsi="GHEA Grapalat"/>
          <w:b/>
          <w:lang w:val="af-ZA"/>
        </w:rPr>
        <w:t xml:space="preserve">  II</w:t>
      </w:r>
    </w:p>
    <w:p w:rsidR="00F12606" w:rsidRPr="005E1F72" w:rsidRDefault="00F12606" w:rsidP="00F12606">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rsidR="00F12606" w:rsidRPr="005E1F72" w:rsidRDefault="00F12606" w:rsidP="00F12606">
      <w:pPr>
        <w:pStyle w:val="BodyText"/>
        <w:spacing w:after="0"/>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rsidR="00F12606" w:rsidRPr="005E1F72" w:rsidRDefault="00F12606" w:rsidP="00F12606">
      <w:pPr>
        <w:spacing w:after="0" w:line="240" w:lineRule="auto"/>
        <w:ind w:firstLine="567"/>
        <w:jc w:val="center"/>
        <w:rPr>
          <w:rFonts w:ascii="GHEA Grapalat" w:hAnsi="GHEA Grapalat"/>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rsidR="00F12606" w:rsidRPr="005E1F72" w:rsidRDefault="00F12606" w:rsidP="00F12606">
      <w:pPr>
        <w:spacing w:after="0" w:line="240" w:lineRule="auto"/>
        <w:ind w:firstLine="567"/>
        <w:jc w:val="both"/>
        <w:rPr>
          <w:rFonts w:ascii="GHEA Grapalat" w:hAnsi="GHEA Grapalat"/>
          <w:lang w:val="af-ZA"/>
        </w:rPr>
      </w:pPr>
      <w:r w:rsidRPr="005E1F72">
        <w:rPr>
          <w:rFonts w:ascii="GHEA Grapalat" w:hAnsi="GHEA Grapalat"/>
          <w:lang w:val="af-ZA"/>
        </w:rPr>
        <w:t xml:space="preserve"> </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Pr="005E1F72">
        <w:rPr>
          <w:rFonts w:ascii="GHEA Grapalat" w:hAnsi="GHEA Grapalat" w:cs="Sylfaen"/>
          <w:sz w:val="20"/>
          <w:lang w:val="af-ZA"/>
        </w:rPr>
        <w:t xml:space="preserve">, </w:t>
      </w:r>
      <w:r w:rsidRPr="005E1F72">
        <w:rPr>
          <w:rFonts w:ascii="GHEA Grapalat" w:hAnsi="GHEA Grapalat" w:cs="Sylfaen"/>
          <w:sz w:val="20"/>
          <w:lang w:val="ru-RU"/>
        </w:rPr>
        <w:t>հայերենից</w:t>
      </w:r>
      <w:r w:rsidRPr="005E1F72">
        <w:rPr>
          <w:rFonts w:ascii="GHEA Grapalat" w:hAnsi="GHEA Grapalat" w:cs="Sylfaen"/>
          <w:sz w:val="20"/>
          <w:lang w:val="af-ZA"/>
        </w:rPr>
        <w:t xml:space="preserve"> </w:t>
      </w:r>
      <w:r w:rsidRPr="005E1F72">
        <w:rPr>
          <w:rFonts w:ascii="GHEA Grapalat" w:hAnsi="GHEA Grapalat" w:cs="Sylfaen"/>
          <w:sz w:val="20"/>
          <w:lang w:val="ru-RU"/>
        </w:rPr>
        <w:t>բացի</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նաև</w:t>
      </w:r>
      <w:r w:rsidRPr="005E1F72">
        <w:rPr>
          <w:rFonts w:ascii="GHEA Grapalat" w:hAnsi="GHEA Grapalat" w:cs="Sylfaen"/>
          <w:sz w:val="20"/>
          <w:lang w:val="af-ZA"/>
        </w:rPr>
        <w:t xml:space="preserve"> </w:t>
      </w:r>
      <w:r w:rsidRPr="005E1F72">
        <w:rPr>
          <w:rFonts w:ascii="GHEA Grapalat" w:hAnsi="GHEA Grapalat" w:cs="Sylfaen"/>
          <w:sz w:val="20"/>
          <w:lang w:val="ru-RU"/>
        </w:rPr>
        <w:t>անգլերեն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p>
    <w:p w:rsidR="00F12606" w:rsidRPr="005E1F72" w:rsidRDefault="00F12606" w:rsidP="00F12606">
      <w:pPr>
        <w:spacing w:after="0" w:line="240" w:lineRule="auto"/>
        <w:jc w:val="center"/>
        <w:rPr>
          <w:rFonts w:ascii="GHEA Grapalat" w:hAnsi="GHEA Grapalat"/>
          <w:b/>
          <w:lang w:val="af-ZA"/>
        </w:rPr>
      </w:pPr>
    </w:p>
    <w:p w:rsidR="00F12606" w:rsidRPr="005E1F72" w:rsidRDefault="00F12606" w:rsidP="00F12606">
      <w:pPr>
        <w:spacing w:after="0" w:line="240" w:lineRule="auto"/>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rsidR="00F12606" w:rsidRPr="005E1F72" w:rsidRDefault="00F12606" w:rsidP="00F12606">
      <w:pPr>
        <w:spacing w:after="0" w:line="240" w:lineRule="auto"/>
        <w:ind w:firstLine="720"/>
        <w:jc w:val="center"/>
        <w:rPr>
          <w:rFonts w:ascii="GHEA Grapalat" w:hAnsi="GHEA Grapalat"/>
          <w:lang w:val="af-ZA"/>
        </w:rPr>
      </w:pPr>
    </w:p>
    <w:p w:rsidR="00F12606" w:rsidRPr="005E1F72" w:rsidRDefault="00F12606" w:rsidP="00F12606">
      <w:pPr>
        <w:spacing w:after="0" w:line="240" w:lineRule="auto"/>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Pr="005E1F72">
        <w:rPr>
          <w:rFonts w:ascii="GHEA Grapalat" w:hAnsi="GHEA Grapalat"/>
          <w:sz w:val="20"/>
          <w:szCs w:val="20"/>
        </w:rPr>
        <w:t>մ</w:t>
      </w:r>
      <w:r w:rsidRPr="005E1F72">
        <w:rPr>
          <w:rFonts w:ascii="GHEA Grapalat" w:hAnsi="GHEA Grapalat"/>
          <w:sz w:val="20"/>
          <w:szCs w:val="20"/>
          <w:lang w:val="hy-AM"/>
        </w:rPr>
        <w:t xml:space="preserve">ասնակիցը </w:t>
      </w:r>
      <w:r w:rsidRPr="005E1F72">
        <w:rPr>
          <w:rFonts w:ascii="GHEA Grapalat" w:hAnsi="GHEA Grapalat"/>
          <w:sz w:val="20"/>
          <w:szCs w:val="20"/>
        </w:rPr>
        <w:t>համակարգի</w:t>
      </w:r>
      <w:r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 սույն հրավերի 1-ին մասի 8.19 կետով սահմանված կարգով:</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Pr="005E1F72">
        <w:rPr>
          <w:rFonts w:ascii="GHEA Grapalat" w:hAnsi="GHEA Grapalat" w:cs="Sylfaen"/>
          <w:sz w:val="20"/>
        </w:rPr>
        <w:t>հայտով</w:t>
      </w:r>
      <w:r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2.1 </w:t>
      </w:r>
      <w:r w:rsidRPr="005E1F72">
        <w:rPr>
          <w:rFonts w:ascii="GHEA Grapalat" w:hAnsi="GHEA Grapalat" w:cs="Sylfaen"/>
          <w:sz w:val="20"/>
          <w:lang w:val="ru-RU"/>
        </w:rPr>
        <w:t>ընթացակարգին</w:t>
      </w:r>
      <w:r w:rsidRPr="005E1F72">
        <w:rPr>
          <w:rFonts w:ascii="GHEA Grapalat" w:hAnsi="GHEA Grapalat" w:cs="Sylfaen"/>
          <w:sz w:val="20"/>
          <w:lang w:val="af-ZA"/>
        </w:rPr>
        <w:t xml:space="preserve"> </w:t>
      </w:r>
      <w:r w:rsidRPr="005E1F72">
        <w:rPr>
          <w:rFonts w:ascii="GHEA Grapalat" w:hAnsi="GHEA Grapalat" w:cs="Sylfaen"/>
          <w:sz w:val="20"/>
          <w:lang w:val="ru-RU"/>
        </w:rPr>
        <w:t>մասնակցելու</w:t>
      </w:r>
      <w:r w:rsidRPr="005E1F72">
        <w:rPr>
          <w:rFonts w:ascii="GHEA Grapalat" w:hAnsi="GHEA Grapalat" w:cs="Sylfaen"/>
          <w:sz w:val="20"/>
          <w:lang w:val="af-ZA"/>
        </w:rPr>
        <w:t xml:space="preserve"> </w:t>
      </w:r>
      <w:r w:rsidRPr="005E1F72">
        <w:rPr>
          <w:rFonts w:ascii="GHEA Grapalat" w:hAnsi="GHEA Grapalat" w:cs="Sylfaen"/>
          <w:sz w:val="20"/>
          <w:lang w:val="ru-RU"/>
        </w:rPr>
        <w:t>դիմում</w:t>
      </w:r>
      <w:r w:rsidRPr="00443B3E">
        <w:rPr>
          <w:rFonts w:ascii="GHEA Grapalat" w:hAnsi="GHEA Grapalat" w:cs="Sylfaen"/>
          <w:sz w:val="20"/>
          <w:lang w:val="es-ES"/>
        </w:rPr>
        <w:t>-</w:t>
      </w:r>
      <w:r>
        <w:rPr>
          <w:rFonts w:ascii="GHEA Grapalat" w:hAnsi="GHEA Grapalat" w:cs="Sylfaen"/>
          <w:sz w:val="20"/>
        </w:rPr>
        <w:t>հայտարարություն</w:t>
      </w:r>
      <w:r w:rsidRPr="005E1F72">
        <w:rPr>
          <w:rFonts w:ascii="GHEA Grapalat" w:hAnsi="GHEA Grapalat" w:cs="Sylfaen"/>
          <w:sz w:val="20"/>
          <w:lang w:val="af-ZA"/>
        </w:rPr>
        <w:t>` համաձայն հ</w:t>
      </w:r>
      <w:r w:rsidRPr="005E1F72">
        <w:rPr>
          <w:rFonts w:ascii="GHEA Grapalat" w:hAnsi="GHEA Grapalat" w:cs="Sylfaen"/>
          <w:sz w:val="20"/>
          <w:lang w:val="ru-RU"/>
        </w:rPr>
        <w:t>ավելված</w:t>
      </w:r>
      <w:r w:rsidRPr="005E1F72">
        <w:rPr>
          <w:rFonts w:ascii="GHEA Grapalat" w:hAnsi="GHEA Grapalat" w:cs="Sylfaen"/>
          <w:sz w:val="20"/>
          <w:lang w:val="af-ZA"/>
        </w:rPr>
        <w:t xml:space="preserve"> N 1-ի</w:t>
      </w:r>
      <w:r w:rsidRPr="005E1F72">
        <w:rPr>
          <w:rFonts w:ascii="GHEA Grapalat" w:hAnsi="GHEA Grapalat" w:cs="Sylfaen"/>
          <w:sz w:val="20"/>
          <w:lang w:val="es-ES"/>
        </w:rPr>
        <w:t>.</w:t>
      </w:r>
    </w:p>
    <w:p w:rsidR="00F12606" w:rsidRDefault="00F12606" w:rsidP="00F12606">
      <w:pPr>
        <w:pStyle w:val="norm"/>
        <w:spacing w:line="240" w:lineRule="auto"/>
        <w:ind w:firstLine="567"/>
        <w:rPr>
          <w:rFonts w:ascii="GHEA Grapalat" w:hAnsi="GHEA Grapalat" w:cs="Sylfaen"/>
          <w:sz w:val="20"/>
          <w:szCs w:val="24"/>
          <w:lang w:val="af-ZA" w:eastAsia="en-US"/>
        </w:rPr>
      </w:pPr>
      <w:r w:rsidRPr="005E1F72">
        <w:rPr>
          <w:rFonts w:ascii="GHEA Grapalat" w:hAnsi="GHEA Grapalat" w:cs="Sylfaen"/>
          <w:sz w:val="20"/>
          <w:lang w:val="af-ZA"/>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F12606" w:rsidRPr="005E1F72" w:rsidRDefault="00F12606" w:rsidP="00F12606">
      <w:pPr>
        <w:pStyle w:val="norm"/>
        <w:spacing w:line="240" w:lineRule="auto"/>
        <w:ind w:firstLine="567"/>
        <w:rPr>
          <w:rFonts w:ascii="GHEA Grapalat" w:hAnsi="GHEA Grapalat" w:cs="Sylfaen"/>
          <w:sz w:val="20"/>
          <w:szCs w:val="24"/>
          <w:lang w:val="af-ZA" w:eastAsia="en-US"/>
        </w:rPr>
      </w:pPr>
      <w:r w:rsidRPr="00443B3E">
        <w:rPr>
          <w:rFonts w:ascii="GHEA Grapalat" w:hAnsi="GHEA Grapalat" w:cs="Sylfaen"/>
          <w:sz w:val="20"/>
          <w:szCs w:val="24"/>
          <w:lang w:val="af-ZA" w:eastAsia="en-US"/>
        </w:rPr>
        <w:t xml:space="preserve">2.3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պայմանագիրը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գնման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ընթացակարգին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մասնակցում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համատեղ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գործունեության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կարգով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eastAsia="en-US"/>
        </w:rPr>
        <w:t>կոնսորցիումով</w:t>
      </w:r>
      <w:r w:rsidRPr="005E1F72">
        <w:rPr>
          <w:rFonts w:ascii="GHEA Grapalat" w:hAnsi="GHEA Grapalat" w:cs="Sylfaen"/>
          <w:sz w:val="20"/>
          <w:szCs w:val="24"/>
          <w:lang w:val="af-ZA" w:eastAsia="en-US"/>
        </w:rPr>
        <w:t>).</w:t>
      </w:r>
      <w:r w:rsidRPr="005E1F72">
        <w:rPr>
          <w:rStyle w:val="FootnoteReference"/>
          <w:rFonts w:ascii="GHEA Grapalat" w:hAnsi="GHEA Grapalat" w:cs="Sylfaen"/>
          <w:sz w:val="20"/>
          <w:szCs w:val="24"/>
          <w:lang w:val="af-ZA" w:eastAsia="en-US"/>
        </w:rPr>
        <w:footnoteReference w:id="15"/>
      </w:r>
    </w:p>
    <w:p w:rsidR="00F12606" w:rsidRPr="005E1F72" w:rsidRDefault="00F12606" w:rsidP="00F12606">
      <w:pPr>
        <w:spacing w:after="0" w:line="240" w:lineRule="auto"/>
        <w:ind w:firstLine="567"/>
        <w:jc w:val="both"/>
        <w:rPr>
          <w:rFonts w:ascii="GHEA Grapalat" w:hAnsi="GHEA Grapalat"/>
          <w:sz w:val="20"/>
          <w:lang w:val="hy-AM"/>
        </w:rPr>
      </w:pPr>
      <w:r w:rsidRPr="00D50810">
        <w:rPr>
          <w:rFonts w:ascii="GHEA Grapalat" w:hAnsi="GHEA Grapalat" w:cs="Sylfaen"/>
          <w:sz w:val="20"/>
          <w:u w:val="single"/>
          <w:lang w:val="af-ZA"/>
        </w:rPr>
        <w:t xml:space="preserve">2.5 </w:t>
      </w:r>
      <w:r w:rsidRPr="00D50810">
        <w:rPr>
          <w:rFonts w:ascii="GHEA Grapalat" w:hAnsi="GHEA Grapalat" w:cs="Sylfaen"/>
          <w:sz w:val="20"/>
          <w:u w:val="single"/>
          <w:lang w:val="hy-AM"/>
        </w:rPr>
        <w:t>հայտի</w:t>
      </w:r>
      <w:r w:rsidRPr="00D50810">
        <w:rPr>
          <w:rFonts w:ascii="GHEA Grapalat" w:hAnsi="GHEA Grapalat" w:cs="Sylfaen"/>
          <w:sz w:val="20"/>
          <w:u w:val="single"/>
          <w:lang w:val="af-ZA"/>
        </w:rPr>
        <w:t xml:space="preserve"> </w:t>
      </w:r>
      <w:r w:rsidRPr="00D50810">
        <w:rPr>
          <w:rFonts w:ascii="GHEA Grapalat" w:hAnsi="GHEA Grapalat" w:cs="Sylfaen"/>
          <w:sz w:val="20"/>
          <w:u w:val="single"/>
          <w:lang w:val="hy-AM"/>
        </w:rPr>
        <w:t xml:space="preserve">ապահովում, որը ներկայացվում է կանխիկ փողի կամ բանկային երաշխիքի ձևով: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Եթե բանկային երաշխքի ձևով հայտի ապահովում ներկայացրած մասնակիցը ճանաչվում է </w:t>
      </w:r>
      <w:r w:rsidRPr="00D50810">
        <w:rPr>
          <w:rFonts w:ascii="GHEA Grapalat" w:hAnsi="GHEA Grapalat"/>
          <w:sz w:val="20"/>
          <w:u w:val="single"/>
          <w:lang w:val="hy-AM"/>
        </w:rPr>
        <w:t>առաջին տեղը զբաղեցրած մասնակից, ապա վերջինս սույն հրավերով սահմանված կարգով և ժամկետում հանձնաժողովին է ներկայացնում է հայտո</w:t>
      </w:r>
      <w:r w:rsidRPr="005E1F72">
        <w:rPr>
          <w:rFonts w:ascii="GHEA Grapalat" w:hAnsi="GHEA Grapalat"/>
          <w:sz w:val="20"/>
          <w:lang w:val="hy-AM"/>
        </w:rPr>
        <w:t>վ ներկայացված բանկային երաշխիքի բնօրինակը` իր կողմից հաստատված ուղեկցող գրությամբ:</w:t>
      </w:r>
      <w:r w:rsidRPr="005E1F72">
        <w:rPr>
          <w:rStyle w:val="FootnoteReference"/>
          <w:rFonts w:ascii="GHEA Grapalat" w:hAnsi="GHEA Grapalat"/>
          <w:sz w:val="20"/>
          <w:lang w:val="hy-AM"/>
        </w:rPr>
        <w:footnoteReference w:id="16"/>
      </w:r>
    </w:p>
    <w:p w:rsidR="00F12606" w:rsidRPr="005E1F72" w:rsidRDefault="00F12606" w:rsidP="00F12606">
      <w:pPr>
        <w:tabs>
          <w:tab w:val="left" w:pos="1248"/>
        </w:tabs>
        <w:spacing w:after="0" w:line="240" w:lineRule="auto"/>
        <w:ind w:firstLine="540"/>
        <w:jc w:val="both"/>
        <w:rPr>
          <w:rFonts w:ascii="GHEA Grapalat" w:hAnsi="GHEA Grapalat"/>
          <w:sz w:val="20"/>
          <w:szCs w:val="20"/>
          <w:lang w:val="es-ES"/>
        </w:rPr>
      </w:pPr>
      <w:r>
        <w:rPr>
          <w:rFonts w:ascii="GHEA Grapalat" w:hAnsi="GHEA Grapalat"/>
          <w:b/>
          <w:sz w:val="20"/>
          <w:szCs w:val="20"/>
          <w:lang w:val="es-ES"/>
        </w:rPr>
        <w:t>2</w:t>
      </w:r>
      <w:r w:rsidRPr="005E1F72">
        <w:rPr>
          <w:rFonts w:ascii="GHEA Grapalat" w:hAnsi="GHEA Grapalat"/>
          <w:b/>
          <w:sz w:val="20"/>
          <w:szCs w:val="20"/>
          <w:lang w:val="es-ES"/>
        </w:rPr>
        <w:t>) «Ֆինանսական չափորոշիչ»</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2.</w:t>
      </w:r>
      <w:r>
        <w:rPr>
          <w:rFonts w:ascii="GHEA Grapalat" w:hAnsi="GHEA Grapalat" w:cs="Sylfaen"/>
          <w:sz w:val="20"/>
          <w:lang w:val="af-ZA"/>
        </w:rPr>
        <w:t>6</w:t>
      </w:r>
      <w:r w:rsidRPr="005E1F72">
        <w:rPr>
          <w:rFonts w:ascii="GHEA Grapalat" w:hAnsi="GHEA Grapalat" w:cs="Sylfaen"/>
          <w:sz w:val="20"/>
          <w:lang w:val="af-ZA"/>
        </w:rPr>
        <w:t xml:space="preserve"> </w:t>
      </w:r>
      <w:r w:rsidRPr="005E1F72">
        <w:rPr>
          <w:rFonts w:ascii="GHEA Grapalat" w:hAnsi="GHEA Grapalat" w:cs="Sylfaen"/>
          <w:sz w:val="20"/>
          <w:lang w:val="hy-AM"/>
        </w:rPr>
        <w:t>գնային</w:t>
      </w:r>
      <w:r w:rsidRPr="005E1F72">
        <w:rPr>
          <w:rFonts w:ascii="GHEA Grapalat" w:hAnsi="GHEA Grapalat" w:cs="Sylfaen"/>
          <w:sz w:val="20"/>
          <w:lang w:val="af-ZA"/>
        </w:rPr>
        <w:t xml:space="preserve"> </w:t>
      </w:r>
      <w:r w:rsidRPr="005E1F72">
        <w:rPr>
          <w:rFonts w:ascii="GHEA Grapalat" w:hAnsi="GHEA Grapalat" w:cs="Sylfaen"/>
          <w:sz w:val="20"/>
          <w:lang w:val="hy-AM"/>
        </w:rPr>
        <w:t>առաջարկ</w:t>
      </w:r>
      <w:r w:rsidRPr="005E1F72">
        <w:rPr>
          <w:rFonts w:ascii="GHEA Grapalat" w:hAnsi="GHEA Grapalat" w:cs="Sylfaen"/>
          <w:sz w:val="20"/>
          <w:lang w:val="af-ZA"/>
        </w:rPr>
        <w:t xml:space="preserve">` </w:t>
      </w:r>
      <w:r w:rsidRPr="00443B3E">
        <w:rPr>
          <w:rFonts w:ascii="GHEA Grapalat" w:hAnsi="GHEA Grapalat" w:cs="Sylfaen"/>
          <w:sz w:val="20"/>
          <w:lang w:val="hy-AM"/>
        </w:rPr>
        <w:t>համաձայն</w:t>
      </w:r>
      <w:r w:rsidRPr="005E1F72">
        <w:rPr>
          <w:rFonts w:ascii="GHEA Grapalat" w:hAnsi="GHEA Grapalat" w:cs="Sylfaen"/>
          <w:sz w:val="20"/>
          <w:lang w:val="af-ZA"/>
        </w:rPr>
        <w:t xml:space="preserve"> </w:t>
      </w:r>
      <w:r w:rsidRPr="00443B3E">
        <w:rPr>
          <w:rFonts w:ascii="GHEA Grapalat" w:hAnsi="GHEA Grapalat" w:cs="Sylfaen"/>
          <w:sz w:val="20"/>
          <w:lang w:val="hy-AM"/>
        </w:rPr>
        <w:t>հավելված</w:t>
      </w:r>
      <w:r w:rsidRPr="005E1F72">
        <w:rPr>
          <w:rFonts w:ascii="GHEA Grapalat" w:hAnsi="GHEA Grapalat" w:cs="Sylfaen"/>
          <w:sz w:val="20"/>
          <w:lang w:val="af-ZA"/>
        </w:rPr>
        <w:t xml:space="preserve"> N </w:t>
      </w:r>
      <w:r>
        <w:rPr>
          <w:rFonts w:ascii="GHEA Grapalat" w:hAnsi="GHEA Grapalat" w:cs="Sylfaen"/>
          <w:sz w:val="20"/>
          <w:lang w:val="af-ZA"/>
        </w:rPr>
        <w:t>2</w:t>
      </w:r>
      <w:r w:rsidRPr="005E1F72">
        <w:rPr>
          <w:rFonts w:ascii="GHEA Grapalat" w:hAnsi="GHEA Grapalat" w:cs="Sylfaen"/>
          <w:sz w:val="20"/>
          <w:lang w:val="af-ZA"/>
        </w:rPr>
        <w:t>-</w:t>
      </w:r>
      <w:r w:rsidRPr="00443B3E">
        <w:rPr>
          <w:rFonts w:ascii="GHEA Grapalat" w:hAnsi="GHEA Grapalat" w:cs="Sylfaen"/>
          <w:sz w:val="20"/>
          <w:lang w:val="hy-AM"/>
        </w:rPr>
        <w:t>ի</w:t>
      </w:r>
      <w:r w:rsidRPr="005E1F72">
        <w:rPr>
          <w:rFonts w:ascii="GHEA Grapalat" w:hAnsi="GHEA Grapalat" w:cs="Sylfaen"/>
          <w:sz w:val="20"/>
          <w:lang w:val="af-ZA"/>
        </w:rPr>
        <w:t xml:space="preserve">: Գնային առաջարկը </w:t>
      </w:r>
      <w:r w:rsidRPr="005E1F72">
        <w:rPr>
          <w:rFonts w:ascii="GHEA Grapalat" w:hAnsi="GHEA Grapalat" w:cs="Sylfaen"/>
          <w:sz w:val="20"/>
          <w:lang w:val="hy-AM"/>
        </w:rPr>
        <w:t>ներկայացվում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443B3E">
        <w:rPr>
          <w:rFonts w:ascii="GHEA Grapalat" w:hAnsi="GHEA Grapalat" w:cs="Sylfaen"/>
          <w:sz w:val="20"/>
          <w:szCs w:val="20"/>
          <w:lang w:val="hy-AM"/>
        </w:rPr>
        <w:t>արժեք</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ինքնարժեքի</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և</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կանխատեսվող</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շահույթի</w:t>
      </w:r>
      <w:r w:rsidRPr="005E1F72">
        <w:rPr>
          <w:rFonts w:ascii="GHEA Grapalat" w:hAnsi="GHEA Grapalat" w:cs="Sylfaen"/>
          <w:sz w:val="20"/>
          <w:szCs w:val="20"/>
          <w:lang w:val="af-ZA"/>
        </w:rPr>
        <w:t xml:space="preserve"> </w:t>
      </w:r>
      <w:r w:rsidRPr="00443B3E">
        <w:rPr>
          <w:rFonts w:ascii="GHEA Grapalat" w:hAnsi="GHEA Grapalat" w:cs="Sylfaen"/>
          <w:sz w:val="20"/>
          <w:szCs w:val="20"/>
          <w:lang w:val="hy-AM"/>
        </w:rPr>
        <w:t>հանրագումարը</w:t>
      </w:r>
      <w:r w:rsidRPr="005E1F72">
        <w:rPr>
          <w:rFonts w:ascii="GHEA Grapalat" w:hAnsi="GHEA Grapalat" w:cs="Sylfaen"/>
          <w:sz w:val="20"/>
          <w:szCs w:val="20"/>
          <w:lang w:val="af-ZA"/>
        </w:rPr>
        <w:t>)</w:t>
      </w:r>
      <w:r w:rsidRPr="005E1F72">
        <w:rPr>
          <w:rFonts w:ascii="GHEA Grapalat" w:hAnsi="GHEA Grapalat" w:cs="Sylfaen"/>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ավելացված</w:t>
      </w:r>
      <w:r w:rsidRPr="005E1F72">
        <w:rPr>
          <w:rFonts w:ascii="GHEA Grapalat" w:hAnsi="GHEA Grapalat" w:cs="Sylfaen"/>
          <w:sz w:val="20"/>
          <w:lang w:val="af-ZA"/>
        </w:rPr>
        <w:t xml:space="preserve"> </w:t>
      </w:r>
      <w:r w:rsidRPr="005E1F72">
        <w:rPr>
          <w:rFonts w:ascii="GHEA Grapalat" w:hAnsi="GHEA Grapalat" w:cs="Sylfaen"/>
          <w:sz w:val="20"/>
          <w:lang w:val="hy-AM"/>
        </w:rPr>
        <w:t>արժեքի</w:t>
      </w:r>
      <w:r w:rsidRPr="005E1F72">
        <w:rPr>
          <w:rFonts w:ascii="GHEA Grapalat" w:hAnsi="GHEA Grapalat" w:cs="Sylfaen"/>
          <w:sz w:val="20"/>
          <w:lang w:val="af-ZA"/>
        </w:rPr>
        <w:t xml:space="preserve"> </w:t>
      </w:r>
      <w:r w:rsidRPr="005E1F72">
        <w:rPr>
          <w:rFonts w:ascii="GHEA Grapalat" w:hAnsi="GHEA Grapalat" w:cs="Sylfaen"/>
          <w:sz w:val="20"/>
          <w:lang w:val="hy-AM"/>
        </w:rPr>
        <w:t>հարկ</w:t>
      </w:r>
      <w:r w:rsidRPr="005E1F72" w:rsidDel="001A1F55">
        <w:rPr>
          <w:rFonts w:ascii="GHEA Grapalat" w:hAnsi="GHEA Grapalat" w:cs="Sylfaen"/>
          <w:sz w:val="20"/>
          <w:lang w:val="af-ZA"/>
        </w:rPr>
        <w:t xml:space="preserve"> </w:t>
      </w:r>
      <w:r w:rsidRPr="005E1F72">
        <w:rPr>
          <w:rFonts w:ascii="GHEA Grapalat" w:hAnsi="GHEA Grapalat" w:cs="Sylfaen"/>
          <w:sz w:val="20"/>
          <w:lang w:val="hy-AM"/>
        </w:rPr>
        <w:t>ընդհանրական</w:t>
      </w:r>
      <w:r w:rsidRPr="005E1F72">
        <w:rPr>
          <w:rFonts w:ascii="GHEA Grapalat" w:hAnsi="GHEA Grapalat" w:cs="Sylfaen"/>
          <w:sz w:val="20"/>
          <w:lang w:val="af-ZA"/>
        </w:rPr>
        <w:t xml:space="preserve"> </w:t>
      </w:r>
      <w:r w:rsidRPr="005E1F72">
        <w:rPr>
          <w:rFonts w:ascii="GHEA Grapalat" w:hAnsi="GHEA Grapalat" w:cs="Sylfaen"/>
          <w:sz w:val="20"/>
          <w:lang w:val="hy-AM"/>
        </w:rPr>
        <w:t>բաղադրիչներից</w:t>
      </w:r>
      <w:r w:rsidRPr="005E1F72">
        <w:rPr>
          <w:rFonts w:ascii="GHEA Grapalat" w:hAnsi="GHEA Grapalat" w:cs="Sylfaen"/>
          <w:sz w:val="20"/>
          <w:lang w:val="af-ZA"/>
        </w:rPr>
        <w:t xml:space="preserve"> </w:t>
      </w:r>
      <w:r w:rsidRPr="005E1F72">
        <w:rPr>
          <w:rFonts w:ascii="GHEA Grapalat" w:hAnsi="GHEA Grapalat" w:cs="Sylfaen"/>
          <w:sz w:val="20"/>
          <w:lang w:val="hy-AM"/>
        </w:rPr>
        <w:t>բաղկացած</w:t>
      </w:r>
      <w:r w:rsidRPr="005E1F72">
        <w:rPr>
          <w:rFonts w:ascii="GHEA Grapalat" w:hAnsi="GHEA Grapalat" w:cs="Sylfaen"/>
          <w:sz w:val="20"/>
          <w:lang w:val="af-ZA"/>
        </w:rPr>
        <w:t xml:space="preserve"> </w:t>
      </w:r>
      <w:r w:rsidRPr="005E1F72">
        <w:rPr>
          <w:rFonts w:ascii="GHEA Grapalat" w:hAnsi="GHEA Grapalat" w:cs="Sylfaen"/>
          <w:sz w:val="20"/>
          <w:lang w:val="hy-AM"/>
        </w:rPr>
        <w:t>հաշվարկի</w:t>
      </w:r>
      <w:r w:rsidRPr="005E1F72">
        <w:rPr>
          <w:rFonts w:ascii="GHEA Grapalat" w:hAnsi="GHEA Grapalat" w:cs="Sylfaen"/>
          <w:sz w:val="20"/>
          <w:lang w:val="af-ZA"/>
        </w:rPr>
        <w:t xml:space="preserve"> </w:t>
      </w:r>
      <w:r w:rsidRPr="005E1F72">
        <w:rPr>
          <w:rFonts w:ascii="GHEA Grapalat" w:hAnsi="GHEA Grapalat" w:cs="Sylfaen"/>
          <w:sz w:val="20"/>
          <w:lang w:val="hy-AM"/>
        </w:rPr>
        <w:t>ձևով։</w:t>
      </w:r>
      <w:r w:rsidRPr="005E1F72">
        <w:rPr>
          <w:rFonts w:ascii="GHEA Grapalat" w:hAnsi="GHEA Grapalat" w:cs="Sylfaen"/>
          <w:sz w:val="20"/>
          <w:lang w:val="af-ZA"/>
        </w:rPr>
        <w:t xml:space="preserve"> </w:t>
      </w:r>
      <w:r w:rsidRPr="005E1F72">
        <w:rPr>
          <w:rFonts w:ascii="GHEA Grapalat" w:hAnsi="GHEA Grapalat" w:cs="Sylfaen"/>
          <w:sz w:val="20"/>
        </w:rPr>
        <w:t>Ա</w:t>
      </w:r>
      <w:r w:rsidRPr="005E1F72">
        <w:rPr>
          <w:rFonts w:ascii="GHEA Grapalat" w:hAnsi="GHEA Grapalat" w:cs="Sylfaen"/>
          <w:sz w:val="20"/>
          <w:lang w:val="ru-RU"/>
        </w:rPr>
        <w:t>րժեքի</w:t>
      </w:r>
      <w:r w:rsidRPr="005E1F72">
        <w:rPr>
          <w:rFonts w:ascii="GHEA Grapalat" w:hAnsi="GHEA Grapalat" w:cs="Sylfaen"/>
          <w:sz w:val="20"/>
          <w:lang w:val="af-ZA"/>
        </w:rPr>
        <w:t xml:space="preserve"> </w:t>
      </w:r>
      <w:r w:rsidRPr="005E1F72">
        <w:rPr>
          <w:rFonts w:ascii="GHEA Grapalat" w:hAnsi="GHEA Grapalat" w:cs="Sylfaen"/>
          <w:sz w:val="20"/>
          <w:lang w:val="ru-RU"/>
        </w:rPr>
        <w:t>բաղադրիչների</w:t>
      </w:r>
      <w:r w:rsidRPr="005E1F72">
        <w:rPr>
          <w:rFonts w:ascii="GHEA Grapalat" w:hAnsi="GHEA Grapalat" w:cs="Sylfaen"/>
          <w:sz w:val="20"/>
          <w:lang w:val="af-ZA"/>
        </w:rPr>
        <w:t xml:space="preserve"> </w:t>
      </w:r>
      <w:r w:rsidRPr="005E1F72">
        <w:rPr>
          <w:rFonts w:ascii="GHEA Grapalat" w:hAnsi="GHEA Grapalat" w:cs="Sylfaen"/>
          <w:sz w:val="20"/>
          <w:lang w:val="ru-RU"/>
        </w:rPr>
        <w:t>հաշվարկ</w:t>
      </w:r>
      <w:r w:rsidRPr="005E1F72">
        <w:rPr>
          <w:rFonts w:ascii="GHEA Grapalat" w:hAnsi="GHEA Grapalat" w:cs="Sylfaen"/>
          <w:sz w:val="20"/>
          <w:lang w:val="af-ZA"/>
        </w:rPr>
        <w:t xml:space="preserve">` </w:t>
      </w:r>
      <w:r w:rsidRPr="005E1F72">
        <w:rPr>
          <w:rFonts w:ascii="GHEA Grapalat" w:hAnsi="GHEA Grapalat" w:cs="Sylfaen"/>
          <w:sz w:val="20"/>
          <w:lang w:val="ru-RU"/>
        </w:rPr>
        <w:t>բացվածք</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մանրամասներ</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af-ZA"/>
        </w:rPr>
        <w:t xml:space="preserve">: </w:t>
      </w:r>
    </w:p>
    <w:p w:rsidR="00F12606" w:rsidRPr="005E1F72" w:rsidRDefault="00F12606" w:rsidP="00F12606">
      <w:pPr>
        <w:spacing w:after="0" w:line="240" w:lineRule="auto"/>
        <w:ind w:firstLine="567"/>
        <w:jc w:val="both"/>
        <w:rPr>
          <w:rFonts w:ascii="GHEA Grapalat" w:hAnsi="GHEA Grapalat"/>
          <w:b/>
          <w:sz w:val="20"/>
          <w:lang w:val="af-ZA"/>
        </w:rPr>
      </w:pPr>
    </w:p>
    <w:p w:rsidR="00F12606" w:rsidRPr="005E1F72" w:rsidRDefault="00F12606" w:rsidP="00F12606">
      <w:pPr>
        <w:spacing w:after="0" w:line="240" w:lineRule="auto"/>
        <w:ind w:firstLine="720"/>
        <w:jc w:val="center"/>
        <w:rPr>
          <w:rFonts w:ascii="GHEA Grapalat" w:hAnsi="GHEA Grapalat" w:cs="Sylfaen"/>
          <w:b/>
          <w:sz w:val="20"/>
          <w:lang w:val="es-ES"/>
        </w:rPr>
      </w:pPr>
      <w:r w:rsidRPr="005E1F72">
        <w:rPr>
          <w:rFonts w:ascii="GHEA Grapalat" w:hAnsi="GHEA Grapalat"/>
          <w:b/>
          <w:sz w:val="20"/>
          <w:lang w:val="es-ES"/>
        </w:rPr>
        <w:t xml:space="preserve">3. ԱՌԱՋԻՆ ՏԵՂԸ ԶԲԱՂԵՑՐԱԾ </w:t>
      </w:r>
      <w:r w:rsidRPr="005E1F72">
        <w:rPr>
          <w:rFonts w:ascii="GHEA Grapalat" w:hAnsi="GHEA Grapalat" w:cs="Arial"/>
          <w:b/>
          <w:sz w:val="20"/>
          <w:lang w:val="es-ES"/>
        </w:rPr>
        <w:t xml:space="preserve">ՄԱՍՆԱԿՑԻ ԿՈՂՄԻՑ ՆԵՐԿԱՅԱՑՎՈՂ </w:t>
      </w:r>
      <w:r w:rsidRPr="005E1F72">
        <w:rPr>
          <w:rFonts w:ascii="GHEA Grapalat" w:hAnsi="GHEA Grapalat" w:cs="Sylfaen"/>
          <w:b/>
          <w:sz w:val="20"/>
          <w:lang w:val="es-ES"/>
        </w:rPr>
        <w:t>ՓԱՍՏԱԹՂԹԵՐԸ</w:t>
      </w:r>
    </w:p>
    <w:p w:rsidR="00F12606" w:rsidRPr="005E1F72" w:rsidRDefault="00F12606" w:rsidP="00F12606">
      <w:pPr>
        <w:spacing w:after="0" w:line="240" w:lineRule="auto"/>
        <w:ind w:firstLine="720"/>
        <w:jc w:val="center"/>
        <w:rPr>
          <w:rFonts w:ascii="GHEA Grapalat" w:hAnsi="GHEA Grapalat" w:cs="Arial"/>
          <w:b/>
          <w:sz w:val="20"/>
          <w:lang w:val="es-ES"/>
        </w:rPr>
      </w:pP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3.1 </w:t>
      </w:r>
      <w:r w:rsidRPr="005E1F72">
        <w:rPr>
          <w:rFonts w:ascii="GHEA Grapalat" w:hAnsi="GHEA Grapalat" w:cs="Sylfaen"/>
          <w:sz w:val="20"/>
        </w:rPr>
        <w:t>Ս</w:t>
      </w:r>
      <w:r w:rsidRPr="005E1F72">
        <w:rPr>
          <w:rFonts w:ascii="GHEA Grapalat" w:hAnsi="GHEA Grapalat" w:cs="Sylfaen"/>
          <w:sz w:val="20"/>
          <w:lang w:val="ru-RU"/>
        </w:rPr>
        <w:t>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1) </w:t>
      </w:r>
      <w:r w:rsidRPr="005E1F72">
        <w:rPr>
          <w:rFonts w:ascii="GHEA Grapalat" w:hAnsi="GHEA Grapalat" w:cs="Sylfaen"/>
          <w:sz w:val="20"/>
          <w:lang w:val="ru-RU"/>
        </w:rPr>
        <w:t>որակավորման</w:t>
      </w:r>
      <w:r w:rsidRPr="005E1F72">
        <w:rPr>
          <w:rFonts w:ascii="GHEA Grapalat" w:hAnsi="GHEA Grapalat" w:cs="Sylfaen"/>
          <w:sz w:val="20"/>
          <w:lang w:val="es-ES"/>
        </w:rPr>
        <w:t xml:space="preserve"> </w:t>
      </w:r>
      <w:r w:rsidRPr="005E1F72">
        <w:rPr>
          <w:rFonts w:ascii="GHEA Grapalat" w:hAnsi="GHEA Grapalat" w:cs="Sylfaen"/>
          <w:sz w:val="20"/>
          <w:lang w:val="ru-RU"/>
        </w:rPr>
        <w:t>չափանիշներ</w:t>
      </w:r>
      <w:r w:rsidRPr="005E1F72">
        <w:rPr>
          <w:rFonts w:ascii="GHEA Grapalat" w:hAnsi="GHEA Grapalat" w:cs="Sylfaen"/>
          <w:sz w:val="20"/>
        </w:rPr>
        <w:t>ին</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համապատասխանությունը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հ</w:t>
      </w:r>
      <w:r w:rsidRPr="005E1F72">
        <w:rPr>
          <w:rFonts w:ascii="GHEA Grapalat" w:hAnsi="GHEA Grapalat" w:cs="Sylfaen"/>
          <w:sz w:val="20"/>
        </w:rPr>
        <w:t>իմնավորելու</w:t>
      </w:r>
      <w:r w:rsidRPr="005E1F72">
        <w:rPr>
          <w:rFonts w:ascii="GHEA Grapalat" w:hAnsi="GHEA Grapalat" w:cs="Sylfaen"/>
          <w:sz w:val="20"/>
          <w:lang w:val="es-ES"/>
        </w:rPr>
        <w:t xml:space="preserve"> </w:t>
      </w:r>
      <w:r w:rsidRPr="005E1F72">
        <w:rPr>
          <w:rFonts w:ascii="GHEA Grapalat" w:hAnsi="GHEA Grapalat" w:cs="Sylfaen"/>
          <w:sz w:val="20"/>
          <w:lang w:val="ru-RU"/>
        </w:rPr>
        <w:t>համար</w:t>
      </w:r>
      <w:r w:rsidRPr="005E1F72">
        <w:rPr>
          <w:rFonts w:ascii="GHEA Grapalat" w:hAnsi="GHEA Grapalat" w:cs="Sylfaen"/>
          <w:sz w:val="20"/>
          <w:lang w:val="es-ES"/>
        </w:rPr>
        <w:t xml:space="preserve"> </w:t>
      </w:r>
      <w:r w:rsidRPr="005E1F72">
        <w:rPr>
          <w:rFonts w:ascii="GHEA Grapalat" w:hAnsi="GHEA Grapalat" w:cs="Sylfaen"/>
          <w:sz w:val="20"/>
          <w:lang w:val="ru-RU"/>
        </w:rPr>
        <w:t>առաջին</w:t>
      </w:r>
      <w:r w:rsidRPr="005E1F72">
        <w:rPr>
          <w:rFonts w:ascii="GHEA Grapalat" w:hAnsi="GHEA Grapalat" w:cs="Sylfaen"/>
          <w:sz w:val="20"/>
          <w:lang w:val="es-ES"/>
        </w:rPr>
        <w:t xml:space="preserve"> </w:t>
      </w:r>
      <w:r w:rsidRPr="005E1F72">
        <w:rPr>
          <w:rFonts w:ascii="GHEA Grapalat" w:hAnsi="GHEA Grapalat" w:cs="Sylfaen"/>
          <w:sz w:val="20"/>
          <w:lang w:val="ru-RU"/>
        </w:rPr>
        <w:t>տեղ</w:t>
      </w:r>
      <w:r w:rsidRPr="005E1F72">
        <w:rPr>
          <w:rFonts w:ascii="GHEA Grapalat" w:hAnsi="GHEA Grapalat" w:cs="Sylfaen"/>
          <w:sz w:val="20"/>
          <w:lang w:val="es-ES"/>
        </w:rPr>
        <w:t xml:space="preserve"> </w:t>
      </w:r>
      <w:r w:rsidRPr="005E1F72">
        <w:rPr>
          <w:rFonts w:ascii="GHEA Grapalat" w:hAnsi="GHEA Grapalat" w:cs="Sylfaen"/>
          <w:sz w:val="20"/>
          <w:lang w:val="ru-RU"/>
        </w:rPr>
        <w:t>զբաղեցրած</w:t>
      </w:r>
      <w:r w:rsidRPr="005E1F72">
        <w:rPr>
          <w:rFonts w:ascii="GHEA Grapalat" w:hAnsi="GHEA Grapalat" w:cs="Sylfaen"/>
          <w:sz w:val="20"/>
          <w:lang w:val="es-ES"/>
        </w:rPr>
        <w:t xml:space="preserve"> մ</w:t>
      </w:r>
      <w:r w:rsidRPr="005E1F72">
        <w:rPr>
          <w:rFonts w:ascii="GHEA Grapalat" w:hAnsi="GHEA Grapalat" w:cs="Sylfaen"/>
          <w:sz w:val="20"/>
          <w:lang w:val="ru-RU"/>
        </w:rPr>
        <w:t>ասնակիցը</w:t>
      </w:r>
      <w:r w:rsidRPr="005E1F72">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5E1F72">
        <w:rPr>
          <w:rFonts w:ascii="GHEA Grapalat" w:hAnsi="GHEA Grapalat" w:cs="Sylfaen"/>
          <w:sz w:val="20"/>
          <w:lang w:val="ru-RU"/>
        </w:rPr>
        <w:t>սույն</w:t>
      </w:r>
      <w:r w:rsidRPr="005E1F72">
        <w:rPr>
          <w:rFonts w:ascii="GHEA Grapalat" w:hAnsi="GHEA Grapalat" w:cs="Sylfaen"/>
          <w:sz w:val="20"/>
          <w:lang w:val="es-ES"/>
        </w:rPr>
        <w:t xml:space="preserve"> </w:t>
      </w:r>
      <w:r w:rsidRPr="005E1F72">
        <w:rPr>
          <w:rFonts w:ascii="GHEA Grapalat" w:hAnsi="GHEA Grapalat" w:cs="Sylfaen"/>
          <w:sz w:val="20"/>
          <w:lang w:val="ru-RU"/>
        </w:rPr>
        <w:t>հրավերի</w:t>
      </w:r>
      <w:r w:rsidRPr="005E1F72">
        <w:rPr>
          <w:rFonts w:ascii="GHEA Grapalat" w:hAnsi="GHEA Grapalat" w:cs="Sylfaen"/>
          <w:sz w:val="20"/>
          <w:lang w:val="es-ES"/>
        </w:rPr>
        <w:t xml:space="preserve"> </w:t>
      </w:r>
      <w:r>
        <w:rPr>
          <w:rFonts w:ascii="GHEA Grapalat" w:hAnsi="GHEA Grapalat" w:cs="Sylfaen"/>
          <w:sz w:val="20"/>
          <w:lang w:val="es-ES"/>
        </w:rPr>
        <w:t>3</w:t>
      </w:r>
      <w:r w:rsidRPr="005E1F72">
        <w:rPr>
          <w:rFonts w:ascii="GHEA Grapalat" w:hAnsi="GHEA Grapalat" w:cs="Sylfaen"/>
          <w:sz w:val="20"/>
          <w:lang w:val="es-ES"/>
        </w:rPr>
        <w:t>-</w:t>
      </w:r>
      <w:r w:rsidRPr="005E1F72">
        <w:rPr>
          <w:rFonts w:ascii="GHEA Grapalat" w:hAnsi="GHEA Grapalat" w:cs="Sylfaen"/>
          <w:sz w:val="20"/>
          <w:lang w:val="ru-RU"/>
        </w:rPr>
        <w:t>րդ</w:t>
      </w:r>
      <w:r w:rsidRPr="005E1F72">
        <w:rPr>
          <w:rFonts w:ascii="GHEA Grapalat" w:hAnsi="GHEA Grapalat" w:cs="Sylfaen"/>
          <w:sz w:val="20"/>
          <w:lang w:val="es-ES"/>
        </w:rPr>
        <w:t xml:space="preserve"> </w:t>
      </w:r>
      <w:r w:rsidRPr="005E1F72">
        <w:rPr>
          <w:rFonts w:ascii="GHEA Grapalat" w:hAnsi="GHEA Grapalat" w:cs="Sylfaen"/>
          <w:sz w:val="20"/>
          <w:lang w:val="ru-RU"/>
        </w:rPr>
        <w:t>հավելվածով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xml:space="preserve"> </w:t>
      </w:r>
      <w:r w:rsidRPr="005E1F72">
        <w:rPr>
          <w:rFonts w:ascii="GHEA Grapalat" w:hAnsi="GHEA Grapalat" w:cs="Sylfaen"/>
          <w:sz w:val="20"/>
          <w:lang w:val="ru-RU"/>
        </w:rPr>
        <w:t>գրությունը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որին</w:t>
      </w:r>
      <w:r w:rsidRPr="005E1F72">
        <w:rPr>
          <w:rFonts w:ascii="GHEA Grapalat" w:hAnsi="GHEA Grapalat" w:cs="Sylfaen"/>
          <w:sz w:val="20"/>
          <w:lang w:val="es-ES"/>
        </w:rPr>
        <w:t xml:space="preserve"> </w:t>
      </w:r>
      <w:r w:rsidRPr="005E1F72">
        <w:rPr>
          <w:rFonts w:ascii="GHEA Grapalat" w:hAnsi="GHEA Grapalat" w:cs="Sylfaen"/>
          <w:sz w:val="20"/>
          <w:lang w:val="ru-RU"/>
        </w:rPr>
        <w:t>կցվում</w:t>
      </w:r>
      <w:r w:rsidRPr="005E1F72">
        <w:rPr>
          <w:rFonts w:ascii="GHEA Grapalat" w:hAnsi="GHEA Grapalat" w:cs="Sylfaen"/>
          <w:sz w:val="20"/>
          <w:lang w:val="es-ES"/>
        </w:rPr>
        <w:t xml:space="preserve"> </w:t>
      </w:r>
      <w:r w:rsidRPr="005E1F72">
        <w:rPr>
          <w:rFonts w:ascii="GHEA Grapalat" w:hAnsi="GHEA Grapalat" w:cs="Sylfaen"/>
          <w:sz w:val="20"/>
        </w:rPr>
        <w:t>են</w:t>
      </w:r>
      <w:r w:rsidRPr="005E1F72">
        <w:rPr>
          <w:rFonts w:ascii="GHEA Grapalat" w:hAnsi="GHEA Grapalat" w:cs="Sylfaen"/>
          <w:sz w:val="20"/>
          <w:lang w:val="es-ES"/>
        </w:rPr>
        <w:t xml:space="preserve">` </w:t>
      </w:r>
    </w:p>
    <w:p w:rsidR="00F12606" w:rsidRPr="005E1F72" w:rsidRDefault="00F12606" w:rsidP="00F12606">
      <w:pPr>
        <w:spacing w:after="0" w:line="240" w:lineRule="auto"/>
        <w:ind w:firstLine="567"/>
        <w:jc w:val="both"/>
        <w:rPr>
          <w:rFonts w:ascii="GHEA Grapalat" w:hAnsi="GHEA Grapalat" w:cs="Sylfaen"/>
          <w:sz w:val="20"/>
          <w:lang w:val="es-ES"/>
        </w:rPr>
      </w:pPr>
      <w:r w:rsidRPr="005E1F72">
        <w:rPr>
          <w:rFonts w:ascii="GHEA Grapalat" w:hAnsi="GHEA Grapalat" w:cs="Sylfaen"/>
          <w:sz w:val="20"/>
          <w:lang w:val="es-ES"/>
        </w:rPr>
        <w:t xml:space="preserve">ա. իր կողմից հաստատված` </w:t>
      </w:r>
      <w:r w:rsidRPr="005E1F72">
        <w:rPr>
          <w:rFonts w:ascii="GHEA Grapalat" w:hAnsi="GHEA Grapalat" w:cs="Sylfaen"/>
          <w:sz w:val="20"/>
        </w:rPr>
        <w:t>առաջարկվող</w:t>
      </w:r>
      <w:r w:rsidRPr="005E1F72">
        <w:rPr>
          <w:rFonts w:ascii="GHEA Grapalat" w:hAnsi="GHEA Grapalat" w:cs="Sylfaen"/>
          <w:sz w:val="20"/>
          <w:lang w:val="es-ES"/>
        </w:rPr>
        <w:t xml:space="preserve"> </w:t>
      </w:r>
      <w:r w:rsidRPr="005E1F72">
        <w:rPr>
          <w:rFonts w:ascii="GHEA Grapalat" w:hAnsi="GHEA Grapalat" w:cs="Sylfaen"/>
          <w:sz w:val="20"/>
        </w:rPr>
        <w:t>ապրանքի</w:t>
      </w:r>
      <w:r w:rsidRPr="005E1F72">
        <w:rPr>
          <w:rFonts w:ascii="GHEA Grapalat" w:hAnsi="GHEA Grapalat" w:cs="Sylfaen"/>
          <w:sz w:val="20"/>
          <w:lang w:val="es-ES"/>
        </w:rPr>
        <w:t xml:space="preserve"> </w:t>
      </w:r>
      <w:r w:rsidRPr="005E1F72">
        <w:rPr>
          <w:rFonts w:ascii="GHEA Grapalat" w:hAnsi="GHEA Grapalat"/>
          <w:sz w:val="20"/>
          <w:szCs w:val="20"/>
          <w:lang w:val="hy-AM"/>
        </w:rPr>
        <w:t>ամբողջական նկարագիրը</w:t>
      </w:r>
      <w:r w:rsidRPr="005E1F72">
        <w:rPr>
          <w:rFonts w:ascii="GHEA Grapalat" w:hAnsi="GHEA Grapalat"/>
          <w:sz w:val="20"/>
          <w:szCs w:val="20"/>
          <w:lang w:val="es-ES"/>
        </w:rPr>
        <w:t xml:space="preserve">` </w:t>
      </w:r>
      <w:r w:rsidRPr="005E1F72">
        <w:rPr>
          <w:rFonts w:ascii="GHEA Grapalat" w:hAnsi="GHEA Grapalat"/>
          <w:sz w:val="20"/>
          <w:szCs w:val="20"/>
        </w:rPr>
        <w:t>համաձայն</w:t>
      </w:r>
      <w:r w:rsidRPr="005E1F72">
        <w:rPr>
          <w:rFonts w:ascii="GHEA Grapalat" w:hAnsi="GHEA Grapalat"/>
          <w:sz w:val="20"/>
          <w:szCs w:val="20"/>
          <w:lang w:val="es-ES"/>
        </w:rPr>
        <w:t xml:space="preserve"> </w:t>
      </w:r>
      <w:r w:rsidRPr="005E1F72">
        <w:rPr>
          <w:rFonts w:ascii="GHEA Grapalat" w:hAnsi="GHEA Grapalat"/>
          <w:sz w:val="20"/>
          <w:szCs w:val="20"/>
        </w:rPr>
        <w:t>հավելված</w:t>
      </w:r>
      <w:r w:rsidRPr="005E1F72">
        <w:rPr>
          <w:rFonts w:ascii="GHEA Grapalat" w:hAnsi="GHEA Grapalat"/>
          <w:sz w:val="20"/>
          <w:szCs w:val="20"/>
          <w:lang w:val="es-ES"/>
        </w:rPr>
        <w:t xml:space="preserve"> N </w:t>
      </w:r>
      <w:r>
        <w:rPr>
          <w:rFonts w:ascii="GHEA Grapalat" w:hAnsi="GHEA Grapalat"/>
          <w:sz w:val="20"/>
          <w:szCs w:val="20"/>
          <w:lang w:val="es-ES"/>
        </w:rPr>
        <w:t>3</w:t>
      </w:r>
      <w:r w:rsidRPr="005E1F72">
        <w:rPr>
          <w:rFonts w:ascii="GHEA Grapalat" w:hAnsi="GHEA Grapalat"/>
          <w:sz w:val="20"/>
          <w:szCs w:val="20"/>
          <w:lang w:val="es-ES"/>
        </w:rPr>
        <w:t>.1-</w:t>
      </w:r>
      <w:r w:rsidRPr="005E1F72">
        <w:rPr>
          <w:rFonts w:ascii="GHEA Grapalat" w:hAnsi="GHEA Grapalat"/>
          <w:sz w:val="20"/>
          <w:szCs w:val="20"/>
        </w:rPr>
        <w:t>ի</w:t>
      </w:r>
      <w:r w:rsidRPr="005E1F72">
        <w:rPr>
          <w:rFonts w:ascii="GHEA Grapalat" w:hAnsi="GHEA Grapalat" w:cs="Sylfaen"/>
          <w:sz w:val="20"/>
          <w:lang w:val="es-ES"/>
        </w:rPr>
        <w:t>.</w:t>
      </w:r>
    </w:p>
    <w:p w:rsidR="00F12606" w:rsidRPr="005E1F72" w:rsidDel="0093796B" w:rsidRDefault="00F12606" w:rsidP="00F12606">
      <w:pPr>
        <w:spacing w:after="0" w:line="240" w:lineRule="auto"/>
        <w:ind w:firstLine="567"/>
        <w:jc w:val="both"/>
        <w:rPr>
          <w:rFonts w:ascii="GHEA Grapalat" w:hAnsi="GHEA Grapalat"/>
          <w:sz w:val="20"/>
          <w:lang w:val="es-ES"/>
        </w:rPr>
      </w:pPr>
      <w:r w:rsidRPr="005E1F72">
        <w:rPr>
          <w:rFonts w:ascii="GHEA Grapalat" w:hAnsi="GHEA Grapalat" w:cs="Sylfaen"/>
          <w:sz w:val="20"/>
          <w:lang w:val="es-ES"/>
        </w:rPr>
        <w:t xml:space="preserve">բ. </w:t>
      </w:r>
      <w:r w:rsidRPr="005E1F72">
        <w:rPr>
          <w:rFonts w:ascii="GHEA Grapalat" w:hAnsi="GHEA Grapalat"/>
          <w:sz w:val="20"/>
          <w:lang w:val="es-ES"/>
        </w:rPr>
        <w:t>հայտը</w:t>
      </w:r>
      <w:r w:rsidRPr="005E1F72">
        <w:rPr>
          <w:rFonts w:ascii="GHEA Grapalat" w:hAnsi="GHEA Grapalat"/>
          <w:sz w:val="20"/>
          <w:lang w:val="af-ZA"/>
        </w:rPr>
        <w:t xml:space="preserve"> </w:t>
      </w:r>
      <w:r w:rsidRPr="005E1F72">
        <w:rPr>
          <w:rFonts w:ascii="GHEA Grapalat" w:hAnsi="GHEA Grapalat"/>
          <w:sz w:val="20"/>
          <w:lang w:val="es-ES"/>
        </w:rPr>
        <w:t>ներկայացնելու</w:t>
      </w:r>
      <w:r w:rsidRPr="005E1F72">
        <w:rPr>
          <w:rFonts w:ascii="GHEA Grapalat" w:hAnsi="GHEA Grapalat"/>
          <w:sz w:val="20"/>
          <w:lang w:val="af-ZA"/>
        </w:rPr>
        <w:t xml:space="preserve"> տարվա և դրան </w:t>
      </w:r>
      <w:r w:rsidRPr="005E1F72">
        <w:rPr>
          <w:rFonts w:ascii="GHEA Grapalat" w:hAnsi="GHEA Grapalat"/>
          <w:sz w:val="20"/>
          <w:lang w:val="es-ES"/>
        </w:rPr>
        <w:t>նախորդող</w:t>
      </w:r>
      <w:r w:rsidRPr="005E1F72">
        <w:rPr>
          <w:rFonts w:ascii="GHEA Grapalat" w:hAnsi="GHEA Grapalat"/>
          <w:sz w:val="20"/>
          <w:lang w:val="af-ZA"/>
        </w:rPr>
        <w:t xml:space="preserve"> </w:t>
      </w:r>
      <w:r w:rsidRPr="005E1F72">
        <w:rPr>
          <w:rFonts w:ascii="GHEA Grapalat" w:hAnsi="GHEA Grapalat"/>
          <w:sz w:val="20"/>
          <w:lang w:val="es-ES"/>
        </w:rPr>
        <w:t>երեք</w:t>
      </w:r>
      <w:r w:rsidRPr="005E1F72">
        <w:rPr>
          <w:rFonts w:ascii="GHEA Grapalat" w:hAnsi="GHEA Grapalat"/>
          <w:sz w:val="20"/>
          <w:lang w:val="af-ZA"/>
        </w:rPr>
        <w:t xml:space="preserve"> </w:t>
      </w:r>
      <w:r w:rsidRPr="005E1F72">
        <w:rPr>
          <w:rFonts w:ascii="GHEA Grapalat" w:hAnsi="GHEA Grapalat"/>
          <w:sz w:val="20"/>
          <w:lang w:val="es-ES"/>
        </w:rPr>
        <w:t>տարվա</w:t>
      </w:r>
      <w:r w:rsidRPr="005E1F72">
        <w:rPr>
          <w:rFonts w:ascii="GHEA Grapalat" w:hAnsi="GHEA Grapalat"/>
          <w:sz w:val="20"/>
          <w:lang w:val="af-ZA"/>
        </w:rPr>
        <w:t xml:space="preserve"> </w:t>
      </w:r>
      <w:r w:rsidRPr="005E1F72">
        <w:rPr>
          <w:rFonts w:ascii="GHEA Grapalat" w:hAnsi="GHEA Grapalat"/>
          <w:sz w:val="20"/>
          <w:lang w:val="es-ES"/>
        </w:rPr>
        <w:t>ընթացքում</w:t>
      </w:r>
      <w:r w:rsidRPr="005E1F72">
        <w:rPr>
          <w:rFonts w:ascii="GHEA Grapalat" w:hAnsi="GHEA Grapalat"/>
          <w:sz w:val="20"/>
          <w:lang w:val="af-ZA"/>
        </w:rPr>
        <w:t xml:space="preserve">, </w:t>
      </w:r>
      <w:r w:rsidRPr="005E1F72">
        <w:rPr>
          <w:rFonts w:ascii="GHEA Grapalat" w:hAnsi="GHEA Grapalat"/>
          <w:sz w:val="20"/>
          <w:lang w:val="es-ES"/>
        </w:rPr>
        <w:t>պատշաճ</w:t>
      </w:r>
      <w:r w:rsidRPr="005E1F72">
        <w:rPr>
          <w:rFonts w:ascii="GHEA Grapalat" w:hAnsi="GHEA Grapalat"/>
          <w:sz w:val="20"/>
          <w:lang w:val="af-ZA"/>
        </w:rPr>
        <w:t xml:space="preserve"> </w:t>
      </w:r>
      <w:r w:rsidRPr="005E1F72">
        <w:rPr>
          <w:rFonts w:ascii="GHEA Grapalat" w:hAnsi="GHEA Grapalat"/>
          <w:sz w:val="20"/>
          <w:lang w:val="es-ES"/>
        </w:rPr>
        <w:t>ձևով</w:t>
      </w:r>
      <w:r w:rsidRPr="005E1F72">
        <w:rPr>
          <w:rFonts w:ascii="GHEA Grapalat" w:hAnsi="GHEA Grapalat"/>
          <w:sz w:val="20"/>
          <w:lang w:val="af-ZA"/>
        </w:rPr>
        <w:t xml:space="preserve"> </w:t>
      </w:r>
      <w:r w:rsidRPr="005E1F72">
        <w:rPr>
          <w:rFonts w:ascii="GHEA Grapalat" w:hAnsi="GHEA Grapalat"/>
          <w:sz w:val="20"/>
          <w:lang w:val="es-ES"/>
        </w:rPr>
        <w:t>իրականացրած</w:t>
      </w:r>
      <w:r w:rsidRPr="005E1F72">
        <w:rPr>
          <w:rFonts w:ascii="GHEA Grapalat" w:hAnsi="GHEA Grapalat"/>
          <w:sz w:val="20"/>
          <w:lang w:val="af-ZA"/>
        </w:rPr>
        <w:t xml:space="preserve"> </w:t>
      </w:r>
      <w:r w:rsidRPr="005E1F72">
        <w:rPr>
          <w:rFonts w:ascii="GHEA Grapalat" w:hAnsi="GHEA Grapalat"/>
          <w:sz w:val="20"/>
          <w:lang w:val="es-ES"/>
        </w:rPr>
        <w:t>համանման</w:t>
      </w:r>
      <w:r w:rsidRPr="005E1F72">
        <w:rPr>
          <w:rFonts w:ascii="GHEA Grapalat" w:hAnsi="GHEA Grapalat"/>
          <w:sz w:val="20"/>
          <w:lang w:val="af-ZA"/>
        </w:rPr>
        <w:t xml:space="preserve"> (</w:t>
      </w:r>
      <w:r w:rsidRPr="005E1F72">
        <w:rPr>
          <w:rFonts w:ascii="GHEA Grapalat" w:hAnsi="GHEA Grapalat"/>
          <w:sz w:val="20"/>
          <w:lang w:val="es-ES"/>
        </w:rPr>
        <w:t>նմանատիպ</w:t>
      </w:r>
      <w:r w:rsidRPr="005E1F72">
        <w:rPr>
          <w:rFonts w:ascii="GHEA Grapalat" w:hAnsi="GHEA Grapalat"/>
          <w:sz w:val="20"/>
          <w:lang w:val="af-ZA"/>
        </w:rPr>
        <w:t xml:space="preserve">) </w:t>
      </w:r>
      <w:r w:rsidRPr="005E1F72">
        <w:rPr>
          <w:rFonts w:ascii="GHEA Grapalat" w:hAnsi="GHEA Grapalat"/>
          <w:sz w:val="20"/>
          <w:lang w:val="es-ES"/>
        </w:rPr>
        <w:t>առնվազն</w:t>
      </w:r>
      <w:r w:rsidRPr="005E1F72">
        <w:rPr>
          <w:rFonts w:ascii="GHEA Grapalat" w:hAnsi="GHEA Grapalat"/>
          <w:sz w:val="20"/>
          <w:lang w:val="af-ZA"/>
        </w:rPr>
        <w:t xml:space="preserve"> </w:t>
      </w:r>
      <w:r w:rsidRPr="005E1F72">
        <w:rPr>
          <w:rFonts w:ascii="GHEA Grapalat" w:hAnsi="GHEA Grapalat"/>
          <w:sz w:val="20"/>
          <w:lang w:val="es-ES"/>
        </w:rPr>
        <w:t>մեկ</w:t>
      </w:r>
      <w:r w:rsidRPr="005E1F72">
        <w:rPr>
          <w:rFonts w:ascii="GHEA Grapalat" w:hAnsi="GHEA Grapalat"/>
          <w:sz w:val="20"/>
          <w:lang w:val="af-ZA"/>
        </w:rPr>
        <w:t xml:space="preserve"> </w:t>
      </w:r>
      <w:r w:rsidRPr="005E1F72">
        <w:rPr>
          <w:rFonts w:ascii="GHEA Grapalat" w:hAnsi="GHEA Grapalat"/>
          <w:sz w:val="20"/>
          <w:lang w:val="es-ES"/>
        </w:rPr>
        <w:t xml:space="preserve">պայմանագրի </w:t>
      </w:r>
      <w:r w:rsidRPr="005E1F72">
        <w:rPr>
          <w:rFonts w:ascii="GHEA Grapalat" w:hAnsi="GHEA Grapalat" w:cs="Sylfaen"/>
          <w:sz w:val="20"/>
          <w:szCs w:val="20"/>
        </w:rPr>
        <w:t>պատճենները</w:t>
      </w:r>
      <w:r w:rsidRPr="005E1F72">
        <w:rPr>
          <w:rFonts w:ascii="GHEA Grapalat" w:hAnsi="GHEA Grapalat" w:cs="Sylfaen"/>
          <w:sz w:val="20"/>
          <w:szCs w:val="20"/>
          <w:lang w:val="es-ES"/>
        </w:rPr>
        <w:t xml:space="preserve">, </w:t>
      </w:r>
      <w:r w:rsidRPr="005E1F72">
        <w:rPr>
          <w:rFonts w:ascii="GHEA Grapalat" w:hAnsi="GHEA Grapalat" w:cs="Sylfaen"/>
          <w:sz w:val="20"/>
          <w:szCs w:val="20"/>
        </w:rPr>
        <w:t>ինչպես</w:t>
      </w:r>
      <w:r w:rsidRPr="005E1F72">
        <w:rPr>
          <w:rFonts w:ascii="GHEA Grapalat" w:hAnsi="GHEA Grapalat" w:cs="Sylfaen"/>
          <w:sz w:val="20"/>
          <w:szCs w:val="20"/>
          <w:lang w:val="es-ES"/>
        </w:rPr>
        <w:t xml:space="preserve"> </w:t>
      </w:r>
      <w:r w:rsidRPr="005E1F72">
        <w:rPr>
          <w:rFonts w:ascii="GHEA Grapalat" w:hAnsi="GHEA Grapalat" w:cs="Sylfaen"/>
          <w:sz w:val="20"/>
          <w:szCs w:val="20"/>
        </w:rPr>
        <w:t>նաև</w:t>
      </w:r>
      <w:r w:rsidRPr="005E1F72">
        <w:rPr>
          <w:rFonts w:ascii="GHEA Grapalat" w:hAnsi="GHEA Grapalat" w:cs="Sylfaen"/>
          <w:sz w:val="20"/>
          <w:szCs w:val="20"/>
          <w:lang w:val="es-ES"/>
        </w:rPr>
        <w:t xml:space="preserve"> </w:t>
      </w:r>
      <w:r w:rsidRPr="005E1F72">
        <w:rPr>
          <w:rFonts w:ascii="GHEA Grapalat" w:hAnsi="GHEA Grapalat" w:cs="Sylfaen"/>
          <w:sz w:val="20"/>
          <w:szCs w:val="20"/>
        </w:rPr>
        <w:t>այդ</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պայմանագրի</w:t>
      </w:r>
      <w:r w:rsidRPr="005E1F72">
        <w:rPr>
          <w:rFonts w:ascii="GHEA Grapalat" w:hAnsi="GHEA Grapalat" w:cs="Sylfaen"/>
          <w:sz w:val="20"/>
          <w:szCs w:val="20"/>
          <w:lang w:val="es-ES"/>
        </w:rPr>
        <w:t xml:space="preserve"> (</w:t>
      </w:r>
      <w:r w:rsidRPr="005E1F72">
        <w:rPr>
          <w:rFonts w:ascii="GHEA Grapalat" w:hAnsi="GHEA Grapalat" w:cs="Sylfaen"/>
          <w:sz w:val="20"/>
          <w:szCs w:val="20"/>
        </w:rPr>
        <w:t>պայմանագրերի</w:t>
      </w:r>
      <w:r w:rsidRPr="00443B3E">
        <w:rPr>
          <w:rFonts w:ascii="GHEA Grapalat" w:hAnsi="GHEA Grapalat" w:cs="Sylfaen"/>
          <w:sz w:val="20"/>
          <w:szCs w:val="20"/>
          <w:lang w:val="es-ES"/>
        </w:rPr>
        <w:t xml:space="preserve">, </w:t>
      </w:r>
      <w:r>
        <w:rPr>
          <w:rFonts w:ascii="GHEA Grapalat" w:hAnsi="GHEA Grapalat" w:cs="Sylfaen"/>
          <w:sz w:val="20"/>
          <w:szCs w:val="20"/>
        </w:rPr>
        <w:t>համաձայնագրերի</w:t>
      </w:r>
      <w:r w:rsidRPr="005E1F72">
        <w:rPr>
          <w:rFonts w:ascii="GHEA Grapalat" w:hAnsi="GHEA Grapalat" w:cs="Sylfaen"/>
          <w:sz w:val="20"/>
          <w:szCs w:val="20"/>
          <w:lang w:val="es-ES"/>
        </w:rPr>
        <w:t xml:space="preserve">) </w:t>
      </w:r>
      <w:r w:rsidRPr="005E1F72">
        <w:rPr>
          <w:rFonts w:ascii="GHEA Grapalat" w:hAnsi="GHEA Grapalat" w:cs="Arial Armenian"/>
          <w:sz w:val="20"/>
          <w:szCs w:val="20"/>
          <w:lang w:eastAsia="ru-RU"/>
        </w:rPr>
        <w:t>սահմանված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ժամկետում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հավաստող</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ակտի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հանձման</w:t>
      </w:r>
      <w:r w:rsidRPr="005E1F72">
        <w:rPr>
          <w:rFonts w:ascii="GHEA Grapalat" w:hAnsi="GHEA Grapalat" w:cs="Arial Armenian"/>
          <w:sz w:val="20"/>
          <w:szCs w:val="20"/>
          <w:lang w:val="es-ES" w:eastAsia="ru-RU"/>
        </w:rPr>
        <w:t>-</w:t>
      </w:r>
      <w:r w:rsidRPr="005E1F72">
        <w:rPr>
          <w:rFonts w:ascii="GHEA Grapalat" w:hAnsi="GHEA Grapalat" w:cs="Arial Armenian"/>
          <w:sz w:val="20"/>
          <w:szCs w:val="20"/>
          <w:lang w:val="ru-RU" w:eastAsia="ru-RU"/>
        </w:rPr>
        <w:t>ընդունման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արձանագրություն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և</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այլն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պատճեն</w:t>
      </w:r>
      <w:r w:rsidRPr="005E1F72">
        <w:rPr>
          <w:rFonts w:ascii="GHEA Grapalat" w:hAnsi="GHEA Grapalat" w:cs="Arial Armenian"/>
          <w:sz w:val="20"/>
          <w:szCs w:val="20"/>
          <w:lang w:eastAsia="ru-RU"/>
        </w:rPr>
        <w:t>ներ</w:t>
      </w:r>
      <w:r w:rsidRPr="005E1F72">
        <w:rPr>
          <w:rFonts w:ascii="GHEA Grapalat" w:hAnsi="GHEA Grapalat" w:cs="Arial Armenian"/>
          <w:sz w:val="20"/>
          <w:szCs w:val="20"/>
          <w:lang w:val="ru-RU" w:eastAsia="ru-RU"/>
        </w:rPr>
        <w:t>ը</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կամ</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տվյալ</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պայմանագրի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կատարումն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ընդունած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կողմի</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գրավոր</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val="ru-RU" w:eastAsia="ru-RU"/>
        </w:rPr>
        <w:t>հավաստ</w:t>
      </w:r>
      <w:r w:rsidRPr="005E1F72">
        <w:rPr>
          <w:rFonts w:ascii="GHEA Grapalat" w:hAnsi="GHEA Grapalat" w:cs="Arial Armenian"/>
          <w:sz w:val="20"/>
          <w:szCs w:val="20"/>
          <w:lang w:eastAsia="ru-RU"/>
        </w:rPr>
        <w:t>ման</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բնօրինակից</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արտատպված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սկանավորված</w:t>
      </w:r>
      <w:r w:rsidRPr="005E1F72">
        <w:rPr>
          <w:rFonts w:ascii="GHEA Grapalat" w:hAnsi="GHEA Grapalat" w:cs="Arial Armenian"/>
          <w:sz w:val="20"/>
          <w:szCs w:val="20"/>
          <w:lang w:val="es-ES" w:eastAsia="ru-RU"/>
        </w:rPr>
        <w:t xml:space="preserve">) </w:t>
      </w:r>
      <w:r w:rsidRPr="005E1F72">
        <w:rPr>
          <w:rFonts w:ascii="GHEA Grapalat" w:hAnsi="GHEA Grapalat" w:cs="Arial Armenian"/>
          <w:sz w:val="20"/>
          <w:szCs w:val="20"/>
          <w:lang w:eastAsia="ru-RU"/>
        </w:rPr>
        <w:t>տարբերակը</w:t>
      </w:r>
      <w:r w:rsidRPr="005E1F72">
        <w:rPr>
          <w:rStyle w:val="FootnoteReference"/>
          <w:rFonts w:ascii="GHEA Grapalat" w:hAnsi="GHEA Grapalat" w:cs="Arial Armenian"/>
          <w:sz w:val="20"/>
          <w:szCs w:val="20"/>
          <w:lang w:val="es-ES" w:eastAsia="ru-RU"/>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lastRenderedPageBreak/>
        <w:t xml:space="preserve">2) </w:t>
      </w:r>
      <w:r w:rsidRPr="005E1F72">
        <w:rPr>
          <w:rFonts w:ascii="GHEA Grapalat" w:hAnsi="GHEA Grapalat" w:cs="Sylfaen"/>
          <w:sz w:val="20"/>
        </w:rPr>
        <w:t>ժամկետում</w:t>
      </w:r>
      <w:r w:rsidRPr="005E1F72">
        <w:rPr>
          <w:rFonts w:ascii="GHEA Grapalat" w:hAnsi="GHEA Grapalat" w:cs="Sylfaen"/>
          <w:sz w:val="20"/>
          <w:lang w:val="af-ZA"/>
        </w:rPr>
        <w:t xml:space="preserve"> </w:t>
      </w:r>
      <w:r w:rsidRPr="005E1F72">
        <w:rPr>
          <w:rFonts w:ascii="GHEA Grapalat" w:hAnsi="GHEA Grapalat" w:cs="Sylfaen"/>
          <w:sz w:val="20"/>
        </w:rPr>
        <w:t>առաջին</w:t>
      </w:r>
      <w:r w:rsidRPr="005E1F72">
        <w:rPr>
          <w:rFonts w:ascii="GHEA Grapalat" w:hAnsi="GHEA Grapalat" w:cs="Sylfaen"/>
          <w:sz w:val="20"/>
          <w:lang w:val="af-ZA"/>
        </w:rPr>
        <w:t xml:space="preserve"> </w:t>
      </w:r>
      <w:r w:rsidRPr="005E1F72">
        <w:rPr>
          <w:rFonts w:ascii="GHEA Grapalat" w:hAnsi="GHEA Grapalat" w:cs="Sylfaen"/>
          <w:sz w:val="20"/>
        </w:rPr>
        <w:t>տեղը</w:t>
      </w:r>
      <w:r w:rsidRPr="005E1F72">
        <w:rPr>
          <w:rFonts w:ascii="GHEA Grapalat" w:hAnsi="GHEA Grapalat" w:cs="Sylfaen"/>
          <w:sz w:val="20"/>
          <w:lang w:val="af-ZA"/>
        </w:rPr>
        <w:t xml:space="preserve"> </w:t>
      </w:r>
      <w:r w:rsidRPr="005E1F72">
        <w:rPr>
          <w:rFonts w:ascii="GHEA Grapalat" w:hAnsi="GHEA Grapalat" w:cs="Sylfaen"/>
          <w:sz w:val="20"/>
        </w:rPr>
        <w:t>զբաղեցրած</w:t>
      </w:r>
      <w:r w:rsidRPr="005E1F72">
        <w:rPr>
          <w:rFonts w:ascii="GHEA Grapalat" w:hAnsi="GHEA Grapalat" w:cs="Sylfaen"/>
          <w:sz w:val="20"/>
          <w:lang w:val="af-ZA"/>
        </w:rPr>
        <w:t xml:space="preserve"> </w:t>
      </w:r>
      <w:r w:rsidRPr="005E1F72">
        <w:rPr>
          <w:rFonts w:ascii="GHEA Grapalat" w:hAnsi="GHEA Grapalat" w:cs="Sylfaen"/>
          <w:sz w:val="20"/>
        </w:rPr>
        <w:t>մասնակիցը</w:t>
      </w:r>
      <w:r w:rsidRPr="005E1F72">
        <w:rPr>
          <w:rFonts w:ascii="GHEA Grapalat" w:hAnsi="GHEA Grapalat" w:cs="Sylfaen"/>
          <w:sz w:val="20"/>
          <w:lang w:val="af-ZA"/>
        </w:rPr>
        <w:t xml:space="preserve"> </w:t>
      </w:r>
      <w:r w:rsidRPr="005E1F72">
        <w:rPr>
          <w:rFonts w:ascii="GHEA Grapalat" w:hAnsi="GHEA Grapalat" w:cs="Sylfaen"/>
          <w:sz w:val="20"/>
        </w:rPr>
        <w:t>բանկային</w:t>
      </w:r>
      <w:r w:rsidRPr="005E1F72">
        <w:rPr>
          <w:rFonts w:ascii="GHEA Grapalat" w:hAnsi="GHEA Grapalat" w:cs="Sylfaen"/>
          <w:sz w:val="20"/>
          <w:lang w:val="af-ZA"/>
        </w:rPr>
        <w:t xml:space="preserve"> </w:t>
      </w:r>
      <w:r w:rsidRPr="005E1F72">
        <w:rPr>
          <w:rFonts w:ascii="GHEA Grapalat" w:hAnsi="GHEA Grapalat" w:cs="Sylfaen"/>
          <w:sz w:val="20"/>
        </w:rPr>
        <w:t>երաշխիքի</w:t>
      </w:r>
      <w:r w:rsidRPr="005E1F72">
        <w:rPr>
          <w:rFonts w:ascii="GHEA Grapalat" w:hAnsi="GHEA Grapalat" w:cs="Sylfaen"/>
          <w:sz w:val="20"/>
          <w:lang w:val="af-ZA"/>
        </w:rPr>
        <w:t xml:space="preserve"> </w:t>
      </w:r>
      <w:r w:rsidRPr="005E1F72">
        <w:rPr>
          <w:rFonts w:ascii="GHEA Grapalat" w:hAnsi="GHEA Grapalat" w:cs="Sylfaen"/>
          <w:sz w:val="20"/>
        </w:rPr>
        <w:t>ձևով</w:t>
      </w:r>
      <w:r w:rsidRPr="005E1F72">
        <w:rPr>
          <w:rFonts w:ascii="GHEA Grapalat" w:hAnsi="GHEA Grapalat" w:cs="Sylfaen"/>
          <w:sz w:val="20"/>
          <w:lang w:val="af-ZA"/>
        </w:rPr>
        <w:t xml:space="preserve"> </w:t>
      </w:r>
      <w:r w:rsidRPr="005E1F72">
        <w:rPr>
          <w:rFonts w:ascii="GHEA Grapalat" w:hAnsi="GHEA Grapalat" w:cs="Sylfaen"/>
          <w:sz w:val="20"/>
        </w:rPr>
        <w:t>ներկայացված</w:t>
      </w:r>
      <w:r w:rsidRPr="005E1F72">
        <w:rPr>
          <w:rFonts w:ascii="GHEA Grapalat" w:hAnsi="GHEA Grapalat" w:cs="Sylfaen"/>
          <w:sz w:val="20"/>
          <w:lang w:val="af-ZA"/>
        </w:rPr>
        <w:t xml:space="preserve"> </w:t>
      </w:r>
      <w:r w:rsidRPr="005E1F72">
        <w:rPr>
          <w:rFonts w:ascii="GHEA Grapalat" w:hAnsi="GHEA Grapalat" w:cs="Sylfaen"/>
          <w:sz w:val="20"/>
        </w:rPr>
        <w:t>հայտի</w:t>
      </w:r>
      <w:r w:rsidRPr="005E1F72">
        <w:rPr>
          <w:rFonts w:ascii="GHEA Grapalat" w:hAnsi="GHEA Grapalat" w:cs="Sylfaen"/>
          <w:sz w:val="20"/>
          <w:lang w:val="af-ZA"/>
        </w:rPr>
        <w:t xml:space="preserve"> </w:t>
      </w:r>
      <w:r w:rsidRPr="005E1F72">
        <w:rPr>
          <w:rFonts w:ascii="GHEA Grapalat" w:hAnsi="GHEA Grapalat" w:cs="Sylfaen"/>
          <w:sz w:val="20"/>
        </w:rPr>
        <w:t>ապահովման</w:t>
      </w:r>
      <w:r w:rsidRPr="005E1F72">
        <w:rPr>
          <w:rFonts w:ascii="GHEA Grapalat" w:hAnsi="GHEA Grapalat" w:cs="Sylfaen"/>
          <w:sz w:val="20"/>
          <w:lang w:val="af-ZA"/>
        </w:rPr>
        <w:t xml:space="preserve"> </w:t>
      </w:r>
      <w:r w:rsidRPr="005E1F72">
        <w:rPr>
          <w:rFonts w:ascii="GHEA Grapalat" w:hAnsi="GHEA Grapalat" w:cs="Sylfaen"/>
          <w:sz w:val="20"/>
        </w:rPr>
        <w:t>բնօրինակը</w:t>
      </w:r>
      <w:r w:rsidRPr="005E1F72">
        <w:rPr>
          <w:rFonts w:ascii="GHEA Grapalat" w:hAnsi="GHEA Grapalat" w:cs="Sylfaen"/>
          <w:sz w:val="20"/>
          <w:lang w:val="af-ZA"/>
        </w:rPr>
        <w:t xml:space="preserve"> </w:t>
      </w:r>
      <w:r w:rsidRPr="005E1F72">
        <w:rPr>
          <w:rFonts w:ascii="GHEA Grapalat" w:hAnsi="GHEA Grapalat" w:cs="Sylfaen"/>
          <w:sz w:val="20"/>
        </w:rPr>
        <w:t>հանձնաժողովին</w:t>
      </w:r>
      <w:r w:rsidRPr="005E1F72">
        <w:rPr>
          <w:rFonts w:ascii="GHEA Grapalat" w:hAnsi="GHEA Grapalat" w:cs="Sylfaen"/>
          <w:sz w:val="20"/>
          <w:lang w:val="af-ZA"/>
        </w:rPr>
        <w:t xml:space="preserve"> </w:t>
      </w:r>
      <w:r w:rsidRPr="005E1F72">
        <w:rPr>
          <w:rFonts w:ascii="GHEA Grapalat" w:hAnsi="GHEA Grapalat" w:cs="Sylfaen"/>
          <w:sz w:val="20"/>
        </w:rPr>
        <w:t>ներկայացնում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իր</w:t>
      </w:r>
      <w:r w:rsidRPr="005E1F72">
        <w:rPr>
          <w:rFonts w:ascii="GHEA Grapalat" w:hAnsi="GHEA Grapalat" w:cs="Sylfaen"/>
          <w:sz w:val="20"/>
          <w:lang w:val="af-ZA"/>
        </w:rPr>
        <w:t xml:space="preserve"> </w:t>
      </w:r>
      <w:r w:rsidRPr="005E1F72">
        <w:rPr>
          <w:rFonts w:ascii="GHEA Grapalat" w:hAnsi="GHEA Grapalat" w:cs="Sylfaen"/>
          <w:sz w:val="20"/>
        </w:rPr>
        <w:t>կողմից</w:t>
      </w:r>
      <w:r w:rsidRPr="005E1F72">
        <w:rPr>
          <w:rFonts w:ascii="GHEA Grapalat" w:hAnsi="GHEA Grapalat" w:cs="Sylfaen"/>
          <w:sz w:val="20"/>
          <w:lang w:val="af-ZA"/>
        </w:rPr>
        <w:t xml:space="preserve"> </w:t>
      </w:r>
      <w:r w:rsidRPr="005E1F72">
        <w:rPr>
          <w:rFonts w:ascii="GHEA Grapalat" w:hAnsi="GHEA Grapalat" w:cs="Sylfaen"/>
          <w:sz w:val="20"/>
        </w:rPr>
        <w:t>հաստատված</w:t>
      </w:r>
      <w:r w:rsidRPr="005E1F72">
        <w:rPr>
          <w:rFonts w:ascii="GHEA Grapalat" w:hAnsi="GHEA Grapalat" w:cs="Sylfaen"/>
          <w:sz w:val="20"/>
          <w:lang w:val="af-ZA"/>
        </w:rPr>
        <w:t xml:space="preserve"> </w:t>
      </w:r>
      <w:r w:rsidRPr="005E1F72">
        <w:rPr>
          <w:rFonts w:ascii="GHEA Grapalat" w:hAnsi="GHEA Grapalat" w:cs="Sylfaen"/>
          <w:sz w:val="20"/>
        </w:rPr>
        <w:t>ուղեկցող</w:t>
      </w:r>
      <w:r w:rsidRPr="005E1F72">
        <w:rPr>
          <w:rFonts w:ascii="GHEA Grapalat" w:hAnsi="GHEA Grapalat" w:cs="Sylfaen"/>
          <w:sz w:val="20"/>
          <w:lang w:val="af-ZA"/>
        </w:rPr>
        <w:t xml:space="preserve"> </w:t>
      </w:r>
      <w:r w:rsidRPr="005E1F72">
        <w:rPr>
          <w:rFonts w:ascii="GHEA Grapalat" w:hAnsi="GHEA Grapalat" w:cs="Sylfaen"/>
          <w:sz w:val="20"/>
        </w:rPr>
        <w:t>գրությամբ</w:t>
      </w:r>
      <w:r w:rsidRPr="005E1F72">
        <w:rPr>
          <w:rFonts w:ascii="GHEA Grapalat" w:hAnsi="GHEA Grapalat" w:cs="Sylfaen"/>
          <w:sz w:val="20"/>
          <w:lang w:val="af-ZA"/>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3.2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դիպլոմների</w:t>
      </w:r>
      <w:r w:rsidRPr="005E1F72">
        <w:rPr>
          <w:rFonts w:ascii="GHEA Grapalat" w:hAnsi="GHEA Grapalat" w:cs="Sylfaen"/>
          <w:sz w:val="20"/>
          <w:lang w:val="af-ZA"/>
        </w:rPr>
        <w:t xml:space="preserve"> </w:t>
      </w:r>
      <w:r w:rsidRPr="005E1F72">
        <w:rPr>
          <w:rFonts w:ascii="GHEA Grapalat" w:hAnsi="GHEA Grapalat" w:cs="Sylfaen"/>
          <w:sz w:val="20"/>
          <w:lang w:val="ru-RU"/>
        </w:rPr>
        <w:t>պատճենները</w:t>
      </w:r>
      <w:r w:rsidRPr="005E1F72">
        <w:rPr>
          <w:rFonts w:ascii="GHEA Grapalat" w:hAnsi="GHEA Grapalat" w:cs="Sylfaen"/>
          <w:sz w:val="20"/>
          <w:lang w:val="af-ZA"/>
        </w:rPr>
        <w:t xml:space="preserve">, </w:t>
      </w:r>
      <w:r w:rsidRPr="005E1F72">
        <w:rPr>
          <w:rFonts w:ascii="GHEA Grapalat" w:hAnsi="GHEA Grapalat" w:cs="Sylfaen"/>
          <w:sz w:val="20"/>
          <w:lang w:val="ru-RU"/>
        </w:rPr>
        <w:t>տրանսպորտային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տեխնիկական</w:t>
      </w:r>
      <w:r w:rsidRPr="005E1F72">
        <w:rPr>
          <w:rFonts w:ascii="GHEA Grapalat" w:hAnsi="GHEA Grapalat" w:cs="Sylfaen"/>
          <w:sz w:val="20"/>
          <w:lang w:val="af-ZA"/>
        </w:rPr>
        <w:t xml:space="preserve"> </w:t>
      </w:r>
      <w:r w:rsidRPr="005E1F72">
        <w:rPr>
          <w:rFonts w:ascii="GHEA Grapalat" w:hAnsi="GHEA Grapalat" w:cs="Sylfaen"/>
          <w:sz w:val="20"/>
          <w:lang w:val="ru-RU"/>
        </w:rPr>
        <w:t>միջոցների</w:t>
      </w:r>
      <w:r w:rsidRPr="005E1F72">
        <w:rPr>
          <w:rFonts w:ascii="GHEA Grapalat" w:hAnsi="GHEA Grapalat" w:cs="Sylfaen"/>
          <w:sz w:val="20"/>
          <w:lang w:val="af-ZA"/>
        </w:rPr>
        <w:t xml:space="preserve">, </w:t>
      </w:r>
      <w:r w:rsidRPr="005E1F72">
        <w:rPr>
          <w:rFonts w:ascii="GHEA Grapalat" w:hAnsi="GHEA Grapalat" w:cs="Sylfaen"/>
          <w:sz w:val="20"/>
          <w:lang w:val="ru-RU"/>
        </w:rPr>
        <w:t>սարքերի</w:t>
      </w:r>
      <w:r w:rsidRPr="005E1F72">
        <w:rPr>
          <w:rFonts w:ascii="GHEA Grapalat" w:hAnsi="GHEA Grapalat" w:cs="Sylfaen"/>
          <w:sz w:val="20"/>
          <w:lang w:val="af-ZA"/>
        </w:rPr>
        <w:t xml:space="preserve">, </w:t>
      </w:r>
      <w:r w:rsidRPr="005E1F72">
        <w:rPr>
          <w:rFonts w:ascii="GHEA Grapalat" w:hAnsi="GHEA Grapalat" w:cs="Sylfaen"/>
          <w:sz w:val="20"/>
          <w:lang w:val="ru-RU"/>
        </w:rPr>
        <w:t>սարքավորումների</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af-ZA"/>
        </w:rPr>
        <w:t xml:space="preserve">, </w:t>
      </w:r>
      <w:r w:rsidRPr="005E1F72">
        <w:rPr>
          <w:rFonts w:ascii="GHEA Grapalat" w:hAnsi="GHEA Grapalat" w:cs="Sylfaen"/>
          <w:sz w:val="20"/>
          <w:lang w:val="ru-RU"/>
        </w:rPr>
        <w:t>որոնք</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տրամադրվել</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հետխորհրդային</w:t>
      </w:r>
      <w:r w:rsidRPr="005E1F72">
        <w:rPr>
          <w:rFonts w:ascii="GHEA Grapalat" w:hAnsi="GHEA Grapalat" w:cs="Sylfaen"/>
          <w:sz w:val="20"/>
          <w:lang w:val="af-ZA"/>
        </w:rPr>
        <w:t xml:space="preserve"> </w:t>
      </w:r>
      <w:r w:rsidRPr="005E1F72">
        <w:rPr>
          <w:rFonts w:ascii="GHEA Grapalat" w:hAnsi="GHEA Grapalat" w:cs="Sylfaen"/>
          <w:sz w:val="20"/>
          <w:lang w:val="ru-RU"/>
        </w:rPr>
        <w:t>ժամանակաշրջանում</w:t>
      </w:r>
      <w:r w:rsidRPr="005E1F72">
        <w:rPr>
          <w:rFonts w:ascii="GHEA Grapalat" w:hAnsi="GHEA Grapalat" w:cs="Sylfaen"/>
          <w:sz w:val="20"/>
          <w:lang w:val="af-ZA"/>
        </w:rPr>
        <w:t xml:space="preserve">` </w:t>
      </w:r>
      <w:r w:rsidRPr="005E1F72">
        <w:rPr>
          <w:rFonts w:ascii="GHEA Grapalat" w:hAnsi="GHEA Grapalat" w:cs="Sylfaen"/>
          <w:sz w:val="20"/>
          <w:lang w:val="ru-RU"/>
        </w:rPr>
        <w:t>Հայաստանի</w:t>
      </w:r>
      <w:r w:rsidRPr="005E1F72">
        <w:rPr>
          <w:rFonts w:ascii="GHEA Grapalat" w:hAnsi="GHEA Grapalat" w:cs="Sylfaen"/>
          <w:sz w:val="20"/>
          <w:lang w:val="af-ZA"/>
        </w:rPr>
        <w:t xml:space="preserve"> </w:t>
      </w:r>
      <w:r w:rsidRPr="005E1F72">
        <w:rPr>
          <w:rFonts w:ascii="GHEA Grapalat" w:hAnsi="GHEA Grapalat" w:cs="Sylfaen"/>
          <w:sz w:val="20"/>
          <w:lang w:val="ru-RU"/>
        </w:rPr>
        <w:t>Հանրապետության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պետական</w:t>
      </w:r>
      <w:r w:rsidRPr="005E1F72">
        <w:rPr>
          <w:rFonts w:ascii="GHEA Grapalat" w:hAnsi="GHEA Grapalat" w:cs="Sylfaen"/>
          <w:sz w:val="20"/>
          <w:lang w:val="af-ZA"/>
        </w:rPr>
        <w:t xml:space="preserve"> </w:t>
      </w:r>
      <w:r w:rsidRPr="005E1F72">
        <w:rPr>
          <w:rFonts w:ascii="GHEA Grapalat" w:hAnsi="GHEA Grapalat" w:cs="Sylfaen"/>
          <w:sz w:val="20"/>
          <w:lang w:val="ru-RU"/>
        </w:rPr>
        <w:t>մարմինների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կազմված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w:t>
      </w:r>
      <w:r w:rsidRPr="005E1F72">
        <w:rPr>
          <w:rFonts w:ascii="GHEA Grapalat" w:hAnsi="GHEA Grapalat" w:cs="Sylfaen"/>
          <w:sz w:val="20"/>
          <w:lang w:val="af-ZA"/>
        </w:rPr>
        <w:t xml:space="preserve"> </w:t>
      </w:r>
      <w:r w:rsidRPr="005E1F72">
        <w:rPr>
          <w:rFonts w:ascii="GHEA Grapalat" w:hAnsi="GHEA Grapalat" w:cs="Sylfaen"/>
          <w:sz w:val="20"/>
          <w:lang w:val="ru-RU"/>
        </w:rPr>
        <w:t>ռուսերեն</w:t>
      </w:r>
      <w:r w:rsidRPr="005E1F72">
        <w:rPr>
          <w:rFonts w:ascii="GHEA Grapalat" w:hAnsi="GHEA Grapalat" w:cs="Sylfaen"/>
          <w:sz w:val="20"/>
          <w:lang w:val="af-ZA"/>
        </w:rPr>
        <w:t xml:space="preserve"> </w:t>
      </w:r>
      <w:r w:rsidRPr="005E1F72">
        <w:rPr>
          <w:rFonts w:ascii="GHEA Grapalat" w:hAnsi="GHEA Grapalat" w:cs="Sylfaen"/>
          <w:sz w:val="20"/>
          <w:lang w:val="ru-RU"/>
        </w:rPr>
        <w:t>լեզվով</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 xml:space="preserve"> </w:t>
      </w:r>
      <w:r w:rsidRPr="005E1F72">
        <w:rPr>
          <w:rFonts w:ascii="GHEA Grapalat" w:hAnsi="GHEA Grapalat" w:cs="Sylfaen"/>
          <w:sz w:val="20"/>
          <w:lang w:val="ru-RU"/>
        </w:rPr>
        <w:t>դրանք</w:t>
      </w:r>
      <w:r w:rsidRPr="005E1F72">
        <w:rPr>
          <w:rFonts w:ascii="GHEA Grapalat" w:hAnsi="GHEA Grapalat" w:cs="Sylfaen"/>
          <w:sz w:val="20"/>
          <w:lang w:val="af-ZA"/>
        </w:rPr>
        <w:t xml:space="preserve"> </w:t>
      </w:r>
      <w:r w:rsidRPr="005E1F72">
        <w:rPr>
          <w:rFonts w:ascii="GHEA Grapalat" w:hAnsi="GHEA Grapalat" w:cs="Sylfaen"/>
          <w:sz w:val="20"/>
          <w:lang w:val="ru-RU"/>
        </w:rPr>
        <w:t>ՀՀ</w:t>
      </w:r>
      <w:r w:rsidRPr="005E1F72">
        <w:rPr>
          <w:rFonts w:ascii="GHEA Grapalat" w:hAnsi="GHEA Grapalat" w:cs="Sylfaen"/>
          <w:sz w:val="20"/>
          <w:lang w:val="af-ZA"/>
        </w:rPr>
        <w:t xml:space="preserve"> </w:t>
      </w:r>
      <w:r w:rsidRPr="005E1F72">
        <w:rPr>
          <w:rFonts w:ascii="GHEA Grapalat" w:hAnsi="GHEA Grapalat" w:cs="Sylfaen"/>
          <w:sz w:val="20"/>
          <w:lang w:val="ru-RU"/>
        </w:rPr>
        <w:t>օրենսդրությամբ</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ուժը</w:t>
      </w:r>
      <w:r w:rsidRPr="005E1F72">
        <w:rPr>
          <w:rFonts w:ascii="GHEA Grapalat" w:hAnsi="GHEA Grapalat" w:cs="Sylfaen"/>
          <w:sz w:val="20"/>
          <w:lang w:val="af-ZA"/>
        </w:rPr>
        <w:t xml:space="preserve"> </w:t>
      </w:r>
      <w:r w:rsidRPr="005E1F72">
        <w:rPr>
          <w:rFonts w:ascii="GHEA Grapalat" w:hAnsi="GHEA Grapalat" w:cs="Sylfaen"/>
          <w:sz w:val="20"/>
          <w:lang w:val="ru-RU"/>
        </w:rPr>
        <w:t>կորցրած</w:t>
      </w:r>
      <w:r w:rsidRPr="005E1F72">
        <w:rPr>
          <w:rFonts w:ascii="GHEA Grapalat" w:hAnsi="GHEA Grapalat" w:cs="Sylfaen"/>
          <w:sz w:val="20"/>
          <w:lang w:val="af-ZA"/>
        </w:rPr>
        <w:t xml:space="preserve"> </w:t>
      </w:r>
      <w:r w:rsidRPr="005E1F72">
        <w:rPr>
          <w:rFonts w:ascii="GHEA Grapalat" w:hAnsi="GHEA Grapalat" w:cs="Sylfaen"/>
          <w:sz w:val="20"/>
          <w:lang w:val="ru-RU"/>
        </w:rPr>
        <w:t>չեն</w:t>
      </w:r>
      <w:r w:rsidRPr="005E1F72">
        <w:rPr>
          <w:rFonts w:ascii="GHEA Grapalat" w:hAnsi="GHEA Grapalat" w:cs="Sylfaen"/>
          <w:sz w:val="20"/>
          <w:lang w:val="af-ZA"/>
        </w:rPr>
        <w:t xml:space="preserve"> </w:t>
      </w:r>
      <w:r w:rsidRPr="005E1F72">
        <w:rPr>
          <w:rFonts w:ascii="GHEA Grapalat" w:hAnsi="GHEA Grapalat" w:cs="Sylfaen"/>
          <w:sz w:val="20"/>
          <w:lang w:val="ru-RU"/>
        </w:rPr>
        <w:t>ճանաչվել</w:t>
      </w:r>
      <w:r w:rsidRPr="005E1F72">
        <w:rPr>
          <w:rFonts w:ascii="GHEA Grapalat" w:hAnsi="GHEA Grapalat" w:cs="Sylfaen"/>
          <w:sz w:val="20"/>
          <w:lang w:val="af-ZA"/>
        </w:rPr>
        <w:t xml:space="preserve"> (</w:t>
      </w:r>
      <w:r w:rsidRPr="005E1F72">
        <w:rPr>
          <w:rFonts w:ascii="GHEA Grapalat" w:hAnsi="GHEA Grapalat" w:cs="Sylfaen"/>
          <w:sz w:val="20"/>
          <w:lang w:val="ru-RU"/>
        </w:rPr>
        <w:t>համարվել</w:t>
      </w:r>
      <w:r w:rsidRPr="005E1F72">
        <w:rPr>
          <w:rFonts w:ascii="GHEA Grapalat" w:hAnsi="GHEA Grapalat" w:cs="Sylfaen"/>
          <w:sz w:val="20"/>
          <w:lang w:val="af-ZA"/>
        </w:rPr>
        <w:t>)</w:t>
      </w:r>
      <w:r w:rsidRPr="005E1F72">
        <w:rPr>
          <w:rFonts w:ascii="GHEA Grapalat" w:hAnsi="GHEA Grapalat" w:cs="Sylfaen"/>
          <w:sz w:val="20"/>
          <w:lang w:val="ru-RU"/>
        </w:rPr>
        <w:t>։</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3.3 Սույն </w:t>
      </w:r>
      <w:r w:rsidRPr="005E1F72">
        <w:rPr>
          <w:rFonts w:ascii="GHEA Grapalat" w:hAnsi="GHEA Grapalat" w:cs="Sylfaen"/>
          <w:sz w:val="20"/>
          <w:lang w:val="ru-RU"/>
        </w:rPr>
        <w:t>հրավերով</w:t>
      </w:r>
      <w:r w:rsidRPr="005E1F72">
        <w:rPr>
          <w:rFonts w:ascii="GHEA Grapalat" w:hAnsi="GHEA Grapalat" w:cs="Sylfaen"/>
          <w:sz w:val="20"/>
          <w:lang w:val="es-ES"/>
        </w:rPr>
        <w:t xml:space="preserve"> </w:t>
      </w:r>
      <w:r w:rsidRPr="005E1F72">
        <w:rPr>
          <w:rFonts w:ascii="GHEA Grapalat" w:hAnsi="GHEA Grapalat" w:cs="Sylfaen"/>
          <w:sz w:val="20"/>
          <w:lang w:val="ru-RU"/>
        </w:rPr>
        <w:t>նախատեսված</w:t>
      </w:r>
      <w:r w:rsidRPr="005E1F72">
        <w:rPr>
          <w:rFonts w:ascii="GHEA Grapalat" w:hAnsi="GHEA Grapalat" w:cs="Sylfaen"/>
          <w:sz w:val="20"/>
          <w:lang w:val="es-ES"/>
        </w:rPr>
        <w:t>` մ</w:t>
      </w:r>
      <w:r w:rsidRPr="005E1F72">
        <w:rPr>
          <w:rFonts w:ascii="GHEA Grapalat" w:hAnsi="GHEA Grapalat" w:cs="Sylfaen"/>
          <w:sz w:val="20"/>
          <w:lang w:val="ru-RU"/>
        </w:rPr>
        <w:t>ասնակցի</w:t>
      </w:r>
      <w:r w:rsidRPr="005E1F72">
        <w:rPr>
          <w:rFonts w:ascii="GHEA Grapalat" w:hAnsi="GHEA Grapalat" w:cs="Sylfaen"/>
          <w:sz w:val="20"/>
          <w:lang w:val="es-ES"/>
        </w:rPr>
        <w:t xml:space="preserve"> </w:t>
      </w:r>
      <w:r w:rsidRPr="005E1F72">
        <w:rPr>
          <w:rFonts w:ascii="GHEA Grapalat" w:hAnsi="GHEA Grapalat" w:cs="Sylfaen"/>
          <w:sz w:val="20"/>
          <w:lang w:val="ru-RU"/>
        </w:rPr>
        <w:t>կազմված</w:t>
      </w:r>
      <w:r w:rsidRPr="005E1F72">
        <w:rPr>
          <w:rFonts w:ascii="GHEA Grapalat" w:hAnsi="GHEA Grapalat" w:cs="Sylfaen"/>
          <w:sz w:val="20"/>
          <w:lang w:val="es-ES"/>
        </w:rPr>
        <w:t xml:space="preserve"> </w:t>
      </w:r>
      <w:r w:rsidRPr="005E1F72">
        <w:rPr>
          <w:rFonts w:ascii="GHEA Grapalat" w:hAnsi="GHEA Grapalat" w:cs="Sylfaen"/>
          <w:sz w:val="20"/>
          <w:lang w:val="ru-RU"/>
        </w:rPr>
        <w:t>փաստաթղթերը</w:t>
      </w:r>
      <w:r w:rsidRPr="005E1F72">
        <w:rPr>
          <w:rFonts w:ascii="GHEA Grapalat" w:hAnsi="GHEA Grapalat" w:cs="Sylfaen"/>
          <w:sz w:val="20"/>
          <w:lang w:val="es-ES"/>
        </w:rPr>
        <w:t xml:space="preserve"> </w:t>
      </w:r>
      <w:r w:rsidRPr="005E1F72">
        <w:rPr>
          <w:rFonts w:ascii="GHEA Grapalat" w:hAnsi="GHEA Grapalat" w:cs="Sylfaen"/>
          <w:sz w:val="20"/>
          <w:lang w:val="ru-RU"/>
        </w:rPr>
        <w:t>ստորագրում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դրանք</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ներկայացնող</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կամ</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լիազորված</w:t>
      </w:r>
      <w:r w:rsidRPr="005E1F72">
        <w:rPr>
          <w:rFonts w:ascii="GHEA Grapalat" w:hAnsi="GHEA Grapalat" w:cs="Sylfaen"/>
          <w:sz w:val="20"/>
          <w:lang w:val="es-ES"/>
        </w:rPr>
        <w:t xml:space="preserve"> </w:t>
      </w:r>
      <w:r w:rsidRPr="005E1F72">
        <w:rPr>
          <w:rFonts w:ascii="GHEA Grapalat" w:hAnsi="GHEA Grapalat" w:cs="Sylfaen"/>
          <w:sz w:val="20"/>
          <w:lang w:val="ru-RU"/>
        </w:rPr>
        <w:t>անձը</w:t>
      </w:r>
      <w:r w:rsidRPr="005E1F72">
        <w:rPr>
          <w:rFonts w:ascii="GHEA Grapalat" w:hAnsi="GHEA Grapalat" w:cs="Sylfaen"/>
          <w:sz w:val="20"/>
          <w:lang w:val="es-ES"/>
        </w:rPr>
        <w:t xml:space="preserve"> (</w:t>
      </w:r>
      <w:r w:rsidRPr="005E1F72">
        <w:rPr>
          <w:rFonts w:ascii="GHEA Grapalat" w:hAnsi="GHEA Grapalat" w:cs="Sylfaen"/>
          <w:sz w:val="20"/>
          <w:lang w:val="ru-RU"/>
        </w:rPr>
        <w:t>այսուհետ</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w:t>
      </w:r>
      <w:r w:rsidRPr="005E1F72">
        <w:rPr>
          <w:rFonts w:ascii="GHEA Grapalat" w:hAnsi="GHEA Grapalat" w:cs="Sylfaen"/>
          <w:sz w:val="20"/>
          <w:lang w:val="es-ES"/>
        </w:rPr>
        <w:t>)</w:t>
      </w:r>
      <w:r w:rsidRPr="005E1F72">
        <w:rPr>
          <w:rFonts w:ascii="GHEA Grapalat" w:hAnsi="GHEA Grapalat" w:cs="Sylfaen"/>
          <w:sz w:val="20"/>
          <w:lang w:val="ru-RU"/>
        </w:rPr>
        <w:t>։</w:t>
      </w:r>
      <w:r w:rsidRPr="005E1F72">
        <w:rPr>
          <w:rFonts w:ascii="GHEA Grapalat" w:hAnsi="GHEA Grapalat" w:cs="Sylfaen"/>
          <w:sz w:val="20"/>
          <w:lang w:val="es-ES"/>
        </w:rPr>
        <w:t xml:space="preserve"> </w:t>
      </w:r>
      <w:r w:rsidRPr="005E1F72">
        <w:rPr>
          <w:rFonts w:ascii="GHEA Grapalat" w:hAnsi="GHEA Grapalat" w:cs="Sylfaen"/>
          <w:sz w:val="20"/>
          <w:lang w:val="ru-RU"/>
        </w:rPr>
        <w:t>Եթե</w:t>
      </w:r>
      <w:r w:rsidRPr="005E1F72">
        <w:rPr>
          <w:rFonts w:ascii="GHEA Grapalat" w:hAnsi="GHEA Grapalat" w:cs="Sylfaen"/>
          <w:sz w:val="20"/>
          <w:lang w:val="es-ES"/>
        </w:rPr>
        <w:t xml:space="preserve"> </w:t>
      </w:r>
      <w:r w:rsidRPr="005E1F72">
        <w:rPr>
          <w:rFonts w:ascii="GHEA Grapalat" w:hAnsi="GHEA Grapalat" w:cs="Sylfaen"/>
          <w:sz w:val="20"/>
          <w:lang w:val="ru-RU"/>
        </w:rPr>
        <w:t>հայտը</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ներկայացնում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գործակալը</w:t>
      </w:r>
      <w:r w:rsidRPr="005E1F72">
        <w:rPr>
          <w:rFonts w:ascii="GHEA Grapalat" w:hAnsi="GHEA Grapalat" w:cs="Sylfaen"/>
          <w:sz w:val="20"/>
          <w:lang w:val="es-ES"/>
        </w:rPr>
        <w:t xml:space="preserve">, </w:t>
      </w:r>
      <w:r w:rsidRPr="005E1F72">
        <w:rPr>
          <w:rFonts w:ascii="GHEA Grapalat" w:hAnsi="GHEA Grapalat" w:cs="Sylfaen"/>
          <w:sz w:val="20"/>
          <w:lang w:val="ru-RU"/>
        </w:rPr>
        <w:t>ապա</w:t>
      </w:r>
      <w:r w:rsidRPr="005E1F72">
        <w:rPr>
          <w:rFonts w:ascii="GHEA Grapalat" w:hAnsi="GHEA Grapalat" w:cs="Sylfaen"/>
          <w:sz w:val="20"/>
          <w:lang w:val="es-ES"/>
        </w:rPr>
        <w:t xml:space="preserve"> </w:t>
      </w:r>
      <w:r w:rsidRPr="005E1F72">
        <w:rPr>
          <w:rFonts w:ascii="GHEA Grapalat" w:hAnsi="GHEA Grapalat" w:cs="Sylfaen"/>
          <w:sz w:val="20"/>
          <w:lang w:val="ru-RU"/>
        </w:rPr>
        <w:t>հայտով</w:t>
      </w:r>
      <w:r w:rsidRPr="005E1F72">
        <w:rPr>
          <w:rFonts w:ascii="GHEA Grapalat" w:hAnsi="GHEA Grapalat" w:cs="Sylfaen"/>
          <w:sz w:val="20"/>
          <w:lang w:val="es-ES"/>
        </w:rPr>
        <w:t xml:space="preserve"> </w:t>
      </w:r>
      <w:r w:rsidRPr="005E1F72">
        <w:rPr>
          <w:rFonts w:ascii="GHEA Grapalat" w:hAnsi="GHEA Grapalat" w:cs="Sylfaen"/>
          <w:sz w:val="20"/>
          <w:lang w:val="ru-RU"/>
        </w:rPr>
        <w:t>ներկայացվում</w:t>
      </w:r>
      <w:r w:rsidRPr="005E1F72">
        <w:rPr>
          <w:rFonts w:ascii="GHEA Grapalat" w:hAnsi="GHEA Grapalat" w:cs="Sylfaen"/>
          <w:sz w:val="20"/>
          <w:lang w:val="es-ES"/>
        </w:rPr>
        <w:t xml:space="preserve"> </w:t>
      </w:r>
      <w:r w:rsidRPr="005E1F72">
        <w:rPr>
          <w:rFonts w:ascii="GHEA Grapalat" w:hAnsi="GHEA Grapalat" w:cs="Sylfaen"/>
          <w:sz w:val="20"/>
          <w:lang w:val="ru-RU"/>
        </w:rPr>
        <w:t>է</w:t>
      </w:r>
      <w:r w:rsidRPr="005E1F72">
        <w:rPr>
          <w:rFonts w:ascii="GHEA Grapalat" w:hAnsi="GHEA Grapalat" w:cs="Sylfaen"/>
          <w:sz w:val="20"/>
          <w:lang w:val="es-ES"/>
        </w:rPr>
        <w:t xml:space="preserve"> </w:t>
      </w:r>
      <w:r w:rsidRPr="005E1F72">
        <w:rPr>
          <w:rFonts w:ascii="GHEA Grapalat" w:hAnsi="GHEA Grapalat" w:cs="Sylfaen"/>
          <w:sz w:val="20"/>
          <w:lang w:val="ru-RU"/>
        </w:rPr>
        <w:t>վերջինիս</w:t>
      </w:r>
      <w:r w:rsidRPr="005E1F72">
        <w:rPr>
          <w:rFonts w:ascii="GHEA Grapalat" w:hAnsi="GHEA Grapalat" w:cs="Sylfaen"/>
          <w:sz w:val="20"/>
          <w:lang w:val="es-ES"/>
        </w:rPr>
        <w:t xml:space="preserve"> </w:t>
      </w:r>
      <w:r w:rsidRPr="005E1F72">
        <w:rPr>
          <w:rFonts w:ascii="GHEA Grapalat" w:hAnsi="GHEA Grapalat" w:cs="Sylfaen"/>
          <w:sz w:val="20"/>
          <w:lang w:val="ru-RU"/>
        </w:rPr>
        <w:t>այդ</w:t>
      </w:r>
      <w:r w:rsidRPr="005E1F72">
        <w:rPr>
          <w:rFonts w:ascii="GHEA Grapalat" w:hAnsi="GHEA Grapalat" w:cs="Sylfaen"/>
          <w:sz w:val="20"/>
          <w:lang w:val="es-ES"/>
        </w:rPr>
        <w:t xml:space="preserve"> </w:t>
      </w:r>
      <w:r w:rsidRPr="005E1F72">
        <w:rPr>
          <w:rFonts w:ascii="GHEA Grapalat" w:hAnsi="GHEA Grapalat" w:cs="Sylfaen"/>
          <w:sz w:val="20"/>
          <w:lang w:val="ru-RU"/>
        </w:rPr>
        <w:t>լիազորությունը</w:t>
      </w:r>
      <w:r w:rsidRPr="005E1F72">
        <w:rPr>
          <w:rFonts w:ascii="GHEA Grapalat" w:hAnsi="GHEA Grapalat" w:cs="Sylfaen"/>
          <w:sz w:val="20"/>
          <w:lang w:val="es-ES"/>
        </w:rPr>
        <w:t xml:space="preserve"> </w:t>
      </w:r>
      <w:r w:rsidRPr="005E1F72">
        <w:rPr>
          <w:rFonts w:ascii="GHEA Grapalat" w:hAnsi="GHEA Grapalat" w:cs="Sylfaen"/>
          <w:sz w:val="20"/>
          <w:lang w:val="ru-RU"/>
        </w:rPr>
        <w:t>վերապահված</w:t>
      </w:r>
      <w:r w:rsidRPr="005E1F72">
        <w:rPr>
          <w:rFonts w:ascii="GHEA Grapalat" w:hAnsi="GHEA Grapalat" w:cs="Sylfaen"/>
          <w:sz w:val="20"/>
          <w:lang w:val="es-ES"/>
        </w:rPr>
        <w:t xml:space="preserve"> </w:t>
      </w:r>
      <w:r w:rsidRPr="005E1F72">
        <w:rPr>
          <w:rFonts w:ascii="GHEA Grapalat" w:hAnsi="GHEA Grapalat" w:cs="Sylfaen"/>
          <w:sz w:val="20"/>
          <w:lang w:val="ru-RU"/>
        </w:rPr>
        <w:t>լինելու</w:t>
      </w:r>
      <w:r w:rsidRPr="005E1F72">
        <w:rPr>
          <w:rFonts w:ascii="GHEA Grapalat" w:hAnsi="GHEA Grapalat" w:cs="Sylfaen"/>
          <w:sz w:val="20"/>
          <w:lang w:val="es-ES"/>
        </w:rPr>
        <w:t xml:space="preserve"> </w:t>
      </w:r>
      <w:r w:rsidRPr="005E1F72">
        <w:rPr>
          <w:rFonts w:ascii="GHEA Grapalat" w:hAnsi="GHEA Grapalat" w:cs="Sylfaen"/>
          <w:sz w:val="20"/>
          <w:lang w:val="ru-RU"/>
        </w:rPr>
        <w:t>մասին</w:t>
      </w:r>
      <w:r w:rsidRPr="005E1F72">
        <w:rPr>
          <w:rFonts w:ascii="GHEA Grapalat" w:hAnsi="GHEA Grapalat" w:cs="Sylfaen"/>
          <w:sz w:val="20"/>
          <w:lang w:val="es-ES"/>
        </w:rPr>
        <w:t xml:space="preserve"> </w:t>
      </w:r>
      <w:r w:rsidRPr="005E1F72">
        <w:rPr>
          <w:rFonts w:ascii="GHEA Grapalat" w:hAnsi="GHEA Grapalat" w:cs="Sylfaen"/>
          <w:sz w:val="20"/>
          <w:lang w:val="ru-RU"/>
        </w:rPr>
        <w:t>փաստաթուղթ։</w:t>
      </w:r>
    </w:p>
    <w:p w:rsidR="00F12606" w:rsidRPr="005E1F72" w:rsidRDefault="00F12606" w:rsidP="00F12606">
      <w:pPr>
        <w:spacing w:after="0" w:line="240" w:lineRule="auto"/>
        <w:ind w:firstLine="567"/>
        <w:jc w:val="both"/>
        <w:rPr>
          <w:rFonts w:ascii="GHEA Grapalat" w:hAnsi="GHEA Grapalat" w:cs="Sylfaen"/>
          <w:sz w:val="20"/>
          <w:lang w:val="af-ZA"/>
        </w:rPr>
      </w:pPr>
      <w:r w:rsidRPr="005E1F72">
        <w:rPr>
          <w:rFonts w:ascii="GHEA Grapalat" w:hAnsi="GHEA Grapalat" w:cs="Sylfaen"/>
          <w:sz w:val="20"/>
          <w:lang w:val="af-ZA"/>
        </w:rPr>
        <w:t xml:space="preserve">3.4 </w:t>
      </w:r>
      <w:r w:rsidRPr="005E1F72">
        <w:rPr>
          <w:rFonts w:ascii="GHEA Grapalat" w:hAnsi="GHEA Grapalat" w:cs="Sylfaen"/>
          <w:sz w:val="20"/>
          <w:lang w:val="ru-RU"/>
        </w:rPr>
        <w:t>Հայտում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ներառվող</w:t>
      </w:r>
      <w:r w:rsidRPr="005E1F72">
        <w:rPr>
          <w:rFonts w:ascii="GHEA Grapalat" w:hAnsi="GHEA Grapalat" w:cs="Sylfaen"/>
          <w:sz w:val="20"/>
          <w:lang w:val="af-ZA"/>
        </w:rPr>
        <w:t xml:space="preserve"> </w:t>
      </w:r>
      <w:r w:rsidRPr="005E1F72">
        <w:rPr>
          <w:rFonts w:ascii="GHEA Grapalat" w:hAnsi="GHEA Grapalat" w:cs="Sylfaen"/>
          <w:sz w:val="20"/>
          <w:lang w:val="ru-RU"/>
        </w:rPr>
        <w:t>բնօրինակ</w:t>
      </w:r>
      <w:r w:rsidRPr="005E1F72">
        <w:rPr>
          <w:rFonts w:ascii="GHEA Grapalat" w:hAnsi="GHEA Grapalat" w:cs="Sylfaen"/>
          <w:sz w:val="20"/>
          <w:lang w:val="af-ZA"/>
        </w:rPr>
        <w:t xml:space="preserve"> </w:t>
      </w:r>
      <w:r w:rsidRPr="005E1F72">
        <w:rPr>
          <w:rFonts w:ascii="GHEA Grapalat" w:hAnsi="GHEA Grapalat" w:cs="Sylfaen"/>
          <w:sz w:val="20"/>
          <w:lang w:val="ru-RU"/>
        </w:rPr>
        <w:t>փաստաթղթերի</w:t>
      </w:r>
      <w:r w:rsidRPr="005E1F72">
        <w:rPr>
          <w:rFonts w:ascii="GHEA Grapalat" w:hAnsi="GHEA Grapalat" w:cs="Sylfaen"/>
          <w:sz w:val="20"/>
          <w:lang w:val="af-ZA"/>
        </w:rPr>
        <w:t xml:space="preserve"> </w:t>
      </w:r>
      <w:r w:rsidRPr="005E1F72">
        <w:rPr>
          <w:rFonts w:ascii="GHEA Grapalat" w:hAnsi="GHEA Grapalat" w:cs="Sylfaen"/>
          <w:sz w:val="20"/>
          <w:lang w:val="ru-RU"/>
        </w:rPr>
        <w:t>փոխարեն</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ներկայացվել</w:t>
      </w:r>
      <w:r w:rsidRPr="005E1F72">
        <w:rPr>
          <w:rFonts w:ascii="GHEA Grapalat" w:hAnsi="GHEA Grapalat" w:cs="Sylfaen"/>
          <w:sz w:val="20"/>
          <w:lang w:val="af-ZA"/>
        </w:rPr>
        <w:t xml:space="preserve"> </w:t>
      </w:r>
      <w:r w:rsidRPr="005E1F72">
        <w:rPr>
          <w:rFonts w:ascii="GHEA Grapalat" w:hAnsi="GHEA Grapalat" w:cs="Sylfaen"/>
          <w:sz w:val="20"/>
          <w:lang w:val="ru-RU"/>
        </w:rPr>
        <w:t>դրանց</w:t>
      </w:r>
      <w:r w:rsidRPr="005E1F72">
        <w:rPr>
          <w:rFonts w:ascii="GHEA Grapalat" w:hAnsi="GHEA Grapalat" w:cs="Sylfaen"/>
          <w:sz w:val="20"/>
          <w:lang w:val="af-ZA"/>
        </w:rPr>
        <w:t xml:space="preserve"> </w:t>
      </w:r>
      <w:r w:rsidRPr="005E1F72">
        <w:rPr>
          <w:rFonts w:ascii="GHEA Grapalat" w:hAnsi="GHEA Grapalat" w:cs="Sylfaen"/>
          <w:sz w:val="20"/>
          <w:lang w:val="ru-RU"/>
        </w:rPr>
        <w:t>նոտարական</w:t>
      </w:r>
      <w:r w:rsidRPr="005E1F72">
        <w:rPr>
          <w:rFonts w:ascii="GHEA Grapalat" w:hAnsi="GHEA Grapalat" w:cs="Sylfaen"/>
          <w:sz w:val="20"/>
          <w:lang w:val="af-ZA"/>
        </w:rPr>
        <w:t xml:space="preserve"> </w:t>
      </w:r>
      <w:r w:rsidRPr="005E1F72">
        <w:rPr>
          <w:rFonts w:ascii="GHEA Grapalat" w:hAnsi="GHEA Grapalat" w:cs="Sylfaen"/>
          <w:sz w:val="20"/>
          <w:lang w:val="ru-RU"/>
        </w:rPr>
        <w:t>կարգով</w:t>
      </w:r>
      <w:r w:rsidRPr="005E1F72">
        <w:rPr>
          <w:rFonts w:ascii="GHEA Grapalat" w:hAnsi="GHEA Grapalat" w:cs="Sylfaen"/>
          <w:sz w:val="20"/>
          <w:lang w:val="af-ZA"/>
        </w:rPr>
        <w:t xml:space="preserve"> </w:t>
      </w:r>
      <w:r w:rsidRPr="005E1F72">
        <w:rPr>
          <w:rFonts w:ascii="GHEA Grapalat" w:hAnsi="GHEA Grapalat" w:cs="Sylfaen"/>
          <w:sz w:val="20"/>
          <w:lang w:val="ru-RU"/>
        </w:rPr>
        <w:t>վավերացված</w:t>
      </w:r>
      <w:r w:rsidRPr="005E1F72">
        <w:rPr>
          <w:rFonts w:ascii="GHEA Grapalat" w:hAnsi="GHEA Grapalat" w:cs="Sylfaen"/>
          <w:sz w:val="20"/>
          <w:lang w:val="af-ZA"/>
        </w:rPr>
        <w:t xml:space="preserve"> </w:t>
      </w:r>
      <w:r w:rsidRPr="005E1F72">
        <w:rPr>
          <w:rFonts w:ascii="GHEA Grapalat" w:hAnsi="GHEA Grapalat" w:cs="Sylfaen"/>
          <w:sz w:val="20"/>
          <w:lang w:val="ru-RU"/>
        </w:rPr>
        <w:t>օրինակները։</w:t>
      </w:r>
    </w:p>
    <w:p w:rsidR="00F12606" w:rsidRPr="005E1F72" w:rsidRDefault="00F12606" w:rsidP="00F12606">
      <w:pPr>
        <w:spacing w:after="0" w:line="240" w:lineRule="auto"/>
        <w:jc w:val="center"/>
        <w:rPr>
          <w:rFonts w:ascii="GHEA Grapalat" w:hAnsi="GHEA Grapalat"/>
          <w:b/>
          <w:sz w:val="20"/>
          <w:lang w:val="af-ZA"/>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Sylfaen"/>
          <w:b/>
          <w:sz w:val="20"/>
          <w:lang w:val="es-ES"/>
        </w:rPr>
      </w:pPr>
      <w:ins w:id="14" w:author="User" w:date="2019-05-26T09:50:00Z">
        <w:r>
          <w:rPr>
            <w:rFonts w:ascii="GHEA Grapalat" w:hAnsi="GHEA Grapalat" w:cs="Sylfaen"/>
            <w:b/>
            <w:sz w:val="20"/>
            <w:lang w:val="es-ES"/>
          </w:rPr>
          <w:br w:type="page"/>
        </w:r>
      </w:ins>
    </w:p>
    <w:p w:rsidR="00F12606" w:rsidRPr="005E1F72" w:rsidRDefault="00F12606" w:rsidP="00F12606">
      <w:pPr>
        <w:pStyle w:val="norm"/>
        <w:spacing w:line="240" w:lineRule="auto"/>
        <w:ind w:firstLine="284"/>
        <w:jc w:val="right"/>
        <w:rPr>
          <w:rFonts w:ascii="GHEA Grapalat" w:hAnsi="GHEA Grapalat" w:cs="Sylfaen"/>
          <w:b/>
          <w:sz w:val="20"/>
          <w:lang w:val="es-ES"/>
        </w:rPr>
      </w:pPr>
    </w:p>
    <w:p w:rsidR="00F12606" w:rsidRPr="005E1F72" w:rsidRDefault="00F12606" w:rsidP="00F12606">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rsidR="00F12606" w:rsidRPr="005E1F72" w:rsidRDefault="00F12606" w:rsidP="00F12606">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175323">
        <w:rPr>
          <w:rFonts w:ascii="GHEA Grapalat" w:hAnsi="GHEA Grapalat"/>
          <w:b/>
          <w:lang w:val="es-ES"/>
        </w:rPr>
        <w:t>ԵՔ-ԲՄԱՊՁԲ-</w:t>
      </w:r>
      <w:r w:rsidR="008E2B4B">
        <w:rPr>
          <w:rFonts w:ascii="GHEA Grapalat" w:hAnsi="GHEA Grapalat"/>
          <w:b/>
          <w:lang w:val="es-ES"/>
        </w:rPr>
        <w:t>19/21</w:t>
      </w:r>
      <w:r w:rsidRPr="005E1F72">
        <w:rPr>
          <w:rFonts w:ascii="GHEA Grapalat" w:hAnsi="GHEA Grapalat"/>
          <w:sz w:val="24"/>
          <w:szCs w:val="24"/>
          <w:lang w:val="af-ZA"/>
        </w:rPr>
        <w:t>»</w:t>
      </w:r>
      <w:r w:rsidRPr="005E1F72">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rsidR="00F12606" w:rsidRPr="005E1F72" w:rsidRDefault="00F12606" w:rsidP="00F12606">
      <w:pPr>
        <w:pStyle w:val="BodyTextIndent3"/>
        <w:spacing w:line="240" w:lineRule="auto"/>
        <w:jc w:val="right"/>
        <w:rPr>
          <w:rFonts w:ascii="GHEA Grapalat" w:hAnsi="GHEA Grapalat" w:cs="Arial"/>
          <w:b/>
          <w:lang w:val="es-ES"/>
        </w:rPr>
      </w:pPr>
      <w:r w:rsidRPr="005E1F72">
        <w:rPr>
          <w:rFonts w:ascii="GHEA Grapalat" w:hAnsi="GHEA Grapalat" w:cs="Sylfaen"/>
          <w:b/>
          <w:lang w:val="es-ES"/>
        </w:rPr>
        <w:t>բաց</w:t>
      </w:r>
      <w:r w:rsidRPr="005E1F72">
        <w:rPr>
          <w:rFonts w:ascii="GHEA Grapalat" w:hAnsi="GHEA Grapalat" w:cs="Arial"/>
          <w:b/>
          <w:lang w:val="es-ES"/>
        </w:rPr>
        <w:t xml:space="preserve"> </w:t>
      </w:r>
      <w:r w:rsidRPr="005E1F72">
        <w:rPr>
          <w:rFonts w:ascii="GHEA Grapalat" w:hAnsi="GHEA Grapalat" w:cs="Sylfaen"/>
          <w:b/>
          <w:lang w:val="es-ES"/>
        </w:rPr>
        <w:t>մրցույթի</w:t>
      </w:r>
      <w:r w:rsidRPr="005E1F72">
        <w:rPr>
          <w:rFonts w:ascii="GHEA Grapalat" w:hAnsi="GHEA Grapalat" w:cs="Arial"/>
          <w:b/>
          <w:lang w:val="es-ES"/>
        </w:rPr>
        <w:t xml:space="preserve"> </w:t>
      </w:r>
      <w:r w:rsidRPr="005E1F72">
        <w:rPr>
          <w:rFonts w:ascii="GHEA Grapalat" w:hAnsi="GHEA Grapalat" w:cs="Sylfaen"/>
          <w:b/>
          <w:lang w:val="es-ES"/>
        </w:rPr>
        <w:t>հրավերի</w:t>
      </w:r>
    </w:p>
    <w:p w:rsidR="00F12606" w:rsidRPr="005E1F72" w:rsidRDefault="00F12606" w:rsidP="00F12606">
      <w:pPr>
        <w:spacing w:after="0" w:line="240" w:lineRule="auto"/>
        <w:jc w:val="center"/>
        <w:rPr>
          <w:rFonts w:ascii="GHEA Grapalat" w:hAnsi="GHEA Grapalat" w:cs="Sylfaen"/>
          <w:b/>
          <w:lang w:val="es-ES"/>
        </w:rPr>
      </w:pPr>
    </w:p>
    <w:p w:rsidR="00F12606" w:rsidRPr="005E1F72" w:rsidRDefault="00F12606" w:rsidP="00F12606">
      <w:pPr>
        <w:spacing w:after="0" w:line="240" w:lineRule="auto"/>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rsidR="00F12606" w:rsidRPr="005E1F72" w:rsidRDefault="00F12606" w:rsidP="00F12606">
      <w:pPr>
        <w:pStyle w:val="Heading6"/>
        <w:jc w:val="center"/>
        <w:rPr>
          <w:rFonts w:ascii="GHEA Grapalat" w:hAnsi="GHEA Grapalat" w:cs="Arial"/>
          <w:color w:val="auto"/>
          <w:sz w:val="24"/>
          <w:szCs w:val="24"/>
          <w:lang w:val="es-ES"/>
        </w:rPr>
      </w:pPr>
      <w:r w:rsidRPr="005E1F72">
        <w:rPr>
          <w:rFonts w:ascii="GHEA Grapalat" w:hAnsi="GHEA Grapalat" w:cs="Sylfaen"/>
          <w:color w:val="auto"/>
          <w:sz w:val="24"/>
          <w:szCs w:val="24"/>
          <w:lang w:val="es-ES"/>
        </w:rPr>
        <w:t>բաց մրցույթին մասնակցելու</w:t>
      </w:r>
      <w:r w:rsidRPr="005E1F72">
        <w:rPr>
          <w:rFonts w:ascii="GHEA Grapalat" w:hAnsi="GHEA Grapalat" w:cs="Arial"/>
          <w:color w:val="auto"/>
          <w:sz w:val="24"/>
          <w:szCs w:val="24"/>
          <w:lang w:val="es-ES"/>
        </w:rPr>
        <w:t xml:space="preserve">  </w:t>
      </w:r>
    </w:p>
    <w:p w:rsidR="00F12606" w:rsidRPr="005E1F72" w:rsidRDefault="00F12606" w:rsidP="00F12606">
      <w:pPr>
        <w:spacing w:after="0" w:line="240" w:lineRule="auto"/>
        <w:rPr>
          <w:lang w:val="es-ES" w:eastAsia="ru-RU"/>
        </w:rPr>
      </w:pPr>
    </w:p>
    <w:p w:rsidR="00F12606" w:rsidRPr="005E1F72" w:rsidRDefault="00F12606" w:rsidP="00F12606">
      <w:pPr>
        <w:spacing w:after="0" w:line="240" w:lineRule="auto"/>
        <w:jc w:val="both"/>
        <w:rPr>
          <w:rFonts w:ascii="GHEA Grapalat" w:hAnsi="GHEA Grapalat" w:cs="Arial"/>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rsidR="00F12606" w:rsidRPr="005E1F72" w:rsidRDefault="00F12606" w:rsidP="00F12606">
      <w:pPr>
        <w:spacing w:after="0" w:line="240" w:lineRule="auto"/>
        <w:jc w:val="both"/>
        <w:rPr>
          <w:rFonts w:ascii="GHEA Grapalat" w:hAnsi="GHEA Grapalat"/>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sidRPr="005E1F72">
        <w:rPr>
          <w:rFonts w:ascii="GHEA Grapalat" w:hAnsi="GHEA Grapalat" w:cs="Sylfaen"/>
          <w:vertAlign w:val="superscript"/>
          <w:lang w:val="es-ES"/>
        </w:rPr>
        <w:t>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F12606" w:rsidRPr="005E1F72" w:rsidRDefault="00F12606" w:rsidP="00F12606">
      <w:pPr>
        <w:spacing w:after="0" w:line="240" w:lineRule="auto"/>
        <w:jc w:val="both"/>
        <w:rPr>
          <w:rFonts w:ascii="GHEA Grapalat" w:hAnsi="GHEA Grapalat"/>
          <w:u w:val="single"/>
          <w:lang w:val="es-ES"/>
        </w:rPr>
      </w:pP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lang w:val="es-ES"/>
        </w:rPr>
        <w:t>-</w:t>
      </w:r>
      <w:r w:rsidRPr="005E1F72">
        <w:rPr>
          <w:rFonts w:ascii="GHEA Grapalat" w:hAnsi="GHEA Grapalat" w:cs="Sylfaen"/>
          <w:sz w:val="20"/>
          <w:szCs w:val="20"/>
          <w:lang w:val="es-ES"/>
        </w:rPr>
        <w:t>ի կողմից</w:t>
      </w:r>
      <w:r w:rsidRPr="005E1F72">
        <w:rPr>
          <w:rFonts w:ascii="GHEA Grapalat" w:hAnsi="GHEA Grapalat"/>
          <w:u w:val="single"/>
          <w:lang w:val="es-ES"/>
        </w:rPr>
        <w:t xml:space="preserve"> </w:t>
      </w:r>
      <w:r w:rsidRPr="005E1F72">
        <w:rPr>
          <w:rFonts w:ascii="GHEA Grapalat" w:hAnsi="GHEA Grapalat"/>
          <w:lang w:val="es-ES"/>
        </w:rPr>
        <w:t>«</w:t>
      </w:r>
      <w:r w:rsidR="00175323">
        <w:rPr>
          <w:rFonts w:ascii="GHEA Grapalat" w:hAnsi="GHEA Grapalat"/>
          <w:sz w:val="20"/>
          <w:szCs w:val="20"/>
          <w:lang w:val="es-ES"/>
        </w:rPr>
        <w:t>ԵՔ-ԲՄԱՊՁԲ-</w:t>
      </w:r>
      <w:r w:rsidR="008E2B4B">
        <w:rPr>
          <w:rFonts w:ascii="GHEA Grapalat" w:hAnsi="GHEA Grapalat"/>
          <w:sz w:val="20"/>
          <w:szCs w:val="20"/>
          <w:lang w:val="es-ES"/>
        </w:rPr>
        <w:t>19/21</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ծածկագրով հայտարարված</w:t>
      </w:r>
    </w:p>
    <w:p w:rsidR="00F12606" w:rsidRPr="005E1F72" w:rsidRDefault="00F12606" w:rsidP="00F12606">
      <w:pPr>
        <w:spacing w:after="0" w:line="240" w:lineRule="auto"/>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պատվիրատուի անվանումը</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բաց մրցույթի</w:t>
      </w:r>
      <w:r w:rsidRPr="005E1F72">
        <w:rPr>
          <w:rFonts w:ascii="GHEA Grapalat" w:hAnsi="GHEA Grapalat" w:cs="Arial"/>
          <w:sz w:val="16"/>
          <w:szCs w:val="16"/>
          <w:lang w:val="es-ES"/>
        </w:rPr>
        <w:t xml:space="preserve"> </w:t>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Sylfaen"/>
          <w:sz w:val="20"/>
          <w:szCs w:val="20"/>
          <w:lang w:val="es-ES"/>
        </w:rPr>
        <w:t xml:space="preserve"> չափաբաժնին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չափաբաժիններին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հրավերի </w:t>
      </w:r>
    </w:p>
    <w:p w:rsidR="00F12606" w:rsidRPr="005E1F72" w:rsidRDefault="00F12606" w:rsidP="00F12606">
      <w:pPr>
        <w:spacing w:after="0" w:line="240" w:lineRule="auto"/>
        <w:jc w:val="both"/>
        <w:rPr>
          <w:rFonts w:ascii="GHEA Grapalat" w:hAnsi="GHEA Grapalat"/>
          <w:vertAlign w:val="superscript"/>
          <w:lang w:val="es-ES"/>
        </w:rPr>
      </w:pPr>
      <w:r w:rsidRPr="005E1F72">
        <w:rPr>
          <w:rFonts w:ascii="GHEA Grapalat" w:hAnsi="GHEA Grapalat" w:cs="Sylfaen"/>
          <w:vertAlign w:val="superscript"/>
          <w:lang w:val="es-ES"/>
        </w:rPr>
        <w:t xml:space="preserve">                                            չափաբաժնի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rsidR="00F12606" w:rsidRPr="005E1F72" w:rsidRDefault="00F12606" w:rsidP="00F12606">
      <w:pPr>
        <w:spacing w:after="0" w:line="240" w:lineRule="auto"/>
        <w:jc w:val="both"/>
        <w:rPr>
          <w:rFonts w:ascii="GHEA Grapalat" w:hAnsi="GHEA Grapalat"/>
          <w:sz w:val="20"/>
          <w:szCs w:val="20"/>
          <w:lang w:val="es-ES"/>
        </w:rPr>
      </w:pPr>
      <w:r w:rsidRPr="005E1F72">
        <w:rPr>
          <w:rFonts w:ascii="GHEA Grapalat" w:hAnsi="GHEA Grapalat"/>
          <w:vertAlign w:val="superscript"/>
          <w:lang w:val="es-ES"/>
        </w:rPr>
        <w:t xml:space="preserve"> </w:t>
      </w:r>
      <w:r w:rsidRPr="005E1F72">
        <w:rPr>
          <w:rFonts w:ascii="GHEA Grapalat" w:hAnsi="GHEA Grapalat" w:cs="Sylfaen"/>
          <w:sz w:val="20"/>
          <w:szCs w:val="20"/>
          <w:lang w:val="es-ES"/>
        </w:rPr>
        <w:t>պահանջներին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rsidR="00F12606" w:rsidRPr="005E1F72" w:rsidRDefault="00F12606" w:rsidP="00F12606">
      <w:pPr>
        <w:spacing w:after="0" w:line="240" w:lineRule="auto"/>
        <w:jc w:val="both"/>
        <w:rPr>
          <w:rFonts w:ascii="GHEA Grapalat" w:hAnsi="GHEA Grapalat"/>
          <w:sz w:val="12"/>
          <w:szCs w:val="12"/>
          <w:u w:val="single"/>
          <w:lang w:val="es-ES"/>
        </w:rPr>
      </w:pP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u w:val="single"/>
          <w:lang w:val="es-ES"/>
        </w:rPr>
        <w:t xml:space="preserve">                                                      </w:t>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lang w:val="es-ES"/>
        </w:rPr>
        <w:t xml:space="preserve">ռեզիդենտ:  </w:t>
      </w:r>
    </w:p>
    <w:p w:rsidR="00F12606" w:rsidRPr="005E1F72" w:rsidRDefault="00F12606" w:rsidP="00F12606">
      <w:pPr>
        <w:spacing w:after="0" w:line="240" w:lineRule="auto"/>
        <w:jc w:val="both"/>
        <w:rPr>
          <w:rFonts w:ascii="GHEA Grapalat" w:hAnsi="GHEA Grapalat" w:cs="Arial"/>
          <w:vertAlign w:val="superscript"/>
          <w:lang w:val="es-ES"/>
        </w:rPr>
      </w:pPr>
      <w:r w:rsidRPr="005E1F72">
        <w:rPr>
          <w:rFonts w:ascii="GHEA Grapalat" w:hAnsi="GHEA Grapalat" w:cs="Arial"/>
          <w:vertAlign w:val="superscript"/>
          <w:lang w:val="es-ES"/>
        </w:rPr>
        <w:t xml:space="preserve">                                               երկրի անվանումը</w:t>
      </w:r>
    </w:p>
    <w:p w:rsidR="00F12606" w:rsidRPr="005E1F72" w:rsidDel="00437CDB" w:rsidRDefault="00F12606" w:rsidP="00F12606">
      <w:pPr>
        <w:spacing w:after="0" w:line="240" w:lineRule="auto"/>
        <w:jc w:val="both"/>
        <w:rPr>
          <w:rFonts w:ascii="GHEA Grapalat" w:hAnsi="GHEA Grapalat" w:cs="Sylfaen"/>
          <w:sz w:val="20"/>
          <w:szCs w:val="20"/>
          <w:lang w:val="es-ES"/>
        </w:rPr>
      </w:pPr>
    </w:p>
    <w:p w:rsidR="00F12606" w:rsidRPr="005E1F72" w:rsidRDefault="00F12606" w:rsidP="00F12606">
      <w:pPr>
        <w:spacing w:after="0" w:line="240" w:lineRule="auto"/>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rsidR="00F12606" w:rsidRPr="005E1F72" w:rsidRDefault="00F12606" w:rsidP="00F12606">
      <w:pPr>
        <w:spacing w:after="0" w:line="240" w:lineRule="auto"/>
        <w:jc w:val="both"/>
        <w:rPr>
          <w:rFonts w:ascii="GHEA Grapalat" w:hAnsi="GHEA Grapalat" w:cs="Arial"/>
          <w:u w:val="single"/>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r>
      <w:r w:rsidRPr="005E1F72">
        <w:rPr>
          <w:rFonts w:ascii="GHEA Grapalat" w:hAnsi="GHEA Grapalat" w:cs="Arial"/>
          <w:u w:val="single"/>
          <w:lang w:val="es-ES"/>
        </w:rPr>
        <w:tab/>
        <w:t>:</w:t>
      </w:r>
    </w:p>
    <w:p w:rsidR="00F12606" w:rsidRPr="005E1F72" w:rsidRDefault="00F12606" w:rsidP="00F12606">
      <w:pPr>
        <w:spacing w:after="0" w:line="240" w:lineRule="auto"/>
        <w:jc w:val="both"/>
        <w:rPr>
          <w:rFonts w:ascii="GHEA Grapalat" w:hAnsi="GHEA Grapalat" w:cs="Arial"/>
          <w:vertAlign w:val="superscript"/>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հարկի վճարողի հաշվառման համարը</w:t>
      </w:r>
    </w:p>
    <w:p w:rsidR="00F12606" w:rsidRPr="005E1F72" w:rsidRDefault="00F12606" w:rsidP="00F12606">
      <w:pPr>
        <w:spacing w:after="0" w:line="240" w:lineRule="auto"/>
        <w:jc w:val="both"/>
        <w:rPr>
          <w:rFonts w:ascii="GHEA Grapalat" w:hAnsi="GHEA Grapalat" w:cs="Arial"/>
          <w:vertAlign w:val="superscript"/>
          <w:lang w:val="es-ES"/>
        </w:rPr>
      </w:pPr>
    </w:p>
    <w:p w:rsidR="00F12606" w:rsidRPr="005E1F72" w:rsidRDefault="00F12606" w:rsidP="00F12606">
      <w:pPr>
        <w:spacing w:after="0" w:line="240" w:lineRule="auto"/>
        <w:jc w:val="both"/>
        <w:rPr>
          <w:rFonts w:ascii="GHEA Grapalat" w:hAnsi="GHEA Grapalat"/>
          <w:lang w:val="es-ES"/>
        </w:rPr>
      </w:pPr>
    </w:p>
    <w:p w:rsidR="00F12606" w:rsidRPr="005E1F72" w:rsidRDefault="00F12606" w:rsidP="00F12606">
      <w:pPr>
        <w:spacing w:after="0" w:line="240" w:lineRule="auto"/>
        <w:jc w:val="both"/>
        <w:rPr>
          <w:rFonts w:ascii="GHEA Grapalat" w:hAnsi="GHEA Grapalat"/>
          <w:u w:val="single"/>
          <w:lang w:val="es-ES"/>
        </w:rPr>
      </w:pPr>
      <w:r w:rsidRPr="005E1F72">
        <w:rPr>
          <w:rFonts w:ascii="GHEA Grapalat" w:hAnsi="GHEA Grapalat"/>
          <w:u w:val="single"/>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w:t>
      </w:r>
    </w:p>
    <w:p w:rsidR="00F12606" w:rsidRPr="005E1F72" w:rsidRDefault="00F12606" w:rsidP="00F12606">
      <w:pPr>
        <w:spacing w:after="0" w:line="240" w:lineRule="auto"/>
        <w:jc w:val="both"/>
        <w:rPr>
          <w:rFonts w:ascii="GHEA Grapalat" w:hAnsi="GHEA Grapalat"/>
          <w:sz w:val="10"/>
          <w:szCs w:val="10"/>
          <w:lang w:val="es-ES"/>
        </w:rPr>
      </w:pPr>
      <w:r w:rsidRPr="005E1F72">
        <w:rPr>
          <w:rFonts w:ascii="GHEA Grapalat" w:hAnsi="GHEA Grapalat" w:cs="Sylfaen"/>
          <w:vertAlign w:val="superscript"/>
          <w:lang w:val="es-ES"/>
        </w:rPr>
        <w:t xml:space="preserve">              մասնակցի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էլեկտրոնային փոստի հասցեն</w:t>
      </w: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5E1F72" w:rsidRDefault="00F12606" w:rsidP="00F12606">
      <w:pPr>
        <w:spacing w:after="0" w:line="240" w:lineRule="auto"/>
        <w:jc w:val="right"/>
        <w:rPr>
          <w:rFonts w:ascii="GHEA Grapalat" w:hAnsi="GHEA Grapalat"/>
          <w:sz w:val="10"/>
          <w:szCs w:val="10"/>
          <w:lang w:val="es-ES"/>
        </w:rPr>
      </w:pPr>
    </w:p>
    <w:p w:rsidR="00F12606" w:rsidRPr="00DE1E5A" w:rsidRDefault="00F12606" w:rsidP="00F12606">
      <w:pPr>
        <w:spacing w:after="0" w:line="240" w:lineRule="auto"/>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F12606" w:rsidRPr="00DE1E5A" w:rsidRDefault="00F12606" w:rsidP="00F12606">
      <w:pPr>
        <w:spacing w:after="0" w:line="240" w:lineRule="auto"/>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F12606" w:rsidRPr="0049186D"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բավարարում է «</w:t>
      </w:r>
      <w:r w:rsidR="00175323">
        <w:rPr>
          <w:rFonts w:ascii="GHEA Grapalat" w:hAnsi="GHEA Grapalat" w:cs="Arial"/>
          <w:sz w:val="20"/>
          <w:szCs w:val="20"/>
          <w:lang w:val="es-ES"/>
        </w:rPr>
        <w:t>ԵՔ-ԲՄԱՊՁԲ-</w:t>
      </w:r>
      <w:r w:rsidR="008E2B4B">
        <w:rPr>
          <w:rFonts w:ascii="GHEA Grapalat" w:hAnsi="GHEA Grapalat" w:cs="Arial"/>
          <w:sz w:val="20"/>
          <w:szCs w:val="20"/>
          <w:lang w:val="es-ES"/>
        </w:rPr>
        <w:t>19/21</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բաց մրցույթի </w:t>
      </w:r>
      <w:r w:rsidRPr="00DE1E5A">
        <w:rPr>
          <w:rFonts w:ascii="GHEA Grapalat" w:hAnsi="GHEA Grapalat" w:cs="Arial"/>
          <w:sz w:val="20"/>
          <w:szCs w:val="20"/>
          <w:lang w:val="es-ES"/>
        </w:rPr>
        <w:t xml:space="preserve">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 xml:space="preserve"> </w:t>
      </w:r>
      <w:r w:rsidRPr="0049186D">
        <w:rPr>
          <w:rFonts w:ascii="GHEA Grapalat" w:hAnsi="GHEA Grapalat" w:cs="Arial"/>
          <w:sz w:val="20"/>
          <w:szCs w:val="20"/>
          <w:lang w:val="es-ES"/>
        </w:rPr>
        <w:t>և պարտավորվում է առաջին տեղը զբաղեցրած մասնակից ճանաչվելու դեպքում նշված ծածկագրով հրավերով սահմանված կարգով և ժամկետներում ներկայացնել որակավորումը հիմնավորող` հրավերով պահանջվող փաստաթղթե</w:t>
      </w:r>
      <w:r>
        <w:rPr>
          <w:rFonts w:ascii="GHEA Grapalat" w:hAnsi="GHEA Grapalat" w:cs="Arial"/>
          <w:sz w:val="20"/>
          <w:szCs w:val="20"/>
          <w:lang w:val="es-ES"/>
        </w:rPr>
        <w:t>րը.</w:t>
      </w:r>
    </w:p>
    <w:p w:rsidR="00F12606" w:rsidRDefault="00F12606" w:rsidP="00F12606">
      <w:pPr>
        <w:spacing w:after="0" w:line="240" w:lineRule="auto"/>
        <w:ind w:firstLine="708"/>
        <w:jc w:val="both"/>
        <w:rPr>
          <w:rFonts w:ascii="GHEA Grapalat" w:hAnsi="GHEA Grapalat"/>
          <w:lang w:val="es-ES"/>
        </w:rPr>
      </w:pPr>
      <w:r w:rsidRPr="00970498">
        <w:rPr>
          <w:rFonts w:ascii="GHEA Grapalat" w:hAnsi="GHEA Grapalat" w:cs="Arial"/>
          <w:sz w:val="20"/>
          <w:szCs w:val="20"/>
          <w:lang w:val="es-ES"/>
        </w:rPr>
        <w:t xml:space="preserve">2) </w:t>
      </w:r>
      <w:r w:rsidRPr="00DE1E5A">
        <w:rPr>
          <w:rFonts w:ascii="GHEA Grapalat" w:hAnsi="GHEA Grapalat" w:cs="Arial"/>
          <w:sz w:val="20"/>
          <w:szCs w:val="20"/>
          <w:lang w:val="es-ES"/>
        </w:rPr>
        <w:t>«</w:t>
      </w:r>
      <w:r w:rsidR="00175323">
        <w:rPr>
          <w:rFonts w:ascii="GHEA Grapalat" w:hAnsi="GHEA Grapalat" w:cs="Arial"/>
          <w:sz w:val="20"/>
          <w:szCs w:val="20"/>
          <w:lang w:val="es-ES"/>
        </w:rPr>
        <w:t>ԵՔ-ԲՄԱՊՁԲ-</w:t>
      </w:r>
      <w:r w:rsidR="008E2B4B">
        <w:rPr>
          <w:rFonts w:ascii="GHEA Grapalat" w:hAnsi="GHEA Grapalat" w:cs="Arial"/>
          <w:sz w:val="20"/>
          <w:szCs w:val="20"/>
          <w:lang w:val="es-ES"/>
        </w:rPr>
        <w:t>19/21</w:t>
      </w:r>
      <w:r w:rsidRPr="00DE1E5A">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բաց մրցույթին </w:t>
      </w:r>
      <w:r w:rsidRPr="00DE1E5A">
        <w:rPr>
          <w:rFonts w:ascii="GHEA Grapalat" w:hAnsi="GHEA Grapalat" w:cs="Arial"/>
          <w:sz w:val="20"/>
          <w:szCs w:val="20"/>
          <w:lang w:val="es-ES"/>
        </w:rPr>
        <w:t xml:space="preserve">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F12606" w:rsidRPr="00DE1E5A" w:rsidRDefault="00F12606" w:rsidP="00F12606">
      <w:pPr>
        <w:spacing w:after="0" w:line="240" w:lineRule="auto"/>
        <w:ind w:firstLine="708"/>
        <w:jc w:val="both"/>
        <w:rPr>
          <w:rFonts w:ascii="GHEA Grapalat" w:hAnsi="GHEA Grapalat" w:cs="Arial"/>
          <w:lang w:val="es-ES"/>
        </w:rPr>
      </w:pPr>
      <w:r>
        <w:rPr>
          <w:rFonts w:ascii="GHEA Grapalat" w:hAnsi="GHEA Grapalat" w:cs="Arial"/>
          <w:sz w:val="20"/>
          <w:szCs w:val="20"/>
          <w:lang w:val="es-ES"/>
        </w:rPr>
        <w:t xml:space="preserve">3) </w:t>
      </w:r>
      <w:r w:rsidRPr="00DE1E5A">
        <w:rPr>
          <w:rFonts w:ascii="GHEA Grapalat" w:hAnsi="GHEA Grapalat"/>
          <w:lang w:val="es-ES"/>
        </w:rPr>
        <w:t>«</w:t>
      </w:r>
      <w:r w:rsidR="00175323">
        <w:rPr>
          <w:rFonts w:ascii="GHEA Grapalat" w:hAnsi="GHEA Grapalat" w:cs="Sylfaen"/>
          <w:lang w:val="hy-AM"/>
        </w:rPr>
        <w:t>ԵՔ-ԲՄԱՊՁԲ-</w:t>
      </w:r>
      <w:r w:rsidR="008E2B4B">
        <w:rPr>
          <w:rFonts w:ascii="GHEA Grapalat" w:hAnsi="GHEA Grapalat" w:cs="Sylfaen"/>
          <w:lang w:val="hy-AM"/>
        </w:rPr>
        <w:t>19/21</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բաց մրցույթին </w:t>
      </w:r>
      <w:r w:rsidRPr="00DE1E5A">
        <w:rPr>
          <w:rFonts w:ascii="GHEA Grapalat" w:hAnsi="GHEA Grapalat" w:cs="Arial"/>
          <w:sz w:val="20"/>
          <w:szCs w:val="20"/>
          <w:lang w:val="es-ES"/>
        </w:rPr>
        <w:t>մասնակցելու շրջանակում`</w:t>
      </w:r>
      <w:r w:rsidRPr="00DE1E5A">
        <w:rPr>
          <w:rFonts w:ascii="GHEA Grapalat" w:hAnsi="GHEA Grapalat" w:cs="Sylfaen"/>
          <w:lang w:val="es-ES"/>
        </w:rPr>
        <w:t xml:space="preserve">  </w:t>
      </w:r>
    </w:p>
    <w:p w:rsidR="00F12606" w:rsidRPr="00DE1E5A" w:rsidRDefault="00F12606" w:rsidP="00F12606">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F12606" w:rsidRPr="00DE1E5A" w:rsidRDefault="00F12606" w:rsidP="00F12606">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sidRPr="00DE1E5A">
        <w:rPr>
          <w:rFonts w:ascii="GHEA Grapalat" w:hAnsi="GHEA Grapalat" w:cs="Arial"/>
          <w:sz w:val="20"/>
          <w:szCs w:val="20"/>
          <w:lang w:val="es-ES"/>
        </w:rPr>
        <w:t>-ին</w:t>
      </w:r>
      <w:r w:rsidRPr="00DE1E5A">
        <w:rPr>
          <w:rFonts w:ascii="GHEA Grapalat" w:hAnsi="GHEA Grapalat"/>
          <w:lang w:val="es-ES"/>
        </w:rPr>
        <w:t xml:space="preserve"> </w:t>
      </w:r>
    </w:p>
    <w:p w:rsidR="00F12606" w:rsidRPr="00DE1E5A" w:rsidRDefault="00F12606" w:rsidP="00F12606">
      <w:pPr>
        <w:spacing w:after="0" w:line="240" w:lineRule="auto"/>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F12606" w:rsidRPr="00DE1E5A" w:rsidRDefault="00F12606" w:rsidP="00F12606">
      <w:pPr>
        <w:spacing w:after="0" w:line="240" w:lineRule="auto"/>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F12606" w:rsidRPr="00DE1E5A" w:rsidRDefault="00F12606" w:rsidP="00F12606">
      <w:pPr>
        <w:spacing w:after="0" w:line="240" w:lineRule="auto"/>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F12606" w:rsidRPr="00DE1E5A" w:rsidRDefault="00F12606" w:rsidP="00F12606">
      <w:pPr>
        <w:spacing w:after="0" w:line="240" w:lineRule="auto"/>
        <w:jc w:val="both"/>
        <w:rPr>
          <w:rFonts w:ascii="GHEA Grapalat" w:hAnsi="GHEA Grapalat" w:cs="Arial"/>
          <w:sz w:val="20"/>
          <w:szCs w:val="20"/>
          <w:lang w:val="es-ES"/>
        </w:rPr>
      </w:pPr>
      <w:r w:rsidRPr="00DE1E5A">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F12606" w:rsidRPr="00DE1E5A" w:rsidRDefault="00F12606" w:rsidP="00F12606">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F12606" w:rsidRPr="004D4CD2" w:rsidTr="009D0269">
        <w:trPr>
          <w:jc w:val="center"/>
        </w:trPr>
        <w:tc>
          <w:tcPr>
            <w:tcW w:w="2570" w:type="dxa"/>
            <w:vAlign w:val="center"/>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F12606" w:rsidRPr="003104AE" w:rsidRDefault="00F12606" w:rsidP="00F12606">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F12606" w:rsidRPr="004D4CD2" w:rsidTr="009D0269">
        <w:trPr>
          <w:jc w:val="center"/>
        </w:trPr>
        <w:tc>
          <w:tcPr>
            <w:tcW w:w="2570" w:type="dxa"/>
            <w:vAlign w:val="center"/>
          </w:tcPr>
          <w:p w:rsidR="00F12606" w:rsidRPr="00D35555" w:rsidRDefault="00F12606" w:rsidP="00F12606">
            <w:pPr>
              <w:pStyle w:val="BodyTextIndent3"/>
              <w:spacing w:line="240" w:lineRule="auto"/>
              <w:ind w:firstLine="0"/>
              <w:jc w:val="center"/>
              <w:rPr>
                <w:rFonts w:ascii="Sylfaen" w:hAnsi="Sylfaen"/>
                <w:sz w:val="26"/>
                <w:vertAlign w:val="superscript"/>
                <w:lang w:val="hy-AM"/>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r w:rsidR="00F12606" w:rsidRPr="004D4CD2" w:rsidTr="009D0269">
        <w:trPr>
          <w:jc w:val="center"/>
        </w:trPr>
        <w:tc>
          <w:tcPr>
            <w:tcW w:w="257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r w:rsidR="00F12606" w:rsidRPr="004D4CD2" w:rsidTr="009D0269">
        <w:trPr>
          <w:jc w:val="center"/>
        </w:trPr>
        <w:tc>
          <w:tcPr>
            <w:tcW w:w="257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c>
          <w:tcPr>
            <w:tcW w:w="3370" w:type="dxa"/>
          </w:tcPr>
          <w:p w:rsidR="00F12606" w:rsidRPr="00143F38" w:rsidRDefault="00F12606" w:rsidP="00F12606">
            <w:pPr>
              <w:pStyle w:val="BodyTextIndent3"/>
              <w:spacing w:line="240" w:lineRule="auto"/>
              <w:ind w:firstLine="0"/>
              <w:jc w:val="center"/>
              <w:rPr>
                <w:rFonts w:ascii="GHEA Grapalat" w:hAnsi="GHEA Grapalat"/>
                <w:sz w:val="26"/>
                <w:vertAlign w:val="superscript"/>
                <w:lang w:val="es-ES"/>
              </w:rPr>
            </w:pPr>
          </w:p>
        </w:tc>
      </w:tr>
    </w:tbl>
    <w:p w:rsidR="00F12606" w:rsidRPr="00DE1E5A" w:rsidRDefault="00F12606" w:rsidP="00F12606">
      <w:pPr>
        <w:spacing w:after="0" w:line="240" w:lineRule="auto"/>
        <w:jc w:val="right"/>
        <w:rPr>
          <w:ins w:id="15" w:author="User" w:date="2019-05-26T09:50:00Z"/>
          <w:rFonts w:ascii="GHEA Grapalat" w:hAnsi="GHEA Grapalat"/>
          <w:sz w:val="10"/>
          <w:szCs w:val="10"/>
          <w:lang w:val="es-ES"/>
        </w:rPr>
      </w:pPr>
    </w:p>
    <w:p w:rsidR="00F12606" w:rsidRPr="00DE1E5A"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sz w:val="20"/>
          <w:lang w:val="es-ES"/>
        </w:rPr>
        <w:t>4</w:t>
      </w:r>
      <w:r>
        <w:rPr>
          <w:rFonts w:ascii="GHEA Grapalat" w:hAnsi="GHEA Grapalat" w:cs="Arial"/>
          <w:sz w:val="20"/>
          <w:szCs w:val="20"/>
          <w:lang w:val="es-ES"/>
        </w:rPr>
        <w:t xml:space="preserve">) </w:t>
      </w:r>
      <w:r w:rsidRPr="00DE1E5A">
        <w:rPr>
          <w:rFonts w:ascii="GHEA Grapalat" w:hAnsi="GHEA Grapalat"/>
          <w:lang w:val="es-ES"/>
        </w:rPr>
        <w:t>«</w:t>
      </w:r>
      <w:r w:rsidR="00175323">
        <w:rPr>
          <w:rFonts w:ascii="GHEA Grapalat" w:hAnsi="GHEA Grapalat" w:cs="Sylfaen"/>
          <w:lang w:val="hy-AM"/>
        </w:rPr>
        <w:t>ԵՔ-ԲՄԱՊՁԲ-</w:t>
      </w:r>
      <w:r w:rsidR="008E2B4B">
        <w:rPr>
          <w:rFonts w:ascii="GHEA Grapalat" w:hAnsi="GHEA Grapalat" w:cs="Sylfaen"/>
          <w:lang w:val="hy-AM"/>
        </w:rPr>
        <w:t>19/21</w:t>
      </w:r>
      <w:r w:rsidRPr="00DE1E5A">
        <w:rPr>
          <w:rFonts w:ascii="GHEA Grapalat" w:hAnsi="GHEA Grapalat"/>
          <w:lang w:val="es-ES"/>
        </w:rPr>
        <w:t>»</w:t>
      </w:r>
      <w:r w:rsidRPr="00DE1E5A">
        <w:rPr>
          <w:rFonts w:ascii="GHEA Grapalat" w:hAnsi="GHEA Grapalat" w:cs="Sylfaen"/>
          <w:lang w:val="hy-AM"/>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բաց մրցույթի ընթացակարգի շրջանակում ընտրված մասնակից ճանաչվելու և պայմանագիր կնքելու դեպքում պայմանագրի կատարումն իրականացնելու է թվով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w:t>
      </w:r>
      <w:r w:rsidRPr="00970498">
        <w:rPr>
          <w:rFonts w:ascii="GHEA Grapalat" w:hAnsi="GHEA Grapalat" w:cs="Arial"/>
          <w:sz w:val="20"/>
          <w:szCs w:val="20"/>
          <w:lang w:val="es-ES"/>
        </w:rPr>
        <w:t>աշխատակիցների միջոցով</w:t>
      </w:r>
      <w:r>
        <w:rPr>
          <w:rFonts w:ascii="GHEA Grapalat" w:hAnsi="GHEA Grapalat" w:cs="Arial"/>
          <w:sz w:val="20"/>
          <w:szCs w:val="20"/>
          <w:lang w:val="es-ES"/>
        </w:rPr>
        <w:t>:</w:t>
      </w:r>
    </w:p>
    <w:p w:rsidR="00F12606"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F12606" w:rsidRDefault="00F12606" w:rsidP="00F12606">
      <w:pPr>
        <w:spacing w:after="0" w:line="240" w:lineRule="auto"/>
        <w:ind w:firstLine="708"/>
        <w:jc w:val="both"/>
        <w:rPr>
          <w:rFonts w:ascii="GHEA Grapalat" w:hAnsi="GHEA Grapalat" w:cs="Arial"/>
          <w:sz w:val="20"/>
          <w:szCs w:val="20"/>
          <w:lang w:val="es-ES"/>
        </w:rPr>
      </w:pPr>
      <w:r>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F12606" w:rsidRPr="005E1F72" w:rsidRDefault="00F12606" w:rsidP="00F12606">
      <w:pPr>
        <w:spacing w:after="0" w:line="240" w:lineRule="auto"/>
        <w:jc w:val="both"/>
        <w:rPr>
          <w:rFonts w:ascii="GHEA Grapalat" w:hAnsi="GHEA Grapalat" w:cs="Arial"/>
          <w:sz w:val="20"/>
          <w:vertAlign w:val="superscript"/>
          <w:lang w:val="es-ES"/>
        </w:rPr>
      </w:pP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17"/>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pStyle w:val="BodyTextIndent3"/>
        <w:spacing w:line="240" w:lineRule="auto"/>
        <w:jc w:val="right"/>
        <w:rPr>
          <w:rFonts w:ascii="GHEA Grapalat" w:hAnsi="GHEA Grapalat"/>
          <w:b/>
          <w:lang w:val="hy-AM"/>
        </w:rPr>
      </w:pPr>
    </w:p>
    <w:p w:rsidR="00F12606" w:rsidRPr="005E1F72" w:rsidRDefault="00F12606" w:rsidP="00F12606">
      <w:pPr>
        <w:pStyle w:val="BodyTextIndent3"/>
        <w:spacing w:line="240" w:lineRule="auto"/>
        <w:jc w:val="right"/>
        <w:rPr>
          <w:rFonts w:ascii="GHEA Grapalat" w:hAnsi="GHEA Grapalat"/>
          <w:b/>
          <w:lang w:val="hy-AM"/>
        </w:rPr>
      </w:pPr>
    </w:p>
    <w:p w:rsidR="00F12606" w:rsidRPr="005E1F72" w:rsidRDefault="00F12606" w:rsidP="00F12606">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Pr="005E1F72">
        <w:rPr>
          <w:rFonts w:ascii="GHEA Grapalat" w:hAnsi="GHEA Grapalat" w:cs="Sylfaen"/>
          <w:b/>
          <w:lang w:val="hy-AM"/>
        </w:rPr>
        <w:lastRenderedPageBreak/>
        <w:t xml:space="preserve"> </w:t>
      </w:r>
    </w:p>
    <w:p w:rsidR="00F12606" w:rsidRPr="005E1F72" w:rsidRDefault="00F12606" w:rsidP="00F12606">
      <w:pPr>
        <w:pStyle w:val="BodyTextIndent3"/>
        <w:spacing w:line="240" w:lineRule="auto"/>
        <w:ind w:firstLine="0"/>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443B3E">
        <w:rPr>
          <w:rFonts w:ascii="GHEA Grapalat" w:hAnsi="GHEA Grapalat" w:cs="Arial"/>
          <w:b/>
          <w:lang w:val="hy-AM"/>
        </w:rPr>
        <w:t>2</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w:t>
      </w:r>
      <w:r w:rsidR="008E2B4B">
        <w:rPr>
          <w:rFonts w:ascii="GHEA Grapalat" w:hAnsi="GHEA Grapalat"/>
          <w:b/>
          <w:lang w:val="hy-AM"/>
        </w:rPr>
        <w:t>19/21</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firstLine="567"/>
        <w:jc w:val="center"/>
        <w:rPr>
          <w:rFonts w:ascii="GHEA Grapalat" w:hAnsi="GHEA Grapalat"/>
          <w:sz w:val="20"/>
          <w:lang w:val="hy-AM"/>
        </w:rPr>
      </w:pP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Գ Ն Ա Յ Ի Ն   Ա Ռ Ա Ջ Ա Ր Կ</w:t>
      </w:r>
    </w:p>
    <w:p w:rsidR="00F12606" w:rsidRPr="005E1F72" w:rsidRDefault="00F12606" w:rsidP="00F12606">
      <w:pPr>
        <w:spacing w:after="0" w:line="240" w:lineRule="auto"/>
        <w:ind w:firstLine="567"/>
        <w:rPr>
          <w:rFonts w:ascii="GHEA Grapalat" w:hAnsi="GHEA Grapalat"/>
          <w:lang w:val="hy-AM"/>
        </w:rPr>
      </w:pPr>
    </w:p>
    <w:p w:rsidR="00F12606" w:rsidRPr="005E1F72" w:rsidRDefault="00F12606" w:rsidP="00F12606">
      <w:pPr>
        <w:spacing w:after="0" w:line="240" w:lineRule="auto"/>
        <w:ind w:firstLine="567"/>
        <w:jc w:val="both"/>
        <w:rPr>
          <w:rFonts w:ascii="GHEA Grapalat" w:hAnsi="GHEA Grapalat" w:cs="Arial"/>
          <w:lang w:val="hy-AM"/>
        </w:rPr>
      </w:pPr>
      <w:r w:rsidRPr="005E1F72">
        <w:rPr>
          <w:rFonts w:ascii="GHEA Grapalat" w:hAnsi="GHEA Grapalat" w:cs="Arial"/>
          <w:sz w:val="20"/>
          <w:szCs w:val="20"/>
          <w:lang w:val="es-ES"/>
        </w:rPr>
        <w:t>Ուսումնասիրելով «</w:t>
      </w:r>
      <w:r w:rsidR="00175323">
        <w:rPr>
          <w:rFonts w:ascii="GHEA Grapalat" w:hAnsi="GHEA Grapalat" w:cs="Arial"/>
          <w:sz w:val="20"/>
          <w:szCs w:val="20"/>
          <w:lang w:val="es-ES"/>
        </w:rPr>
        <w:t>ԵՔ-ԲՄԱՊՁԲ-</w:t>
      </w:r>
      <w:r w:rsidR="008E2B4B">
        <w:rPr>
          <w:rFonts w:ascii="GHEA Grapalat" w:hAnsi="GHEA Grapalat" w:cs="Arial"/>
          <w:sz w:val="20"/>
          <w:szCs w:val="20"/>
          <w:lang w:val="es-ES"/>
        </w:rPr>
        <w:t>19/21</w:t>
      </w:r>
      <w:r w:rsidRPr="005E1F72">
        <w:rPr>
          <w:rFonts w:ascii="GHEA Grapalat" w:hAnsi="GHEA Grapalat" w:cs="Arial"/>
          <w:sz w:val="20"/>
          <w:szCs w:val="20"/>
          <w:lang w:val="es-ES"/>
        </w:rPr>
        <w:t>»* ծածկագրով բաց մրցույթի հրավերը, այդ թվում կնքվելիք  պայմանագրի նախագիծը</w:t>
      </w:r>
      <w:r w:rsidRPr="005E1F72">
        <w:rPr>
          <w:rFonts w:ascii="GHEA Grapalat" w:hAnsi="GHEA Grapalat" w:cs="Arial"/>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cs="Arial"/>
          <w:sz w:val="20"/>
          <w:szCs w:val="20"/>
          <w:lang w:val="es-ES"/>
        </w:rPr>
        <w:t>-ն առաջարկում է</w:t>
      </w:r>
      <w:r w:rsidRPr="005E1F72">
        <w:rPr>
          <w:rFonts w:ascii="GHEA Grapalat" w:hAnsi="GHEA Grapalat" w:cs="Arial"/>
          <w:lang w:val="hy-AM"/>
        </w:rPr>
        <w:t xml:space="preserve">   </w:t>
      </w:r>
    </w:p>
    <w:p w:rsidR="00F12606" w:rsidRPr="005E1F72" w:rsidRDefault="00F12606" w:rsidP="00F12606">
      <w:pPr>
        <w:spacing w:after="0" w:line="240" w:lineRule="auto"/>
        <w:ind w:firstLine="567"/>
        <w:jc w:val="both"/>
        <w:rPr>
          <w:rFonts w:ascii="GHEA Grapalat" w:hAnsi="GHEA Grapalat" w:cs="Arial"/>
        </w:rPr>
      </w:pPr>
      <w:r w:rsidRPr="005E1F72">
        <w:rPr>
          <w:rFonts w:ascii="GHEA Grapalat" w:hAnsi="GHEA Grapalat" w:cs="Sylfaen"/>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cs="Arial"/>
          <w:sz w:val="20"/>
          <w:szCs w:val="20"/>
          <w:lang w:val="es-ES"/>
        </w:rPr>
        <w:t>պայմանագիրը կատարել ներքոհիշյալ ընդհանուր գներով.</w:t>
      </w: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szCs w:val="20"/>
          <w:lang w:val="es-ES"/>
        </w:rPr>
        <w:t xml:space="preserve">                                                                                                                                   </w:t>
      </w:r>
      <w:r w:rsidRPr="005E1F72">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F12606" w:rsidRPr="004D4CD2" w:rsidTr="009D0269">
        <w:trPr>
          <w:cantSplit/>
          <w:trHeight w:val="916"/>
          <w:jc w:val="center"/>
        </w:trPr>
        <w:tc>
          <w:tcPr>
            <w:tcW w:w="1136"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w:t>
            </w:r>
          </w:p>
          <w:p w:rsidR="00F12606" w:rsidRPr="005E1F72" w:rsidRDefault="00F12606" w:rsidP="00F12606">
            <w:pPr>
              <w:spacing w:after="0" w:line="240" w:lineRule="auto"/>
              <w:jc w:val="center"/>
              <w:rPr>
                <w:rFonts w:ascii="GHEA Grapalat" w:hAnsi="GHEA Grapalat"/>
                <w:b/>
                <w:bCs/>
                <w:sz w:val="16"/>
                <w:lang w:val="es-ES"/>
              </w:rPr>
            </w:pPr>
            <w:r w:rsidRPr="005E1F72">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Արժեքը (ինքնարժեքի և կանխատեսվող շահույթի հանրագումարը)</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ԱԱՀ**</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Ընդհանուր գինը</w:t>
            </w:r>
          </w:p>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 xml:space="preserve"> /տառերով և թվերով/</w:t>
            </w:r>
          </w:p>
        </w:tc>
      </w:tr>
      <w:tr w:rsidR="00F12606" w:rsidRPr="005E1F72" w:rsidTr="009D026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F12606" w:rsidRPr="005E1F72" w:rsidRDefault="00F12606" w:rsidP="00F12606">
            <w:pPr>
              <w:spacing w:after="0" w:line="240" w:lineRule="auto"/>
              <w:jc w:val="center"/>
              <w:rPr>
                <w:rFonts w:ascii="GHEA Grapalat" w:hAnsi="GHEA Grapalat"/>
                <w:b/>
                <w:i/>
                <w:sz w:val="16"/>
                <w:lang w:val="es-ES"/>
              </w:rPr>
            </w:pPr>
            <w:r w:rsidRPr="005E1F7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b/>
                <w:i/>
                <w:sz w:val="16"/>
                <w:lang w:val="es-ES"/>
              </w:rPr>
            </w:pPr>
            <w:r w:rsidRPr="005E1F72">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F12606" w:rsidRPr="005E1F72" w:rsidRDefault="00F12606" w:rsidP="00F12606">
            <w:pPr>
              <w:spacing w:after="0" w:line="240" w:lineRule="auto"/>
              <w:jc w:val="center"/>
              <w:rPr>
                <w:rFonts w:ascii="GHEA Grapalat" w:hAnsi="GHEA Grapalat"/>
                <w:i/>
                <w:sz w:val="16"/>
                <w:lang w:val="es-ES"/>
              </w:rPr>
            </w:pPr>
            <w:r w:rsidRPr="005E1F72">
              <w:rPr>
                <w:rFonts w:ascii="GHEA Grapalat" w:hAnsi="GHEA Grapalat"/>
                <w:b/>
                <w:i/>
                <w:sz w:val="16"/>
                <w:lang w:val="es-ES"/>
              </w:rPr>
              <w:t>5=3+4</w:t>
            </w:r>
          </w:p>
        </w:tc>
      </w:tr>
      <w:tr w:rsidR="00F12606" w:rsidRPr="004D4CD2" w:rsidTr="009D026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jc w:val="center"/>
              <w:rPr>
                <w:rFonts w:ascii="GHEA Grapalat" w:hAnsi="GHEA Grapalat"/>
                <w:b/>
                <w:bCs/>
                <w:sz w:val="18"/>
                <w:lang w:val="es-ES"/>
              </w:rPr>
            </w:pPr>
            <w:r w:rsidRPr="005E1F7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18"/>
                <w:lang w:val="es-ES"/>
              </w:rPr>
            </w:pPr>
            <w:r w:rsidRPr="005E1F72">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F12606" w:rsidRPr="005E1F72" w:rsidRDefault="00F12606" w:rsidP="00F12606">
            <w:pPr>
              <w:spacing w:after="0" w:line="240" w:lineRule="auto"/>
              <w:jc w:val="center"/>
              <w:rPr>
                <w:rFonts w:ascii="GHEA Grapalat" w:hAnsi="GHEA Grapalat"/>
                <w:lang w:val="es-ES"/>
              </w:rPr>
            </w:pPr>
          </w:p>
        </w:tc>
      </w:tr>
    </w:tbl>
    <w:p w:rsidR="00F12606" w:rsidRPr="005E1F72" w:rsidRDefault="00F12606" w:rsidP="00F12606">
      <w:pPr>
        <w:spacing w:after="0" w:line="240" w:lineRule="auto"/>
        <w:rPr>
          <w:rFonts w:ascii="GHEA Grapalat" w:hAnsi="GHEA Grapalat"/>
          <w:sz w:val="18"/>
          <w:szCs w:val="18"/>
          <w:lang w:val="es-ES"/>
        </w:rPr>
      </w:pPr>
    </w:p>
    <w:p w:rsidR="00F12606" w:rsidRPr="005E1F72" w:rsidRDefault="00F12606" w:rsidP="00F12606">
      <w:pPr>
        <w:spacing w:after="0" w:line="240" w:lineRule="auto"/>
        <w:rPr>
          <w:rFonts w:ascii="GHEA Grapalat" w:hAnsi="GHEA Grapalat"/>
          <w:sz w:val="18"/>
          <w:szCs w:val="18"/>
          <w:lang w:val="es-ES"/>
        </w:rPr>
      </w:pPr>
    </w:p>
    <w:p w:rsidR="00F12606" w:rsidRPr="005E1F72" w:rsidRDefault="00F12606" w:rsidP="00F12606">
      <w:pPr>
        <w:spacing w:after="0" w:line="240" w:lineRule="auto"/>
        <w:rPr>
          <w:rFonts w:ascii="GHEA Grapalat" w:hAnsi="GHEA Grapalat"/>
          <w:sz w:val="18"/>
          <w:szCs w:val="18"/>
          <w:lang w:val="hy-AM"/>
        </w:rPr>
      </w:pPr>
    </w:p>
    <w:p w:rsidR="00F12606" w:rsidRPr="005E1F72" w:rsidRDefault="00F12606" w:rsidP="00F12606">
      <w:pPr>
        <w:spacing w:after="0" w:line="240" w:lineRule="auto"/>
        <w:ind w:left="720" w:firstLine="720"/>
        <w:jc w:val="both"/>
        <w:rPr>
          <w:rFonts w:ascii="GHEA Grapalat" w:hAnsi="GHEA Grapalat"/>
          <w:sz w:val="20"/>
          <w:lang w:val="hy-AM"/>
        </w:rPr>
      </w:pPr>
      <w:r w:rsidRPr="00605472">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605472">
        <w:rPr>
          <w:rFonts w:ascii="GHEA Grapalat" w:hAnsi="GHEA Grapalat"/>
          <w:sz w:val="20"/>
          <w:lang w:val="es-ES"/>
        </w:rPr>
        <w:t xml:space="preserve">       </w:t>
      </w:r>
      <w:r w:rsidRPr="005E1F72">
        <w:rPr>
          <w:rFonts w:ascii="GHEA Grapalat" w:hAnsi="GHEA Grapalat"/>
          <w:sz w:val="20"/>
          <w:lang w:val="hy-AM"/>
        </w:rPr>
        <w:t xml:space="preserve">_____________ </w:t>
      </w:r>
    </w:p>
    <w:p w:rsidR="00F12606" w:rsidRPr="005E1F72" w:rsidRDefault="00F12606" w:rsidP="00F12606">
      <w:pPr>
        <w:spacing w:after="0" w:line="240" w:lineRule="auto"/>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spacing w:after="0" w:line="240" w:lineRule="auto"/>
        <w:rPr>
          <w:rFonts w:ascii="GHEA Grapalat" w:hAnsi="GHEA Grapalat" w:cs="Sylfaen"/>
          <w:i/>
          <w:sz w:val="16"/>
          <w:szCs w:val="16"/>
          <w:lang w:val="hy-AM" w:eastAsia="ru-RU"/>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hy-AM"/>
        </w:rPr>
      </w:pPr>
    </w:p>
    <w:p w:rsidR="00F12606" w:rsidRPr="005E1F72" w:rsidRDefault="00F12606" w:rsidP="00F12606">
      <w:pPr>
        <w:pStyle w:val="BodyTextIndent3"/>
        <w:spacing w:line="240" w:lineRule="auto"/>
        <w:jc w:val="right"/>
        <w:rPr>
          <w:rFonts w:ascii="GHEA Grapalat" w:hAnsi="GHEA Grapalat"/>
          <w:i/>
          <w:lang w:val="es-ES" w:eastAsia="ru-RU"/>
        </w:rPr>
      </w:pPr>
    </w:p>
    <w:p w:rsidR="00F12606" w:rsidRPr="005E1F72" w:rsidDel="00377582" w:rsidRDefault="00F12606" w:rsidP="00F12606">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r w:rsidRPr="005E1F72" w:rsidDel="00377582">
        <w:rPr>
          <w:rFonts w:ascii="GHEA Grapalat" w:hAnsi="GHEA Grapalat"/>
          <w:i/>
          <w:lang w:val="es-ES" w:eastAsia="ru-RU"/>
        </w:rPr>
        <w:lastRenderedPageBreak/>
        <w:t xml:space="preserve"> </w:t>
      </w:r>
    </w:p>
    <w:p w:rsidR="00F12606" w:rsidRPr="005E1F72" w:rsidRDefault="00F12606" w:rsidP="00F12606">
      <w:pPr>
        <w:spacing w:after="0" w:line="240" w:lineRule="auto"/>
        <w:ind w:firstLine="567"/>
        <w:jc w:val="right"/>
        <w:rPr>
          <w:rFonts w:ascii="GHEA Grapalat" w:hAnsi="GHEA Grapalat" w:cs="Arial"/>
          <w:b/>
          <w:sz w:val="20"/>
          <w:szCs w:val="20"/>
          <w:lang w:val="hy-AM"/>
        </w:rPr>
      </w:pPr>
      <w:r w:rsidRPr="005E1F72">
        <w:rPr>
          <w:rFonts w:ascii="GHEA Grapalat" w:hAnsi="GHEA Grapalat" w:cs="Sylfaen"/>
          <w:b/>
          <w:sz w:val="20"/>
          <w:szCs w:val="20"/>
          <w:lang w:val="hy-AM"/>
        </w:rPr>
        <w:t>Հավելված</w:t>
      </w:r>
      <w:r w:rsidRPr="005E1F72">
        <w:rPr>
          <w:rFonts w:ascii="GHEA Grapalat" w:hAnsi="GHEA Grapalat" w:cs="Arial"/>
          <w:b/>
          <w:sz w:val="20"/>
          <w:szCs w:val="20"/>
          <w:lang w:val="hy-AM"/>
        </w:rPr>
        <w:t xml:space="preserve"> </w:t>
      </w:r>
      <w:r w:rsidRPr="00443B3E">
        <w:rPr>
          <w:rFonts w:ascii="GHEA Grapalat" w:hAnsi="GHEA Grapalat" w:cs="Arial"/>
          <w:b/>
          <w:sz w:val="20"/>
          <w:szCs w:val="20"/>
          <w:lang w:val="hy-AM"/>
        </w:rPr>
        <w:t>3</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w:t>
      </w:r>
      <w:r w:rsidR="008E2B4B">
        <w:rPr>
          <w:rFonts w:ascii="GHEA Grapalat" w:hAnsi="GHEA Grapalat"/>
          <w:b/>
          <w:lang w:val="hy-AM"/>
        </w:rPr>
        <w:t>19/21</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pStyle w:val="BodyTextIndent3"/>
        <w:spacing w:line="240" w:lineRule="auto"/>
        <w:jc w:val="right"/>
        <w:rPr>
          <w:rFonts w:ascii="GHEA Grapalat" w:hAnsi="GHEA Grapalat"/>
          <w:szCs w:val="24"/>
          <w:lang w:val="hy-AM"/>
        </w:rPr>
      </w:pP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ԴԻՄՈՒՄ</w:t>
      </w:r>
    </w:p>
    <w:p w:rsidR="00F12606" w:rsidRPr="005E1F72" w:rsidRDefault="00F12606" w:rsidP="00F12606">
      <w:pPr>
        <w:spacing w:after="0" w:line="240" w:lineRule="auto"/>
        <w:ind w:left="-66"/>
        <w:jc w:val="center"/>
        <w:rPr>
          <w:rFonts w:ascii="GHEA Grapalat" w:hAnsi="GHEA Grapalat"/>
          <w:b/>
          <w:sz w:val="20"/>
          <w:lang w:val="hy-AM"/>
        </w:rPr>
      </w:pPr>
      <w:r w:rsidRPr="005E1F72">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ind w:firstLine="720"/>
        <w:jc w:val="both"/>
        <w:rPr>
          <w:rFonts w:ascii="GHEA Grapalat" w:hAnsi="GHEA Grapalat" w:cs="Sylfaen"/>
          <w:szCs w:val="28"/>
          <w:lang w:val="hy-AM"/>
        </w:rPr>
      </w:pPr>
    </w:p>
    <w:p w:rsidR="00F12606" w:rsidRPr="005E1F72" w:rsidRDefault="00F12606" w:rsidP="00F12606">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175323">
        <w:rPr>
          <w:rFonts w:ascii="GHEA Grapalat" w:hAnsi="GHEA Grapalat" w:cs="Arial"/>
          <w:sz w:val="20"/>
          <w:szCs w:val="20"/>
          <w:lang w:val="es-ES"/>
        </w:rPr>
        <w:t>ԵՔ-ԲՄԱՊՁԲ-</w:t>
      </w:r>
      <w:r w:rsidR="008E2B4B">
        <w:rPr>
          <w:rFonts w:ascii="GHEA Grapalat" w:hAnsi="GHEA Grapalat" w:cs="Arial"/>
          <w:sz w:val="20"/>
          <w:szCs w:val="20"/>
          <w:lang w:val="es-ES"/>
        </w:rPr>
        <w:t>19/21</w:t>
      </w:r>
      <w:r w:rsidRPr="005E1F72">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 ինչպես նաև առաջարկվող ապրանքի ամբողջական նկարագիր</w:t>
      </w:r>
      <w:r>
        <w:rPr>
          <w:rFonts w:ascii="GHEA Grapalat" w:hAnsi="GHEA Grapalat" w:cs="Arial"/>
          <w:sz w:val="20"/>
          <w:szCs w:val="20"/>
          <w:lang w:val="es-ES"/>
        </w:rPr>
        <w:t>ը</w:t>
      </w:r>
      <w:r w:rsidRPr="005E1F72">
        <w:rPr>
          <w:rFonts w:ascii="GHEA Grapalat" w:hAnsi="GHEA Grapalat" w:cs="Arial"/>
          <w:sz w:val="20"/>
          <w:szCs w:val="20"/>
          <w:lang w:val="es-ES"/>
        </w:rPr>
        <w:t>:</w:t>
      </w:r>
      <w:r w:rsidRPr="0003466E">
        <w:rPr>
          <w:rStyle w:val="FootnoteReference"/>
          <w:rFonts w:ascii="GHEA Grapalat" w:hAnsi="GHEA Grapalat" w:cs="Arial"/>
          <w:color w:val="FFFFFF"/>
          <w:sz w:val="20"/>
          <w:szCs w:val="20"/>
          <w:lang w:val="es-ES"/>
        </w:rPr>
        <w:footnoteReference w:id="19"/>
      </w: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ind w:left="720" w:firstLine="720"/>
        <w:jc w:val="right"/>
        <w:rPr>
          <w:rFonts w:ascii="GHEA Grapalat" w:hAnsi="GHEA Grapalat"/>
          <w:sz w:val="20"/>
          <w:lang w:val="es-ES"/>
        </w:rPr>
      </w:pPr>
    </w:p>
    <w:p w:rsidR="00F12606" w:rsidRPr="005E1F72" w:rsidRDefault="00F12606" w:rsidP="00F12606">
      <w:pPr>
        <w:spacing w:after="0" w:line="240" w:lineRule="auto"/>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rsidR="00F12606" w:rsidRPr="005E1F72" w:rsidRDefault="00F12606" w:rsidP="00F12606">
      <w:pPr>
        <w:spacing w:after="0" w:line="240" w:lineRule="auto"/>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rsidR="00F12606" w:rsidRPr="005E1F72" w:rsidRDefault="00F12606" w:rsidP="00F12606">
      <w:pPr>
        <w:spacing w:after="0" w:line="240" w:lineRule="auto"/>
        <w:jc w:val="both"/>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20"/>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r w:rsidRPr="005E1F72">
        <w:rPr>
          <w:rFonts w:ascii="GHEA Grapalat" w:hAnsi="GHEA Grapalat"/>
          <w:sz w:val="20"/>
          <w:lang w:val="hy-AM"/>
        </w:rPr>
        <w:br w:type="page"/>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rPr>
          <w:lang w:val="hy-AM"/>
        </w:rPr>
      </w:pPr>
    </w:p>
    <w:p w:rsidR="00F12606" w:rsidRPr="005E1F72" w:rsidRDefault="00F12606" w:rsidP="00F12606">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sidRPr="00443B3E">
        <w:rPr>
          <w:rFonts w:ascii="GHEA Grapalat" w:hAnsi="GHEA Grapalat" w:cs="Arial"/>
          <w:b/>
          <w:i w:val="0"/>
          <w:lang w:val="hy-AM"/>
        </w:rPr>
        <w:t>3</w:t>
      </w:r>
      <w:r w:rsidRPr="005E1F72">
        <w:rPr>
          <w:rFonts w:ascii="GHEA Grapalat" w:hAnsi="GHEA Grapalat" w:cs="Arial"/>
          <w:b/>
          <w:i w:val="0"/>
          <w:lang w:val="hy-AM"/>
        </w:rPr>
        <w:t>.1</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175323">
        <w:rPr>
          <w:rFonts w:ascii="GHEA Grapalat" w:hAnsi="GHEA Grapalat"/>
          <w:b/>
          <w:lang w:val="hy-AM"/>
        </w:rPr>
        <w:t>ԵՔ-ԲՄԱՊՁԲ-</w:t>
      </w:r>
      <w:r w:rsidR="008E2B4B">
        <w:rPr>
          <w:rFonts w:ascii="GHEA Grapalat" w:hAnsi="GHEA Grapalat"/>
          <w:b/>
          <w:lang w:val="hy-AM"/>
        </w:rPr>
        <w:t>19/21</w:t>
      </w:r>
      <w:r w:rsidRPr="005E1F72">
        <w:rPr>
          <w:rFonts w:ascii="GHEA Grapalat" w:hAnsi="GHEA Grapalat"/>
          <w:sz w:val="24"/>
          <w:szCs w:val="24"/>
          <w:lang w:val="hy-AM"/>
        </w:rPr>
        <w:t>»</w:t>
      </w:r>
      <w:r w:rsidRPr="005E1F72">
        <w:rPr>
          <w:rFonts w:ascii="GHEA Grapalat" w:hAnsi="GHEA Grapalat" w:cs="Sylfaen"/>
          <w:b/>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rsidR="00F12606" w:rsidRPr="005E1F72" w:rsidRDefault="00F12606" w:rsidP="00F1260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rsidR="00F12606" w:rsidRPr="005E1F72" w:rsidRDefault="00F12606" w:rsidP="00F12606">
      <w:pPr>
        <w:spacing w:after="0" w:line="240" w:lineRule="auto"/>
        <w:ind w:left="-66"/>
        <w:jc w:val="center"/>
        <w:rPr>
          <w:rFonts w:ascii="GHEA Grapalat" w:hAnsi="GHEA Grapalat"/>
          <w:b/>
          <w:lang w:val="hy-AM"/>
        </w:rPr>
      </w:pPr>
    </w:p>
    <w:p w:rsidR="00F12606" w:rsidRPr="005E1F72" w:rsidRDefault="00F12606" w:rsidP="00F12606">
      <w:pPr>
        <w:pStyle w:val="Heading3"/>
        <w:spacing w:line="240" w:lineRule="auto"/>
        <w:ind w:firstLine="567"/>
        <w:jc w:val="left"/>
        <w:rPr>
          <w:rFonts w:ascii="GHEA Grapalat" w:hAnsi="GHEA Grapalat"/>
          <w:b/>
          <w:lang w:val="hy-AM"/>
        </w:rPr>
      </w:pPr>
    </w:p>
    <w:p w:rsidR="00F12606" w:rsidRPr="005E1F72" w:rsidRDefault="00F12606" w:rsidP="00F12606">
      <w:pPr>
        <w:pStyle w:val="Heading3"/>
        <w:spacing w:line="240" w:lineRule="auto"/>
        <w:ind w:firstLine="567"/>
        <w:rPr>
          <w:rFonts w:ascii="GHEA Grapalat" w:hAnsi="GHEA Grapalat"/>
          <w:b/>
          <w:i w:val="0"/>
          <w:lang w:val="hy-AM"/>
        </w:rPr>
      </w:pPr>
      <w:r w:rsidRPr="005E1F72">
        <w:rPr>
          <w:rFonts w:ascii="GHEA Grapalat" w:hAnsi="GHEA Grapalat"/>
          <w:b/>
          <w:i w:val="0"/>
          <w:lang w:val="hy-AM"/>
        </w:rPr>
        <w:t>ՆԿԱՐԱԳԻՐ</w:t>
      </w:r>
    </w:p>
    <w:p w:rsidR="00F12606" w:rsidRPr="005E1F72" w:rsidRDefault="00F12606" w:rsidP="00F12606">
      <w:pPr>
        <w:pStyle w:val="Heading3"/>
        <w:spacing w:line="240" w:lineRule="auto"/>
        <w:ind w:firstLine="567"/>
        <w:rPr>
          <w:rFonts w:ascii="GHEA Grapalat" w:hAnsi="GHEA Grapalat"/>
          <w:b/>
          <w:i w:val="0"/>
          <w:lang w:val="hy-AM"/>
        </w:rPr>
      </w:pPr>
      <w:r w:rsidRPr="005E1F72">
        <w:rPr>
          <w:rFonts w:ascii="GHEA Grapalat" w:hAnsi="GHEA Grapalat"/>
          <w:b/>
          <w:i w:val="0"/>
          <w:lang w:val="hy-AM"/>
        </w:rPr>
        <w:t xml:space="preserve">առաջին տեղը զբաղեցրած մասնակից կողմից առաջարկվող ապրանքի ամբողջական </w:t>
      </w:r>
    </w:p>
    <w:p w:rsidR="00F12606" w:rsidRPr="005E1F72" w:rsidRDefault="00F12606" w:rsidP="00F12606">
      <w:pPr>
        <w:pStyle w:val="Heading3"/>
        <w:spacing w:line="240" w:lineRule="auto"/>
        <w:ind w:firstLine="567"/>
        <w:rPr>
          <w:rFonts w:ascii="GHEA Grapalat" w:hAnsi="GHEA Grapalat" w:cs="Arial"/>
          <w:lang w:val="es-ES"/>
        </w:rPr>
      </w:pPr>
    </w:p>
    <w:p w:rsidR="00F12606" w:rsidRPr="005E1F72" w:rsidRDefault="00F12606" w:rsidP="00F12606">
      <w:pPr>
        <w:spacing w:after="0" w:line="240" w:lineRule="auto"/>
        <w:ind w:firstLine="567"/>
        <w:jc w:val="both"/>
        <w:rPr>
          <w:rFonts w:ascii="GHEA Grapalat" w:hAnsi="GHEA Grapalat" w:cs="Arial"/>
          <w:sz w:val="20"/>
          <w:szCs w:val="20"/>
          <w:lang w:val="es-ES"/>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 որպես «</w:t>
      </w:r>
      <w:r w:rsidR="00175323">
        <w:rPr>
          <w:rFonts w:ascii="GHEA Grapalat" w:hAnsi="GHEA Grapalat" w:cs="Arial"/>
          <w:sz w:val="20"/>
          <w:szCs w:val="20"/>
          <w:lang w:val="es-ES"/>
        </w:rPr>
        <w:t>ԵՔ-ԲՄԱՊՁԲ-</w:t>
      </w:r>
      <w:r w:rsidR="008E2B4B">
        <w:rPr>
          <w:rFonts w:ascii="GHEA Grapalat" w:hAnsi="GHEA Grapalat" w:cs="Arial"/>
          <w:sz w:val="20"/>
          <w:szCs w:val="20"/>
          <w:lang w:val="es-ES"/>
        </w:rPr>
        <w:t>19/21</w:t>
      </w:r>
      <w:r w:rsidRPr="005E1F72">
        <w:rPr>
          <w:rFonts w:ascii="GHEA Grapalat" w:hAnsi="GHEA Grapalat" w:cs="Arial"/>
          <w:sz w:val="20"/>
          <w:szCs w:val="20"/>
          <w:lang w:val="es-ES"/>
        </w:rPr>
        <w:t xml:space="preserve">»* </w:t>
      </w:r>
    </w:p>
    <w:p w:rsidR="00F12606" w:rsidRPr="005E1F72" w:rsidRDefault="00F12606" w:rsidP="00F12606">
      <w:pPr>
        <w:spacing w:after="0" w:line="240" w:lineRule="auto"/>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առաջին տեղը զբաղեց</w:t>
      </w:r>
      <w:r w:rsidRPr="005E1F72">
        <w:rPr>
          <w:rFonts w:ascii="GHEA Grapalat" w:hAnsi="GHEA Grapalat"/>
          <w:sz w:val="20"/>
          <w:vertAlign w:val="superscript"/>
        </w:rPr>
        <w:t>րած</w:t>
      </w:r>
      <w:r w:rsidRPr="005E1F72">
        <w:rPr>
          <w:rFonts w:ascii="GHEA Grapalat" w:hAnsi="GHEA Grapalat"/>
          <w:sz w:val="20"/>
          <w:vertAlign w:val="superscript"/>
          <w:lang w:val="hy-AM"/>
        </w:rPr>
        <w:t xml:space="preserve"> մասնակցի անվանումը</w:t>
      </w:r>
    </w:p>
    <w:p w:rsidR="00F12606" w:rsidRPr="005E1F72" w:rsidRDefault="00F12606" w:rsidP="00F12606">
      <w:pPr>
        <w:spacing w:after="0" w:line="240" w:lineRule="auto"/>
        <w:jc w:val="both"/>
        <w:rPr>
          <w:rFonts w:ascii="GHEA Grapalat" w:hAnsi="GHEA Grapalat"/>
          <w:lang w:val="hy-AM"/>
        </w:rPr>
      </w:pPr>
      <w:r w:rsidRPr="005E1F72">
        <w:rPr>
          <w:rFonts w:ascii="GHEA Grapalat" w:hAnsi="GHEA Grapalat" w:cs="Arial"/>
          <w:sz w:val="20"/>
          <w:szCs w:val="20"/>
          <w:lang w:val="es-ES"/>
        </w:rPr>
        <w:t>ծածկագրով բաց մրցույթի շրջանակում առաջին տեղը զբաղեցրած մասնակից, ըստ չափաբաժինների ստորև ներկայացնում է իր կողմից առաջարկվող ապրանքի</w:t>
      </w:r>
      <w:r>
        <w:rPr>
          <w:rFonts w:ascii="GHEA Grapalat" w:hAnsi="GHEA Grapalat" w:cs="Arial"/>
          <w:sz w:val="20"/>
          <w:szCs w:val="20"/>
          <w:lang w:val="es-ES"/>
        </w:rPr>
        <w:t xml:space="preserve"> ամբողջական նկարագիրը</w:t>
      </w:r>
      <w:r w:rsidRPr="0003466E">
        <w:rPr>
          <w:rStyle w:val="FootnoteReference"/>
          <w:rFonts w:ascii="GHEA Grapalat" w:hAnsi="GHEA Grapalat" w:cs="Arial"/>
          <w:color w:val="FFFFFF"/>
          <w:sz w:val="20"/>
          <w:szCs w:val="20"/>
          <w:lang w:val="es-ES"/>
        </w:rPr>
        <w:footnoteReference w:id="21"/>
      </w:r>
      <w:r w:rsidRPr="005E1F72">
        <w:rPr>
          <w:rFonts w:ascii="GHEA Grapalat" w:hAnsi="GHEA Grapalat" w:cs="Arial"/>
          <w:sz w:val="20"/>
          <w:szCs w:val="20"/>
          <w:lang w:val="es-ES"/>
        </w:rPr>
        <w:t xml:space="preserve"> </w:t>
      </w:r>
    </w:p>
    <w:p w:rsidR="00F12606" w:rsidRPr="005E1F72" w:rsidRDefault="00F12606" w:rsidP="00F12606">
      <w:pPr>
        <w:pStyle w:val="Heading3"/>
        <w:spacing w:line="240" w:lineRule="auto"/>
        <w:ind w:firstLine="567"/>
        <w:rPr>
          <w:rFonts w:ascii="GHEA Grapalat" w:hAnsi="GHEA Grapalat" w:cs="Arial"/>
          <w:lang w:val="es-ES"/>
        </w:rPr>
      </w:pPr>
    </w:p>
    <w:p w:rsidR="00F12606" w:rsidRPr="005E1F72" w:rsidRDefault="00F12606" w:rsidP="00F12606">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F12606" w:rsidRPr="005E1F72" w:rsidTr="009D0269">
        <w:tc>
          <w:tcPr>
            <w:tcW w:w="1368" w:type="dxa"/>
            <w:vMerge w:val="restart"/>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Չափաբաժնի համար</w:t>
            </w:r>
          </w:p>
        </w:tc>
        <w:tc>
          <w:tcPr>
            <w:tcW w:w="8550" w:type="dxa"/>
            <w:gridSpan w:val="5"/>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Առաջարկվող ապրանքի</w:t>
            </w:r>
          </w:p>
        </w:tc>
      </w:tr>
      <w:tr w:rsidR="00F12606" w:rsidRPr="005E1F72" w:rsidTr="009D0269">
        <w:tc>
          <w:tcPr>
            <w:tcW w:w="1368" w:type="dxa"/>
            <w:vMerge/>
            <w:vAlign w:val="center"/>
          </w:tcPr>
          <w:p w:rsidR="00F12606" w:rsidRPr="005E1F72" w:rsidRDefault="00F12606" w:rsidP="00F12606">
            <w:pPr>
              <w:spacing w:after="0" w:line="240" w:lineRule="auto"/>
              <w:jc w:val="center"/>
              <w:rPr>
                <w:rFonts w:ascii="GHEA Grapalat" w:hAnsi="GHEA Grapalat"/>
                <w:b/>
                <w:bCs/>
                <w:sz w:val="16"/>
                <w:szCs w:val="18"/>
                <w:lang w:val="es-ES"/>
              </w:rPr>
            </w:pPr>
          </w:p>
        </w:tc>
        <w:tc>
          <w:tcPr>
            <w:tcW w:w="146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անվանումը</w:t>
            </w:r>
          </w:p>
        </w:tc>
        <w:tc>
          <w:tcPr>
            <w:tcW w:w="2003"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ապրանքային նշանը</w:t>
            </w:r>
          </w:p>
        </w:tc>
        <w:tc>
          <w:tcPr>
            <w:tcW w:w="1757"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արտադրողի անվանումը</w:t>
            </w:r>
          </w:p>
        </w:tc>
        <w:tc>
          <w:tcPr>
            <w:tcW w:w="153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ծագման երկիրը</w:t>
            </w:r>
          </w:p>
        </w:tc>
        <w:tc>
          <w:tcPr>
            <w:tcW w:w="1800" w:type="dxa"/>
            <w:vAlign w:val="center"/>
          </w:tcPr>
          <w:p w:rsidR="00F12606" w:rsidRPr="005E1F72" w:rsidRDefault="00F12606" w:rsidP="00F12606">
            <w:pPr>
              <w:spacing w:after="0" w:line="240" w:lineRule="auto"/>
              <w:jc w:val="center"/>
              <w:rPr>
                <w:rFonts w:ascii="GHEA Grapalat" w:hAnsi="GHEA Grapalat"/>
                <w:b/>
                <w:bCs/>
                <w:sz w:val="16"/>
                <w:szCs w:val="18"/>
                <w:lang w:val="es-ES"/>
              </w:rPr>
            </w:pPr>
            <w:r w:rsidRPr="005E1F72">
              <w:rPr>
                <w:rFonts w:ascii="GHEA Grapalat" w:hAnsi="GHEA Grapalat"/>
                <w:b/>
                <w:bCs/>
                <w:sz w:val="16"/>
                <w:szCs w:val="18"/>
                <w:lang w:val="es-ES"/>
              </w:rPr>
              <w:t>տեխնիկական բնութագրերը</w:t>
            </w: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r w:rsidR="00F12606" w:rsidRPr="005E1F72" w:rsidTr="009D0269">
        <w:tc>
          <w:tcPr>
            <w:tcW w:w="1368" w:type="dxa"/>
          </w:tcPr>
          <w:p w:rsidR="00F12606" w:rsidRPr="005E1F72" w:rsidRDefault="00F12606" w:rsidP="00F12606">
            <w:pPr>
              <w:pStyle w:val="Heading3"/>
              <w:spacing w:line="240" w:lineRule="auto"/>
              <w:jc w:val="left"/>
              <w:rPr>
                <w:rFonts w:ascii="GHEA Grapalat" w:hAnsi="GHEA Grapalat"/>
                <w:b/>
                <w:lang w:val="hy-AM"/>
              </w:rPr>
            </w:pPr>
          </w:p>
        </w:tc>
        <w:tc>
          <w:tcPr>
            <w:tcW w:w="1460" w:type="dxa"/>
          </w:tcPr>
          <w:p w:rsidR="00F12606" w:rsidRPr="005E1F72" w:rsidRDefault="00F12606" w:rsidP="00F12606">
            <w:pPr>
              <w:pStyle w:val="Heading3"/>
              <w:spacing w:line="240" w:lineRule="auto"/>
              <w:jc w:val="left"/>
              <w:rPr>
                <w:rFonts w:ascii="GHEA Grapalat" w:hAnsi="GHEA Grapalat"/>
                <w:b/>
                <w:lang w:val="hy-AM"/>
              </w:rPr>
            </w:pPr>
          </w:p>
        </w:tc>
        <w:tc>
          <w:tcPr>
            <w:tcW w:w="2003" w:type="dxa"/>
          </w:tcPr>
          <w:p w:rsidR="00F12606" w:rsidRPr="005E1F72" w:rsidRDefault="00F12606" w:rsidP="00F12606">
            <w:pPr>
              <w:pStyle w:val="Heading3"/>
              <w:spacing w:line="240" w:lineRule="auto"/>
              <w:jc w:val="left"/>
              <w:rPr>
                <w:rFonts w:ascii="GHEA Grapalat" w:hAnsi="GHEA Grapalat"/>
                <w:b/>
                <w:lang w:val="hy-AM"/>
              </w:rPr>
            </w:pPr>
          </w:p>
        </w:tc>
        <w:tc>
          <w:tcPr>
            <w:tcW w:w="1757" w:type="dxa"/>
          </w:tcPr>
          <w:p w:rsidR="00F12606" w:rsidRPr="005E1F72" w:rsidRDefault="00F12606" w:rsidP="00F12606">
            <w:pPr>
              <w:pStyle w:val="Heading3"/>
              <w:spacing w:line="240" w:lineRule="auto"/>
              <w:jc w:val="left"/>
              <w:rPr>
                <w:rFonts w:ascii="GHEA Grapalat" w:hAnsi="GHEA Grapalat"/>
                <w:b/>
                <w:lang w:val="hy-AM"/>
              </w:rPr>
            </w:pPr>
          </w:p>
        </w:tc>
        <w:tc>
          <w:tcPr>
            <w:tcW w:w="1530" w:type="dxa"/>
          </w:tcPr>
          <w:p w:rsidR="00F12606" w:rsidRPr="005E1F72" w:rsidRDefault="00F12606" w:rsidP="00F12606">
            <w:pPr>
              <w:pStyle w:val="Heading3"/>
              <w:spacing w:line="240" w:lineRule="auto"/>
              <w:jc w:val="left"/>
              <w:rPr>
                <w:rFonts w:ascii="GHEA Grapalat" w:hAnsi="GHEA Grapalat"/>
                <w:b/>
                <w:lang w:val="hy-AM"/>
              </w:rPr>
            </w:pPr>
          </w:p>
        </w:tc>
        <w:tc>
          <w:tcPr>
            <w:tcW w:w="1800" w:type="dxa"/>
          </w:tcPr>
          <w:p w:rsidR="00F12606" w:rsidRPr="005E1F72" w:rsidRDefault="00F12606" w:rsidP="00F12606">
            <w:pPr>
              <w:pStyle w:val="Heading3"/>
              <w:spacing w:line="240" w:lineRule="auto"/>
              <w:jc w:val="left"/>
              <w:rPr>
                <w:rFonts w:ascii="GHEA Grapalat" w:hAnsi="GHEA Grapalat"/>
                <w:b/>
                <w:lang w:val="hy-AM"/>
              </w:rPr>
            </w:pPr>
          </w:p>
        </w:tc>
      </w:tr>
    </w:tbl>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pStyle w:val="Heading3"/>
        <w:spacing w:line="240" w:lineRule="auto"/>
        <w:ind w:firstLine="567"/>
        <w:jc w:val="left"/>
        <w:rPr>
          <w:rFonts w:ascii="GHEA Grapalat" w:hAnsi="GHEA Grapalat"/>
          <w:b/>
          <w:lang w:val="en-US"/>
        </w:rPr>
      </w:pPr>
    </w:p>
    <w:p w:rsidR="00F12606" w:rsidRPr="005E1F72" w:rsidRDefault="00F12606" w:rsidP="00F12606">
      <w:pPr>
        <w:spacing w:after="0" w:line="240" w:lineRule="auto"/>
        <w:rPr>
          <w:rFonts w:ascii="GHEA Grapalat" w:hAnsi="GHEA Grapalat"/>
          <w:sz w:val="20"/>
          <w:lang w:val="es-ES"/>
        </w:rPr>
      </w:pPr>
    </w:p>
    <w:p w:rsidR="00F12606" w:rsidRPr="005E1F72" w:rsidRDefault="00F12606" w:rsidP="00F12606">
      <w:pPr>
        <w:spacing w:after="0" w:line="240" w:lineRule="auto"/>
        <w:jc w:val="both"/>
        <w:rPr>
          <w:rFonts w:ascii="GHEA Grapalat" w:hAnsi="GHEA Grapalat"/>
          <w:sz w:val="20"/>
          <w:u w:val="single"/>
        </w:rPr>
      </w:pP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rPr>
        <w:tab/>
      </w:r>
      <w:r w:rsidRPr="005E1F72">
        <w:rPr>
          <w:rFonts w:ascii="GHEA Grapalat" w:hAnsi="GHEA Grapalat"/>
          <w:sz w:val="20"/>
          <w:u w:val="single"/>
        </w:rPr>
        <w:tab/>
      </w:r>
      <w:r w:rsidRPr="005E1F72">
        <w:rPr>
          <w:rFonts w:ascii="GHEA Grapalat" w:hAnsi="GHEA Grapalat"/>
          <w:sz w:val="20"/>
          <w:u w:val="single"/>
        </w:rPr>
        <w:tab/>
      </w:r>
      <w:r w:rsidRPr="005E1F72">
        <w:rPr>
          <w:rFonts w:ascii="GHEA Grapalat" w:hAnsi="GHEA Grapalat"/>
          <w:sz w:val="20"/>
          <w:u w:val="single"/>
        </w:rPr>
        <w:tab/>
        <w:t xml:space="preserve">    </w:t>
      </w:r>
    </w:p>
    <w:p w:rsidR="00F12606" w:rsidRPr="005E1F72" w:rsidRDefault="00F12606" w:rsidP="00F12606">
      <w:pPr>
        <w:spacing w:after="0" w:line="240" w:lineRule="auto"/>
        <w:jc w:val="both"/>
        <w:rPr>
          <w:rFonts w:ascii="GHEA Grapalat" w:hAnsi="GHEA Grapalat"/>
          <w:sz w:val="20"/>
          <w:u w:val="single"/>
        </w:rPr>
      </w:pPr>
      <w:r w:rsidRPr="005E1F72">
        <w:rPr>
          <w:rFonts w:ascii="GHEA Grapalat" w:hAnsi="GHEA Grapalat" w:cs="Sylfaen"/>
          <w:sz w:val="20"/>
          <w:vertAlign w:val="superscript"/>
        </w:rPr>
        <w:t xml:space="preserve">     </w:t>
      </w:r>
      <w:r w:rsidRPr="005E1F72">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5E1F72">
        <w:rPr>
          <w:rFonts w:ascii="GHEA Grapalat" w:hAnsi="GHEA Grapalat" w:cs="Sylfaen"/>
          <w:sz w:val="20"/>
          <w:vertAlign w:val="superscript"/>
        </w:rPr>
        <w:t xml:space="preserve">  </w:t>
      </w:r>
      <w:r w:rsidRPr="005E1F72">
        <w:rPr>
          <w:rFonts w:ascii="GHEA Grapalat" w:hAnsi="GHEA Grapalat" w:cs="Sylfaen"/>
          <w:sz w:val="20"/>
          <w:vertAlign w:val="superscript"/>
        </w:rPr>
        <w:tab/>
      </w:r>
      <w:r w:rsidRPr="005E1F72">
        <w:rPr>
          <w:rFonts w:ascii="GHEA Grapalat" w:hAnsi="GHEA Grapalat" w:cs="Sylfaen"/>
          <w:sz w:val="20"/>
          <w:vertAlign w:val="superscript"/>
        </w:rPr>
        <w:tab/>
      </w:r>
      <w:r w:rsidRPr="005E1F72">
        <w:rPr>
          <w:rFonts w:ascii="GHEA Grapalat" w:hAnsi="GHEA Grapalat" w:cs="Sylfaen"/>
          <w:vertAlign w:val="superscript"/>
        </w:rPr>
        <w:t xml:space="preserve">                           </w:t>
      </w:r>
      <w:r w:rsidRPr="005E1F72">
        <w:rPr>
          <w:rFonts w:ascii="GHEA Grapalat" w:hAnsi="GHEA Grapalat" w:cs="Sylfaen"/>
          <w:sz w:val="20"/>
          <w:vertAlign w:val="superscript"/>
          <w:lang w:val="hy-AM"/>
        </w:rPr>
        <w:t>ստորագրությո</w:t>
      </w:r>
      <w:r w:rsidRPr="005E1F72">
        <w:rPr>
          <w:rFonts w:ascii="GHEA Grapalat" w:hAnsi="GHEA Grapalat" w:cs="Sylfaen"/>
          <w:sz w:val="20"/>
          <w:vertAlign w:val="superscript"/>
        </w:rPr>
        <w:t>ւն</w:t>
      </w:r>
      <w:r w:rsidRPr="005E1F72">
        <w:rPr>
          <w:rFonts w:ascii="GHEA Grapalat" w:hAnsi="GHEA Grapalat" w:cs="Sylfaen"/>
          <w:sz w:val="20"/>
          <w:lang w:val="hy-AM"/>
        </w:rPr>
        <w:t xml:space="preserve"> </w:t>
      </w:r>
    </w:p>
    <w:p w:rsidR="00F12606" w:rsidRPr="005E1F72" w:rsidRDefault="00F12606" w:rsidP="00F12606">
      <w:pPr>
        <w:spacing w:after="0" w:line="240" w:lineRule="auto"/>
        <w:jc w:val="right"/>
        <w:rPr>
          <w:rFonts w:ascii="GHEA Grapalat" w:hAnsi="GHEA Grapalat" w:cs="Sylfaen"/>
          <w:sz w:val="20"/>
        </w:rPr>
      </w:pPr>
    </w:p>
    <w:p w:rsidR="00F12606" w:rsidRPr="005E1F72" w:rsidRDefault="00F12606" w:rsidP="00F12606">
      <w:pPr>
        <w:spacing w:after="0" w:line="240" w:lineRule="auto"/>
        <w:jc w:val="right"/>
        <w:rPr>
          <w:rFonts w:ascii="GHEA Grapalat" w:hAnsi="GHEA Grapalat" w:cs="Sylfaen"/>
          <w:sz w:val="20"/>
        </w:rPr>
      </w:pPr>
    </w:p>
    <w:p w:rsidR="00F12606" w:rsidRPr="005E1F72" w:rsidRDefault="00F12606" w:rsidP="00F12606">
      <w:pPr>
        <w:spacing w:after="0" w:line="240" w:lineRule="auto"/>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22"/>
      </w:r>
      <w:r w:rsidRPr="005E1F72">
        <w:rPr>
          <w:rFonts w:ascii="GHEA Grapalat" w:hAnsi="GHEA Grapalat" w:cs="Arial"/>
          <w:sz w:val="20"/>
          <w:lang w:val="hy-AM"/>
        </w:rPr>
        <w:tab/>
      </w:r>
      <w:r w:rsidRPr="005E1F72">
        <w:rPr>
          <w:rFonts w:ascii="GHEA Grapalat" w:hAnsi="GHEA Grapalat" w:cs="Arial"/>
          <w:sz w:val="20"/>
          <w:lang w:val="hy-AM"/>
        </w:rPr>
        <w:tab/>
        <w:t xml:space="preserve"> </w:t>
      </w:r>
    </w:p>
    <w:p w:rsidR="00F12606" w:rsidRPr="005E1F72" w:rsidRDefault="00F12606" w:rsidP="00F12606">
      <w:pPr>
        <w:spacing w:after="0" w:line="240" w:lineRule="auto"/>
        <w:jc w:val="right"/>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pPr>
    </w:p>
    <w:p w:rsidR="00A37C01" w:rsidRPr="005E1F72" w:rsidRDefault="00F12606" w:rsidP="00A37C01">
      <w:pPr>
        <w:pStyle w:val="Heading3"/>
        <w:spacing w:line="240" w:lineRule="auto"/>
        <w:ind w:firstLine="567"/>
        <w:jc w:val="right"/>
        <w:rPr>
          <w:rFonts w:ascii="GHEA Grapalat" w:hAnsi="GHEA Grapalat" w:cs="Sylfaen"/>
          <w:b/>
          <w:lang w:val="hy-AM"/>
        </w:rPr>
      </w:pPr>
      <w:r w:rsidRPr="005E1F72">
        <w:rPr>
          <w:rFonts w:ascii="GHEA Grapalat" w:hAnsi="GHEA Grapalat"/>
          <w:b/>
          <w:lang w:val="hy-AM"/>
        </w:rPr>
        <w:t xml:space="preserve"> </w:t>
      </w:r>
      <w:r w:rsidRPr="005E1F72">
        <w:rPr>
          <w:rFonts w:ascii="GHEA Grapalat" w:hAnsi="GHEA Grapalat"/>
          <w:b/>
          <w:lang w:val="hy-AM"/>
        </w:rPr>
        <w:br w:type="page"/>
      </w:r>
      <w:r w:rsidR="00A37C01" w:rsidRPr="005E1F72">
        <w:rPr>
          <w:rFonts w:ascii="GHEA Grapalat" w:hAnsi="GHEA Grapalat" w:cs="Sylfaen"/>
          <w:b/>
          <w:lang w:val="hy-AM"/>
        </w:rPr>
        <w:lastRenderedPageBreak/>
        <w:t xml:space="preserve"> </w:t>
      </w:r>
    </w:p>
    <w:p w:rsidR="00F12606" w:rsidRPr="00443B3E"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 xml:space="preserve">Հավելված </w:t>
      </w:r>
      <w:r w:rsidRPr="00443B3E">
        <w:rPr>
          <w:rFonts w:ascii="GHEA Grapalat" w:hAnsi="GHEA Grapalat" w:cs="Sylfaen"/>
          <w:b/>
          <w:lang w:val="hy-AM"/>
        </w:rPr>
        <w:t>4</w:t>
      </w:r>
    </w:p>
    <w:p w:rsidR="00F12606" w:rsidRPr="005E1F72"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175323">
        <w:rPr>
          <w:rFonts w:ascii="GHEA Grapalat" w:hAnsi="GHEA Grapalat" w:cs="Sylfaen"/>
          <w:b/>
          <w:lang w:val="hy-AM"/>
        </w:rPr>
        <w:t>ԵՔ-ԲՄԱՊՁԲ-</w:t>
      </w:r>
      <w:r w:rsidR="008E2B4B">
        <w:rPr>
          <w:rFonts w:ascii="GHEA Grapalat" w:hAnsi="GHEA Grapalat" w:cs="Sylfaen"/>
          <w:b/>
          <w:lang w:val="hy-AM"/>
        </w:rPr>
        <w:t>19/21</w:t>
      </w:r>
      <w:r w:rsidRPr="005E1F72">
        <w:rPr>
          <w:rFonts w:ascii="GHEA Grapalat" w:hAnsi="GHEA Grapalat" w:cs="Sylfaen"/>
          <w:b/>
          <w:lang w:val="hy-AM"/>
        </w:rPr>
        <w:t>»*  ծածկագրով</w:t>
      </w:r>
    </w:p>
    <w:p w:rsidR="00F12606" w:rsidRPr="005E1F72" w:rsidRDefault="00F12606" w:rsidP="00F12606">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 մրցույթի հրավերի</w:t>
      </w:r>
    </w:p>
    <w:p w:rsidR="00F12606" w:rsidRPr="005E1F72" w:rsidRDefault="00F12606" w:rsidP="00F12606">
      <w:pPr>
        <w:spacing w:after="0" w:line="240" w:lineRule="auto"/>
        <w:jc w:val="right"/>
        <w:rPr>
          <w:rFonts w:ascii="GHEA Grapalat" w:hAnsi="GHEA Grapalat"/>
          <w:i/>
          <w:sz w:val="20"/>
          <w:lang w:val="hy-AM"/>
        </w:rPr>
      </w:pPr>
    </w:p>
    <w:p w:rsidR="00F12606" w:rsidRPr="005E1F72" w:rsidRDefault="00F12606" w:rsidP="00F12606">
      <w:pPr>
        <w:tabs>
          <w:tab w:val="left" w:pos="2268"/>
        </w:tabs>
        <w:spacing w:after="0" w:line="240" w:lineRule="auto"/>
        <w:ind w:left="-284" w:firstLine="284"/>
        <w:jc w:val="right"/>
        <w:rPr>
          <w:rFonts w:ascii="GHEA Grapalat" w:hAnsi="GHEA Grapalat"/>
          <w:lang w:val="hy-AM"/>
        </w:rPr>
      </w:pPr>
    </w:p>
    <w:p w:rsidR="00F12606" w:rsidRPr="005E1F72" w:rsidRDefault="00F12606" w:rsidP="00F12606">
      <w:pPr>
        <w:spacing w:after="0" w:line="240" w:lineRule="auto"/>
        <w:ind w:left="-142" w:firstLine="142"/>
        <w:jc w:val="center"/>
        <w:rPr>
          <w:rFonts w:ascii="GHEA Grapalat" w:hAnsi="GHEA Grapalat"/>
          <w:b/>
          <w:lang w:val="hy-AM"/>
        </w:rPr>
      </w:pPr>
      <w:r w:rsidRPr="005E1F72">
        <w:rPr>
          <w:rFonts w:ascii="GHEA Grapalat" w:hAnsi="GHEA Grapalat" w:cs="Sylfaen"/>
          <w:b/>
          <w:lang w:val="hy-AM"/>
        </w:rPr>
        <w:t>ՊԵՏՈՒԹՅԱՆ</w:t>
      </w:r>
      <w:r w:rsidRPr="005E1F72">
        <w:rPr>
          <w:rFonts w:ascii="GHEA Grapalat" w:hAnsi="GHEA Grapalat" w:cs="Times Armenian"/>
          <w:b/>
          <w:lang w:val="hy-AM"/>
        </w:rPr>
        <w:t xml:space="preserve">  </w:t>
      </w:r>
      <w:r w:rsidRPr="005E1F72">
        <w:rPr>
          <w:rFonts w:ascii="GHEA Grapalat" w:hAnsi="GHEA Grapalat" w:cs="Sylfaen"/>
          <w:b/>
          <w:lang w:val="hy-AM"/>
        </w:rPr>
        <w:t>ԿԱՐԻՔՆԵՐԻ</w:t>
      </w:r>
      <w:r w:rsidRPr="005E1F72">
        <w:rPr>
          <w:rFonts w:ascii="GHEA Grapalat" w:hAnsi="GHEA Grapalat" w:cs="Times Armenian"/>
          <w:b/>
          <w:lang w:val="hy-AM"/>
        </w:rPr>
        <w:t xml:space="preserve"> </w:t>
      </w:r>
      <w:r w:rsidRPr="005E1F72">
        <w:rPr>
          <w:rFonts w:ascii="GHEA Grapalat" w:hAnsi="GHEA Grapalat" w:cs="Sylfaen"/>
          <w:b/>
          <w:lang w:val="hy-AM"/>
        </w:rPr>
        <w:t>ՀԱՄԱՐ ԱՊՐԱՆՔԻ ՄԱՏԱԿԱՐԱՐՄԱՆ</w:t>
      </w:r>
    </w:p>
    <w:p w:rsidR="00F12606" w:rsidRPr="005E1F72" w:rsidRDefault="00F12606" w:rsidP="00F12606">
      <w:pPr>
        <w:spacing w:after="0" w:line="240" w:lineRule="auto"/>
        <w:ind w:left="-142" w:firstLine="142"/>
        <w:jc w:val="center"/>
        <w:rPr>
          <w:rFonts w:ascii="GHEA Grapalat" w:hAnsi="GHEA Grapalat" w:cs="Times Armenian"/>
          <w:b/>
          <w:lang w:val="hy-AM"/>
        </w:rPr>
      </w:pPr>
      <w:r w:rsidRPr="005E1F72">
        <w:rPr>
          <w:rFonts w:ascii="GHEA Grapalat" w:hAnsi="GHEA Grapalat" w:cs="Sylfaen"/>
          <w:b/>
          <w:lang w:val="hy-AM"/>
        </w:rPr>
        <w:t>ՊԱՅՄԱՆԱԳԻՐ</w:t>
      </w:r>
      <w:r w:rsidRPr="005E1F72">
        <w:rPr>
          <w:rFonts w:ascii="GHEA Grapalat" w:hAnsi="GHEA Grapalat" w:cs="Times Armenian"/>
          <w:b/>
          <w:lang w:val="hy-AM"/>
        </w:rPr>
        <w:t xml:space="preserve">   </w:t>
      </w:r>
    </w:p>
    <w:p w:rsidR="00F12606" w:rsidRPr="005E1F72" w:rsidRDefault="00F12606" w:rsidP="00F12606">
      <w:pPr>
        <w:spacing w:after="0" w:line="240" w:lineRule="auto"/>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rsidR="00F12606" w:rsidRPr="005E1F72" w:rsidRDefault="00F12606" w:rsidP="00F12606">
      <w:pPr>
        <w:spacing w:after="0" w:line="240" w:lineRule="auto"/>
        <w:jc w:val="center"/>
        <w:rPr>
          <w:rFonts w:ascii="GHEA Grapalat" w:hAnsi="GHEA Grapalat" w:cs="Sylfaen"/>
          <w:sz w:val="20"/>
          <w:lang w:val="hy-AM"/>
        </w:rPr>
      </w:pPr>
    </w:p>
    <w:p w:rsidR="00F12606" w:rsidRPr="005E1F72" w:rsidRDefault="00F12606" w:rsidP="00F12606">
      <w:pPr>
        <w:tabs>
          <w:tab w:val="left" w:pos="720"/>
          <w:tab w:val="left" w:pos="1440"/>
          <w:tab w:val="left" w:pos="8865"/>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rsidR="00F12606" w:rsidRPr="005E1F72" w:rsidRDefault="00F12606" w:rsidP="00F12606">
      <w:pPr>
        <w:tabs>
          <w:tab w:val="left" w:pos="720"/>
          <w:tab w:val="left" w:pos="1440"/>
          <w:tab w:val="left" w:pos="8865"/>
        </w:tabs>
        <w:spacing w:after="0" w:line="240" w:lineRule="auto"/>
        <w:jc w:val="both"/>
        <w:rPr>
          <w:rFonts w:ascii="GHEA Grapalat" w:hAnsi="GHEA Grapalat" w:cs="Sylfaen"/>
          <w:sz w:val="20"/>
          <w:lang w:val="hy-AM"/>
        </w:rPr>
      </w:pPr>
    </w:p>
    <w:p w:rsidR="00F12606" w:rsidRPr="005E1F72" w:rsidRDefault="00F12606" w:rsidP="00F12606">
      <w:pPr>
        <w:spacing w:after="0" w:line="240" w:lineRule="auto"/>
        <w:ind w:firstLine="720"/>
        <w:jc w:val="both"/>
        <w:rPr>
          <w:rFonts w:ascii="GHEA Grapalat" w:hAnsi="GHEA Grapalat"/>
          <w:sz w:val="20"/>
          <w:lang w:val="hy-AM"/>
        </w:rPr>
      </w:pPr>
      <w:r w:rsidRPr="005E1F72">
        <w:rPr>
          <w:rFonts w:ascii="GHEA Grapalat" w:hAnsi="GHEA Grapalat"/>
          <w:u w:val="single"/>
          <w:lang w:val="hy-AM"/>
        </w:rPr>
        <w:t xml:space="preserve">______                         </w:t>
      </w:r>
      <w:r w:rsidRPr="005E1F72">
        <w:rPr>
          <w:rFonts w:ascii="GHEA Grapalat" w:hAnsi="GHEA Grapalat"/>
          <w:sz w:val="20"/>
          <w:lang w:val="hy-AM"/>
        </w:rPr>
        <w:t>-ը ի դեմս _____</w:t>
      </w:r>
      <w:r w:rsidRPr="005E1F72">
        <w:rPr>
          <w:rFonts w:ascii="GHEA Grapalat" w:hAnsi="GHEA Grapalat"/>
          <w:sz w:val="20"/>
          <w:u w:val="single"/>
          <w:lang w:val="hy-AM"/>
        </w:rPr>
        <w:t xml:space="preserve">                     </w:t>
      </w:r>
      <w:r w:rsidRPr="005E1F72">
        <w:rPr>
          <w:rFonts w:ascii="GHEA Grapalat" w:hAnsi="GHEA Grapalat"/>
          <w:sz w:val="20"/>
          <w:lang w:val="hy-AM"/>
        </w:rPr>
        <w:t>-ի, որը գործում է</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Գնորդ</w:t>
      </w:r>
      <w:r w:rsidRPr="005E1F72">
        <w:rPr>
          <w:rFonts w:ascii="GHEA Grapalat" w:hAnsi="GHEA Grapalat"/>
          <w:lang w:val="hy-AM"/>
        </w:rPr>
        <w:t>»</w:t>
      </w:r>
      <w:r w:rsidRPr="005E1F72">
        <w:rPr>
          <w:rFonts w:ascii="GHEA Grapalat" w:hAnsi="GHEA Grapalat"/>
          <w:sz w:val="20"/>
          <w:lang w:val="hy-AM"/>
        </w:rPr>
        <w:t xml:space="preserve">, մի կողմից,  և __________________-ը, ի դեմս տնօրեն _____________________-ի, որը գործում է </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Վաճառող</w:t>
      </w:r>
      <w:r w:rsidRPr="005E1F72">
        <w:rPr>
          <w:rFonts w:ascii="GHEA Grapalat" w:hAnsi="GHEA Grapalat"/>
          <w:lang w:val="hy-AM"/>
        </w:rPr>
        <w:t>»</w:t>
      </w:r>
      <w:r w:rsidRPr="005E1F72">
        <w:rPr>
          <w:rFonts w:ascii="GHEA Grapalat" w:hAnsi="GHEA Grapalat"/>
          <w:sz w:val="20"/>
          <w:lang w:val="hy-AM"/>
        </w:rPr>
        <w:t xml:space="preserve"> մյուս կողմից, կնքեցին սույն պայմանագիրը հետևյալի մասին։</w:t>
      </w:r>
    </w:p>
    <w:p w:rsidR="00F12606" w:rsidRPr="005E1F72" w:rsidRDefault="00F12606" w:rsidP="00F12606">
      <w:pPr>
        <w:spacing w:after="0" w:line="240" w:lineRule="auto"/>
        <w:ind w:firstLine="709"/>
        <w:jc w:val="both"/>
        <w:rPr>
          <w:rFonts w:ascii="GHEA Grapalat" w:hAnsi="GHEA Grapalat"/>
          <w:b/>
          <w:sz w:val="20"/>
          <w:lang w:val="hy-AM"/>
        </w:rPr>
      </w:pPr>
    </w:p>
    <w:p w:rsidR="00F12606" w:rsidRPr="005E1F72" w:rsidRDefault="00F12606" w:rsidP="00F12606">
      <w:pPr>
        <w:spacing w:after="0" w:line="240" w:lineRule="auto"/>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rsidR="00F12606" w:rsidRPr="005E1F72" w:rsidRDefault="00F12606" w:rsidP="00F12606">
      <w:pPr>
        <w:spacing w:after="0" w:line="240" w:lineRule="auto"/>
        <w:ind w:firstLine="709"/>
        <w:jc w:val="center"/>
        <w:rPr>
          <w:rFonts w:ascii="GHEA Grapalat" w:hAnsi="GHEA Grapalat" w:cs="Times Armenian"/>
          <w:b/>
          <w:sz w:val="20"/>
          <w:lang w:val="hy-AM"/>
        </w:rPr>
      </w:pPr>
    </w:p>
    <w:p w:rsidR="00F12606" w:rsidRPr="005E1F72" w:rsidRDefault="00F12606" w:rsidP="00F12606">
      <w:pPr>
        <w:spacing w:after="0" w:line="240" w:lineRule="auto"/>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ր-գնման-ժամանակացուցով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rsidR="00F12606" w:rsidRPr="005E1F72" w:rsidRDefault="00F12606" w:rsidP="00F12606">
      <w:pPr>
        <w:spacing w:after="0" w:line="240" w:lineRule="auto"/>
        <w:ind w:firstLine="709"/>
        <w:jc w:val="both"/>
        <w:rPr>
          <w:rFonts w:ascii="GHEA Grapalat" w:hAnsi="GHEA Grapalat" w:cs="Times Armenian"/>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37C01">
        <w:rPr>
          <w:rFonts w:ascii="GHEA Grapalat" w:hAnsi="GHEA Grapalat"/>
          <w:sz w:val="20"/>
          <w:lang w:val="hy-AM"/>
        </w:rPr>
        <w:t>3</w:t>
      </w:r>
      <w:r w:rsidRPr="005E1F72">
        <w:rPr>
          <w:rFonts w:ascii="GHEA Grapalat" w:hAnsi="GHEA Grapalat"/>
          <w:sz w:val="20"/>
          <w:lang w:val="hy-AM"/>
        </w:rPr>
        <w:t xml:space="preserve"> օրից ավելի: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00A37C01">
        <w:rPr>
          <w:rFonts w:ascii="GHEA Grapalat" w:hAnsi="GHEA Grapalat"/>
          <w:sz w:val="20"/>
          <w:lang w:val="hy-AM"/>
        </w:rPr>
        <w:t>3</w:t>
      </w:r>
      <w:r w:rsidRPr="005E1F72">
        <w:rPr>
          <w:rFonts w:ascii="GHEA Grapalat" w:hAnsi="GHEA Grapalat"/>
          <w:sz w:val="20"/>
          <w:lang w:val="hy-AM"/>
        </w:rPr>
        <w:t xml:space="preserve"> օրից ավելի,</w:t>
      </w:r>
    </w:p>
    <w:p w:rsidR="00F12606" w:rsidRPr="005E1F72" w:rsidRDefault="00F12606" w:rsidP="00F12606">
      <w:pPr>
        <w:tabs>
          <w:tab w:val="left" w:pos="720"/>
        </w:tabs>
        <w:spacing w:after="0" w:line="240" w:lineRule="auto"/>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rsidR="00F12606" w:rsidRPr="005E1F72" w:rsidRDefault="00F12606" w:rsidP="00F12606">
      <w:pPr>
        <w:tabs>
          <w:tab w:val="left" w:pos="720"/>
        </w:tabs>
        <w:spacing w:after="0" w:line="240" w:lineRule="auto"/>
        <w:ind w:firstLine="709"/>
        <w:jc w:val="both"/>
        <w:rPr>
          <w:rFonts w:ascii="GHEA Grapalat" w:hAnsi="GHEA Grapalat"/>
          <w:sz w:val="12"/>
          <w:szCs w:val="12"/>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2.4.9 Գնորդին հանձնել ապրանքի պատկանելիքները և համապատասխան փաստաթղթերը։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F12606" w:rsidRPr="005E1F72" w:rsidRDefault="00F12606" w:rsidP="00F12606">
      <w:pPr>
        <w:spacing w:after="0" w:line="240" w:lineRule="auto"/>
        <w:ind w:firstLine="709"/>
        <w:jc w:val="both"/>
        <w:rPr>
          <w:rFonts w:ascii="GHEA Grapalat" w:hAnsi="GHEA Grapalat"/>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3. ՊԱՅՄԱՆԱԳՐԻ ԳԻՆԸ ԵՎ ՎՃԱՐՄԱՆ ԿԱՐԳԸ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3.1  Պայմանագրի գինը կազմում է ________________ ՀՀ դրամ, ներառյալ ԱԱՀ-ն</w:t>
      </w:r>
      <w:r w:rsidRPr="00443B3E">
        <w:rPr>
          <w:rFonts w:ascii="GHEA Grapalat" w:hAnsi="GHEA Grapalat"/>
          <w:sz w:val="20"/>
          <w:lang w:val="hy-AM"/>
        </w:rPr>
        <w:t>:</w:t>
      </w:r>
      <w:r w:rsidRPr="00443B3E">
        <w:rPr>
          <w:rFonts w:ascii="GHEA Grapalat" w:hAnsi="GHEA Grapalat"/>
          <w:sz w:val="20"/>
          <w:vertAlign w:val="superscript"/>
          <w:lang w:val="hy-AM"/>
        </w:rPr>
        <w:t>29</w:t>
      </w:r>
      <w:r w:rsidRPr="0003466E">
        <w:rPr>
          <w:rStyle w:val="FootnoteReference"/>
          <w:rFonts w:ascii="GHEA Grapalat" w:hAnsi="GHEA Grapalat"/>
          <w:color w:val="FFFFFF"/>
          <w:sz w:val="20"/>
          <w:lang w:val="hy-AM"/>
        </w:rPr>
        <w:footnoteReference w:id="23"/>
      </w:r>
      <w:r w:rsidRPr="005E1F7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cs="Sylfaen"/>
          <w:sz w:val="20"/>
          <w:lang w:val="hy-AM"/>
        </w:rPr>
        <w:t>3.2 Պայմանա</w:t>
      </w:r>
      <w:r w:rsidRPr="005E1F72">
        <w:rPr>
          <w:rFonts w:ascii="GHEA Grapalat" w:hAnsi="GHEA Grapalat" w:cs="Times Armenian"/>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գ</w:t>
      </w:r>
      <w:r w:rsidRPr="005E1F72">
        <w:rPr>
          <w:rFonts w:ascii="GHEA Grapalat" w:hAnsi="GHEA Grapalat" w:cs="Sylfaen"/>
          <w:sz w:val="20"/>
          <w:lang w:val="hy-AM"/>
        </w:rPr>
        <w:t>նից</w:t>
      </w:r>
      <w:r w:rsidRPr="005E1F72">
        <w:rPr>
          <w:rFonts w:ascii="GHEA Grapalat" w:hAnsi="GHEA Grapalat" w:cs="Times Armenian"/>
          <w:sz w:val="20"/>
          <w:lang w:val="hy-AM"/>
        </w:rPr>
        <w:t xml:space="preserve">` </w:t>
      </w:r>
      <w:r w:rsidR="009D014D" w:rsidRPr="009D014D">
        <w:rPr>
          <w:rFonts w:ascii="GHEA Grapalat" w:hAnsi="GHEA Grapalat" w:cs="Times Armenian"/>
          <w:sz w:val="20"/>
          <w:lang w:val="hy-AM"/>
        </w:rPr>
        <w:t>(</w:t>
      </w:r>
      <w:r w:rsidR="009D014D">
        <w:rPr>
          <w:rFonts w:ascii="GHEA Grapalat" w:hAnsi="GHEA Grapalat" w:cs="Times Armenian"/>
          <w:sz w:val="20"/>
          <w:lang w:val="hy-AM"/>
        </w:rPr>
        <w:t>25</w:t>
      </w:r>
      <w:r w:rsidR="009D014D" w:rsidRPr="009D014D">
        <w:rPr>
          <w:rFonts w:ascii="GHEA Grapalat" w:hAnsi="GHEA Grapalat" w:cs="Times Armenian"/>
          <w:sz w:val="20"/>
          <w:lang w:val="hy-AM"/>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ՀՀ</w:t>
      </w:r>
      <w:r w:rsidRPr="005E1F72">
        <w:rPr>
          <w:rFonts w:ascii="GHEA Grapalat" w:hAnsi="GHEA Grapalat" w:cs="Times Armenian"/>
          <w:sz w:val="20"/>
          <w:lang w:val="hy-AM"/>
        </w:rPr>
        <w:t xml:space="preserve"> </w:t>
      </w:r>
      <w:r w:rsidRPr="005E1F72">
        <w:rPr>
          <w:rFonts w:ascii="GHEA Grapalat" w:hAnsi="GHEA Grapalat" w:cs="Sylfaen"/>
          <w:sz w:val="20"/>
          <w:lang w:val="hy-AM"/>
        </w:rPr>
        <w:t>դրամը</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փոխանցում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Վաճառողի </w:t>
      </w:r>
      <w:r w:rsidRPr="005E1F72">
        <w:rPr>
          <w:rFonts w:ascii="GHEA Grapalat" w:hAnsi="GHEA Grapalat" w:cs="Sylfaen"/>
          <w:sz w:val="20"/>
          <w:lang w:val="hy-AM"/>
        </w:rPr>
        <w:t>բանկային</w:t>
      </w:r>
      <w:r w:rsidRPr="005E1F72">
        <w:rPr>
          <w:rFonts w:ascii="GHEA Grapalat" w:hAnsi="GHEA Grapalat" w:cs="Times Armenian"/>
          <w:sz w:val="20"/>
          <w:lang w:val="hy-AM"/>
        </w:rPr>
        <w:t xml:space="preserve"> </w:t>
      </w:r>
      <w:r w:rsidRPr="005E1F72">
        <w:rPr>
          <w:rFonts w:ascii="GHEA Grapalat" w:hAnsi="GHEA Grapalat" w:cs="Sylfaen"/>
          <w:sz w:val="20"/>
          <w:lang w:val="hy-AM"/>
        </w:rPr>
        <w:t>հաշվին</w:t>
      </w:r>
      <w:r w:rsidRPr="005E1F72">
        <w:rPr>
          <w:rFonts w:ascii="GHEA Grapalat" w:hAnsi="GHEA Grapalat" w:cs="Times Armenian"/>
          <w:sz w:val="20"/>
          <w:lang w:val="hy-AM"/>
        </w:rPr>
        <w:t xml:space="preserve">` </w:t>
      </w:r>
      <w:r w:rsidRPr="005E1F72">
        <w:rPr>
          <w:rFonts w:ascii="GHEA Grapalat" w:hAnsi="GHEA Grapalat" w:cs="Sylfaen"/>
          <w:sz w:val="20"/>
          <w:lang w:val="hy-AM"/>
        </w:rPr>
        <w:t>որպես</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 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մարումն</w:t>
      </w:r>
      <w:r w:rsidRPr="005E1F72">
        <w:rPr>
          <w:rFonts w:ascii="GHEA Grapalat" w:hAnsi="GHEA Grapalat" w:cs="Times Armenian"/>
          <w:sz w:val="20"/>
          <w:lang w:val="hy-AM"/>
        </w:rPr>
        <w:t xml:space="preserve"> </w:t>
      </w:r>
      <w:r w:rsidRPr="005E1F72">
        <w:rPr>
          <w:rFonts w:ascii="GHEA Grapalat" w:hAnsi="GHEA Grapalat" w:cs="Sylfaen"/>
          <w:sz w:val="20"/>
          <w:lang w:val="hy-AM"/>
        </w:rPr>
        <w:t>իրականացվում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sz w:val="20"/>
          <w:lang w:val="hy-AM"/>
        </w:rPr>
        <w:t xml:space="preserve">հանձնման-ընդունման </w:t>
      </w:r>
      <w:r w:rsidRPr="005E1F72">
        <w:rPr>
          <w:rFonts w:ascii="GHEA Grapalat" w:hAnsi="GHEA Grapalat" w:cs="Sylfaen"/>
          <w:sz w:val="20"/>
          <w:lang w:val="hy-AM"/>
        </w:rPr>
        <w:t>արձանագրությունների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հիման</w:t>
      </w:r>
      <w:r w:rsidRPr="005E1F72">
        <w:rPr>
          <w:rFonts w:ascii="GHEA Grapalat" w:hAnsi="GHEA Grapalat" w:cs="Times Armenian"/>
          <w:sz w:val="20"/>
          <w:lang w:val="hy-AM"/>
        </w:rPr>
        <w:t xml:space="preserve"> </w:t>
      </w:r>
      <w:r w:rsidRPr="005E1F72">
        <w:rPr>
          <w:rFonts w:ascii="GHEA Grapalat" w:hAnsi="GHEA Grapalat" w:cs="Sylfaen"/>
          <w:sz w:val="20"/>
          <w:lang w:val="hy-AM"/>
        </w:rPr>
        <w:t>վրա</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վճարումներից</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պահումներ</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կատարելու</w:t>
      </w:r>
      <w:r w:rsidRPr="005E1F72">
        <w:rPr>
          <w:rFonts w:ascii="GHEA Grapalat" w:hAnsi="GHEA Grapalat" w:cs="Times Armenian"/>
          <w:sz w:val="20"/>
          <w:lang w:val="hy-AM"/>
        </w:rPr>
        <w:t xml:space="preserve"> </w:t>
      </w:r>
      <w:r w:rsidRPr="005E1F72">
        <w:rPr>
          <w:rFonts w:ascii="GHEA Grapalat" w:hAnsi="GHEA Grapalat" w:cs="Sylfaen"/>
          <w:sz w:val="20"/>
          <w:lang w:val="hy-AM"/>
        </w:rPr>
        <w:t>ձևով</w:t>
      </w:r>
      <w:r w:rsidRPr="005E1F72">
        <w:rPr>
          <w:rFonts w:ascii="GHEA Grapalat" w:hAnsi="GHEA Grapalat" w:cs="Times Armenian"/>
          <w:sz w:val="20"/>
          <w:lang w:val="hy-AM"/>
        </w:rPr>
        <w:t xml:space="preserve">։ </w:t>
      </w:r>
      <w:r w:rsidRPr="005E1F72">
        <w:rPr>
          <w:rFonts w:ascii="GHEA Grapalat" w:hAnsi="GHEA Grapalat" w:cs="Sylfaen"/>
          <w:sz w:val="20"/>
          <w:lang w:val="hy-AM"/>
        </w:rPr>
        <w:t>Յուրաքանչյուր</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hy-AM"/>
        </w:rPr>
        <w:t xml:space="preserve"> </w:t>
      </w:r>
      <w:r w:rsidRPr="005E1F72">
        <w:rPr>
          <w:rFonts w:ascii="GHEA Grapalat" w:hAnsi="GHEA Grapalat" w:cs="Sylfaen"/>
          <w:sz w:val="20"/>
          <w:lang w:val="hy-AM"/>
        </w:rPr>
        <w:t>նվազեցվող</w:t>
      </w:r>
      <w:r w:rsidRPr="005E1F72">
        <w:rPr>
          <w:rFonts w:ascii="GHEA Grapalat" w:hAnsi="GHEA Grapalat" w:cs="Times Armenian"/>
          <w:sz w:val="20"/>
          <w:lang w:val="hy-AM"/>
        </w:rPr>
        <w:t xml:space="preserve"> (</w:t>
      </w:r>
      <w:r w:rsidRPr="005E1F72">
        <w:rPr>
          <w:rFonts w:ascii="GHEA Grapalat" w:hAnsi="GHEA Grapalat" w:cs="Sylfaen"/>
          <w:sz w:val="20"/>
          <w:lang w:val="hy-AM"/>
        </w:rPr>
        <w:t>կանխավճարի</w:t>
      </w:r>
      <w:r w:rsidRPr="005E1F72">
        <w:rPr>
          <w:rFonts w:ascii="GHEA Grapalat" w:hAnsi="GHEA Grapalat" w:cs="Times Armenian"/>
          <w:sz w:val="20"/>
          <w:lang w:val="hy-AM"/>
        </w:rPr>
        <w:t xml:space="preserve"> </w:t>
      </w:r>
      <w:r w:rsidRPr="005E1F72">
        <w:rPr>
          <w:rFonts w:ascii="GHEA Grapalat" w:hAnsi="GHEA Grapalat" w:cs="Sylfaen"/>
          <w:sz w:val="20"/>
          <w:lang w:val="hy-AM"/>
        </w:rPr>
        <w:t>մարվող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գումարի</w:t>
      </w:r>
      <w:r w:rsidRPr="005E1F72">
        <w:rPr>
          <w:rFonts w:ascii="GHEA Grapalat" w:hAnsi="GHEA Grapalat" w:cs="Times Armenian"/>
          <w:sz w:val="20"/>
          <w:lang w:val="hy-AM"/>
        </w:rPr>
        <w:t xml:space="preserve"> </w:t>
      </w:r>
      <w:r w:rsidRPr="005E1F72">
        <w:rPr>
          <w:rFonts w:ascii="GHEA Grapalat" w:hAnsi="GHEA Grapalat" w:cs="Sylfaen"/>
          <w:sz w:val="20"/>
          <w:lang w:val="hy-AM"/>
        </w:rPr>
        <w:t>չափը</w:t>
      </w:r>
      <w:r w:rsidRPr="005E1F72">
        <w:rPr>
          <w:rFonts w:ascii="GHEA Grapalat" w:hAnsi="GHEA Grapalat" w:cs="Times Armenian"/>
          <w:sz w:val="20"/>
          <w:lang w:val="hy-AM"/>
        </w:rPr>
        <w:t xml:space="preserve"> </w:t>
      </w:r>
      <w:r w:rsidRPr="005E1F72">
        <w:rPr>
          <w:rFonts w:ascii="GHEA Grapalat" w:hAnsi="GHEA Grapalat" w:cs="Sylfaen"/>
          <w:sz w:val="20"/>
          <w:lang w:val="hy-AM"/>
        </w:rPr>
        <w:t>որոշվում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այմանագրի</w:t>
      </w:r>
      <w:r w:rsidRPr="005E1F72">
        <w:rPr>
          <w:rFonts w:ascii="GHEA Grapalat" w:hAnsi="GHEA Grapalat" w:cs="Times Armenian"/>
          <w:sz w:val="20"/>
          <w:lang w:val="hy-AM"/>
        </w:rPr>
        <w:t xml:space="preserve"> </w:t>
      </w:r>
      <w:r w:rsidRPr="005E1F72">
        <w:rPr>
          <w:rFonts w:ascii="GHEA Grapalat" w:hAnsi="GHEA Grapalat" w:cs="Sylfaen"/>
          <w:sz w:val="20"/>
          <w:lang w:val="hy-AM"/>
        </w:rPr>
        <w:t>գնի</w:t>
      </w:r>
      <w:r w:rsidRPr="005E1F72">
        <w:rPr>
          <w:rFonts w:ascii="GHEA Grapalat" w:hAnsi="GHEA Grapalat" w:cs="Times Armenian"/>
          <w:sz w:val="20"/>
          <w:lang w:val="hy-AM"/>
        </w:rPr>
        <w:t xml:space="preserve"> </w:t>
      </w:r>
      <w:r w:rsidRPr="005E1F72">
        <w:rPr>
          <w:rFonts w:ascii="GHEA Grapalat" w:hAnsi="GHEA Grapalat" w:cs="Sylfaen"/>
          <w:sz w:val="20"/>
          <w:lang w:val="hy-AM"/>
        </w:rPr>
        <w:t>նկատմամբ</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վճարվող</w:t>
      </w:r>
      <w:r w:rsidRPr="005E1F72">
        <w:rPr>
          <w:rFonts w:ascii="GHEA Grapalat" w:hAnsi="GHEA Grapalat" w:cs="Times Armenian"/>
          <w:sz w:val="20"/>
          <w:lang w:val="hy-AM"/>
        </w:rPr>
        <w:t xml:space="preserve"> </w:t>
      </w:r>
      <w:r w:rsidRPr="005E1F72">
        <w:rPr>
          <w:rFonts w:ascii="GHEA Grapalat" w:hAnsi="GHEA Grapalat" w:cs="Sylfaen"/>
          <w:sz w:val="20"/>
          <w:lang w:val="hy-AM"/>
        </w:rPr>
        <w:t>գումարի</w:t>
      </w:r>
      <w:r w:rsidRPr="005E1F72">
        <w:rPr>
          <w:rFonts w:ascii="GHEA Grapalat" w:hAnsi="GHEA Grapalat" w:cs="Times Armenian"/>
          <w:sz w:val="20"/>
          <w:lang w:val="hy-AM"/>
        </w:rPr>
        <w:t xml:space="preserve"> </w:t>
      </w:r>
      <w:r w:rsidRPr="005E1F72">
        <w:rPr>
          <w:rFonts w:ascii="GHEA Grapalat" w:hAnsi="GHEA Grapalat" w:cs="Sylfaen"/>
          <w:sz w:val="20"/>
          <w:lang w:val="hy-AM"/>
        </w:rPr>
        <w:t>համամասնությամբ</w:t>
      </w:r>
      <w:r w:rsidRPr="00CC2168">
        <w:rPr>
          <w:rFonts w:ascii="GHEA Grapalat" w:hAnsi="GHEA Grapalat" w:cs="Sylfaen"/>
          <w:sz w:val="20"/>
          <w:lang w:val="hy-AM"/>
        </w:rPr>
        <w:t>:</w:t>
      </w:r>
      <w:r w:rsidRPr="00CC2168">
        <w:rPr>
          <w:rFonts w:ascii="GHEA Grapalat" w:hAnsi="GHEA Grapalat" w:cs="Sylfaen"/>
          <w:sz w:val="20"/>
          <w:vertAlign w:val="superscript"/>
          <w:lang w:val="hy-AM"/>
        </w:rPr>
        <w:t>30</w:t>
      </w:r>
      <w:r w:rsidRPr="0003466E">
        <w:rPr>
          <w:rStyle w:val="FootnoteReference"/>
          <w:rFonts w:ascii="GHEA Grapalat" w:hAnsi="GHEA Grapalat" w:cs="Sylfaen"/>
          <w:color w:val="FFFFFF"/>
          <w:sz w:val="20"/>
          <w:lang w:val="hy-AM"/>
        </w:rPr>
        <w:footnoteReference w:id="24"/>
      </w:r>
      <w:r w:rsidRPr="005E1F72">
        <w:rPr>
          <w:rFonts w:ascii="GHEA Grapalat" w:hAnsi="GHEA Grapalat"/>
          <w:sz w:val="20"/>
          <w:lang w:val="hy-AM"/>
        </w:rPr>
        <w:t xml:space="preserve">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CC2168">
        <w:rPr>
          <w:rFonts w:ascii="GHEA Grapalat" w:hAnsi="GHEA Grapalat"/>
          <w:sz w:val="20"/>
          <w:lang w:val="hy-AM"/>
        </w:rPr>
        <w:t>3</w:t>
      </w:r>
      <w:r w:rsidRPr="005E1F72">
        <w:rPr>
          <w:rFonts w:ascii="GHEA Grapalat" w:hAnsi="GHEA Grapalat"/>
          <w:sz w:val="20"/>
          <w:lang w:val="hy-AM"/>
        </w:rPr>
        <w:t xml:space="preserve">0-ը: </w:t>
      </w:r>
    </w:p>
    <w:p w:rsidR="00F12606" w:rsidRPr="005E1F72" w:rsidRDefault="00F12606" w:rsidP="00F12606">
      <w:pPr>
        <w:spacing w:after="0" w:line="240" w:lineRule="auto"/>
        <w:ind w:firstLine="720"/>
        <w:jc w:val="both"/>
        <w:rPr>
          <w:rFonts w:ascii="GHEA Grapalat" w:hAnsi="GHEA Grapalat" w:cs="Sylfaen"/>
          <w:i/>
          <w:sz w:val="20"/>
          <w:u w:val="single"/>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F12606" w:rsidRPr="005E1F72" w:rsidRDefault="00F12606" w:rsidP="00F12606">
      <w:pPr>
        <w:spacing w:after="0" w:line="240" w:lineRule="auto"/>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02216F">
        <w:rPr>
          <w:rFonts w:ascii="GHEA Grapalat" w:hAnsi="GHEA Grapalat" w:cs="Sylfaen"/>
          <w:sz w:val="20"/>
          <w:lang w:val="pt-BR"/>
        </w:rPr>
        <w:t xml:space="preserve"> 365</w:t>
      </w:r>
      <w:r w:rsidRPr="005E1F72">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r>
        <w:rPr>
          <w:rFonts w:ascii="GHEA Grapalat" w:hAnsi="GHEA Grapalat" w:cs="Sylfaen"/>
          <w:sz w:val="20"/>
          <w:vertAlign w:val="superscript"/>
          <w:lang w:val="pt-BR"/>
        </w:rPr>
        <w:t>31</w:t>
      </w:r>
      <w:r w:rsidRPr="0003466E">
        <w:rPr>
          <w:rStyle w:val="FootnoteReference"/>
          <w:rFonts w:ascii="GHEA Grapalat" w:hAnsi="GHEA Grapalat" w:cs="Sylfaen"/>
          <w:color w:val="FFFFFF"/>
          <w:sz w:val="20"/>
          <w:lang w:val="pt-BR"/>
        </w:rPr>
        <w:footnoteReference w:id="25"/>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5. ԱՊՐԱՆՔԻ ՀԱՆՁՆՈՒՄԸ ԵՎ ԸՆԴՈՒՆՈՒՄԸ</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12606" w:rsidRPr="005E1F72" w:rsidRDefault="00F12606" w:rsidP="00F12606">
      <w:pPr>
        <w:spacing w:after="0" w:line="240" w:lineRule="auto"/>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F12606" w:rsidRPr="005E1F72" w:rsidRDefault="00F12606" w:rsidP="00F12606">
      <w:pPr>
        <w:spacing w:after="0" w:line="240" w:lineRule="auto"/>
        <w:ind w:firstLine="709"/>
        <w:jc w:val="both"/>
        <w:rPr>
          <w:rFonts w:ascii="GHEA Grapalat" w:hAnsi="GHEA Grapalat" w:cs="Sylfaen"/>
          <w:sz w:val="20"/>
          <w:szCs w:val="20"/>
          <w:lang w:val="hy-AM"/>
        </w:rPr>
      </w:pPr>
      <w:r w:rsidRPr="005E1F72">
        <w:rPr>
          <w:rFonts w:ascii="GHEA Grapalat" w:hAnsi="GHEA Grapalat" w:cs="Sylfaen"/>
          <w:sz w:val="20"/>
          <w:lang w:val="hy-AM"/>
        </w:rPr>
        <w:lastRenderedPageBreak/>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170B90">
        <w:rPr>
          <w:rFonts w:ascii="GHEA Grapalat" w:hAnsi="GHEA Grapalat" w:cs="Sylfaen"/>
          <w:sz w:val="20"/>
          <w:szCs w:val="20"/>
          <w:lang w:val="hy-AM"/>
        </w:rPr>
        <w:t>10</w:t>
      </w:r>
      <w:r w:rsidRPr="005E1F7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12606" w:rsidRPr="005E1F72" w:rsidRDefault="00F12606" w:rsidP="00F12606">
      <w:pPr>
        <w:spacing w:after="0" w:line="240" w:lineRule="auto"/>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rsidR="00F12606" w:rsidRPr="005E1F72" w:rsidRDefault="00F12606" w:rsidP="00F12606">
      <w:pPr>
        <w:spacing w:after="0" w:line="240" w:lineRule="auto"/>
        <w:ind w:firstLine="720"/>
        <w:jc w:val="both"/>
        <w:rPr>
          <w:rFonts w:ascii="GHEA Grapalat" w:hAnsi="GHEA Grapalat" w:cs="Sylfaen"/>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443B3E">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F12606" w:rsidRPr="00443B3E" w:rsidRDefault="00F12606" w:rsidP="00F12606">
      <w:pPr>
        <w:spacing w:after="0" w:line="240" w:lineRule="auto"/>
        <w:ind w:firstLine="709"/>
        <w:jc w:val="both"/>
        <w:rPr>
          <w:ins w:id="27" w:author="User" w:date="2019-05-26T10:03:00Z"/>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չափով</w:t>
      </w:r>
      <w:r w:rsidRPr="00443B3E">
        <w:rPr>
          <w:rFonts w:ascii="GHEA Grapalat" w:hAnsi="GHEA Grapalat"/>
          <w:sz w:val="20"/>
          <w:lang w:val="hy-AM"/>
        </w:rPr>
        <w:t>:</w:t>
      </w:r>
      <w:r w:rsidRPr="00443B3E">
        <w:rPr>
          <w:rFonts w:ascii="GHEA Grapalat" w:hAnsi="GHEA Grapalat"/>
          <w:sz w:val="20"/>
          <w:vertAlign w:val="superscript"/>
          <w:lang w:val="hy-AM"/>
        </w:rPr>
        <w:t>32</w:t>
      </w:r>
      <w:r w:rsidRPr="0003466E">
        <w:rPr>
          <w:rStyle w:val="FootnoteReference"/>
          <w:rFonts w:ascii="GHEA Grapalat" w:hAnsi="GHEA Grapalat"/>
          <w:color w:val="FFFFFF"/>
          <w:sz w:val="20"/>
          <w:lang w:val="hy-AM"/>
        </w:rPr>
        <w:footnoteReference w:id="26"/>
      </w:r>
      <w:r w:rsidRPr="00443B3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443B3E">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հարյուրերրորդական) տոկոսի</w:t>
      </w:r>
      <w:r w:rsidRPr="005E1F72">
        <w:rPr>
          <w:rFonts w:ascii="GHEA Grapalat" w:hAnsi="GHEA Grapalat"/>
          <w:sz w:val="20"/>
          <w:lang w:val="hy-AM"/>
        </w:rPr>
        <w:t xml:space="preserve">  չափով։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rsidR="00F12606" w:rsidRPr="005E1F72" w:rsidRDefault="00F12606" w:rsidP="00F12606">
      <w:pPr>
        <w:spacing w:after="0" w:line="240" w:lineRule="auto"/>
        <w:ind w:firstLine="709"/>
        <w:jc w:val="center"/>
        <w:rPr>
          <w:rFonts w:ascii="GHEA Grapalat" w:hAnsi="GHEA Grapalat"/>
          <w:b/>
          <w:sz w:val="20"/>
          <w:lang w:val="hy-AM"/>
        </w:rPr>
      </w:pP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center"/>
        <w:rPr>
          <w:rFonts w:ascii="GHEA Grapalat" w:hAnsi="GHEA Grapalat"/>
          <w:b/>
          <w:sz w:val="20"/>
          <w:lang w:val="hy-AM"/>
        </w:rPr>
      </w:pPr>
      <w:r w:rsidRPr="005E1F72">
        <w:rPr>
          <w:rFonts w:ascii="GHEA Grapalat" w:hAnsi="GHEA Grapalat"/>
          <w:b/>
          <w:sz w:val="20"/>
          <w:lang w:val="hy-AM"/>
        </w:rPr>
        <w:t>8. ԱՅԼ ՊԱՅՄԱՆՆԵՐ</w:t>
      </w:r>
    </w:p>
    <w:p w:rsidR="00F12606" w:rsidRPr="005E1F72" w:rsidRDefault="00F12606" w:rsidP="00F12606">
      <w:pPr>
        <w:spacing w:after="0" w:line="240" w:lineRule="auto"/>
        <w:ind w:firstLine="709"/>
        <w:jc w:val="center"/>
        <w:rPr>
          <w:rFonts w:ascii="GHEA Grapalat" w:hAnsi="GHEA Grapalat"/>
          <w:b/>
          <w:sz w:val="20"/>
          <w:lang w:val="hy-AM"/>
        </w:rPr>
      </w:pPr>
    </w:p>
    <w:p w:rsidR="00F12606" w:rsidRPr="005E1F72" w:rsidRDefault="00F12606" w:rsidP="00F12606">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12606" w:rsidRPr="005E1F72" w:rsidRDefault="00F12606" w:rsidP="00F12606">
      <w:pPr>
        <w:tabs>
          <w:tab w:val="left" w:pos="1276"/>
        </w:tabs>
        <w:spacing w:after="0" w:line="240" w:lineRule="auto"/>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F12606" w:rsidRPr="005E1F72" w:rsidRDefault="00F12606" w:rsidP="00F12606">
      <w:pPr>
        <w:tabs>
          <w:tab w:val="left" w:pos="1276"/>
        </w:tabs>
        <w:spacing w:after="0" w:line="240" w:lineRule="auto"/>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12606" w:rsidRPr="005E1F72" w:rsidRDefault="00F12606" w:rsidP="00F12606">
      <w:pPr>
        <w:tabs>
          <w:tab w:val="left" w:pos="1276"/>
        </w:tabs>
        <w:spacing w:after="0" w:line="240" w:lineRule="auto"/>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34</w:t>
      </w:r>
      <w:r w:rsidRPr="0003466E">
        <w:rPr>
          <w:rStyle w:val="FootnoteReference"/>
          <w:rFonts w:ascii="GHEA Grapalat" w:hAnsi="GHEA Grapalat"/>
          <w:color w:val="FFFFFF"/>
          <w:sz w:val="20"/>
          <w:lang w:val="pt-BR"/>
        </w:rPr>
        <w:footnoteReference w:id="27"/>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lang w:val="pt-BR"/>
        </w:rPr>
        <w:t>:</w:t>
      </w:r>
      <w:r>
        <w:rPr>
          <w:rFonts w:ascii="GHEA Grapalat" w:hAnsi="GHEA Grapalat"/>
          <w:sz w:val="20"/>
          <w:vertAlign w:val="superscript"/>
          <w:lang w:val="pt-BR"/>
        </w:rPr>
        <w:t>35</w:t>
      </w:r>
      <w:r w:rsidRPr="0003466E">
        <w:rPr>
          <w:rStyle w:val="FootnoteReference"/>
          <w:rFonts w:ascii="GHEA Grapalat" w:hAnsi="GHEA Grapalat"/>
          <w:color w:val="FFFFFF"/>
          <w:sz w:val="20"/>
          <w:lang w:val="pt-BR"/>
        </w:rPr>
        <w:footnoteReference w:id="28"/>
      </w:r>
    </w:p>
    <w:p w:rsidR="00F12606" w:rsidRPr="005E1F72" w:rsidRDefault="00F12606" w:rsidP="00F12606">
      <w:pPr>
        <w:tabs>
          <w:tab w:val="left" w:pos="1276"/>
        </w:tabs>
        <w:spacing w:after="0" w:line="240" w:lineRule="auto"/>
        <w:ind w:firstLine="720"/>
        <w:jc w:val="both"/>
        <w:rPr>
          <w:rFonts w:ascii="GHEA Grapalat" w:hAnsi="GHEA Grapalat"/>
          <w:sz w:val="20"/>
          <w:lang w:val="pt-BR"/>
        </w:rPr>
      </w:pPr>
      <w:r w:rsidRPr="005E1F72">
        <w:rPr>
          <w:rFonts w:ascii="GHEA Grapalat" w:hAnsi="GHEA Grapalat" w:cs="Times Armenian"/>
          <w:sz w:val="20"/>
          <w:lang w:val="pt-BR"/>
        </w:rPr>
        <w:t>8</w:t>
      </w:r>
      <w:r w:rsidRPr="005E1F72">
        <w:rPr>
          <w:rFonts w:ascii="GHEA Grapalat" w:hAnsi="GHEA Grapalat" w:cs="Times Armenian"/>
          <w:sz w:val="20"/>
          <w:lang w:val="hy-AM"/>
        </w:rPr>
        <w:t>.</w:t>
      </w:r>
      <w:r w:rsidRPr="005E1F72">
        <w:rPr>
          <w:rFonts w:ascii="GHEA Grapalat" w:hAnsi="GHEA Grapalat" w:cs="Times Armenian"/>
          <w:sz w:val="20"/>
          <w:lang w:val="pt-BR"/>
        </w:rPr>
        <w:t>8</w:t>
      </w:r>
      <w:r w:rsidRPr="005E1F72">
        <w:rPr>
          <w:rFonts w:ascii="GHEA Grapalat" w:hAnsi="GHEA Grapalat" w:cs="Times Armenian"/>
          <w:sz w:val="20"/>
          <w:lang w:val="hy-AM"/>
        </w:rPr>
        <w:t xml:space="preserve"> Ա</w:t>
      </w:r>
      <w:r w:rsidRPr="005E1F72">
        <w:rPr>
          <w:rFonts w:ascii="GHEA Grapalat" w:hAnsi="GHEA Grapalat" w:cs="Times Armenian"/>
          <w:sz w:val="20"/>
        </w:rPr>
        <w:t>պր</w:t>
      </w:r>
      <w:r w:rsidRPr="005E1F72">
        <w:rPr>
          <w:rFonts w:ascii="GHEA Grapalat" w:hAnsi="GHEA Grapalat" w:cs="Times Armenian"/>
          <w:sz w:val="20"/>
          <w:lang w:val="hy-AM"/>
        </w:rPr>
        <w:t xml:space="preserve">անքի </w:t>
      </w:r>
      <w:r w:rsidRPr="005E1F72">
        <w:rPr>
          <w:rFonts w:ascii="GHEA Grapalat" w:hAnsi="GHEA Grapalat" w:cs="Times Armenian"/>
          <w:sz w:val="20"/>
        </w:rPr>
        <w:t>մատա</w:t>
      </w:r>
      <w:r w:rsidRPr="005E1F72">
        <w:rPr>
          <w:rFonts w:ascii="GHEA Grapalat" w:hAnsi="GHEA Grapalat" w:cs="Sylfaen"/>
          <w:sz w:val="20"/>
          <w:lang w:val="hy-AM"/>
        </w:rPr>
        <w:t>կա</w:t>
      </w:r>
      <w:r w:rsidRPr="005E1F72">
        <w:rPr>
          <w:rFonts w:ascii="GHEA Grapalat" w:hAnsi="GHEA Grapalat" w:cs="Sylfaen"/>
          <w:sz w:val="20"/>
        </w:rPr>
        <w:t>ր</w:t>
      </w:r>
      <w:r w:rsidRPr="005E1F72">
        <w:rPr>
          <w:rFonts w:ascii="GHEA Grapalat" w:hAnsi="GHEA Grapalat" w:cs="Sylfaen"/>
          <w:sz w:val="20"/>
          <w:lang w:val="hy-AM"/>
        </w:rPr>
        <w:t>արման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r w:rsidRPr="005E1F72">
        <w:rPr>
          <w:rFonts w:ascii="GHEA Grapalat" w:hAnsi="GHEA Grapalat" w:cs="Times Armenian"/>
          <w:sz w:val="20"/>
        </w:rPr>
        <w:t>Վաճառողի</w:t>
      </w:r>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r w:rsidRPr="005E1F72">
        <w:rPr>
          <w:rFonts w:ascii="GHEA Grapalat" w:hAnsi="GHEA Grapalat"/>
          <w:sz w:val="20"/>
        </w:rPr>
        <w:t>Գնորդ</w:t>
      </w:r>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r w:rsidRPr="005E1F72">
        <w:rPr>
          <w:rFonts w:ascii="GHEA Grapalat" w:hAnsi="GHEA Grapalat" w:cs="Times Armenian"/>
          <w:sz w:val="20"/>
        </w:rPr>
        <w:t>ապրանքի</w:t>
      </w:r>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443B3E">
        <w:rPr>
          <w:rFonts w:ascii="GHEA Grapalat" w:hAnsi="GHEA Grapalat" w:cs="Sylfaen"/>
          <w:sz w:val="20"/>
          <w:lang w:val="pt-BR"/>
        </w:rPr>
        <w:t xml:space="preserve">, </w:t>
      </w:r>
      <w:r>
        <w:rPr>
          <w:rFonts w:ascii="GHEA Grapalat" w:hAnsi="GHEA Grapalat" w:cs="Sylfaen"/>
          <w:sz w:val="20"/>
        </w:rPr>
        <w:t>իսկ</w:t>
      </w:r>
      <w:r w:rsidRPr="00443B3E">
        <w:rPr>
          <w:rFonts w:ascii="GHEA Grapalat" w:hAnsi="GHEA Grapalat" w:cs="Sylfaen"/>
          <w:sz w:val="20"/>
          <w:lang w:val="pt-BR"/>
        </w:rPr>
        <w:t xml:space="preserve"> </w:t>
      </w:r>
      <w:r>
        <w:rPr>
          <w:rFonts w:ascii="GHEA Grapalat" w:hAnsi="GHEA Grapalat" w:cs="Sylfaen"/>
          <w:sz w:val="20"/>
        </w:rPr>
        <w:t>Վաճառողի</w:t>
      </w:r>
      <w:r w:rsidRPr="00443B3E">
        <w:rPr>
          <w:rFonts w:ascii="GHEA Grapalat" w:hAnsi="GHEA Grapalat" w:cs="Sylfaen"/>
          <w:sz w:val="20"/>
          <w:lang w:val="pt-BR"/>
        </w:rPr>
        <w:t xml:space="preserve"> </w:t>
      </w:r>
      <w:r>
        <w:rPr>
          <w:rFonts w:ascii="GHEA Grapalat" w:hAnsi="GHEA Grapalat" w:cs="Sylfaen"/>
          <w:sz w:val="20"/>
        </w:rPr>
        <w:t>առաջարկությունը</w:t>
      </w:r>
      <w:r w:rsidRPr="00443B3E">
        <w:rPr>
          <w:rFonts w:ascii="GHEA Grapalat" w:hAnsi="GHEA Grapalat" w:cs="Sylfaen"/>
          <w:sz w:val="20"/>
          <w:lang w:val="pt-BR"/>
        </w:rPr>
        <w:t xml:space="preserve"> </w:t>
      </w:r>
      <w:r>
        <w:rPr>
          <w:rFonts w:ascii="GHEA Grapalat" w:hAnsi="GHEA Grapalat" w:cs="Sylfaen"/>
          <w:sz w:val="20"/>
        </w:rPr>
        <w:t>ներկայացվել</w:t>
      </w:r>
      <w:r w:rsidRPr="00443B3E">
        <w:rPr>
          <w:rFonts w:ascii="GHEA Grapalat" w:hAnsi="GHEA Grapalat" w:cs="Sylfaen"/>
          <w:sz w:val="20"/>
          <w:lang w:val="pt-BR"/>
        </w:rPr>
        <w:t xml:space="preserve"> </w:t>
      </w:r>
      <w:r>
        <w:rPr>
          <w:rFonts w:ascii="GHEA Grapalat" w:hAnsi="GHEA Grapalat" w:cs="Sylfaen"/>
          <w:sz w:val="20"/>
        </w:rPr>
        <w:t>է</w:t>
      </w:r>
      <w:r w:rsidRPr="00443B3E">
        <w:rPr>
          <w:rFonts w:ascii="GHEA Grapalat" w:hAnsi="GHEA Grapalat" w:cs="Sylfaen"/>
          <w:sz w:val="20"/>
          <w:lang w:val="pt-BR"/>
        </w:rPr>
        <w:t xml:space="preserve"> </w:t>
      </w:r>
      <w:r>
        <w:rPr>
          <w:rFonts w:ascii="GHEA Grapalat" w:hAnsi="GHEA Grapalat" w:cs="Sylfaen"/>
          <w:sz w:val="20"/>
        </w:rPr>
        <w:t>ոչ</w:t>
      </w:r>
      <w:r w:rsidRPr="00443B3E">
        <w:rPr>
          <w:rFonts w:ascii="GHEA Grapalat" w:hAnsi="GHEA Grapalat" w:cs="Sylfaen"/>
          <w:sz w:val="20"/>
          <w:lang w:val="pt-BR"/>
        </w:rPr>
        <w:t xml:space="preserve"> </w:t>
      </w:r>
      <w:r>
        <w:rPr>
          <w:rFonts w:ascii="GHEA Grapalat" w:hAnsi="GHEA Grapalat" w:cs="Sylfaen"/>
          <w:sz w:val="20"/>
        </w:rPr>
        <w:t>ուշ</w:t>
      </w:r>
      <w:r w:rsidRPr="00443B3E">
        <w:rPr>
          <w:rFonts w:ascii="GHEA Grapalat" w:hAnsi="GHEA Grapalat" w:cs="Sylfaen"/>
          <w:sz w:val="20"/>
          <w:lang w:val="pt-BR"/>
        </w:rPr>
        <w:t xml:space="preserve">, </w:t>
      </w:r>
      <w:r>
        <w:rPr>
          <w:rFonts w:ascii="GHEA Grapalat" w:hAnsi="GHEA Grapalat" w:cs="Sylfaen"/>
          <w:sz w:val="20"/>
        </w:rPr>
        <w:t>քան</w:t>
      </w:r>
      <w:r w:rsidRPr="00443B3E">
        <w:rPr>
          <w:rFonts w:ascii="GHEA Grapalat" w:hAnsi="GHEA Grapalat" w:cs="Sylfaen"/>
          <w:sz w:val="20"/>
          <w:lang w:val="pt-BR"/>
        </w:rPr>
        <w:t xml:space="preserve"> </w:t>
      </w:r>
      <w:r>
        <w:rPr>
          <w:rFonts w:ascii="GHEA Grapalat" w:hAnsi="GHEA Grapalat" w:cs="Sylfaen"/>
          <w:sz w:val="20"/>
        </w:rPr>
        <w:t>պայմանագրով</w:t>
      </w:r>
      <w:r w:rsidRPr="00443B3E">
        <w:rPr>
          <w:rFonts w:ascii="GHEA Grapalat" w:hAnsi="GHEA Grapalat" w:cs="Sylfaen"/>
          <w:sz w:val="20"/>
          <w:lang w:val="pt-BR"/>
        </w:rPr>
        <w:t xml:space="preserve"> </w:t>
      </w:r>
      <w:r>
        <w:rPr>
          <w:rFonts w:ascii="GHEA Grapalat" w:hAnsi="GHEA Grapalat" w:cs="Sylfaen"/>
          <w:sz w:val="20"/>
        </w:rPr>
        <w:t>ի</w:t>
      </w:r>
      <w:r w:rsidRPr="00443B3E">
        <w:rPr>
          <w:rFonts w:ascii="GHEA Grapalat" w:hAnsi="GHEA Grapalat" w:cs="Sylfaen"/>
          <w:sz w:val="20"/>
          <w:lang w:val="pt-BR"/>
        </w:rPr>
        <w:t xml:space="preserve"> </w:t>
      </w:r>
      <w:r>
        <w:rPr>
          <w:rFonts w:ascii="GHEA Grapalat" w:hAnsi="GHEA Grapalat" w:cs="Sylfaen"/>
          <w:sz w:val="20"/>
        </w:rPr>
        <w:t>սկզբանե</w:t>
      </w:r>
      <w:r w:rsidRPr="00443B3E">
        <w:rPr>
          <w:rFonts w:ascii="GHEA Grapalat" w:hAnsi="GHEA Grapalat" w:cs="Sylfaen"/>
          <w:sz w:val="20"/>
          <w:lang w:val="pt-BR"/>
        </w:rPr>
        <w:t xml:space="preserve"> </w:t>
      </w:r>
      <w:r>
        <w:rPr>
          <w:rFonts w:ascii="GHEA Grapalat" w:hAnsi="GHEA Grapalat" w:cs="Sylfaen"/>
          <w:sz w:val="20"/>
        </w:rPr>
        <w:t>մատակարարման</w:t>
      </w:r>
      <w:r w:rsidRPr="00443B3E">
        <w:rPr>
          <w:rFonts w:ascii="GHEA Grapalat" w:hAnsi="GHEA Grapalat" w:cs="Sylfaen"/>
          <w:sz w:val="20"/>
          <w:lang w:val="pt-BR"/>
        </w:rPr>
        <w:t xml:space="preserve"> </w:t>
      </w:r>
      <w:r>
        <w:rPr>
          <w:rFonts w:ascii="GHEA Grapalat" w:hAnsi="GHEA Grapalat" w:cs="Sylfaen"/>
          <w:sz w:val="20"/>
        </w:rPr>
        <w:t>համար</w:t>
      </w:r>
      <w:r w:rsidRPr="00443B3E">
        <w:rPr>
          <w:rFonts w:ascii="GHEA Grapalat" w:hAnsi="GHEA Grapalat" w:cs="Sylfaen"/>
          <w:sz w:val="20"/>
          <w:lang w:val="pt-BR"/>
        </w:rPr>
        <w:t xml:space="preserve"> </w:t>
      </w:r>
      <w:r>
        <w:rPr>
          <w:rFonts w:ascii="GHEA Grapalat" w:hAnsi="GHEA Grapalat" w:cs="Sylfaen"/>
          <w:sz w:val="20"/>
        </w:rPr>
        <w:t>սահմանված</w:t>
      </w:r>
      <w:r w:rsidRPr="00443B3E">
        <w:rPr>
          <w:rFonts w:ascii="GHEA Grapalat" w:hAnsi="GHEA Grapalat" w:cs="Sylfaen"/>
          <w:sz w:val="20"/>
          <w:lang w:val="pt-BR"/>
        </w:rPr>
        <w:t xml:space="preserve"> </w:t>
      </w:r>
      <w:r>
        <w:rPr>
          <w:rFonts w:ascii="GHEA Grapalat" w:hAnsi="GHEA Grapalat" w:cs="Sylfaen"/>
          <w:sz w:val="20"/>
        </w:rPr>
        <w:t>ժամկետը</w:t>
      </w:r>
      <w:r w:rsidRPr="00443B3E">
        <w:rPr>
          <w:rFonts w:ascii="GHEA Grapalat" w:hAnsi="GHEA Grapalat" w:cs="Sylfaen"/>
          <w:sz w:val="20"/>
          <w:lang w:val="pt-BR"/>
        </w:rPr>
        <w:t xml:space="preserve"> </w:t>
      </w:r>
      <w:r>
        <w:rPr>
          <w:rFonts w:ascii="GHEA Grapalat" w:hAnsi="GHEA Grapalat" w:cs="Sylfaen"/>
          <w:sz w:val="20"/>
        </w:rPr>
        <w:t>լրանալուց</w:t>
      </w:r>
      <w:r w:rsidRPr="00443B3E">
        <w:rPr>
          <w:rFonts w:ascii="GHEA Grapalat" w:hAnsi="GHEA Grapalat" w:cs="Sylfaen"/>
          <w:sz w:val="20"/>
          <w:lang w:val="pt-BR"/>
        </w:rPr>
        <w:t xml:space="preserve"> </w:t>
      </w:r>
      <w:r>
        <w:rPr>
          <w:rFonts w:ascii="GHEA Grapalat" w:hAnsi="GHEA Grapalat" w:cs="Sylfaen"/>
          <w:sz w:val="20"/>
        </w:rPr>
        <w:t>առնվազն</w:t>
      </w:r>
      <w:r w:rsidRPr="00443B3E">
        <w:rPr>
          <w:rFonts w:ascii="GHEA Grapalat" w:hAnsi="GHEA Grapalat" w:cs="Sylfaen"/>
          <w:sz w:val="20"/>
          <w:lang w:val="pt-BR"/>
        </w:rPr>
        <w:t xml:space="preserve"> 5 </w:t>
      </w:r>
      <w:r>
        <w:rPr>
          <w:rFonts w:ascii="GHEA Grapalat" w:hAnsi="GHEA Grapalat" w:cs="Sylfaen"/>
          <w:sz w:val="20"/>
        </w:rPr>
        <w:t>օրացուցային</w:t>
      </w:r>
      <w:r w:rsidRPr="00443B3E">
        <w:rPr>
          <w:rFonts w:ascii="GHEA Grapalat" w:hAnsi="GHEA Grapalat" w:cs="Sylfaen"/>
          <w:sz w:val="20"/>
          <w:lang w:val="pt-BR"/>
        </w:rPr>
        <w:t xml:space="preserve"> </w:t>
      </w:r>
      <w:r>
        <w:rPr>
          <w:rFonts w:ascii="GHEA Grapalat" w:hAnsi="GHEA Grapalat" w:cs="Sylfaen"/>
          <w:sz w:val="20"/>
        </w:rPr>
        <w:t>օր</w:t>
      </w:r>
      <w:r w:rsidRPr="00443B3E">
        <w:rPr>
          <w:rFonts w:ascii="GHEA Grapalat" w:hAnsi="GHEA Grapalat" w:cs="Sylfaen"/>
          <w:sz w:val="20"/>
          <w:lang w:val="pt-BR"/>
        </w:rPr>
        <w:t xml:space="preserve"> </w:t>
      </w:r>
      <w:r>
        <w:rPr>
          <w:rFonts w:ascii="GHEA Grapalat" w:hAnsi="GHEA Grapalat" w:cs="Sylfaen"/>
          <w:sz w:val="20"/>
        </w:rPr>
        <w:t>առաջ</w:t>
      </w:r>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r w:rsidRPr="005E1F72">
        <w:rPr>
          <w:rFonts w:ascii="GHEA Grapalat" w:hAnsi="GHEA Grapalat" w:cs="Times Armenian"/>
          <w:sz w:val="20"/>
        </w:rPr>
        <w:t>մատակարա</w:t>
      </w:r>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lastRenderedPageBreak/>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r w:rsidRPr="005E1F72">
        <w:rPr>
          <w:rFonts w:ascii="GHEA Grapalat" w:hAnsi="GHEA Grapalat" w:cs="Times Armenian"/>
          <w:sz w:val="20"/>
        </w:rPr>
        <w:t>մեկ</w:t>
      </w:r>
      <w:r w:rsidRPr="005E1F72">
        <w:rPr>
          <w:rFonts w:ascii="GHEA Grapalat" w:hAnsi="GHEA Grapalat" w:cs="Times Armenian"/>
          <w:sz w:val="20"/>
          <w:lang w:val="pt-BR"/>
        </w:rPr>
        <w:t xml:space="preserve"> </w:t>
      </w:r>
      <w:r w:rsidRPr="005E1F72">
        <w:rPr>
          <w:rFonts w:ascii="GHEA Grapalat" w:hAnsi="GHEA Grapalat" w:cs="Times Armenian"/>
          <w:sz w:val="20"/>
        </w:rPr>
        <w:t>անգամ</w:t>
      </w:r>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r w:rsidRPr="005E1F72">
        <w:rPr>
          <w:rFonts w:ascii="GHEA Grapalat" w:hAnsi="GHEA Grapalat" w:cs="Sylfaen"/>
          <w:sz w:val="20"/>
        </w:rPr>
        <w:t>օրացուցային</w:t>
      </w:r>
      <w:r w:rsidRPr="005E1F72">
        <w:rPr>
          <w:rFonts w:ascii="GHEA Grapalat" w:hAnsi="GHEA Grapalat" w:cs="Sylfaen"/>
          <w:sz w:val="20"/>
          <w:lang w:val="pt-BR"/>
        </w:rPr>
        <w:t xml:space="preserve"> </w:t>
      </w:r>
      <w:r w:rsidRPr="005E1F72">
        <w:rPr>
          <w:rFonts w:ascii="GHEA Grapalat" w:hAnsi="GHEA Grapalat" w:cs="Sylfaen"/>
          <w:sz w:val="20"/>
        </w:rPr>
        <w:t>օրով</w:t>
      </w:r>
      <w:r w:rsidRPr="005E1F72">
        <w:rPr>
          <w:rFonts w:ascii="GHEA Grapalat" w:hAnsi="GHEA Grapalat" w:cs="Sylfaen"/>
          <w:sz w:val="20"/>
          <w:lang w:val="pt-BR"/>
        </w:rPr>
        <w:t xml:space="preserve">, </w:t>
      </w:r>
      <w:r w:rsidRPr="005E1F72">
        <w:rPr>
          <w:rFonts w:ascii="GHEA Grapalat" w:hAnsi="GHEA Grapalat" w:cs="Sylfaen"/>
          <w:sz w:val="20"/>
        </w:rPr>
        <w:t>բայց</w:t>
      </w:r>
      <w:r w:rsidRPr="005E1F72">
        <w:rPr>
          <w:rFonts w:ascii="GHEA Grapalat" w:hAnsi="GHEA Grapalat" w:cs="Sylfaen"/>
          <w:sz w:val="20"/>
          <w:lang w:val="pt-BR"/>
        </w:rPr>
        <w:t xml:space="preserve"> </w:t>
      </w:r>
      <w:r w:rsidRPr="005E1F72">
        <w:rPr>
          <w:rFonts w:ascii="GHEA Grapalat" w:hAnsi="GHEA Grapalat" w:cs="Sylfaen"/>
          <w:sz w:val="20"/>
        </w:rPr>
        <w:t>ոչ</w:t>
      </w:r>
      <w:r w:rsidRPr="005E1F72">
        <w:rPr>
          <w:rFonts w:ascii="GHEA Grapalat" w:hAnsi="GHEA Grapalat" w:cs="Sylfaen"/>
          <w:sz w:val="20"/>
          <w:lang w:val="pt-BR"/>
        </w:rPr>
        <w:t xml:space="preserve"> </w:t>
      </w:r>
      <w:r w:rsidRPr="005E1F72">
        <w:rPr>
          <w:rFonts w:ascii="GHEA Grapalat" w:hAnsi="GHEA Grapalat" w:cs="Sylfaen"/>
          <w:sz w:val="20"/>
        </w:rPr>
        <w:t>ավել</w:t>
      </w:r>
      <w:r w:rsidRPr="005E1F72">
        <w:rPr>
          <w:rFonts w:ascii="GHEA Grapalat" w:hAnsi="GHEA Grapalat" w:cs="Sylfaen"/>
          <w:sz w:val="20"/>
          <w:lang w:val="pt-BR"/>
        </w:rPr>
        <w:t xml:space="preserve"> </w:t>
      </w:r>
      <w:r w:rsidRPr="005E1F72">
        <w:rPr>
          <w:rFonts w:ascii="GHEA Grapalat" w:hAnsi="GHEA Grapalat" w:cs="Sylfaen"/>
          <w:sz w:val="20"/>
        </w:rPr>
        <w:t>քան</w:t>
      </w:r>
      <w:r w:rsidRPr="005E1F72">
        <w:rPr>
          <w:rFonts w:ascii="GHEA Grapalat" w:hAnsi="GHEA Grapalat" w:cs="Sylfaen"/>
          <w:sz w:val="20"/>
          <w:lang w:val="pt-BR"/>
        </w:rPr>
        <w:t xml:space="preserve"> </w:t>
      </w:r>
      <w:r w:rsidRPr="005E1F72">
        <w:rPr>
          <w:rFonts w:ascii="GHEA Grapalat" w:hAnsi="GHEA Grapalat" w:cs="Sylfaen"/>
          <w:sz w:val="20"/>
        </w:rPr>
        <w:t>պայմանագրով</w:t>
      </w:r>
      <w:r w:rsidRPr="005E1F72">
        <w:rPr>
          <w:rFonts w:ascii="GHEA Grapalat" w:hAnsi="GHEA Grapalat" w:cs="Sylfaen"/>
          <w:sz w:val="20"/>
          <w:lang w:val="pt-BR"/>
        </w:rPr>
        <w:t xml:space="preserve"> </w:t>
      </w:r>
      <w:r w:rsidRPr="005E1F72">
        <w:rPr>
          <w:rFonts w:ascii="GHEA Grapalat" w:hAnsi="GHEA Grapalat" w:cs="Sylfaen"/>
          <w:sz w:val="20"/>
        </w:rPr>
        <w:t>սահմանված</w:t>
      </w:r>
      <w:r w:rsidRPr="005E1F72">
        <w:rPr>
          <w:rFonts w:ascii="GHEA Grapalat" w:hAnsi="GHEA Grapalat" w:cs="Sylfaen"/>
          <w:sz w:val="20"/>
          <w:lang w:val="pt-BR"/>
        </w:rPr>
        <w:t xml:space="preserve"> </w:t>
      </w:r>
      <w:r w:rsidRPr="005E1F72">
        <w:rPr>
          <w:rFonts w:ascii="GHEA Grapalat" w:hAnsi="GHEA Grapalat" w:cs="Sylfaen"/>
          <w:sz w:val="20"/>
        </w:rPr>
        <w:t>ժամկետն</w:t>
      </w:r>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rsidR="00F12606" w:rsidRPr="005E1F72" w:rsidRDefault="00F12606" w:rsidP="00F12606">
      <w:pPr>
        <w:tabs>
          <w:tab w:val="left" w:pos="720"/>
        </w:tabs>
        <w:spacing w:after="0" w:line="240" w:lineRule="auto"/>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12606" w:rsidRPr="005E1F72" w:rsidRDefault="00F12606" w:rsidP="00F12606">
      <w:pPr>
        <w:tabs>
          <w:tab w:val="num" w:pos="0"/>
          <w:tab w:val="left" w:pos="720"/>
          <w:tab w:val="num" w:pos="900"/>
        </w:tabs>
        <w:spacing w:after="0" w:line="240" w:lineRule="auto"/>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F12606" w:rsidRPr="005E1F72" w:rsidRDefault="00F12606" w:rsidP="00F12606">
      <w:pPr>
        <w:spacing w:after="0" w:line="240" w:lineRule="auto"/>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r>
    </w:p>
    <w:p w:rsidR="00F12606" w:rsidRPr="005E1F72" w:rsidRDefault="00F12606" w:rsidP="00F12606">
      <w:pPr>
        <w:tabs>
          <w:tab w:val="left" w:pos="1276"/>
        </w:tabs>
        <w:spacing w:after="0" w:line="240" w:lineRule="auto"/>
        <w:ind w:firstLine="720"/>
        <w:jc w:val="both"/>
        <w:rPr>
          <w:rFonts w:ascii="GHEA Grapalat" w:hAnsi="GHEA Grapalat" w:cs="Sylfaen"/>
          <w:sz w:val="20"/>
          <w:u w:val="single"/>
          <w:lang w:val="hy-AM"/>
        </w:rPr>
      </w:pP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b/>
          <w:sz w:val="20"/>
          <w:lang w:val="hy-AM"/>
        </w:rPr>
      </w:pPr>
      <w:r w:rsidRPr="005E1F72">
        <w:rPr>
          <w:rFonts w:ascii="GHEA Grapalat" w:hAnsi="GHEA Grapalat"/>
          <w:b/>
          <w:sz w:val="20"/>
          <w:lang w:val="hy-AM"/>
        </w:rPr>
        <w:t>10. Կողմերի հասցեները, բանկային վավերապայմանները և ստորագրությունները</w:t>
      </w:r>
    </w:p>
    <w:p w:rsidR="00F12606" w:rsidRPr="005E1F72" w:rsidRDefault="00F12606" w:rsidP="00F12606">
      <w:pPr>
        <w:spacing w:after="0" w:line="240" w:lineRule="auto"/>
        <w:ind w:firstLine="709"/>
        <w:jc w:val="both"/>
        <w:rPr>
          <w:rFonts w:ascii="GHEA Grapalat" w:hAnsi="GHEA Grapalat"/>
          <w:sz w:val="20"/>
          <w:lang w:val="hy-AM"/>
        </w:rPr>
      </w:pPr>
      <w:r w:rsidRPr="005E1F72">
        <w:rPr>
          <w:rFonts w:ascii="GHEA Grapalat" w:hAnsi="GHEA Grapalat"/>
          <w:sz w:val="20"/>
          <w:lang w:val="hy-AM"/>
        </w:rPr>
        <w:t xml:space="preserve"> </w:t>
      </w:r>
    </w:p>
    <w:p w:rsidR="00F12606" w:rsidRPr="005E1F72" w:rsidRDefault="00F12606" w:rsidP="00F12606">
      <w:pPr>
        <w:spacing w:after="0" w:line="240" w:lineRule="auto"/>
        <w:ind w:firstLine="709"/>
        <w:jc w:val="both"/>
        <w:rPr>
          <w:rFonts w:ascii="GHEA Grapalat" w:hAnsi="GHEA Grapalat"/>
          <w:sz w:val="20"/>
          <w:lang w:val="hy-AM"/>
        </w:rPr>
      </w:pPr>
    </w:p>
    <w:p w:rsidR="00F12606" w:rsidRPr="005E1F72" w:rsidRDefault="00F12606" w:rsidP="00F12606">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F12606" w:rsidRPr="005E1F72" w:rsidTr="009D0269">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jc w:val="center"/>
              <w:rPr>
                <w:rFonts w:ascii="GHEA Grapalat" w:hAnsi="GHEA Grapalat"/>
                <w:u w:val="single"/>
              </w:rPr>
            </w:pPr>
            <w:r w:rsidRPr="005E1F72">
              <w:rPr>
                <w:rFonts w:ascii="GHEA Grapalat" w:hAnsi="GHEA Grapalat"/>
                <w:u w:val="single"/>
              </w:rPr>
              <w:t xml:space="preserve"> </w:t>
            </w:r>
          </w:p>
          <w:p w:rsidR="00F12606" w:rsidRPr="005E1F72" w:rsidRDefault="00F12606" w:rsidP="00F12606">
            <w:pPr>
              <w:spacing w:after="0" w:line="240" w:lineRule="auto"/>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lang w:val="hy-AM"/>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rsidR="00F12606" w:rsidRPr="005E1F72" w:rsidRDefault="00F12606" w:rsidP="00F12606">
            <w:pPr>
              <w:spacing w:after="0" w:line="240" w:lineRule="auto"/>
              <w:jc w:val="center"/>
              <w:rPr>
                <w:rFonts w:ascii="GHEA Grapalat" w:hAnsi="GHEA Grapalat"/>
                <w:lang w:val="hy-AM"/>
              </w:rPr>
            </w:pPr>
          </w:p>
        </w:tc>
        <w:tc>
          <w:tcPr>
            <w:tcW w:w="4343" w:type="dxa"/>
          </w:tcPr>
          <w:p w:rsidR="00F12606" w:rsidRPr="005E1F72" w:rsidRDefault="00F12606" w:rsidP="00F12606">
            <w:pPr>
              <w:spacing w:after="0" w:line="240" w:lineRule="auto"/>
              <w:jc w:val="center"/>
              <w:rPr>
                <w:rFonts w:ascii="GHEA Grapalat" w:hAnsi="GHEA Grapalat" w:cs="Sylfaen"/>
                <w:b/>
                <w:bCs/>
                <w:lang w:val="hy-AM"/>
              </w:rPr>
            </w:pPr>
            <w:r w:rsidRPr="005E1F72">
              <w:rPr>
                <w:rFonts w:ascii="GHEA Grapalat" w:hAnsi="GHEA Grapalat" w:cs="Sylfaen"/>
                <w:b/>
                <w:bCs/>
                <w:lang w:val="hy-AM"/>
              </w:rPr>
              <w:t>ՎԱՃԱՌՈՂ</w:t>
            </w:r>
          </w:p>
          <w:p w:rsidR="00F12606" w:rsidRPr="005E1F72" w:rsidRDefault="00F12606" w:rsidP="00F12606">
            <w:pPr>
              <w:spacing w:after="0" w:line="240" w:lineRule="auto"/>
              <w:jc w:val="center"/>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lang w:val="hy-AM"/>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F12606" w:rsidRPr="005E1F72" w:rsidRDefault="00F12606" w:rsidP="00F12606">
      <w:pPr>
        <w:tabs>
          <w:tab w:val="left" w:pos="1276"/>
        </w:tabs>
        <w:spacing w:after="0" w:line="240" w:lineRule="auto"/>
        <w:ind w:firstLine="720"/>
        <w:jc w:val="both"/>
        <w:rPr>
          <w:rFonts w:ascii="GHEA Grapalat" w:hAnsi="GHEA Grapalat" w:cs="Sylfaen"/>
          <w:sz w:val="20"/>
          <w:u w:val="single"/>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jc w:val="right"/>
        <w:rPr>
          <w:rFonts w:ascii="GHEA Grapalat" w:hAnsi="GHEA Grapalat"/>
          <w:sz w:val="20"/>
          <w:lang w:val="hy-AM"/>
        </w:rPr>
        <w:sectPr w:rsidR="00F12606" w:rsidRPr="005E1F72" w:rsidSect="009D0269">
          <w:footnotePr>
            <w:pos w:val="beneathText"/>
          </w:footnotePr>
          <w:pgSz w:w="11906" w:h="16838" w:code="9"/>
          <w:pgMar w:top="720" w:right="662" w:bottom="533" w:left="1138" w:header="562" w:footer="562" w:gutter="0"/>
          <w:cols w:space="720"/>
        </w:sectPr>
      </w:pP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lastRenderedPageBreak/>
        <w:t>Հավելված N 1</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spacing w:after="0" w:line="240" w:lineRule="auto"/>
        <w:jc w:val="center"/>
        <w:rPr>
          <w:rFonts w:ascii="GHEA Grapalat" w:hAnsi="GHEA Grapalat"/>
          <w:sz w:val="18"/>
          <w:lang w:val="hy-AM"/>
        </w:rPr>
      </w:pPr>
    </w:p>
    <w:p w:rsidR="00F12606" w:rsidRPr="005E1F72" w:rsidRDefault="00F12606" w:rsidP="00F12606">
      <w:pPr>
        <w:spacing w:after="0" w:line="240" w:lineRule="auto"/>
        <w:jc w:val="center"/>
        <w:rPr>
          <w:rFonts w:ascii="GHEA Grapalat" w:hAnsi="GHEA Grapalat"/>
          <w:sz w:val="20"/>
          <w:lang w:val="hy-AM"/>
        </w:rPr>
      </w:pP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rsidR="00F12606" w:rsidRPr="005E1F72" w:rsidRDefault="00F12606" w:rsidP="00F12606">
      <w:pPr>
        <w:spacing w:after="0" w:line="240" w:lineRule="auto"/>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845"/>
        <w:gridCol w:w="1434"/>
        <w:gridCol w:w="1272"/>
        <w:gridCol w:w="1533"/>
        <w:gridCol w:w="966"/>
        <w:gridCol w:w="924"/>
        <w:gridCol w:w="1127"/>
        <w:gridCol w:w="1127"/>
        <w:gridCol w:w="1180"/>
        <w:gridCol w:w="1228"/>
        <w:gridCol w:w="1336"/>
      </w:tblGrid>
      <w:tr w:rsidR="00F12606" w:rsidRPr="005E1F72" w:rsidTr="00EA1629">
        <w:tc>
          <w:tcPr>
            <w:tcW w:w="15412" w:type="dxa"/>
            <w:gridSpan w:val="12"/>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Ապրանքի</w:t>
            </w:r>
          </w:p>
        </w:tc>
      </w:tr>
      <w:tr w:rsidR="00F12606" w:rsidRPr="005E1F72" w:rsidTr="00EA1629">
        <w:trPr>
          <w:trHeight w:val="219"/>
        </w:trPr>
        <w:tc>
          <w:tcPr>
            <w:tcW w:w="1451"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հրավերով նախատեսված չափաբաժնի համարը</w:t>
            </w:r>
          </w:p>
        </w:tc>
        <w:tc>
          <w:tcPr>
            <w:tcW w:w="1879"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գնումների պլանով նախատեսված միջանցիկ ծածկագիրը` ըստ ԳՄԱ դասակարգման (CPV)</w:t>
            </w:r>
          </w:p>
        </w:tc>
        <w:tc>
          <w:tcPr>
            <w:tcW w:w="135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անվանումը և ապրանքային նշանը**</w:t>
            </w:r>
          </w:p>
        </w:tc>
        <w:tc>
          <w:tcPr>
            <w:tcW w:w="1272"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արտադրողի անվանումը և ծագման երկիրը**</w:t>
            </w:r>
          </w:p>
        </w:tc>
        <w:tc>
          <w:tcPr>
            <w:tcW w:w="1533"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տեխնիկական բնութագիրը</w:t>
            </w:r>
          </w:p>
        </w:tc>
        <w:tc>
          <w:tcPr>
            <w:tcW w:w="966"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չափման միավորը</w:t>
            </w:r>
          </w:p>
        </w:tc>
        <w:tc>
          <w:tcPr>
            <w:tcW w:w="924"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միավոր գինը/ՀՀ դրամ</w:t>
            </w:r>
          </w:p>
        </w:tc>
        <w:tc>
          <w:tcPr>
            <w:tcW w:w="112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ընդհանուր գինը/ՀՀ դրամ</w:t>
            </w:r>
          </w:p>
        </w:tc>
        <w:tc>
          <w:tcPr>
            <w:tcW w:w="1127" w:type="dxa"/>
            <w:vMerge w:val="restart"/>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ընդհանուր քանակը</w:t>
            </w:r>
          </w:p>
        </w:tc>
        <w:tc>
          <w:tcPr>
            <w:tcW w:w="3776" w:type="dxa"/>
            <w:gridSpan w:val="3"/>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մատակարարման</w:t>
            </w:r>
          </w:p>
        </w:tc>
      </w:tr>
      <w:tr w:rsidR="00F12606" w:rsidRPr="005E1F72" w:rsidTr="00EA1629">
        <w:trPr>
          <w:trHeight w:val="445"/>
        </w:trPr>
        <w:tc>
          <w:tcPr>
            <w:tcW w:w="1451" w:type="dxa"/>
            <w:vMerge/>
            <w:vAlign w:val="center"/>
          </w:tcPr>
          <w:p w:rsidR="00F12606" w:rsidRPr="005E1F72" w:rsidRDefault="00F12606" w:rsidP="00F12606">
            <w:pPr>
              <w:spacing w:after="0" w:line="240" w:lineRule="auto"/>
              <w:jc w:val="center"/>
              <w:rPr>
                <w:rFonts w:ascii="GHEA Grapalat" w:hAnsi="GHEA Grapalat"/>
                <w:sz w:val="18"/>
              </w:rPr>
            </w:pPr>
          </w:p>
        </w:tc>
        <w:tc>
          <w:tcPr>
            <w:tcW w:w="1879" w:type="dxa"/>
            <w:vMerge/>
            <w:vAlign w:val="center"/>
          </w:tcPr>
          <w:p w:rsidR="00F12606" w:rsidRPr="005E1F72" w:rsidRDefault="00F12606" w:rsidP="00F12606">
            <w:pPr>
              <w:spacing w:after="0" w:line="240" w:lineRule="auto"/>
              <w:jc w:val="center"/>
              <w:rPr>
                <w:rFonts w:ascii="GHEA Grapalat" w:hAnsi="GHEA Grapalat"/>
                <w:sz w:val="18"/>
              </w:rPr>
            </w:pPr>
          </w:p>
        </w:tc>
        <w:tc>
          <w:tcPr>
            <w:tcW w:w="1357" w:type="dxa"/>
            <w:vMerge/>
            <w:vAlign w:val="center"/>
          </w:tcPr>
          <w:p w:rsidR="00F12606" w:rsidRPr="005E1F72" w:rsidRDefault="00F12606" w:rsidP="00F12606">
            <w:pPr>
              <w:spacing w:after="0" w:line="240" w:lineRule="auto"/>
              <w:jc w:val="center"/>
              <w:rPr>
                <w:rFonts w:ascii="GHEA Grapalat" w:hAnsi="GHEA Grapalat"/>
                <w:sz w:val="18"/>
              </w:rPr>
            </w:pPr>
          </w:p>
        </w:tc>
        <w:tc>
          <w:tcPr>
            <w:tcW w:w="1272" w:type="dxa"/>
            <w:vMerge/>
            <w:vAlign w:val="center"/>
          </w:tcPr>
          <w:p w:rsidR="00F12606" w:rsidRPr="005E1F72" w:rsidRDefault="00F12606" w:rsidP="00F12606">
            <w:pPr>
              <w:spacing w:after="0" w:line="240" w:lineRule="auto"/>
              <w:jc w:val="center"/>
              <w:rPr>
                <w:rFonts w:ascii="GHEA Grapalat" w:hAnsi="GHEA Grapalat"/>
                <w:sz w:val="18"/>
              </w:rPr>
            </w:pPr>
          </w:p>
        </w:tc>
        <w:tc>
          <w:tcPr>
            <w:tcW w:w="1533" w:type="dxa"/>
            <w:vMerge/>
            <w:vAlign w:val="center"/>
          </w:tcPr>
          <w:p w:rsidR="00F12606" w:rsidRPr="005E1F72" w:rsidRDefault="00F12606" w:rsidP="00F12606">
            <w:pPr>
              <w:spacing w:after="0" w:line="240" w:lineRule="auto"/>
              <w:jc w:val="center"/>
              <w:rPr>
                <w:rFonts w:ascii="GHEA Grapalat" w:hAnsi="GHEA Grapalat"/>
                <w:sz w:val="18"/>
              </w:rPr>
            </w:pPr>
          </w:p>
        </w:tc>
        <w:tc>
          <w:tcPr>
            <w:tcW w:w="966" w:type="dxa"/>
            <w:vMerge/>
            <w:vAlign w:val="center"/>
          </w:tcPr>
          <w:p w:rsidR="00F12606" w:rsidRPr="005E1F72" w:rsidRDefault="00F12606" w:rsidP="00F12606">
            <w:pPr>
              <w:spacing w:after="0" w:line="240" w:lineRule="auto"/>
              <w:jc w:val="center"/>
              <w:rPr>
                <w:rFonts w:ascii="GHEA Grapalat" w:hAnsi="GHEA Grapalat"/>
                <w:sz w:val="18"/>
              </w:rPr>
            </w:pPr>
          </w:p>
        </w:tc>
        <w:tc>
          <w:tcPr>
            <w:tcW w:w="924" w:type="dxa"/>
            <w:vMerge/>
            <w:vAlign w:val="center"/>
          </w:tcPr>
          <w:p w:rsidR="00F12606" w:rsidRPr="005E1F72" w:rsidRDefault="00F12606" w:rsidP="00F12606">
            <w:pPr>
              <w:spacing w:after="0" w:line="240" w:lineRule="auto"/>
              <w:jc w:val="center"/>
              <w:rPr>
                <w:rFonts w:ascii="GHEA Grapalat" w:hAnsi="GHEA Grapalat"/>
                <w:sz w:val="18"/>
              </w:rPr>
            </w:pPr>
          </w:p>
        </w:tc>
        <w:tc>
          <w:tcPr>
            <w:tcW w:w="1127" w:type="dxa"/>
            <w:vMerge/>
            <w:vAlign w:val="center"/>
          </w:tcPr>
          <w:p w:rsidR="00F12606" w:rsidRPr="005E1F72" w:rsidRDefault="00F12606" w:rsidP="00F12606">
            <w:pPr>
              <w:spacing w:after="0" w:line="240" w:lineRule="auto"/>
              <w:jc w:val="center"/>
              <w:rPr>
                <w:rFonts w:ascii="GHEA Grapalat" w:hAnsi="GHEA Grapalat"/>
                <w:sz w:val="18"/>
              </w:rPr>
            </w:pPr>
          </w:p>
        </w:tc>
        <w:tc>
          <w:tcPr>
            <w:tcW w:w="1127" w:type="dxa"/>
            <w:vMerge/>
            <w:vAlign w:val="center"/>
          </w:tcPr>
          <w:p w:rsidR="00F12606" w:rsidRPr="005E1F72" w:rsidRDefault="00F12606" w:rsidP="00F12606">
            <w:pPr>
              <w:spacing w:after="0" w:line="240" w:lineRule="auto"/>
              <w:jc w:val="center"/>
              <w:rPr>
                <w:rFonts w:ascii="GHEA Grapalat" w:hAnsi="GHEA Grapalat"/>
                <w:sz w:val="18"/>
              </w:rPr>
            </w:pPr>
          </w:p>
        </w:tc>
        <w:tc>
          <w:tcPr>
            <w:tcW w:w="1180"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հասցեն</w:t>
            </w:r>
          </w:p>
        </w:tc>
        <w:tc>
          <w:tcPr>
            <w:tcW w:w="1260"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ենթակա քանակը</w:t>
            </w:r>
          </w:p>
        </w:tc>
        <w:tc>
          <w:tcPr>
            <w:tcW w:w="1336" w:type="dxa"/>
            <w:vAlign w:val="center"/>
          </w:tcPr>
          <w:p w:rsidR="00F12606" w:rsidRPr="005E1F72" w:rsidRDefault="00F12606" w:rsidP="00F12606">
            <w:pPr>
              <w:spacing w:after="0" w:line="240" w:lineRule="auto"/>
              <w:jc w:val="center"/>
              <w:rPr>
                <w:rFonts w:ascii="GHEA Grapalat" w:hAnsi="GHEA Grapalat"/>
                <w:sz w:val="18"/>
              </w:rPr>
            </w:pPr>
            <w:r w:rsidRPr="005E1F72">
              <w:rPr>
                <w:rFonts w:ascii="GHEA Grapalat" w:hAnsi="GHEA Grapalat"/>
                <w:sz w:val="18"/>
              </w:rPr>
              <w:t>Ժամկետը***</w:t>
            </w:r>
          </w:p>
          <w:p w:rsidR="00F12606" w:rsidRPr="005E1F72" w:rsidRDefault="00F12606" w:rsidP="00F12606">
            <w:pPr>
              <w:spacing w:after="0" w:line="240" w:lineRule="auto"/>
              <w:jc w:val="center"/>
              <w:rPr>
                <w:rFonts w:ascii="GHEA Grapalat" w:hAnsi="GHEA Grapalat"/>
                <w:sz w:val="18"/>
              </w:rPr>
            </w:pPr>
          </w:p>
        </w:tc>
      </w:tr>
      <w:tr w:rsidR="00EA1629" w:rsidRPr="004D4CD2" w:rsidTr="00EA1629">
        <w:trPr>
          <w:trHeight w:val="246"/>
        </w:trPr>
        <w:tc>
          <w:tcPr>
            <w:tcW w:w="1451" w:type="dxa"/>
          </w:tcPr>
          <w:p w:rsidR="00EA1629" w:rsidRPr="00EA1629" w:rsidRDefault="00EA1629" w:rsidP="00F12606">
            <w:pPr>
              <w:spacing w:after="0" w:line="240" w:lineRule="auto"/>
              <w:jc w:val="center"/>
              <w:rPr>
                <w:rFonts w:ascii="GHEA Grapalat" w:hAnsi="GHEA Grapalat"/>
                <w:sz w:val="20"/>
                <w:lang w:val="hy-AM"/>
              </w:rPr>
            </w:pPr>
            <w:r>
              <w:rPr>
                <w:rFonts w:ascii="GHEA Grapalat" w:hAnsi="GHEA Grapalat"/>
                <w:sz w:val="20"/>
                <w:lang w:val="hy-AM"/>
              </w:rPr>
              <w:t>1</w:t>
            </w:r>
          </w:p>
        </w:tc>
        <w:tc>
          <w:tcPr>
            <w:tcW w:w="1879" w:type="dxa"/>
          </w:tcPr>
          <w:p w:rsidR="00EA1629" w:rsidRPr="005E1F72" w:rsidRDefault="00EA1629" w:rsidP="0008122B">
            <w:pPr>
              <w:spacing w:after="0" w:line="240" w:lineRule="auto"/>
              <w:jc w:val="center"/>
              <w:rPr>
                <w:rFonts w:ascii="GHEA Grapalat" w:hAnsi="GHEA Grapalat"/>
                <w:sz w:val="20"/>
              </w:rPr>
            </w:pPr>
            <w:r>
              <w:rPr>
                <w:rFonts w:ascii="GHEA Grapalat" w:hAnsi="GHEA Grapalat"/>
                <w:sz w:val="20"/>
              </w:rPr>
              <w:t>44611310</w:t>
            </w:r>
          </w:p>
        </w:tc>
        <w:tc>
          <w:tcPr>
            <w:tcW w:w="1357" w:type="dxa"/>
          </w:tcPr>
          <w:p w:rsidR="00EA1629" w:rsidRPr="00B72CC5" w:rsidRDefault="00B72CC5" w:rsidP="00F12606">
            <w:pPr>
              <w:spacing w:after="0" w:line="240" w:lineRule="auto"/>
              <w:jc w:val="center"/>
              <w:rPr>
                <w:rFonts w:ascii="GHEA Grapalat" w:hAnsi="GHEA Grapalat"/>
                <w:sz w:val="20"/>
                <w:lang w:val="hy-AM"/>
              </w:rPr>
            </w:pPr>
            <w:r>
              <w:rPr>
                <w:rFonts w:ascii="GHEA Grapalat" w:hAnsi="GHEA Grapalat"/>
                <w:sz w:val="20"/>
                <w:lang w:val="hy-AM"/>
              </w:rPr>
              <w:t>կենցաղային թափոնների</w:t>
            </w:r>
            <w:r w:rsidR="00136CF6">
              <w:rPr>
                <w:rFonts w:ascii="GHEA Grapalat" w:hAnsi="GHEA Grapalat"/>
                <w:sz w:val="20"/>
                <w:lang w:val="hy-AM"/>
              </w:rPr>
              <w:t xml:space="preserve"> </w:t>
            </w:r>
            <w:r w:rsidR="00136CF6" w:rsidRPr="00136CF6">
              <w:rPr>
                <w:rFonts w:ascii="GHEA Grapalat" w:hAnsi="GHEA Grapalat"/>
                <w:sz w:val="20"/>
                <w:lang w:val="hy-AM"/>
              </w:rPr>
              <w:t>մետաղական</w:t>
            </w:r>
            <w:r>
              <w:rPr>
                <w:rFonts w:ascii="GHEA Grapalat" w:hAnsi="GHEA Grapalat"/>
                <w:sz w:val="20"/>
                <w:lang w:val="hy-AM"/>
              </w:rPr>
              <w:t xml:space="preserve"> կոնտեյներ</w:t>
            </w:r>
          </w:p>
        </w:tc>
        <w:tc>
          <w:tcPr>
            <w:tcW w:w="1272" w:type="dxa"/>
          </w:tcPr>
          <w:p w:rsidR="00EA1629" w:rsidRPr="005E1F72" w:rsidRDefault="00EA1629" w:rsidP="00F12606">
            <w:pPr>
              <w:spacing w:after="0" w:line="240" w:lineRule="auto"/>
              <w:jc w:val="center"/>
              <w:rPr>
                <w:rFonts w:ascii="GHEA Grapalat" w:hAnsi="GHEA Grapalat"/>
                <w:sz w:val="20"/>
              </w:rPr>
            </w:pPr>
          </w:p>
        </w:tc>
        <w:tc>
          <w:tcPr>
            <w:tcW w:w="1533" w:type="dxa"/>
          </w:tcPr>
          <w:p w:rsidR="00EA1629" w:rsidRPr="005E1F72" w:rsidRDefault="00EA1629" w:rsidP="00F12606">
            <w:pPr>
              <w:spacing w:after="0" w:line="240" w:lineRule="auto"/>
              <w:jc w:val="center"/>
              <w:rPr>
                <w:rFonts w:ascii="GHEA Grapalat" w:hAnsi="GHEA Grapalat"/>
                <w:sz w:val="20"/>
              </w:rPr>
            </w:pPr>
            <w:r>
              <w:rPr>
                <w:rFonts w:ascii="GHEA Grapalat" w:hAnsi="GHEA Grapalat"/>
                <w:sz w:val="20"/>
                <w:lang w:val="hy-AM"/>
              </w:rPr>
              <w:t>ներկայացված է ստորև</w:t>
            </w:r>
          </w:p>
        </w:tc>
        <w:tc>
          <w:tcPr>
            <w:tcW w:w="966" w:type="dxa"/>
          </w:tcPr>
          <w:p w:rsidR="00EA1629" w:rsidRPr="00EA1629" w:rsidRDefault="00EA1629" w:rsidP="00F12606">
            <w:pPr>
              <w:spacing w:after="0" w:line="240" w:lineRule="auto"/>
              <w:jc w:val="center"/>
              <w:rPr>
                <w:rFonts w:ascii="GHEA Grapalat" w:hAnsi="GHEA Grapalat"/>
                <w:sz w:val="20"/>
                <w:lang w:val="hy-AM"/>
              </w:rPr>
            </w:pPr>
            <w:r>
              <w:rPr>
                <w:rFonts w:ascii="GHEA Grapalat" w:hAnsi="GHEA Grapalat"/>
                <w:sz w:val="20"/>
                <w:lang w:val="hy-AM"/>
              </w:rPr>
              <w:t>հատ</w:t>
            </w:r>
          </w:p>
        </w:tc>
        <w:tc>
          <w:tcPr>
            <w:tcW w:w="924" w:type="dxa"/>
          </w:tcPr>
          <w:p w:rsidR="00EA1629" w:rsidRPr="005E1F72" w:rsidRDefault="00EA1629" w:rsidP="00F12606">
            <w:pPr>
              <w:spacing w:after="0" w:line="240" w:lineRule="auto"/>
              <w:jc w:val="center"/>
              <w:rPr>
                <w:rFonts w:ascii="GHEA Grapalat" w:hAnsi="GHEA Grapalat"/>
                <w:sz w:val="20"/>
              </w:rPr>
            </w:pPr>
          </w:p>
        </w:tc>
        <w:tc>
          <w:tcPr>
            <w:tcW w:w="1127" w:type="dxa"/>
          </w:tcPr>
          <w:p w:rsidR="00EA1629" w:rsidRPr="005E1F72" w:rsidRDefault="00EA1629" w:rsidP="00F12606">
            <w:pPr>
              <w:spacing w:after="0" w:line="240" w:lineRule="auto"/>
              <w:jc w:val="center"/>
              <w:rPr>
                <w:rFonts w:ascii="GHEA Grapalat" w:hAnsi="GHEA Grapalat"/>
                <w:sz w:val="20"/>
              </w:rPr>
            </w:pPr>
          </w:p>
        </w:tc>
        <w:tc>
          <w:tcPr>
            <w:tcW w:w="1127" w:type="dxa"/>
          </w:tcPr>
          <w:p w:rsidR="00EA1629" w:rsidRPr="00A2700D" w:rsidRDefault="00E41FDA" w:rsidP="00C07B98">
            <w:pPr>
              <w:spacing w:after="0" w:line="240" w:lineRule="auto"/>
              <w:jc w:val="center"/>
              <w:rPr>
                <w:rFonts w:ascii="GHEA Grapalat" w:hAnsi="GHEA Grapalat"/>
                <w:sz w:val="20"/>
                <w:lang w:val="hy-AM"/>
              </w:rPr>
            </w:pPr>
            <w:r>
              <w:rPr>
                <w:rFonts w:ascii="GHEA Grapalat" w:hAnsi="GHEA Grapalat"/>
                <w:sz w:val="20"/>
                <w:lang w:val="hy-AM"/>
              </w:rPr>
              <w:t>1</w:t>
            </w:r>
            <w:r w:rsidR="00EA1629">
              <w:rPr>
                <w:rFonts w:ascii="GHEA Grapalat" w:hAnsi="GHEA Grapalat"/>
                <w:sz w:val="20"/>
                <w:lang w:val="hy-AM"/>
              </w:rPr>
              <w:t>0</w:t>
            </w:r>
            <w:r w:rsidR="00EA1629">
              <w:rPr>
                <w:rFonts w:ascii="GHEA Grapalat" w:hAnsi="GHEA Grapalat"/>
                <w:sz w:val="20"/>
              </w:rPr>
              <w:t>0</w:t>
            </w:r>
            <w:r w:rsidR="00EA1629">
              <w:rPr>
                <w:rFonts w:ascii="GHEA Grapalat" w:hAnsi="GHEA Grapalat"/>
                <w:sz w:val="20"/>
                <w:lang w:val="hy-AM"/>
              </w:rPr>
              <w:t>0</w:t>
            </w:r>
          </w:p>
        </w:tc>
        <w:tc>
          <w:tcPr>
            <w:tcW w:w="1180" w:type="dxa"/>
          </w:tcPr>
          <w:p w:rsidR="00EA1629" w:rsidRPr="00A2700D" w:rsidRDefault="00EA1629" w:rsidP="00C07B98">
            <w:pPr>
              <w:spacing w:after="0" w:line="240" w:lineRule="auto"/>
              <w:jc w:val="center"/>
              <w:rPr>
                <w:rFonts w:ascii="GHEA Grapalat" w:hAnsi="GHEA Grapalat"/>
                <w:sz w:val="20"/>
                <w:lang w:val="hy-AM"/>
              </w:rPr>
            </w:pPr>
            <w:r>
              <w:rPr>
                <w:rFonts w:ascii="GHEA Grapalat" w:hAnsi="GHEA Grapalat"/>
                <w:sz w:val="20"/>
                <w:lang w:val="hy-AM"/>
              </w:rPr>
              <w:t>ք. Երևան, Արգիշտիի 1</w:t>
            </w:r>
          </w:p>
        </w:tc>
        <w:tc>
          <w:tcPr>
            <w:tcW w:w="1260" w:type="dxa"/>
          </w:tcPr>
          <w:p w:rsidR="00EA1629" w:rsidRPr="00A2700D" w:rsidRDefault="00E41FDA" w:rsidP="00C07B98">
            <w:pPr>
              <w:spacing w:after="0" w:line="240" w:lineRule="auto"/>
              <w:jc w:val="center"/>
              <w:rPr>
                <w:rFonts w:ascii="GHEA Grapalat" w:hAnsi="GHEA Grapalat"/>
                <w:sz w:val="20"/>
                <w:lang w:val="hy-AM"/>
              </w:rPr>
            </w:pPr>
            <w:r>
              <w:rPr>
                <w:rFonts w:ascii="GHEA Grapalat" w:hAnsi="GHEA Grapalat"/>
                <w:sz w:val="20"/>
                <w:lang w:val="hy-AM"/>
              </w:rPr>
              <w:t>1</w:t>
            </w:r>
            <w:r w:rsidR="00EA1629">
              <w:rPr>
                <w:rFonts w:ascii="GHEA Grapalat" w:hAnsi="GHEA Grapalat"/>
                <w:sz w:val="20"/>
                <w:lang w:val="hy-AM"/>
              </w:rPr>
              <w:t>0</w:t>
            </w:r>
            <w:r w:rsidR="00EA1629">
              <w:rPr>
                <w:rFonts w:ascii="GHEA Grapalat" w:hAnsi="GHEA Grapalat"/>
                <w:sz w:val="20"/>
              </w:rPr>
              <w:t>0</w:t>
            </w:r>
            <w:r w:rsidR="00EA1629">
              <w:rPr>
                <w:rFonts w:ascii="GHEA Grapalat" w:hAnsi="GHEA Grapalat"/>
                <w:sz w:val="20"/>
                <w:lang w:val="hy-AM"/>
              </w:rPr>
              <w:t>0</w:t>
            </w:r>
          </w:p>
        </w:tc>
        <w:tc>
          <w:tcPr>
            <w:tcW w:w="1336" w:type="dxa"/>
          </w:tcPr>
          <w:p w:rsidR="00EA1629" w:rsidRPr="00A2700D" w:rsidRDefault="00EA1629" w:rsidP="00E41FDA">
            <w:pPr>
              <w:spacing w:after="0" w:line="240" w:lineRule="auto"/>
              <w:jc w:val="center"/>
              <w:rPr>
                <w:rFonts w:ascii="GHEA Grapalat" w:hAnsi="GHEA Grapalat"/>
                <w:sz w:val="20"/>
                <w:lang w:val="hy-AM"/>
              </w:rPr>
            </w:pPr>
            <w:r>
              <w:rPr>
                <w:rFonts w:ascii="GHEA Grapalat" w:hAnsi="GHEA Grapalat"/>
                <w:sz w:val="16"/>
                <w:szCs w:val="16"/>
                <w:lang w:val="hy-AM"/>
              </w:rPr>
              <w:t>Պ</w:t>
            </w:r>
            <w:r w:rsidRPr="00A05B26">
              <w:rPr>
                <w:rFonts w:ascii="GHEA Grapalat" w:hAnsi="GHEA Grapalat"/>
                <w:sz w:val="16"/>
                <w:szCs w:val="16"/>
                <w:lang w:val="hy-AM"/>
              </w:rPr>
              <w:t>ա</w:t>
            </w:r>
            <w:r>
              <w:rPr>
                <w:rFonts w:ascii="GHEA Grapalat" w:hAnsi="GHEA Grapalat"/>
                <w:sz w:val="16"/>
                <w:szCs w:val="16"/>
                <w:lang w:val="hy-AM"/>
              </w:rPr>
              <w:t>յման</w:t>
            </w:r>
            <w:r w:rsidRPr="00A05B26">
              <w:rPr>
                <w:rFonts w:ascii="GHEA Grapalat" w:hAnsi="GHEA Grapalat"/>
                <w:sz w:val="16"/>
                <w:szCs w:val="16"/>
                <w:lang w:val="hy-AM"/>
              </w:rPr>
              <w:t>ա</w:t>
            </w:r>
            <w:r>
              <w:rPr>
                <w:rFonts w:ascii="GHEA Grapalat" w:hAnsi="GHEA Grapalat"/>
                <w:sz w:val="16"/>
                <w:szCs w:val="16"/>
                <w:lang w:val="hy-AM"/>
              </w:rPr>
              <w:t xml:space="preserve">գիրը ուժի մեջ մտնելու օրվանից մինչև </w:t>
            </w:r>
            <w:r w:rsidR="00E41FDA">
              <w:rPr>
                <w:rFonts w:ascii="GHEA Grapalat" w:hAnsi="GHEA Grapalat"/>
                <w:sz w:val="16"/>
                <w:szCs w:val="16"/>
                <w:lang w:val="hy-AM"/>
              </w:rPr>
              <w:t>3</w:t>
            </w:r>
            <w:r w:rsidRPr="004C73D8">
              <w:rPr>
                <w:rFonts w:ascii="GHEA Grapalat" w:hAnsi="GHEA Grapalat"/>
                <w:sz w:val="16"/>
                <w:szCs w:val="16"/>
                <w:lang w:val="hy-AM"/>
              </w:rPr>
              <w:t>0</w:t>
            </w:r>
            <w:r>
              <w:rPr>
                <w:rFonts w:ascii="GHEA Grapalat" w:hAnsi="GHEA Grapalat"/>
                <w:sz w:val="16"/>
                <w:szCs w:val="16"/>
                <w:lang w:val="hy-AM"/>
              </w:rPr>
              <w:t xml:space="preserve"> օրացուցային օր</w:t>
            </w:r>
            <w:r w:rsidRPr="00A05B26">
              <w:rPr>
                <w:rFonts w:ascii="GHEA Grapalat" w:hAnsi="GHEA Grapalat"/>
                <w:sz w:val="16"/>
                <w:szCs w:val="16"/>
                <w:lang w:val="hy-AM"/>
              </w:rPr>
              <w:t>.</w:t>
            </w:r>
          </w:p>
        </w:tc>
      </w:tr>
    </w:tbl>
    <w:p w:rsidR="00F12606" w:rsidRDefault="00F12606" w:rsidP="00F12606">
      <w:pPr>
        <w:spacing w:after="0" w:line="240" w:lineRule="auto"/>
        <w:jc w:val="both"/>
        <w:rPr>
          <w:rFonts w:ascii="GHEA Grapalat" w:hAnsi="GHEA Grapalat"/>
          <w:sz w:val="20"/>
          <w:lang w:val="hy-AM"/>
        </w:rPr>
      </w:pPr>
    </w:p>
    <w:p w:rsidR="00BE18CC" w:rsidRPr="007C7149" w:rsidRDefault="00BE18CC" w:rsidP="00BE18CC">
      <w:pPr>
        <w:spacing w:after="0" w:line="240" w:lineRule="auto"/>
        <w:rPr>
          <w:rFonts w:ascii="Sylfaen" w:hAnsi="Sylfaen" w:cs="Sylfaen"/>
          <w:sz w:val="20"/>
          <w:szCs w:val="20"/>
          <w:vertAlign w:val="superscript"/>
          <w:lang w:val="hy-AM"/>
        </w:rPr>
      </w:pPr>
      <w:r w:rsidRPr="00875922">
        <w:rPr>
          <w:rFonts w:ascii="Sylfaen" w:hAnsi="Sylfaen" w:cs="Sylfaen"/>
          <w:b/>
          <w:i/>
          <w:sz w:val="20"/>
          <w:szCs w:val="20"/>
          <w:u w:val="single"/>
          <w:lang w:val="hy-AM"/>
        </w:rPr>
        <w:t>Ծավալը</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1,0 – 1,1 մ</w:t>
      </w:r>
      <w:r w:rsidRPr="007C7149">
        <w:rPr>
          <w:rFonts w:ascii="Sylfaen" w:hAnsi="Sylfaen" w:cs="Sylfaen"/>
          <w:sz w:val="20"/>
          <w:szCs w:val="20"/>
          <w:vertAlign w:val="superscript"/>
          <w:lang w:val="hy-AM"/>
        </w:rPr>
        <w:t>3</w:t>
      </w:r>
    </w:p>
    <w:p w:rsidR="00BE18CC" w:rsidRPr="007C7149" w:rsidRDefault="00BE18CC" w:rsidP="00BE18CC">
      <w:pPr>
        <w:spacing w:after="0" w:line="240" w:lineRule="auto"/>
        <w:rPr>
          <w:rFonts w:ascii="Sylfaen" w:hAnsi="Sylfaen"/>
          <w:bCs/>
          <w:sz w:val="20"/>
          <w:szCs w:val="20"/>
          <w:lang w:val="hy-AM"/>
        </w:rPr>
      </w:pPr>
      <w:r w:rsidRPr="00BE18CC">
        <w:rPr>
          <w:rFonts w:ascii="Sylfaen" w:hAnsi="Sylfaen" w:cs="Sylfaen"/>
          <w:b/>
          <w:i/>
          <w:sz w:val="20"/>
          <w:szCs w:val="20"/>
          <w:u w:val="single"/>
          <w:lang w:val="hy-AM"/>
        </w:rPr>
        <w:t xml:space="preserve">Լայնությունը (ներառյալ կողային ընդունիչ դարձյակները), մմ </w:t>
      </w:r>
      <w:r w:rsidRPr="007C7149">
        <w:rPr>
          <w:rFonts w:ascii="Sylfaen" w:hAnsi="Sylfaen" w:cs="Sylfaen"/>
          <w:sz w:val="20"/>
          <w:szCs w:val="20"/>
          <w:lang w:val="hy-AM"/>
        </w:rPr>
        <w:t xml:space="preserve">         </w:t>
      </w:r>
      <w:r w:rsidRPr="007C7149">
        <w:rPr>
          <w:rFonts w:ascii="Sylfaen" w:hAnsi="Sylfaen"/>
          <w:bCs/>
          <w:sz w:val="20"/>
          <w:szCs w:val="20"/>
          <w:lang w:val="hy-AM"/>
        </w:rPr>
        <w:t>1360 +/- 10</w:t>
      </w:r>
    </w:p>
    <w:p w:rsidR="00BE18CC" w:rsidRPr="007C7149" w:rsidRDefault="00BE18CC" w:rsidP="00BE18CC">
      <w:pPr>
        <w:spacing w:after="0" w:line="240" w:lineRule="auto"/>
        <w:rPr>
          <w:rFonts w:ascii="Sylfaen" w:hAnsi="Sylfaen"/>
          <w:bCs/>
          <w:sz w:val="20"/>
          <w:szCs w:val="20"/>
          <w:lang w:val="hy-AM"/>
        </w:rPr>
      </w:pPr>
      <w:r w:rsidRPr="00BE18CC">
        <w:rPr>
          <w:rFonts w:ascii="Sylfaen" w:hAnsi="Sylfaen" w:cs="Sylfaen"/>
          <w:b/>
          <w:i/>
          <w:sz w:val="20"/>
          <w:szCs w:val="20"/>
          <w:u w:val="single"/>
          <w:lang w:val="hy-AM"/>
        </w:rPr>
        <w:t>Խորությունը, մմ</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w:t>
      </w:r>
      <w:r w:rsidRPr="007C7149">
        <w:rPr>
          <w:rFonts w:ascii="Sylfaen" w:hAnsi="Sylfaen"/>
          <w:bCs/>
          <w:sz w:val="20"/>
          <w:szCs w:val="20"/>
          <w:lang w:val="hy-AM"/>
        </w:rPr>
        <w:t>1000 +/-10</w:t>
      </w:r>
    </w:p>
    <w:p w:rsidR="00BE18CC" w:rsidRPr="007C7149" w:rsidRDefault="00BE18CC" w:rsidP="00BE18CC">
      <w:pPr>
        <w:spacing w:after="0" w:line="240" w:lineRule="auto"/>
        <w:rPr>
          <w:rFonts w:ascii="Sylfaen" w:hAnsi="Sylfaen"/>
          <w:bCs/>
          <w:sz w:val="20"/>
          <w:szCs w:val="20"/>
          <w:lang w:val="hy-AM"/>
        </w:rPr>
      </w:pPr>
      <w:r w:rsidRPr="00BE18CC">
        <w:rPr>
          <w:rFonts w:ascii="Sylfaen" w:hAnsi="Sylfaen" w:cs="Sylfaen"/>
          <w:b/>
          <w:i/>
          <w:sz w:val="20"/>
          <w:szCs w:val="20"/>
          <w:u w:val="single"/>
          <w:lang w:val="hy-AM"/>
        </w:rPr>
        <w:t xml:space="preserve">Բարձրությունը, մմ   </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bCs/>
          <w:sz w:val="20"/>
          <w:szCs w:val="20"/>
          <w:lang w:val="hy-AM"/>
        </w:rPr>
        <w:t>1310 +/-10</w:t>
      </w:r>
    </w:p>
    <w:p w:rsidR="00BE18CC" w:rsidRPr="007C7149"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Քաշը, կգ</w:t>
      </w:r>
      <w:r w:rsidRPr="007C7149">
        <w:rPr>
          <w:rFonts w:ascii="Sylfaen" w:hAnsi="Sylfaen" w:cs="Sylfaen"/>
          <w:sz w:val="20"/>
          <w:szCs w:val="20"/>
          <w:lang w:val="hy-AM"/>
        </w:rPr>
        <w:t xml:space="preserve">                                              </w:t>
      </w:r>
      <w:r w:rsidRPr="00CF5765">
        <w:rPr>
          <w:rFonts w:ascii="Sylfaen" w:hAnsi="Sylfaen" w:cs="Sylfaen"/>
          <w:sz w:val="20"/>
          <w:szCs w:val="20"/>
          <w:lang w:val="hy-AM"/>
        </w:rPr>
        <w:t xml:space="preserve"> </w:t>
      </w:r>
      <w:r w:rsidRPr="007C7149">
        <w:rPr>
          <w:rFonts w:ascii="Sylfaen" w:hAnsi="Sylfaen" w:cs="Sylfaen"/>
          <w:sz w:val="20"/>
          <w:szCs w:val="20"/>
          <w:lang w:val="hy-AM"/>
        </w:rPr>
        <w:t xml:space="preserve"> ոչ ավելի 120</w:t>
      </w:r>
    </w:p>
    <w:p w:rsidR="00BE18CC" w:rsidRPr="007C7149"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 xml:space="preserve">Բեռնատարողությունը, կգ </w:t>
      </w:r>
      <w:r w:rsidRPr="007C7149">
        <w:rPr>
          <w:rFonts w:ascii="Sylfaen" w:hAnsi="Sylfaen" w:cs="Sylfaen"/>
          <w:sz w:val="20"/>
          <w:szCs w:val="20"/>
          <w:lang w:val="hy-AM"/>
        </w:rPr>
        <w:t xml:space="preserve">              ոչ պակաս 400</w:t>
      </w:r>
    </w:p>
    <w:p w:rsidR="00BE18CC" w:rsidRPr="007C7149"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Գույնը</w:t>
      </w:r>
      <w:r w:rsidRPr="007C7149">
        <w:rPr>
          <w:rFonts w:ascii="Sylfaen" w:hAnsi="Sylfaen" w:cs="Sylfaen"/>
          <w:sz w:val="20"/>
          <w:szCs w:val="20"/>
          <w:lang w:val="hy-AM"/>
        </w:rPr>
        <w:t xml:space="preserve">                                                   արծաթագույն</w:t>
      </w:r>
    </w:p>
    <w:p w:rsidR="00BE18CC" w:rsidRPr="00BE18CC" w:rsidRDefault="00BE18CC" w:rsidP="00BE18CC">
      <w:pPr>
        <w:spacing w:after="0" w:line="240" w:lineRule="auto"/>
        <w:rPr>
          <w:rFonts w:ascii="Sylfaen" w:hAnsi="Sylfaen" w:cs="Sylfaen"/>
          <w:b/>
          <w:i/>
          <w:sz w:val="20"/>
          <w:szCs w:val="20"/>
          <w:u w:val="single"/>
          <w:lang w:val="hy-AM"/>
        </w:rPr>
      </w:pPr>
      <w:r w:rsidRPr="00BE18CC">
        <w:rPr>
          <w:rFonts w:ascii="Sylfaen" w:hAnsi="Sylfaen" w:cs="Sylfaen"/>
          <w:b/>
          <w:i/>
          <w:sz w:val="20"/>
          <w:szCs w:val="20"/>
          <w:u w:val="single"/>
          <w:lang w:val="hy-AM"/>
        </w:rPr>
        <w:t xml:space="preserve">Կոնտեյների պատյանը  </w:t>
      </w:r>
    </w:p>
    <w:p w:rsidR="00BE18CC" w:rsidRPr="008E2B4B" w:rsidRDefault="00BE18CC" w:rsidP="00BE18CC">
      <w:pPr>
        <w:spacing w:after="0" w:line="240" w:lineRule="auto"/>
        <w:rPr>
          <w:rFonts w:ascii="Sylfaen" w:hAnsi="Sylfaen" w:cs="Sylfaen"/>
          <w:sz w:val="18"/>
          <w:szCs w:val="18"/>
          <w:lang w:val="hy-AM"/>
        </w:rPr>
      </w:pPr>
      <w:r w:rsidRPr="00BE18CC">
        <w:rPr>
          <w:rFonts w:ascii="Sylfaen" w:hAnsi="Sylfaen" w:cs="Sylfaen"/>
          <w:sz w:val="18"/>
          <w:szCs w:val="18"/>
          <w:lang w:val="hy-AM"/>
        </w:rPr>
        <w:t xml:space="preserve">Նյութը՝ ցինկապատ պողպատ: Կոնտեյների պատյանը և նրա կողային պատերը պետք է ունենան կոշտության </w:t>
      </w:r>
      <w:r w:rsidRPr="00BE18CC">
        <w:rPr>
          <w:rFonts w:ascii="Sylfaen" w:hAnsi="Sylfaen" w:cs="Sylfaen"/>
          <w:color w:val="000000"/>
          <w:sz w:val="18"/>
          <w:szCs w:val="18"/>
          <w:u w:val="single"/>
          <w:lang w:val="hy-AM"/>
        </w:rPr>
        <w:t>դրոշմված</w:t>
      </w:r>
      <w:r w:rsidRPr="00BE18CC">
        <w:rPr>
          <w:rFonts w:ascii="Sylfaen" w:hAnsi="Sylfaen" w:cs="Sylfaen"/>
          <w:sz w:val="18"/>
          <w:szCs w:val="18"/>
          <w:lang w:val="hy-AM"/>
        </w:rPr>
        <w:t xml:space="preserve"> տարրեր: Պատյանի կողային մասի կոշտությւնը պետք է ապահովված լինի </w:t>
      </w:r>
      <w:r w:rsidRPr="00BE18CC">
        <w:rPr>
          <w:rFonts w:ascii="Sylfaen" w:hAnsi="Sylfaen" w:cs="Sylfaen"/>
          <w:sz w:val="18"/>
          <w:szCs w:val="18"/>
          <w:u w:val="single"/>
          <w:lang w:val="hy-AM"/>
        </w:rPr>
        <w:t>եռակի</w:t>
      </w:r>
      <w:r w:rsidRPr="00BE18CC">
        <w:rPr>
          <w:rFonts w:ascii="Sylfaen" w:hAnsi="Sylfaen" w:cs="Sylfaen"/>
          <w:sz w:val="18"/>
          <w:szCs w:val="18"/>
          <w:lang w:val="hy-AM"/>
        </w:rPr>
        <w:t xml:space="preserve"> ձգման հաշվին: Կոնտեյների կողերին եղած բռնակները պատրաստված են ոչ պակաս 20 մմ տրամագծով խողովակից: Պատյանի վերին շրջանակը պետք է պատրաստված լինի ոչ պակաս 2 մմ հաստությամբ պատով պողպատյա խողովակից: Կողային դարձյակների հանգույցների մետաղի հաստությունը ՝ ոչ պակաս 1,5 մմ: Դարձյակի խողովակի պատի հաստությունը՝ ոչ պակաս 4 մմ: Կողային դարձյակի աշխատանքային մասի երկարությունը՝ ոչ պակաս 65 մմ: Կոնտեյների հատակը պետք է ունենա կիսակլոր ձև՝ աղբի երաշխավորված բեռնաթափման համար:</w:t>
      </w:r>
      <w:r>
        <w:rPr>
          <w:rFonts w:ascii="Sylfaen" w:hAnsi="Sylfaen" w:cs="Sylfaen"/>
          <w:sz w:val="18"/>
          <w:szCs w:val="18"/>
          <w:lang w:val="hy-AM"/>
        </w:rPr>
        <w:t xml:space="preserve"> </w:t>
      </w:r>
    </w:p>
    <w:p w:rsidR="00EA1629" w:rsidRPr="008E2B4B" w:rsidRDefault="00BE18CC" w:rsidP="00BE18CC">
      <w:pPr>
        <w:spacing w:after="0" w:line="240" w:lineRule="auto"/>
        <w:rPr>
          <w:rFonts w:ascii="Sylfaen" w:hAnsi="Sylfaen" w:cs="Sylfaen"/>
          <w:sz w:val="18"/>
          <w:szCs w:val="18"/>
          <w:lang w:val="hy-AM"/>
        </w:rPr>
      </w:pPr>
      <w:r w:rsidRPr="00BE18CC">
        <w:rPr>
          <w:rFonts w:ascii="Sylfaen" w:hAnsi="Sylfaen" w:cs="Sylfaen"/>
          <w:b/>
          <w:i/>
          <w:sz w:val="20"/>
          <w:szCs w:val="20"/>
          <w:u w:val="single"/>
          <w:lang w:val="hy-AM"/>
        </w:rPr>
        <w:t xml:space="preserve">Պատյանի պատերի </w:t>
      </w:r>
      <w:r w:rsidRPr="008E2B4B">
        <w:rPr>
          <w:rFonts w:ascii="Sylfaen" w:hAnsi="Sylfaen" w:cs="Sylfaen"/>
          <w:b/>
          <w:i/>
          <w:sz w:val="20"/>
          <w:szCs w:val="20"/>
          <w:u w:val="single"/>
          <w:lang w:val="hy-AM"/>
        </w:rPr>
        <w:t>հաստությունը, մմ</w:t>
      </w:r>
      <w:r w:rsidRPr="008E2B4B">
        <w:rPr>
          <w:rFonts w:ascii="Sylfaen" w:hAnsi="Sylfaen" w:cs="Sylfaen"/>
          <w:sz w:val="20"/>
          <w:szCs w:val="20"/>
          <w:lang w:val="hy-AM"/>
        </w:rPr>
        <w:t xml:space="preserve">    </w:t>
      </w:r>
      <w:r w:rsidRPr="008E2B4B">
        <w:rPr>
          <w:rFonts w:ascii="Sylfaen" w:hAnsi="Sylfaen" w:cs="Sylfaen"/>
          <w:sz w:val="18"/>
          <w:szCs w:val="18"/>
          <w:lang w:val="hy-AM"/>
        </w:rPr>
        <w:t>Ոչ պակաս 1,2</w:t>
      </w:r>
    </w:p>
    <w:p w:rsidR="00BE18CC" w:rsidRPr="00C177B5" w:rsidRDefault="00BE18CC" w:rsidP="00BE18CC">
      <w:pPr>
        <w:spacing w:after="0" w:line="240" w:lineRule="auto"/>
        <w:rPr>
          <w:rFonts w:ascii="Sylfaen" w:hAnsi="Sylfaen" w:cs="Sylfaen"/>
          <w:b/>
          <w:i/>
          <w:sz w:val="20"/>
          <w:szCs w:val="20"/>
          <w:u w:val="single"/>
          <w:lang w:val="hy-AM"/>
        </w:rPr>
      </w:pPr>
      <w:r w:rsidRPr="001260F3">
        <w:rPr>
          <w:rFonts w:ascii="Sylfaen" w:hAnsi="Sylfaen" w:cs="Sylfaen"/>
          <w:b/>
          <w:i/>
          <w:sz w:val="20"/>
          <w:szCs w:val="20"/>
          <w:u w:val="single"/>
          <w:lang w:val="hy-AM"/>
        </w:rPr>
        <w:t xml:space="preserve">Կոնտեյների կափարիչը </w:t>
      </w:r>
      <w:r>
        <w:rPr>
          <w:rFonts w:ascii="Sylfaen" w:hAnsi="Sylfaen" w:cs="Sylfaen"/>
          <w:b/>
          <w:i/>
          <w:sz w:val="20"/>
          <w:szCs w:val="20"/>
          <w:u w:val="single"/>
          <w:lang w:val="hy-AM"/>
        </w:rPr>
        <w:t xml:space="preserve">                </w:t>
      </w:r>
    </w:p>
    <w:p w:rsidR="00BE18CC" w:rsidRDefault="00BE18CC" w:rsidP="00BE18CC">
      <w:pPr>
        <w:spacing w:after="0" w:line="240" w:lineRule="auto"/>
        <w:rPr>
          <w:rFonts w:ascii="Sylfaen" w:hAnsi="Sylfaen" w:cs="Sylfaen"/>
          <w:sz w:val="18"/>
          <w:szCs w:val="18"/>
          <w:lang w:val="hy-AM"/>
        </w:rPr>
      </w:pPr>
      <w:r w:rsidRPr="004965F3">
        <w:rPr>
          <w:rFonts w:ascii="Sylfaen" w:hAnsi="Sylfaen" w:cs="Sylfaen"/>
          <w:sz w:val="18"/>
          <w:szCs w:val="18"/>
          <w:lang w:val="hy-AM"/>
        </w:rPr>
        <w:t xml:space="preserve"> Կափարիչ.ամբողջական պլաստիկե</w:t>
      </w:r>
      <w:r>
        <w:rPr>
          <w:rFonts w:ascii="Sylfaen" w:hAnsi="Sylfaen" w:cs="Sylfaen"/>
          <w:sz w:val="18"/>
          <w:szCs w:val="18"/>
          <w:lang w:val="hy-AM"/>
        </w:rPr>
        <w:t>՝</w:t>
      </w:r>
      <w:r w:rsidRPr="004965F3">
        <w:rPr>
          <w:rFonts w:ascii="Sylfaen" w:hAnsi="Sylfaen" w:cs="Sylfaen"/>
          <w:sz w:val="18"/>
          <w:szCs w:val="18"/>
          <w:lang w:val="hy-AM"/>
        </w:rPr>
        <w:t xml:space="preserve"> գույն</w:t>
      </w:r>
      <w:r>
        <w:rPr>
          <w:rFonts w:ascii="Sylfaen" w:hAnsi="Sylfaen" w:cs="Sylfaen"/>
          <w:sz w:val="18"/>
          <w:szCs w:val="18"/>
          <w:lang w:val="hy-AM"/>
        </w:rPr>
        <w:t>ը կանաչ</w:t>
      </w:r>
    </w:p>
    <w:p w:rsidR="00BE18CC" w:rsidRPr="004965F3" w:rsidRDefault="00BE18CC" w:rsidP="00BE18CC">
      <w:pPr>
        <w:spacing w:after="0" w:line="240" w:lineRule="auto"/>
        <w:rPr>
          <w:rFonts w:ascii="Sylfaen" w:hAnsi="Sylfaen" w:cs="Sylfaen"/>
          <w:sz w:val="18"/>
          <w:szCs w:val="18"/>
          <w:lang w:val="hy-AM"/>
        </w:rPr>
      </w:pPr>
      <w:r w:rsidRPr="004965F3">
        <w:rPr>
          <w:rFonts w:ascii="Sylfaen" w:hAnsi="Sylfaen" w:cs="Sylfaen"/>
          <w:sz w:val="18"/>
          <w:szCs w:val="18"/>
          <w:lang w:val="hy-AM"/>
        </w:rPr>
        <w:t xml:space="preserve">Կափարիչը </w:t>
      </w:r>
      <w:r>
        <w:rPr>
          <w:rFonts w:ascii="Sylfaen" w:hAnsi="Sylfaen" w:cs="Sylfaen"/>
          <w:sz w:val="18"/>
          <w:szCs w:val="18"/>
          <w:lang w:val="hy-AM"/>
        </w:rPr>
        <w:t>պատյանի հետ</w:t>
      </w:r>
      <w:r w:rsidRPr="004965F3">
        <w:rPr>
          <w:rFonts w:ascii="Sylfaen" w:hAnsi="Sylfaen" w:cs="Sylfaen"/>
          <w:sz w:val="18"/>
          <w:szCs w:val="18"/>
          <w:lang w:val="hy-AM"/>
        </w:rPr>
        <w:t xml:space="preserve"> ամրացված է 4 վարդակից, կափարիչը ունի ուռուցիկ ձև ՝ ավելի լավ հեղուկ ջրահեռացման համար, և հոծ բռնակ, որն ընկղմված է կափարիչի պատյանի մեջ եր</w:t>
      </w:r>
      <w:r>
        <w:rPr>
          <w:rFonts w:ascii="Sylfaen" w:hAnsi="Sylfaen" w:cs="Sylfaen"/>
          <w:sz w:val="18"/>
          <w:szCs w:val="18"/>
          <w:lang w:val="hy-AM"/>
        </w:rPr>
        <w:t>եք</w:t>
      </w:r>
      <w:r w:rsidRPr="004965F3">
        <w:rPr>
          <w:rFonts w:ascii="Sylfaen" w:hAnsi="Sylfaen" w:cs="Sylfaen"/>
          <w:sz w:val="18"/>
          <w:szCs w:val="18"/>
          <w:lang w:val="hy-AM"/>
        </w:rPr>
        <w:t xml:space="preserve"> կողմերից, ցանկացած կողմից հարմար բացելու համար:</w:t>
      </w:r>
    </w:p>
    <w:p w:rsidR="00BE18CC" w:rsidRPr="004965F3" w:rsidRDefault="00BE18CC" w:rsidP="00BE18CC">
      <w:pPr>
        <w:spacing w:after="0" w:line="240" w:lineRule="auto"/>
        <w:rPr>
          <w:rFonts w:ascii="Sylfaen" w:hAnsi="Sylfaen" w:cs="Sylfaen"/>
          <w:sz w:val="20"/>
          <w:szCs w:val="20"/>
          <w:lang w:val="hy-AM"/>
        </w:rPr>
      </w:pPr>
      <w:r w:rsidRPr="004965F3">
        <w:rPr>
          <w:rFonts w:ascii="Sylfaen" w:hAnsi="Sylfaen" w:cs="Sylfaen"/>
          <w:b/>
          <w:i/>
          <w:sz w:val="20"/>
          <w:szCs w:val="20"/>
          <w:u w:val="single"/>
          <w:lang w:val="hy-AM"/>
        </w:rPr>
        <w:lastRenderedPageBreak/>
        <w:t>Կափարիչ</w:t>
      </w:r>
      <w:r w:rsidRPr="007C7149">
        <w:rPr>
          <w:rFonts w:ascii="Sylfaen" w:hAnsi="Sylfaen" w:cs="Sylfaen"/>
          <w:b/>
          <w:i/>
          <w:sz w:val="20"/>
          <w:szCs w:val="20"/>
          <w:u w:val="single"/>
          <w:lang w:val="hy-AM"/>
        </w:rPr>
        <w:t>ի</w:t>
      </w:r>
      <w:r w:rsidRPr="004965F3">
        <w:rPr>
          <w:rFonts w:ascii="Sylfaen" w:hAnsi="Sylfaen" w:cs="Sylfaen"/>
          <w:b/>
          <w:i/>
          <w:sz w:val="20"/>
          <w:szCs w:val="20"/>
          <w:u w:val="single"/>
          <w:lang w:val="hy-AM"/>
        </w:rPr>
        <w:t xml:space="preserve"> հաստությունը</w:t>
      </w:r>
      <w:r w:rsidRPr="004965F3">
        <w:rPr>
          <w:rFonts w:ascii="Sylfaen" w:hAnsi="Sylfaen" w:cs="Sylfaen"/>
          <w:sz w:val="20"/>
          <w:szCs w:val="20"/>
          <w:lang w:val="hy-AM"/>
        </w:rPr>
        <w:t xml:space="preserve">  </w:t>
      </w:r>
      <w:r>
        <w:rPr>
          <w:rFonts w:ascii="Sylfaen" w:hAnsi="Sylfaen" w:cs="Sylfaen"/>
          <w:sz w:val="20"/>
          <w:szCs w:val="20"/>
          <w:lang w:val="hy-AM"/>
        </w:rPr>
        <w:t xml:space="preserve">- </w:t>
      </w:r>
      <w:r w:rsidRPr="004965F3">
        <w:rPr>
          <w:rFonts w:ascii="Sylfaen" w:hAnsi="Sylfaen" w:cs="Sylfaen"/>
          <w:sz w:val="20"/>
          <w:szCs w:val="20"/>
          <w:lang w:val="hy-AM"/>
        </w:rPr>
        <w:t>ոչ պակաս 5,50 մմ</w:t>
      </w:r>
    </w:p>
    <w:p w:rsidR="00BE18CC" w:rsidRPr="00BE18CC"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 xml:space="preserve">Անվավոր պտտվող հենարանները </w:t>
      </w:r>
      <w:r w:rsidRPr="00BE18CC">
        <w:rPr>
          <w:rFonts w:ascii="Sylfaen" w:hAnsi="Sylfaen" w:cs="Sylfaen"/>
          <w:sz w:val="20"/>
          <w:szCs w:val="20"/>
          <w:lang w:val="hy-AM"/>
        </w:rPr>
        <w:t xml:space="preserve">     </w:t>
      </w:r>
    </w:p>
    <w:p w:rsidR="00BE18CC" w:rsidRPr="00BE18CC" w:rsidRDefault="00BE18CC" w:rsidP="00BE18CC">
      <w:pPr>
        <w:spacing w:after="0" w:line="240" w:lineRule="auto"/>
        <w:jc w:val="both"/>
        <w:rPr>
          <w:rFonts w:ascii="Sylfaen" w:hAnsi="Sylfaen" w:cs="Sylfaen"/>
          <w:sz w:val="18"/>
          <w:szCs w:val="18"/>
          <w:lang w:val="hy-AM"/>
        </w:rPr>
      </w:pPr>
      <w:r w:rsidRPr="00BE18CC">
        <w:rPr>
          <w:rFonts w:ascii="Sylfaen" w:hAnsi="Sylfaen" w:cs="Sylfaen"/>
          <w:sz w:val="20"/>
          <w:szCs w:val="20"/>
          <w:lang w:val="hy-AM"/>
        </w:rPr>
        <w:t xml:space="preserve"> </w:t>
      </w:r>
      <w:r w:rsidRPr="00BE18CC">
        <w:rPr>
          <w:rFonts w:ascii="Sylfaen" w:hAnsi="Sylfaen" w:cs="Sylfaen"/>
          <w:sz w:val="18"/>
          <w:szCs w:val="18"/>
          <w:lang w:val="hy-AM"/>
        </w:rPr>
        <w:t xml:space="preserve">4 ռետինապատ անիվներ միմյանցից անկախ պտտմամբ, 200 մմ տրամագծով, մետաղական սկավառակներով: Առնվազն 2 անիվները պետք է սարքավորված լինեն արգելակման մեխանիզմով: </w:t>
      </w:r>
      <w:r w:rsidRPr="00BE18CC">
        <w:rPr>
          <w:rFonts w:ascii="Sylfaen" w:hAnsi="Sylfaen" w:cs="Sylfaen"/>
          <w:sz w:val="18"/>
          <w:szCs w:val="18"/>
          <w:u w:val="single"/>
          <w:lang w:val="hy-AM"/>
        </w:rPr>
        <w:t>Անվային հենարանները կոնտեյների հատակի երկայնքով պետք է ուժեղացված լինեն 2 մմ հաստությամբ և 135 մմ լայնությամբ շերտով,</w:t>
      </w:r>
      <w:r w:rsidRPr="00BE18CC">
        <w:rPr>
          <w:rFonts w:ascii="Sylfaen" w:hAnsi="Sylfaen" w:cs="Sylfaen"/>
          <w:sz w:val="18"/>
          <w:szCs w:val="18"/>
          <w:lang w:val="hy-AM"/>
        </w:rPr>
        <w:t xml:space="preserve"> այդ կերպ ապահովելով պատյանի և անվային զույգի լրացուցիչ կոշտությունը:</w:t>
      </w:r>
    </w:p>
    <w:p w:rsidR="00BE18CC" w:rsidRPr="00BE18CC"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 xml:space="preserve">Անվի բեռամբարձությունը, կգ </w:t>
      </w:r>
      <w:r w:rsidRPr="00BE18CC">
        <w:rPr>
          <w:rFonts w:ascii="Sylfaen" w:hAnsi="Sylfaen" w:cs="Sylfaen"/>
          <w:sz w:val="20"/>
          <w:szCs w:val="20"/>
          <w:lang w:val="hy-AM"/>
        </w:rPr>
        <w:t xml:space="preserve">      Ոչ պակաս 200</w:t>
      </w:r>
    </w:p>
    <w:p w:rsidR="00BE18CC" w:rsidRPr="00BE18CC" w:rsidRDefault="00BE18CC" w:rsidP="00BE18CC">
      <w:pPr>
        <w:spacing w:after="0" w:line="240" w:lineRule="auto"/>
        <w:rPr>
          <w:rFonts w:ascii="Sylfaen" w:hAnsi="Sylfaen" w:cs="Sylfaen"/>
          <w:sz w:val="20"/>
          <w:szCs w:val="20"/>
          <w:lang w:val="hy-AM"/>
        </w:rPr>
      </w:pPr>
      <w:r w:rsidRPr="00BE18CC">
        <w:rPr>
          <w:rFonts w:ascii="Sylfaen" w:hAnsi="Sylfaen" w:cs="Sylfaen"/>
          <w:b/>
          <w:i/>
          <w:sz w:val="20"/>
          <w:szCs w:val="20"/>
          <w:u w:val="single"/>
          <w:lang w:val="hy-AM"/>
        </w:rPr>
        <w:t>Կոնտեյների բեռնաթափման նկատմամբ պահանջները</w:t>
      </w:r>
      <w:r w:rsidRPr="00BE18CC">
        <w:rPr>
          <w:rFonts w:ascii="Sylfaen" w:hAnsi="Sylfaen" w:cs="Sylfaen"/>
          <w:sz w:val="20"/>
          <w:szCs w:val="20"/>
          <w:lang w:val="hy-AM"/>
        </w:rPr>
        <w:t xml:space="preserve">  </w:t>
      </w:r>
    </w:p>
    <w:p w:rsidR="00BE18CC" w:rsidRPr="00BE18CC" w:rsidRDefault="00BE18CC" w:rsidP="00BE18CC">
      <w:pPr>
        <w:spacing w:after="0" w:line="240" w:lineRule="auto"/>
        <w:jc w:val="both"/>
        <w:rPr>
          <w:rFonts w:ascii="Sylfaen" w:hAnsi="Sylfaen" w:cs="Sylfaen"/>
          <w:sz w:val="18"/>
          <w:szCs w:val="18"/>
          <w:lang w:val="hy-AM"/>
        </w:rPr>
      </w:pPr>
      <w:r w:rsidRPr="00BE18CC">
        <w:rPr>
          <w:rFonts w:ascii="Sylfaen" w:hAnsi="Sylfaen" w:cs="Sylfaen"/>
          <w:sz w:val="18"/>
          <w:szCs w:val="18"/>
          <w:lang w:val="hy-AM"/>
        </w:rPr>
        <w:t>Կոնտեյների բեռնաթափումը կարող է ապահովվել հետևից բեռնաթափմամբ ավտոմեքենաների բռնիչների երկու տիպերով.</w:t>
      </w:r>
    </w:p>
    <w:p w:rsidR="00BE18CC" w:rsidRPr="00A30A30" w:rsidRDefault="00BE18CC" w:rsidP="00BE18CC">
      <w:pPr>
        <w:numPr>
          <w:ilvl w:val="0"/>
          <w:numId w:val="21"/>
        </w:numPr>
        <w:spacing w:after="0" w:line="240" w:lineRule="auto"/>
        <w:jc w:val="both"/>
        <w:rPr>
          <w:rFonts w:ascii="Sylfaen" w:hAnsi="Sylfaen" w:cs="Sylfaen"/>
          <w:sz w:val="18"/>
          <w:szCs w:val="18"/>
        </w:rPr>
      </w:pPr>
      <w:r w:rsidRPr="00A30A30">
        <w:rPr>
          <w:rFonts w:ascii="Sylfaen" w:hAnsi="Sylfaen" w:cs="Sylfaen"/>
          <w:sz w:val="18"/>
          <w:szCs w:val="18"/>
        </w:rPr>
        <w:t>կողային դարձյակների օգնությամբ</w:t>
      </w:r>
    </w:p>
    <w:p w:rsidR="00BE18CC" w:rsidRPr="00A30A30" w:rsidRDefault="00BE18CC" w:rsidP="00BE18CC">
      <w:pPr>
        <w:numPr>
          <w:ilvl w:val="0"/>
          <w:numId w:val="21"/>
        </w:numPr>
        <w:spacing w:after="0" w:line="240" w:lineRule="auto"/>
        <w:jc w:val="both"/>
        <w:rPr>
          <w:rFonts w:ascii="Sylfaen" w:hAnsi="Sylfaen"/>
          <w:sz w:val="18"/>
          <w:szCs w:val="18"/>
        </w:rPr>
      </w:pPr>
      <w:r w:rsidRPr="00A30A30">
        <w:rPr>
          <w:rFonts w:ascii="Sylfaen" w:hAnsi="Sylfaen" w:cs="Sylfaen"/>
          <w:sz w:val="18"/>
          <w:szCs w:val="18"/>
        </w:rPr>
        <w:t xml:space="preserve">ճակատային </w:t>
      </w:r>
      <w:r w:rsidRPr="00A30A30">
        <w:rPr>
          <w:sz w:val="18"/>
          <w:szCs w:val="18"/>
        </w:rPr>
        <w:t xml:space="preserve"> </w:t>
      </w:r>
      <w:r w:rsidRPr="00A30A30">
        <w:rPr>
          <w:rFonts w:ascii="Sylfaen" w:hAnsi="Sylfaen"/>
          <w:sz w:val="18"/>
          <w:szCs w:val="18"/>
        </w:rPr>
        <w:t>U</w:t>
      </w:r>
      <w:r w:rsidRPr="00A30A30">
        <w:rPr>
          <w:sz w:val="18"/>
          <w:szCs w:val="18"/>
        </w:rPr>
        <w:t>-</w:t>
      </w:r>
      <w:r w:rsidRPr="00A30A30">
        <w:rPr>
          <w:rFonts w:ascii="Sylfaen" w:hAnsi="Sylfaen"/>
          <w:sz w:val="18"/>
          <w:szCs w:val="18"/>
        </w:rPr>
        <w:t>շրջանակի օգնությամբ:</w:t>
      </w:r>
    </w:p>
    <w:p w:rsidR="00BE18CC" w:rsidRDefault="00BE18CC" w:rsidP="00BE18CC">
      <w:pPr>
        <w:spacing w:after="0" w:line="240" w:lineRule="auto"/>
        <w:rPr>
          <w:rFonts w:ascii="Sylfaen" w:hAnsi="Sylfaen" w:cs="Sylfaen"/>
          <w:sz w:val="20"/>
          <w:szCs w:val="20"/>
        </w:rPr>
      </w:pPr>
      <w:r w:rsidRPr="00A30A30">
        <w:rPr>
          <w:rFonts w:ascii="Sylfaen" w:hAnsi="Sylfaen" w:cs="Sylfaen"/>
          <w:b/>
          <w:i/>
          <w:sz w:val="20"/>
          <w:szCs w:val="20"/>
          <w:u w:val="single"/>
        </w:rPr>
        <w:t>Բեռնման եղանակը</w:t>
      </w:r>
      <w:r w:rsidRPr="007C7149">
        <w:rPr>
          <w:rFonts w:ascii="Sylfaen" w:hAnsi="Sylfaen" w:cs="Sylfaen"/>
          <w:sz w:val="20"/>
          <w:szCs w:val="20"/>
        </w:rPr>
        <w:t xml:space="preserve">  </w:t>
      </w:r>
    </w:p>
    <w:p w:rsidR="00BE18CC" w:rsidRDefault="00BE18CC" w:rsidP="00BE18CC">
      <w:pPr>
        <w:spacing w:after="0" w:line="240" w:lineRule="auto"/>
        <w:rPr>
          <w:rFonts w:ascii="Sylfaen" w:hAnsi="Sylfaen" w:cs="Sylfaen"/>
          <w:sz w:val="18"/>
          <w:szCs w:val="18"/>
          <w:lang w:val="hy-AM"/>
        </w:rPr>
      </w:pPr>
      <w:r w:rsidRPr="00A30A30">
        <w:rPr>
          <w:rFonts w:ascii="Sylfaen" w:hAnsi="Sylfaen" w:cs="Sylfaen"/>
          <w:sz w:val="18"/>
          <w:szCs w:val="18"/>
        </w:rPr>
        <w:t>հետևից բեռնաթափմամբ աղբատարների համար</w:t>
      </w:r>
    </w:p>
    <w:p w:rsidR="00BE18CC" w:rsidRPr="008E2B4B" w:rsidRDefault="00BE18CC" w:rsidP="00BE18CC">
      <w:pPr>
        <w:spacing w:after="0" w:line="240" w:lineRule="auto"/>
        <w:rPr>
          <w:rFonts w:ascii="Sylfaen" w:hAnsi="Sylfaen" w:cs="Sylfaen"/>
          <w:sz w:val="18"/>
          <w:szCs w:val="18"/>
          <w:lang w:val="hy-AM"/>
        </w:rPr>
      </w:pPr>
      <w:r w:rsidRPr="00A31886">
        <w:rPr>
          <w:rFonts w:ascii="Sylfaen" w:hAnsi="Sylfaen" w:cs="Sylfaen"/>
          <w:b/>
          <w:i/>
          <w:sz w:val="20"/>
          <w:szCs w:val="20"/>
          <w:u w:val="single"/>
          <w:lang w:val="hy-AM"/>
        </w:rPr>
        <w:t>Երաշխիք, ամիս</w:t>
      </w:r>
      <w:r w:rsidRPr="00A31886">
        <w:rPr>
          <w:rFonts w:ascii="Sylfaen" w:hAnsi="Sylfaen" w:cs="Sylfaen"/>
          <w:sz w:val="18"/>
          <w:szCs w:val="18"/>
          <w:lang w:val="hy-AM"/>
        </w:rPr>
        <w:t xml:space="preserve">   - Կենցաղային թափոնների կոնտեյների՝ ներառյալ պարագաների`առնվազն 12 ամիս:</w:t>
      </w:r>
    </w:p>
    <w:p w:rsidR="00875922" w:rsidRPr="008E2B4B" w:rsidRDefault="00875922" w:rsidP="00BE18CC">
      <w:pPr>
        <w:spacing w:after="0" w:line="240" w:lineRule="auto"/>
        <w:rPr>
          <w:rFonts w:ascii="Sylfaen" w:hAnsi="Sylfaen" w:cs="Sylfaen"/>
          <w:sz w:val="18"/>
          <w:szCs w:val="18"/>
          <w:lang w:val="hy-AM"/>
        </w:rPr>
      </w:pPr>
    </w:p>
    <w:p w:rsidR="00BE18CC" w:rsidRPr="002C5BFE" w:rsidRDefault="00BE18CC" w:rsidP="00BE18CC">
      <w:pPr>
        <w:numPr>
          <w:ilvl w:val="0"/>
          <w:numId w:val="20"/>
        </w:numPr>
        <w:spacing w:after="0" w:line="240" w:lineRule="auto"/>
        <w:jc w:val="both"/>
        <w:rPr>
          <w:rFonts w:ascii="Sylfaen" w:hAnsi="Sylfaen" w:cs="Sylfaen"/>
          <w:b/>
          <w:sz w:val="18"/>
          <w:szCs w:val="18"/>
          <w:lang w:val="hy-AM"/>
        </w:rPr>
      </w:pPr>
      <w:r w:rsidRPr="002C5BFE">
        <w:rPr>
          <w:rFonts w:ascii="Sylfaen" w:hAnsi="Sylfaen" w:cs="Sylfaen"/>
          <w:b/>
          <w:sz w:val="18"/>
          <w:szCs w:val="18"/>
          <w:lang w:val="hy-AM"/>
        </w:rPr>
        <w:t>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w:t>
      </w:r>
    </w:p>
    <w:p w:rsidR="00BE18CC" w:rsidRPr="002C5BFE" w:rsidRDefault="00BE18CC" w:rsidP="00BE18CC">
      <w:pPr>
        <w:numPr>
          <w:ilvl w:val="0"/>
          <w:numId w:val="20"/>
        </w:numPr>
        <w:spacing w:after="0" w:line="240" w:lineRule="auto"/>
        <w:jc w:val="both"/>
        <w:rPr>
          <w:rFonts w:ascii="Sylfaen" w:hAnsi="Sylfaen" w:cs="Sylfaen"/>
          <w:b/>
          <w:sz w:val="18"/>
          <w:szCs w:val="18"/>
          <w:lang w:val="hy-AM"/>
        </w:rPr>
      </w:pPr>
      <w:r w:rsidRPr="002C5BFE">
        <w:rPr>
          <w:rFonts w:ascii="Sylfaen" w:hAnsi="Sylfaen" w:cs="Sylfaen"/>
          <w:b/>
          <w:sz w:val="18"/>
          <w:szCs w:val="18"/>
          <w:lang w:val="hy-AM"/>
        </w:rPr>
        <w:t>Ապրանքը պետք է մինչ այդ շահագործման մեջ եղած չլինի Մատակարարի և (կամ) երրորդ անձանց մոտ, մինչ այդ ենթարկված չլինի վերանորոգման, նորացման կամ վերականգնման, չպետք է գտնվի գրավի, արգելանքի կամ այլ ծանրաբեռնության տակ:</w:t>
      </w:r>
    </w:p>
    <w:p w:rsidR="00BE18CC" w:rsidRPr="002C5BFE" w:rsidRDefault="00BE18CC" w:rsidP="00BE18CC">
      <w:pPr>
        <w:numPr>
          <w:ilvl w:val="0"/>
          <w:numId w:val="20"/>
        </w:numPr>
        <w:spacing w:after="0" w:line="240" w:lineRule="auto"/>
        <w:jc w:val="both"/>
        <w:rPr>
          <w:rFonts w:ascii="Sylfaen" w:hAnsi="Sylfaen" w:cs="Sylfaen"/>
          <w:b/>
          <w:sz w:val="18"/>
          <w:szCs w:val="18"/>
          <w:lang w:val="hy-AM"/>
        </w:rPr>
      </w:pPr>
      <w:r w:rsidRPr="002C5BFE">
        <w:rPr>
          <w:rFonts w:ascii="Sylfaen" w:hAnsi="Sylfaen" w:cs="Sylfaen"/>
          <w:b/>
          <w:sz w:val="18"/>
          <w:szCs w:val="18"/>
          <w:lang w:val="hy-AM"/>
        </w:rPr>
        <w:t>Ապրանքի վրա չպետք է լինեն մեխանիկական վնասվածքների հետքեր, ինչպես նաև մատակարարվող Ապրանքի պաշտոնական նկարագրությանն այլ անհամապատասխանություններ:</w:t>
      </w:r>
    </w:p>
    <w:p w:rsidR="00BE18CC" w:rsidRPr="00BE18CC" w:rsidRDefault="00BE18CC" w:rsidP="00BE18CC">
      <w:pPr>
        <w:spacing w:after="0" w:line="240" w:lineRule="auto"/>
        <w:jc w:val="both"/>
        <w:rPr>
          <w:rFonts w:ascii="Sylfaen" w:hAnsi="Sylfaen" w:cs="Sylfaen"/>
          <w:sz w:val="18"/>
          <w:szCs w:val="18"/>
          <w:lang w:val="hy-AM"/>
        </w:rPr>
      </w:pPr>
    </w:p>
    <w:p w:rsidR="00BE18CC" w:rsidRPr="00BE18CC" w:rsidRDefault="00BE18CC" w:rsidP="00BE18CC">
      <w:pPr>
        <w:spacing w:after="0" w:line="240" w:lineRule="auto"/>
        <w:jc w:val="both"/>
        <w:rPr>
          <w:rFonts w:ascii="Sylfaen" w:hAnsi="Sylfaen" w:cs="Sylfaen"/>
          <w:sz w:val="18"/>
          <w:szCs w:val="18"/>
          <w:lang w:val="hy-AM"/>
        </w:rPr>
      </w:pPr>
    </w:p>
    <w:p w:rsidR="00BE18CC" w:rsidRPr="00BE18CC" w:rsidRDefault="00BE18CC" w:rsidP="00BE18CC">
      <w:pPr>
        <w:spacing w:after="0" w:line="240" w:lineRule="auto"/>
        <w:jc w:val="both"/>
        <w:rPr>
          <w:rFonts w:ascii="Sylfaen" w:hAnsi="Sylfaen" w:cs="Sylfaen"/>
          <w:sz w:val="18"/>
          <w:szCs w:val="18"/>
          <w:lang w:val="hy-AM"/>
        </w:rPr>
      </w:pPr>
    </w:p>
    <w:p w:rsidR="00BE18CC" w:rsidRPr="00EA1629" w:rsidRDefault="00BE18CC" w:rsidP="00BE18CC">
      <w:pPr>
        <w:spacing w:after="0" w:line="240" w:lineRule="auto"/>
        <w:jc w:val="both"/>
        <w:rPr>
          <w:rFonts w:ascii="GHEA Grapalat" w:hAnsi="GHEA Grapalat"/>
          <w:sz w:val="20"/>
          <w:lang w:val="hy-AM"/>
        </w:rPr>
      </w:pPr>
    </w:p>
    <w:p w:rsidR="00F12606" w:rsidRPr="005E1F72" w:rsidRDefault="00F12606" w:rsidP="00F12606">
      <w:pPr>
        <w:spacing w:after="0" w:line="240" w:lineRule="auto"/>
        <w:jc w:val="both"/>
        <w:rPr>
          <w:rFonts w:ascii="GHEA Grapalat" w:hAnsi="GHEA Grapalat" w:cs="Sylfaen"/>
          <w:i/>
          <w:sz w:val="18"/>
          <w:szCs w:val="18"/>
          <w:lang w:val="pt-BR"/>
        </w:rPr>
      </w:pPr>
      <w:r w:rsidRPr="00EA1629">
        <w:rPr>
          <w:rFonts w:ascii="GHEA Grapalat" w:hAnsi="GHEA Grapalat"/>
          <w:sz w:val="20"/>
          <w:lang w:val="hy-AM"/>
        </w:rPr>
        <w:t xml:space="preserve"> * </w:t>
      </w:r>
      <w:r w:rsidRPr="005E1F72">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Pr>
          <w:rFonts w:ascii="GHEA Grapalat" w:hAnsi="GHEA Grapalat" w:cs="Sylfaen"/>
          <w:i/>
          <w:sz w:val="18"/>
          <w:szCs w:val="18"/>
          <w:lang w:val="pt-BR"/>
        </w:rPr>
        <w:t>2</w:t>
      </w:r>
      <w:r w:rsidRPr="005E1F72">
        <w:rPr>
          <w:rFonts w:ascii="GHEA Grapalat" w:hAnsi="GHEA Grapalat" w:cs="Sylfaen"/>
          <w:i/>
          <w:sz w:val="18"/>
          <w:szCs w:val="18"/>
          <w:lang w:val="pt-BR"/>
        </w:rPr>
        <w:t>5-ը:</w:t>
      </w:r>
    </w:p>
    <w:p w:rsidR="00F12606" w:rsidRPr="005E1F72" w:rsidRDefault="00F12606" w:rsidP="00F12606">
      <w:pPr>
        <w:spacing w:after="0" w:line="240" w:lineRule="auto"/>
        <w:jc w:val="both"/>
        <w:rPr>
          <w:rFonts w:ascii="GHEA Grapalat" w:hAnsi="GHEA Grapalat" w:cs="Sylfaen"/>
          <w:i/>
          <w:sz w:val="12"/>
          <w:szCs w:val="12"/>
          <w:lang w:val="pt-BR"/>
        </w:rPr>
      </w:pPr>
    </w:p>
    <w:p w:rsidR="00F12606" w:rsidRPr="005E1F72" w:rsidRDefault="00F12606" w:rsidP="00F12606">
      <w:pPr>
        <w:pStyle w:val="FootnoteText"/>
        <w:jc w:val="both"/>
        <w:rPr>
          <w:lang w:val="pt-BR"/>
        </w:rPr>
      </w:pPr>
      <w:r w:rsidRPr="005879CC">
        <w:rPr>
          <w:rFonts w:ascii="GHEA Grapalat" w:hAnsi="GHEA Grapalat"/>
          <w:lang w:val="pt-BR"/>
        </w:rPr>
        <w:t xml:space="preserve">** </w:t>
      </w:r>
      <w:r w:rsidRPr="005E1F72">
        <w:rPr>
          <w:rFonts w:ascii="GHEA Grapalat" w:hAnsi="GHEA Grapalat" w:cs="Sylfaen"/>
          <w:i/>
          <w:sz w:val="18"/>
          <w:szCs w:val="18"/>
          <w:lang w:val="pt-BR"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F12606" w:rsidRPr="005E1F72" w:rsidRDefault="00F12606" w:rsidP="00F12606">
      <w:pPr>
        <w:spacing w:after="0" w:line="240" w:lineRule="auto"/>
        <w:jc w:val="both"/>
        <w:rPr>
          <w:rFonts w:ascii="GHEA Grapalat" w:hAnsi="GHEA Grapalat"/>
          <w:sz w:val="12"/>
          <w:szCs w:val="12"/>
          <w:lang w:val="pt-BR"/>
        </w:rPr>
      </w:pPr>
    </w:p>
    <w:p w:rsidR="00F12606" w:rsidRPr="005E1F72" w:rsidRDefault="00F12606" w:rsidP="00F12606">
      <w:pPr>
        <w:spacing w:after="0" w:line="240" w:lineRule="auto"/>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F12606" w:rsidRPr="005E1F72" w:rsidTr="009D0269">
        <w:trPr>
          <w:jc w:val="center"/>
        </w:trPr>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lastRenderedPageBreak/>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rsidR="00F12606" w:rsidRPr="005E1F72" w:rsidRDefault="00F12606" w:rsidP="00F12606">
            <w:pPr>
              <w:spacing w:after="0" w:line="240" w:lineRule="auto"/>
              <w:jc w:val="center"/>
              <w:rPr>
                <w:rFonts w:ascii="GHEA Grapalat" w:hAnsi="GHEA Grapalat"/>
                <w:lang w:val="ru-RU"/>
              </w:rPr>
            </w:pPr>
          </w:p>
        </w:tc>
        <w:tc>
          <w:tcPr>
            <w:tcW w:w="4343" w:type="dxa"/>
          </w:tcPr>
          <w:p w:rsidR="00F12606" w:rsidRPr="005E1F72" w:rsidRDefault="00F12606" w:rsidP="00F12606">
            <w:pPr>
              <w:spacing w:after="0" w:line="240" w:lineRule="auto"/>
              <w:jc w:val="center"/>
              <w:rPr>
                <w:rFonts w:ascii="GHEA Grapalat" w:hAnsi="GHEA Grapalat" w:cs="Sylfaen"/>
                <w:b/>
                <w:bCs/>
                <w:lang w:val="ru-RU"/>
              </w:rPr>
            </w:pPr>
            <w:r w:rsidRPr="005E1F72">
              <w:rPr>
                <w:rFonts w:ascii="GHEA Grapalat" w:hAnsi="GHEA Grapalat" w:cs="Sylfaen"/>
                <w:b/>
                <w:bCs/>
                <w:lang w:val="pt-BR"/>
              </w:rPr>
              <w:t>ՎԱՃԱՌՈՂ</w:t>
            </w: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lastRenderedPageBreak/>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sz w:val="20"/>
        </w:rPr>
        <w:lastRenderedPageBreak/>
        <w:br w:type="page"/>
      </w:r>
    </w:p>
    <w:p w:rsidR="00F12606" w:rsidRPr="005E1F72" w:rsidRDefault="00F12606" w:rsidP="00F12606">
      <w:pPr>
        <w:spacing w:after="0" w:line="240" w:lineRule="auto"/>
        <w:jc w:val="right"/>
        <w:rPr>
          <w:rFonts w:ascii="GHEA Grapalat" w:hAnsi="GHEA Grapalat"/>
          <w:sz w:val="20"/>
        </w:rPr>
      </w:pP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Հավելված N 2</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tabs>
          <w:tab w:val="left" w:pos="9540"/>
        </w:tabs>
        <w:spacing w:after="0" w:line="240" w:lineRule="auto"/>
        <w:rPr>
          <w:rFonts w:ascii="GHEA Grapalat" w:hAnsi="GHEA Grapalat"/>
          <w:sz w:val="20"/>
        </w:rPr>
      </w:pPr>
    </w:p>
    <w:p w:rsidR="00F12606" w:rsidRPr="005E1F72" w:rsidRDefault="00F12606" w:rsidP="00F12606">
      <w:pPr>
        <w:tabs>
          <w:tab w:val="left" w:pos="9540"/>
        </w:tabs>
        <w:spacing w:after="0" w:line="240" w:lineRule="auto"/>
        <w:rPr>
          <w:rFonts w:ascii="GHEA Grapalat" w:hAnsi="GHEA Grapalat"/>
          <w:sz w:val="20"/>
        </w:rPr>
      </w:pPr>
    </w:p>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cs="Sylfaen"/>
          <w:b/>
        </w:rPr>
        <w:softHyphen/>
      </w:r>
      <w:r w:rsidRPr="005E1F72">
        <w:rPr>
          <w:rFonts w:ascii="GHEA Grapalat" w:hAnsi="GHEA Grapalat"/>
          <w:sz w:val="20"/>
        </w:rPr>
        <w:t>ՎՃԱՐՄԱՆ ԺԱՄԱՆԱԿԱՑՈՒՅՑ*</w:t>
      </w:r>
    </w:p>
    <w:p w:rsidR="00F12606" w:rsidRPr="005E1F72" w:rsidRDefault="00F12606" w:rsidP="00F12606">
      <w:pPr>
        <w:spacing w:after="0" w:line="240" w:lineRule="auto"/>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r w:rsidRPr="005E1F7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544"/>
        <w:gridCol w:w="544"/>
        <w:gridCol w:w="544"/>
        <w:gridCol w:w="544"/>
        <w:gridCol w:w="1963"/>
      </w:tblGrid>
      <w:tr w:rsidR="00F12606" w:rsidRPr="005E1F72" w:rsidTr="009D0269">
        <w:tc>
          <w:tcPr>
            <w:tcW w:w="14851" w:type="dxa"/>
            <w:gridSpan w:val="16"/>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lang w:val="es-ES"/>
              </w:rPr>
              <w:t>Ապրանքի</w:t>
            </w:r>
          </w:p>
        </w:tc>
      </w:tr>
      <w:tr w:rsidR="00F12606" w:rsidRPr="004D4CD2" w:rsidTr="009D0269">
        <w:tc>
          <w:tcPr>
            <w:tcW w:w="198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70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2520" w:type="dxa"/>
            <w:vAlign w:val="center"/>
          </w:tcPr>
          <w:p w:rsidR="00F12606" w:rsidRPr="005E1F72" w:rsidRDefault="00F12606" w:rsidP="00F12606">
            <w:pPr>
              <w:spacing w:after="0" w:line="240" w:lineRule="auto"/>
              <w:jc w:val="center"/>
              <w:rPr>
                <w:rFonts w:ascii="GHEA Grapalat" w:hAnsi="GHEA Grapalat"/>
                <w:sz w:val="18"/>
                <w:lang w:val="es-ES"/>
              </w:rPr>
            </w:pPr>
            <w:r w:rsidRPr="005E1F72">
              <w:rPr>
                <w:rFonts w:ascii="GHEA Grapalat" w:hAnsi="GHEA Grapalat"/>
                <w:sz w:val="18"/>
              </w:rPr>
              <w:t>անվանումը</w:t>
            </w:r>
          </w:p>
        </w:tc>
        <w:tc>
          <w:tcPr>
            <w:tcW w:w="7651" w:type="dxa"/>
            <w:gridSpan w:val="13"/>
            <w:vAlign w:val="center"/>
          </w:tcPr>
          <w:p w:rsidR="00F12606" w:rsidRPr="005E1F72" w:rsidRDefault="00F12606" w:rsidP="00373D5D">
            <w:pPr>
              <w:spacing w:after="0" w:line="240" w:lineRule="auto"/>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w:t>
            </w:r>
            <w:r w:rsidR="00373D5D">
              <w:rPr>
                <w:rFonts w:ascii="GHEA Grapalat" w:hAnsi="GHEA Grapalat"/>
                <w:sz w:val="18"/>
                <w:lang w:val="hy-AM"/>
              </w:rPr>
              <w:t>19</w:t>
            </w:r>
            <w:r w:rsidRPr="005E1F72">
              <w:rPr>
                <w:rFonts w:ascii="GHEA Grapalat" w:hAnsi="GHEA Grapalat"/>
                <w:sz w:val="18"/>
                <w:lang w:val="es-ES"/>
              </w:rPr>
              <w:t>թ-ին` ըստ ամիսների, այդ թվում**</w:t>
            </w:r>
          </w:p>
        </w:tc>
      </w:tr>
      <w:tr w:rsidR="00F12606" w:rsidRPr="005E1F72" w:rsidTr="009D0269">
        <w:trPr>
          <w:trHeight w:val="1538"/>
        </w:trPr>
        <w:tc>
          <w:tcPr>
            <w:tcW w:w="1980" w:type="dxa"/>
          </w:tcPr>
          <w:p w:rsidR="00F12606" w:rsidRPr="005E1F72" w:rsidRDefault="00F12606" w:rsidP="00F12606">
            <w:pPr>
              <w:spacing w:after="0" w:line="240" w:lineRule="auto"/>
              <w:jc w:val="center"/>
              <w:rPr>
                <w:rFonts w:ascii="GHEA Grapalat" w:hAnsi="GHEA Grapalat"/>
                <w:sz w:val="20"/>
                <w:lang w:val="es-ES"/>
              </w:rPr>
            </w:pPr>
          </w:p>
        </w:tc>
        <w:tc>
          <w:tcPr>
            <w:tcW w:w="2700" w:type="dxa"/>
          </w:tcPr>
          <w:p w:rsidR="00F12606" w:rsidRPr="005E1F72" w:rsidRDefault="00F12606" w:rsidP="00F12606">
            <w:pPr>
              <w:spacing w:after="0" w:line="240" w:lineRule="auto"/>
              <w:jc w:val="center"/>
              <w:rPr>
                <w:rFonts w:ascii="GHEA Grapalat" w:hAnsi="GHEA Grapalat"/>
                <w:sz w:val="20"/>
                <w:lang w:val="es-ES"/>
              </w:rPr>
            </w:pPr>
          </w:p>
        </w:tc>
        <w:tc>
          <w:tcPr>
            <w:tcW w:w="2520" w:type="dxa"/>
          </w:tcPr>
          <w:p w:rsidR="00F12606" w:rsidRPr="005E1F72" w:rsidRDefault="00F12606" w:rsidP="00F12606">
            <w:pPr>
              <w:spacing w:after="0" w:line="240" w:lineRule="auto"/>
              <w:jc w:val="center"/>
              <w:rPr>
                <w:rFonts w:ascii="GHEA Grapalat" w:hAnsi="GHEA Grapalat"/>
                <w:sz w:val="20"/>
                <w:lang w:val="es-ES"/>
              </w:rPr>
            </w:pP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հունվար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cs="Sylfaen"/>
                <w:sz w:val="18"/>
                <w:lang w:val="pt-BR"/>
              </w:rPr>
            </w:pPr>
            <w:r w:rsidRPr="005E1F72">
              <w:rPr>
                <w:rFonts w:ascii="GHEA Grapalat" w:hAnsi="GHEA Grapalat" w:cs="Sylfaen"/>
                <w:sz w:val="18"/>
                <w:lang w:val="pt-BR"/>
              </w:rPr>
              <w:t>փետրվար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մարտ</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cs="Sylfaen"/>
                <w:sz w:val="18"/>
                <w:lang w:val="pt-BR"/>
              </w:rPr>
            </w:pPr>
            <w:r w:rsidRPr="005E1F72">
              <w:rPr>
                <w:rFonts w:ascii="GHEA Grapalat" w:hAnsi="GHEA Grapalat" w:cs="Sylfaen"/>
                <w:sz w:val="18"/>
                <w:lang w:val="pt-BR"/>
              </w:rPr>
              <w:t>ապրիլ</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մայիս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հունիս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հուլիս</w:t>
            </w:r>
            <w:r w:rsidRPr="005E1F72">
              <w:rPr>
                <w:rFonts w:ascii="GHEA Grapalat" w:hAnsi="GHEA Grapalat" w:cs="Times Armenian"/>
                <w:sz w:val="18"/>
                <w:lang w:val="pt-BR"/>
              </w:rPr>
              <w:t xml:space="preserve"> </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օգոստոս</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սեպտեմբեր</w:t>
            </w:r>
            <w:r w:rsidRPr="005E1F72">
              <w:rPr>
                <w:rFonts w:ascii="GHEA Grapalat" w:hAnsi="GHEA Grapalat" w:cs="Times Armenian"/>
                <w:sz w:val="18"/>
                <w:lang w:val="pt-BR"/>
              </w:rPr>
              <w:t xml:space="preserve"> </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հոկտեմբեր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sz w:val="18"/>
              </w:rPr>
              <w:t xml:space="preserve"> </w:t>
            </w:r>
            <w:r w:rsidRPr="005E1F72">
              <w:rPr>
                <w:rFonts w:ascii="GHEA Grapalat" w:hAnsi="GHEA Grapalat" w:cs="Sylfaen"/>
                <w:sz w:val="18"/>
                <w:lang w:val="pt-BR"/>
              </w:rPr>
              <w:t>նոյեմբեր</w:t>
            </w:r>
          </w:p>
        </w:tc>
        <w:tc>
          <w:tcPr>
            <w:tcW w:w="474" w:type="dxa"/>
            <w:textDirection w:val="btLr"/>
            <w:vAlign w:val="center"/>
          </w:tcPr>
          <w:p w:rsidR="00F12606" w:rsidRPr="005E1F72" w:rsidRDefault="00F12606" w:rsidP="00F12606">
            <w:pPr>
              <w:spacing w:after="0" w:line="240" w:lineRule="auto"/>
              <w:ind w:left="113" w:right="-7"/>
              <w:jc w:val="center"/>
              <w:rPr>
                <w:rFonts w:ascii="GHEA Grapalat" w:hAnsi="GHEA Grapalat"/>
                <w:sz w:val="18"/>
                <w:lang w:val="pt-BR"/>
              </w:rPr>
            </w:pPr>
            <w:r w:rsidRPr="005E1F72">
              <w:rPr>
                <w:rFonts w:ascii="GHEA Grapalat" w:hAnsi="GHEA Grapalat" w:cs="Sylfaen"/>
                <w:sz w:val="18"/>
                <w:lang w:val="pt-BR"/>
              </w:rPr>
              <w:t>դեկտեմբեր</w:t>
            </w:r>
          </w:p>
        </w:tc>
        <w:tc>
          <w:tcPr>
            <w:tcW w:w="1963" w:type="dxa"/>
            <w:vAlign w:val="center"/>
          </w:tcPr>
          <w:p w:rsidR="00F12606" w:rsidRPr="005E1F72" w:rsidRDefault="00F12606" w:rsidP="00F12606">
            <w:pPr>
              <w:spacing w:after="0" w:line="240" w:lineRule="auto"/>
              <w:ind w:right="-1"/>
              <w:jc w:val="center"/>
              <w:rPr>
                <w:rFonts w:ascii="GHEA Grapalat" w:hAnsi="GHEA Grapalat"/>
                <w:sz w:val="18"/>
                <w:lang w:val="pt-BR"/>
              </w:rPr>
            </w:pPr>
            <w:r w:rsidRPr="005E1F72">
              <w:rPr>
                <w:rFonts w:ascii="GHEA Grapalat" w:hAnsi="GHEA Grapalat" w:cs="Sylfaen"/>
                <w:sz w:val="18"/>
                <w:lang w:val="pt-BR"/>
              </w:rPr>
              <w:t>Ընդամենը</w:t>
            </w:r>
          </w:p>
          <w:p w:rsidR="00F12606" w:rsidRPr="005E1F72" w:rsidRDefault="00F12606" w:rsidP="00F12606">
            <w:pPr>
              <w:spacing w:after="0" w:line="240" w:lineRule="auto"/>
              <w:jc w:val="center"/>
              <w:rPr>
                <w:rFonts w:ascii="GHEA Grapalat" w:hAnsi="GHEA Grapalat"/>
                <w:sz w:val="18"/>
                <w:lang w:val="es-ES"/>
              </w:rPr>
            </w:pPr>
          </w:p>
        </w:tc>
      </w:tr>
      <w:tr w:rsidR="00F12606" w:rsidRPr="005E1F72" w:rsidTr="009D0269">
        <w:trPr>
          <w:trHeight w:val="1538"/>
        </w:trPr>
        <w:tc>
          <w:tcPr>
            <w:tcW w:w="1980" w:type="dxa"/>
          </w:tcPr>
          <w:p w:rsidR="00F12606" w:rsidRPr="00B72CC5" w:rsidRDefault="00B72CC5" w:rsidP="00F12606">
            <w:pPr>
              <w:spacing w:after="0" w:line="240" w:lineRule="auto"/>
              <w:jc w:val="center"/>
              <w:rPr>
                <w:rFonts w:ascii="GHEA Grapalat" w:hAnsi="GHEA Grapalat"/>
                <w:sz w:val="20"/>
                <w:lang w:val="hy-AM"/>
              </w:rPr>
            </w:pPr>
            <w:r>
              <w:rPr>
                <w:rFonts w:ascii="GHEA Grapalat" w:hAnsi="GHEA Grapalat"/>
                <w:sz w:val="20"/>
                <w:lang w:val="hy-AM"/>
              </w:rPr>
              <w:t>1</w:t>
            </w:r>
          </w:p>
        </w:tc>
        <w:tc>
          <w:tcPr>
            <w:tcW w:w="2700" w:type="dxa"/>
          </w:tcPr>
          <w:p w:rsidR="00F12606" w:rsidRPr="005E1F72" w:rsidRDefault="00B72CC5" w:rsidP="00F12606">
            <w:pPr>
              <w:spacing w:after="0" w:line="240" w:lineRule="auto"/>
              <w:jc w:val="center"/>
              <w:rPr>
                <w:rFonts w:ascii="GHEA Grapalat" w:hAnsi="GHEA Grapalat"/>
                <w:sz w:val="20"/>
                <w:lang w:val="es-ES"/>
              </w:rPr>
            </w:pPr>
            <w:r>
              <w:rPr>
                <w:rFonts w:ascii="GHEA Grapalat" w:hAnsi="GHEA Grapalat"/>
                <w:sz w:val="20"/>
              </w:rPr>
              <w:t>44611310</w:t>
            </w:r>
          </w:p>
        </w:tc>
        <w:tc>
          <w:tcPr>
            <w:tcW w:w="2520" w:type="dxa"/>
          </w:tcPr>
          <w:p w:rsidR="00F12606" w:rsidRPr="00136CF6" w:rsidRDefault="00B72CC5" w:rsidP="00F12606">
            <w:pPr>
              <w:spacing w:after="0" w:line="240" w:lineRule="auto"/>
              <w:jc w:val="center"/>
              <w:rPr>
                <w:rFonts w:ascii="GHEA Grapalat" w:hAnsi="GHEA Grapalat"/>
                <w:sz w:val="20"/>
                <w:lang w:val="hy-AM"/>
              </w:rPr>
            </w:pPr>
            <w:r>
              <w:rPr>
                <w:rFonts w:ascii="GHEA Grapalat" w:hAnsi="GHEA Grapalat"/>
                <w:sz w:val="20"/>
                <w:lang w:val="hy-AM"/>
              </w:rPr>
              <w:t>կենցաղային թափոնների</w:t>
            </w:r>
            <w:r w:rsidR="00136CF6">
              <w:rPr>
                <w:rFonts w:ascii="GHEA Grapalat" w:hAnsi="GHEA Grapalat"/>
                <w:sz w:val="20"/>
                <w:lang w:val="hy-AM"/>
              </w:rPr>
              <w:t xml:space="preserve"> </w:t>
            </w:r>
            <w:r w:rsidR="00136CF6" w:rsidRPr="00136CF6">
              <w:rPr>
                <w:rFonts w:ascii="GHEA Grapalat" w:hAnsi="GHEA Grapalat"/>
                <w:sz w:val="20"/>
                <w:lang w:val="hy-AM"/>
              </w:rPr>
              <w:t>մետաղական</w:t>
            </w:r>
            <w:r>
              <w:rPr>
                <w:rFonts w:ascii="GHEA Grapalat" w:hAnsi="GHEA Grapalat"/>
                <w:sz w:val="20"/>
                <w:lang w:val="hy-AM"/>
              </w:rPr>
              <w:t xml:space="preserve"> կոնտեյներ</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605472"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373D5D" w:rsidP="00F12606">
            <w:pPr>
              <w:spacing w:after="0" w:line="240" w:lineRule="auto"/>
              <w:jc w:val="center"/>
              <w:rPr>
                <w:rFonts w:ascii="GHEA Grapalat" w:hAnsi="GHEA Grapalat" w:cs="Arial"/>
                <w:sz w:val="18"/>
                <w:szCs w:val="18"/>
                <w:lang w:val="pt-BR"/>
              </w:rPr>
            </w:pPr>
            <w:r w:rsidRPr="005E1F72">
              <w:rPr>
                <w:rFonts w:ascii="GHEA Grapalat" w:hAnsi="GHEA Grapalat"/>
                <w:sz w:val="20"/>
                <w:lang w:val="pt-BR"/>
              </w:rPr>
              <w:t>...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474"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5E1F72">
              <w:rPr>
                <w:rFonts w:ascii="GHEA Grapalat" w:hAnsi="GHEA Grapalat"/>
                <w:sz w:val="20"/>
                <w:lang w:val="pt-BR"/>
              </w:rPr>
              <w:t xml:space="preserve"> %</w:t>
            </w:r>
          </w:p>
        </w:tc>
        <w:tc>
          <w:tcPr>
            <w:tcW w:w="1963" w:type="dxa"/>
          </w:tcPr>
          <w:p w:rsidR="00F12606" w:rsidRPr="005E1F72" w:rsidRDefault="00F12606" w:rsidP="00F12606">
            <w:pPr>
              <w:spacing w:after="0" w:line="240" w:lineRule="auto"/>
              <w:jc w:val="center"/>
              <w:rPr>
                <w:rFonts w:ascii="GHEA Grapalat" w:hAnsi="GHEA Grapalat"/>
                <w:sz w:val="20"/>
                <w:lang w:val="pt-BR"/>
              </w:rPr>
            </w:pPr>
          </w:p>
          <w:p w:rsidR="00F12606" w:rsidRPr="005E1F72" w:rsidRDefault="00F12606" w:rsidP="00F12606">
            <w:pPr>
              <w:spacing w:after="0" w:line="240" w:lineRule="auto"/>
              <w:jc w:val="center"/>
              <w:rPr>
                <w:rFonts w:ascii="GHEA Grapalat" w:hAnsi="GHEA Grapalat"/>
                <w:sz w:val="20"/>
                <w:lang w:val="pt-BR"/>
              </w:rPr>
            </w:pPr>
          </w:p>
          <w:p w:rsidR="00F12606" w:rsidRPr="005E1F72" w:rsidRDefault="00B72CC5" w:rsidP="00F12606">
            <w:pPr>
              <w:spacing w:after="0" w:line="240" w:lineRule="auto"/>
              <w:jc w:val="center"/>
              <w:rPr>
                <w:rFonts w:ascii="GHEA Grapalat" w:hAnsi="GHEA Grapalat"/>
                <w:b/>
                <w:lang w:val="pt-BR"/>
              </w:rPr>
            </w:pPr>
            <w:r>
              <w:rPr>
                <w:rFonts w:ascii="GHEA Grapalat" w:hAnsi="GHEA Grapalat"/>
                <w:sz w:val="20"/>
                <w:lang w:val="hy-AM"/>
              </w:rPr>
              <w:t>100</w:t>
            </w:r>
            <w:r w:rsidRPr="005E1F72">
              <w:rPr>
                <w:rFonts w:ascii="GHEA Grapalat" w:hAnsi="GHEA Grapalat"/>
                <w:sz w:val="20"/>
                <w:lang w:val="pt-BR"/>
              </w:rPr>
              <w:t xml:space="preserve"> %</w:t>
            </w:r>
          </w:p>
        </w:tc>
      </w:tr>
    </w:tbl>
    <w:p w:rsidR="00F12606" w:rsidRPr="005E1F72" w:rsidRDefault="00F12606" w:rsidP="00F12606">
      <w:pPr>
        <w:spacing w:after="0" w:line="240" w:lineRule="auto"/>
        <w:rPr>
          <w:rFonts w:ascii="GHEA Grapalat" w:hAnsi="GHEA Grapalat"/>
          <w:i/>
          <w:sz w:val="18"/>
          <w:szCs w:val="18"/>
        </w:rPr>
      </w:pPr>
    </w:p>
    <w:p w:rsidR="00F12606" w:rsidRPr="005E1F72" w:rsidRDefault="00F12606" w:rsidP="00790784">
      <w:pPr>
        <w:spacing w:after="0" w:line="240" w:lineRule="auto"/>
        <w:rPr>
          <w:rFonts w:ascii="GHEA Grapalat" w:hAnsi="GHEA Grapalat"/>
          <w:i/>
          <w:sz w:val="18"/>
          <w:szCs w:val="18"/>
          <w:lang w:val="pt-BR"/>
        </w:rPr>
      </w:pPr>
      <w:r w:rsidRPr="005E1F72">
        <w:rPr>
          <w:rFonts w:ascii="GHEA Grapalat" w:hAnsi="GHEA Grapalat"/>
          <w:i/>
          <w:sz w:val="18"/>
          <w:szCs w:val="18"/>
        </w:rPr>
        <w:t xml:space="preserve">* </w:t>
      </w:r>
      <w:r w:rsidRPr="005E1F72">
        <w:rPr>
          <w:rFonts w:ascii="GHEA Grapalat" w:hAnsi="GHEA Grapalat" w:cs="Sylfaen"/>
          <w:i/>
          <w:sz w:val="18"/>
          <w:szCs w:val="18"/>
          <w:lang w:val="pt-BR"/>
        </w:rPr>
        <w:t>Վճարման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ենթակա</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գումարները</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ներկայացվում են աճողական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 xml:space="preserve">կարգով: </w:t>
      </w:r>
    </w:p>
    <w:p w:rsidR="00F12606" w:rsidRPr="005E1F72" w:rsidRDefault="00F12606" w:rsidP="00F12606">
      <w:pPr>
        <w:spacing w:after="0" w:line="240" w:lineRule="auto"/>
        <w:jc w:val="center"/>
        <w:rPr>
          <w:rFonts w:ascii="GHEA Grapalat" w:hAnsi="GHEA Grapalat"/>
          <w:sz w:val="20"/>
          <w:lang w:val="es-ES"/>
        </w:rPr>
      </w:pPr>
    </w:p>
    <w:p w:rsidR="00F12606" w:rsidRPr="005E1F72" w:rsidRDefault="00F12606" w:rsidP="00F12606">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F12606" w:rsidRPr="005E1F72" w:rsidTr="009D0269">
        <w:trPr>
          <w:jc w:val="center"/>
        </w:trPr>
        <w:tc>
          <w:tcPr>
            <w:tcW w:w="4536" w:type="dxa"/>
          </w:tcPr>
          <w:p w:rsidR="00F12606" w:rsidRPr="005E1F72" w:rsidRDefault="00F12606" w:rsidP="00F12606">
            <w:pPr>
              <w:spacing w:after="0" w:line="240" w:lineRule="auto"/>
              <w:jc w:val="center"/>
              <w:rPr>
                <w:rFonts w:ascii="GHEA Grapalat" w:hAnsi="GHEA Grapalat" w:cs="Sylfaen"/>
                <w:b/>
                <w:bCs/>
                <w:lang w:val="nb-NO"/>
              </w:rPr>
            </w:pPr>
            <w:r w:rsidRPr="005E1F72">
              <w:rPr>
                <w:rFonts w:ascii="GHEA Grapalat" w:hAnsi="GHEA Grapalat" w:cs="Sylfaen"/>
                <w:b/>
                <w:bCs/>
                <w:lang w:val="nb-NO"/>
              </w:rPr>
              <w:t>ԳՆՈՐԴ</w:t>
            </w: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rsidR="00F12606" w:rsidRPr="005E1F72" w:rsidRDefault="00F12606" w:rsidP="00F12606">
            <w:pPr>
              <w:spacing w:after="0" w:line="240" w:lineRule="auto"/>
              <w:jc w:val="center"/>
              <w:rPr>
                <w:rFonts w:ascii="GHEA Grapalat" w:hAnsi="GHEA Grapalat"/>
                <w:lang w:val="ru-RU"/>
              </w:rPr>
            </w:pPr>
          </w:p>
        </w:tc>
        <w:tc>
          <w:tcPr>
            <w:tcW w:w="4343" w:type="dxa"/>
          </w:tcPr>
          <w:p w:rsidR="00F12606" w:rsidRPr="005E1F72" w:rsidRDefault="00F12606" w:rsidP="00F12606">
            <w:pPr>
              <w:spacing w:after="0" w:line="240" w:lineRule="auto"/>
              <w:jc w:val="center"/>
              <w:rPr>
                <w:rFonts w:ascii="GHEA Grapalat" w:hAnsi="GHEA Grapalat" w:cs="Sylfaen"/>
                <w:b/>
                <w:bCs/>
                <w:lang w:val="ru-RU"/>
              </w:rPr>
            </w:pPr>
            <w:r w:rsidRPr="005E1F72">
              <w:rPr>
                <w:rFonts w:ascii="GHEA Grapalat" w:hAnsi="GHEA Grapalat" w:cs="Sylfaen"/>
                <w:b/>
                <w:bCs/>
                <w:lang w:val="pt-BR"/>
              </w:rPr>
              <w:t>ՎԱՃԱՌՈՂ</w:t>
            </w: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lang w:val="ru-RU"/>
              </w:rPr>
              <w:t>---------------------------------</w:t>
            </w:r>
          </w:p>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rsidR="00F12606" w:rsidRPr="005E1F72" w:rsidRDefault="00F12606" w:rsidP="00F12606">
            <w:pPr>
              <w:spacing w:after="0" w:line="240" w:lineRule="auto"/>
              <w:jc w:val="center"/>
              <w:rPr>
                <w:rFonts w:ascii="GHEA Grapalat" w:hAnsi="GHEA Grapalat"/>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rsidR="00F12606" w:rsidRPr="005E1F72" w:rsidRDefault="00F12606" w:rsidP="00F12606">
      <w:pPr>
        <w:spacing w:after="0" w:line="240" w:lineRule="auto"/>
        <w:rPr>
          <w:rFonts w:ascii="GHEA Grapalat" w:hAnsi="GHEA Grapalat"/>
          <w:sz w:val="20"/>
          <w:lang w:val="ru-RU"/>
        </w:rPr>
        <w:sectPr w:rsidR="00F12606" w:rsidRPr="005E1F72" w:rsidSect="009D0269">
          <w:footnotePr>
            <w:pos w:val="beneathText"/>
          </w:footnotePr>
          <w:pgSz w:w="16838" w:h="11906" w:orient="landscape" w:code="9"/>
          <w:pgMar w:top="662" w:right="533" w:bottom="1138" w:left="720" w:header="562" w:footer="562" w:gutter="0"/>
          <w:cols w:space="720"/>
        </w:sectPr>
      </w:pPr>
    </w:p>
    <w:p w:rsidR="00F12606" w:rsidRPr="005E1F72" w:rsidRDefault="00F12606" w:rsidP="00F12606">
      <w:pPr>
        <w:spacing w:after="0" w:line="240" w:lineRule="auto"/>
        <w:rPr>
          <w:rFonts w:ascii="GHEA Grapalat" w:hAnsi="GHEA Grapalat"/>
          <w:sz w:val="20"/>
          <w:lang w:val="ru-RU"/>
        </w:rPr>
      </w:pPr>
    </w:p>
    <w:p w:rsidR="00F12606" w:rsidRPr="005E1F72" w:rsidRDefault="00F12606" w:rsidP="00F12606">
      <w:pPr>
        <w:spacing w:after="0" w:line="240" w:lineRule="auto"/>
        <w:jc w:val="right"/>
        <w:rPr>
          <w:rFonts w:ascii="GHEA Grapalat" w:hAnsi="GHEA Grapalat"/>
          <w:i/>
          <w:sz w:val="18"/>
        </w:rPr>
      </w:pPr>
      <w:r w:rsidRPr="005E1F72">
        <w:rPr>
          <w:rFonts w:ascii="GHEA Grapalat" w:hAnsi="GHEA Grapalat"/>
          <w:i/>
          <w:sz w:val="18"/>
          <w:lang w:val="hy-AM"/>
        </w:rPr>
        <w:t xml:space="preserve">Հավելված N </w:t>
      </w:r>
      <w:r w:rsidRPr="005E1F72">
        <w:rPr>
          <w:rFonts w:ascii="GHEA Grapalat" w:hAnsi="GHEA Grapalat"/>
          <w:i/>
          <w:sz w:val="18"/>
        </w:rPr>
        <w:t>3</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              20  թ. կնքված </w:t>
      </w:r>
    </w:p>
    <w:p w:rsidR="00F12606" w:rsidRPr="005E1F72" w:rsidRDefault="00F12606" w:rsidP="00F12606">
      <w:pPr>
        <w:spacing w:after="0" w:line="240" w:lineRule="auto"/>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F12606" w:rsidRPr="004D4CD2" w:rsidTr="009D0269">
        <w:trPr>
          <w:tblCellSpacing w:w="7" w:type="dxa"/>
          <w:jc w:val="center"/>
        </w:trPr>
        <w:tc>
          <w:tcPr>
            <w:tcW w:w="0" w:type="auto"/>
            <w:vAlign w:val="center"/>
          </w:tcPr>
          <w:p w:rsidR="00F12606" w:rsidRPr="005E1F72" w:rsidRDefault="00837F49" w:rsidP="00F12606">
            <w:pPr>
              <w:spacing w:after="0" w:line="240" w:lineRule="auto"/>
              <w:jc w:val="center"/>
              <w:rPr>
                <w:rFonts w:ascii="GHEA Grapalat" w:hAnsi="GHEA Grapalat"/>
                <w:iCs/>
                <w:color w:val="000000"/>
                <w:sz w:val="21"/>
                <w:szCs w:val="21"/>
                <w:lang w:val="pt-BR"/>
              </w:rPr>
            </w:pPr>
            <w:r w:rsidRPr="00837F49">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F12606" w:rsidRPr="005E1F72">
              <w:rPr>
                <w:rFonts w:ascii="GHEA Grapalat" w:hAnsi="GHEA Grapalat"/>
                <w:iCs/>
                <w:color w:val="000000"/>
                <w:sz w:val="21"/>
                <w:szCs w:val="21"/>
              </w:rPr>
              <w:t>Պայմանագրի</w:t>
            </w:r>
            <w:r w:rsidR="00F12606" w:rsidRPr="005E1F72">
              <w:rPr>
                <w:rFonts w:ascii="GHEA Grapalat" w:hAnsi="GHEA Grapalat"/>
                <w:iCs/>
                <w:color w:val="000000"/>
                <w:sz w:val="21"/>
                <w:szCs w:val="21"/>
                <w:lang w:val="pt-BR"/>
              </w:rPr>
              <w:t xml:space="preserve"> </w:t>
            </w:r>
            <w:r w:rsidR="00F12606" w:rsidRPr="005E1F72">
              <w:rPr>
                <w:rFonts w:ascii="GHEA Grapalat" w:hAnsi="GHEA Grapalat"/>
                <w:iCs/>
                <w:color w:val="000000"/>
                <w:sz w:val="21"/>
                <w:szCs w:val="21"/>
              </w:rPr>
              <w:t>կողմ</w:t>
            </w:r>
            <w:r w:rsidR="00F12606" w:rsidRPr="005E1F72">
              <w:rPr>
                <w:rFonts w:ascii="GHEA Grapalat" w:hAnsi="GHEA Grapalat"/>
                <w:iCs/>
                <w:color w:val="000000"/>
                <w:sz w:val="21"/>
                <w:szCs w:val="21"/>
                <w:lang w:val="pt-BR"/>
              </w:rPr>
              <w:t xml:space="preserve"> </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 xml:space="preserve"> _________________________ </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 xml:space="preserve"> _______________________ </w:t>
            </w:r>
          </w:p>
        </w:tc>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Պատվիրատու</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գտնվելու</w:t>
            </w:r>
            <w:r w:rsidRPr="005E1F72">
              <w:rPr>
                <w:rFonts w:ascii="GHEA Grapalat" w:hAnsi="GHEA Grapalat"/>
                <w:iCs/>
                <w:color w:val="000000"/>
                <w:sz w:val="21"/>
                <w:szCs w:val="21"/>
                <w:lang w:val="pt-BR"/>
              </w:rPr>
              <w:t xml:space="preserve"> </w:t>
            </w:r>
            <w:r w:rsidRPr="005E1F72">
              <w:rPr>
                <w:rFonts w:ascii="GHEA Grapalat" w:hAnsi="GHEA Grapalat"/>
                <w:iCs/>
                <w:color w:val="000000"/>
                <w:sz w:val="21"/>
                <w:szCs w:val="21"/>
              </w:rPr>
              <w:t>վայրը</w:t>
            </w:r>
            <w:r w:rsidRPr="005E1F72">
              <w:rPr>
                <w:rFonts w:ascii="GHEA Grapalat" w:hAnsi="GHEA Grapalat"/>
                <w:iCs/>
                <w:color w:val="000000"/>
                <w:sz w:val="21"/>
                <w:szCs w:val="21"/>
                <w:lang w:val="pt-BR"/>
              </w:rPr>
              <w:t xml:space="preserve"> 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հհ</w:t>
            </w:r>
            <w:r w:rsidRPr="005E1F72">
              <w:rPr>
                <w:rFonts w:ascii="GHEA Grapalat" w:hAnsi="GHEA Grapalat"/>
                <w:iCs/>
                <w:color w:val="000000"/>
                <w:sz w:val="21"/>
                <w:szCs w:val="21"/>
                <w:lang w:val="pt-BR"/>
              </w:rPr>
              <w:t>____________________________</w:t>
            </w:r>
          </w:p>
          <w:p w:rsidR="00F12606" w:rsidRPr="005E1F72" w:rsidRDefault="00F12606" w:rsidP="00F12606">
            <w:pPr>
              <w:spacing w:after="0" w:line="240" w:lineRule="auto"/>
              <w:jc w:val="center"/>
              <w:rPr>
                <w:rFonts w:ascii="GHEA Grapalat" w:hAnsi="GHEA Grapalat"/>
                <w:iCs/>
                <w:color w:val="000000"/>
                <w:sz w:val="21"/>
                <w:szCs w:val="21"/>
                <w:lang w:val="pt-BR"/>
              </w:rPr>
            </w:pPr>
            <w:r w:rsidRPr="005E1F72">
              <w:rPr>
                <w:rFonts w:ascii="GHEA Grapalat" w:hAnsi="GHEA Grapalat"/>
                <w:iCs/>
                <w:color w:val="000000"/>
                <w:sz w:val="21"/>
                <w:szCs w:val="21"/>
              </w:rPr>
              <w:t>հվհհ</w:t>
            </w:r>
            <w:r w:rsidRPr="005E1F72">
              <w:rPr>
                <w:rFonts w:ascii="GHEA Grapalat" w:hAnsi="GHEA Grapalat"/>
                <w:iCs/>
                <w:color w:val="000000"/>
                <w:sz w:val="21"/>
                <w:szCs w:val="21"/>
                <w:lang w:val="pt-BR"/>
              </w:rPr>
              <w:t>___________________________</w:t>
            </w:r>
          </w:p>
        </w:tc>
      </w:tr>
    </w:tbl>
    <w:p w:rsidR="00F12606" w:rsidRPr="005E1F72" w:rsidRDefault="00F12606" w:rsidP="00F12606">
      <w:pPr>
        <w:spacing w:after="0" w:line="240" w:lineRule="auto"/>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rsidR="00F12606" w:rsidRPr="005E1F72" w:rsidRDefault="00F12606" w:rsidP="00F12606">
      <w:pPr>
        <w:spacing w:after="0" w:line="240" w:lineRule="auto"/>
        <w:ind w:firstLine="375"/>
        <w:rPr>
          <w:rFonts w:ascii="GHEA Grapalat" w:hAnsi="GHEA Grapalat"/>
          <w:iCs/>
          <w:color w:val="000000"/>
          <w:sz w:val="15"/>
          <w:szCs w:val="21"/>
          <w:lang w:val="pt-BR"/>
        </w:rPr>
      </w:pPr>
    </w:p>
    <w:p w:rsidR="00F12606" w:rsidRPr="005E1F72" w:rsidRDefault="00F12606" w:rsidP="00F12606">
      <w:pPr>
        <w:spacing w:after="0" w:line="240" w:lineRule="auto"/>
        <w:ind w:firstLine="375"/>
        <w:jc w:val="center"/>
        <w:rPr>
          <w:rFonts w:ascii="GHEA Grapalat" w:hAnsi="GHEA Grapalat"/>
          <w:iCs/>
          <w:color w:val="000000"/>
          <w:lang w:val="pt-BR"/>
        </w:rPr>
      </w:pPr>
      <w:r w:rsidRPr="005E1F72">
        <w:rPr>
          <w:rFonts w:ascii="GHEA Grapalat" w:hAnsi="GHEA Grapalat"/>
          <w:b/>
          <w:bCs/>
          <w:iCs/>
          <w:color w:val="000000"/>
        </w:rPr>
        <w:t>ԱՐՁԱՆԱԳՐՈՒԹՅՈՒՆ</w:t>
      </w:r>
      <w:r w:rsidRPr="005E1F72">
        <w:rPr>
          <w:rFonts w:ascii="GHEA Grapalat" w:hAnsi="GHEA Grapalat"/>
          <w:b/>
          <w:bCs/>
          <w:iCs/>
          <w:color w:val="000000"/>
          <w:lang w:val="pt-BR"/>
        </w:rPr>
        <w:t xml:space="preserve"> N</w:t>
      </w:r>
    </w:p>
    <w:p w:rsidR="00F12606" w:rsidRPr="005E1F72" w:rsidRDefault="00F12606" w:rsidP="00F12606">
      <w:pPr>
        <w:spacing w:after="0" w:line="240" w:lineRule="auto"/>
        <w:ind w:firstLine="375"/>
        <w:jc w:val="center"/>
        <w:rPr>
          <w:rFonts w:ascii="GHEA Grapalat" w:hAnsi="GHEA Grapalat"/>
          <w:b/>
          <w:bCs/>
          <w:iCs/>
          <w:color w:val="000000"/>
          <w:lang w:val="pt-BR"/>
        </w:rPr>
      </w:pPr>
      <w:r w:rsidRPr="005E1F72">
        <w:rPr>
          <w:rFonts w:ascii="GHEA Grapalat" w:hAnsi="GHEA Grapalat"/>
          <w:b/>
          <w:bCs/>
          <w:iCs/>
          <w:color w:val="000000"/>
        </w:rPr>
        <w:t>ՊԱՅՄԱՆԱԳՐԻ</w:t>
      </w:r>
      <w:r w:rsidRPr="005E1F72">
        <w:rPr>
          <w:rFonts w:ascii="GHEA Grapalat" w:hAnsi="GHEA Grapalat"/>
          <w:b/>
          <w:bCs/>
          <w:iCs/>
          <w:color w:val="000000"/>
          <w:lang w:val="pt-BR"/>
        </w:rPr>
        <w:t xml:space="preserve"> </w:t>
      </w:r>
      <w:r w:rsidRPr="005E1F72">
        <w:rPr>
          <w:rFonts w:ascii="GHEA Grapalat" w:hAnsi="GHEA Grapalat"/>
          <w:b/>
          <w:bCs/>
          <w:iCs/>
          <w:color w:val="000000"/>
        </w:rPr>
        <w:t>ԿԱՄ</w:t>
      </w:r>
      <w:r w:rsidRPr="005E1F72">
        <w:rPr>
          <w:rFonts w:ascii="GHEA Grapalat" w:hAnsi="GHEA Grapalat"/>
          <w:b/>
          <w:bCs/>
          <w:iCs/>
          <w:color w:val="000000"/>
          <w:lang w:val="pt-BR"/>
        </w:rPr>
        <w:t xml:space="preserve"> </w:t>
      </w:r>
      <w:r w:rsidRPr="005E1F72">
        <w:rPr>
          <w:rFonts w:ascii="GHEA Grapalat" w:hAnsi="GHEA Grapalat"/>
          <w:b/>
          <w:bCs/>
          <w:iCs/>
          <w:color w:val="000000"/>
        </w:rPr>
        <w:t>ԴՐԱ</w:t>
      </w:r>
      <w:r w:rsidRPr="005E1F72">
        <w:rPr>
          <w:rFonts w:ascii="GHEA Grapalat" w:hAnsi="GHEA Grapalat"/>
          <w:b/>
          <w:bCs/>
          <w:iCs/>
          <w:color w:val="000000"/>
          <w:lang w:val="pt-BR"/>
        </w:rPr>
        <w:t xml:space="preserve"> </w:t>
      </w:r>
      <w:r w:rsidRPr="005E1F72">
        <w:rPr>
          <w:rFonts w:ascii="GHEA Grapalat" w:hAnsi="GHEA Grapalat"/>
          <w:b/>
          <w:bCs/>
          <w:iCs/>
          <w:color w:val="000000"/>
        </w:rPr>
        <w:t>ՄԻ</w:t>
      </w:r>
      <w:r w:rsidRPr="005E1F72">
        <w:rPr>
          <w:rFonts w:ascii="GHEA Grapalat" w:hAnsi="GHEA Grapalat"/>
          <w:b/>
          <w:bCs/>
          <w:iCs/>
          <w:color w:val="000000"/>
          <w:lang w:val="pt-BR"/>
        </w:rPr>
        <w:t xml:space="preserve"> </w:t>
      </w:r>
      <w:r w:rsidRPr="005E1F72">
        <w:rPr>
          <w:rFonts w:ascii="GHEA Grapalat" w:hAnsi="GHEA Grapalat"/>
          <w:b/>
          <w:bCs/>
          <w:iCs/>
          <w:color w:val="000000"/>
        </w:rPr>
        <w:t>ՄԱՍԻ</w:t>
      </w:r>
      <w:r w:rsidRPr="005E1F72">
        <w:rPr>
          <w:rFonts w:ascii="GHEA Grapalat" w:hAnsi="GHEA Grapalat"/>
          <w:b/>
          <w:bCs/>
          <w:iCs/>
          <w:color w:val="000000"/>
          <w:lang w:val="pt-BR"/>
        </w:rPr>
        <w:t xml:space="preserve"> ԿԱՏԱՐՄԱՆ ԱՐԴՅՈՒՆՔՆԵՐԻ </w:t>
      </w:r>
    </w:p>
    <w:p w:rsidR="00F12606" w:rsidRPr="005E1F72" w:rsidRDefault="00F12606" w:rsidP="00F12606">
      <w:pPr>
        <w:spacing w:after="0" w:line="240" w:lineRule="auto"/>
        <w:ind w:firstLine="375"/>
        <w:jc w:val="center"/>
        <w:rPr>
          <w:rFonts w:ascii="Arial Unicode" w:hAnsi="Arial Unicode"/>
          <w:iCs/>
          <w:color w:val="000000"/>
          <w:lang w:val="pt-BR"/>
        </w:rPr>
      </w:pPr>
      <w:r w:rsidRPr="005E1F72">
        <w:rPr>
          <w:rFonts w:ascii="GHEA Grapalat" w:hAnsi="GHEA Grapalat"/>
          <w:b/>
          <w:bCs/>
          <w:iCs/>
          <w:color w:val="000000"/>
        </w:rPr>
        <w:t>ՀԱՆՁՆՄԱՆ</w:t>
      </w:r>
      <w:r w:rsidRPr="005E1F72">
        <w:rPr>
          <w:rFonts w:ascii="GHEA Grapalat" w:hAnsi="GHEA Grapalat"/>
          <w:b/>
          <w:bCs/>
          <w:iCs/>
          <w:color w:val="000000"/>
          <w:lang w:val="pt-BR"/>
        </w:rPr>
        <w:t>-</w:t>
      </w:r>
      <w:r w:rsidRPr="005E1F72">
        <w:rPr>
          <w:rFonts w:ascii="GHEA Grapalat" w:hAnsi="GHEA Grapalat"/>
          <w:b/>
          <w:bCs/>
          <w:iCs/>
          <w:color w:val="000000"/>
        </w:rPr>
        <w:t>ԸՆԴՈՒՆՄԱՆ</w:t>
      </w:r>
    </w:p>
    <w:p w:rsidR="00F12606" w:rsidRPr="005E1F72" w:rsidRDefault="00F12606" w:rsidP="00F12606">
      <w:pPr>
        <w:pStyle w:val="BodyTextIndent"/>
        <w:spacing w:line="240" w:lineRule="auto"/>
        <w:ind w:firstLine="0"/>
        <w:jc w:val="center"/>
        <w:rPr>
          <w:b/>
          <w:bCs/>
          <w:iCs/>
          <w:lang w:val="es-ES"/>
        </w:rPr>
      </w:pPr>
    </w:p>
    <w:p w:rsidR="00F12606" w:rsidRPr="005E1F72" w:rsidRDefault="00F12606" w:rsidP="00F12606">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rsidR="00F12606" w:rsidRPr="005E1F72" w:rsidRDefault="00F12606" w:rsidP="00F12606">
      <w:pPr>
        <w:pStyle w:val="BodyTextIndent"/>
        <w:spacing w:line="240" w:lineRule="auto"/>
        <w:ind w:firstLine="0"/>
        <w:rPr>
          <w:iCs/>
          <w:lang w:val="es-ES"/>
        </w:rPr>
      </w:pP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այսուհետ</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Պայմանագիր</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անվանումը</w:t>
      </w:r>
      <w:r w:rsidRPr="005E1F72">
        <w:rPr>
          <w:rFonts w:ascii="GHEA Grapalat" w:hAnsi="GHEA Grapalat"/>
          <w:color w:val="000000"/>
          <w:sz w:val="21"/>
          <w:szCs w:val="21"/>
          <w:lang w:val="es-ES"/>
        </w:rPr>
        <w:t>` ____________________________________________________________________________________________</w:t>
      </w: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կնքման</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ամսաթիվը</w:t>
      </w:r>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rsidR="00F12606" w:rsidRPr="005E1F72" w:rsidRDefault="00F12606" w:rsidP="00F12606">
      <w:pPr>
        <w:pStyle w:val="NormalWeb"/>
        <w:spacing w:before="0" w:beforeAutospacing="0" w:after="0" w:afterAutospacing="0"/>
        <w:rPr>
          <w:rFonts w:ascii="GHEA Grapalat" w:hAnsi="GHEA Grapalat"/>
          <w:color w:val="000000"/>
          <w:sz w:val="21"/>
          <w:szCs w:val="21"/>
          <w:lang w:val="es-ES"/>
        </w:rPr>
      </w:pP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համարը</w:t>
      </w:r>
      <w:r w:rsidRPr="005E1F72">
        <w:rPr>
          <w:rFonts w:ascii="GHEA Grapalat" w:hAnsi="GHEA Grapalat"/>
          <w:color w:val="000000"/>
          <w:sz w:val="21"/>
          <w:szCs w:val="21"/>
          <w:lang w:val="es-ES"/>
        </w:rPr>
        <w:t>`    __________</w:t>
      </w:r>
    </w:p>
    <w:p w:rsidR="00F12606" w:rsidRPr="005E1F72" w:rsidRDefault="00F12606" w:rsidP="00F12606">
      <w:pPr>
        <w:spacing w:after="0" w:line="240" w:lineRule="auto"/>
        <w:jc w:val="both"/>
        <w:rPr>
          <w:rFonts w:ascii="GHEA Grapalat" w:hAnsi="GHEA Grapalat" w:cs="Sylfaen"/>
          <w:iCs/>
          <w:lang w:val="es-ES"/>
        </w:rPr>
      </w:pPr>
      <w:r w:rsidRPr="005E1F72">
        <w:rPr>
          <w:rFonts w:ascii="GHEA Grapalat" w:hAnsi="GHEA Grapalat"/>
          <w:iCs/>
          <w:color w:val="000000"/>
          <w:sz w:val="21"/>
          <w:szCs w:val="21"/>
        </w:rPr>
        <w:t>Պատվիրատուն</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r w:rsidRPr="005E1F72">
        <w:rPr>
          <w:rFonts w:ascii="GHEA Grapalat" w:hAnsi="GHEA Grapalat"/>
          <w:color w:val="000000"/>
          <w:sz w:val="21"/>
          <w:szCs w:val="21"/>
        </w:rPr>
        <w:t>Պայմանագրի</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rPr>
        <w:t>կողմը՝</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r w:rsidRPr="005E1F72">
        <w:rPr>
          <w:rFonts w:ascii="GHEA Grapalat" w:hAnsi="GHEA Grapalat"/>
          <w:color w:val="000000"/>
          <w:sz w:val="21"/>
          <w:szCs w:val="21"/>
          <w:lang w:val="es-ES"/>
        </w:rPr>
        <w:t>կազմեցին սույն արձանագրությունը հետևյալի մասին.</w:t>
      </w:r>
    </w:p>
    <w:p w:rsidR="00F12606" w:rsidRPr="005E1F72" w:rsidRDefault="00F12606" w:rsidP="00F12606">
      <w:pPr>
        <w:spacing w:after="0" w:line="240" w:lineRule="auto"/>
        <w:jc w:val="both"/>
        <w:rPr>
          <w:rFonts w:ascii="GHEA Grapalat" w:hAnsi="GHEA Grapalat"/>
          <w:iCs/>
          <w:color w:val="000000"/>
          <w:sz w:val="21"/>
          <w:szCs w:val="21"/>
          <w:lang w:val="hy-AM"/>
        </w:rPr>
      </w:pPr>
      <w:r w:rsidRPr="005E1F72">
        <w:rPr>
          <w:rFonts w:ascii="GHEA Grapalat" w:hAnsi="GHEA Grapalat"/>
          <w:iCs/>
          <w:color w:val="000000"/>
          <w:sz w:val="21"/>
          <w:szCs w:val="21"/>
        </w:rPr>
        <w:t>Պայմանագրի</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շրջանակներում</w:t>
      </w:r>
      <w:r w:rsidRPr="005E1F72">
        <w:rPr>
          <w:rFonts w:ascii="GHEA Grapalat" w:hAnsi="GHEA Grapalat"/>
          <w:iCs/>
          <w:color w:val="000000"/>
          <w:sz w:val="21"/>
          <w:szCs w:val="21"/>
          <w:lang w:val="es-ES"/>
        </w:rPr>
        <w:t xml:space="preserve"> </w:t>
      </w:r>
      <w:r w:rsidRPr="005E1F72">
        <w:rPr>
          <w:rFonts w:ascii="GHEA Grapalat" w:hAnsi="GHEA Grapalat"/>
          <w:iCs/>
          <w:snapToGrid w:val="0"/>
          <w:color w:val="000000"/>
          <w:sz w:val="21"/>
          <w:szCs w:val="21"/>
          <w:lang w:val="es-ES"/>
        </w:rPr>
        <w:t xml:space="preserve">Պայմանագրի կողմը  </w:t>
      </w:r>
      <w:r w:rsidRPr="005E1F72">
        <w:rPr>
          <w:rFonts w:ascii="GHEA Grapalat" w:hAnsi="GHEA Grapalat"/>
          <w:iCs/>
          <w:color w:val="000000"/>
          <w:sz w:val="21"/>
          <w:szCs w:val="21"/>
        </w:rPr>
        <w:t>մատակարարել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հետևյալ</w:t>
      </w:r>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ապրանքները՝</w:t>
      </w:r>
    </w:p>
    <w:p w:rsidR="00F12606" w:rsidRPr="005E1F72" w:rsidRDefault="00F12606" w:rsidP="00F12606">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12606" w:rsidRPr="005E1F72" w:rsidTr="009D0269">
        <w:trPr>
          <w:jc w:val="right"/>
        </w:trPr>
        <w:tc>
          <w:tcPr>
            <w:tcW w:w="357"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rsidR="00F12606" w:rsidRPr="005E1F72" w:rsidRDefault="00F12606" w:rsidP="00F12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5E1F72">
              <w:rPr>
                <w:rFonts w:ascii="GHEA Grapalat" w:hAnsi="GHEA Grapalat" w:cs="Sylfaen"/>
                <w:sz w:val="18"/>
                <w:szCs w:val="18"/>
              </w:rPr>
              <w:t>Մատակարարված</w:t>
            </w:r>
            <w:r w:rsidRPr="005E1F72">
              <w:rPr>
                <w:rFonts w:ascii="GHEA Grapalat" w:hAnsi="GHEA Grapalat" w:cs="Courier New"/>
                <w:sz w:val="18"/>
                <w:szCs w:val="18"/>
              </w:rPr>
              <w:t xml:space="preserve"> </w:t>
            </w:r>
            <w:r w:rsidRPr="005E1F72">
              <w:rPr>
                <w:rFonts w:ascii="GHEA Grapalat" w:hAnsi="GHEA Grapalat" w:cs="Sylfaen"/>
                <w:sz w:val="18"/>
                <w:szCs w:val="18"/>
              </w:rPr>
              <w:t>ապրանքների</w:t>
            </w:r>
          </w:p>
        </w:tc>
      </w:tr>
      <w:tr w:rsidR="00F12606" w:rsidRPr="005E1F72" w:rsidTr="009D0269">
        <w:trPr>
          <w:jc w:val="right"/>
        </w:trPr>
        <w:tc>
          <w:tcPr>
            <w:tcW w:w="357" w:type="dxa"/>
            <w:vMerge/>
            <w:shd w:val="clear" w:color="auto" w:fill="auto"/>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անվանումը</w:t>
            </w:r>
          </w:p>
        </w:tc>
        <w:tc>
          <w:tcPr>
            <w:tcW w:w="1440"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քանակական ցուցանիշը</w:t>
            </w:r>
          </w:p>
        </w:tc>
        <w:tc>
          <w:tcPr>
            <w:tcW w:w="2976" w:type="dxa"/>
            <w:gridSpan w:val="2"/>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կատարման ժամկետը</w:t>
            </w:r>
          </w:p>
        </w:tc>
        <w:tc>
          <w:tcPr>
            <w:tcW w:w="1168"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Վճարման ժամկետը /ըստ վճարման ժամանակացույցի/</w:t>
            </w:r>
          </w:p>
        </w:tc>
      </w:tr>
      <w:tr w:rsidR="00F12606" w:rsidRPr="005E1F72" w:rsidTr="009D0269">
        <w:trPr>
          <w:trHeight w:val="1105"/>
          <w:jc w:val="right"/>
        </w:trPr>
        <w:tc>
          <w:tcPr>
            <w:tcW w:w="357" w:type="dxa"/>
            <w:vMerge/>
            <w:tcBorders>
              <w:bottom w:val="single" w:sz="4" w:space="0" w:color="auto"/>
            </w:tcBorders>
            <w:shd w:val="clear" w:color="auto" w:fill="auto"/>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r>
      <w:tr w:rsidR="00F12606" w:rsidRPr="005E1F72" w:rsidTr="009D0269">
        <w:trPr>
          <w:jc w:val="right"/>
        </w:trPr>
        <w:tc>
          <w:tcPr>
            <w:tcW w:w="357"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F12606" w:rsidRPr="005E1F72" w:rsidRDefault="00F12606" w:rsidP="00F12606">
            <w:pPr>
              <w:pStyle w:val="NormalWeb"/>
              <w:spacing w:before="0" w:beforeAutospacing="0" w:after="0" w:afterAutospacing="0"/>
              <w:jc w:val="center"/>
              <w:rPr>
                <w:rFonts w:ascii="GHEA Grapalat" w:hAnsi="GHEA Grapalat"/>
                <w:sz w:val="18"/>
                <w:szCs w:val="18"/>
              </w:rPr>
            </w:pPr>
          </w:p>
        </w:tc>
      </w:tr>
      <w:tr w:rsidR="00F12606" w:rsidRPr="005E1F72" w:rsidTr="009D0269">
        <w:trPr>
          <w:jc w:val="right"/>
        </w:trPr>
        <w:tc>
          <w:tcPr>
            <w:tcW w:w="357"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73"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440"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800"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16"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842"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34"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1168"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c>
          <w:tcPr>
            <w:tcW w:w="675" w:type="dxa"/>
            <w:shd w:val="clear" w:color="auto" w:fill="auto"/>
          </w:tcPr>
          <w:p w:rsidR="00F12606" w:rsidRPr="005E1F72" w:rsidRDefault="00F12606" w:rsidP="00F12606">
            <w:pPr>
              <w:pStyle w:val="NormalWeb"/>
              <w:spacing w:before="0" w:beforeAutospacing="0" w:after="0" w:afterAutospacing="0"/>
              <w:jc w:val="center"/>
              <w:rPr>
                <w:rFonts w:ascii="GHEA Grapalat" w:hAnsi="GHEA Grapalat"/>
              </w:rPr>
            </w:pPr>
          </w:p>
        </w:tc>
      </w:tr>
    </w:tbl>
    <w:p w:rsidR="00F12606" w:rsidRPr="005E1F72" w:rsidRDefault="00F12606" w:rsidP="00F12606">
      <w:pPr>
        <w:spacing w:after="0" w:line="240" w:lineRule="auto"/>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rsidR="00F12606" w:rsidRPr="005E1F72" w:rsidRDefault="00F12606" w:rsidP="00F12606">
      <w:pPr>
        <w:spacing w:after="0" w:line="240" w:lineRule="auto"/>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r w:rsidRPr="005E1F72">
        <w:rPr>
          <w:rFonts w:ascii="GHEA Grapalat" w:hAnsi="GHEA Grapalat"/>
          <w:iCs/>
          <w:snapToGrid w:val="0"/>
          <w:color w:val="000000"/>
          <w:sz w:val="21"/>
          <w:szCs w:val="21"/>
        </w:rPr>
        <w:t>արձանագրության</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երկկողմ</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հաշիվ</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ապրանքագիրը</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r w:rsidRPr="005E1F72">
        <w:rPr>
          <w:rFonts w:ascii="GHEA Grapalat" w:hAnsi="GHEA Grapalat"/>
          <w:color w:val="000000"/>
          <w:sz w:val="21"/>
          <w:szCs w:val="21"/>
          <w:lang w:val="es-ES"/>
        </w:rPr>
        <w:t>եզրակացությունը</w:t>
      </w:r>
      <w:r w:rsidRPr="005E1F7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F12606" w:rsidRPr="005E1F72" w:rsidRDefault="00F12606" w:rsidP="00F12606">
      <w:pPr>
        <w:spacing w:after="0" w:line="240" w:lineRule="auto"/>
        <w:ind w:firstLine="375"/>
        <w:jc w:val="both"/>
        <w:rPr>
          <w:rFonts w:ascii="GHEA Grapalat" w:hAnsi="GHEA Grapalat"/>
          <w:iCs/>
          <w:snapToGrid w:val="0"/>
          <w:color w:val="000000"/>
          <w:sz w:val="21"/>
          <w:szCs w:val="21"/>
          <w:lang w:val="es-ES"/>
        </w:rPr>
      </w:pPr>
    </w:p>
    <w:p w:rsidR="00F12606" w:rsidRPr="005E1F72" w:rsidRDefault="00F12606" w:rsidP="00F12606">
      <w:pPr>
        <w:spacing w:after="0" w:line="240" w:lineRule="auto"/>
        <w:ind w:firstLine="375"/>
        <w:jc w:val="both"/>
        <w:rPr>
          <w:rFonts w:ascii="GHEA Grapalat" w:hAnsi="GHEA Grapalat"/>
          <w:iCs/>
          <w:snapToGrid w:val="0"/>
          <w:color w:val="000000"/>
          <w:sz w:val="2"/>
          <w:szCs w:val="21"/>
          <w:lang w:val="es-ES"/>
        </w:rPr>
      </w:pPr>
    </w:p>
    <w:p w:rsidR="00F12606" w:rsidRPr="005E1F72" w:rsidRDefault="00F12606" w:rsidP="00F12606">
      <w:pPr>
        <w:spacing w:after="0" w:line="240" w:lineRule="auto"/>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12606" w:rsidRPr="005E1F72" w:rsidTr="009D0269">
        <w:trPr>
          <w:trHeight w:val="266"/>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 xml:space="preserve">Ապրանքը հանձնեց </w:t>
            </w:r>
          </w:p>
        </w:tc>
        <w:tc>
          <w:tcPr>
            <w:tcW w:w="0" w:type="auto"/>
            <w:vAlign w:val="center"/>
          </w:tcPr>
          <w:p w:rsidR="00F12606" w:rsidRPr="005E1F72" w:rsidRDefault="00F12606" w:rsidP="00F12606">
            <w:pPr>
              <w:spacing w:after="0" w:line="240" w:lineRule="auto"/>
              <w:jc w:val="center"/>
              <w:rPr>
                <w:rFonts w:ascii="GHEA Grapalat" w:hAnsi="GHEA Grapalat"/>
                <w:iCs/>
                <w:color w:val="000000"/>
                <w:sz w:val="21"/>
                <w:szCs w:val="21"/>
              </w:rPr>
            </w:pPr>
            <w:r w:rsidRPr="005E1F72">
              <w:rPr>
                <w:rFonts w:ascii="GHEA Grapalat" w:hAnsi="GHEA Grapalat"/>
                <w:iCs/>
                <w:color w:val="000000"/>
                <w:sz w:val="21"/>
                <w:szCs w:val="21"/>
              </w:rPr>
              <w:t>Ապրանքը ընդունեց</w:t>
            </w:r>
          </w:p>
        </w:tc>
      </w:tr>
      <w:tr w:rsidR="00F12606" w:rsidRPr="005E1F72" w:rsidTr="009D0269">
        <w:trPr>
          <w:trHeight w:val="473"/>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 xml:space="preserve">ստորագրություն </w:t>
            </w:r>
          </w:p>
        </w:tc>
      </w:tr>
      <w:tr w:rsidR="00F12606" w:rsidRPr="005E1F72" w:rsidTr="009D0269">
        <w:trPr>
          <w:trHeight w:val="503"/>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 xml:space="preserve">___________________________ </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c>
          <w:tcPr>
            <w:tcW w:w="0" w:type="auto"/>
            <w:vAlign w:val="center"/>
          </w:tcPr>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21"/>
                <w:szCs w:val="21"/>
              </w:rPr>
              <w:t>___________________________</w:t>
            </w:r>
          </w:p>
          <w:p w:rsidR="00F12606" w:rsidRPr="005E1F72" w:rsidRDefault="00F12606" w:rsidP="00F12606">
            <w:pPr>
              <w:spacing w:after="0" w:line="240" w:lineRule="auto"/>
              <w:jc w:val="center"/>
              <w:rPr>
                <w:rFonts w:ascii="GHEA Grapalat" w:hAnsi="GHEA Grapalat"/>
                <w:iCs/>
                <w:sz w:val="21"/>
                <w:szCs w:val="21"/>
              </w:rPr>
            </w:pPr>
            <w:r w:rsidRPr="005E1F72">
              <w:rPr>
                <w:rFonts w:ascii="GHEA Grapalat" w:hAnsi="GHEA Grapalat"/>
                <w:iCs/>
                <w:sz w:val="15"/>
                <w:szCs w:val="15"/>
              </w:rPr>
              <w:t>ազգանուն, անուն</w:t>
            </w:r>
          </w:p>
        </w:tc>
      </w:tr>
      <w:tr w:rsidR="00F12606" w:rsidRPr="005E1F72" w:rsidTr="009D0269">
        <w:trPr>
          <w:trHeight w:val="281"/>
          <w:tblCellSpacing w:w="7" w:type="dxa"/>
          <w:jc w:val="center"/>
        </w:trPr>
        <w:tc>
          <w:tcPr>
            <w:tcW w:w="0" w:type="auto"/>
            <w:vAlign w:val="center"/>
          </w:tcPr>
          <w:p w:rsidR="00F12606" w:rsidRPr="005E1F72" w:rsidRDefault="00F12606" w:rsidP="00F12606">
            <w:pPr>
              <w:spacing w:after="0" w:line="240" w:lineRule="auto"/>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jc w:val="right"/>
        <w:rPr>
          <w:rFonts w:ascii="GHEA Grapalat" w:hAnsi="GHEA Grapalat" w:cs="Sylfaen"/>
          <w:i/>
          <w:sz w:val="20"/>
          <w:lang w:val="pt-BR"/>
        </w:rPr>
      </w:pPr>
    </w:p>
    <w:p w:rsidR="00F12606" w:rsidRPr="005E1F72" w:rsidRDefault="00F12606" w:rsidP="00F12606">
      <w:pPr>
        <w:spacing w:after="0" w:line="240" w:lineRule="auto"/>
        <w:jc w:val="right"/>
        <w:rPr>
          <w:rFonts w:ascii="GHEA Grapalat" w:hAnsi="GHEA Grapalat" w:cs="Sylfaen"/>
          <w:i/>
          <w:sz w:val="20"/>
        </w:rPr>
      </w:pPr>
      <w:r w:rsidRPr="005E1F72">
        <w:rPr>
          <w:rFonts w:ascii="GHEA Grapalat" w:hAnsi="GHEA Grapalat" w:cs="Sylfaen"/>
          <w:i/>
          <w:sz w:val="20"/>
          <w:lang w:val="pt-BR"/>
        </w:rPr>
        <w:t>Հավելված</w:t>
      </w:r>
      <w:r w:rsidRPr="005E1F72">
        <w:rPr>
          <w:rFonts w:ascii="GHEA Grapalat" w:hAnsi="GHEA Grapalat" w:cs="Sylfaen"/>
          <w:i/>
          <w:sz w:val="20"/>
        </w:rPr>
        <w:t xml:space="preserve"> 3.1</w:t>
      </w:r>
    </w:p>
    <w:p w:rsidR="00F12606" w:rsidRPr="005E1F72" w:rsidRDefault="00F12606" w:rsidP="00F12606">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F12606" w:rsidRPr="005E1F72" w:rsidRDefault="00F12606" w:rsidP="00F12606">
      <w:pPr>
        <w:spacing w:after="0" w:line="240" w:lineRule="auto"/>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F12606" w:rsidRPr="005E1F72" w:rsidRDefault="00F12606" w:rsidP="00F12606">
      <w:pPr>
        <w:tabs>
          <w:tab w:val="left" w:pos="360"/>
          <w:tab w:val="left" w:pos="540"/>
        </w:tabs>
        <w:spacing w:after="0" w:line="240" w:lineRule="auto"/>
        <w:jc w:val="center"/>
        <w:rPr>
          <w:rFonts w:ascii="Sylfaen" w:hAnsi="Sylfaen" w:cs="Sylfaen"/>
          <w:b/>
          <w:bCs/>
        </w:rPr>
      </w:pPr>
    </w:p>
    <w:p w:rsidR="00F12606" w:rsidRPr="005E1F72" w:rsidRDefault="00F12606" w:rsidP="00F12606">
      <w:pPr>
        <w:tabs>
          <w:tab w:val="left" w:pos="360"/>
          <w:tab w:val="left" w:pos="540"/>
        </w:tabs>
        <w:spacing w:after="0" w:line="240" w:lineRule="auto"/>
        <w:jc w:val="center"/>
        <w:rPr>
          <w:rFonts w:ascii="Sylfaen" w:hAnsi="Sylfaen" w:cs="Sylfaen"/>
          <w:b/>
          <w:bCs/>
        </w:rPr>
      </w:pPr>
    </w:p>
    <w:p w:rsidR="00F12606" w:rsidRPr="005E1F72" w:rsidRDefault="00F12606" w:rsidP="00F12606">
      <w:pPr>
        <w:spacing w:after="0" w:line="240" w:lineRule="auto"/>
        <w:ind w:left="-142" w:firstLine="142"/>
        <w:jc w:val="center"/>
        <w:rPr>
          <w:rFonts w:ascii="GHEA Grapalat" w:hAnsi="GHEA Grapalat" w:cs="Sylfaen"/>
        </w:rPr>
      </w:pPr>
    </w:p>
    <w:p w:rsidR="00F12606" w:rsidRPr="005E1F72" w:rsidRDefault="00F12606" w:rsidP="00F12606">
      <w:pPr>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ԱԿՏ    N </w:t>
      </w:r>
      <w:r w:rsidRPr="005E1F72">
        <w:rPr>
          <w:rFonts w:ascii="GHEA Grapalat" w:hAnsi="GHEA Grapalat" w:cs="Sylfaen"/>
          <w:bCs/>
          <w:sz w:val="18"/>
          <w:szCs w:val="18"/>
          <w:u w:val="single"/>
        </w:rPr>
        <w:tab/>
      </w:r>
      <w:r w:rsidRPr="005E1F72">
        <w:rPr>
          <w:rFonts w:ascii="GHEA Grapalat" w:hAnsi="GHEA Grapalat" w:cs="Sylfaen"/>
          <w:bCs/>
          <w:sz w:val="18"/>
          <w:szCs w:val="18"/>
        </w:rPr>
        <w:t xml:space="preserve">           </w:t>
      </w:r>
    </w:p>
    <w:p w:rsidR="00F12606" w:rsidRPr="005E1F72" w:rsidRDefault="00F12606" w:rsidP="00F12606">
      <w:pPr>
        <w:tabs>
          <w:tab w:val="left" w:pos="360"/>
          <w:tab w:val="left" w:pos="540"/>
          <w:tab w:val="left" w:pos="2250"/>
        </w:tabs>
        <w:spacing w:after="0" w:line="240" w:lineRule="auto"/>
        <w:jc w:val="center"/>
        <w:rPr>
          <w:rFonts w:ascii="GHEA Grapalat" w:hAnsi="GHEA Grapalat" w:cs="Sylfaen"/>
          <w:bCs/>
          <w:sz w:val="18"/>
          <w:szCs w:val="18"/>
        </w:rPr>
      </w:pPr>
      <w:r w:rsidRPr="005E1F72">
        <w:rPr>
          <w:rFonts w:ascii="GHEA Grapalat" w:hAnsi="GHEA Grapalat" w:cs="Sylfaen"/>
          <w:bCs/>
          <w:sz w:val="18"/>
          <w:szCs w:val="18"/>
        </w:rPr>
        <w:t xml:space="preserve">պայմանագրի արդյունքը Գնորդին հանձնելու փաստը ֆիքսելու վերաբերյալ                                                                                                                               </w:t>
      </w:r>
    </w:p>
    <w:p w:rsidR="00F12606" w:rsidRPr="005E1F72" w:rsidRDefault="00F12606" w:rsidP="00F12606">
      <w:pPr>
        <w:spacing w:after="0" w:line="240" w:lineRule="auto"/>
        <w:jc w:val="center"/>
        <w:rPr>
          <w:rFonts w:ascii="GHEA Grapalat" w:hAnsi="GHEA Grapalat" w:cs="Sylfaen"/>
          <w:b/>
          <w:bCs/>
          <w:sz w:val="18"/>
          <w:szCs w:val="18"/>
        </w:rPr>
      </w:pPr>
      <w:r w:rsidRPr="005E1F72">
        <w:rPr>
          <w:rFonts w:ascii="GHEA Grapalat" w:hAnsi="GHEA Grapalat" w:cs="Sylfaen"/>
          <w:bCs/>
          <w:sz w:val="18"/>
          <w:szCs w:val="18"/>
        </w:rPr>
        <w:t xml:space="preserve">                                                                                                                        </w:t>
      </w:r>
    </w:p>
    <w:p w:rsidR="00F12606" w:rsidRPr="005E1F72" w:rsidRDefault="00F12606" w:rsidP="00F12606">
      <w:pPr>
        <w:tabs>
          <w:tab w:val="left" w:pos="360"/>
          <w:tab w:val="left" w:pos="540"/>
        </w:tabs>
        <w:spacing w:after="0" w:line="240" w:lineRule="auto"/>
        <w:rPr>
          <w:rFonts w:ascii="GHEA Grapalat" w:hAnsi="GHEA Grapalat" w:cs="Sylfaen"/>
          <w:sz w:val="18"/>
        </w:rPr>
      </w:pPr>
    </w:p>
    <w:p w:rsidR="00F12606" w:rsidRPr="005E1F72" w:rsidRDefault="00F12606" w:rsidP="00F12606">
      <w:pPr>
        <w:tabs>
          <w:tab w:val="left" w:pos="360"/>
          <w:tab w:val="left" w:pos="540"/>
        </w:tabs>
        <w:spacing w:after="0" w:line="240" w:lineRule="auto"/>
        <w:ind w:left="-540" w:firstLine="180"/>
        <w:jc w:val="both"/>
        <w:rPr>
          <w:rFonts w:ascii="GHEA Grapalat" w:hAnsi="GHEA Grapalat" w:cs="Sylfaen"/>
          <w:sz w:val="20"/>
        </w:rPr>
      </w:pPr>
      <w:r w:rsidRPr="005E1F72">
        <w:rPr>
          <w:rFonts w:ascii="GHEA Grapalat" w:hAnsi="GHEA Grapalat" w:cs="Sylfaen"/>
          <w:sz w:val="20"/>
        </w:rPr>
        <w:tab/>
      </w:r>
      <w:r w:rsidRPr="005E1F72">
        <w:rPr>
          <w:rFonts w:ascii="GHEA Grapalat" w:hAnsi="GHEA Grapalat" w:cs="Sylfaen"/>
          <w:sz w:val="20"/>
          <w:lang w:val="hy-AM"/>
        </w:rPr>
        <w:t xml:space="preserve">Սույնով </w:t>
      </w:r>
      <w:r w:rsidRPr="005E1F72">
        <w:rPr>
          <w:rFonts w:ascii="GHEA Grapalat" w:hAnsi="GHEA Grapalat" w:cs="Sylfaen"/>
          <w:sz w:val="20"/>
        </w:rPr>
        <w:t>արձանագրվում է</w:t>
      </w:r>
      <w:r w:rsidRPr="005E1F72">
        <w:rPr>
          <w:rFonts w:ascii="GHEA Grapalat" w:hAnsi="GHEA Grapalat" w:cs="Sylfaen"/>
          <w:sz w:val="20"/>
          <w:lang w:val="hy-AM"/>
        </w:rPr>
        <w:t xml:space="preserve">, որ </w:t>
      </w:r>
      <w:r w:rsidRPr="005E1F72">
        <w:rPr>
          <w:rFonts w:ascii="GHEA Grapalat" w:hAnsi="GHEA Grapalat" w:cs="Sylfaen"/>
          <w:sz w:val="20"/>
          <w:u w:val="single"/>
        </w:rPr>
        <w:tab/>
      </w:r>
      <w:r w:rsidRPr="005E1F72">
        <w:rPr>
          <w:rFonts w:ascii="GHEA Grapalat" w:hAnsi="GHEA Grapalat" w:cs="Sylfaen"/>
          <w:sz w:val="20"/>
          <w:u w:val="single"/>
        </w:rPr>
        <w:tab/>
        <w:t xml:space="preserve">        </w:t>
      </w:r>
      <w:r w:rsidRPr="005E1F72">
        <w:rPr>
          <w:rFonts w:ascii="GHEA Grapalat" w:hAnsi="GHEA Grapalat" w:cs="Sylfaen"/>
          <w:sz w:val="20"/>
        </w:rPr>
        <w:t xml:space="preserve">-ի (այսուհետ` Գնորդ) </w:t>
      </w:r>
      <w:r w:rsidRPr="005E1F72">
        <w:rPr>
          <w:rFonts w:ascii="GHEA Grapalat" w:hAnsi="GHEA Grapalat" w:cs="Sylfaen"/>
          <w:sz w:val="20"/>
          <w:lang w:val="hy-AM"/>
        </w:rPr>
        <w:t xml:space="preserve">և </w:t>
      </w:r>
      <w:r w:rsidRPr="005E1F72">
        <w:rPr>
          <w:rFonts w:ascii="GHEA Grapalat" w:hAnsi="GHEA Grapalat" w:cs="Sylfaen"/>
          <w:sz w:val="20"/>
        </w:rPr>
        <w:t xml:space="preserve">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p>
    <w:p w:rsidR="00F12606" w:rsidRPr="005E1F72" w:rsidRDefault="00F12606" w:rsidP="00F12606">
      <w:pPr>
        <w:tabs>
          <w:tab w:val="left" w:pos="360"/>
          <w:tab w:val="left" w:pos="540"/>
        </w:tabs>
        <w:spacing w:after="0" w:line="240" w:lineRule="auto"/>
        <w:ind w:left="-540" w:firstLine="180"/>
        <w:jc w:val="both"/>
        <w:rPr>
          <w:rFonts w:ascii="GHEA Grapalat" w:hAnsi="GHEA Grapalat" w:cs="Sylfaen"/>
          <w:sz w:val="12"/>
          <w:szCs w:val="16"/>
        </w:rPr>
      </w:pP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r>
      <w:r w:rsidRPr="005E1F72">
        <w:rPr>
          <w:rFonts w:ascii="GHEA Grapalat" w:hAnsi="GHEA Grapalat" w:cs="Sylfaen"/>
          <w:sz w:val="20"/>
        </w:rPr>
        <w:tab/>
        <w:t xml:space="preserve">        </w:t>
      </w:r>
      <w:r w:rsidRPr="005E1F72">
        <w:rPr>
          <w:rFonts w:ascii="GHEA Grapalat" w:hAnsi="GHEA Grapalat" w:cs="Sylfaen"/>
          <w:sz w:val="12"/>
          <w:szCs w:val="16"/>
        </w:rPr>
        <w:t xml:space="preserve">Գնորդի անվանումը     </w:t>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r>
      <w:r w:rsidRPr="005E1F72">
        <w:rPr>
          <w:rFonts w:ascii="GHEA Grapalat" w:hAnsi="GHEA Grapalat" w:cs="Sylfaen"/>
          <w:sz w:val="12"/>
          <w:szCs w:val="16"/>
        </w:rPr>
        <w:tab/>
        <w:t xml:space="preserve">            Վաճառողի անվանումը</w:t>
      </w:r>
      <w:r w:rsidRPr="005E1F72">
        <w:rPr>
          <w:rFonts w:ascii="GHEA Grapalat" w:hAnsi="GHEA Grapalat" w:cs="Sylfaen"/>
          <w:sz w:val="12"/>
          <w:szCs w:val="16"/>
        </w:rPr>
        <w:tab/>
      </w:r>
    </w:p>
    <w:p w:rsidR="00F12606" w:rsidRPr="005E1F72" w:rsidRDefault="00F12606" w:rsidP="00F12606">
      <w:pPr>
        <w:tabs>
          <w:tab w:val="left" w:pos="360"/>
          <w:tab w:val="left" w:pos="540"/>
        </w:tabs>
        <w:spacing w:after="0" w:line="240" w:lineRule="auto"/>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r w:rsidRPr="005E1F72">
        <w:rPr>
          <w:rFonts w:ascii="GHEA Grapalat" w:hAnsi="GHEA Grapalat" w:cs="Sylfaen"/>
          <w:sz w:val="20"/>
        </w:rPr>
        <w:t>Վաճառող</w:t>
      </w:r>
      <w:r w:rsidRPr="005E1F72">
        <w:rPr>
          <w:rFonts w:ascii="GHEA Grapalat" w:hAnsi="GHEA Grapalat" w:cs="Sylfaen"/>
          <w:sz w:val="20"/>
          <w:lang w:val="hy-AM"/>
        </w:rPr>
        <w:t>)</w:t>
      </w:r>
      <w:r w:rsidRPr="005E1F72">
        <w:rPr>
          <w:rFonts w:ascii="GHEA Grapalat" w:hAnsi="GHEA Grapalat" w:cs="Sylfaen"/>
          <w:sz w:val="20"/>
        </w:rPr>
        <w:t xml:space="preserve"> միջև 20     թ. </w:t>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u w:val="single"/>
        </w:rPr>
        <w:tab/>
      </w:r>
      <w:r w:rsidRPr="005E1F72">
        <w:rPr>
          <w:rFonts w:ascii="GHEA Grapalat" w:hAnsi="GHEA Grapalat" w:cs="Sylfaen"/>
          <w:sz w:val="20"/>
          <w:lang w:val="hy-AM"/>
        </w:rPr>
        <w:t xml:space="preserve"> -ին կնքված N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p>
    <w:p w:rsidR="00F12606" w:rsidRPr="005E1F72" w:rsidRDefault="00F12606" w:rsidP="00F12606">
      <w:pPr>
        <w:tabs>
          <w:tab w:val="left" w:pos="360"/>
          <w:tab w:val="left" w:pos="540"/>
        </w:tabs>
        <w:spacing w:after="0" w:line="240" w:lineRule="auto"/>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rsidR="00F12606" w:rsidRPr="005E1F72" w:rsidRDefault="00F12606" w:rsidP="00F12606">
      <w:pPr>
        <w:tabs>
          <w:tab w:val="left" w:pos="360"/>
          <w:tab w:val="left" w:pos="540"/>
        </w:tabs>
        <w:spacing w:after="0" w:line="240" w:lineRule="auto"/>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rsidR="00F12606" w:rsidRPr="005E1F72" w:rsidRDefault="00F12606" w:rsidP="00F12606">
      <w:pPr>
        <w:tabs>
          <w:tab w:val="left" w:pos="2972"/>
        </w:tabs>
        <w:spacing w:after="0" w:line="240" w:lineRule="auto"/>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12606" w:rsidRPr="005E1F72" w:rsidTr="009D0269">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12606" w:rsidRPr="005E1F72" w:rsidRDefault="00F12606" w:rsidP="00F12606">
            <w:pPr>
              <w:spacing w:after="0" w:line="240" w:lineRule="auto"/>
              <w:jc w:val="center"/>
              <w:rPr>
                <w:rFonts w:ascii="GHEA Grapalat" w:hAnsi="GHEA Grapalat" w:cs="Sylfaen"/>
                <w:bCs/>
                <w:sz w:val="18"/>
                <w:szCs w:val="18"/>
                <w:lang w:eastAsia="ru-RU"/>
              </w:rPr>
            </w:pPr>
            <w:r w:rsidRPr="005E1F72">
              <w:rPr>
                <w:rFonts w:ascii="GHEA Grapalat" w:hAnsi="GHEA Grapalat" w:cs="Sylfaen"/>
                <w:bCs/>
                <w:sz w:val="18"/>
                <w:szCs w:val="18"/>
                <w:lang w:eastAsia="ru-RU"/>
              </w:rPr>
              <w:t>Ապրանքի</w:t>
            </w: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sz w:val="18"/>
                <w:szCs w:val="18"/>
              </w:rPr>
            </w:pPr>
            <w:r w:rsidRPr="005E1F72">
              <w:rPr>
                <w:rFonts w:ascii="GHEA Grapalat" w:hAnsi="GHEA Grapalat" w:cs="Sylfaen"/>
                <w:sz w:val="18"/>
                <w:szCs w:val="18"/>
              </w:rPr>
              <w:t>քանակը</w:t>
            </w:r>
            <w:r w:rsidRPr="005E1F72">
              <w:rPr>
                <w:rFonts w:ascii="GHEA Grapalat" w:hAnsi="GHEA Grapalat"/>
                <w:sz w:val="18"/>
                <w:szCs w:val="18"/>
              </w:rPr>
              <w:t xml:space="preserve"> (</w:t>
            </w:r>
            <w:r w:rsidRPr="005E1F72">
              <w:rPr>
                <w:rFonts w:ascii="GHEA Grapalat" w:hAnsi="GHEA Grapalat" w:cs="Sylfaen"/>
                <w:sz w:val="18"/>
                <w:szCs w:val="18"/>
              </w:rPr>
              <w:t>փաստացի</w:t>
            </w:r>
            <w:r w:rsidRPr="005E1F72">
              <w:rPr>
                <w:rFonts w:ascii="GHEA Grapalat" w:hAnsi="GHEA Grapalat"/>
                <w:sz w:val="18"/>
                <w:szCs w:val="18"/>
              </w:rPr>
              <w:t>)</w:t>
            </w: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r>
      <w:tr w:rsidR="00F12606" w:rsidRPr="005E1F72" w:rsidTr="009D0269">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12606" w:rsidRPr="005E1F72" w:rsidRDefault="00F12606" w:rsidP="00F12606">
            <w:pPr>
              <w:spacing w:after="0" w:line="240" w:lineRule="auto"/>
              <w:jc w:val="center"/>
              <w:rPr>
                <w:rFonts w:ascii="GHEA Grapalat" w:hAnsi="GHEA Grapalat" w:cs="Sylfaen"/>
                <w:sz w:val="18"/>
                <w:szCs w:val="18"/>
                <w:lang w:val="ru-RU" w:eastAsia="ru-RU"/>
              </w:rPr>
            </w:pPr>
          </w:p>
        </w:tc>
      </w:tr>
    </w:tbl>
    <w:p w:rsidR="00F12606" w:rsidRPr="005E1F72" w:rsidRDefault="00F12606" w:rsidP="00F12606">
      <w:pPr>
        <w:tabs>
          <w:tab w:val="left" w:pos="360"/>
          <w:tab w:val="left" w:pos="540"/>
        </w:tabs>
        <w:spacing w:after="0" w:line="240" w:lineRule="auto"/>
        <w:jc w:val="both"/>
        <w:rPr>
          <w:rFonts w:ascii="GHEA Grapalat" w:hAnsi="GHEA Grapalat" w:cs="Sylfaen"/>
          <w:lang w:eastAsia="ru-RU"/>
        </w:rPr>
      </w:pPr>
    </w:p>
    <w:p w:rsidR="00F12606" w:rsidRPr="005E1F72" w:rsidRDefault="00F12606" w:rsidP="00F12606">
      <w:pPr>
        <w:tabs>
          <w:tab w:val="left" w:pos="360"/>
          <w:tab w:val="left" w:pos="540"/>
        </w:tabs>
        <w:spacing w:after="0" w:line="240" w:lineRule="auto"/>
        <w:jc w:val="both"/>
        <w:rPr>
          <w:rFonts w:ascii="GHEA Grapalat" w:hAnsi="GHEA Grapalat" w:cs="Sylfaen"/>
          <w:sz w:val="20"/>
        </w:rPr>
      </w:pPr>
      <w:r w:rsidRPr="005E1F72">
        <w:rPr>
          <w:rFonts w:ascii="GHEA Grapalat" w:hAnsi="GHEA Grapalat" w:cs="Sylfaen"/>
          <w:sz w:val="20"/>
        </w:rPr>
        <w:t>Սույն ակտը կազմված է 2 օրինակից, յուրաքանչյուր կողմին տրամադրվում է մեկական օրինակ:</w:t>
      </w:r>
    </w:p>
    <w:p w:rsidR="00F12606" w:rsidRPr="005E1F72" w:rsidRDefault="00F12606" w:rsidP="00F12606">
      <w:pPr>
        <w:tabs>
          <w:tab w:val="left" w:pos="360"/>
          <w:tab w:val="left" w:pos="540"/>
        </w:tabs>
        <w:spacing w:after="0" w:line="240" w:lineRule="auto"/>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sz w:val="14"/>
          <w:szCs w:val="14"/>
          <w:lang w:val="hy-AM"/>
        </w:rPr>
      </w:pPr>
    </w:p>
    <w:p w:rsidR="00F12606" w:rsidRPr="005E1F72" w:rsidRDefault="00F12606" w:rsidP="00F12606">
      <w:pPr>
        <w:spacing w:after="0" w:line="240" w:lineRule="auto"/>
        <w:jc w:val="center"/>
        <w:rPr>
          <w:rFonts w:ascii="GHEA Grapalat" w:hAnsi="GHEA Grapalat" w:cs="Sylfaen"/>
          <w:lang w:val="hy-AM"/>
        </w:rPr>
      </w:pPr>
    </w:p>
    <w:p w:rsidR="00F12606" w:rsidRPr="005E1F72" w:rsidRDefault="00F12606" w:rsidP="00F12606">
      <w:pPr>
        <w:spacing w:after="0" w:line="240" w:lineRule="auto"/>
        <w:jc w:val="center"/>
        <w:rPr>
          <w:rFonts w:ascii="GHEA Grapalat" w:hAnsi="GHEA Grapalat" w:cs="Sylfaen"/>
        </w:rPr>
      </w:pPr>
      <w:r w:rsidRPr="005E1F72">
        <w:rPr>
          <w:rFonts w:ascii="GHEA Grapalat" w:hAnsi="GHEA Grapalat" w:cs="Sylfaen"/>
        </w:rPr>
        <w:t>ԿՈՂՄԵՐԸ</w:t>
      </w:r>
    </w:p>
    <w:p w:rsidR="00F12606" w:rsidRPr="005E1F72" w:rsidRDefault="00F12606" w:rsidP="00F12606">
      <w:pPr>
        <w:spacing w:after="0" w:line="240" w:lineRule="auto"/>
        <w:jc w:val="center"/>
        <w:rPr>
          <w:rFonts w:ascii="GHEA Grapalat" w:hAnsi="GHEA Grapalat" w:cs="Sylfaen"/>
        </w:rPr>
      </w:pPr>
    </w:p>
    <w:p w:rsidR="00F12606" w:rsidRPr="005E1F72" w:rsidRDefault="00F12606" w:rsidP="00F12606">
      <w:pPr>
        <w:tabs>
          <w:tab w:val="left" w:pos="360"/>
          <w:tab w:val="left" w:pos="540"/>
        </w:tabs>
        <w:spacing w:after="0" w:line="240" w:lineRule="auto"/>
        <w:rPr>
          <w:rFonts w:ascii="GHEA Grapalat" w:hAnsi="GHEA Grapalat" w:cs="Sylfaen"/>
        </w:rPr>
      </w:pPr>
    </w:p>
    <w:p w:rsidR="00F12606" w:rsidRPr="005E1F72" w:rsidRDefault="00F12606" w:rsidP="00F12606">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F12606" w:rsidRPr="005E1F72" w:rsidTr="009D0269">
        <w:tc>
          <w:tcPr>
            <w:tcW w:w="4785" w:type="dxa"/>
          </w:tcPr>
          <w:p w:rsidR="00F12606" w:rsidRPr="005E1F72" w:rsidRDefault="00F12606" w:rsidP="00F12606">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Հանձնեց</w:t>
            </w:r>
          </w:p>
        </w:tc>
        <w:tc>
          <w:tcPr>
            <w:tcW w:w="5223" w:type="dxa"/>
          </w:tcPr>
          <w:p w:rsidR="00F12606" w:rsidRPr="005E1F72" w:rsidRDefault="00F12606" w:rsidP="00F12606">
            <w:pPr>
              <w:tabs>
                <w:tab w:val="left" w:pos="360"/>
                <w:tab w:val="left" w:pos="540"/>
              </w:tabs>
              <w:spacing w:after="0" w:line="240" w:lineRule="auto"/>
              <w:jc w:val="center"/>
              <w:rPr>
                <w:rFonts w:ascii="GHEA Grapalat" w:hAnsi="GHEA Grapalat" w:cs="Sylfaen"/>
                <w:b/>
                <w:bCs/>
                <w:lang w:eastAsia="ru-RU"/>
              </w:rPr>
            </w:pPr>
            <w:r w:rsidRPr="005E1F72">
              <w:rPr>
                <w:rFonts w:ascii="GHEA Grapalat" w:hAnsi="GHEA Grapalat" w:cs="Sylfaen"/>
                <w:b/>
                <w:bCs/>
              </w:rPr>
              <w:t xml:space="preserve">        Ընդունեց</w:t>
            </w:r>
          </w:p>
        </w:tc>
      </w:tr>
    </w:tbl>
    <w:p w:rsidR="00F12606" w:rsidRPr="005E1F72" w:rsidRDefault="00F12606" w:rsidP="00F12606">
      <w:pPr>
        <w:tabs>
          <w:tab w:val="left" w:pos="360"/>
          <w:tab w:val="left" w:pos="540"/>
        </w:tabs>
        <w:spacing w:after="0" w:line="240" w:lineRule="auto"/>
        <w:rPr>
          <w:rFonts w:ascii="GHEA Grapalat" w:hAnsi="GHEA Grapalat" w:cs="Sylfaen"/>
          <w:sz w:val="20"/>
          <w:szCs w:val="20"/>
          <w:lang w:eastAsia="ru-RU"/>
        </w:rPr>
      </w:pPr>
      <w:r w:rsidRPr="005E1F72">
        <w:rPr>
          <w:rFonts w:ascii="GHEA Grapalat" w:hAnsi="GHEA Grapalat" w:cs="Sylfaen"/>
          <w:sz w:val="20"/>
          <w:szCs w:val="20"/>
          <w:lang w:eastAsia="ru-RU"/>
        </w:rPr>
        <w:t xml:space="preserve">                                                                                                  հայտը նախագծած ներկայացուցիչ`</w:t>
      </w:r>
    </w:p>
    <w:p w:rsidR="00F12606" w:rsidRPr="005E1F72" w:rsidRDefault="00F12606" w:rsidP="00F12606">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ազգանուն, անուն</w:t>
            </w:r>
          </w:p>
        </w:tc>
      </w:tr>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c>
          <w:tcPr>
            <w:tcW w:w="0" w:type="auto"/>
            <w:vAlign w:val="center"/>
          </w:tcPr>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rsidR="00F12606" w:rsidRPr="005E1F72" w:rsidRDefault="00F12606" w:rsidP="00F12606">
            <w:pPr>
              <w:spacing w:after="0" w:line="240" w:lineRule="auto"/>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15"/>
                <w:szCs w:val="15"/>
              </w:rPr>
              <w:t>ստորագրություն</w:t>
            </w:r>
          </w:p>
        </w:tc>
      </w:tr>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rPr>
          <w:rFonts w:ascii="GHEA Grapalat" w:hAnsi="GHEA Grapalat"/>
          <w:sz w:val="20"/>
          <w:lang w:val="hy-AM"/>
        </w:rPr>
      </w:pPr>
    </w:p>
    <w:p w:rsidR="00F12606" w:rsidRPr="005E1F72" w:rsidRDefault="00F12606" w:rsidP="00F12606">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lang w:val="ru-RU" w:eastAsia="ru-RU"/>
              </w:rPr>
            </w:pPr>
          </w:p>
        </w:tc>
      </w:tr>
    </w:tbl>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spacing w:after="0" w:line="240" w:lineRule="auto"/>
        <w:ind w:left="-142" w:firstLine="142"/>
        <w:jc w:val="center"/>
        <w:rPr>
          <w:rFonts w:ascii="GHEA Grapalat" w:hAnsi="GHEA Grapalat" w:cs="Sylfaen"/>
          <w:b/>
        </w:rPr>
      </w:pPr>
    </w:p>
    <w:p w:rsidR="00F12606" w:rsidRPr="005E1F72" w:rsidRDefault="00F12606" w:rsidP="00F12606">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F12606" w:rsidRPr="005E1F72" w:rsidTr="009D0269">
        <w:trPr>
          <w:tblCellSpacing w:w="7" w:type="dxa"/>
          <w:jc w:val="center"/>
        </w:trPr>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rPr>
            </w:pPr>
          </w:p>
        </w:tc>
        <w:tc>
          <w:tcPr>
            <w:tcW w:w="0" w:type="auto"/>
            <w:vAlign w:val="center"/>
          </w:tcPr>
          <w:p w:rsidR="00F12606" w:rsidRPr="005E1F72" w:rsidRDefault="00F12606" w:rsidP="00F12606">
            <w:pPr>
              <w:spacing w:after="0" w:line="240" w:lineRule="auto"/>
              <w:rPr>
                <w:rFonts w:ascii="GHEA Grapalat" w:hAnsi="GHEA Grapalat" w:cs="GHEA Grapalat"/>
                <w:color w:val="000000"/>
                <w:sz w:val="21"/>
                <w:szCs w:val="21"/>
              </w:rPr>
            </w:pPr>
          </w:p>
        </w:tc>
      </w:tr>
    </w:tbl>
    <w:p w:rsidR="00F12606" w:rsidRPr="005E1F72" w:rsidRDefault="00F12606" w:rsidP="00F12606">
      <w:pPr>
        <w:spacing w:after="0" w:line="240" w:lineRule="auto"/>
        <w:ind w:left="-142" w:firstLine="142"/>
        <w:jc w:val="center"/>
        <w:rPr>
          <w:rFonts w:ascii="GHEA Grapalat" w:hAnsi="GHEA Grapalat" w:cs="Sylfaen"/>
          <w:b/>
        </w:rPr>
        <w:sectPr w:rsidR="00F12606" w:rsidRPr="005E1F72" w:rsidSect="009D0269">
          <w:footnotePr>
            <w:pos w:val="beneathText"/>
          </w:footnotePr>
          <w:pgSz w:w="11906" w:h="16838" w:code="9"/>
          <w:pgMar w:top="720" w:right="662" w:bottom="533" w:left="1138" w:header="562" w:footer="562" w:gutter="0"/>
          <w:cols w:space="720"/>
        </w:sectPr>
      </w:pPr>
    </w:p>
    <w:p w:rsidR="00F12606" w:rsidRPr="005E1F72" w:rsidRDefault="00F12606" w:rsidP="00F12606">
      <w:pPr>
        <w:pStyle w:val="BodyTextIndent"/>
        <w:spacing w:line="240" w:lineRule="auto"/>
        <w:jc w:val="right"/>
        <w:rPr>
          <w:rFonts w:ascii="GHEA Grapalat" w:hAnsi="GHEA Grapalat" w:cs="Arial"/>
          <w:i w:val="0"/>
          <w:lang w:val="en-US"/>
        </w:rPr>
      </w:pP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w:t>
      </w:r>
      <w:r>
        <w:rPr>
          <w:rFonts w:ascii="GHEA Grapalat" w:hAnsi="GHEA Grapalat" w:cs="Arial"/>
          <w:i w:val="0"/>
          <w:lang w:val="en-US"/>
        </w:rPr>
        <w:t>5</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sz w:val="24"/>
          <w:szCs w:val="24"/>
        </w:rPr>
        <w:t>«</w:t>
      </w:r>
      <w:r w:rsidR="00175323">
        <w:rPr>
          <w:rFonts w:ascii="GHEA Grapalat" w:hAnsi="GHEA Grapalat"/>
          <w:i w:val="0"/>
          <w:lang w:val="hy-AM"/>
        </w:rPr>
        <w:t>ԵՔ-ԲՄԱՊՁԲ-</w:t>
      </w:r>
      <w:r w:rsidR="008E2B4B">
        <w:rPr>
          <w:rFonts w:ascii="GHEA Grapalat" w:hAnsi="GHEA Grapalat"/>
          <w:i w:val="0"/>
          <w:lang w:val="hy-AM"/>
        </w:rPr>
        <w:t>19/21</w:t>
      </w:r>
      <w:r w:rsidRPr="005E1F72">
        <w:rPr>
          <w:rFonts w:ascii="GHEA Grapalat" w:hAnsi="GHEA Grapalat"/>
          <w:sz w:val="24"/>
          <w:szCs w:val="24"/>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F12606" w:rsidRPr="005E1F72" w:rsidRDefault="00F12606" w:rsidP="00F12606">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w:t>
      </w:r>
      <w:r w:rsidRPr="005E1F72">
        <w:rPr>
          <w:rFonts w:ascii="GHEA Grapalat" w:hAnsi="GHEA Grapalat" w:cs="Arial"/>
          <w:i w:val="0"/>
          <w:lang w:val="en-US"/>
        </w:rPr>
        <w:t>մրցույթ</w:t>
      </w:r>
      <w:r w:rsidRPr="005E1F72">
        <w:rPr>
          <w:rFonts w:ascii="GHEA Grapalat" w:hAnsi="GHEA Grapalat" w:cs="Sylfaen"/>
          <w:i w:val="0"/>
          <w:lang w:val="hy-AM"/>
        </w:rPr>
        <w:t>ի</w:t>
      </w:r>
      <w:r w:rsidRPr="005E1F72">
        <w:rPr>
          <w:rFonts w:ascii="GHEA Grapalat" w:hAnsi="GHEA Grapalat" w:cs="Arial"/>
          <w:i w:val="0"/>
          <w:lang w:val="hy-AM"/>
        </w:rPr>
        <w:t xml:space="preserve"> </w:t>
      </w:r>
      <w:r w:rsidRPr="005E1F72">
        <w:rPr>
          <w:rFonts w:ascii="GHEA Grapalat" w:hAnsi="GHEA Grapalat" w:cs="Sylfaen"/>
          <w:i w:val="0"/>
          <w:lang w:val="hy-AM"/>
        </w:rPr>
        <w:t>հրավերի</w:t>
      </w: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rPr>
          <w:rStyle w:val="Strong"/>
          <w:rFonts w:ascii="GHEA Grapalat" w:hAnsi="GHEA Grapalat"/>
          <w:sz w:val="15"/>
          <w:szCs w:val="15"/>
          <w:lang w:val="hy-AM"/>
        </w:rPr>
      </w:pP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ՀԱՐՑՈՒՄ</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տվյալների ճշտման մասին</w:t>
      </w:r>
    </w:p>
    <w:p w:rsidR="00F12606" w:rsidRPr="005E1F72" w:rsidRDefault="00F12606" w:rsidP="00F12606">
      <w:pPr>
        <w:spacing w:after="0" w:line="240" w:lineRule="auto"/>
        <w:jc w:val="center"/>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-ի կարիքների համար կազմակերպված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t xml:space="preserve">    </w:t>
      </w:r>
    </w:p>
    <w:p w:rsidR="00F12606" w:rsidRPr="005E1F72" w:rsidRDefault="00F12606" w:rsidP="00F12606">
      <w:pPr>
        <w:tabs>
          <w:tab w:val="left" w:pos="8550"/>
        </w:tabs>
        <w:spacing w:after="0" w:line="240" w:lineRule="auto"/>
        <w:jc w:val="both"/>
        <w:rPr>
          <w:rFonts w:ascii="GHEA Grapalat" w:hAnsi="GHEA Grapalat"/>
          <w:sz w:val="20"/>
          <w:szCs w:val="20"/>
          <w:vertAlign w:val="superscript"/>
          <w:lang w:val="hy-AM"/>
        </w:rPr>
      </w:pPr>
      <w:r w:rsidRPr="005E1F72">
        <w:rPr>
          <w:rFonts w:ascii="GHEA Grapalat" w:hAnsi="GHEA Grapalat"/>
          <w:sz w:val="20"/>
          <w:szCs w:val="20"/>
          <w:vertAlign w:val="superscript"/>
          <w:lang w:val="hy-AM"/>
        </w:rPr>
        <w:t xml:space="preserve">                                պատվիրատուի անվանումը</w:t>
      </w:r>
      <w:r w:rsidRPr="005E1F72">
        <w:rPr>
          <w:rFonts w:ascii="GHEA Grapalat" w:hAnsi="GHEA Grapalat"/>
          <w:sz w:val="20"/>
          <w:szCs w:val="20"/>
          <w:vertAlign w:val="superscript"/>
          <w:lang w:val="hy-AM"/>
        </w:rPr>
        <w:tab/>
        <w:t xml:space="preserve">                                  ընթացակարգի ծածկագիրը</w:t>
      </w:r>
    </w:p>
    <w:p w:rsidR="00F12606" w:rsidRPr="005E1F72" w:rsidRDefault="00F12606" w:rsidP="00F12606">
      <w:pPr>
        <w:spacing w:after="0" w:line="240" w:lineRule="auto"/>
        <w:rPr>
          <w:rFonts w:ascii="GHEA Grapalat" w:hAnsi="GHEA Grapalat"/>
          <w:sz w:val="20"/>
          <w:szCs w:val="20"/>
          <w:lang w:val="hy-AM"/>
        </w:rPr>
      </w:pPr>
      <w:r w:rsidRPr="005E1F72">
        <w:rPr>
          <w:rFonts w:ascii="GHEA Grapalat" w:hAnsi="GHEA Grapalat"/>
          <w:sz w:val="20"/>
          <w:szCs w:val="20"/>
          <w:lang w:val="hy-AM"/>
        </w:rPr>
        <w:t xml:space="preserve">ծածկագրով գնման ընթացակարգի  գնահատող հանձնաժողովի 20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թվականի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-ի N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որոշմամբ 1-ին  տեղ է զբաղեցրել ներքոհիշյալ մասնակիցը (մասնակիցները)` </w:t>
      </w:r>
    </w:p>
    <w:p w:rsidR="00F12606" w:rsidRPr="005E1F72" w:rsidRDefault="00F12606" w:rsidP="00F12606">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F12606" w:rsidRPr="005E1F72" w:rsidTr="009D0269">
        <w:tc>
          <w:tcPr>
            <w:tcW w:w="1472" w:type="dxa"/>
            <w:vMerge w:val="restart"/>
            <w:shd w:val="clear" w:color="auto" w:fill="auto"/>
            <w:vAlign w:val="center"/>
          </w:tcPr>
          <w:p w:rsidR="00F12606" w:rsidRPr="005E1F72" w:rsidRDefault="00F12606" w:rsidP="00F12606">
            <w:pPr>
              <w:spacing w:after="0" w:line="240" w:lineRule="auto"/>
              <w:ind w:right="390"/>
              <w:jc w:val="center"/>
              <w:rPr>
                <w:rFonts w:ascii="GHEA Grapalat" w:hAnsi="GHEA Grapalat"/>
                <w:sz w:val="20"/>
                <w:szCs w:val="20"/>
              </w:rPr>
            </w:pPr>
            <w:r w:rsidRPr="005E1F72">
              <w:rPr>
                <w:rFonts w:ascii="GHEA Grapalat" w:hAnsi="GHEA Grapalat"/>
                <w:sz w:val="20"/>
                <w:szCs w:val="20"/>
                <w:lang w:val="hy-AM"/>
              </w:rPr>
              <w:t xml:space="preserve">       </w:t>
            </w:r>
            <w:r w:rsidRPr="005E1F72">
              <w:rPr>
                <w:rFonts w:ascii="GHEA Grapalat" w:hAnsi="GHEA Grapalat"/>
                <w:sz w:val="20"/>
                <w:szCs w:val="20"/>
              </w:rPr>
              <w:t>N</w:t>
            </w:r>
          </w:p>
        </w:tc>
        <w:tc>
          <w:tcPr>
            <w:tcW w:w="12992" w:type="dxa"/>
            <w:gridSpan w:val="3"/>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Մասնակցի</w:t>
            </w:r>
          </w:p>
        </w:tc>
      </w:tr>
      <w:tr w:rsidR="00F12606" w:rsidRPr="005E1F72" w:rsidTr="009D0269">
        <w:tc>
          <w:tcPr>
            <w:tcW w:w="1472" w:type="dxa"/>
            <w:vMerge/>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անվանումը</w:t>
            </w:r>
          </w:p>
        </w:tc>
        <w:tc>
          <w:tcPr>
            <w:tcW w:w="4230"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հարկ վճարողի</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հաշվառման համարը </w:t>
            </w:r>
          </w:p>
        </w:tc>
        <w:tc>
          <w:tcPr>
            <w:tcW w:w="4276" w:type="dxa"/>
            <w:shd w:val="clear" w:color="auto" w:fill="auto"/>
            <w:vAlign w:val="center"/>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հայտը ներկայացվելու ամիսը, ամսաթիվը, տարեթիվը</w:t>
            </w:r>
          </w:p>
        </w:tc>
      </w:tr>
      <w:tr w:rsidR="00F12606" w:rsidRPr="005E1F72" w:rsidTr="009D0269">
        <w:tc>
          <w:tcPr>
            <w:tcW w:w="1472"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30"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7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1472"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48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30"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c>
          <w:tcPr>
            <w:tcW w:w="4276" w:type="dxa"/>
            <w:shd w:val="clear" w:color="auto" w:fill="auto"/>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rPr>
        <w:tab/>
      </w:r>
    </w:p>
    <w:p w:rsidR="00F12606" w:rsidRPr="005E1F72" w:rsidRDefault="00F12606" w:rsidP="00F12606">
      <w:pPr>
        <w:spacing w:after="0" w:line="240" w:lineRule="auto"/>
        <w:ind w:firstLine="708"/>
        <w:jc w:val="both"/>
        <w:rPr>
          <w:rFonts w:ascii="GHEA Grapalat" w:hAnsi="GHEA Grapalat"/>
          <w:sz w:val="20"/>
          <w:szCs w:val="20"/>
          <w:lang w:val="hy-AM"/>
        </w:rPr>
      </w:pPr>
      <w:r w:rsidRPr="005E1F72">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both"/>
        <w:rPr>
          <w:rFonts w:ascii="GHEA Grapalat" w:hAnsi="GHEA Grapalat"/>
          <w:sz w:val="20"/>
          <w:szCs w:val="20"/>
          <w:u w:val="single"/>
          <w:lang w:val="hy-AM"/>
        </w:rPr>
      </w:pP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 xml:space="preserve"> ծածկագրով գնահատող հանձնաժողովի քարտուղար </w:t>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r w:rsidRPr="005E1F72">
        <w:rPr>
          <w:rFonts w:ascii="GHEA Grapalat" w:hAnsi="GHEA Grapalat"/>
          <w:sz w:val="20"/>
          <w:szCs w:val="20"/>
          <w:u w:val="single"/>
          <w:lang w:val="hy-AM"/>
        </w:rPr>
        <w:tab/>
      </w:r>
    </w:p>
    <w:p w:rsidR="00F12606" w:rsidRPr="005E1F72" w:rsidRDefault="00F12606" w:rsidP="00F12606">
      <w:pPr>
        <w:tabs>
          <w:tab w:val="left" w:pos="8550"/>
        </w:tabs>
        <w:spacing w:after="0" w:line="240" w:lineRule="auto"/>
        <w:jc w:val="both"/>
        <w:rPr>
          <w:rFonts w:ascii="GHEA Grapalat" w:hAnsi="GHEA Grapalat"/>
          <w:sz w:val="20"/>
          <w:szCs w:val="20"/>
          <w:lang w:val="hy-AM"/>
        </w:rPr>
      </w:pPr>
      <w:r w:rsidRPr="005E1F72">
        <w:rPr>
          <w:rFonts w:ascii="GHEA Grapalat" w:hAnsi="GHEA Grapalat"/>
          <w:sz w:val="20"/>
          <w:szCs w:val="20"/>
          <w:vertAlign w:val="superscript"/>
          <w:lang w:val="hy-AM"/>
        </w:rPr>
        <w:t xml:space="preserve">      ընթացակարգի ծածկագիրը</w:t>
      </w:r>
      <w:r w:rsidRPr="005E1F72">
        <w:rPr>
          <w:rFonts w:ascii="GHEA Grapalat" w:hAnsi="GHEA Grapalat"/>
          <w:sz w:val="20"/>
          <w:szCs w:val="20"/>
          <w:lang w:val="hy-AM"/>
        </w:rPr>
        <w:t xml:space="preserve">                                                                                                      </w:t>
      </w:r>
      <w:r w:rsidRPr="005E1F72">
        <w:rPr>
          <w:rFonts w:ascii="GHEA Grapalat" w:hAnsi="GHEA Grapalat"/>
          <w:sz w:val="20"/>
          <w:szCs w:val="20"/>
          <w:vertAlign w:val="superscript"/>
          <w:lang w:val="hy-AM"/>
        </w:rPr>
        <w:t>անունը, ազգանունը</w:t>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r>
      <w:r w:rsidRPr="005E1F72">
        <w:rPr>
          <w:rFonts w:ascii="GHEA Grapalat" w:hAnsi="GHEA Grapalat"/>
          <w:sz w:val="20"/>
          <w:szCs w:val="20"/>
          <w:lang w:val="hy-AM"/>
        </w:rPr>
        <w:tab/>
        <w:t xml:space="preserve">    </w:t>
      </w:r>
      <w:r w:rsidRPr="005E1F72">
        <w:rPr>
          <w:rFonts w:ascii="GHEA Grapalat" w:hAnsi="GHEA Grapalat"/>
          <w:sz w:val="20"/>
          <w:szCs w:val="20"/>
          <w:vertAlign w:val="superscript"/>
          <w:lang w:val="hy-AM"/>
        </w:rPr>
        <w:t>ստորագրություն</w:t>
      </w:r>
      <w:r w:rsidRPr="005E1F72">
        <w:rPr>
          <w:rFonts w:ascii="GHEA Grapalat" w:hAnsi="GHEA Grapalat"/>
          <w:sz w:val="20"/>
          <w:szCs w:val="20"/>
          <w:lang w:val="hy-AM"/>
        </w:rPr>
        <w:tab/>
      </w:r>
    </w:p>
    <w:p w:rsidR="00F12606" w:rsidRPr="005E1F72" w:rsidRDefault="00F12606" w:rsidP="00F12606">
      <w:pPr>
        <w:spacing w:after="0" w:line="240" w:lineRule="auto"/>
        <w:jc w:val="both"/>
        <w:rPr>
          <w:rFonts w:ascii="GHEA Grapalat" w:hAnsi="GHEA Grapalat"/>
          <w:sz w:val="20"/>
          <w:szCs w:val="20"/>
          <w:lang w:val="hy-AM"/>
        </w:rPr>
      </w:pPr>
      <w:r w:rsidRPr="005E1F72">
        <w:rPr>
          <w:rFonts w:ascii="GHEA Grapalat" w:hAnsi="GHEA Grapalat"/>
          <w:sz w:val="20"/>
          <w:szCs w:val="20"/>
          <w:lang w:val="hy-AM"/>
        </w:rPr>
        <w:tab/>
      </w:r>
    </w:p>
    <w:p w:rsidR="00F12606" w:rsidRPr="005E1F72" w:rsidRDefault="00F12606" w:rsidP="00F12606">
      <w:pPr>
        <w:spacing w:after="0" w:line="240" w:lineRule="auto"/>
        <w:jc w:val="both"/>
        <w:rPr>
          <w:rFonts w:ascii="GHEA Grapalat" w:hAnsi="GHEA Grapalat"/>
          <w:sz w:val="20"/>
          <w:szCs w:val="20"/>
          <w:lang w:val="hy-AM"/>
        </w:rPr>
      </w:pPr>
    </w:p>
    <w:p w:rsidR="00F12606" w:rsidRPr="005E1F72" w:rsidRDefault="00F12606" w:rsidP="00F12606">
      <w:pPr>
        <w:spacing w:after="0" w:line="240" w:lineRule="auto"/>
        <w:jc w:val="right"/>
        <w:rPr>
          <w:rFonts w:ascii="GHEA Grapalat" w:hAnsi="GHEA Grapalat"/>
          <w:sz w:val="20"/>
          <w:szCs w:val="20"/>
          <w:lang w:val="hy-AM"/>
        </w:rPr>
      </w:pP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u w:val="single"/>
          <w:lang w:val="hy-AM"/>
        </w:rPr>
        <w:t xml:space="preserve">                   </w:t>
      </w:r>
      <w:r w:rsidRPr="005E1F72">
        <w:rPr>
          <w:rFonts w:ascii="GHEA Grapalat" w:hAnsi="GHEA Grapalat"/>
          <w:sz w:val="20"/>
          <w:szCs w:val="20"/>
          <w:lang w:val="hy-AM"/>
        </w:rPr>
        <w:t xml:space="preserve"> 20   թ.</w:t>
      </w:r>
    </w:p>
    <w:p w:rsidR="00F12606" w:rsidRPr="005E1F72" w:rsidRDefault="00F12606" w:rsidP="00F12606">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lang w:val="hy-AM"/>
        </w:rPr>
        <w:br w:type="page"/>
      </w:r>
      <w:r w:rsidRPr="005E1F72">
        <w:rPr>
          <w:rFonts w:ascii="GHEA Grapalat" w:hAnsi="GHEA Grapalat" w:cs="Sylfaen"/>
          <w:i w:val="0"/>
          <w:lang w:val="hy-AM"/>
        </w:rPr>
        <w:lastRenderedPageBreak/>
        <w:t>Հավելված</w:t>
      </w:r>
      <w:r w:rsidRPr="005E1F72">
        <w:rPr>
          <w:rFonts w:ascii="GHEA Grapalat" w:hAnsi="GHEA Grapalat" w:cs="Arial"/>
          <w:i w:val="0"/>
          <w:lang w:val="hy-AM"/>
        </w:rPr>
        <w:t xml:space="preserve"> </w:t>
      </w:r>
      <w:r w:rsidRPr="00443B3E">
        <w:rPr>
          <w:rFonts w:ascii="GHEA Grapalat" w:hAnsi="GHEA Grapalat" w:cs="Arial"/>
          <w:i w:val="0"/>
          <w:lang w:val="hy-AM"/>
        </w:rPr>
        <w:t>6</w:t>
      </w:r>
    </w:p>
    <w:p w:rsidR="00F12606" w:rsidRPr="005E1F72" w:rsidRDefault="00F12606" w:rsidP="00F12606">
      <w:pPr>
        <w:pStyle w:val="BodyTextIndent"/>
        <w:spacing w:line="240" w:lineRule="auto"/>
        <w:jc w:val="right"/>
        <w:rPr>
          <w:rFonts w:ascii="GHEA Grapalat" w:hAnsi="GHEA Grapalat" w:cs="Arial"/>
          <w:i w:val="0"/>
          <w:lang w:val="hy-AM"/>
        </w:rPr>
      </w:pPr>
      <w:r w:rsidRPr="005E1F72">
        <w:rPr>
          <w:rFonts w:ascii="GHEA Grapalat" w:hAnsi="GHEA Grapalat"/>
          <w:sz w:val="24"/>
          <w:szCs w:val="24"/>
          <w:lang w:val="hy-AM"/>
        </w:rPr>
        <w:t>«</w:t>
      </w:r>
      <w:r w:rsidR="00175323">
        <w:rPr>
          <w:rFonts w:ascii="GHEA Grapalat" w:hAnsi="GHEA Grapalat"/>
          <w:i w:val="0"/>
          <w:lang w:val="hy-AM"/>
        </w:rPr>
        <w:t>ԵՔ-ԲՄԱՊՁԲ-</w:t>
      </w:r>
      <w:r w:rsidR="008E2B4B">
        <w:rPr>
          <w:rFonts w:ascii="GHEA Grapalat" w:hAnsi="GHEA Grapalat"/>
          <w:i w:val="0"/>
          <w:lang w:val="hy-AM"/>
        </w:rPr>
        <w:t>19/21</w:t>
      </w:r>
      <w:r w:rsidRPr="005E1F72">
        <w:rPr>
          <w:rFonts w:ascii="GHEA Grapalat" w:hAnsi="GHEA Grapalat"/>
          <w:sz w:val="24"/>
          <w:szCs w:val="24"/>
          <w:lang w:val="hy-AM"/>
        </w:rPr>
        <w:t>»*</w:t>
      </w:r>
      <w:r w:rsidRPr="005E1F72">
        <w:rPr>
          <w:rFonts w:ascii="GHEA Grapalat" w:hAnsi="GHEA Grapalat"/>
          <w:i w:val="0"/>
          <w:lang w:val="hy-AM"/>
        </w:rPr>
        <w:t xml:space="preserve">  </w:t>
      </w:r>
      <w:r w:rsidRPr="005E1F72">
        <w:rPr>
          <w:rFonts w:ascii="GHEA Grapalat" w:hAnsi="GHEA Grapalat" w:cs="Sylfaen"/>
          <w:i w:val="0"/>
          <w:lang w:val="hy-AM"/>
        </w:rPr>
        <w:t>ծածկագրով</w:t>
      </w:r>
    </w:p>
    <w:p w:rsidR="00F12606" w:rsidRPr="005E1F72" w:rsidRDefault="00F12606" w:rsidP="00F12606">
      <w:pPr>
        <w:pStyle w:val="BodyTextIndent"/>
        <w:spacing w:line="240" w:lineRule="auto"/>
        <w:jc w:val="right"/>
        <w:rPr>
          <w:rFonts w:ascii="GHEA Grapalat" w:hAnsi="GHEA Grapalat"/>
          <w:b/>
          <w:i w:val="0"/>
          <w:lang w:val="hy-AM"/>
        </w:rPr>
      </w:pPr>
      <w:r w:rsidRPr="005E1F72">
        <w:rPr>
          <w:rFonts w:ascii="GHEA Grapalat" w:hAnsi="GHEA Grapalat" w:cs="Sylfaen"/>
          <w:i w:val="0"/>
          <w:lang w:val="hy-AM"/>
        </w:rPr>
        <w:t>բաց</w:t>
      </w:r>
      <w:r w:rsidRPr="005E1F72">
        <w:rPr>
          <w:rFonts w:ascii="GHEA Grapalat" w:hAnsi="GHEA Grapalat" w:cs="Arial"/>
          <w:i w:val="0"/>
          <w:lang w:val="hy-AM"/>
        </w:rPr>
        <w:t xml:space="preserve"> մրցույթի </w:t>
      </w:r>
      <w:r w:rsidRPr="005E1F72">
        <w:rPr>
          <w:rFonts w:ascii="GHEA Grapalat" w:hAnsi="GHEA Grapalat" w:cs="Sylfaen"/>
          <w:i w:val="0"/>
          <w:lang w:val="hy-AM"/>
        </w:rPr>
        <w:t>հրավերի</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ՏԵՂԵԿԱՏՎՈՒԹՅՈՒՆ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 կարգի 43-րդ կետի 3-րդ մասով նախատեսված հարցման մասին</w:t>
      </w:r>
    </w:p>
    <w:p w:rsidR="00F12606" w:rsidRPr="005E1F72" w:rsidRDefault="00F12606" w:rsidP="00F12606">
      <w:pPr>
        <w:spacing w:after="0" w:line="240" w:lineRule="auto"/>
        <w:jc w:val="center"/>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p w:rsidR="00F12606" w:rsidRPr="005E1F72" w:rsidRDefault="00F12606" w:rsidP="00F12606">
      <w:pPr>
        <w:spacing w:after="0" w:line="240" w:lineRule="auto"/>
        <w:rPr>
          <w:rFonts w:ascii="GHEA Grapalat" w:hAnsi="GHEA Grapalat"/>
          <w:sz w:val="20"/>
          <w:szCs w:val="20"/>
          <w:lang w:val="hy-AM"/>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Change w:id="31" w:author="User" w:date="2019-05-26T10:35:00Z">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PrChange>
      </w:tblPr>
      <w:tblGrid>
        <w:gridCol w:w="1710"/>
        <w:gridCol w:w="1530"/>
        <w:gridCol w:w="1170"/>
        <w:gridCol w:w="1440"/>
        <w:gridCol w:w="4950"/>
        <w:gridCol w:w="990"/>
        <w:gridCol w:w="990"/>
        <w:gridCol w:w="990"/>
        <w:gridCol w:w="1170"/>
        <w:tblGridChange w:id="32">
          <w:tblGrid>
            <w:gridCol w:w="1710"/>
            <w:gridCol w:w="1530"/>
            <w:gridCol w:w="1170"/>
            <w:gridCol w:w="1440"/>
            <w:gridCol w:w="2340"/>
            <w:gridCol w:w="990"/>
            <w:gridCol w:w="990"/>
            <w:gridCol w:w="990"/>
            <w:gridCol w:w="1170"/>
          </w:tblGrid>
        </w:tblGridChange>
      </w:tblGrid>
      <w:tr w:rsidR="00F12606" w:rsidRPr="005E1F72" w:rsidTr="009D0269">
        <w:tc>
          <w:tcPr>
            <w:tcW w:w="1710" w:type="dxa"/>
            <w:vMerge w:val="restart"/>
            <w:shd w:val="clear" w:color="auto" w:fill="auto"/>
            <w:vAlign w:val="center"/>
            <w:tcPrChange w:id="33" w:author="User" w:date="2019-05-26T10:35:00Z">
              <w:tcPr>
                <w:tcW w:w="171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Ընթացակարգի ծածկագիրը</w:t>
            </w:r>
          </w:p>
        </w:tc>
        <w:tc>
          <w:tcPr>
            <w:tcW w:w="1530" w:type="dxa"/>
            <w:vMerge w:val="restart"/>
            <w:shd w:val="clear" w:color="auto" w:fill="auto"/>
            <w:vAlign w:val="center"/>
            <w:tcPrChange w:id="34" w:author="User" w:date="2019-05-26T10:35:00Z">
              <w:tcPr>
                <w:tcW w:w="153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Պատվիրատուի անվանումը</w:t>
            </w:r>
          </w:p>
        </w:tc>
        <w:tc>
          <w:tcPr>
            <w:tcW w:w="11700" w:type="dxa"/>
            <w:gridSpan w:val="7"/>
            <w:shd w:val="clear" w:color="auto" w:fill="auto"/>
            <w:tcPrChange w:id="35" w:author="User" w:date="2019-05-26T10:35:00Z">
              <w:tcPr>
                <w:tcW w:w="9090" w:type="dxa"/>
                <w:gridSpan w:val="7"/>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 xml:space="preserve">Մասնակցի </w:t>
            </w:r>
          </w:p>
        </w:tc>
      </w:tr>
      <w:tr w:rsidR="00F12606" w:rsidRPr="004D4CD2" w:rsidTr="009D0269">
        <w:trPr>
          <w:trHeight w:val="2348"/>
          <w:trPrChange w:id="36" w:author="User" w:date="2019-05-26T10:35:00Z">
            <w:trPr>
              <w:trHeight w:val="2348"/>
            </w:trPr>
          </w:trPrChange>
        </w:trPr>
        <w:tc>
          <w:tcPr>
            <w:tcW w:w="1710" w:type="dxa"/>
            <w:vMerge/>
            <w:shd w:val="clear" w:color="auto" w:fill="auto"/>
            <w:tcPrChange w:id="37" w:author="User" w:date="2019-05-26T10:35:00Z">
              <w:tcPr>
                <w:tcW w:w="171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p>
        </w:tc>
        <w:tc>
          <w:tcPr>
            <w:tcW w:w="1530" w:type="dxa"/>
            <w:vMerge/>
            <w:shd w:val="clear" w:color="auto" w:fill="auto"/>
            <w:tcPrChange w:id="38" w:author="User" w:date="2019-05-26T10:35:00Z">
              <w:tcPr>
                <w:tcW w:w="153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p>
        </w:tc>
        <w:tc>
          <w:tcPr>
            <w:tcW w:w="1170" w:type="dxa"/>
            <w:vMerge w:val="restart"/>
            <w:shd w:val="clear" w:color="auto" w:fill="auto"/>
            <w:vAlign w:val="center"/>
            <w:tcPrChange w:id="39" w:author="User" w:date="2019-05-26T10:35:00Z">
              <w:tcPr>
                <w:tcW w:w="117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անվանումը</w:t>
            </w:r>
          </w:p>
        </w:tc>
        <w:tc>
          <w:tcPr>
            <w:tcW w:w="1440" w:type="dxa"/>
            <w:vMerge w:val="restart"/>
            <w:shd w:val="clear" w:color="auto" w:fill="auto"/>
            <w:vAlign w:val="center"/>
            <w:tcPrChange w:id="40" w:author="User" w:date="2019-05-26T10:35:00Z">
              <w:tcPr>
                <w:tcW w:w="1440" w:type="dxa"/>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հարկ վճարողի հաշվառման համարը</w:t>
            </w:r>
          </w:p>
        </w:tc>
        <w:tc>
          <w:tcPr>
            <w:tcW w:w="4950" w:type="dxa"/>
            <w:vMerge w:val="restart"/>
            <w:shd w:val="clear" w:color="auto" w:fill="auto"/>
            <w:vAlign w:val="center"/>
            <w:tcPrChange w:id="41" w:author="User" w:date="2019-05-26T10:35:00Z">
              <w:tcPr>
                <w:tcW w:w="2340" w:type="dxa"/>
                <w:vMerge w:val="restart"/>
                <w:shd w:val="clear" w:color="auto" w:fill="auto"/>
                <w:vAlign w:val="center"/>
              </w:tcPr>
            </w:tcPrChange>
          </w:tcPr>
          <w:p w:rsidR="00F12606" w:rsidRPr="005E1F72" w:rsidRDefault="00F12606" w:rsidP="00F12606">
            <w:pPr>
              <w:spacing w:after="0" w:line="240" w:lineRule="auto"/>
              <w:jc w:val="both"/>
              <w:rPr>
                <w:rFonts w:ascii="GHEA Grapalat" w:hAnsi="GHEA Grapalat"/>
                <w:sz w:val="18"/>
                <w:szCs w:val="20"/>
              </w:rPr>
            </w:pPr>
            <w:r w:rsidRPr="005E1F72">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F12606" w:rsidRPr="005E1F72" w:rsidRDefault="00F12606" w:rsidP="00F12606">
            <w:pPr>
              <w:spacing w:after="0" w:line="240" w:lineRule="auto"/>
              <w:jc w:val="center"/>
              <w:rPr>
                <w:rFonts w:ascii="GHEA Grapalat" w:hAnsi="GHEA Grapalat"/>
                <w:sz w:val="18"/>
                <w:szCs w:val="20"/>
                <w:lang w:val="hy-AM"/>
              </w:rPr>
            </w:pPr>
          </w:p>
          <w:p w:rsidR="00F12606" w:rsidRPr="005E1F72" w:rsidRDefault="00F12606" w:rsidP="00F12606">
            <w:pPr>
              <w:spacing w:after="0" w:line="240" w:lineRule="auto"/>
              <w:jc w:val="center"/>
              <w:rPr>
                <w:rFonts w:ascii="GHEA Grapalat" w:hAnsi="GHEA Grapalat"/>
                <w:sz w:val="18"/>
                <w:szCs w:val="20"/>
                <w:lang w:val="hy-AM"/>
              </w:rPr>
            </w:pPr>
          </w:p>
          <w:p w:rsidR="00F12606" w:rsidRPr="005E1F72" w:rsidRDefault="00F12606" w:rsidP="00F12606">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Change w:id="42" w:author="User" w:date="2019-05-26T10:35:00Z">
              <w:tcPr>
                <w:tcW w:w="4140" w:type="dxa"/>
                <w:gridSpan w:val="4"/>
                <w:vMerge w:val="restart"/>
                <w:shd w:val="clear" w:color="auto" w:fill="auto"/>
                <w:vAlign w:val="center"/>
              </w:tcPr>
            </w:tcPrChange>
          </w:tcPr>
          <w:p w:rsidR="00F12606" w:rsidRPr="005E1F72" w:rsidRDefault="00F12606" w:rsidP="00F12606">
            <w:pPr>
              <w:spacing w:after="0" w:line="240" w:lineRule="auto"/>
              <w:jc w:val="center"/>
              <w:rPr>
                <w:rFonts w:ascii="GHEA Grapalat" w:hAnsi="GHEA Grapalat"/>
                <w:sz w:val="18"/>
                <w:szCs w:val="20"/>
                <w:lang w:val="hy-AM"/>
              </w:rPr>
            </w:pPr>
            <w:r w:rsidRPr="005E1F72">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F12606" w:rsidRPr="004D4CD2" w:rsidTr="009D0269">
        <w:trPr>
          <w:trHeight w:val="537"/>
          <w:trPrChange w:id="43" w:author="User" w:date="2019-05-26T10:35:00Z">
            <w:trPr>
              <w:trHeight w:val="537"/>
            </w:trPr>
          </w:trPrChange>
        </w:trPr>
        <w:tc>
          <w:tcPr>
            <w:tcW w:w="1710" w:type="dxa"/>
            <w:vMerge/>
            <w:shd w:val="clear" w:color="auto" w:fill="auto"/>
            <w:tcPrChange w:id="44" w:author="User" w:date="2019-05-26T10:35:00Z">
              <w:tcPr>
                <w:tcW w:w="171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530" w:type="dxa"/>
            <w:vMerge/>
            <w:shd w:val="clear" w:color="auto" w:fill="auto"/>
            <w:tcPrChange w:id="45" w:author="User" w:date="2019-05-26T10:35:00Z">
              <w:tcPr>
                <w:tcW w:w="153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170" w:type="dxa"/>
            <w:vMerge/>
            <w:shd w:val="clear" w:color="auto" w:fill="auto"/>
            <w:tcPrChange w:id="46" w:author="User" w:date="2019-05-26T10:35:00Z">
              <w:tcPr>
                <w:tcW w:w="117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1440" w:type="dxa"/>
            <w:vMerge/>
            <w:shd w:val="clear" w:color="auto" w:fill="auto"/>
            <w:tcPrChange w:id="47" w:author="User" w:date="2019-05-26T10:35:00Z">
              <w:tcPr>
                <w:tcW w:w="144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4950" w:type="dxa"/>
            <w:vMerge/>
            <w:shd w:val="clear" w:color="auto" w:fill="auto"/>
            <w:tcPrChange w:id="48" w:author="User" w:date="2019-05-26T10:35:00Z">
              <w:tcPr>
                <w:tcW w:w="2340" w:type="dxa"/>
                <w:vMerge/>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Change w:id="49" w:author="User" w:date="2019-05-26T10:35:00Z">
              <w:tcPr>
                <w:tcW w:w="4140" w:type="dxa"/>
                <w:gridSpan w:val="4"/>
                <w:vMerge/>
                <w:tcBorders>
                  <w:bottom w:val="single" w:sz="4" w:space="0" w:color="auto"/>
                </w:tcBorders>
                <w:shd w:val="clear" w:color="auto" w:fill="auto"/>
              </w:tcPr>
            </w:tcPrChange>
          </w:tcPr>
          <w:p w:rsidR="00F12606" w:rsidRPr="005E1F72" w:rsidRDefault="00F12606" w:rsidP="00F12606">
            <w:pPr>
              <w:spacing w:after="0" w:line="240" w:lineRule="auto"/>
              <w:jc w:val="center"/>
              <w:rPr>
                <w:rFonts w:ascii="GHEA Grapalat" w:hAnsi="GHEA Grapalat"/>
                <w:sz w:val="18"/>
                <w:szCs w:val="20"/>
                <w:lang w:val="hy-AM"/>
              </w:rPr>
            </w:pPr>
          </w:p>
        </w:tc>
      </w:tr>
      <w:tr w:rsidR="00F12606" w:rsidRPr="005E1F72" w:rsidTr="009D0269">
        <w:tc>
          <w:tcPr>
            <w:tcW w:w="1710" w:type="dxa"/>
            <w:vMerge/>
            <w:shd w:val="clear" w:color="auto" w:fill="auto"/>
            <w:tcPrChange w:id="50" w:author="User" w:date="2019-05-26T10:35:00Z">
              <w:tcPr>
                <w:tcW w:w="171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530" w:type="dxa"/>
            <w:vMerge/>
            <w:shd w:val="clear" w:color="auto" w:fill="auto"/>
            <w:tcPrChange w:id="51" w:author="User" w:date="2019-05-26T10:35:00Z">
              <w:tcPr>
                <w:tcW w:w="153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170" w:type="dxa"/>
            <w:vMerge/>
            <w:shd w:val="clear" w:color="auto" w:fill="auto"/>
            <w:tcPrChange w:id="52" w:author="User" w:date="2019-05-26T10:35:00Z">
              <w:tcPr>
                <w:tcW w:w="117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1440" w:type="dxa"/>
            <w:vMerge/>
            <w:shd w:val="clear" w:color="auto" w:fill="auto"/>
            <w:tcPrChange w:id="53" w:author="User" w:date="2019-05-26T10:35:00Z">
              <w:tcPr>
                <w:tcW w:w="144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4950" w:type="dxa"/>
            <w:vMerge/>
            <w:shd w:val="clear" w:color="auto" w:fill="auto"/>
            <w:tcPrChange w:id="54" w:author="User" w:date="2019-05-26T10:35:00Z">
              <w:tcPr>
                <w:tcW w:w="2340" w:type="dxa"/>
                <w:vMerge/>
                <w:shd w:val="clear" w:color="auto" w:fill="auto"/>
              </w:tcPr>
            </w:tcPrChange>
          </w:tcPr>
          <w:p w:rsidR="00F12606" w:rsidRPr="001E0AE3" w:rsidRDefault="00F12606" w:rsidP="00F12606">
            <w:pPr>
              <w:spacing w:after="0" w:line="240" w:lineRule="auto"/>
              <w:jc w:val="center"/>
              <w:rPr>
                <w:rFonts w:ascii="GHEA Grapalat" w:hAnsi="GHEA Grapalat"/>
                <w:sz w:val="18"/>
                <w:szCs w:val="20"/>
                <w:lang w:val="hy-AM"/>
              </w:rPr>
            </w:pPr>
          </w:p>
        </w:tc>
        <w:tc>
          <w:tcPr>
            <w:tcW w:w="990" w:type="dxa"/>
            <w:shd w:val="clear" w:color="auto" w:fill="auto"/>
            <w:tcPrChange w:id="55"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Change w:id="56"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990" w:type="dxa"/>
            <w:shd w:val="clear" w:color="auto" w:fill="auto"/>
            <w:tcPrChange w:id="57"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20..թ.</w:t>
            </w:r>
          </w:p>
        </w:tc>
        <w:tc>
          <w:tcPr>
            <w:tcW w:w="1170" w:type="dxa"/>
            <w:shd w:val="clear" w:color="auto" w:fill="auto"/>
            <w:tcPrChange w:id="58"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18"/>
                <w:szCs w:val="20"/>
              </w:rPr>
            </w:pPr>
            <w:r w:rsidRPr="005E1F72">
              <w:rPr>
                <w:rFonts w:ascii="GHEA Grapalat" w:hAnsi="GHEA Grapalat"/>
                <w:sz w:val="18"/>
                <w:szCs w:val="20"/>
              </w:rPr>
              <w:t>Ընդամենը</w:t>
            </w:r>
          </w:p>
        </w:tc>
      </w:tr>
      <w:tr w:rsidR="00F12606" w:rsidRPr="005E1F72" w:rsidTr="009D0269">
        <w:tc>
          <w:tcPr>
            <w:tcW w:w="3240" w:type="dxa"/>
            <w:gridSpan w:val="2"/>
            <w:shd w:val="clear" w:color="auto" w:fill="auto"/>
            <w:tcPrChange w:id="59" w:author="User" w:date="2019-05-26T10:35:00Z">
              <w:tcPr>
                <w:tcW w:w="3240" w:type="dxa"/>
                <w:gridSpan w:val="2"/>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170" w:type="dxa"/>
            <w:shd w:val="clear" w:color="auto" w:fill="auto"/>
            <w:tcPrChange w:id="60"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440" w:type="dxa"/>
            <w:shd w:val="clear" w:color="auto" w:fill="auto"/>
            <w:tcPrChange w:id="61" w:author="User" w:date="2019-05-26T10:35:00Z">
              <w:tcPr>
                <w:tcW w:w="144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4950" w:type="dxa"/>
            <w:shd w:val="clear" w:color="auto" w:fill="auto"/>
            <w:tcPrChange w:id="62" w:author="User" w:date="2019-05-26T10:35:00Z">
              <w:tcPr>
                <w:tcW w:w="234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3"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4"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990" w:type="dxa"/>
            <w:shd w:val="clear" w:color="auto" w:fill="auto"/>
            <w:tcPrChange w:id="65" w:author="User" w:date="2019-05-26T10:35:00Z">
              <w:tcPr>
                <w:tcW w:w="99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c>
          <w:tcPr>
            <w:tcW w:w="1170" w:type="dxa"/>
            <w:shd w:val="clear" w:color="auto" w:fill="auto"/>
            <w:tcPrChange w:id="66" w:author="User" w:date="2019-05-26T10:35:00Z">
              <w:tcPr>
                <w:tcW w:w="1170" w:type="dxa"/>
                <w:shd w:val="clear" w:color="auto" w:fill="auto"/>
              </w:tcPr>
            </w:tcPrChange>
          </w:tcPr>
          <w:p w:rsidR="00F12606" w:rsidRPr="005E1F72" w:rsidRDefault="00F12606" w:rsidP="00F12606">
            <w:pPr>
              <w:spacing w:after="0" w:line="240" w:lineRule="auto"/>
              <w:jc w:val="center"/>
              <w:rPr>
                <w:rFonts w:ascii="GHEA Grapalat" w:hAnsi="GHEA Grapalat"/>
                <w:sz w:val="20"/>
                <w:szCs w:val="20"/>
              </w:rPr>
            </w:pPr>
          </w:p>
        </w:tc>
      </w:tr>
    </w:tbl>
    <w:p w:rsidR="00F12606" w:rsidRPr="005E1F72" w:rsidRDefault="00F12606" w:rsidP="00F12606">
      <w:pPr>
        <w:spacing w:after="0" w:line="240" w:lineRule="auto"/>
        <w:jc w:val="center"/>
        <w:rPr>
          <w:rFonts w:ascii="GHEA Grapalat" w:hAnsi="GHEA Grapalat"/>
          <w:sz w:val="20"/>
          <w:szCs w:val="20"/>
        </w:rPr>
      </w:pPr>
    </w:p>
    <w:p w:rsidR="00F12606" w:rsidRPr="005E1F72" w:rsidRDefault="00F12606" w:rsidP="00F12606">
      <w:pPr>
        <w:spacing w:after="0" w:line="240" w:lineRule="auto"/>
        <w:rPr>
          <w:rFonts w:ascii="GHEA Grapalat" w:hAnsi="GHEA Grapalat"/>
          <w:sz w:val="20"/>
          <w:szCs w:val="20"/>
        </w:rPr>
      </w:pPr>
    </w:p>
    <w:p w:rsidR="00F12606" w:rsidRPr="005E1F72" w:rsidRDefault="00F12606" w:rsidP="00F12606">
      <w:pPr>
        <w:spacing w:after="0" w:line="240" w:lineRule="auto"/>
        <w:jc w:val="both"/>
        <w:rPr>
          <w:rFonts w:ascii="GHEA Grapalat" w:hAnsi="GHEA Grapalat"/>
          <w:sz w:val="20"/>
          <w:szCs w:val="20"/>
          <w:u w:val="single"/>
        </w:rPr>
      </w:pPr>
      <w:r w:rsidRPr="005E1F72">
        <w:rPr>
          <w:rFonts w:ascii="GHEA Grapalat" w:hAnsi="GHEA Grapalat"/>
          <w:sz w:val="20"/>
          <w:szCs w:val="20"/>
        </w:rPr>
        <w:t xml:space="preserve">Տեղեկատվությունը տրվել է </w:t>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i/>
          <w:sz w:val="20"/>
          <w:szCs w:val="20"/>
          <w:u w:val="single"/>
        </w:rPr>
        <w:tab/>
      </w:r>
      <w:r w:rsidRPr="005E1F72">
        <w:rPr>
          <w:rFonts w:ascii="GHEA Grapalat" w:hAnsi="GHEA Grapalat"/>
          <w:sz w:val="20"/>
          <w:szCs w:val="20"/>
        </w:rPr>
        <w:t xml:space="preserve"> վարչության աշխատակից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rPr>
        <w:t xml:space="preserve">-ի կողմից      </w:t>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r w:rsidRPr="005E1F72">
        <w:rPr>
          <w:rFonts w:ascii="GHEA Grapalat" w:hAnsi="GHEA Grapalat"/>
          <w:sz w:val="20"/>
          <w:szCs w:val="20"/>
          <w:u w:val="single"/>
        </w:rPr>
        <w:tab/>
      </w:r>
    </w:p>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t xml:space="preserve">                   </w:t>
      </w:r>
      <w:r w:rsidRPr="005E1F72">
        <w:rPr>
          <w:rFonts w:ascii="GHEA Grapalat" w:hAnsi="GHEA Grapalat"/>
          <w:sz w:val="20"/>
          <w:szCs w:val="20"/>
          <w:vertAlign w:val="superscript"/>
          <w:lang w:val="hy-AM"/>
        </w:rPr>
        <w:t>վարչության անվանումը</w:t>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r>
      <w:r w:rsidRPr="005E1F72">
        <w:rPr>
          <w:rFonts w:ascii="GHEA Grapalat" w:hAnsi="GHEA Grapalat"/>
          <w:sz w:val="20"/>
          <w:szCs w:val="20"/>
          <w:vertAlign w:val="superscript"/>
        </w:rPr>
        <w:tab/>
        <w:t xml:space="preserve">    </w:t>
      </w:r>
      <w:r w:rsidRPr="005E1F72">
        <w:rPr>
          <w:rFonts w:ascii="GHEA Grapalat" w:hAnsi="GHEA Grapalat"/>
          <w:sz w:val="20"/>
          <w:szCs w:val="20"/>
          <w:vertAlign w:val="superscript"/>
          <w:lang w:val="hy-AM"/>
        </w:rPr>
        <w:t xml:space="preserve"> անունը, ազգանունը</w:t>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rPr>
        <w:tab/>
      </w:r>
      <w:r w:rsidRPr="005E1F72">
        <w:rPr>
          <w:rFonts w:ascii="GHEA Grapalat" w:hAnsi="GHEA Grapalat"/>
          <w:sz w:val="20"/>
          <w:szCs w:val="20"/>
          <w:vertAlign w:val="superscript"/>
          <w:lang w:val="hy-AM"/>
        </w:rPr>
        <w:t>ստորագրություն</w:t>
      </w:r>
    </w:p>
    <w:p w:rsidR="00F12606" w:rsidRPr="005E1F72" w:rsidRDefault="00F12606" w:rsidP="00F12606">
      <w:pPr>
        <w:spacing w:after="0" w:line="240" w:lineRule="auto"/>
        <w:jc w:val="both"/>
        <w:rPr>
          <w:rFonts w:ascii="GHEA Grapalat" w:hAnsi="GHEA Grapalat"/>
          <w:sz w:val="20"/>
          <w:szCs w:val="20"/>
        </w:rPr>
      </w:pPr>
    </w:p>
    <w:p w:rsidR="00F12606" w:rsidRPr="005E1F72" w:rsidRDefault="00F12606" w:rsidP="00F12606">
      <w:pPr>
        <w:spacing w:after="0" w:line="240" w:lineRule="auto"/>
        <w:ind w:firstLine="540"/>
        <w:jc w:val="center"/>
        <w:rPr>
          <w:rFonts w:ascii="GHEA Grapalat" w:hAnsi="GHEA Grapalat" w:cs="Sylfaen"/>
          <w:b/>
          <w:lang w:val="hy-AM"/>
        </w:rPr>
      </w:pP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3"/>
        <w:spacing w:line="240" w:lineRule="auto"/>
        <w:ind w:firstLine="0"/>
        <w:rPr>
          <w:rFonts w:ascii="GHEA Grapalat" w:hAnsi="GHEA Grapalat" w:cs="Sylfaen"/>
          <w:i/>
          <w:sz w:val="16"/>
          <w:szCs w:val="16"/>
          <w:lang w:eastAsia="ru-RU"/>
        </w:rPr>
      </w:pPr>
      <w:r w:rsidRPr="005E1F72">
        <w:rPr>
          <w:rFonts w:ascii="GHEA Grapalat" w:hAnsi="GHEA Grapalat" w:cs="Sylfaen"/>
          <w:i/>
          <w:sz w:val="16"/>
          <w:szCs w:val="16"/>
          <w:lang w:val="hy-AM" w:eastAsia="ru-RU"/>
        </w:rPr>
        <w:t>*</w:t>
      </w:r>
      <w:r w:rsidRPr="005E1F72">
        <w:rPr>
          <w:rFonts w:ascii="GHEA Grapalat" w:hAnsi="GHEA Grapalat"/>
          <w:i/>
          <w:sz w:val="16"/>
          <w:szCs w:val="16"/>
        </w:rPr>
        <w:t xml:space="preserve"> լրացվում է հանձնաժողովի քարտուղարի կողմից` մինչև հրավերը տեղեկագրում հրապարակելը</w:t>
      </w:r>
      <w:r w:rsidRPr="005E1F72">
        <w:rPr>
          <w:rFonts w:ascii="GHEA Grapalat" w:hAnsi="GHEA Grapalat"/>
          <w:i/>
          <w:sz w:val="16"/>
          <w:szCs w:val="16"/>
          <w:lang w:val="hy-AM"/>
        </w:rPr>
        <w:t>:</w:t>
      </w: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
        <w:spacing w:line="240" w:lineRule="auto"/>
        <w:jc w:val="right"/>
        <w:rPr>
          <w:rFonts w:ascii="GHEA Grapalat" w:hAnsi="GHEA Grapalat"/>
          <w:b/>
          <w:lang w:val="en-US"/>
        </w:rPr>
      </w:pPr>
    </w:p>
    <w:p w:rsidR="00F12606" w:rsidRPr="005E1F72" w:rsidRDefault="00F12606" w:rsidP="00F12606">
      <w:pPr>
        <w:pStyle w:val="BodyTextIndent"/>
        <w:spacing w:line="240" w:lineRule="auto"/>
        <w:jc w:val="right"/>
        <w:rPr>
          <w:rFonts w:ascii="GHEA Grapalat" w:hAnsi="GHEA Grapalat"/>
          <w:b/>
          <w:lang w:val="en-US"/>
        </w:rPr>
        <w:sectPr w:rsidR="00F12606" w:rsidRPr="005E1F72" w:rsidSect="009D0269">
          <w:pgSz w:w="16838" w:h="11906" w:orient="landscape" w:code="9"/>
          <w:pgMar w:top="1138" w:right="720" w:bottom="662" w:left="533" w:header="562" w:footer="562" w:gutter="0"/>
          <w:cols w:space="720"/>
        </w:sectPr>
      </w:pP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lastRenderedPageBreak/>
        <w:t xml:space="preserve">Հավելված </w:t>
      </w:r>
      <w:r>
        <w:rPr>
          <w:rFonts w:ascii="GHEA Grapalat" w:hAnsi="GHEA Grapalat" w:cs="GHEA Grapalat"/>
          <w:i/>
          <w:sz w:val="18"/>
          <w:szCs w:val="18"/>
        </w:rPr>
        <w:t>7</w:t>
      </w: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w:t>
      </w:r>
      <w:r w:rsidR="00175323">
        <w:rPr>
          <w:rFonts w:ascii="GHEA Grapalat" w:hAnsi="GHEA Grapalat" w:cs="GHEA Grapalat"/>
          <w:i/>
          <w:sz w:val="18"/>
          <w:szCs w:val="18"/>
        </w:rPr>
        <w:t>ԵՔ-ԲՄԱՊՁԲ-</w:t>
      </w:r>
      <w:r w:rsidR="008E2B4B">
        <w:rPr>
          <w:rFonts w:ascii="GHEA Grapalat" w:hAnsi="GHEA Grapalat" w:cs="GHEA Grapalat"/>
          <w:i/>
          <w:sz w:val="18"/>
          <w:szCs w:val="18"/>
        </w:rPr>
        <w:t>19/21</w:t>
      </w:r>
      <w:r w:rsidRPr="005E1F72">
        <w:rPr>
          <w:rFonts w:ascii="GHEA Grapalat" w:hAnsi="GHEA Grapalat" w:cs="GHEA Grapalat"/>
          <w:i/>
          <w:sz w:val="18"/>
          <w:szCs w:val="18"/>
        </w:rPr>
        <w:t>»*  ծածկագրով</w:t>
      </w:r>
    </w:p>
    <w:p w:rsidR="00F12606" w:rsidRPr="005E1F72" w:rsidRDefault="00F12606" w:rsidP="00F12606">
      <w:pPr>
        <w:spacing w:after="0" w:line="240" w:lineRule="auto"/>
        <w:jc w:val="right"/>
        <w:rPr>
          <w:rFonts w:ascii="GHEA Grapalat" w:hAnsi="GHEA Grapalat" w:cs="GHEA Grapalat"/>
          <w:i/>
          <w:sz w:val="18"/>
          <w:szCs w:val="18"/>
        </w:rPr>
      </w:pPr>
      <w:r w:rsidRPr="005E1F72">
        <w:rPr>
          <w:rFonts w:ascii="GHEA Grapalat" w:hAnsi="GHEA Grapalat" w:cs="GHEA Grapalat"/>
          <w:i/>
          <w:sz w:val="18"/>
          <w:szCs w:val="18"/>
        </w:rPr>
        <w:t>բաց մրցույթի հրավերի</w:t>
      </w:r>
    </w:p>
    <w:p w:rsidR="00F12606" w:rsidRPr="005E1F72" w:rsidRDefault="00F12606" w:rsidP="00F12606">
      <w:pPr>
        <w:spacing w:after="0" w:line="240" w:lineRule="auto"/>
        <w:jc w:val="center"/>
        <w:rPr>
          <w:rFonts w:ascii="GHEA Grapalat" w:hAnsi="GHEA Grapalat" w:cs="GHEA Grapalat"/>
          <w:b/>
          <w:sz w:val="18"/>
          <w:szCs w:val="18"/>
          <w:lang w:val="hy-AM"/>
        </w:rPr>
      </w:pPr>
      <w:r w:rsidRPr="005E1F72">
        <w:rPr>
          <w:rFonts w:ascii="GHEA Grapalat" w:hAnsi="GHEA Grapalat" w:cs="GHEA Grapalat"/>
          <w:b/>
          <w:sz w:val="18"/>
          <w:szCs w:val="18"/>
        </w:rPr>
        <w:t xml:space="preserve">       </w:t>
      </w:r>
      <w:r w:rsidRPr="005E1F72">
        <w:rPr>
          <w:rFonts w:ascii="GHEA Grapalat" w:hAnsi="GHEA Grapalat" w:cs="GHEA Grapalat"/>
          <w:b/>
          <w:sz w:val="18"/>
          <w:szCs w:val="18"/>
          <w:lang w:val="hy-AM"/>
        </w:rPr>
        <w:t xml:space="preserve">ՏՈւԺԱՆՔԻ ՄԱՍԻՆ ՀԱՄԱՁԱՅՆԱԳԻՐ </w:t>
      </w:r>
    </w:p>
    <w:p w:rsidR="00F12606" w:rsidRPr="005E1F72" w:rsidRDefault="00F12606" w:rsidP="00F12606">
      <w:pPr>
        <w:spacing w:after="0" w:line="240" w:lineRule="auto"/>
        <w:rPr>
          <w:rFonts w:ascii="GHEA Grapalat" w:hAnsi="GHEA Grapalat" w:cs="GHEA Grapalat"/>
          <w:b/>
          <w:sz w:val="18"/>
          <w:szCs w:val="18"/>
          <w:lang w:val="hy-AM"/>
        </w:rPr>
      </w:pPr>
      <w:r w:rsidRPr="005E1F72">
        <w:rPr>
          <w:rFonts w:ascii="GHEA Grapalat" w:hAnsi="GHEA Grapalat" w:cs="GHEA Grapalat"/>
          <w:sz w:val="20"/>
          <w:szCs w:val="20"/>
          <w:lang w:val="hy-AM"/>
        </w:rPr>
        <w:t xml:space="preserve">                                                    </w:t>
      </w:r>
      <w:r w:rsidR="008314F5">
        <w:rPr>
          <w:rFonts w:ascii="GHEA Grapalat" w:hAnsi="GHEA Grapalat" w:cs="GHEA Grapalat"/>
          <w:sz w:val="20"/>
          <w:szCs w:val="20"/>
          <w:lang w:val="hy-AM"/>
        </w:rPr>
        <w:t xml:space="preserve">  </w:t>
      </w:r>
      <w:r w:rsidRPr="005E1F72">
        <w:rPr>
          <w:rFonts w:ascii="GHEA Grapalat" w:hAnsi="GHEA Grapalat" w:cs="GHEA Grapalat"/>
          <w:b/>
          <w:sz w:val="18"/>
          <w:szCs w:val="18"/>
          <w:lang w:val="hy-AM"/>
        </w:rPr>
        <w:t xml:space="preserve"> (պայմանագրի կատարման ապահովում)</w:t>
      </w:r>
    </w:p>
    <w:p w:rsidR="00F12606" w:rsidRPr="005E1F72" w:rsidRDefault="00F12606" w:rsidP="00F12606">
      <w:pPr>
        <w:spacing w:after="0" w:line="240" w:lineRule="auto"/>
        <w:rPr>
          <w:rFonts w:ascii="GHEA Grapalat" w:hAnsi="GHEA Grapalat" w:cs="GHEA Grapalat"/>
          <w:b/>
          <w:sz w:val="18"/>
          <w:szCs w:val="18"/>
          <w:lang w:val="hy-AM"/>
        </w:rPr>
      </w:pPr>
    </w:p>
    <w:p w:rsidR="00F12606" w:rsidRPr="005E1F72" w:rsidRDefault="00F12606" w:rsidP="00F12606">
      <w:pPr>
        <w:spacing w:after="0" w:line="240" w:lineRule="auto"/>
        <w:rPr>
          <w:rFonts w:ascii="GHEA Grapalat" w:hAnsi="GHEA Grapalat" w:cs="GHEA Grapalat"/>
          <w:sz w:val="18"/>
          <w:szCs w:val="18"/>
          <w:lang w:val="hy-AM"/>
        </w:rPr>
      </w:pPr>
      <w:r w:rsidRPr="005E1F72">
        <w:rPr>
          <w:rFonts w:ascii="GHEA Grapalat" w:hAnsi="GHEA Grapalat" w:cs="GHEA Grapalat"/>
          <w:sz w:val="18"/>
          <w:szCs w:val="18"/>
          <w:lang w:val="hy-AM"/>
        </w:rPr>
        <w:t xml:space="preserve">     ք. Երևան</w:t>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r>
      <w:r w:rsidRPr="005E1F72">
        <w:rPr>
          <w:rFonts w:ascii="GHEA Grapalat" w:hAnsi="GHEA Grapalat" w:cs="GHEA Grapalat"/>
          <w:sz w:val="18"/>
          <w:szCs w:val="18"/>
          <w:lang w:val="hy-AM"/>
        </w:rPr>
        <w:tab/>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sz w:val="18"/>
          <w:szCs w:val="18"/>
          <w:lang w:val="hy-AM"/>
        </w:rPr>
        <w:t>»</w:t>
      </w:r>
      <w:r w:rsidRPr="005E1F72">
        <w:rPr>
          <w:rFonts w:ascii="GHEA Grapalat" w:hAnsi="GHEA Grapalat" w:cs="GHEA Grapalat"/>
          <w:sz w:val="18"/>
          <w:szCs w:val="18"/>
          <w:u w:val="single"/>
          <w:lang w:val="hy-AM"/>
        </w:rPr>
        <w:t xml:space="preserve">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lang w:val="hy-AM"/>
        </w:rPr>
        <w:t xml:space="preserve"> 20   թ.**</w:t>
      </w:r>
    </w:p>
    <w:p w:rsidR="00F12606" w:rsidRPr="005E1F72" w:rsidRDefault="00F12606" w:rsidP="00F12606">
      <w:pPr>
        <w:spacing w:after="0" w:line="240" w:lineRule="auto"/>
        <w:rPr>
          <w:rFonts w:ascii="GHEA Grapalat" w:hAnsi="GHEA Grapalat" w:cs="GHEA Grapalat"/>
          <w:sz w:val="20"/>
          <w:szCs w:val="20"/>
          <w:lang w:val="hy-AM"/>
        </w:rPr>
      </w:pPr>
    </w:p>
    <w:p w:rsidR="00F12606" w:rsidRPr="005E1F72" w:rsidRDefault="00F12606" w:rsidP="00F12606">
      <w:pPr>
        <w:spacing w:after="0" w:line="240" w:lineRule="auto"/>
        <w:jc w:val="both"/>
        <w:rPr>
          <w:rFonts w:ascii="GHEA Grapalat" w:hAnsi="GHEA Grapalat" w:cs="GHEA Grapalat"/>
          <w:sz w:val="18"/>
          <w:szCs w:val="18"/>
          <w:u w:val="single"/>
          <w:vertAlign w:val="subscript"/>
          <w:lang w:val="hy-AM"/>
        </w:rPr>
      </w:pP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u w:val="single"/>
          <w:vertAlign w:val="subscript"/>
          <w:lang w:val="hy-AM"/>
        </w:rPr>
        <w:tab/>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 xml:space="preserve">ի դեմս Ընկերության տնօրեն </w:t>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r w:rsidRPr="005E1F72">
        <w:rPr>
          <w:rFonts w:ascii="GHEA Grapalat" w:hAnsi="GHEA Grapalat" w:cs="GHEA Grapalat"/>
          <w:sz w:val="18"/>
          <w:szCs w:val="18"/>
          <w:u w:val="single"/>
          <w:lang w:val="hy-AM"/>
        </w:rPr>
        <w:tab/>
      </w:r>
    </w:p>
    <w:p w:rsidR="00F12606" w:rsidRPr="005E1F72" w:rsidRDefault="00F12606" w:rsidP="00F12606">
      <w:pPr>
        <w:spacing w:after="0" w:line="240" w:lineRule="auto"/>
        <w:jc w:val="both"/>
        <w:rPr>
          <w:rFonts w:ascii="GHEA Grapalat" w:hAnsi="GHEA Grapalat" w:cs="GHEA Grapalat"/>
          <w:sz w:val="18"/>
          <w:szCs w:val="18"/>
          <w:lang w:val="hy-AM"/>
        </w:rPr>
      </w:pPr>
      <w:r w:rsidRPr="005E1F72">
        <w:rPr>
          <w:rFonts w:ascii="GHEA Grapalat" w:hAnsi="GHEA Grapalat"/>
          <w:sz w:val="18"/>
          <w:szCs w:val="18"/>
          <w:vertAlign w:val="superscript"/>
          <w:lang w:val="hy-AM"/>
        </w:rPr>
        <w:t xml:space="preserve">       Ընկերության անվանումը</w:t>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r>
      <w:r w:rsidRPr="005E1F72">
        <w:rPr>
          <w:rFonts w:ascii="GHEA Grapalat" w:hAnsi="GHEA Grapalat" w:cs="GHEA Grapalat"/>
          <w:sz w:val="18"/>
          <w:szCs w:val="18"/>
          <w:vertAlign w:val="subscript"/>
          <w:lang w:val="hy-AM"/>
        </w:rPr>
        <w:tab/>
        <w:t xml:space="preserve">    </w:t>
      </w:r>
      <w:r w:rsidRPr="005E1F72">
        <w:rPr>
          <w:rFonts w:ascii="GHEA Grapalat" w:hAnsi="GHEA Grapalat"/>
          <w:sz w:val="18"/>
          <w:szCs w:val="18"/>
          <w:vertAlign w:val="superscript"/>
          <w:lang w:val="hy-AM"/>
        </w:rPr>
        <w:t>Ընկերության տնօրենի անուն ազգանունը, անձնագրային տվյալները</w:t>
      </w:r>
      <w:r w:rsidRPr="005E1F72">
        <w:rPr>
          <w:rFonts w:ascii="GHEA Grapalat" w:hAnsi="GHEA Grapalat" w:cs="GHEA Grapalat"/>
          <w:sz w:val="18"/>
          <w:szCs w:val="18"/>
          <w:vertAlign w:val="subscript"/>
          <w:lang w:val="hy-AM"/>
        </w:rPr>
        <w:t xml:space="preserve">, </w:t>
      </w:r>
      <w:r w:rsidRPr="005E1F72">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F12606" w:rsidRPr="005E1F72" w:rsidRDefault="00F12606" w:rsidP="00F12606">
      <w:pPr>
        <w:spacing w:after="0" w:line="240" w:lineRule="auto"/>
        <w:ind w:firstLine="708"/>
        <w:jc w:val="both"/>
        <w:rPr>
          <w:rFonts w:ascii="GHEA Grapalat" w:hAnsi="GHEA Grapalat" w:cs="GHEA Grapalat"/>
          <w:sz w:val="20"/>
          <w:szCs w:val="20"/>
          <w:lang w:val="hy-AM"/>
        </w:rPr>
      </w:pPr>
    </w:p>
    <w:p w:rsidR="00F12606" w:rsidRPr="005E1F72" w:rsidRDefault="00F12606" w:rsidP="00F12606">
      <w:pPr>
        <w:numPr>
          <w:ilvl w:val="0"/>
          <w:numId w:val="6"/>
        </w:numPr>
        <w:spacing w:after="0" w:line="240" w:lineRule="auto"/>
        <w:jc w:val="center"/>
        <w:rPr>
          <w:rFonts w:ascii="GHEA Grapalat" w:hAnsi="GHEA Grapalat" w:cs="GHEA Grapalat"/>
          <w:b/>
          <w:bCs/>
          <w:sz w:val="18"/>
          <w:szCs w:val="18"/>
          <w:lang w:val="pt-BR"/>
        </w:rPr>
      </w:pPr>
      <w:r w:rsidRPr="005E1F72">
        <w:rPr>
          <w:rFonts w:ascii="GHEA Grapalat" w:hAnsi="GHEA Grapalat" w:cs="GHEA Grapalat"/>
          <w:b/>
          <w:sz w:val="18"/>
          <w:szCs w:val="18"/>
          <w:lang w:val="hy-AM"/>
        </w:rPr>
        <w:t xml:space="preserve"> Հ</w:t>
      </w:r>
      <w:r w:rsidRPr="005E1F72">
        <w:rPr>
          <w:rFonts w:ascii="GHEA Grapalat" w:hAnsi="GHEA Grapalat" w:cs="GHEA Grapalat"/>
          <w:b/>
          <w:sz w:val="18"/>
          <w:szCs w:val="18"/>
        </w:rPr>
        <w:t>ամաձայնության առարկան</w:t>
      </w:r>
    </w:p>
    <w:p w:rsidR="00F12606" w:rsidRPr="005E1F72" w:rsidRDefault="00F12606" w:rsidP="00F12606">
      <w:pPr>
        <w:spacing w:after="0" w:line="240" w:lineRule="auto"/>
        <w:jc w:val="both"/>
        <w:rPr>
          <w:rFonts w:ascii="GHEA Grapalat" w:hAnsi="GHEA Grapalat" w:cs="GHEA Grapalat"/>
          <w:b/>
          <w:bCs/>
          <w:sz w:val="18"/>
          <w:szCs w:val="18"/>
          <w:lang w:val="pt-BR"/>
        </w:rPr>
      </w:pPr>
      <w:r w:rsidRPr="005E1F72">
        <w:rPr>
          <w:rFonts w:ascii="GHEA Grapalat" w:hAnsi="GHEA Grapalat" w:cs="GHEA Grapalat"/>
          <w:sz w:val="18"/>
          <w:szCs w:val="18"/>
          <w:lang w:val="pt-BR"/>
        </w:rPr>
        <w:tab/>
      </w:r>
      <w:r w:rsidRPr="005E1F72">
        <w:rPr>
          <w:rFonts w:ascii="GHEA Grapalat" w:hAnsi="GHEA Grapalat" w:cs="GHEA Grapalat"/>
          <w:sz w:val="18"/>
          <w:szCs w:val="18"/>
          <w:lang w:val="pt-BR"/>
        </w:rPr>
        <w:tab/>
        <w:t xml:space="preserve">                               </w:t>
      </w:r>
    </w:p>
    <w:p w:rsidR="00F12606" w:rsidRPr="00F64C0E"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F64C0E">
        <w:rPr>
          <w:rFonts w:ascii="GHEA Grapalat" w:hAnsi="GHEA Grapalat" w:cs="GHEA Grapalat"/>
          <w:sz w:val="18"/>
          <w:szCs w:val="18"/>
          <w:lang w:val="pt-BR"/>
        </w:rPr>
        <w:t xml:space="preserve">Ընկերությունը մասնակցում է </w:t>
      </w:r>
      <w:r w:rsidR="00F64C0E" w:rsidRPr="00F64C0E">
        <w:rPr>
          <w:rFonts w:ascii="GHEA Grapalat" w:hAnsi="GHEA Grapalat" w:cs="GHEA Grapalat"/>
          <w:sz w:val="18"/>
          <w:szCs w:val="18"/>
          <w:lang w:val="hy-AM"/>
        </w:rPr>
        <w:t>Երևանի քաղաքապետարան</w:t>
      </w:r>
      <w:r w:rsidRPr="00F64C0E">
        <w:rPr>
          <w:rFonts w:ascii="GHEA Grapalat" w:hAnsi="GHEA Grapalat" w:cs="GHEA Grapalat"/>
          <w:sz w:val="18"/>
          <w:szCs w:val="18"/>
          <w:lang w:val="pt-BR"/>
        </w:rPr>
        <w:t xml:space="preserve">*  (այսուհետ` Պատվիրատու) կողմից կազմակերպված` </w:t>
      </w:r>
      <w:r w:rsidR="00F64C0E" w:rsidRPr="00F64C0E">
        <w:rPr>
          <w:rFonts w:ascii="GHEA Grapalat" w:hAnsi="GHEA Grapalat" w:cs="GHEA Grapalat"/>
          <w:i/>
          <w:sz w:val="18"/>
          <w:szCs w:val="18"/>
          <w:lang w:val="pt-BR"/>
        </w:rPr>
        <w:t>«</w:t>
      </w:r>
      <w:r w:rsidR="00F64C0E">
        <w:rPr>
          <w:rFonts w:ascii="GHEA Grapalat" w:hAnsi="GHEA Grapalat" w:cs="GHEA Grapalat"/>
          <w:i/>
          <w:sz w:val="18"/>
          <w:szCs w:val="18"/>
        </w:rPr>
        <w:t>ԵՔ</w:t>
      </w:r>
      <w:r w:rsidR="00F64C0E" w:rsidRPr="00F64C0E">
        <w:rPr>
          <w:rFonts w:ascii="GHEA Grapalat" w:hAnsi="GHEA Grapalat" w:cs="GHEA Grapalat"/>
          <w:i/>
          <w:sz w:val="18"/>
          <w:szCs w:val="18"/>
          <w:lang w:val="pt-BR"/>
        </w:rPr>
        <w:t>-</w:t>
      </w:r>
      <w:r w:rsidR="00F64C0E">
        <w:rPr>
          <w:rFonts w:ascii="GHEA Grapalat" w:hAnsi="GHEA Grapalat" w:cs="GHEA Grapalat"/>
          <w:i/>
          <w:sz w:val="18"/>
          <w:szCs w:val="18"/>
        </w:rPr>
        <w:t>ԲՄԱՊՁԲ</w:t>
      </w:r>
      <w:r w:rsidR="00F64C0E" w:rsidRPr="00F64C0E">
        <w:rPr>
          <w:rFonts w:ascii="GHEA Grapalat" w:hAnsi="GHEA Grapalat" w:cs="GHEA Grapalat"/>
          <w:i/>
          <w:sz w:val="18"/>
          <w:szCs w:val="18"/>
          <w:lang w:val="pt-BR"/>
        </w:rPr>
        <w:t>-</w:t>
      </w:r>
      <w:r w:rsidR="008E2B4B">
        <w:rPr>
          <w:rFonts w:ascii="GHEA Grapalat" w:hAnsi="GHEA Grapalat" w:cs="GHEA Grapalat"/>
          <w:i/>
          <w:sz w:val="18"/>
          <w:szCs w:val="18"/>
          <w:lang w:val="pt-BR"/>
        </w:rPr>
        <w:t>19/21</w:t>
      </w:r>
      <w:r w:rsidRPr="00F64C0E">
        <w:rPr>
          <w:rFonts w:ascii="GHEA Grapalat" w:hAnsi="GHEA Grapalat" w:cs="GHEA Grapalat"/>
          <w:sz w:val="18"/>
          <w:szCs w:val="18"/>
          <w:lang w:val="pt-BR"/>
        </w:rPr>
        <w:t>* ծածկագրով գնման ընթացակարգին:</w:t>
      </w:r>
    </w:p>
    <w:p w:rsidR="00F12606" w:rsidRPr="005E1F72" w:rsidRDefault="00F12606" w:rsidP="00F12606">
      <w:pPr>
        <w:numPr>
          <w:ilvl w:val="1"/>
          <w:numId w:val="7"/>
        </w:numPr>
        <w:spacing w:after="0" w:line="240" w:lineRule="auto"/>
        <w:ind w:left="0" w:firstLine="450"/>
        <w:jc w:val="both"/>
        <w:rPr>
          <w:rFonts w:ascii="GHEA Grapalat" w:hAnsi="GHEA Grapalat" w:cs="GHEA Grapalat"/>
          <w:color w:val="5B9BD5"/>
          <w:sz w:val="18"/>
          <w:szCs w:val="18"/>
          <w:lang w:val="hy-AM"/>
        </w:rPr>
      </w:pPr>
      <w:r w:rsidRPr="005E1F72">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F12606" w:rsidRPr="005E1F72" w:rsidRDefault="00F12606" w:rsidP="00F12606">
      <w:pPr>
        <w:numPr>
          <w:ilvl w:val="1"/>
          <w:numId w:val="7"/>
        </w:numPr>
        <w:spacing w:after="0" w:line="240" w:lineRule="auto"/>
        <w:ind w:left="0" w:firstLine="426"/>
        <w:jc w:val="both"/>
        <w:rPr>
          <w:rFonts w:ascii="GHEA Grapalat" w:hAnsi="GHEA Grapalat" w:cs="GHEA Grapalat"/>
          <w:color w:val="000000"/>
          <w:sz w:val="18"/>
          <w:szCs w:val="18"/>
          <w:lang w:val="pt-BR"/>
        </w:rPr>
      </w:pP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սույն </w:t>
      </w:r>
      <w:r w:rsidRPr="005E1F72">
        <w:rPr>
          <w:rFonts w:ascii="GHEA Grapalat" w:hAnsi="GHEA Grapalat" w:cs="GHEA Grapalat"/>
          <w:color w:val="000000"/>
          <w:sz w:val="18"/>
          <w:szCs w:val="18"/>
          <w:lang w:val="pt-BR"/>
        </w:rPr>
        <w:t>տուժանքի համաձայնագ</w:t>
      </w:r>
      <w:r w:rsidRPr="005E1F72">
        <w:rPr>
          <w:rFonts w:ascii="GHEA Grapalat" w:hAnsi="GHEA Grapalat" w:cs="GHEA Grapalat"/>
          <w:color w:val="000000"/>
          <w:sz w:val="18"/>
          <w:szCs w:val="18"/>
          <w:lang w:val="hy-AM"/>
        </w:rPr>
        <w:t>ր</w:t>
      </w:r>
      <w:r w:rsidRPr="005E1F72">
        <w:rPr>
          <w:rFonts w:ascii="GHEA Grapalat" w:hAnsi="GHEA Grapalat" w:cs="GHEA Grapalat"/>
          <w:color w:val="000000"/>
          <w:sz w:val="18"/>
          <w:szCs w:val="18"/>
          <w:lang w:val="pt-BR"/>
        </w:rPr>
        <w:t>ի</w:t>
      </w:r>
      <w:r w:rsidRPr="005E1F7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5E1F72">
        <w:rPr>
          <w:rFonts w:ascii="GHEA Grapalat" w:hAnsi="GHEA Grapalat" w:cs="GHEA Grapalat"/>
          <w:color w:val="000000"/>
          <w:sz w:val="18"/>
          <w:szCs w:val="18"/>
          <w:lang w:val="pt-BR"/>
        </w:rPr>
        <w:t>Ընկերության</w:t>
      </w:r>
      <w:r w:rsidRPr="005E1F72">
        <w:rPr>
          <w:rFonts w:ascii="GHEA Grapalat" w:hAnsi="GHEA Grapalat" w:cs="GHEA Grapalat"/>
          <w:color w:val="000000"/>
          <w:sz w:val="18"/>
          <w:szCs w:val="18"/>
          <w:lang w:val="hy-AM"/>
        </w:rPr>
        <w:t xml:space="preserve"> հաշվից  գանձելու համար՝ առանց լրացուցիչ ակցեպտավորման: </w:t>
      </w:r>
    </w:p>
    <w:p w:rsidR="00F12606" w:rsidRPr="005E1F72" w:rsidRDefault="00F12606" w:rsidP="00F12606">
      <w:pPr>
        <w:spacing w:after="0" w:line="240" w:lineRule="auto"/>
        <w:ind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գ)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F12606" w:rsidRPr="005E1F72" w:rsidRDefault="00F12606" w:rsidP="00F12606">
      <w:pPr>
        <w:spacing w:after="0" w:line="240" w:lineRule="auto"/>
        <w:ind w:left="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դ) </w:t>
      </w:r>
      <w:r w:rsidRPr="005E1F72">
        <w:rPr>
          <w:rFonts w:ascii="GHEA Grapalat" w:hAnsi="GHEA Grapalat" w:cs="GHEA Grapalat"/>
          <w:color w:val="000000"/>
          <w:sz w:val="18"/>
          <w:szCs w:val="18"/>
          <w:lang w:val="pt-BR"/>
        </w:rPr>
        <w:t>Ընկերությունը</w:t>
      </w:r>
      <w:r w:rsidRPr="005E1F72">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F12606" w:rsidRPr="005E1F72" w:rsidRDefault="00F12606" w:rsidP="00F12606">
      <w:pPr>
        <w:spacing w:after="0" w:line="240" w:lineRule="auto"/>
        <w:ind w:firstLine="426"/>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E1F72">
        <w:rPr>
          <w:rFonts w:ascii="GHEA Grapalat" w:hAnsi="GHEA Grapalat" w:cs="GHEA Grapalat"/>
          <w:sz w:val="18"/>
          <w:szCs w:val="18"/>
          <w:lang w:val="hy-AM"/>
        </w:rPr>
        <w:t xml:space="preserve">Պահանջագիրը բնօրինակներով </w:t>
      </w:r>
      <w:r w:rsidRPr="005E1F72">
        <w:rPr>
          <w:rFonts w:ascii="GHEA Grapalat" w:hAnsi="GHEA Grapalat" w:cs="GHEA Grapalat"/>
          <w:sz w:val="18"/>
          <w:szCs w:val="18"/>
          <w:lang w:val="pt-BR"/>
        </w:rPr>
        <w:t xml:space="preserve">ներկայացնում է </w:t>
      </w:r>
      <w:r w:rsidRPr="005E1F72">
        <w:rPr>
          <w:rFonts w:ascii="GHEA Grapalat" w:hAnsi="GHEA Grapalat" w:cs="GHEA Grapalat"/>
          <w:sz w:val="18"/>
          <w:szCs w:val="18"/>
          <w:lang w:val="hy-AM"/>
        </w:rPr>
        <w:t>Վճարող Բանկին</w:t>
      </w:r>
      <w:r w:rsidRPr="005E1F72">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5E1F72">
        <w:rPr>
          <w:rFonts w:ascii="GHEA Grapalat" w:hAnsi="GHEA Grapalat" w:cs="GHEA Grapalat"/>
          <w:sz w:val="18"/>
          <w:szCs w:val="18"/>
          <w:lang w:val="hy-AM"/>
        </w:rPr>
        <w:t>Պահանջագիրը</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թվային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ստորագրությամբ</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հաստատված</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լինելու</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դեպքում</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դրանք</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Բանկին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են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ներկայացվում</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էլեկտրոնային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կրիչներով</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ինչպես</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նաև</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դրանցից</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արտատպված</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թղթային</w:t>
      </w:r>
      <w:r w:rsidRPr="001E0AE3">
        <w:rPr>
          <w:rFonts w:ascii="GHEA Grapalat" w:hAnsi="GHEA Grapalat" w:cs="GHEA Grapalat"/>
          <w:sz w:val="18"/>
          <w:szCs w:val="18"/>
          <w:lang w:val="pt-BR"/>
        </w:rPr>
        <w:t xml:space="preserve"> </w:t>
      </w:r>
      <w:r w:rsidRPr="005E1F72">
        <w:rPr>
          <w:rFonts w:ascii="GHEA Grapalat" w:hAnsi="GHEA Grapalat" w:cs="GHEA Grapalat"/>
          <w:sz w:val="18"/>
          <w:szCs w:val="18"/>
        </w:rPr>
        <w:t>տարբերակներով</w:t>
      </w:r>
      <w:r w:rsidRPr="001E0AE3">
        <w:rPr>
          <w:rFonts w:ascii="GHEA Grapalat" w:hAnsi="GHEA Grapalat" w:cs="GHEA Grapalat"/>
          <w:sz w:val="18"/>
          <w:szCs w:val="18"/>
          <w:lang w:val="pt-BR"/>
        </w:rPr>
        <w:t>:</w:t>
      </w:r>
    </w:p>
    <w:p w:rsidR="00F12606" w:rsidRPr="005E1F72" w:rsidRDefault="00F12606" w:rsidP="00F12606">
      <w:pPr>
        <w:numPr>
          <w:ilvl w:val="1"/>
          <w:numId w:val="7"/>
        </w:numPr>
        <w:spacing w:after="0" w:line="240" w:lineRule="auto"/>
        <w:ind w:left="0" w:firstLine="426"/>
        <w:jc w:val="both"/>
        <w:rPr>
          <w:rFonts w:ascii="GHEA Grapalat" w:hAnsi="GHEA Grapalat" w:cs="GHEA Grapalat"/>
          <w:color w:val="000000"/>
          <w:sz w:val="18"/>
          <w:szCs w:val="18"/>
          <w:lang w:val="hy-AM"/>
        </w:rPr>
      </w:pPr>
      <w:r w:rsidRPr="005E1F72">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Վճարող Բանկի կողմից Պ</w:t>
      </w:r>
      <w:r w:rsidRPr="005E1F72">
        <w:rPr>
          <w:rFonts w:ascii="GHEA Grapalat" w:hAnsi="GHEA Grapalat" w:cs="GHEA Grapalat"/>
          <w:sz w:val="18"/>
          <w:szCs w:val="18"/>
          <w:lang w:val="pt-BR"/>
        </w:rPr>
        <w:t xml:space="preserve">ահանջագրում նշված գումարի վճարման հետևանքով </w:t>
      </w:r>
      <w:r w:rsidRPr="005E1F72">
        <w:rPr>
          <w:rFonts w:ascii="GHEA Grapalat" w:hAnsi="GHEA Grapalat" w:cs="GHEA Grapalat"/>
          <w:sz w:val="18"/>
          <w:szCs w:val="18"/>
          <w:lang w:val="hy-AM"/>
        </w:rPr>
        <w:t xml:space="preserve">Ընկերության </w:t>
      </w:r>
      <w:r w:rsidRPr="005E1F72">
        <w:rPr>
          <w:rFonts w:ascii="GHEA Grapalat" w:hAnsi="GHEA Grapalat" w:cs="GHEA Grapalat"/>
          <w:sz w:val="18"/>
          <w:szCs w:val="18"/>
          <w:lang w:val="pt-BR"/>
        </w:rPr>
        <w:t xml:space="preserve">առաջացած ռիսկերի (Ընկերության կրած վնասների) </w:t>
      </w:r>
      <w:r w:rsidRPr="005E1F72">
        <w:rPr>
          <w:rFonts w:ascii="GHEA Grapalat" w:hAnsi="GHEA Grapalat" w:cs="GHEA Grapalat"/>
          <w:sz w:val="18"/>
          <w:szCs w:val="18"/>
          <w:lang w:val="hy-AM"/>
        </w:rPr>
        <w:t xml:space="preserve">և բացասական հետևանքների </w:t>
      </w:r>
      <w:r w:rsidRPr="005E1F72">
        <w:rPr>
          <w:rFonts w:ascii="GHEA Grapalat" w:hAnsi="GHEA Grapalat" w:cs="GHEA Grapalat"/>
          <w:sz w:val="18"/>
          <w:szCs w:val="18"/>
          <w:lang w:val="pt-BR"/>
        </w:rPr>
        <w:t>համար Բանկը</w:t>
      </w:r>
      <w:r w:rsidRPr="005E1F72">
        <w:rPr>
          <w:rFonts w:ascii="GHEA Grapalat" w:hAnsi="GHEA Grapalat" w:cs="GHEA Grapalat"/>
          <w:sz w:val="18"/>
          <w:szCs w:val="18"/>
          <w:lang w:val="hy-AM"/>
        </w:rPr>
        <w:t xml:space="preserve"> որևէ</w:t>
      </w:r>
      <w:r w:rsidRPr="005E1F72">
        <w:rPr>
          <w:rFonts w:ascii="GHEA Grapalat" w:hAnsi="GHEA Grapalat" w:cs="GHEA Grapalat"/>
          <w:sz w:val="18"/>
          <w:szCs w:val="18"/>
          <w:lang w:val="pt-BR"/>
        </w:rPr>
        <w:t xml:space="preserve"> պատասխանատվություն չի կրում</w:t>
      </w:r>
      <w:r w:rsidRPr="005E1F72">
        <w:rPr>
          <w:rFonts w:ascii="GHEA Grapalat" w:hAnsi="GHEA Grapalat" w:cs="GHEA Grapalat"/>
          <w:sz w:val="18"/>
          <w:szCs w:val="18"/>
          <w:lang w:val="hy-AM"/>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hy-AM"/>
        </w:rPr>
        <w:t>Այն դեպքում</w:t>
      </w:r>
      <w:r w:rsidRPr="005E1F72">
        <w:rPr>
          <w:rFonts w:ascii="GHEA Grapalat" w:hAnsi="GHEA Grapalat" w:cs="GHEA Grapalat"/>
          <w:sz w:val="18"/>
          <w:szCs w:val="18"/>
          <w:lang w:val="pt-BR"/>
        </w:rPr>
        <w:t>,</w:t>
      </w:r>
      <w:r w:rsidRPr="005E1F72">
        <w:rPr>
          <w:rFonts w:ascii="GHEA Grapalat" w:hAnsi="GHEA Grapalat" w:cs="GHEA Grapalat"/>
          <w:sz w:val="18"/>
          <w:szCs w:val="18"/>
          <w:lang w:val="hy-AM"/>
        </w:rPr>
        <w:t xml:space="preserve"> երբ Ընկերության հաշվի միջոցները չեն բավարարում</w:t>
      </w:r>
      <w:r w:rsidRPr="005E1F72">
        <w:rPr>
          <w:rFonts w:ascii="GHEA Grapalat" w:hAnsi="GHEA Grapalat" w:cs="GHEA Grapalat"/>
          <w:sz w:val="18"/>
          <w:szCs w:val="18"/>
        </w:rPr>
        <w:t>՝</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Վճարող</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բանկը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վճարման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պահանջագիրը</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ստանալուց</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հետո՝</w:t>
      </w:r>
      <w:r w:rsidRPr="005E1F72">
        <w:rPr>
          <w:rFonts w:ascii="GHEA Grapalat" w:hAnsi="GHEA Grapalat" w:cs="GHEA Grapalat"/>
          <w:sz w:val="18"/>
          <w:szCs w:val="18"/>
          <w:lang w:val="pt-BR"/>
        </w:rPr>
        <w:t xml:space="preserve"> 2 (</w:t>
      </w:r>
      <w:r w:rsidRPr="005E1F72">
        <w:rPr>
          <w:rFonts w:ascii="GHEA Grapalat" w:hAnsi="GHEA Grapalat" w:cs="GHEA Grapalat"/>
          <w:sz w:val="18"/>
          <w:szCs w:val="18"/>
        </w:rPr>
        <w:t>երկու</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աշխատանքային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օրվա</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ընթացքում</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պետք</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է</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տեղեկացնի</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Պատվիրատուին՝</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գրավոր</w:t>
      </w:r>
      <w:r w:rsidRPr="005E1F72">
        <w:rPr>
          <w:rFonts w:ascii="GHEA Grapalat" w:hAnsi="GHEA Grapalat" w:cs="GHEA Grapalat"/>
          <w:sz w:val="18"/>
          <w:szCs w:val="18"/>
          <w:lang w:val="pt-BR"/>
        </w:rPr>
        <w:t xml:space="preserve"> </w:t>
      </w:r>
      <w:r w:rsidRPr="005E1F72">
        <w:rPr>
          <w:rFonts w:ascii="GHEA Grapalat" w:hAnsi="GHEA Grapalat" w:cs="GHEA Grapalat"/>
          <w:sz w:val="18"/>
          <w:szCs w:val="18"/>
        </w:rPr>
        <w:t>ձևով</w:t>
      </w:r>
      <w:r w:rsidRPr="005E1F72">
        <w:rPr>
          <w:rFonts w:ascii="GHEA Grapalat" w:hAnsi="GHEA Grapalat" w:cs="GHEA Grapalat"/>
          <w:sz w:val="18"/>
          <w:szCs w:val="18"/>
          <w:lang w:val="pt-BR"/>
        </w:rPr>
        <w:t>:</w:t>
      </w:r>
    </w:p>
    <w:p w:rsidR="00F12606" w:rsidRPr="005E1F72" w:rsidRDefault="00F12606" w:rsidP="00F12606">
      <w:pPr>
        <w:numPr>
          <w:ilvl w:val="1"/>
          <w:numId w:val="7"/>
        </w:numPr>
        <w:spacing w:after="0" w:line="240" w:lineRule="auto"/>
        <w:ind w:left="0" w:firstLine="426"/>
        <w:jc w:val="both"/>
        <w:rPr>
          <w:rFonts w:ascii="GHEA Grapalat" w:hAnsi="GHEA Grapalat" w:cs="GHEA Grapalat"/>
          <w:sz w:val="18"/>
          <w:szCs w:val="18"/>
          <w:lang w:val="pt-BR"/>
        </w:rPr>
      </w:pPr>
      <w:r w:rsidRPr="005E1F72">
        <w:rPr>
          <w:rFonts w:ascii="GHEA Grapalat" w:hAnsi="GHEA Grapalat" w:cs="GHEA Grapalat"/>
          <w:sz w:val="18"/>
          <w:szCs w:val="18"/>
          <w:lang w:val="pt-BR"/>
        </w:rPr>
        <w:t xml:space="preserve"> Սույն համաձայնագիրը և կից </w:t>
      </w:r>
      <w:r w:rsidRPr="005E1F72">
        <w:rPr>
          <w:rFonts w:ascii="GHEA Grapalat" w:hAnsi="GHEA Grapalat" w:cs="GHEA Grapalat"/>
          <w:sz w:val="18"/>
          <w:szCs w:val="18"/>
          <w:lang w:val="hy-AM"/>
        </w:rPr>
        <w:t>Պ</w:t>
      </w:r>
      <w:r w:rsidRPr="005E1F72">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12606" w:rsidRPr="005E1F72" w:rsidRDefault="00F12606" w:rsidP="00F12606">
      <w:pPr>
        <w:spacing w:after="0" w:line="240" w:lineRule="auto"/>
        <w:jc w:val="both"/>
        <w:rPr>
          <w:rFonts w:ascii="GHEA Grapalat" w:hAnsi="GHEA Grapalat" w:cs="GHEA Grapalat"/>
          <w:sz w:val="20"/>
          <w:szCs w:val="20"/>
          <w:lang w:val="hy-AM"/>
        </w:rPr>
      </w:pPr>
    </w:p>
    <w:p w:rsidR="00F12606" w:rsidRPr="005E1F72" w:rsidRDefault="00F12606" w:rsidP="00F12606">
      <w:pPr>
        <w:numPr>
          <w:ilvl w:val="0"/>
          <w:numId w:val="6"/>
        </w:numPr>
        <w:spacing w:after="0" w:line="240" w:lineRule="auto"/>
        <w:jc w:val="center"/>
        <w:rPr>
          <w:rFonts w:ascii="GHEA Grapalat" w:hAnsi="GHEA Grapalat" w:cs="GHEA Grapalat"/>
          <w:b/>
          <w:bCs/>
          <w:sz w:val="18"/>
          <w:szCs w:val="18"/>
        </w:rPr>
      </w:pPr>
      <w:r w:rsidRPr="005E1F72">
        <w:rPr>
          <w:rFonts w:ascii="GHEA Grapalat" w:hAnsi="GHEA Grapalat" w:cs="GHEA Grapalat"/>
          <w:b/>
          <w:bCs/>
          <w:sz w:val="18"/>
          <w:szCs w:val="18"/>
        </w:rPr>
        <w:t>Այլ պայմաններ</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rPr>
        <w:t>2.1 Սույն համաձայնագիրը</w:t>
      </w:r>
      <w:r w:rsidRPr="005E1F72">
        <w:rPr>
          <w:rFonts w:ascii="GHEA Grapalat" w:hAnsi="GHEA Grapalat" w:cs="GHEA Grapalat"/>
          <w:sz w:val="18"/>
          <w:szCs w:val="18"/>
          <w:lang w:val="hy-AM"/>
        </w:rPr>
        <w:t xml:space="preserve"> և Պահանջագիրը անհետկանչելի են,</w:t>
      </w:r>
      <w:r w:rsidRPr="005E1F72">
        <w:rPr>
          <w:rFonts w:ascii="GHEA Grapalat" w:hAnsi="GHEA Grapalat" w:cs="GHEA Grapalat"/>
          <w:sz w:val="18"/>
          <w:szCs w:val="18"/>
        </w:rPr>
        <w:t xml:space="preserve"> ուժի մեջ </w:t>
      </w:r>
      <w:r w:rsidRPr="005E1F72">
        <w:rPr>
          <w:rFonts w:ascii="GHEA Grapalat" w:hAnsi="GHEA Grapalat" w:cs="GHEA Grapalat"/>
          <w:sz w:val="18"/>
          <w:szCs w:val="18"/>
          <w:lang w:val="hy-AM"/>
        </w:rPr>
        <w:t>են</w:t>
      </w:r>
      <w:r w:rsidRPr="005E1F72">
        <w:rPr>
          <w:rFonts w:ascii="GHEA Grapalat" w:hAnsi="GHEA Grapalat" w:cs="GHEA Grapalat"/>
          <w:sz w:val="18"/>
          <w:szCs w:val="18"/>
        </w:rPr>
        <w:t xml:space="preserve"> մտնում Ընկերության կողմից վավերացման պահից և ուժի մեջ</w:t>
      </w:r>
      <w:r w:rsidRPr="005E1F72">
        <w:rPr>
          <w:rFonts w:ascii="GHEA Grapalat" w:hAnsi="GHEA Grapalat" w:cs="GHEA Grapalat"/>
          <w:sz w:val="18"/>
          <w:szCs w:val="18"/>
          <w:lang w:val="hy-AM"/>
        </w:rPr>
        <w:t xml:space="preserve"> են մինչև </w:t>
      </w:r>
      <w:del w:id="67" w:author="User" w:date="2019-05-28T21:53:00Z">
        <w:r w:rsidRPr="005E1F72" w:rsidDel="005E3097">
          <w:rPr>
            <w:rFonts w:ascii="GHEA Grapalat" w:hAnsi="GHEA Grapalat" w:cs="GHEA Grapalat"/>
            <w:sz w:val="18"/>
            <w:szCs w:val="18"/>
            <w:lang w:val="hy-AM"/>
          </w:rPr>
          <w:delText>/</w:delText>
        </w:r>
        <w:r w:rsidRPr="005E1F72" w:rsidDel="005E3097">
          <w:rPr>
            <w:rFonts w:ascii="GHEA Grapalat" w:hAnsi="GHEA Grapalat" w:cs="GHEA Grapalat"/>
            <w:sz w:val="18"/>
            <w:szCs w:val="18"/>
          </w:rPr>
          <w:delText>__/____/20__ **</w:delText>
        </w:r>
        <w:r w:rsidRPr="005E1F72" w:rsidDel="005E3097">
          <w:rPr>
            <w:rFonts w:ascii="GHEA Grapalat" w:hAnsi="GHEA Grapalat" w:cs="GHEA Grapalat"/>
            <w:sz w:val="18"/>
            <w:szCs w:val="18"/>
            <w:lang w:val="hy-AM"/>
          </w:rPr>
          <w:delText xml:space="preserve"> </w:delText>
        </w:r>
        <w:r w:rsidRPr="005E1F72" w:rsidDel="005E3097">
          <w:rPr>
            <w:rFonts w:ascii="GHEA Grapalat" w:hAnsi="GHEA Grapalat" w:cs="GHEA Grapalat"/>
            <w:sz w:val="18"/>
            <w:szCs w:val="18"/>
          </w:rPr>
          <w:delText>(</w:delText>
        </w:r>
      </w:del>
      <w:r w:rsidRPr="005E1F72">
        <w:rPr>
          <w:rFonts w:ascii="GHEA Grapalat" w:hAnsi="GHEA Grapalat" w:cs="GHEA Grapalat"/>
          <w:sz w:val="18"/>
          <w:szCs w:val="18"/>
        </w:rPr>
        <w:t>Ընկերության կողմից կնքվ</w:t>
      </w:r>
      <w:r w:rsidRPr="005E1F72">
        <w:rPr>
          <w:rFonts w:ascii="GHEA Grapalat" w:hAnsi="GHEA Grapalat" w:cs="GHEA Grapalat"/>
          <w:sz w:val="18"/>
          <w:szCs w:val="18"/>
          <w:lang w:val="hy-AM"/>
        </w:rPr>
        <w:t xml:space="preserve">ելիք </w:t>
      </w:r>
      <w:r w:rsidRPr="005E1F72">
        <w:rPr>
          <w:rFonts w:ascii="GHEA Grapalat" w:hAnsi="GHEA Grapalat" w:cs="GHEA Grapalat"/>
          <w:sz w:val="18"/>
          <w:szCs w:val="18"/>
        </w:rPr>
        <w:t xml:space="preserve">պայմանագրով </w:t>
      </w:r>
      <w:r w:rsidRPr="005E1F72">
        <w:rPr>
          <w:rFonts w:ascii="GHEA Grapalat" w:hAnsi="GHEA Grapalat" w:cs="GHEA Grapalat"/>
          <w:sz w:val="18"/>
          <w:szCs w:val="18"/>
          <w:lang w:val="hy-AM"/>
        </w:rPr>
        <w:t xml:space="preserve">ստանձնվող </w:t>
      </w:r>
      <w:r w:rsidRPr="005E1F72">
        <w:rPr>
          <w:rFonts w:ascii="GHEA Grapalat" w:hAnsi="GHEA Grapalat" w:cs="GHEA Grapalat"/>
          <w:sz w:val="18"/>
          <w:szCs w:val="18"/>
        </w:rPr>
        <w:t>պարտավորություններ</w:t>
      </w:r>
      <w:r w:rsidRPr="005E1F72">
        <w:rPr>
          <w:rFonts w:ascii="GHEA Grapalat" w:hAnsi="GHEA Grapalat" w:cs="GHEA Grapalat"/>
          <w:sz w:val="18"/>
          <w:szCs w:val="18"/>
          <w:lang w:val="hy-AM"/>
        </w:rPr>
        <w:t>ը</w:t>
      </w:r>
      <w:r w:rsidRPr="005E1F72">
        <w:rPr>
          <w:rFonts w:ascii="GHEA Grapalat" w:hAnsi="GHEA Grapalat" w:cs="GHEA Grapalat"/>
          <w:sz w:val="18"/>
          <w:szCs w:val="18"/>
        </w:rPr>
        <w:t xml:space="preserve"> ողջ ծավալով կատար</w:t>
      </w:r>
      <w:r w:rsidRPr="005E1F72">
        <w:rPr>
          <w:rFonts w:ascii="GHEA Grapalat" w:hAnsi="GHEA Grapalat" w:cs="GHEA Grapalat"/>
          <w:sz w:val="18"/>
          <w:szCs w:val="18"/>
          <w:lang w:val="hy-AM"/>
        </w:rPr>
        <w:t>ելու վերջին օրվան</w:t>
      </w:r>
      <w:r w:rsidRPr="005E1F72">
        <w:rPr>
          <w:rFonts w:ascii="GHEA Grapalat" w:hAnsi="GHEA Grapalat" w:cs="GHEA Grapalat"/>
          <w:sz w:val="18"/>
          <w:szCs w:val="18"/>
        </w:rPr>
        <w:t>, իսկ պայմանագրով երաշխիքային ժամկետ սահմանված լինելու դեպքում՝ երաշխիքային</w:t>
      </w:r>
      <w:r w:rsidRPr="005E1F72">
        <w:rPr>
          <w:rFonts w:ascii="GHEA Grapalat" w:hAnsi="GHEA Grapalat" w:cs="GHEA Grapalat"/>
          <w:sz w:val="18"/>
          <w:szCs w:val="18"/>
          <w:lang w:val="hy-AM"/>
        </w:rPr>
        <w:t xml:space="preserve"> </w:t>
      </w:r>
      <w:r w:rsidRPr="005E1F72">
        <w:rPr>
          <w:rFonts w:ascii="GHEA Grapalat" w:hAnsi="GHEA Grapalat" w:cs="GHEA Grapalat"/>
          <w:sz w:val="18"/>
          <w:szCs w:val="18"/>
        </w:rPr>
        <w:t xml:space="preserve">ժամկետի ավարտին </w:t>
      </w:r>
      <w:r w:rsidRPr="005E1F72">
        <w:rPr>
          <w:rFonts w:ascii="GHEA Grapalat" w:hAnsi="GHEA Grapalat" w:cs="GHEA Grapalat"/>
          <w:sz w:val="18"/>
          <w:szCs w:val="18"/>
          <w:lang w:val="hy-AM"/>
        </w:rPr>
        <w:t xml:space="preserve">հաջորդող </w:t>
      </w:r>
      <w:r w:rsidRPr="005E1F72">
        <w:rPr>
          <w:rFonts w:ascii="GHEA Grapalat" w:hAnsi="GHEA Grapalat" w:cs="GHEA Grapalat"/>
          <w:sz w:val="18"/>
          <w:szCs w:val="18"/>
        </w:rPr>
        <w:t>1</w:t>
      </w:r>
      <w:r w:rsidRPr="005E1F72">
        <w:rPr>
          <w:rFonts w:ascii="GHEA Grapalat" w:hAnsi="GHEA Grapalat" w:cs="GHEA Grapalat"/>
          <w:sz w:val="18"/>
          <w:szCs w:val="18"/>
          <w:lang w:val="hy-AM"/>
        </w:rPr>
        <w:t>0-րդ աշխատանքային օրը ներառյալ</w:t>
      </w:r>
      <w:del w:id="68" w:author="User" w:date="2019-05-28T21:53:00Z">
        <w:r w:rsidRPr="005E1F72" w:rsidDel="005E3097">
          <w:rPr>
            <w:rFonts w:ascii="GHEA Grapalat" w:hAnsi="GHEA Grapalat" w:cs="GHEA Grapalat"/>
            <w:sz w:val="18"/>
            <w:szCs w:val="18"/>
          </w:rPr>
          <w:delText>)</w:delText>
        </w:r>
      </w:del>
      <w:r w:rsidRPr="005E1F72">
        <w:rPr>
          <w:rFonts w:ascii="GHEA Grapalat" w:hAnsi="GHEA Grapalat" w:cs="GHEA Grapalat"/>
          <w:sz w:val="18"/>
          <w:szCs w:val="18"/>
        </w:rPr>
        <w:t xml:space="preserve">։ </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1E0AE3">
        <w:rPr>
          <w:rFonts w:ascii="GHEA Grapalat" w:hAnsi="GHEA Grapalat" w:cs="GHEA Grapalat"/>
          <w:sz w:val="18"/>
          <w:szCs w:val="18"/>
          <w:lang w:val="hy-AM"/>
        </w:rPr>
        <w:t>`</w:t>
      </w:r>
      <w:r w:rsidRPr="005E1F72">
        <w:rPr>
          <w:rFonts w:ascii="GHEA Grapalat" w:hAnsi="GHEA Grapalat" w:cs="GHEA Grapalat"/>
          <w:sz w:val="18"/>
          <w:szCs w:val="18"/>
          <w:lang w:val="hy-AM"/>
        </w:rPr>
        <w:t xml:space="preserve"> </w:t>
      </w:r>
    </w:p>
    <w:p w:rsidR="00F12606" w:rsidRPr="005E1F72"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1E0AE3">
        <w:rPr>
          <w:rFonts w:ascii="GHEA Grapalat" w:hAnsi="GHEA Grapalat" w:cs="GHEA Grapalat"/>
          <w:sz w:val="18"/>
          <w:szCs w:val="18"/>
          <w:lang w:val="hy-AM"/>
        </w:rPr>
        <w:t>, իսկ</w:t>
      </w:r>
    </w:p>
    <w:p w:rsidR="00F12606" w:rsidRPr="005E1F72" w:rsidDel="00A13215"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t xml:space="preserve">2.2.2. </w:t>
      </w:r>
      <w:r w:rsidRPr="001E0AE3">
        <w:rPr>
          <w:rFonts w:ascii="GHEA Grapalat" w:hAnsi="GHEA Grapalat" w:cs="GHEA Grapalat"/>
          <w:sz w:val="18"/>
          <w:szCs w:val="18"/>
          <w:lang w:val="hy-AM"/>
        </w:rPr>
        <w:t>Ընկերության</w:t>
      </w:r>
      <w:r w:rsidRPr="005E1F72">
        <w:rPr>
          <w:rFonts w:ascii="GHEA Grapalat" w:hAnsi="GHEA Grapalat" w:cs="GHEA Grapalat"/>
          <w:sz w:val="18"/>
          <w:szCs w:val="18"/>
          <w:lang w:val="hy-AM"/>
        </w:rPr>
        <w:t xml:space="preserve"> կողմից հավաստվում է, որ </w:t>
      </w:r>
      <w:r w:rsidRPr="001E0AE3">
        <w:rPr>
          <w:rFonts w:ascii="GHEA Grapalat" w:hAnsi="GHEA Grapalat" w:cs="GHEA Grapalat"/>
          <w:sz w:val="18"/>
          <w:szCs w:val="18"/>
          <w:lang w:val="hy-AM"/>
        </w:rPr>
        <w:t>ս</w:t>
      </w:r>
      <w:r w:rsidRPr="005E1F72">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1E0AE3">
        <w:rPr>
          <w:rFonts w:ascii="GHEA Grapalat" w:hAnsi="GHEA Grapalat" w:cs="GHEA Grapalat"/>
          <w:sz w:val="18"/>
          <w:szCs w:val="18"/>
          <w:lang w:val="hy-AM"/>
        </w:rPr>
        <w:t>:</w:t>
      </w:r>
    </w:p>
    <w:p w:rsidR="00F12606" w:rsidRPr="001E0AE3" w:rsidRDefault="00F12606" w:rsidP="00F12606">
      <w:pPr>
        <w:spacing w:after="0" w:line="240" w:lineRule="auto"/>
        <w:ind w:firstLine="567"/>
        <w:jc w:val="both"/>
        <w:rPr>
          <w:rFonts w:ascii="GHEA Grapalat" w:hAnsi="GHEA Grapalat" w:cs="GHEA Grapalat"/>
          <w:sz w:val="18"/>
          <w:szCs w:val="18"/>
          <w:lang w:val="hy-AM"/>
        </w:rPr>
      </w:pPr>
      <w:r w:rsidRPr="005E1F72">
        <w:rPr>
          <w:rFonts w:ascii="GHEA Grapalat" w:hAnsi="GHEA Grapalat" w:cs="GHEA Grapalat"/>
          <w:sz w:val="18"/>
          <w:szCs w:val="18"/>
          <w:lang w:val="hy-AM"/>
        </w:rPr>
        <w:lastRenderedPageBreak/>
        <w:t>2.3 Սույն Համաձայնագրի կապակցությամբ ծագած վեճերը լուծվում են բանակցությունների միջոցով։ Համաձայնություն ձեռք չբերելու դեպ</w:t>
      </w:r>
      <w:r w:rsidRPr="001E0AE3">
        <w:rPr>
          <w:rFonts w:ascii="GHEA Grapalat" w:hAnsi="GHEA Grapalat" w:cs="GHEA Grapalat"/>
          <w:sz w:val="18"/>
          <w:szCs w:val="18"/>
          <w:lang w:val="hy-AM"/>
        </w:rPr>
        <w:t>քում վեճերը լուծվում են դատական կարգով։</w:t>
      </w:r>
    </w:p>
    <w:p w:rsidR="00F12606" w:rsidRPr="005E1F72" w:rsidRDefault="00F12606" w:rsidP="00F12606">
      <w:pPr>
        <w:spacing w:after="0" w:line="240" w:lineRule="auto"/>
        <w:ind w:firstLine="567"/>
        <w:jc w:val="both"/>
        <w:rPr>
          <w:rFonts w:ascii="GHEA Grapalat" w:hAnsi="GHEA Grapalat" w:cs="GHEA Grapalat"/>
          <w:sz w:val="18"/>
          <w:szCs w:val="18"/>
          <w:lang w:val="hy-AM"/>
        </w:rPr>
      </w:pPr>
    </w:p>
    <w:p w:rsidR="00F12606" w:rsidRPr="005E1F72" w:rsidRDefault="00F12606" w:rsidP="00F12606">
      <w:pPr>
        <w:spacing w:after="0" w:line="240" w:lineRule="auto"/>
        <w:ind w:firstLine="567"/>
        <w:jc w:val="center"/>
        <w:rPr>
          <w:rFonts w:ascii="GHEA Grapalat" w:hAnsi="GHEA Grapalat" w:cs="GHEA Grapalat"/>
          <w:sz w:val="20"/>
          <w:szCs w:val="20"/>
          <w:lang w:val="hy-AM"/>
        </w:rPr>
      </w:pPr>
      <w:r w:rsidRPr="005E1F72">
        <w:rPr>
          <w:rFonts w:ascii="GHEA Grapalat" w:hAnsi="GHEA Grapalat" w:cs="GHEA Grapalat"/>
          <w:b/>
          <w:sz w:val="18"/>
          <w:szCs w:val="18"/>
          <w:lang w:val="hy-AM"/>
        </w:rPr>
        <w:t>3. Ընկերության հասցեն, բանկային վավերապայմանները`</w:t>
      </w:r>
    </w:p>
    <w:p w:rsidR="00F12606" w:rsidRPr="005E1F72" w:rsidRDefault="00F12606" w:rsidP="00F12606">
      <w:pPr>
        <w:spacing w:after="0" w:line="240" w:lineRule="auto"/>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բանկային հաշվեհամարը</w:t>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հարկ վճարողի հաշվառման համարը</w:t>
      </w:r>
    </w:p>
    <w:p w:rsidR="00F12606" w:rsidRPr="005E1F72" w:rsidRDefault="00F12606" w:rsidP="00F12606">
      <w:pPr>
        <w:spacing w:after="0" w:line="240" w:lineRule="auto"/>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rsidR="00F12606" w:rsidRPr="005E1F72" w:rsidRDefault="00F12606" w:rsidP="00F12606">
      <w:pPr>
        <w:spacing w:after="0" w:line="240" w:lineRule="auto"/>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տնօրենի անունը, ազգանունը և ստորագրությունը</w:t>
      </w:r>
    </w:p>
    <w:p w:rsidR="00F12606" w:rsidRPr="005E1F72" w:rsidRDefault="00F12606" w:rsidP="00F12606">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Կ.Տ</w:t>
      </w:r>
    </w:p>
    <w:p w:rsidR="00F12606" w:rsidRPr="005E1F72" w:rsidRDefault="00F12606" w:rsidP="00F12606">
      <w:pPr>
        <w:spacing w:after="0" w:line="240" w:lineRule="auto"/>
        <w:jc w:val="both"/>
        <w:rPr>
          <w:rFonts w:ascii="GHEA Grapalat" w:hAnsi="GHEA Grapalat"/>
          <w:sz w:val="16"/>
          <w:szCs w:val="16"/>
          <w:lang w:val="hy-AM"/>
        </w:rPr>
      </w:pPr>
    </w:p>
    <w:p w:rsidR="00F12606" w:rsidRPr="005E1F72" w:rsidRDefault="00F12606" w:rsidP="00F12606">
      <w:pPr>
        <w:spacing w:after="0" w:line="240" w:lineRule="auto"/>
        <w:jc w:val="both"/>
        <w:rPr>
          <w:rFonts w:ascii="GHEA Grapalat" w:hAnsi="GHEA Grapalat"/>
          <w:sz w:val="16"/>
          <w:szCs w:val="16"/>
          <w:lang w:val="hy-AM"/>
        </w:rPr>
      </w:pPr>
      <w:r w:rsidRPr="005E1F72">
        <w:rPr>
          <w:rFonts w:ascii="GHEA Grapalat" w:hAnsi="GHEA Grapalat"/>
          <w:sz w:val="16"/>
          <w:szCs w:val="16"/>
          <w:lang w:val="hy-AM"/>
        </w:rPr>
        <w:t>Օր/ամիս/տարի</w:t>
      </w:r>
    </w:p>
    <w:p w:rsidR="00F12606" w:rsidRPr="005E1F72" w:rsidRDefault="00F12606" w:rsidP="00F12606">
      <w:pPr>
        <w:spacing w:after="0" w:line="240" w:lineRule="auto"/>
        <w:jc w:val="center"/>
        <w:rPr>
          <w:rFonts w:ascii="GHEA Grapalat" w:hAnsi="GHEA Grapalat" w:cs="GHEA Grapalat"/>
          <w:lang w:val="hy-AM"/>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rsidR="00F12606" w:rsidRPr="001E0AE3" w:rsidDel="005E3097" w:rsidRDefault="00F12606" w:rsidP="00F12606">
      <w:pPr>
        <w:tabs>
          <w:tab w:val="left" w:pos="540"/>
        </w:tabs>
        <w:autoSpaceDE w:val="0"/>
        <w:autoSpaceDN w:val="0"/>
        <w:adjustRightInd w:val="0"/>
        <w:spacing w:after="0" w:line="240" w:lineRule="auto"/>
        <w:contextualSpacing/>
        <w:jc w:val="both"/>
        <w:rPr>
          <w:del w:id="69" w:author="User" w:date="2019-05-28T21:53:00Z"/>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p w:rsidR="00F12606" w:rsidRPr="001E0AE3" w:rsidRDefault="00F12606" w:rsidP="00F12606">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vertAlign w:val="superscript"/>
              </w:rPr>
              <w:t>37</w:t>
            </w:r>
            <w:r w:rsidRPr="005E1F72">
              <w:rPr>
                <w:rFonts w:ascii="GHEA Grapalat" w:hAnsi="GHEA Grapalat" w:cs="Sylfaen"/>
                <w:b/>
                <w:bCs/>
                <w:sz w:val="20"/>
                <w:szCs w:val="20"/>
              </w:rPr>
              <w:t xml:space="preserve"> </w:t>
            </w:r>
          </w:p>
          <w:p w:rsidR="00F12606" w:rsidRPr="005E1F72" w:rsidRDefault="00F12606" w:rsidP="00F12606">
            <w:pPr>
              <w:spacing w:after="0" w:line="240" w:lineRule="auto"/>
              <w:jc w:val="center"/>
              <w:rPr>
                <w:rFonts w:ascii="GHEA Grapalat" w:hAnsi="GHEA Grapalat" w:cs="Arial"/>
                <w:bCs/>
                <w:i/>
                <w:sz w:val="20"/>
                <w:szCs w:val="20"/>
              </w:rPr>
            </w:pP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F12606" w:rsidRPr="005E1F72" w:rsidTr="009D026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F12606" w:rsidRPr="005E1F72" w:rsidTr="009D026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F12606" w:rsidRPr="005E1F72" w:rsidTr="009D026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F12606" w:rsidRPr="005E1F72" w:rsidTr="009D026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7E6E62">
            <w:pPr>
              <w:spacing w:after="0" w:line="240" w:lineRule="auto"/>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 xml:space="preserve"> Երևանի քաղաքապետարան</w:t>
            </w:r>
          </w:p>
        </w:tc>
      </w:tr>
      <w:tr w:rsidR="00F12606" w:rsidRPr="005E1F72" w:rsidTr="009D026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F12606" w:rsidRPr="005E1F72" w:rsidTr="009D026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Շահառուի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sz w:val="20"/>
                <w:szCs w:val="20"/>
                <w:lang w:val="hy-AM"/>
              </w:rPr>
              <w:t>02593108</w:t>
            </w:r>
          </w:p>
        </w:tc>
      </w:tr>
      <w:tr w:rsidR="00F12606" w:rsidRPr="005E1F72" w:rsidTr="009D026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.Շահառուի</w:t>
            </w:r>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(բանկ)</w:t>
            </w:r>
            <w:r w:rsidRPr="005E1F72">
              <w:rPr>
                <w:rFonts w:ascii="GHEA Grapalat" w:hAnsi="GHEA Grapalat" w:cs="Arial"/>
                <w:sz w:val="20"/>
                <w:szCs w:val="20"/>
              </w:rPr>
              <w:t>`</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 xml:space="preserve"> Կենտրոնական գանձապետարան</w:t>
            </w:r>
          </w:p>
        </w:tc>
      </w:tr>
      <w:tr w:rsidR="00F12606" w:rsidRPr="005E1F72" w:rsidTr="009D026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7E6E6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.Շահառուի</w:t>
            </w:r>
            <w:r w:rsidRPr="005E1F72">
              <w:rPr>
                <w:rFonts w:ascii="GHEA Grapalat" w:hAnsi="GHEA Grapalat" w:cs="Arial"/>
                <w:sz w:val="20"/>
                <w:szCs w:val="20"/>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 xml:space="preserve"> (</w:t>
            </w:r>
            <w:r w:rsidRPr="005E1F72">
              <w:rPr>
                <w:rFonts w:ascii="GHEA Grapalat" w:hAnsi="GHEA Grapalat" w:cs="Sylfaen"/>
                <w:sz w:val="20"/>
                <w:szCs w:val="20"/>
              </w:rPr>
              <w:t>հշ</w:t>
            </w:r>
            <w:r w:rsidRPr="005E1F72">
              <w:rPr>
                <w:rFonts w:ascii="GHEA Grapalat" w:hAnsi="GHEA Grapalat" w:cs="Arial"/>
                <w:sz w:val="20"/>
                <w:szCs w:val="20"/>
              </w:rPr>
              <w:t>.N)</w:t>
            </w:r>
            <w:r w:rsidR="007E6E62">
              <w:rPr>
                <w:rFonts w:ascii="GHEA Grapalat" w:hAnsi="GHEA Grapalat" w:cs="Arial"/>
                <w:sz w:val="20"/>
                <w:szCs w:val="20"/>
                <w:lang w:val="hy-AM"/>
              </w:rPr>
              <w:t xml:space="preserve"> </w:t>
            </w:r>
            <w:r w:rsidR="007E6E62" w:rsidRPr="00206B87">
              <w:rPr>
                <w:rFonts w:ascii="GHEA Grapalat" w:hAnsi="GHEA Grapalat" w:cs="Arial"/>
                <w:sz w:val="20"/>
                <w:szCs w:val="20"/>
                <w:lang w:val="hy-AM"/>
              </w:rPr>
              <w:t>900015211429</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F12606" w:rsidRPr="005E1F72" w:rsidTr="009D026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(պայմանագրի կատարման ապահովմ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F12606" w:rsidRPr="005E1F72" w:rsidTr="009D0269">
        <w:trPr>
          <w:trHeight w:val="424"/>
        </w:trPr>
        <w:tc>
          <w:tcPr>
            <w:tcW w:w="10980" w:type="dxa"/>
            <w:gridSpan w:val="2"/>
            <w:tcBorders>
              <w:top w:val="single" w:sz="4" w:space="0" w:color="auto"/>
              <w:left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rsidR="00F12606" w:rsidRPr="005E1F72" w:rsidRDefault="00F12606" w:rsidP="00F12606">
            <w:pPr>
              <w:spacing w:after="0" w:line="240" w:lineRule="auto"/>
              <w:rPr>
                <w:rFonts w:ascii="GHEA Grapalat" w:hAnsi="GHEA Grapalat" w:cs="Arial"/>
                <w:sz w:val="20"/>
                <w:szCs w:val="20"/>
              </w:rPr>
            </w:pPr>
          </w:p>
        </w:tc>
      </w:tr>
      <w:tr w:rsidR="00F12606" w:rsidRPr="005E1F72" w:rsidTr="009D0269">
        <w:trPr>
          <w:trHeight w:val="704"/>
        </w:trPr>
        <w:tc>
          <w:tcPr>
            <w:tcW w:w="10980" w:type="dxa"/>
            <w:gridSpan w:val="2"/>
            <w:tcBorders>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Arial"/>
                <w:sz w:val="20"/>
                <w:szCs w:val="20"/>
                <w:lang w:val="hy-AM"/>
              </w:rPr>
            </w:pPr>
          </w:p>
        </w:tc>
      </w:tr>
      <w:tr w:rsidR="00F12606" w:rsidRPr="005E1F72" w:rsidTr="009D026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rsidR="00F12606" w:rsidRPr="005E1F72" w:rsidRDefault="00F12606" w:rsidP="00F12606">
            <w:pPr>
              <w:spacing w:after="0" w:line="240" w:lineRule="auto"/>
              <w:rPr>
                <w:rFonts w:ascii="GHEA Grapalat" w:hAnsi="GHEA Grapalat" w:cs="Sylfaen"/>
                <w:sz w:val="20"/>
                <w:szCs w:val="20"/>
                <w:lang w:val="ru-RU"/>
              </w:rPr>
            </w:pPr>
          </w:p>
        </w:tc>
      </w:tr>
      <w:tr w:rsidR="00F12606" w:rsidRPr="005E1F72" w:rsidTr="009D026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rsidR="00F12606" w:rsidRPr="005E1F72" w:rsidRDefault="00F12606" w:rsidP="00F12606">
            <w:pPr>
              <w:spacing w:after="0" w:line="240" w:lineRule="auto"/>
              <w:rPr>
                <w:rFonts w:ascii="GHEA Grapalat" w:hAnsi="GHEA Grapalat" w:cs="Sylfaen"/>
                <w:sz w:val="20"/>
                <w:szCs w:val="20"/>
                <w:lang w:val="hy-AM"/>
              </w:rPr>
            </w:pPr>
          </w:p>
        </w:tc>
      </w:tr>
      <w:tr w:rsidR="00F12606" w:rsidRPr="005E1F72" w:rsidTr="009D0269">
        <w:trPr>
          <w:trHeight w:val="2194"/>
        </w:trPr>
        <w:tc>
          <w:tcPr>
            <w:tcW w:w="5616" w:type="dxa"/>
            <w:tcBorders>
              <w:top w:val="nil"/>
              <w:left w:val="single" w:sz="4" w:space="0" w:color="auto"/>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rPr>
                <w:rFonts w:ascii="GHEA Grapalat" w:hAnsi="GHEA Grapalat" w:cs="Tahoma"/>
                <w:color w:val="000000"/>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Կ.Տ.</w:t>
            </w:r>
          </w:p>
          <w:p w:rsidR="00F12606" w:rsidRPr="005E1F72" w:rsidRDefault="00F12606" w:rsidP="00F12606">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rsidR="00F12606" w:rsidRPr="005E1F72" w:rsidRDefault="00F12606" w:rsidP="00F12606">
            <w:pPr>
              <w:spacing w:after="0" w:line="240" w:lineRule="auto"/>
              <w:jc w:val="right"/>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jc w:val="right"/>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rsidR="00F12606" w:rsidRPr="005E1F72" w:rsidRDefault="00F12606" w:rsidP="00F12606">
            <w:pPr>
              <w:spacing w:after="0" w:line="240" w:lineRule="auto"/>
              <w:jc w:val="right"/>
              <w:rPr>
                <w:rFonts w:ascii="GHEA Grapalat" w:hAnsi="GHEA Grapalat" w:cs="Sylfaen"/>
                <w:sz w:val="20"/>
                <w:szCs w:val="20"/>
              </w:rPr>
            </w:pPr>
          </w:p>
        </w:tc>
      </w:tr>
      <w:tr w:rsidR="00F12606" w:rsidRPr="005E1F72" w:rsidTr="009D0269">
        <w:trPr>
          <w:trHeight w:val="2058"/>
        </w:trPr>
        <w:tc>
          <w:tcPr>
            <w:tcW w:w="5616" w:type="dxa"/>
            <w:tcBorders>
              <w:top w:val="single" w:sz="4" w:space="0" w:color="auto"/>
              <w:left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rsidR="00F12606" w:rsidRPr="005E1F72" w:rsidRDefault="00F12606" w:rsidP="00F12606">
            <w:pPr>
              <w:spacing w:after="0" w:line="240" w:lineRule="auto"/>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/ստորագրություն/</w:t>
            </w:r>
          </w:p>
          <w:p w:rsidR="00F12606" w:rsidRPr="005E1F72" w:rsidRDefault="00F12606" w:rsidP="00F12606">
            <w:pPr>
              <w:spacing w:after="0" w:line="240" w:lineRule="auto"/>
              <w:rPr>
                <w:rFonts w:ascii="GHEA Grapalat" w:hAnsi="GHEA Grapalat" w:cs="Tahoma"/>
                <w:color w:val="000000"/>
                <w:sz w:val="20"/>
                <w:szCs w:val="20"/>
              </w:rPr>
            </w:pPr>
          </w:p>
          <w:p w:rsidR="00F12606" w:rsidRPr="005E1F72" w:rsidRDefault="00F12606" w:rsidP="00F12606">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F12606" w:rsidRPr="005E1F72" w:rsidRDefault="00F12606" w:rsidP="00F12606">
            <w:pPr>
              <w:spacing w:after="0" w:line="240" w:lineRule="auto"/>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p>
          <w:p w:rsidR="00F12606" w:rsidRPr="005E1F72" w:rsidRDefault="00F12606" w:rsidP="00F12606">
            <w:pPr>
              <w:spacing w:after="0" w:line="240" w:lineRule="auto"/>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rsidR="00F12606" w:rsidRPr="005E1F72" w:rsidRDefault="00F12606" w:rsidP="00F12606">
            <w:pPr>
              <w:spacing w:after="0" w:line="240" w:lineRule="auto"/>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rsidR="00F12606" w:rsidRPr="005E1F72" w:rsidRDefault="00F12606" w:rsidP="00F12606">
            <w:pPr>
              <w:spacing w:after="0" w:line="240" w:lineRule="auto"/>
              <w:jc w:val="right"/>
              <w:rPr>
                <w:rFonts w:ascii="GHEA Grapalat" w:hAnsi="GHEA Grapalat" w:cs="Arial"/>
                <w:sz w:val="20"/>
                <w:szCs w:val="20"/>
                <w:lang w:val="hy-AM"/>
              </w:rPr>
            </w:pPr>
          </w:p>
        </w:tc>
      </w:tr>
      <w:tr w:rsidR="00F12606" w:rsidRPr="005E1F72" w:rsidTr="009D0269">
        <w:trPr>
          <w:trHeight w:val="2194"/>
        </w:trPr>
        <w:tc>
          <w:tcPr>
            <w:tcW w:w="5616" w:type="dxa"/>
            <w:tcBorders>
              <w:top w:val="nil"/>
              <w:left w:val="single" w:sz="4" w:space="0" w:color="auto"/>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lastRenderedPageBreak/>
              <w:t>24.բ.                                                       Կ.Տ.</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23.բ.                                                                 Կ.Տ.    </w:t>
            </w: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rPr>
                <w:rFonts w:ascii="GHEA Grapalat" w:hAnsi="GHEA Grapalat" w:cs="Sylfaen"/>
                <w:sz w:val="20"/>
                <w:szCs w:val="20"/>
              </w:rPr>
            </w:pPr>
            <w:r w:rsidRPr="005E1F72">
              <w:rPr>
                <w:rFonts w:ascii="GHEA Grapalat" w:hAnsi="GHEA Grapalat" w:cs="Sylfaen"/>
                <w:sz w:val="20"/>
                <w:szCs w:val="20"/>
              </w:rPr>
              <w:t xml:space="preserve">                     </w:t>
            </w:r>
          </w:p>
          <w:p w:rsidR="00F12606" w:rsidRPr="005E1F72" w:rsidRDefault="00F12606" w:rsidP="00F12606">
            <w:pPr>
              <w:spacing w:after="0" w:line="240" w:lineRule="auto"/>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rsidR="00F12606" w:rsidRPr="005E1F72" w:rsidRDefault="00F12606" w:rsidP="00F12606">
            <w:pPr>
              <w:spacing w:after="0" w:line="240" w:lineRule="auto"/>
              <w:rPr>
                <w:rFonts w:ascii="GHEA Grapalat" w:hAnsi="GHEA Grapalat" w:cs="Sylfaen"/>
                <w:color w:val="000000"/>
                <w:sz w:val="20"/>
                <w:szCs w:val="20"/>
              </w:rPr>
            </w:pPr>
          </w:p>
          <w:p w:rsidR="00F12606" w:rsidRPr="005E1F72" w:rsidRDefault="00F12606" w:rsidP="00F12606">
            <w:pPr>
              <w:spacing w:after="0" w:line="240" w:lineRule="auto"/>
              <w:rPr>
                <w:rFonts w:ascii="GHEA Grapalat" w:hAnsi="GHEA Grapalat" w:cs="Sylfaen"/>
                <w:sz w:val="20"/>
                <w:szCs w:val="20"/>
              </w:rPr>
            </w:pPr>
          </w:p>
          <w:p w:rsidR="00F12606" w:rsidRPr="005E1F72" w:rsidRDefault="00F12606" w:rsidP="00F12606">
            <w:pPr>
              <w:spacing w:after="0" w:line="240" w:lineRule="auto"/>
              <w:jc w:val="right"/>
              <w:rPr>
                <w:rFonts w:ascii="GHEA Grapalat" w:hAnsi="GHEA Grapalat" w:cs="Arial"/>
                <w:sz w:val="20"/>
                <w:szCs w:val="20"/>
              </w:rPr>
            </w:pPr>
          </w:p>
        </w:tc>
      </w:tr>
    </w:tbl>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r>
        <w:rPr>
          <w:rFonts w:ascii="GHEA Grapalat" w:hAnsi="GHEA Grapalat"/>
          <w:i/>
          <w:sz w:val="16"/>
          <w:vertAlign w:val="superscript"/>
        </w:rPr>
        <w:t xml:space="preserve">37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F12606" w:rsidRPr="005E1F72" w:rsidRDefault="00F12606" w:rsidP="00F12606">
      <w:pPr>
        <w:spacing w:after="0" w:line="240" w:lineRule="auto"/>
        <w:rPr>
          <w:rFonts w:ascii="GHEA Grapalat" w:hAnsi="GHEA Grapalat"/>
          <w:vanish/>
        </w:rPr>
      </w:pPr>
    </w:p>
    <w:p w:rsidR="00F12606" w:rsidRPr="005E1F72" w:rsidRDefault="00F12606" w:rsidP="00F12606">
      <w:pPr>
        <w:spacing w:after="0" w:line="240" w:lineRule="auto"/>
        <w:jc w:val="center"/>
        <w:rPr>
          <w:rFonts w:ascii="GHEA Grapalat" w:hAnsi="GHEA Grapalat"/>
          <w:b/>
        </w:rPr>
      </w:pPr>
    </w:p>
    <w:p w:rsidR="00F12606" w:rsidRPr="005E1F72" w:rsidRDefault="00F12606" w:rsidP="00F12606">
      <w:pPr>
        <w:spacing w:after="0" w:line="240" w:lineRule="auto"/>
        <w:jc w:val="center"/>
        <w:rPr>
          <w:rFonts w:ascii="GHEA Grapalat" w:hAnsi="GHEA Grapalat"/>
          <w:b/>
          <w:lang w:val="nl-NL"/>
        </w:rPr>
      </w:pPr>
      <w:r w:rsidRPr="005E1F72">
        <w:rPr>
          <w:rFonts w:ascii="GHEA Grapalat" w:hAnsi="GHEA Grapalat"/>
          <w:b/>
        </w:rPr>
        <w:lastRenderedPageBreak/>
        <w:t>Վճարման</w:t>
      </w:r>
      <w:r w:rsidRPr="005E1F72">
        <w:rPr>
          <w:rFonts w:ascii="GHEA Grapalat" w:hAnsi="GHEA Grapalat"/>
          <w:b/>
          <w:lang w:val="nl-NL"/>
        </w:rPr>
        <w:t xml:space="preserve"> </w:t>
      </w:r>
      <w:r w:rsidRPr="005E1F72">
        <w:rPr>
          <w:rFonts w:ascii="GHEA Grapalat" w:hAnsi="GHEA Grapalat"/>
          <w:b/>
        </w:rPr>
        <w:t>պահանջագրի</w:t>
      </w:r>
      <w:r w:rsidRPr="005E1F72">
        <w:rPr>
          <w:rFonts w:ascii="GHEA Grapalat" w:hAnsi="GHEA Grapalat"/>
          <w:b/>
          <w:lang w:val="nl-NL"/>
        </w:rPr>
        <w:t xml:space="preserve"> </w:t>
      </w:r>
      <w:r w:rsidRPr="005E1F72">
        <w:rPr>
          <w:rFonts w:ascii="GHEA Grapalat" w:hAnsi="GHEA Grapalat"/>
          <w:b/>
        </w:rPr>
        <w:t>պարտադիր</w:t>
      </w:r>
      <w:r w:rsidRPr="005E1F72">
        <w:rPr>
          <w:rFonts w:ascii="GHEA Grapalat" w:hAnsi="GHEA Grapalat"/>
          <w:b/>
          <w:lang w:val="nl-NL"/>
        </w:rPr>
        <w:t xml:space="preserve"> </w:t>
      </w:r>
      <w:r w:rsidRPr="005E1F72">
        <w:rPr>
          <w:rFonts w:ascii="GHEA Grapalat" w:hAnsi="GHEA Grapalat"/>
          <w:b/>
        </w:rPr>
        <w:t>վավերապայմանները</w:t>
      </w:r>
      <w:r w:rsidRPr="005E1F72">
        <w:rPr>
          <w:rFonts w:ascii="GHEA Grapalat" w:hAnsi="GHEA Grapalat"/>
          <w:b/>
          <w:lang w:val="nl-NL"/>
        </w:rPr>
        <w:t xml:space="preserve"> </w:t>
      </w:r>
      <w:r w:rsidRPr="005E1F72">
        <w:rPr>
          <w:rFonts w:ascii="GHEA Grapalat" w:hAnsi="GHEA Grapalat"/>
          <w:b/>
        </w:rPr>
        <w:t>և</w:t>
      </w:r>
      <w:r w:rsidRPr="005E1F72">
        <w:rPr>
          <w:rFonts w:ascii="GHEA Grapalat" w:hAnsi="GHEA Grapalat"/>
          <w:b/>
          <w:lang w:val="nl-NL"/>
        </w:rPr>
        <w:t xml:space="preserve"> </w:t>
      </w:r>
      <w:r w:rsidRPr="005E1F72">
        <w:rPr>
          <w:rFonts w:ascii="GHEA Grapalat" w:hAnsi="GHEA Grapalat"/>
          <w:b/>
        </w:rPr>
        <w:t>լրացման</w:t>
      </w:r>
      <w:r w:rsidRPr="005E1F72">
        <w:rPr>
          <w:rFonts w:ascii="GHEA Grapalat" w:hAnsi="GHEA Grapalat"/>
          <w:b/>
          <w:lang w:val="nl-NL"/>
        </w:rPr>
        <w:t xml:space="preserve"> </w:t>
      </w:r>
      <w:r w:rsidRPr="005E1F72">
        <w:rPr>
          <w:rFonts w:ascii="GHEA Grapalat" w:hAnsi="GHEA Grapalat"/>
          <w:b/>
          <w:lang w:val="hy-AM"/>
        </w:rPr>
        <w:t>ուղեցույց</w:t>
      </w:r>
      <w:r w:rsidRPr="005E1F72">
        <w:rPr>
          <w:rFonts w:ascii="GHEA Grapalat" w:hAnsi="GHEA Grapalat"/>
          <w:b/>
        </w:rPr>
        <w:t>ը</w:t>
      </w:r>
    </w:p>
    <w:p w:rsidR="00F12606" w:rsidRPr="005E1F72" w:rsidRDefault="00F12606" w:rsidP="00F12606">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Նշված դաշտի/</w:t>
            </w:r>
          </w:p>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rsidR="00F12606" w:rsidRPr="005E1F72" w:rsidRDefault="00F12606" w:rsidP="00F12606">
            <w:pPr>
              <w:spacing w:after="0" w:line="240" w:lineRule="auto"/>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b/>
                <w:sz w:val="20"/>
                <w:szCs w:val="20"/>
              </w:rPr>
            </w:pPr>
            <w:r w:rsidRPr="005E1F72">
              <w:rPr>
                <w:rFonts w:ascii="GHEA Grapalat" w:hAnsi="GHEA Grapalat"/>
                <w:b/>
                <w:sz w:val="20"/>
                <w:szCs w:val="20"/>
              </w:rPr>
              <w:t>5</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w:t>
            </w:r>
            <w:r w:rsidRPr="005E1F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F12606" w:rsidRPr="004D4CD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ոչ պարտադիր</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F12606" w:rsidRPr="004D4CD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F12606" w:rsidRPr="001E0AE3" w:rsidRDefault="00F12606" w:rsidP="00F12606">
            <w:pPr>
              <w:spacing w:after="0" w:line="240" w:lineRule="auto"/>
              <w:jc w:val="center"/>
              <w:rPr>
                <w:rFonts w:ascii="GHEA Grapalat" w:hAnsi="GHEA Grapalat"/>
                <w:sz w:val="20"/>
                <w:szCs w:val="20"/>
                <w:lang w:val="hy-AM"/>
              </w:rPr>
            </w:pPr>
            <w:r w:rsidRPr="001E0AE3">
              <w:rPr>
                <w:rFonts w:ascii="GHEA Grapalat" w:hAnsi="GHEA Grapalat"/>
                <w:sz w:val="20"/>
                <w:szCs w:val="20"/>
                <w:lang w:val="hy-AM"/>
              </w:rPr>
              <w:t>նախապես լրացվում է շահառուի կողմից` հրավերով</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5E1F72">
              <w:rPr>
                <w:rFonts w:ascii="GHEA Grapalat" w:hAnsi="GHEA Grapalat"/>
                <w:sz w:val="20"/>
                <w:szCs w:val="20"/>
              </w:rPr>
              <w:lastRenderedPageBreak/>
              <w:t>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F12606" w:rsidRPr="004D4CD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Del="0010680B"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rsidR="00F12606" w:rsidRPr="005E1F72" w:rsidRDefault="00F12606" w:rsidP="00F12606">
            <w:pPr>
              <w:spacing w:after="0" w:line="240" w:lineRule="auto"/>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F12606" w:rsidRPr="004D4CD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F12606" w:rsidRPr="005E1F72" w:rsidRDefault="00F12606" w:rsidP="00F12606">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rsidR="00F12606" w:rsidRPr="005E1F72" w:rsidRDefault="00F12606" w:rsidP="00F12606">
            <w:pPr>
              <w:spacing w:after="0" w:line="240" w:lineRule="auto"/>
              <w:jc w:val="center"/>
              <w:rPr>
                <w:rFonts w:ascii="GHEA Grapalat" w:hAnsi="GHEA Grapalat"/>
                <w:sz w:val="20"/>
                <w:szCs w:val="20"/>
                <w:lang w:val="hy-AM"/>
              </w:rPr>
            </w:pPr>
          </w:p>
        </w:tc>
      </w:tr>
      <w:tr w:rsidR="00F12606" w:rsidRPr="004D4CD2"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պարտադիր` </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vAlign w:val="center"/>
          </w:tcPr>
          <w:p w:rsidR="00F12606" w:rsidRPr="005E1F72" w:rsidRDefault="00F12606" w:rsidP="00F12606">
            <w:pPr>
              <w:spacing w:after="0" w:line="240" w:lineRule="auto"/>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վճարողին սպասարկող </w:t>
            </w:r>
            <w:r w:rsidRPr="005E1F72">
              <w:rPr>
                <w:rFonts w:ascii="GHEA Grapalat" w:hAnsi="GHEA Grapalat"/>
                <w:sz w:val="20"/>
                <w:szCs w:val="20"/>
              </w:rPr>
              <w:lastRenderedPageBreak/>
              <w:t xml:space="preserve">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վճարման պահանջագիրը </w:t>
            </w:r>
            <w:r w:rsidRPr="005E1F72">
              <w:rPr>
                <w:rFonts w:ascii="GHEA Grapalat" w:hAnsi="GHEA Grapalat"/>
                <w:sz w:val="20"/>
                <w:szCs w:val="20"/>
              </w:rPr>
              <w:lastRenderedPageBreak/>
              <w:t>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ոչ 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5E1F72"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p>
        </w:tc>
      </w:tr>
      <w:tr w:rsidR="00F12606" w:rsidRPr="000E3911" w:rsidTr="009D0269">
        <w:tc>
          <w:tcPr>
            <w:tcW w:w="72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F12606" w:rsidRPr="005E1F72"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rsidR="00F12606" w:rsidRPr="000E3911" w:rsidRDefault="00F12606" w:rsidP="00F12606">
            <w:pPr>
              <w:spacing w:after="0" w:line="240" w:lineRule="auto"/>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F12606" w:rsidRPr="000E3911" w:rsidRDefault="00F12606" w:rsidP="00F12606">
            <w:pPr>
              <w:spacing w:after="0" w:line="240" w:lineRule="auto"/>
              <w:jc w:val="center"/>
              <w:rPr>
                <w:rFonts w:ascii="GHEA Grapalat" w:hAnsi="GHEA Grapalat"/>
                <w:sz w:val="20"/>
                <w:szCs w:val="20"/>
              </w:rPr>
            </w:pPr>
          </w:p>
        </w:tc>
      </w:tr>
    </w:tbl>
    <w:p w:rsidR="00F12606" w:rsidRPr="000F4414"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E3911" w:rsidRDefault="00F12606" w:rsidP="00F12606">
      <w:pPr>
        <w:pStyle w:val="BodyTextIndent"/>
        <w:spacing w:line="240" w:lineRule="auto"/>
        <w:jc w:val="right"/>
        <w:rPr>
          <w:rFonts w:ascii="GHEA Grapalat" w:hAnsi="GHEA Grapalat" w:cs="Sylfaen"/>
          <w:i w:val="0"/>
          <w:lang w:val="en-US"/>
        </w:rPr>
      </w:pPr>
    </w:p>
    <w:p w:rsidR="00F12606" w:rsidRPr="000F4414" w:rsidRDefault="00F12606" w:rsidP="00F12606">
      <w:pPr>
        <w:spacing w:after="0" w:line="240" w:lineRule="auto"/>
        <w:rPr>
          <w:rFonts w:ascii="GHEA Grapalat" w:hAnsi="GHEA Grapalat"/>
        </w:rPr>
      </w:pPr>
    </w:p>
    <w:p w:rsidR="00F12606" w:rsidRPr="00131E9C" w:rsidRDefault="00F12606" w:rsidP="00F12606">
      <w:pPr>
        <w:spacing w:after="0" w:line="240" w:lineRule="auto"/>
        <w:jc w:val="center"/>
        <w:rPr>
          <w:rFonts w:ascii="GHEA Grapalat" w:hAnsi="GHEA Grapalat" w:cs="GHEA Grapalat"/>
          <w:lang w:val="hy-AM"/>
        </w:rPr>
      </w:pPr>
    </w:p>
    <w:p w:rsidR="00CA219E" w:rsidRPr="00F12606" w:rsidRDefault="00CA219E" w:rsidP="00F12606">
      <w:pPr>
        <w:spacing w:after="0" w:line="240" w:lineRule="auto"/>
        <w:rPr>
          <w:lang w:val="hy-AM"/>
        </w:rPr>
      </w:pPr>
    </w:p>
    <w:sectPr w:rsidR="00CA219E" w:rsidRPr="00F12606" w:rsidSect="009D0269">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FF6" w:rsidRDefault="00CA1FF6" w:rsidP="00F12606">
      <w:pPr>
        <w:spacing w:after="0" w:line="240" w:lineRule="auto"/>
      </w:pPr>
      <w:r>
        <w:separator/>
      </w:r>
    </w:p>
  </w:endnote>
  <w:endnote w:type="continuationSeparator" w:id="1">
    <w:p w:rsidR="00CA1FF6" w:rsidRDefault="00CA1FF6" w:rsidP="00F12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FF6" w:rsidRDefault="00CA1FF6" w:rsidP="00F12606">
      <w:pPr>
        <w:spacing w:after="0" w:line="240" w:lineRule="auto"/>
      </w:pPr>
      <w:r>
        <w:separator/>
      </w:r>
    </w:p>
  </w:footnote>
  <w:footnote w:type="continuationSeparator" w:id="1">
    <w:p w:rsidR="00CA1FF6" w:rsidRDefault="00CA1FF6" w:rsidP="00F12606">
      <w:pPr>
        <w:spacing w:after="0" w:line="240" w:lineRule="auto"/>
      </w:pPr>
      <w:r>
        <w:continuationSeparator/>
      </w:r>
    </w:p>
  </w:footnote>
  <w:footnote w:id="2">
    <w:p w:rsidR="009D0269" w:rsidRPr="00375D38" w:rsidDel="009A5190" w:rsidRDefault="009D0269" w:rsidP="00F12606">
      <w:pPr>
        <w:pStyle w:val="FootnoteText"/>
        <w:jc w:val="both"/>
        <w:rPr>
          <w:del w:id="0"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3">
    <w:p w:rsidR="009D0269" w:rsidRPr="001E7733" w:rsidRDefault="009D0269" w:rsidP="005879CC">
      <w:pPr>
        <w:pStyle w:val="FootnoteText"/>
        <w:jc w:val="both"/>
        <w:rPr>
          <w:rFonts w:ascii="Sylfaen" w:hAnsi="Sylfaen" w:cs="Sylfaen"/>
          <w:sz w:val="16"/>
          <w:szCs w:val="16"/>
          <w:lang w:val="af-ZA"/>
        </w:rPr>
      </w:pPr>
      <w:r w:rsidRPr="00375D38">
        <w:rPr>
          <w:rStyle w:val="FootnoteReference"/>
          <w:rFonts w:ascii="GHEA Grapalat" w:hAnsi="GHEA Grapalat"/>
          <w:sz w:val="16"/>
          <w:szCs w:val="16"/>
        </w:rPr>
        <w:footnoteRef/>
      </w:r>
      <w:r w:rsidRPr="001E67BC">
        <w:rPr>
          <w:rStyle w:val="FootnoteReference"/>
          <w:lang w:val="af-ZA"/>
        </w:rPr>
        <w:t xml:space="preserve"> </w:t>
      </w:r>
      <w:r w:rsidRPr="00663DE6">
        <w:rPr>
          <w:rFonts w:ascii="GHEA Grapalat" w:hAnsi="GHEA Grapalat"/>
          <w:i/>
          <w:sz w:val="16"/>
          <w:szCs w:val="16"/>
          <w:lang w:val="af-ZA"/>
        </w:rPr>
        <w:t xml:space="preserve">Փակագծերում նշված արտահայտությունը հանվում է, եթե հրավերի տրամադրման համար վճար չի նախատեսվում, հակառակ դեպքում` նախադասությունից հանվում է </w:t>
      </w:r>
      <w:r w:rsidRPr="00372953">
        <w:rPr>
          <w:rFonts w:ascii="GHEA Grapalat" w:hAnsi="GHEA Grapalat"/>
          <w:i/>
          <w:sz w:val="16"/>
          <w:szCs w:val="16"/>
          <w:lang w:val="af-ZA"/>
        </w:rPr>
        <w:t>«</w:t>
      </w:r>
      <w:r w:rsidRPr="00663DE6">
        <w:rPr>
          <w:rFonts w:ascii="GHEA Grapalat" w:hAnsi="GHEA Grapalat"/>
          <w:i/>
          <w:sz w:val="16"/>
          <w:szCs w:val="16"/>
          <w:lang w:val="af-ZA"/>
        </w:rPr>
        <w:t>անվճար</w:t>
      </w:r>
      <w:r w:rsidRPr="00372953">
        <w:rPr>
          <w:rFonts w:ascii="GHEA Grapalat" w:hAnsi="GHEA Grapalat"/>
          <w:i/>
          <w:sz w:val="16"/>
          <w:szCs w:val="16"/>
          <w:lang w:val="af-ZA"/>
        </w:rPr>
        <w:t>»</w:t>
      </w:r>
      <w:r w:rsidRPr="00663DE6">
        <w:rPr>
          <w:rFonts w:ascii="GHEA Grapalat" w:hAnsi="GHEA Grapalat"/>
          <w:i/>
          <w:sz w:val="16"/>
          <w:szCs w:val="16"/>
          <w:lang w:val="af-ZA"/>
        </w:rPr>
        <w:t xml:space="preserve"> բառը:</w:t>
      </w:r>
    </w:p>
  </w:footnote>
  <w:footnote w:id="4">
    <w:p w:rsidR="009D0269" w:rsidRPr="005879CC" w:rsidRDefault="009D0269" w:rsidP="00F12606">
      <w:pPr>
        <w:pStyle w:val="FootnoteText"/>
        <w:rPr>
          <w:rFonts w:ascii="Sylfaen" w:hAnsi="Sylfaen" w:cs="Sylfaen"/>
          <w:sz w:val="16"/>
          <w:szCs w:val="16"/>
          <w:lang w:val="af-ZA"/>
        </w:rPr>
      </w:pPr>
      <w:r w:rsidRPr="00375D38">
        <w:rPr>
          <w:rStyle w:val="FootnoteReference"/>
          <w:rFonts w:ascii="GHEA Grapalat" w:hAnsi="GHEA Grapalat"/>
          <w:sz w:val="16"/>
          <w:szCs w:val="16"/>
        </w:rPr>
        <w:footnoteRef/>
      </w:r>
      <w:r w:rsidRPr="005879CC">
        <w:rPr>
          <w:rFonts w:ascii="GHEA Grapalat" w:hAnsi="GHEA Grapalat"/>
          <w:sz w:val="16"/>
          <w:szCs w:val="16"/>
          <w:lang w:val="af-ZA"/>
        </w:rPr>
        <w:t xml:space="preserve"> </w:t>
      </w:r>
      <w:r w:rsidRPr="00663DE6">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9D0269" w:rsidRPr="005879CC" w:rsidRDefault="009D0269" w:rsidP="00F12606">
      <w:pPr>
        <w:pStyle w:val="FootnoteText"/>
        <w:rPr>
          <w:lang w:val="af-ZA"/>
        </w:rPr>
      </w:pPr>
    </w:p>
  </w:footnote>
  <w:footnote w:id="5">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Pr>
          <w:rFonts w:ascii="GHEA Grapalat" w:hAnsi="GHEA Grapalat" w:cs="Sylfaen"/>
          <w:i/>
          <w:sz w:val="16"/>
          <w:szCs w:val="16"/>
        </w:rPr>
        <w:t>Կ</w:t>
      </w:r>
      <w:r w:rsidRPr="003053EF">
        <w:rPr>
          <w:rFonts w:ascii="GHEA Grapalat" w:hAnsi="GHEA Grapalat" w:cs="Sylfaen"/>
          <w:i/>
          <w:sz w:val="16"/>
          <w:szCs w:val="16"/>
        </w:rPr>
        <w:t>ետը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ե</w:t>
      </w:r>
      <w:r w:rsidRPr="003053EF">
        <w:rPr>
          <w:rFonts w:ascii="GHEA Grapalat" w:hAnsi="GHEA Grapalat" w:cs="Sylfaen"/>
          <w:i/>
          <w:sz w:val="16"/>
          <w:szCs w:val="16"/>
        </w:rPr>
        <w:t>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Գնումների</w:t>
      </w:r>
      <w:r w:rsidRPr="005879CC">
        <w:rPr>
          <w:rFonts w:ascii="GHEA Grapalat" w:hAnsi="GHEA Grapalat" w:cs="Sylfaen"/>
          <w:i/>
          <w:sz w:val="16"/>
          <w:szCs w:val="16"/>
          <w:lang w:val="af-ZA"/>
        </w:rPr>
        <w:t xml:space="preserve"> </w:t>
      </w:r>
      <w:r>
        <w:rPr>
          <w:rFonts w:ascii="GHEA Grapalat" w:hAnsi="GHEA Grapalat" w:cs="Sylfaen"/>
          <w:i/>
          <w:sz w:val="16"/>
          <w:szCs w:val="16"/>
        </w:rPr>
        <w:t>մասին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6">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89384E">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նախադասությունը</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է</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89384E">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7">
    <w:p w:rsidR="009D0269" w:rsidRPr="005879CC" w:rsidRDefault="009D0269" w:rsidP="00F12606">
      <w:pPr>
        <w:pStyle w:val="FootnoteText"/>
        <w:jc w:val="both"/>
        <w:rPr>
          <w:lang w:val="af-ZA"/>
        </w:rPr>
      </w:pPr>
      <w:r w:rsidRPr="00CA7342">
        <w:rPr>
          <w:rStyle w:val="FootnoteReference"/>
        </w:rPr>
        <w:footnoteRef/>
      </w:r>
      <w:r w:rsidRPr="005879CC">
        <w:rPr>
          <w:lang w:val="af-ZA"/>
        </w:rPr>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F0FC3">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8">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Pr>
          <w:rFonts w:ascii="GHEA Grapalat" w:hAnsi="GHEA Grapalat" w:cs="Sylfaen"/>
          <w:i/>
          <w:sz w:val="16"/>
          <w:szCs w:val="16"/>
        </w:rPr>
        <w:t>Ենթակետը</w:t>
      </w:r>
      <w:r w:rsidRPr="005879CC">
        <w:rPr>
          <w:rFonts w:ascii="GHEA Grapalat" w:hAnsi="GHEA Grapalat" w:cs="Sylfaen"/>
          <w:i/>
          <w:sz w:val="16"/>
          <w:szCs w:val="16"/>
          <w:lang w:val="af-ZA"/>
        </w:rPr>
        <w:t xml:space="preserve"> </w:t>
      </w:r>
      <w:r>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ե</w:t>
      </w:r>
      <w:r w:rsidRPr="003053EF">
        <w:rPr>
          <w:rFonts w:ascii="GHEA Grapalat" w:hAnsi="GHEA Grapalat" w:cs="Sylfaen"/>
          <w:i/>
          <w:sz w:val="16"/>
          <w:szCs w:val="16"/>
        </w:rPr>
        <w:t>թե</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w:t>
      </w:r>
      <w:r>
        <w:rPr>
          <w:rFonts w:ascii="GHEA Grapalat" w:hAnsi="GHEA Grapalat" w:cs="Sylfaen"/>
          <w:i/>
          <w:sz w:val="16"/>
          <w:szCs w:val="16"/>
        </w:rPr>
        <w:t>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w:t>
      </w:r>
    </w:p>
  </w:footnote>
  <w:footnote w:id="9">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A42216">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բաժինը</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է</w:t>
      </w:r>
      <w:r w:rsidRPr="005879CC">
        <w:rPr>
          <w:rFonts w:ascii="GHEA Grapalat" w:hAnsi="GHEA Grapalat" w:cs="Sylfaen"/>
          <w:i/>
          <w:sz w:val="16"/>
          <w:szCs w:val="16"/>
          <w:lang w:val="af-ZA"/>
        </w:rPr>
        <w:t xml:space="preserve"> </w:t>
      </w:r>
      <w:r w:rsidRPr="00A42216">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9B7258">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կազմակերպվում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w:t>
      </w:r>
      <w:r>
        <w:rPr>
          <w:rFonts w:ascii="GHEA Grapalat" w:hAnsi="GHEA Grapalat" w:cs="Sylfaen"/>
          <w:i/>
          <w:sz w:val="16"/>
          <w:szCs w:val="16"/>
        </w:rPr>
        <w:t>Օրենքի</w:t>
      </w:r>
      <w:r w:rsidRPr="005879CC">
        <w:rPr>
          <w:rFonts w:ascii="GHEA Grapalat" w:hAnsi="GHEA Grapalat" w:cs="Sylfaen"/>
          <w:i/>
          <w:sz w:val="16"/>
          <w:szCs w:val="16"/>
          <w:lang w:val="af-ZA"/>
        </w:rPr>
        <w:t xml:space="preserve"> 15-</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հոդվածի</w:t>
      </w:r>
      <w:r w:rsidRPr="005879CC">
        <w:rPr>
          <w:rFonts w:ascii="GHEA Grapalat" w:hAnsi="GHEA Grapalat" w:cs="Sylfaen"/>
          <w:i/>
          <w:sz w:val="16"/>
          <w:szCs w:val="16"/>
          <w:lang w:val="af-ZA"/>
        </w:rPr>
        <w:t xml:space="preserve"> 6-</w:t>
      </w:r>
      <w:r w:rsidRPr="003053EF">
        <w:rPr>
          <w:rFonts w:ascii="GHEA Grapalat" w:hAnsi="GHEA Grapalat" w:cs="Sylfaen"/>
          <w:i/>
          <w:sz w:val="16"/>
          <w:szCs w:val="16"/>
        </w:rPr>
        <w:t>րդ</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հիման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վրա</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այն</w:t>
      </w:r>
      <w:r w:rsidRPr="005879CC">
        <w:rPr>
          <w:rFonts w:ascii="GHEA Grapalat" w:hAnsi="GHEA Grapalat" w:cs="Sylfaen"/>
          <w:i/>
          <w:sz w:val="16"/>
          <w:szCs w:val="16"/>
          <w:lang w:val="af-ZA"/>
        </w:rPr>
        <w:t xml:space="preserve"> </w:t>
      </w:r>
      <w:r>
        <w:rPr>
          <w:rFonts w:ascii="GHEA Grapalat" w:hAnsi="GHEA Grapalat" w:cs="Sylfaen"/>
          <w:i/>
          <w:sz w:val="16"/>
          <w:szCs w:val="16"/>
        </w:rPr>
        <w:t>դեպքի</w:t>
      </w:r>
      <w:r w:rsidRPr="005879CC">
        <w:rPr>
          <w:rFonts w:ascii="GHEA Grapalat" w:hAnsi="GHEA Grapalat" w:cs="Sylfaen"/>
          <w:i/>
          <w:sz w:val="16"/>
          <w:szCs w:val="16"/>
          <w:lang w:val="af-ZA"/>
        </w:rPr>
        <w:t xml:space="preserve">, </w:t>
      </w:r>
      <w:r>
        <w:rPr>
          <w:rFonts w:ascii="GHEA Grapalat" w:hAnsi="GHEA Grapalat" w:cs="Sylfaen"/>
          <w:i/>
          <w:sz w:val="16"/>
          <w:szCs w:val="16"/>
        </w:rPr>
        <w:t>երբ</w:t>
      </w:r>
      <w:r w:rsidRPr="005879CC">
        <w:rPr>
          <w:rFonts w:ascii="GHEA Grapalat" w:hAnsi="GHEA Grapalat" w:cs="Sylfaen"/>
          <w:i/>
          <w:sz w:val="16"/>
          <w:szCs w:val="16"/>
          <w:lang w:val="af-ZA"/>
        </w:rPr>
        <w:t xml:space="preserve"> </w:t>
      </w:r>
      <w:r>
        <w:rPr>
          <w:rFonts w:ascii="GHEA Grapalat" w:hAnsi="GHEA Grapalat" w:cs="Sylfaen"/>
          <w:i/>
          <w:sz w:val="16"/>
          <w:szCs w:val="16"/>
        </w:rPr>
        <w:t>ընթացակարգը</w:t>
      </w:r>
      <w:r w:rsidRPr="005879CC">
        <w:rPr>
          <w:rFonts w:ascii="GHEA Grapalat" w:hAnsi="GHEA Grapalat" w:cs="Sylfaen"/>
          <w:i/>
          <w:sz w:val="16"/>
          <w:szCs w:val="16"/>
          <w:lang w:val="af-ZA"/>
        </w:rPr>
        <w:t xml:space="preserve"> </w:t>
      </w:r>
      <w:r>
        <w:rPr>
          <w:rFonts w:ascii="GHEA Grapalat" w:hAnsi="GHEA Grapalat" w:cs="Sylfaen"/>
          <w:i/>
          <w:sz w:val="16"/>
          <w:szCs w:val="16"/>
        </w:rPr>
        <w:t>կազմակերպելու</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անհրաժեշտ</w:t>
      </w:r>
      <w:r w:rsidRPr="005879CC">
        <w:rPr>
          <w:rFonts w:ascii="GHEA Grapalat" w:hAnsi="GHEA Grapalat" w:cs="Sylfaen"/>
          <w:i/>
          <w:sz w:val="16"/>
          <w:szCs w:val="16"/>
          <w:lang w:val="af-ZA"/>
        </w:rPr>
        <w:t xml:space="preserve"> </w:t>
      </w:r>
      <w:r>
        <w:rPr>
          <w:rFonts w:ascii="GHEA Grapalat" w:hAnsi="GHEA Grapalat" w:cs="Sylfaen"/>
          <w:i/>
          <w:sz w:val="16"/>
          <w:szCs w:val="16"/>
        </w:rPr>
        <w:t>գնման</w:t>
      </w:r>
      <w:r w:rsidRPr="005879CC">
        <w:rPr>
          <w:rFonts w:ascii="GHEA Grapalat" w:hAnsi="GHEA Grapalat" w:cs="Sylfaen"/>
          <w:i/>
          <w:sz w:val="16"/>
          <w:szCs w:val="16"/>
          <w:lang w:val="af-ZA"/>
        </w:rPr>
        <w:t xml:space="preserve"> </w:t>
      </w:r>
      <w:r>
        <w:rPr>
          <w:rFonts w:ascii="GHEA Grapalat" w:hAnsi="GHEA Grapalat" w:cs="Sylfaen"/>
          <w:i/>
          <w:sz w:val="16"/>
          <w:szCs w:val="16"/>
        </w:rPr>
        <w:t>հայտը</w:t>
      </w:r>
      <w:r w:rsidRPr="005879CC">
        <w:rPr>
          <w:rFonts w:ascii="GHEA Grapalat" w:hAnsi="GHEA Grapalat" w:cs="Sylfaen"/>
          <w:i/>
          <w:sz w:val="16"/>
          <w:szCs w:val="16"/>
          <w:lang w:val="af-ZA"/>
        </w:rPr>
        <w:t xml:space="preserve"> </w:t>
      </w:r>
      <w:r>
        <w:rPr>
          <w:rFonts w:ascii="GHEA Grapalat" w:hAnsi="GHEA Grapalat" w:cs="Sylfaen"/>
          <w:i/>
          <w:sz w:val="16"/>
          <w:szCs w:val="16"/>
        </w:rPr>
        <w:t>հաստատվելու</w:t>
      </w:r>
      <w:r w:rsidRPr="005879CC">
        <w:rPr>
          <w:rFonts w:ascii="GHEA Grapalat" w:hAnsi="GHEA Grapalat" w:cs="Sylfaen"/>
          <w:i/>
          <w:sz w:val="16"/>
          <w:szCs w:val="16"/>
          <w:lang w:val="af-ZA"/>
        </w:rPr>
        <w:t xml:space="preserve"> </w:t>
      </w:r>
      <w:r>
        <w:rPr>
          <w:rFonts w:ascii="GHEA Grapalat" w:hAnsi="GHEA Grapalat" w:cs="Sylfaen"/>
          <w:i/>
          <w:sz w:val="16"/>
          <w:szCs w:val="16"/>
        </w:rPr>
        <w:t>օրվա</w:t>
      </w:r>
      <w:r w:rsidRPr="005879CC">
        <w:rPr>
          <w:rFonts w:ascii="GHEA Grapalat" w:hAnsi="GHEA Grapalat" w:cs="Sylfaen"/>
          <w:i/>
          <w:sz w:val="16"/>
          <w:szCs w:val="16"/>
          <w:lang w:val="af-ZA"/>
        </w:rPr>
        <w:t xml:space="preserve"> </w:t>
      </w:r>
      <w:r>
        <w:rPr>
          <w:rFonts w:ascii="GHEA Grapalat" w:hAnsi="GHEA Grapalat" w:cs="Sylfaen"/>
          <w:i/>
          <w:sz w:val="16"/>
          <w:szCs w:val="16"/>
        </w:rPr>
        <w:t>դրությամբ</w:t>
      </w:r>
      <w:r w:rsidRPr="005879CC">
        <w:rPr>
          <w:rFonts w:ascii="GHEA Grapalat" w:hAnsi="GHEA Grapalat" w:cs="Sylfaen"/>
          <w:i/>
          <w:sz w:val="16"/>
          <w:szCs w:val="16"/>
          <w:lang w:val="af-ZA"/>
        </w:rPr>
        <w:t xml:space="preserve"> </w:t>
      </w:r>
      <w:r>
        <w:rPr>
          <w:rFonts w:ascii="GHEA Grapalat" w:hAnsi="GHEA Grapalat" w:cs="Sylfaen"/>
          <w:i/>
          <w:sz w:val="16"/>
          <w:szCs w:val="16"/>
        </w:rPr>
        <w:t>նախատեսված</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միջոցների</w:t>
      </w:r>
      <w:r w:rsidRPr="005879CC">
        <w:rPr>
          <w:rFonts w:ascii="GHEA Grapalat" w:hAnsi="GHEA Grapalat" w:cs="Sylfaen"/>
          <w:i/>
          <w:sz w:val="16"/>
          <w:szCs w:val="16"/>
          <w:lang w:val="af-ZA"/>
        </w:rPr>
        <w:t xml:space="preserve"> </w:t>
      </w:r>
      <w:r>
        <w:rPr>
          <w:rFonts w:ascii="GHEA Grapalat" w:hAnsi="GHEA Grapalat" w:cs="Sylfaen"/>
          <w:i/>
          <w:sz w:val="16"/>
          <w:szCs w:val="16"/>
        </w:rPr>
        <w:t>չափը</w:t>
      </w:r>
      <w:r w:rsidRPr="005879CC">
        <w:rPr>
          <w:rFonts w:ascii="GHEA Grapalat" w:hAnsi="GHEA Grapalat" w:cs="Sylfaen"/>
          <w:i/>
          <w:sz w:val="16"/>
          <w:szCs w:val="16"/>
          <w:lang w:val="af-ZA"/>
        </w:rPr>
        <w:t xml:space="preserve"> </w:t>
      </w:r>
      <w:r>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Pr>
          <w:rFonts w:ascii="GHEA Grapalat" w:hAnsi="GHEA Grapalat" w:cs="Sylfaen"/>
          <w:i/>
          <w:sz w:val="16"/>
          <w:szCs w:val="16"/>
        </w:rPr>
        <w:t>է</w:t>
      </w:r>
      <w:r w:rsidRPr="005879CC">
        <w:rPr>
          <w:rFonts w:ascii="GHEA Grapalat" w:hAnsi="GHEA Grapalat" w:cs="Sylfaen"/>
          <w:i/>
          <w:sz w:val="16"/>
          <w:szCs w:val="16"/>
          <w:lang w:val="af-ZA"/>
        </w:rPr>
        <w:t xml:space="preserve"> 70 </w:t>
      </w:r>
      <w:r>
        <w:rPr>
          <w:rFonts w:ascii="GHEA Grapalat" w:hAnsi="GHEA Grapalat" w:cs="Sylfaen"/>
          <w:i/>
          <w:sz w:val="16"/>
          <w:szCs w:val="16"/>
        </w:rPr>
        <w:t>մլն</w:t>
      </w:r>
      <w:r w:rsidRPr="005879CC">
        <w:rPr>
          <w:rFonts w:ascii="GHEA Grapalat" w:hAnsi="GHEA Grapalat" w:cs="Sylfaen"/>
          <w:i/>
          <w:sz w:val="16"/>
          <w:szCs w:val="16"/>
          <w:lang w:val="af-ZA"/>
        </w:rPr>
        <w:t xml:space="preserve">. </w:t>
      </w:r>
      <w:r>
        <w:rPr>
          <w:rFonts w:ascii="GHEA Grapalat" w:hAnsi="GHEA Grapalat" w:cs="Sylfaen"/>
          <w:i/>
          <w:sz w:val="16"/>
          <w:szCs w:val="16"/>
        </w:rPr>
        <w:t>ՀՀ</w:t>
      </w:r>
      <w:r w:rsidRPr="005879CC">
        <w:rPr>
          <w:rFonts w:ascii="GHEA Grapalat" w:hAnsi="GHEA Grapalat" w:cs="Sylfaen"/>
          <w:i/>
          <w:sz w:val="16"/>
          <w:szCs w:val="16"/>
          <w:lang w:val="af-ZA"/>
        </w:rPr>
        <w:t xml:space="preserve"> </w:t>
      </w:r>
      <w:r>
        <w:rPr>
          <w:rFonts w:ascii="GHEA Grapalat" w:hAnsi="GHEA Grapalat" w:cs="Sylfaen"/>
          <w:i/>
          <w:sz w:val="16"/>
          <w:szCs w:val="16"/>
        </w:rPr>
        <w:t>դրամը</w:t>
      </w:r>
      <w:r w:rsidRPr="005879CC">
        <w:rPr>
          <w:rFonts w:ascii="GHEA Grapalat" w:hAnsi="GHEA Grapalat" w:cs="Sylfaen"/>
          <w:i/>
          <w:sz w:val="16"/>
          <w:szCs w:val="16"/>
          <w:lang w:val="af-ZA"/>
        </w:rPr>
        <w:t xml:space="preserve"> </w:t>
      </w:r>
      <w:r>
        <w:rPr>
          <w:rFonts w:ascii="GHEA Grapalat" w:hAnsi="GHEA Grapalat" w:cs="Sylfaen"/>
          <w:i/>
          <w:sz w:val="16"/>
          <w:szCs w:val="16"/>
        </w:rPr>
        <w:t>և</w:t>
      </w:r>
      <w:r w:rsidRPr="005879CC">
        <w:rPr>
          <w:rFonts w:ascii="GHEA Grapalat" w:hAnsi="GHEA Grapalat" w:cs="Sylfaen"/>
          <w:i/>
          <w:sz w:val="16"/>
          <w:szCs w:val="16"/>
          <w:lang w:val="af-ZA"/>
        </w:rPr>
        <w:t xml:space="preserve"> </w:t>
      </w:r>
      <w:r>
        <w:rPr>
          <w:rFonts w:ascii="GHEA Grapalat" w:hAnsi="GHEA Grapalat" w:cs="Sylfaen"/>
          <w:i/>
          <w:sz w:val="16"/>
          <w:szCs w:val="16"/>
        </w:rPr>
        <w:t>կնքվելիք</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պայմանագրի</w:t>
      </w:r>
      <w:r w:rsidRPr="005879CC">
        <w:rPr>
          <w:rFonts w:ascii="GHEA Grapalat" w:hAnsi="GHEA Grapalat" w:cs="Sylfaen"/>
          <w:i/>
          <w:sz w:val="16"/>
          <w:szCs w:val="16"/>
          <w:lang w:val="af-ZA"/>
        </w:rPr>
        <w:t xml:space="preserve"> </w:t>
      </w:r>
      <w:r>
        <w:rPr>
          <w:rFonts w:ascii="GHEA Grapalat" w:hAnsi="GHEA Grapalat" w:cs="Sylfaen"/>
          <w:i/>
          <w:sz w:val="16"/>
          <w:szCs w:val="16"/>
        </w:rPr>
        <w:t>ամբողջական</w:t>
      </w:r>
      <w:r w:rsidRPr="005879CC">
        <w:rPr>
          <w:rFonts w:ascii="GHEA Grapalat" w:hAnsi="GHEA Grapalat" w:cs="Sylfaen"/>
          <w:i/>
          <w:sz w:val="16"/>
          <w:szCs w:val="16"/>
          <w:lang w:val="af-ZA"/>
        </w:rPr>
        <w:t xml:space="preserve"> </w:t>
      </w:r>
      <w:r>
        <w:rPr>
          <w:rFonts w:ascii="GHEA Grapalat" w:hAnsi="GHEA Grapalat" w:cs="Sylfaen"/>
          <w:i/>
          <w:sz w:val="16"/>
          <w:szCs w:val="16"/>
        </w:rPr>
        <w:t>կատարման</w:t>
      </w:r>
      <w:r w:rsidRPr="005879CC">
        <w:rPr>
          <w:rFonts w:ascii="GHEA Grapalat" w:hAnsi="GHEA Grapalat" w:cs="Sylfaen"/>
          <w:i/>
          <w:sz w:val="16"/>
          <w:szCs w:val="16"/>
          <w:lang w:val="af-ZA"/>
        </w:rPr>
        <w:t xml:space="preserve"> </w:t>
      </w:r>
      <w:r>
        <w:rPr>
          <w:rFonts w:ascii="GHEA Grapalat" w:hAnsi="GHEA Grapalat" w:cs="Sylfaen"/>
          <w:i/>
          <w:sz w:val="16"/>
          <w:szCs w:val="16"/>
        </w:rPr>
        <w:t>համար</w:t>
      </w:r>
      <w:r w:rsidRPr="005879CC">
        <w:rPr>
          <w:rFonts w:ascii="GHEA Grapalat" w:hAnsi="GHEA Grapalat" w:cs="Sylfaen"/>
          <w:i/>
          <w:sz w:val="16"/>
          <w:szCs w:val="16"/>
          <w:lang w:val="af-ZA"/>
        </w:rPr>
        <w:t xml:space="preserve"> </w:t>
      </w:r>
      <w:r>
        <w:rPr>
          <w:rFonts w:ascii="GHEA Grapalat" w:hAnsi="GHEA Grapalat" w:cs="Sylfaen"/>
          <w:i/>
          <w:sz w:val="16"/>
          <w:szCs w:val="16"/>
        </w:rPr>
        <w:t>հետագայում</w:t>
      </w:r>
      <w:r w:rsidRPr="005879CC">
        <w:rPr>
          <w:rFonts w:ascii="GHEA Grapalat" w:hAnsi="GHEA Grapalat" w:cs="Sylfaen"/>
          <w:i/>
          <w:sz w:val="16"/>
          <w:szCs w:val="16"/>
          <w:lang w:val="af-ZA"/>
        </w:rPr>
        <w:t xml:space="preserve"> </w:t>
      </w:r>
      <w:r>
        <w:rPr>
          <w:rFonts w:ascii="GHEA Grapalat" w:hAnsi="GHEA Grapalat" w:cs="Sylfaen"/>
          <w:i/>
          <w:sz w:val="16"/>
          <w:szCs w:val="16"/>
        </w:rPr>
        <w:t>ևս</w:t>
      </w:r>
      <w:r w:rsidRPr="005879CC">
        <w:rPr>
          <w:rFonts w:ascii="GHEA Grapalat" w:hAnsi="GHEA Grapalat" w:cs="Sylfaen"/>
          <w:i/>
          <w:sz w:val="16"/>
          <w:szCs w:val="16"/>
          <w:lang w:val="af-ZA"/>
        </w:rPr>
        <w:t xml:space="preserve"> </w:t>
      </w:r>
      <w:r>
        <w:rPr>
          <w:rFonts w:ascii="GHEA Grapalat" w:hAnsi="GHEA Grapalat" w:cs="Sylfaen"/>
          <w:i/>
          <w:sz w:val="16"/>
          <w:szCs w:val="16"/>
        </w:rPr>
        <w:t>պահանջվելու</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ֆինանսական</w:t>
      </w:r>
      <w:r w:rsidRPr="005879CC">
        <w:rPr>
          <w:rFonts w:ascii="GHEA Grapalat" w:hAnsi="GHEA Grapalat" w:cs="Sylfaen"/>
          <w:i/>
          <w:sz w:val="16"/>
          <w:szCs w:val="16"/>
          <w:lang w:val="af-ZA"/>
        </w:rPr>
        <w:t xml:space="preserve"> </w:t>
      </w:r>
      <w:r>
        <w:rPr>
          <w:rFonts w:ascii="GHEA Grapalat" w:hAnsi="GHEA Grapalat" w:cs="Sylfaen"/>
          <w:i/>
          <w:sz w:val="16"/>
          <w:szCs w:val="16"/>
        </w:rPr>
        <w:t>միջոցներ</w:t>
      </w:r>
      <w:r w:rsidRPr="005879CC">
        <w:rPr>
          <w:rFonts w:ascii="GHEA Grapalat" w:hAnsi="GHEA Grapalat" w:cs="Sylfaen"/>
          <w:i/>
          <w:sz w:val="16"/>
          <w:szCs w:val="16"/>
          <w:lang w:val="af-ZA"/>
        </w:rPr>
        <w:t>::</w:t>
      </w:r>
    </w:p>
  </w:footnote>
  <w:footnote w:id="10">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տվյալ</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ընթացակարգի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չափաբաժինների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քանակը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գերազանցում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յոթանասունհինգ</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չափաբաժինը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նախադասությունը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w:t>
      </w:r>
    </w:p>
  </w:footnote>
  <w:footnote w:id="11">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և</w:t>
      </w:r>
      <w:r w:rsidRPr="005879CC">
        <w:rPr>
          <w:rFonts w:ascii="GHEA Grapalat" w:hAnsi="GHEA Grapalat" w:cs="Sylfaen"/>
          <w:i/>
          <w:sz w:val="16"/>
          <w:szCs w:val="16"/>
          <w:lang w:val="af-ZA"/>
        </w:rPr>
        <w:t>/</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դրանք</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3053EF">
        <w:rPr>
          <w:rFonts w:ascii="GHEA Grapalat" w:hAnsi="GHEA Grapalat"/>
          <w:lang w:val="af-ZA"/>
        </w:rPr>
        <w:t>»</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փոխարինվում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բացակայում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գնային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առաջարկը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ներկայացված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3053EF">
        <w:rPr>
          <w:rFonts w:ascii="GHEA Grapalat" w:hAnsi="GHEA Grapalat"/>
          <w:lang w:val="af-ZA"/>
        </w:rPr>
        <w:t xml:space="preserve">» </w:t>
      </w:r>
      <w:r w:rsidRPr="003053EF">
        <w:rPr>
          <w:rFonts w:ascii="GHEA Grapalat" w:hAnsi="GHEA Grapalat" w:cs="Sylfaen"/>
          <w:i/>
          <w:sz w:val="16"/>
          <w:szCs w:val="16"/>
        </w:rPr>
        <w:t>բառերով</w:t>
      </w:r>
      <w:r w:rsidRPr="005879CC">
        <w:rPr>
          <w:rFonts w:ascii="GHEA Grapalat" w:hAnsi="GHEA Grapalat" w:cs="Sylfaen"/>
          <w:i/>
          <w:sz w:val="16"/>
          <w:szCs w:val="16"/>
          <w:lang w:val="af-ZA"/>
        </w:rPr>
        <w:t>:</w:t>
      </w:r>
    </w:p>
  </w:footnote>
  <w:footnote w:id="12">
    <w:p w:rsidR="009D0269" w:rsidRPr="005879CC" w:rsidRDefault="009D0269" w:rsidP="00F12606">
      <w:pPr>
        <w:pStyle w:val="FootnoteText"/>
        <w:rPr>
          <w:lang w:val="af-ZA"/>
        </w:rPr>
      </w:pPr>
      <w:r w:rsidRPr="006A475C">
        <w:rPr>
          <w:rStyle w:val="FootnoteReference"/>
        </w:rPr>
        <w:footnoteRef/>
      </w:r>
      <w:r w:rsidRPr="005879CC">
        <w:rPr>
          <w:lang w:val="af-ZA"/>
        </w:rPr>
        <w:t xml:space="preserve"> </w:t>
      </w:r>
      <w:r w:rsidRPr="006A475C">
        <w:rPr>
          <w:rFonts w:ascii="GHEA Grapalat" w:hAnsi="GHEA Grapalat" w:cs="Sylfaen"/>
          <w:i/>
          <w:sz w:val="16"/>
          <w:szCs w:val="16"/>
        </w:rPr>
        <w:t>Սահմանվում</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է</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5879CC">
        <w:rPr>
          <w:rFonts w:ascii="GHEA Grapalat" w:hAnsi="GHEA Grapalat" w:cs="Sylfaen"/>
          <w:i/>
          <w:sz w:val="16"/>
          <w:szCs w:val="16"/>
          <w:lang w:val="af-ZA"/>
        </w:rPr>
        <w:t xml:space="preserve"> </w:t>
      </w:r>
      <w:r w:rsidRPr="006A475C">
        <w:rPr>
          <w:rFonts w:ascii="GHEA Grapalat" w:hAnsi="GHEA Grapalat" w:cs="Sylfaen"/>
          <w:i/>
          <w:sz w:val="16"/>
          <w:szCs w:val="16"/>
        </w:rPr>
        <w:t>կողմից</w:t>
      </w:r>
      <w:r w:rsidRPr="005879CC">
        <w:rPr>
          <w:rFonts w:ascii="GHEA Grapalat" w:hAnsi="GHEA Grapalat" w:cs="Sylfaen"/>
          <w:i/>
          <w:sz w:val="16"/>
          <w:szCs w:val="16"/>
          <w:lang w:val="af-ZA"/>
        </w:rPr>
        <w:t>:</w:t>
      </w:r>
    </w:p>
  </w:footnote>
  <w:footnote w:id="13">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կետից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են</w:t>
      </w:r>
      <w:r w:rsidRPr="005879CC">
        <w:rPr>
          <w:rFonts w:ascii="GHEA Grapalat" w:hAnsi="GHEA Grapalat" w:cs="Sylfaen"/>
          <w:i/>
          <w:sz w:val="16"/>
          <w:szCs w:val="16"/>
          <w:lang w:val="af-ZA"/>
        </w:rPr>
        <w:t xml:space="preserve"> </w:t>
      </w:r>
      <w:r w:rsidRPr="003053EF">
        <w:rPr>
          <w:rFonts w:ascii="GHEA Grapalat" w:hAnsi="GHEA Grapalat"/>
          <w:lang w:val="af-ZA"/>
        </w:rPr>
        <w:t>«</w:t>
      </w:r>
      <w:r w:rsidRPr="003053EF">
        <w:rPr>
          <w:rFonts w:ascii="GHEA Grapalat" w:hAnsi="GHEA Grapalat" w:cs="Sylfaen"/>
          <w:i/>
          <w:sz w:val="16"/>
          <w:szCs w:val="16"/>
        </w:rPr>
        <w:t>կամ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ապահովումը</w:t>
      </w:r>
      <w:r w:rsidRPr="003053EF">
        <w:rPr>
          <w:rFonts w:ascii="GHEA Grapalat" w:hAnsi="GHEA Grapalat"/>
          <w:lang w:val="af-ZA"/>
        </w:rPr>
        <w:t>»</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բառերը</w:t>
      </w:r>
      <w:r w:rsidRPr="005879CC">
        <w:rPr>
          <w:rFonts w:ascii="GHEA Grapalat" w:hAnsi="GHEA Grapalat" w:cs="Sylfaen"/>
          <w:i/>
          <w:sz w:val="16"/>
          <w:szCs w:val="16"/>
          <w:lang w:val="af-ZA"/>
        </w:rPr>
        <w:t>:</w:t>
      </w:r>
    </w:p>
    <w:p w:rsidR="009D0269" w:rsidRPr="005879CC" w:rsidRDefault="009D0269" w:rsidP="00F12606">
      <w:pPr>
        <w:pStyle w:val="FootnoteText"/>
        <w:rPr>
          <w:lang w:val="af-ZA"/>
        </w:rPr>
      </w:pPr>
    </w:p>
  </w:footnote>
  <w:footnote w:id="14">
    <w:p w:rsidR="009D0269" w:rsidRPr="005879CC" w:rsidRDefault="009D0269" w:rsidP="00F12606">
      <w:pPr>
        <w:pStyle w:val="FootnoteText"/>
        <w:rPr>
          <w:rFonts w:ascii="GHEA Grapalat" w:hAnsi="GHEA Grapalat"/>
          <w:lang w:val="af-ZA"/>
        </w:rPr>
      </w:pPr>
      <w:r w:rsidRPr="00AE679C">
        <w:rPr>
          <w:rFonts w:ascii="GHEA Grapalat" w:hAnsi="GHEA Grapalat" w:cs="Sylfaen"/>
          <w:i/>
          <w:sz w:val="16"/>
          <w:szCs w:val="16"/>
          <w:vertAlign w:val="superscript"/>
        </w:rPr>
        <w:footnoteRef/>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կետը</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խմբագրվում</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է</w:t>
      </w:r>
      <w:r w:rsidRPr="005879CC">
        <w:rPr>
          <w:rFonts w:ascii="GHEA Grapalat" w:hAnsi="GHEA Grapalat" w:cs="Sylfaen"/>
          <w:i/>
          <w:sz w:val="16"/>
          <w:szCs w:val="16"/>
          <w:lang w:val="af-ZA"/>
        </w:rPr>
        <w:t xml:space="preserve"> </w:t>
      </w:r>
      <w:r w:rsidRPr="00AE679C">
        <w:rPr>
          <w:rFonts w:ascii="GHEA Grapalat" w:hAnsi="GHEA Grapalat" w:cs="Sylfaen"/>
          <w:i/>
          <w:sz w:val="16"/>
          <w:szCs w:val="16"/>
        </w:rPr>
        <w:t>ըստ</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համապատասխան</w:t>
      </w:r>
      <w:r w:rsidRPr="005879CC">
        <w:rPr>
          <w:rFonts w:ascii="GHEA Grapalat" w:hAnsi="GHEA Grapalat" w:cs="Sylfaen"/>
          <w:i/>
          <w:sz w:val="16"/>
          <w:szCs w:val="16"/>
          <w:lang w:val="af-ZA"/>
        </w:rPr>
        <w:t xml:space="preserve"> </w:t>
      </w:r>
      <w:r w:rsidRPr="003F1EEA">
        <w:rPr>
          <w:rFonts w:ascii="GHEA Grapalat" w:hAnsi="GHEA Grapalat" w:cs="Sylfaen"/>
          <w:i/>
          <w:sz w:val="16"/>
          <w:szCs w:val="16"/>
        </w:rPr>
        <w:t>պատվիրատուի</w:t>
      </w:r>
      <w:r w:rsidRPr="005879CC">
        <w:rPr>
          <w:rFonts w:ascii="GHEA Grapalat" w:hAnsi="GHEA Grapalat" w:cs="Sylfaen"/>
          <w:i/>
          <w:sz w:val="16"/>
          <w:szCs w:val="16"/>
          <w:lang w:val="af-ZA"/>
        </w:rPr>
        <w:t>:</w:t>
      </w:r>
      <w:r w:rsidRPr="005879CC">
        <w:rPr>
          <w:rFonts w:ascii="GHEA Grapalat" w:hAnsi="GHEA Grapalat"/>
          <w:lang w:val="af-ZA"/>
        </w:rPr>
        <w:t xml:space="preserve"> </w:t>
      </w:r>
    </w:p>
  </w:footnote>
  <w:footnote w:id="15">
    <w:p w:rsidR="009D0269" w:rsidRPr="00EC2CDE" w:rsidRDefault="009D0269" w:rsidP="00F12606">
      <w:pPr>
        <w:pStyle w:val="FootnoteText"/>
        <w:jc w:val="both"/>
        <w:rPr>
          <w:rFonts w:ascii="Sylfaen" w:hAnsi="Sylfaen" w:cs="Sylfaen"/>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կարգով</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կոնսորցիումով</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մասնակցելու</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դեպքում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հայտում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ներառվող</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մասնակցի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կողմից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հաստատվող</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փաստաթղթերը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պետք</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հաստատված</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լինեն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բոլոր</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անդամների</w:t>
      </w:r>
      <w:r w:rsidRPr="005879CC">
        <w:rPr>
          <w:rFonts w:ascii="GHEA Grapalat" w:hAnsi="GHEA Grapalat" w:cs="Sylfaen"/>
          <w:i/>
          <w:sz w:val="16"/>
          <w:szCs w:val="16"/>
          <w:lang w:val="af-ZA"/>
        </w:rPr>
        <w:t xml:space="preserve"> </w:t>
      </w:r>
      <w:r w:rsidRPr="00FD7291">
        <w:rPr>
          <w:rFonts w:ascii="GHEA Grapalat" w:hAnsi="GHEA Grapalat" w:cs="Sylfaen"/>
          <w:i/>
          <w:sz w:val="16"/>
          <w:szCs w:val="16"/>
        </w:rPr>
        <w:t>կողմից</w:t>
      </w:r>
      <w:r w:rsidRPr="005879CC">
        <w:rPr>
          <w:rFonts w:ascii="GHEA Grapalat" w:hAnsi="GHEA Grapalat" w:cs="Sylfaen"/>
          <w:i/>
          <w:sz w:val="16"/>
          <w:szCs w:val="16"/>
          <w:lang w:val="af-ZA"/>
        </w:rPr>
        <w:t xml:space="preserve">, </w:t>
      </w:r>
      <w:r>
        <w:rPr>
          <w:rFonts w:ascii="GHEA Grapalat" w:hAnsi="GHEA Grapalat" w:cs="Sylfaen"/>
          <w:i/>
          <w:sz w:val="16"/>
          <w:szCs w:val="16"/>
        </w:rPr>
        <w:t>բացառությամբ</w:t>
      </w:r>
      <w:r w:rsidRPr="005879CC">
        <w:rPr>
          <w:rFonts w:ascii="GHEA Grapalat" w:hAnsi="GHEA Grapalat" w:cs="Sylfaen"/>
          <w:i/>
          <w:sz w:val="16"/>
          <w:szCs w:val="16"/>
          <w:lang w:val="af-ZA"/>
        </w:rPr>
        <w:t xml:space="preserve"> </w:t>
      </w:r>
      <w:r>
        <w:rPr>
          <w:rFonts w:ascii="GHEA Grapalat" w:hAnsi="GHEA Grapalat" w:cs="Sylfaen"/>
          <w:i/>
          <w:sz w:val="16"/>
          <w:szCs w:val="16"/>
        </w:rPr>
        <w:t>որակավորման</w:t>
      </w:r>
      <w:r w:rsidRPr="005879CC">
        <w:rPr>
          <w:rFonts w:ascii="GHEA Grapalat" w:hAnsi="GHEA Grapalat" w:cs="Sylfaen"/>
          <w:i/>
          <w:sz w:val="16"/>
          <w:szCs w:val="16"/>
          <w:lang w:val="af-ZA"/>
        </w:rPr>
        <w:t xml:space="preserve"> </w:t>
      </w:r>
      <w:r>
        <w:rPr>
          <w:rFonts w:ascii="GHEA Grapalat" w:hAnsi="GHEA Grapalat" w:cs="Sylfaen"/>
          <w:i/>
          <w:sz w:val="16"/>
          <w:szCs w:val="16"/>
        </w:rPr>
        <w:t>չափանիշներին</w:t>
      </w:r>
      <w:r w:rsidRPr="005879CC">
        <w:rPr>
          <w:rFonts w:ascii="GHEA Grapalat" w:hAnsi="GHEA Grapalat" w:cs="Sylfaen"/>
          <w:i/>
          <w:sz w:val="16"/>
          <w:szCs w:val="16"/>
          <w:lang w:val="af-ZA"/>
        </w:rPr>
        <w:t xml:space="preserve"> </w:t>
      </w:r>
      <w:r>
        <w:rPr>
          <w:rFonts w:ascii="GHEA Grapalat" w:hAnsi="GHEA Grapalat" w:cs="Sylfaen"/>
          <w:i/>
          <w:sz w:val="16"/>
          <w:szCs w:val="16"/>
        </w:rPr>
        <w:t>վերաբերող</w:t>
      </w:r>
      <w:r w:rsidRPr="005879CC">
        <w:rPr>
          <w:rFonts w:ascii="GHEA Grapalat" w:hAnsi="GHEA Grapalat" w:cs="Sylfaen"/>
          <w:i/>
          <w:sz w:val="16"/>
          <w:szCs w:val="16"/>
          <w:lang w:val="af-ZA"/>
        </w:rPr>
        <w:t xml:space="preserve"> </w:t>
      </w:r>
      <w:r>
        <w:rPr>
          <w:rFonts w:ascii="GHEA Grapalat" w:hAnsi="GHEA Grapalat" w:cs="Sylfaen"/>
          <w:i/>
          <w:sz w:val="16"/>
          <w:szCs w:val="16"/>
        </w:rPr>
        <w:t>փաստաթղթերի</w:t>
      </w:r>
      <w:r w:rsidRPr="005879CC">
        <w:rPr>
          <w:rFonts w:ascii="GHEA Grapalat" w:hAnsi="GHEA Grapalat" w:cs="Sylfaen"/>
          <w:i/>
          <w:sz w:val="16"/>
          <w:szCs w:val="16"/>
          <w:lang w:val="af-ZA"/>
        </w:rPr>
        <w:t xml:space="preserve">, </w:t>
      </w:r>
      <w:r>
        <w:rPr>
          <w:rFonts w:ascii="GHEA Grapalat" w:hAnsi="GHEA Grapalat" w:cs="Sylfaen"/>
          <w:i/>
          <w:sz w:val="16"/>
          <w:szCs w:val="16"/>
        </w:rPr>
        <w:t>որոնք</w:t>
      </w:r>
      <w:r w:rsidRPr="005879CC">
        <w:rPr>
          <w:rFonts w:ascii="GHEA Grapalat" w:hAnsi="GHEA Grapalat" w:cs="Sylfaen"/>
          <w:i/>
          <w:sz w:val="16"/>
          <w:szCs w:val="16"/>
          <w:lang w:val="af-ZA"/>
        </w:rPr>
        <w:t xml:space="preserve"> </w:t>
      </w:r>
      <w:r>
        <w:rPr>
          <w:rFonts w:ascii="GHEA Grapalat" w:hAnsi="GHEA Grapalat" w:cs="Sylfaen"/>
          <w:i/>
          <w:sz w:val="16"/>
          <w:szCs w:val="16"/>
        </w:rPr>
        <w:t>հաստատվում</w:t>
      </w:r>
      <w:r w:rsidRPr="005879CC">
        <w:rPr>
          <w:rFonts w:ascii="GHEA Grapalat" w:hAnsi="GHEA Grapalat" w:cs="Sylfaen"/>
          <w:i/>
          <w:sz w:val="16"/>
          <w:szCs w:val="16"/>
          <w:lang w:val="af-ZA"/>
        </w:rPr>
        <w:t xml:space="preserve"> </w:t>
      </w:r>
      <w:r>
        <w:rPr>
          <w:rFonts w:ascii="GHEA Grapalat" w:hAnsi="GHEA Grapalat" w:cs="Sylfaen"/>
          <w:i/>
          <w:sz w:val="16"/>
          <w:szCs w:val="16"/>
        </w:rPr>
        <w:t>են</w:t>
      </w:r>
      <w:r w:rsidRPr="005879C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Pr>
          <w:rFonts w:ascii="GHEA Grapalat" w:hAnsi="GHEA Grapalat" w:cs="Sylfaen"/>
          <w:i/>
          <w:sz w:val="16"/>
          <w:szCs w:val="16"/>
        </w:rPr>
        <w:t>առանձին</w:t>
      </w:r>
      <w:r w:rsidRPr="005879CC">
        <w:rPr>
          <w:rFonts w:ascii="GHEA Grapalat" w:hAnsi="GHEA Grapalat" w:cs="Sylfaen"/>
          <w:i/>
          <w:sz w:val="16"/>
          <w:szCs w:val="16"/>
          <w:lang w:val="af-ZA"/>
        </w:rPr>
        <w:t xml:space="preserve"> </w:t>
      </w:r>
      <w:r>
        <w:rPr>
          <w:rFonts w:ascii="GHEA Grapalat" w:hAnsi="GHEA Grapalat" w:cs="Sylfaen"/>
          <w:i/>
          <w:sz w:val="16"/>
          <w:szCs w:val="16"/>
        </w:rPr>
        <w:t>անդամների</w:t>
      </w:r>
      <w:r w:rsidRPr="005879CC">
        <w:rPr>
          <w:rFonts w:ascii="GHEA Grapalat" w:hAnsi="GHEA Grapalat" w:cs="Sylfaen"/>
          <w:i/>
          <w:sz w:val="16"/>
          <w:szCs w:val="16"/>
          <w:lang w:val="af-ZA"/>
        </w:rPr>
        <w:t xml:space="preserve"> </w:t>
      </w:r>
      <w:r>
        <w:rPr>
          <w:rFonts w:ascii="GHEA Grapalat" w:hAnsi="GHEA Grapalat" w:cs="Sylfaen"/>
          <w:i/>
          <w:sz w:val="16"/>
          <w:szCs w:val="16"/>
        </w:rPr>
        <w:t>կողմից</w:t>
      </w:r>
      <w:r w:rsidRPr="005879CC">
        <w:rPr>
          <w:rFonts w:ascii="GHEA Grapalat" w:hAnsi="GHEA Grapalat" w:cs="Sylfaen"/>
          <w:i/>
          <w:sz w:val="16"/>
          <w:szCs w:val="16"/>
          <w:lang w:val="af-ZA"/>
        </w:rPr>
        <w:t xml:space="preserve">`  </w:t>
      </w:r>
      <w:r>
        <w:rPr>
          <w:rFonts w:ascii="GHEA Grapalat" w:hAnsi="GHEA Grapalat" w:cs="Sylfaen"/>
          <w:i/>
          <w:sz w:val="16"/>
          <w:szCs w:val="16"/>
        </w:rPr>
        <w:t>համաձայն</w:t>
      </w:r>
      <w:r w:rsidRPr="005879CC">
        <w:rPr>
          <w:rFonts w:ascii="GHEA Grapalat" w:hAnsi="GHEA Grapalat" w:cs="Sylfaen"/>
          <w:i/>
          <w:sz w:val="16"/>
          <w:szCs w:val="16"/>
          <w:lang w:val="af-ZA"/>
        </w:rPr>
        <w:t xml:space="preserve"> </w:t>
      </w:r>
      <w:r>
        <w:rPr>
          <w:rFonts w:ascii="GHEA Grapalat" w:hAnsi="GHEA Grapalat" w:cs="Sylfaen"/>
          <w:i/>
          <w:sz w:val="16"/>
          <w:szCs w:val="16"/>
        </w:rPr>
        <w:t>կոնսորցիումի</w:t>
      </w:r>
      <w:r w:rsidRPr="005879CC">
        <w:rPr>
          <w:rFonts w:ascii="GHEA Grapalat" w:hAnsi="GHEA Grapalat" w:cs="Sylfaen"/>
          <w:i/>
          <w:sz w:val="16"/>
          <w:szCs w:val="16"/>
          <w:lang w:val="af-ZA"/>
        </w:rPr>
        <w:t xml:space="preserve"> </w:t>
      </w:r>
      <w:r>
        <w:rPr>
          <w:rFonts w:ascii="GHEA Grapalat" w:hAnsi="GHEA Grapalat" w:cs="Sylfaen"/>
          <w:i/>
          <w:sz w:val="16"/>
          <w:szCs w:val="16"/>
        </w:rPr>
        <w:t>պայմանագրով</w:t>
      </w:r>
      <w:r w:rsidRPr="005879CC">
        <w:rPr>
          <w:rFonts w:ascii="GHEA Grapalat" w:hAnsi="GHEA Grapalat" w:cs="Sylfaen"/>
          <w:i/>
          <w:sz w:val="16"/>
          <w:szCs w:val="16"/>
          <w:lang w:val="af-ZA"/>
        </w:rPr>
        <w:t xml:space="preserve"> </w:t>
      </w:r>
      <w:r>
        <w:rPr>
          <w:rFonts w:ascii="GHEA Grapalat" w:hAnsi="GHEA Grapalat" w:cs="Sylfaen"/>
          <w:i/>
          <w:sz w:val="16"/>
          <w:szCs w:val="16"/>
        </w:rPr>
        <w:t>տվյալ</w:t>
      </w:r>
      <w:r w:rsidRPr="005879CC">
        <w:rPr>
          <w:rFonts w:ascii="GHEA Grapalat" w:hAnsi="GHEA Grapalat" w:cs="Sylfaen"/>
          <w:i/>
          <w:sz w:val="16"/>
          <w:szCs w:val="16"/>
          <w:lang w:val="af-ZA"/>
        </w:rPr>
        <w:t xml:space="preserve"> </w:t>
      </w:r>
      <w:r>
        <w:rPr>
          <w:rFonts w:ascii="GHEA Grapalat" w:hAnsi="GHEA Grapalat" w:cs="Sylfaen"/>
          <w:i/>
          <w:sz w:val="16"/>
          <w:szCs w:val="16"/>
        </w:rPr>
        <w:t>անդամի</w:t>
      </w:r>
      <w:r w:rsidRPr="005879CC">
        <w:rPr>
          <w:rFonts w:ascii="GHEA Grapalat" w:hAnsi="GHEA Grapalat" w:cs="Sylfaen"/>
          <w:i/>
          <w:sz w:val="16"/>
          <w:szCs w:val="16"/>
          <w:lang w:val="af-ZA"/>
        </w:rPr>
        <w:t xml:space="preserve">  </w:t>
      </w:r>
      <w:r>
        <w:rPr>
          <w:rFonts w:ascii="GHEA Grapalat" w:hAnsi="GHEA Grapalat" w:cs="Sylfaen"/>
          <w:i/>
          <w:sz w:val="16"/>
          <w:szCs w:val="16"/>
        </w:rPr>
        <w:t>ստանձնած</w:t>
      </w:r>
      <w:r w:rsidRPr="005879CC">
        <w:rPr>
          <w:rFonts w:ascii="GHEA Grapalat" w:hAnsi="GHEA Grapalat" w:cs="Sylfaen"/>
          <w:i/>
          <w:sz w:val="16"/>
          <w:szCs w:val="16"/>
          <w:lang w:val="af-ZA"/>
        </w:rPr>
        <w:t xml:space="preserve"> </w:t>
      </w:r>
      <w:r>
        <w:rPr>
          <w:rFonts w:ascii="GHEA Grapalat" w:hAnsi="GHEA Grapalat" w:cs="Sylfaen"/>
          <w:i/>
          <w:sz w:val="16"/>
          <w:szCs w:val="16"/>
        </w:rPr>
        <w:t>պարտավորության</w:t>
      </w:r>
      <w:r w:rsidRPr="005879CC">
        <w:rPr>
          <w:rFonts w:ascii="GHEA Grapalat" w:hAnsi="GHEA Grapalat" w:cs="Sylfaen"/>
          <w:i/>
          <w:sz w:val="16"/>
          <w:szCs w:val="16"/>
          <w:lang w:val="af-ZA"/>
        </w:rPr>
        <w:t>:</w:t>
      </w:r>
    </w:p>
  </w:footnote>
  <w:footnote w:id="16">
    <w:p w:rsidR="009D0269" w:rsidRPr="005879CC" w:rsidRDefault="009D0269" w:rsidP="00F12606">
      <w:pPr>
        <w:pStyle w:val="FootnoteText"/>
        <w:jc w:val="both"/>
        <w:rPr>
          <w:lang w:val="af-ZA"/>
        </w:rPr>
      </w:pPr>
      <w:r w:rsidRPr="003053EF">
        <w:rPr>
          <w:rStyle w:val="FootnoteReference"/>
        </w:rPr>
        <w:footnoteRef/>
      </w:r>
      <w:r w:rsidRPr="005879CC">
        <w:rPr>
          <w:lang w:val="af-ZA"/>
        </w:rPr>
        <w:t xml:space="preserve"> </w:t>
      </w:r>
      <w:r w:rsidRPr="003053EF">
        <w:rPr>
          <w:rFonts w:ascii="GHEA Grapalat" w:hAnsi="GHEA Grapalat" w:cs="Sylfaen"/>
          <w:i/>
          <w:sz w:val="16"/>
          <w:szCs w:val="16"/>
        </w:rPr>
        <w:t>Եթե</w:t>
      </w:r>
      <w:r w:rsidRPr="005879CC">
        <w:rPr>
          <w:rFonts w:ascii="GHEA Grapalat" w:hAnsi="GHEA Grapalat" w:cs="Sylfaen"/>
          <w:i/>
          <w:sz w:val="16"/>
          <w:szCs w:val="16"/>
          <w:lang w:val="af-ZA"/>
        </w:rPr>
        <w:t xml:space="preserve"> </w:t>
      </w:r>
      <w:r>
        <w:rPr>
          <w:rFonts w:ascii="GHEA Grapalat" w:hAnsi="GHEA Grapalat" w:cs="Sylfaen"/>
          <w:i/>
          <w:sz w:val="16"/>
          <w:szCs w:val="16"/>
        </w:rPr>
        <w:t>հրավերով</w:t>
      </w:r>
      <w:r w:rsidRPr="005879CC">
        <w:rPr>
          <w:rFonts w:ascii="GHEA Grapalat" w:hAnsi="GHEA Grapalat" w:cs="Sylfaen"/>
          <w:i/>
          <w:sz w:val="16"/>
          <w:szCs w:val="16"/>
          <w:lang w:val="af-ZA"/>
        </w:rPr>
        <w:t xml:space="preserve"> </w:t>
      </w:r>
      <w:r>
        <w:rPr>
          <w:rFonts w:ascii="GHEA Grapalat" w:hAnsi="GHEA Grapalat" w:cs="Sylfaen"/>
          <w:i/>
          <w:sz w:val="16"/>
          <w:szCs w:val="16"/>
        </w:rPr>
        <w:t>հայտի</w:t>
      </w:r>
      <w:r w:rsidRPr="005879CC">
        <w:rPr>
          <w:rFonts w:ascii="GHEA Grapalat" w:hAnsi="GHEA Grapalat" w:cs="Sylfaen"/>
          <w:i/>
          <w:sz w:val="16"/>
          <w:szCs w:val="16"/>
          <w:lang w:val="af-ZA"/>
        </w:rPr>
        <w:t xml:space="preserve"> </w:t>
      </w:r>
      <w:r>
        <w:rPr>
          <w:rFonts w:ascii="GHEA Grapalat" w:hAnsi="GHEA Grapalat" w:cs="Sylfaen"/>
          <w:i/>
          <w:sz w:val="16"/>
          <w:szCs w:val="16"/>
        </w:rPr>
        <w:t>ապահովման</w:t>
      </w:r>
      <w:r w:rsidRPr="005879CC">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5879CC">
        <w:rPr>
          <w:rFonts w:ascii="GHEA Grapalat" w:hAnsi="GHEA Grapalat" w:cs="Sylfaen"/>
          <w:i/>
          <w:sz w:val="16"/>
          <w:szCs w:val="16"/>
          <w:lang w:val="af-ZA"/>
        </w:rPr>
        <w:t xml:space="preserve"> </w:t>
      </w:r>
      <w:r>
        <w:rPr>
          <w:rFonts w:ascii="GHEA Grapalat" w:hAnsi="GHEA Grapalat" w:cs="Sylfaen"/>
          <w:i/>
          <w:sz w:val="16"/>
          <w:szCs w:val="16"/>
        </w:rPr>
        <w:t>պահանջ</w:t>
      </w:r>
      <w:r w:rsidRPr="005879CC">
        <w:rPr>
          <w:rFonts w:ascii="GHEA Grapalat" w:hAnsi="GHEA Grapalat" w:cs="Sylfaen"/>
          <w:i/>
          <w:sz w:val="16"/>
          <w:szCs w:val="16"/>
          <w:lang w:val="af-ZA"/>
        </w:rPr>
        <w:t xml:space="preserve"> </w:t>
      </w:r>
      <w:r>
        <w:rPr>
          <w:rFonts w:ascii="GHEA Grapalat" w:hAnsi="GHEA Grapalat" w:cs="Sylfaen"/>
          <w:i/>
          <w:sz w:val="16"/>
          <w:szCs w:val="16"/>
        </w:rPr>
        <w:t>սահմանված</w:t>
      </w:r>
      <w:r w:rsidRPr="005879CC">
        <w:rPr>
          <w:rFonts w:ascii="GHEA Grapalat" w:hAnsi="GHEA Grapalat" w:cs="Sylfaen"/>
          <w:i/>
          <w:sz w:val="16"/>
          <w:szCs w:val="16"/>
          <w:lang w:val="af-ZA"/>
        </w:rPr>
        <w:t xml:space="preserve"> </w:t>
      </w:r>
      <w:r>
        <w:rPr>
          <w:rFonts w:ascii="GHEA Grapalat" w:hAnsi="GHEA Grapalat" w:cs="Sylfaen"/>
          <w:i/>
          <w:sz w:val="16"/>
          <w:szCs w:val="16"/>
        </w:rPr>
        <w:t>չէ</w:t>
      </w:r>
      <w:r w:rsidRPr="005879CC">
        <w:rPr>
          <w:rFonts w:ascii="GHEA Grapalat" w:hAnsi="GHEA Grapalat" w:cs="Sylfaen"/>
          <w:i/>
          <w:sz w:val="16"/>
          <w:szCs w:val="16"/>
          <w:lang w:val="af-ZA"/>
        </w:rPr>
        <w:t xml:space="preserve">, </w:t>
      </w:r>
      <w:r>
        <w:rPr>
          <w:rFonts w:ascii="GHEA Grapalat" w:hAnsi="GHEA Grapalat" w:cs="Sylfaen"/>
          <w:i/>
          <w:sz w:val="16"/>
          <w:szCs w:val="16"/>
        </w:rPr>
        <w:t>ապա</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5879CC">
        <w:rPr>
          <w:rFonts w:ascii="GHEA Grapalat" w:hAnsi="GHEA Grapalat" w:cs="Sylfaen"/>
          <w:i/>
          <w:sz w:val="16"/>
          <w:szCs w:val="16"/>
          <w:lang w:val="af-ZA"/>
        </w:rPr>
        <w:t xml:space="preserve"> </w:t>
      </w:r>
      <w:r w:rsidRPr="003053EF">
        <w:rPr>
          <w:rFonts w:ascii="GHEA Grapalat" w:hAnsi="GHEA Grapalat" w:cs="Sylfaen"/>
          <w:i/>
          <w:sz w:val="16"/>
          <w:szCs w:val="16"/>
        </w:rPr>
        <w:t>է</w:t>
      </w:r>
      <w:r w:rsidRPr="005879CC">
        <w:rPr>
          <w:rFonts w:ascii="GHEA Grapalat" w:hAnsi="GHEA Grapalat" w:cs="Sylfaen"/>
          <w:i/>
          <w:sz w:val="16"/>
          <w:szCs w:val="16"/>
          <w:lang w:val="af-ZA"/>
        </w:rPr>
        <w:t>:</w:t>
      </w:r>
    </w:p>
  </w:footnote>
  <w:footnote w:id="17">
    <w:p w:rsidR="009D0269" w:rsidRPr="001E0AE3" w:rsidRDefault="009D0269" w:rsidP="00F12606">
      <w:pPr>
        <w:pStyle w:val="FootnoteText"/>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D0269" w:rsidRPr="001E0AE3" w:rsidDel="006C3873" w:rsidRDefault="009D0269" w:rsidP="00F12606">
      <w:pPr>
        <w:jc w:val="both"/>
        <w:rPr>
          <w:del w:id="16" w:author="User" w:date="2019-05-26T09:52:00Z"/>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8">
    <w:p w:rsidR="009D0269" w:rsidRPr="001E7733" w:rsidRDefault="009D0269" w:rsidP="00F12606">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9D0269" w:rsidRPr="0015088E" w:rsidRDefault="009D0269" w:rsidP="00F12606">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4-</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9D0269" w:rsidRPr="001E7733" w:rsidDel="00856FDE" w:rsidRDefault="009D0269" w:rsidP="00F12606">
      <w:pPr>
        <w:rPr>
          <w:del w:id="17" w:author="User" w:date="2019-05-26T09:57:00Z"/>
          <w:rFonts w:ascii="GHEA Grapalat" w:hAnsi="GHEA Grapalat" w:cs="Sylfaen"/>
          <w:i/>
          <w:sz w:val="16"/>
          <w:szCs w:val="16"/>
          <w:lang w:val="af-ZA" w:eastAsia="ru-RU"/>
        </w:rPr>
      </w:pPr>
    </w:p>
    <w:p w:rsidR="009D0269" w:rsidRPr="001E7733" w:rsidDel="00856FDE" w:rsidRDefault="009D0269" w:rsidP="00F12606">
      <w:pPr>
        <w:pStyle w:val="FootnoteText"/>
        <w:rPr>
          <w:del w:id="18" w:author="User" w:date="2019-05-26T09:57:00Z"/>
          <w:i/>
          <w:lang w:val="af-ZA"/>
        </w:rPr>
      </w:pPr>
    </w:p>
  </w:footnote>
  <w:footnote w:id="19">
    <w:p w:rsidR="009D0269" w:rsidRPr="003053EF" w:rsidDel="007942E8" w:rsidRDefault="009D0269" w:rsidP="00F12606">
      <w:pPr>
        <w:pStyle w:val="FootnoteText"/>
        <w:jc w:val="both"/>
        <w:rPr>
          <w:del w:id="19" w:author="User" w:date="2019-05-26T09:57:00Z"/>
        </w:rPr>
      </w:pPr>
    </w:p>
  </w:footnote>
  <w:footnote w:id="20">
    <w:p w:rsidR="009D0269" w:rsidRPr="001E7733" w:rsidDel="007942E8" w:rsidRDefault="009D0269" w:rsidP="00F12606">
      <w:pPr>
        <w:pStyle w:val="BodyTextIndent3"/>
        <w:spacing w:line="240" w:lineRule="auto"/>
        <w:ind w:firstLine="0"/>
        <w:rPr>
          <w:del w:id="20" w:author="User" w:date="2019-05-26T09:57:00Z"/>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9D0269" w:rsidRPr="001E7733" w:rsidDel="007942E8" w:rsidRDefault="009D0269" w:rsidP="00F12606">
      <w:pPr>
        <w:pStyle w:val="FootnoteText"/>
        <w:jc w:val="both"/>
        <w:rPr>
          <w:del w:id="21" w:author="User" w:date="2019-05-26T09:57:00Z"/>
          <w:rFonts w:ascii="GHEA Grapalat" w:hAnsi="GHEA Grapalat"/>
          <w:i/>
          <w:lang w:val="af-ZA"/>
        </w:rPr>
      </w:pPr>
    </w:p>
  </w:footnote>
  <w:footnote w:id="21">
    <w:p w:rsidR="009D0269" w:rsidRPr="003053EF" w:rsidDel="007942E8" w:rsidRDefault="009D0269" w:rsidP="00F12606">
      <w:pPr>
        <w:pStyle w:val="FootnoteText"/>
        <w:jc w:val="both"/>
        <w:rPr>
          <w:del w:id="22" w:author="User" w:date="2019-05-26T09:58:00Z"/>
        </w:rPr>
      </w:pPr>
    </w:p>
  </w:footnote>
  <w:footnote w:id="22">
    <w:p w:rsidR="009D0269" w:rsidRPr="001E7733" w:rsidRDefault="009D0269" w:rsidP="00F12606">
      <w:pPr>
        <w:pStyle w:val="BodyTextIndent3"/>
        <w:spacing w:line="240" w:lineRule="auto"/>
        <w:ind w:firstLine="0"/>
        <w:rPr>
          <w:rFonts w:ascii="GHEA Grapalat" w:hAnsi="GHEA Grapalat" w:cs="Sylfaen"/>
          <w:i/>
          <w:sz w:val="16"/>
          <w:szCs w:val="16"/>
          <w:lang w:val="af-ZA" w:eastAsia="ru-RU"/>
        </w:rPr>
      </w:pPr>
      <w:r w:rsidRPr="003053EF">
        <w:rPr>
          <w:rFonts w:ascii="GHEA Grapalat" w:hAnsi="GHEA Grapalat" w:cs="Sylfaen"/>
          <w:i/>
          <w:sz w:val="16"/>
          <w:szCs w:val="16"/>
          <w:lang w:val="hy-AM" w:eastAsia="ru-RU"/>
        </w:rPr>
        <w:t>*</w:t>
      </w:r>
      <w:r w:rsidRPr="003053EF">
        <w:rPr>
          <w:rFonts w:ascii="GHEA Grapalat" w:hAnsi="GHEA Grapalat"/>
          <w:i/>
          <w:sz w:val="16"/>
          <w:szCs w:val="16"/>
          <w:lang w:val="af-ZA"/>
        </w:rPr>
        <w:t xml:space="preserve"> </w:t>
      </w:r>
      <w:r w:rsidRPr="003053EF">
        <w:rPr>
          <w:rFonts w:ascii="GHEA Grapalat" w:hAnsi="GHEA Grapalat"/>
          <w:i/>
          <w:sz w:val="16"/>
          <w:szCs w:val="16"/>
        </w:rPr>
        <w:t>լրացվում</w:t>
      </w:r>
      <w:r w:rsidRPr="003053EF">
        <w:rPr>
          <w:rFonts w:ascii="GHEA Grapalat" w:hAnsi="GHEA Grapalat"/>
          <w:i/>
          <w:sz w:val="16"/>
          <w:szCs w:val="16"/>
          <w:lang w:val="af-ZA"/>
        </w:rPr>
        <w:t xml:space="preserve"> </w:t>
      </w:r>
      <w:r w:rsidRPr="003053EF">
        <w:rPr>
          <w:rFonts w:ascii="GHEA Grapalat" w:hAnsi="GHEA Grapalat"/>
          <w:i/>
          <w:sz w:val="16"/>
          <w:szCs w:val="16"/>
        </w:rPr>
        <w:t>է</w:t>
      </w:r>
      <w:r w:rsidRPr="003053EF">
        <w:rPr>
          <w:rFonts w:ascii="GHEA Grapalat" w:hAnsi="GHEA Grapalat"/>
          <w:i/>
          <w:sz w:val="16"/>
          <w:szCs w:val="16"/>
          <w:lang w:val="af-ZA"/>
        </w:rPr>
        <w:t xml:space="preserve"> </w:t>
      </w:r>
      <w:r w:rsidRPr="003053EF">
        <w:rPr>
          <w:rFonts w:ascii="GHEA Grapalat" w:hAnsi="GHEA Grapalat"/>
          <w:i/>
          <w:sz w:val="16"/>
          <w:szCs w:val="16"/>
        </w:rPr>
        <w:t>հանձնաժողովի</w:t>
      </w:r>
      <w:r w:rsidRPr="003053EF">
        <w:rPr>
          <w:rFonts w:ascii="GHEA Grapalat" w:hAnsi="GHEA Grapalat"/>
          <w:i/>
          <w:sz w:val="16"/>
          <w:szCs w:val="16"/>
          <w:lang w:val="af-ZA"/>
        </w:rPr>
        <w:t xml:space="preserve"> </w:t>
      </w:r>
      <w:r w:rsidRPr="003053EF">
        <w:rPr>
          <w:rFonts w:ascii="GHEA Grapalat" w:hAnsi="GHEA Grapalat"/>
          <w:i/>
          <w:sz w:val="16"/>
          <w:szCs w:val="16"/>
        </w:rPr>
        <w:t>քարտուղարի</w:t>
      </w:r>
      <w:r w:rsidRPr="003053EF">
        <w:rPr>
          <w:rFonts w:ascii="GHEA Grapalat" w:hAnsi="GHEA Grapalat"/>
          <w:i/>
          <w:sz w:val="16"/>
          <w:szCs w:val="16"/>
          <w:lang w:val="af-ZA"/>
        </w:rPr>
        <w:t xml:space="preserve"> </w:t>
      </w:r>
      <w:r w:rsidRPr="003053EF">
        <w:rPr>
          <w:rFonts w:ascii="GHEA Grapalat" w:hAnsi="GHEA Grapalat"/>
          <w:i/>
          <w:sz w:val="16"/>
          <w:szCs w:val="16"/>
        </w:rPr>
        <w:t>կողմից</w:t>
      </w:r>
      <w:r w:rsidRPr="003053EF">
        <w:rPr>
          <w:rFonts w:ascii="GHEA Grapalat" w:hAnsi="GHEA Grapalat"/>
          <w:i/>
          <w:sz w:val="16"/>
          <w:szCs w:val="16"/>
          <w:lang w:val="af-ZA"/>
        </w:rPr>
        <w:t xml:space="preserve">` </w:t>
      </w:r>
      <w:r w:rsidRPr="003053EF">
        <w:rPr>
          <w:rFonts w:ascii="GHEA Grapalat" w:hAnsi="GHEA Grapalat"/>
          <w:i/>
          <w:sz w:val="16"/>
          <w:szCs w:val="16"/>
        </w:rPr>
        <w:t>մինչև</w:t>
      </w:r>
      <w:r w:rsidRPr="003053EF">
        <w:rPr>
          <w:rFonts w:ascii="GHEA Grapalat" w:hAnsi="GHEA Grapalat"/>
          <w:i/>
          <w:sz w:val="16"/>
          <w:szCs w:val="16"/>
          <w:lang w:val="af-ZA"/>
        </w:rPr>
        <w:t xml:space="preserve"> </w:t>
      </w:r>
      <w:r w:rsidRPr="003053EF">
        <w:rPr>
          <w:rFonts w:ascii="GHEA Grapalat" w:hAnsi="GHEA Grapalat"/>
          <w:i/>
          <w:sz w:val="16"/>
          <w:szCs w:val="16"/>
        </w:rPr>
        <w:t>հրավերը</w:t>
      </w:r>
      <w:r w:rsidRPr="003053EF">
        <w:rPr>
          <w:rFonts w:ascii="GHEA Grapalat" w:hAnsi="GHEA Grapalat"/>
          <w:i/>
          <w:sz w:val="16"/>
          <w:szCs w:val="16"/>
          <w:lang w:val="af-ZA"/>
        </w:rPr>
        <w:t xml:space="preserve"> </w:t>
      </w:r>
      <w:r w:rsidRPr="003053EF">
        <w:rPr>
          <w:rFonts w:ascii="GHEA Grapalat" w:hAnsi="GHEA Grapalat"/>
          <w:i/>
          <w:sz w:val="16"/>
          <w:szCs w:val="16"/>
        </w:rPr>
        <w:t>տեղեկագրում</w:t>
      </w:r>
      <w:r w:rsidRPr="003053EF">
        <w:rPr>
          <w:rFonts w:ascii="GHEA Grapalat" w:hAnsi="GHEA Grapalat"/>
          <w:i/>
          <w:sz w:val="16"/>
          <w:szCs w:val="16"/>
          <w:lang w:val="af-ZA"/>
        </w:rPr>
        <w:t xml:space="preserve"> </w:t>
      </w:r>
      <w:r w:rsidRPr="003053EF">
        <w:rPr>
          <w:rFonts w:ascii="GHEA Grapalat" w:hAnsi="GHEA Grapalat"/>
          <w:i/>
          <w:sz w:val="16"/>
          <w:szCs w:val="16"/>
        </w:rPr>
        <w:t>հրապարակելը</w:t>
      </w:r>
      <w:r w:rsidRPr="003053EF">
        <w:rPr>
          <w:rFonts w:ascii="GHEA Grapalat" w:hAnsi="GHEA Grapalat"/>
          <w:i/>
          <w:sz w:val="16"/>
          <w:szCs w:val="16"/>
          <w:lang w:val="hy-AM"/>
        </w:rPr>
        <w:t>:</w:t>
      </w:r>
    </w:p>
    <w:p w:rsidR="009D0269" w:rsidRPr="001E7733" w:rsidDel="007942E8" w:rsidRDefault="009D0269" w:rsidP="00F12606">
      <w:pPr>
        <w:pStyle w:val="FootnoteText"/>
        <w:jc w:val="both"/>
        <w:rPr>
          <w:del w:id="23" w:author="User" w:date="2019-05-26T09:58:00Z"/>
          <w:rFonts w:ascii="GHEA Grapalat" w:hAnsi="GHEA Grapalat"/>
          <w:i/>
          <w:lang w:val="af-ZA"/>
        </w:rPr>
      </w:pPr>
    </w:p>
  </w:footnote>
  <w:footnote w:id="23">
    <w:p w:rsidR="009D0269" w:rsidRPr="001E7733" w:rsidDel="007942E8" w:rsidRDefault="009D0269" w:rsidP="00F12606">
      <w:pPr>
        <w:pStyle w:val="FootnoteText"/>
        <w:rPr>
          <w:del w:id="24" w:author="User" w:date="2019-05-26T10:01:00Z"/>
          <w:rFonts w:ascii="GHEA Grapalat" w:hAnsi="GHEA Grapalat"/>
          <w:i/>
          <w:sz w:val="16"/>
          <w:szCs w:val="24"/>
          <w:lang w:val="af-ZA" w:eastAsia="en-US"/>
        </w:rPr>
      </w:pPr>
      <w:r w:rsidRPr="001E0AE3">
        <w:rPr>
          <w:vertAlign w:val="superscript"/>
          <w:lang w:val="af-ZA"/>
        </w:rPr>
        <w:t xml:space="preserve">29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ի</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eastAsia="en-US"/>
        </w:rPr>
        <w:t>ն</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1E7733">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1E7733">
        <w:rPr>
          <w:rFonts w:ascii="GHEA Grapalat" w:hAnsi="GHEA Grapalat"/>
          <w:i/>
          <w:sz w:val="16"/>
          <w:szCs w:val="24"/>
          <w:lang w:val="af-ZA" w:eastAsia="en-US"/>
        </w:rPr>
        <w:t>:</w:t>
      </w:r>
    </w:p>
  </w:footnote>
  <w:footnote w:id="24">
    <w:p w:rsidR="009D0269" w:rsidRPr="009E45F3" w:rsidDel="007942E8" w:rsidRDefault="009D0269" w:rsidP="00F12606">
      <w:pPr>
        <w:pStyle w:val="FootnoteText"/>
        <w:jc w:val="both"/>
        <w:rPr>
          <w:del w:id="25" w:author="User" w:date="2019-05-26T10:01:00Z"/>
          <w:lang w:val="hy-AM"/>
        </w:rPr>
      </w:pPr>
      <w:r w:rsidRPr="001E0AE3">
        <w:rPr>
          <w:vertAlign w:val="superscript"/>
          <w:lang w:val="af-ZA"/>
        </w:rPr>
        <w:t xml:space="preserve">30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eastAsia="en-US"/>
        </w:rPr>
        <w:t>կնքվելիք</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պ</w:t>
      </w:r>
      <w:r w:rsidRPr="009E45F3">
        <w:rPr>
          <w:rFonts w:ascii="GHEA Grapalat" w:hAnsi="GHEA Grapalat"/>
          <w:i/>
          <w:sz w:val="16"/>
          <w:szCs w:val="24"/>
          <w:lang w:val="hy-AM" w:eastAsia="en-US"/>
        </w:rPr>
        <w:t>այմանագր</w:t>
      </w:r>
      <w:r w:rsidRPr="009E45F3">
        <w:rPr>
          <w:rFonts w:ascii="GHEA Grapalat" w:hAnsi="GHEA Grapalat"/>
          <w:i/>
          <w:sz w:val="16"/>
          <w:szCs w:val="24"/>
          <w:lang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Եթե</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պայմանագրով</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չի</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նախատեսվում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կանխավճարի</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հատկացում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ապա</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սույն</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կետը</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հանվում</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է</w:t>
      </w:r>
      <w:r w:rsidRPr="001E7733">
        <w:rPr>
          <w:rFonts w:ascii="GHEA Grapalat" w:hAnsi="GHEA Grapalat"/>
          <w:i/>
          <w:sz w:val="16"/>
          <w:szCs w:val="24"/>
          <w:lang w:val="af-ZA" w:eastAsia="en-US"/>
        </w:rPr>
        <w:t xml:space="preserve"> </w:t>
      </w:r>
      <w:r w:rsidRPr="009E45F3">
        <w:rPr>
          <w:rFonts w:ascii="GHEA Grapalat" w:hAnsi="GHEA Grapalat"/>
          <w:i/>
          <w:sz w:val="16"/>
          <w:szCs w:val="24"/>
          <w:lang w:eastAsia="en-US"/>
        </w:rPr>
        <w:t>նախագծից</w:t>
      </w:r>
      <w:r w:rsidRPr="001E7733">
        <w:rPr>
          <w:rFonts w:ascii="GHEA Grapalat" w:hAnsi="GHEA Grapalat"/>
          <w:i/>
          <w:sz w:val="16"/>
          <w:szCs w:val="24"/>
          <w:lang w:val="af-ZA" w:eastAsia="en-US"/>
        </w:rPr>
        <w:t>:</w:t>
      </w:r>
    </w:p>
  </w:footnote>
  <w:footnote w:id="25">
    <w:p w:rsidR="009D0269" w:rsidRPr="001E7733" w:rsidDel="007942E8" w:rsidRDefault="009D0269" w:rsidP="00F12606">
      <w:pPr>
        <w:pStyle w:val="FootnoteText"/>
        <w:rPr>
          <w:del w:id="26" w:author="User" w:date="2019-05-26T10:02:00Z"/>
          <w:lang w:val="hy-AM"/>
        </w:rPr>
      </w:pPr>
      <w:r w:rsidRPr="001E0AE3">
        <w:rPr>
          <w:vertAlign w:val="superscript"/>
          <w:lang w:val="hy-AM"/>
        </w:rPr>
        <w:t xml:space="preserve">31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6">
    <w:p w:rsidR="009D0269" w:rsidRPr="001E0AE3" w:rsidRDefault="009D0269" w:rsidP="00F12606">
      <w:pPr>
        <w:pStyle w:val="FootnoteText"/>
        <w:jc w:val="both"/>
        <w:rPr>
          <w:rFonts w:ascii="GHEA Grapalat" w:hAnsi="GHEA Grapalat"/>
          <w:i/>
          <w:sz w:val="16"/>
          <w:szCs w:val="24"/>
          <w:lang w:val="hy-AM" w:eastAsia="en-US"/>
        </w:rPr>
      </w:pPr>
      <w:r w:rsidRPr="001E0AE3">
        <w:rPr>
          <w:vertAlign w:val="superscript"/>
          <w:lang w:val="hy-AM"/>
        </w:rPr>
        <w:t xml:space="preserve">32 </w:t>
      </w:r>
      <w:r w:rsidRPr="001E0AE3">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1E0AE3">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9D0269" w:rsidRPr="001E0AE3" w:rsidDel="007942E8" w:rsidRDefault="009D0269" w:rsidP="00F12606">
      <w:pPr>
        <w:pStyle w:val="FootnoteText"/>
        <w:jc w:val="both"/>
        <w:rPr>
          <w:del w:id="28" w:author="User" w:date="2019-05-26T10:03:00Z"/>
          <w:lang w:val="hy-AM"/>
        </w:rPr>
      </w:pPr>
      <w:r w:rsidRPr="001E0AE3">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7">
    <w:p w:rsidR="009D0269" w:rsidRPr="00536BFB" w:rsidDel="002877FC" w:rsidRDefault="009D0269" w:rsidP="00F12606">
      <w:pPr>
        <w:pStyle w:val="FootnoteText"/>
        <w:jc w:val="both"/>
        <w:rPr>
          <w:del w:id="29" w:author="User" w:date="2019-05-26T10:04:00Z"/>
          <w:lang w:val="hy-AM"/>
        </w:rPr>
      </w:pPr>
      <w:r w:rsidRPr="001E0AE3">
        <w:rPr>
          <w:vertAlign w:val="superscript"/>
          <w:lang w:val="hy-AM"/>
        </w:rPr>
        <w:t xml:space="preserve">34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8">
    <w:p w:rsidR="009D0269" w:rsidRPr="00536BFB" w:rsidDel="002877FC" w:rsidRDefault="009D0269" w:rsidP="00F12606">
      <w:pPr>
        <w:pStyle w:val="FootnoteText"/>
        <w:jc w:val="both"/>
        <w:rPr>
          <w:del w:id="30" w:author="User" w:date="2019-05-26T10:04:00Z"/>
          <w:lang w:val="hy-AM"/>
        </w:rPr>
      </w:pPr>
      <w:r w:rsidRPr="001E0AE3">
        <w:rPr>
          <w:vertAlign w:val="superscript"/>
          <w:lang w:val="hy-AM"/>
        </w:rPr>
        <w:t xml:space="preserve">35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43A0237"/>
    <w:multiLevelType w:val="hybridMultilevel"/>
    <w:tmpl w:val="47003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5"/>
  </w:num>
  <w:num w:numId="3">
    <w:abstractNumId w:val="11"/>
  </w:num>
  <w:num w:numId="4">
    <w:abstractNumId w:val="8"/>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17"/>
  </w:num>
  <w:num w:numId="13">
    <w:abstractNumId w:val="15"/>
  </w:num>
  <w:num w:numId="14">
    <w:abstractNumId w:val="6"/>
  </w:num>
  <w:num w:numId="15">
    <w:abstractNumId w:val="16"/>
  </w:num>
  <w:num w:numId="16">
    <w:abstractNumId w:val="7"/>
  </w:num>
  <w:num w:numId="17">
    <w:abstractNumId w:val="3"/>
  </w:num>
  <w:num w:numId="18">
    <w:abstractNumId w:val="0"/>
  </w:num>
  <w:num w:numId="19">
    <w:abstractNumId w:val="1"/>
  </w:num>
  <w:num w:numId="20">
    <w:abstractNumId w:val="10"/>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characterSpacingControl w:val="doNotCompress"/>
  <w:footnotePr>
    <w:pos w:val="beneathText"/>
    <w:footnote w:id="0"/>
    <w:footnote w:id="1"/>
  </w:footnotePr>
  <w:endnotePr>
    <w:endnote w:id="0"/>
    <w:endnote w:id="1"/>
  </w:endnotePr>
  <w:compat>
    <w:useFELayout/>
  </w:compat>
  <w:rsids>
    <w:rsidRoot w:val="006D3129"/>
    <w:rsid w:val="0002216F"/>
    <w:rsid w:val="0002292B"/>
    <w:rsid w:val="0003731E"/>
    <w:rsid w:val="00053A65"/>
    <w:rsid w:val="0006389C"/>
    <w:rsid w:val="000651E4"/>
    <w:rsid w:val="0006772B"/>
    <w:rsid w:val="00071463"/>
    <w:rsid w:val="0008122B"/>
    <w:rsid w:val="0008352C"/>
    <w:rsid w:val="00136CF6"/>
    <w:rsid w:val="001675F6"/>
    <w:rsid w:val="00170B90"/>
    <w:rsid w:val="00175323"/>
    <w:rsid w:val="001866D1"/>
    <w:rsid w:val="001B7DA8"/>
    <w:rsid w:val="001E0AE3"/>
    <w:rsid w:val="001F1BA8"/>
    <w:rsid w:val="00242C55"/>
    <w:rsid w:val="00243888"/>
    <w:rsid w:val="002847C8"/>
    <w:rsid w:val="002D5E74"/>
    <w:rsid w:val="003050E9"/>
    <w:rsid w:val="003059C4"/>
    <w:rsid w:val="00324801"/>
    <w:rsid w:val="00373D5D"/>
    <w:rsid w:val="003A12CE"/>
    <w:rsid w:val="003E1BBA"/>
    <w:rsid w:val="003E7A40"/>
    <w:rsid w:val="00450EE7"/>
    <w:rsid w:val="0049214D"/>
    <w:rsid w:val="004B24E0"/>
    <w:rsid w:val="004B2D0F"/>
    <w:rsid w:val="004B3E4A"/>
    <w:rsid w:val="004D4CD2"/>
    <w:rsid w:val="004E0C89"/>
    <w:rsid w:val="0052055B"/>
    <w:rsid w:val="0054395B"/>
    <w:rsid w:val="005879CC"/>
    <w:rsid w:val="005D475E"/>
    <w:rsid w:val="005F657D"/>
    <w:rsid w:val="00605472"/>
    <w:rsid w:val="0062259F"/>
    <w:rsid w:val="00650BE2"/>
    <w:rsid w:val="006576A9"/>
    <w:rsid w:val="006777F2"/>
    <w:rsid w:val="006907D4"/>
    <w:rsid w:val="006D3129"/>
    <w:rsid w:val="007049DA"/>
    <w:rsid w:val="00734E90"/>
    <w:rsid w:val="00783E26"/>
    <w:rsid w:val="00790784"/>
    <w:rsid w:val="007B5D5E"/>
    <w:rsid w:val="007E6E62"/>
    <w:rsid w:val="00820375"/>
    <w:rsid w:val="008314F5"/>
    <w:rsid w:val="00837F49"/>
    <w:rsid w:val="0085289D"/>
    <w:rsid w:val="008655E1"/>
    <w:rsid w:val="00871EA1"/>
    <w:rsid w:val="00875922"/>
    <w:rsid w:val="00886FCB"/>
    <w:rsid w:val="008A5F82"/>
    <w:rsid w:val="008E2B4B"/>
    <w:rsid w:val="009021E3"/>
    <w:rsid w:val="00907705"/>
    <w:rsid w:val="00943517"/>
    <w:rsid w:val="00951CE9"/>
    <w:rsid w:val="0095249E"/>
    <w:rsid w:val="009C2B26"/>
    <w:rsid w:val="009D014D"/>
    <w:rsid w:val="009D0269"/>
    <w:rsid w:val="009D2262"/>
    <w:rsid w:val="00A11087"/>
    <w:rsid w:val="00A274E8"/>
    <w:rsid w:val="00A33557"/>
    <w:rsid w:val="00A37C01"/>
    <w:rsid w:val="00A534EA"/>
    <w:rsid w:val="00A56ED0"/>
    <w:rsid w:val="00A7123D"/>
    <w:rsid w:val="00A97E78"/>
    <w:rsid w:val="00AC12C4"/>
    <w:rsid w:val="00B21A79"/>
    <w:rsid w:val="00B6390A"/>
    <w:rsid w:val="00B72CC5"/>
    <w:rsid w:val="00B93231"/>
    <w:rsid w:val="00BA1F47"/>
    <w:rsid w:val="00BB7414"/>
    <w:rsid w:val="00BE18CC"/>
    <w:rsid w:val="00C058E1"/>
    <w:rsid w:val="00C225F8"/>
    <w:rsid w:val="00C56EAC"/>
    <w:rsid w:val="00CA1FF6"/>
    <w:rsid w:val="00CA219E"/>
    <w:rsid w:val="00CB498B"/>
    <w:rsid w:val="00CC2168"/>
    <w:rsid w:val="00D00189"/>
    <w:rsid w:val="00D07607"/>
    <w:rsid w:val="00D470CD"/>
    <w:rsid w:val="00D834EE"/>
    <w:rsid w:val="00D85B94"/>
    <w:rsid w:val="00D9073B"/>
    <w:rsid w:val="00DB5928"/>
    <w:rsid w:val="00E41FDA"/>
    <w:rsid w:val="00E44590"/>
    <w:rsid w:val="00E55E23"/>
    <w:rsid w:val="00E578A0"/>
    <w:rsid w:val="00EA01A8"/>
    <w:rsid w:val="00EA1629"/>
    <w:rsid w:val="00EA6FB4"/>
    <w:rsid w:val="00EB4D75"/>
    <w:rsid w:val="00EB5CA9"/>
    <w:rsid w:val="00F12606"/>
    <w:rsid w:val="00F158DE"/>
    <w:rsid w:val="00F56AAE"/>
    <w:rsid w:val="00F64C0E"/>
    <w:rsid w:val="00FA2D7D"/>
    <w:rsid w:val="00FA43F1"/>
    <w:rsid w:val="00FA7F44"/>
    <w:rsid w:val="00FC47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801"/>
  </w:style>
  <w:style w:type="paragraph" w:styleId="Heading1">
    <w:name w:val="heading 1"/>
    <w:basedOn w:val="Normal"/>
    <w:next w:val="Normal"/>
    <w:link w:val="Heading1Char"/>
    <w:qFormat/>
    <w:rsid w:val="00F12606"/>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F12606"/>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F12606"/>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F12606"/>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F12606"/>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F12606"/>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F12606"/>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F12606"/>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F12606"/>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12606"/>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F12606"/>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F12606"/>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12606"/>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F12606"/>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F12606"/>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F12606"/>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12606"/>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F12606"/>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1260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12606"/>
    <w:rPr>
      <w:rFonts w:ascii="Arial LatArm" w:eastAsia="Times New Roman" w:hAnsi="Arial LatArm" w:cs="Times New Roman"/>
      <w:i/>
      <w:sz w:val="20"/>
      <w:szCs w:val="20"/>
      <w:lang w:val="en-AU"/>
    </w:rPr>
  </w:style>
  <w:style w:type="paragraph" w:styleId="Footer">
    <w:name w:val="footer"/>
    <w:basedOn w:val="Normal"/>
    <w:link w:val="FooterChar"/>
    <w:rsid w:val="00F12606"/>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F12606"/>
    <w:rPr>
      <w:rFonts w:ascii="Times New Roman" w:eastAsia="Times New Roman" w:hAnsi="Times New Roman" w:cs="Times New Roman"/>
      <w:sz w:val="20"/>
      <w:szCs w:val="20"/>
    </w:rPr>
  </w:style>
  <w:style w:type="paragraph" w:styleId="BodyTextIndent3">
    <w:name w:val="Body Text Indent 3"/>
    <w:basedOn w:val="Normal"/>
    <w:link w:val="BodyTextIndent3Char"/>
    <w:rsid w:val="00F12606"/>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F12606"/>
    <w:rPr>
      <w:rFonts w:ascii="Times Armenian" w:eastAsia="Times New Roman" w:hAnsi="Times Armenian" w:cs="Times New Roman"/>
      <w:sz w:val="20"/>
      <w:szCs w:val="20"/>
    </w:rPr>
  </w:style>
  <w:style w:type="paragraph" w:styleId="BodyText2">
    <w:name w:val="Body Text 2"/>
    <w:basedOn w:val="Normal"/>
    <w:link w:val="BodyText2Char"/>
    <w:rsid w:val="00F12606"/>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F12606"/>
    <w:rPr>
      <w:rFonts w:ascii="Arial LatArm" w:eastAsia="Times New Roman" w:hAnsi="Arial LatArm" w:cs="Times New Roman"/>
      <w:sz w:val="20"/>
      <w:szCs w:val="20"/>
    </w:rPr>
  </w:style>
  <w:style w:type="paragraph" w:styleId="BodyTextIndent2">
    <w:name w:val="Body Text Indent 2"/>
    <w:basedOn w:val="Normal"/>
    <w:link w:val="BodyTextIndent2Char"/>
    <w:rsid w:val="00F12606"/>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12606"/>
    <w:rPr>
      <w:rFonts w:ascii="Baltica" w:eastAsia="Times New Roman" w:hAnsi="Baltica" w:cs="Times New Roman"/>
      <w:sz w:val="20"/>
      <w:szCs w:val="20"/>
      <w:lang w:val="af-ZA"/>
    </w:rPr>
  </w:style>
  <w:style w:type="paragraph" w:customStyle="1" w:styleId="Char">
    <w:name w:val="Char"/>
    <w:basedOn w:val="Normal"/>
    <w:semiHidden/>
    <w:rsid w:val="00F12606"/>
    <w:pPr>
      <w:spacing w:after="160" w:line="360" w:lineRule="auto"/>
      <w:ind w:firstLine="709"/>
      <w:jc w:val="both"/>
    </w:pPr>
    <w:rPr>
      <w:rFonts w:ascii="Arial AMU" w:eastAsia="Times New Roman" w:hAnsi="Arial AMU" w:cs="Arial"/>
      <w:szCs w:val="20"/>
    </w:rPr>
  </w:style>
  <w:style w:type="paragraph" w:customStyle="1" w:styleId="Default">
    <w:name w:val="Default"/>
    <w:rsid w:val="00F12606"/>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F12606"/>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F12606"/>
    <w:rPr>
      <w:rFonts w:ascii="Tahoma" w:eastAsia="Times New Roman" w:hAnsi="Tahoma" w:cs="Times New Roman"/>
      <w:sz w:val="16"/>
      <w:szCs w:val="16"/>
    </w:rPr>
  </w:style>
  <w:style w:type="character" w:styleId="Hyperlink">
    <w:name w:val="Hyperlink"/>
    <w:rsid w:val="00F12606"/>
    <w:rPr>
      <w:color w:val="0000FF"/>
      <w:u w:val="single"/>
    </w:rPr>
  </w:style>
  <w:style w:type="character" w:customStyle="1" w:styleId="CharChar1">
    <w:name w:val="Char Char1"/>
    <w:locked/>
    <w:rsid w:val="00F12606"/>
    <w:rPr>
      <w:rFonts w:ascii="Arial LatArm" w:hAnsi="Arial LatArm"/>
      <w:i/>
      <w:lang w:val="en-AU" w:eastAsia="en-US" w:bidi="ar-SA"/>
    </w:rPr>
  </w:style>
  <w:style w:type="paragraph" w:styleId="BodyText">
    <w:name w:val="Body Text"/>
    <w:basedOn w:val="Normal"/>
    <w:link w:val="BodyTextChar"/>
    <w:rsid w:val="00F1260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12606"/>
    <w:rPr>
      <w:rFonts w:ascii="Times New Roman" w:eastAsia="Times New Roman" w:hAnsi="Times New Roman" w:cs="Times New Roman"/>
      <w:sz w:val="24"/>
      <w:szCs w:val="24"/>
    </w:rPr>
  </w:style>
  <w:style w:type="paragraph" w:styleId="Index1">
    <w:name w:val="index 1"/>
    <w:basedOn w:val="Normal"/>
    <w:next w:val="Normal"/>
    <w:autoRedefine/>
    <w:semiHidden/>
    <w:rsid w:val="00F12606"/>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F12606"/>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F12606"/>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F12606"/>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12606"/>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F12606"/>
    <w:rPr>
      <w:rFonts w:ascii="Arial LatArm" w:eastAsia="Times New Roman" w:hAnsi="Arial LatArm" w:cs="Times New Roman"/>
      <w:sz w:val="20"/>
      <w:szCs w:val="20"/>
      <w:lang w:eastAsia="ru-RU"/>
    </w:rPr>
  </w:style>
  <w:style w:type="paragraph" w:styleId="Title">
    <w:name w:val="Title"/>
    <w:basedOn w:val="Normal"/>
    <w:link w:val="TitleChar"/>
    <w:qFormat/>
    <w:rsid w:val="00F12606"/>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F12606"/>
    <w:rPr>
      <w:rFonts w:ascii="Arial Armenian" w:eastAsia="Times New Roman" w:hAnsi="Arial Armenian" w:cs="Times New Roman"/>
      <w:sz w:val="24"/>
      <w:szCs w:val="20"/>
    </w:rPr>
  </w:style>
  <w:style w:type="character" w:styleId="PageNumber">
    <w:name w:val="page number"/>
    <w:basedOn w:val="DefaultParagraphFont"/>
    <w:rsid w:val="00F12606"/>
  </w:style>
  <w:style w:type="paragraph" w:styleId="FootnoteText">
    <w:name w:val="footnote text"/>
    <w:basedOn w:val="Normal"/>
    <w:link w:val="Footnote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12606"/>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F12606"/>
    <w:pPr>
      <w:spacing w:after="160" w:line="240" w:lineRule="exact"/>
    </w:pPr>
    <w:rPr>
      <w:rFonts w:ascii="Arial" w:eastAsia="Times New Roman" w:hAnsi="Arial" w:cs="Arial"/>
      <w:sz w:val="20"/>
      <w:szCs w:val="20"/>
    </w:rPr>
  </w:style>
  <w:style w:type="paragraph" w:customStyle="1" w:styleId="norm">
    <w:name w:val="norm"/>
    <w:basedOn w:val="Normal"/>
    <w:rsid w:val="00F12606"/>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F12606"/>
    <w:rPr>
      <w:rFonts w:ascii="Arial Armenian" w:hAnsi="Arial Armenian"/>
      <w:sz w:val="22"/>
      <w:lang w:val="en-US" w:eastAsia="ru-RU" w:bidi="ar-SA"/>
    </w:rPr>
  </w:style>
  <w:style w:type="character" w:customStyle="1" w:styleId="CharCharChar">
    <w:name w:val="Char Char Char"/>
    <w:rsid w:val="00F12606"/>
    <w:rPr>
      <w:rFonts w:ascii="Arial LatArm" w:hAnsi="Arial LatArm"/>
      <w:sz w:val="24"/>
      <w:lang w:eastAsia="ru-RU"/>
    </w:rPr>
  </w:style>
  <w:style w:type="paragraph" w:styleId="NormalWeb">
    <w:name w:val="Normal (Web)"/>
    <w:basedOn w:val="Normal"/>
    <w:uiPriority w:val="99"/>
    <w:rsid w:val="00F126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F12606"/>
    <w:rPr>
      <w:b/>
      <w:bCs/>
    </w:rPr>
  </w:style>
  <w:style w:type="character" w:styleId="FootnoteReference">
    <w:name w:val="footnote reference"/>
    <w:semiHidden/>
    <w:rsid w:val="00F12606"/>
    <w:rPr>
      <w:vertAlign w:val="superscript"/>
    </w:rPr>
  </w:style>
  <w:style w:type="character" w:customStyle="1" w:styleId="CharChar22">
    <w:name w:val="Char Char22"/>
    <w:rsid w:val="00F12606"/>
    <w:rPr>
      <w:rFonts w:ascii="Arial Armenian" w:hAnsi="Arial Armenian"/>
      <w:sz w:val="28"/>
      <w:lang w:val="en-US"/>
    </w:rPr>
  </w:style>
  <w:style w:type="character" w:customStyle="1" w:styleId="CharChar20">
    <w:name w:val="Char Char20"/>
    <w:rsid w:val="00F12606"/>
    <w:rPr>
      <w:rFonts w:ascii="Times LatArm" w:hAnsi="Times LatArm"/>
      <w:b/>
      <w:sz w:val="28"/>
      <w:lang w:val="en-US"/>
    </w:rPr>
  </w:style>
  <w:style w:type="character" w:customStyle="1" w:styleId="CharChar16">
    <w:name w:val="Char Char16"/>
    <w:rsid w:val="00F12606"/>
    <w:rPr>
      <w:rFonts w:ascii="Times Armenian" w:hAnsi="Times Armenian"/>
      <w:b/>
      <w:lang w:val="hy-AM"/>
    </w:rPr>
  </w:style>
  <w:style w:type="character" w:customStyle="1" w:styleId="CharChar15">
    <w:name w:val="Char Char15"/>
    <w:rsid w:val="00F12606"/>
    <w:rPr>
      <w:rFonts w:ascii="Times Armenian" w:hAnsi="Times Armenian"/>
      <w:i/>
      <w:lang w:val="nl-NL"/>
    </w:rPr>
  </w:style>
  <w:style w:type="character" w:customStyle="1" w:styleId="CharChar13">
    <w:name w:val="Char Char13"/>
    <w:rsid w:val="00F12606"/>
    <w:rPr>
      <w:rFonts w:ascii="Arial Armenian" w:hAnsi="Arial Armenian"/>
      <w:lang w:val="en-US"/>
    </w:rPr>
  </w:style>
  <w:style w:type="character" w:styleId="CommentReference">
    <w:name w:val="annotation reference"/>
    <w:semiHidden/>
    <w:rsid w:val="00F12606"/>
    <w:rPr>
      <w:sz w:val="16"/>
      <w:szCs w:val="16"/>
    </w:rPr>
  </w:style>
  <w:style w:type="paragraph" w:styleId="CommentText">
    <w:name w:val="annotation text"/>
    <w:basedOn w:val="Normal"/>
    <w:link w:val="Comment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F12606"/>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F12606"/>
    <w:rPr>
      <w:b/>
      <w:bCs/>
    </w:rPr>
  </w:style>
  <w:style w:type="character" w:customStyle="1" w:styleId="CommentSubjectChar">
    <w:name w:val="Comment Subject Char"/>
    <w:basedOn w:val="CommentTextChar"/>
    <w:link w:val="CommentSubject"/>
    <w:semiHidden/>
    <w:rsid w:val="00F12606"/>
    <w:rPr>
      <w:b/>
      <w:bCs/>
    </w:rPr>
  </w:style>
  <w:style w:type="paragraph" w:styleId="EndnoteText">
    <w:name w:val="endnote text"/>
    <w:basedOn w:val="Normal"/>
    <w:link w:val="EndnoteTextChar"/>
    <w:semiHidden/>
    <w:rsid w:val="00F12606"/>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F12606"/>
    <w:rPr>
      <w:rFonts w:ascii="Times Armenian" w:eastAsia="Times New Roman" w:hAnsi="Times Armenian" w:cs="Times New Roman"/>
      <w:sz w:val="20"/>
      <w:szCs w:val="20"/>
      <w:lang w:eastAsia="ru-RU"/>
    </w:rPr>
  </w:style>
  <w:style w:type="character" w:styleId="EndnoteReference">
    <w:name w:val="endnote reference"/>
    <w:semiHidden/>
    <w:rsid w:val="00F12606"/>
    <w:rPr>
      <w:vertAlign w:val="superscript"/>
    </w:rPr>
  </w:style>
  <w:style w:type="paragraph" w:styleId="DocumentMap">
    <w:name w:val="Document Map"/>
    <w:basedOn w:val="Normal"/>
    <w:link w:val="DocumentMapChar"/>
    <w:semiHidden/>
    <w:rsid w:val="00F12606"/>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F12606"/>
    <w:rPr>
      <w:rFonts w:ascii="Tahoma" w:eastAsia="Times New Roman" w:hAnsi="Tahoma" w:cs="Tahoma"/>
      <w:sz w:val="20"/>
      <w:szCs w:val="20"/>
      <w:shd w:val="clear" w:color="auto" w:fill="000080"/>
      <w:lang w:eastAsia="ru-RU"/>
    </w:rPr>
  </w:style>
  <w:style w:type="paragraph" w:styleId="Revision">
    <w:name w:val="Revision"/>
    <w:hidden/>
    <w:semiHidden/>
    <w:rsid w:val="00F12606"/>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F126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F12606"/>
    <w:pPr>
      <w:spacing w:after="160" w:line="240" w:lineRule="exact"/>
    </w:pPr>
    <w:rPr>
      <w:rFonts w:ascii="Verdana" w:eastAsia="Times New Roman" w:hAnsi="Verdana" w:cs="Times New Roman"/>
      <w:sz w:val="20"/>
      <w:szCs w:val="20"/>
    </w:rPr>
  </w:style>
  <w:style w:type="paragraph" w:customStyle="1" w:styleId="Style2">
    <w:name w:val="Style2"/>
    <w:basedOn w:val="Normal"/>
    <w:rsid w:val="00F12606"/>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F12606"/>
    <w:rPr>
      <w:rFonts w:ascii="Arial Armenian" w:hAnsi="Arial Armenian"/>
      <w:sz w:val="28"/>
      <w:lang w:val="en-US" w:eastAsia="ru-RU" w:bidi="ar-SA"/>
    </w:rPr>
  </w:style>
  <w:style w:type="character" w:customStyle="1" w:styleId="CharChar21">
    <w:name w:val="Char Char21"/>
    <w:rsid w:val="00F1260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F12606"/>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F12606"/>
    <w:rPr>
      <w:rFonts w:ascii="Arial Armenian" w:hAnsi="Arial Armenian"/>
      <w:sz w:val="28"/>
      <w:lang w:val="en-US" w:eastAsia="ru-RU" w:bidi="ar-SA"/>
    </w:rPr>
  </w:style>
  <w:style w:type="character" w:customStyle="1" w:styleId="CharChar24">
    <w:name w:val="Char Char24"/>
    <w:rsid w:val="00F12606"/>
    <w:rPr>
      <w:rFonts w:ascii="Arial LatArm" w:hAnsi="Arial LatArm"/>
      <w:b/>
      <w:color w:val="0000FF"/>
      <w:lang w:val="en-US" w:eastAsia="ru-RU" w:bidi="ar-SA"/>
    </w:rPr>
  </w:style>
  <w:style w:type="paragraph" w:styleId="BlockText">
    <w:name w:val="Block Text"/>
    <w:basedOn w:val="Normal"/>
    <w:rsid w:val="00F12606"/>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F126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F12606"/>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F12606"/>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F1260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F1260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126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126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126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F1260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F12606"/>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F12606"/>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F126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F126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F12606"/>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F12606"/>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F12606"/>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F12606"/>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F12606"/>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F12606"/>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1260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1260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F12606"/>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F12606"/>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F12606"/>
    <w:rPr>
      <w:color w:val="800080"/>
      <w:u w:val="single"/>
    </w:rPr>
  </w:style>
  <w:style w:type="character" w:customStyle="1" w:styleId="CharCharCharChar1">
    <w:name w:val="Char Char Char Char1"/>
    <w:aliases w:val=" Char Char Char Char Char Char"/>
    <w:rsid w:val="00F12606"/>
    <w:rPr>
      <w:rFonts w:ascii="Arial LatArm" w:hAnsi="Arial LatArm"/>
      <w:sz w:val="24"/>
      <w:lang w:val="en-US" w:eastAsia="ru-RU" w:bidi="ar-SA"/>
    </w:rPr>
  </w:style>
  <w:style w:type="character" w:customStyle="1" w:styleId="CharChar">
    <w:name w:val="Char Char"/>
    <w:locked/>
    <w:rsid w:val="00F12606"/>
    <w:rPr>
      <w:lang w:val="en-US" w:eastAsia="en-US" w:bidi="ar-SA"/>
    </w:rPr>
  </w:style>
  <w:style w:type="paragraph" w:customStyle="1" w:styleId="Char3CharCharChar">
    <w:name w:val="Char3 Char Char Char"/>
    <w:basedOn w:val="Normal"/>
    <w:next w:val="Normal"/>
    <w:semiHidden/>
    <w:rsid w:val="00F12606"/>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F12606"/>
    <w:rPr>
      <w:rFonts w:ascii="Times Armenian" w:eastAsia="Times New Roman" w:hAnsi="Times Armenian" w:cs="Times New Roman"/>
      <w:sz w:val="24"/>
      <w:szCs w:val="24"/>
      <w:lang w:eastAsia="ru-RU"/>
    </w:rPr>
  </w:style>
  <w:style w:type="character" w:styleId="Emphasis">
    <w:name w:val="Emphasis"/>
    <w:qFormat/>
    <w:rsid w:val="00F1260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mailto:gor_mkrtchyan@taxservice.a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karine_sargsyan@taxservice.am" TargetMode="External"/><Relationship Id="rId2" Type="http://schemas.openxmlformats.org/officeDocument/2006/relationships/styles" Target="styles.xml"/><Relationship Id="rId16" Type="http://schemas.openxmlformats.org/officeDocument/2006/relationships/hyperlink" Target="mailto:Lena_Najaryan@taxservice.a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procurement@minfi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49</Pages>
  <Words>18365</Words>
  <Characters>104682</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108</cp:revision>
  <dcterms:created xsi:type="dcterms:W3CDTF">2019-07-03T12:46:00Z</dcterms:created>
  <dcterms:modified xsi:type="dcterms:W3CDTF">2019-08-29T05:04:00Z</dcterms:modified>
</cp:coreProperties>
</file>