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9E7" w:rsidRPr="005358F5" w:rsidRDefault="00C339E7" w:rsidP="00C339E7">
      <w:pPr>
        <w:pStyle w:val="BodyText"/>
        <w:spacing w:after="0"/>
        <w:ind w:right="-7" w:firstLine="567"/>
        <w:jc w:val="right"/>
        <w:rPr>
          <w:rFonts w:ascii="GHEA Grapalat" w:hAnsi="GHEA Grapalat" w:cs="Sylfaen"/>
          <w:i/>
          <w:sz w:val="18"/>
          <w:szCs w:val="20"/>
          <w:lang w:val="af-ZA" w:eastAsia="ru-RU"/>
        </w:rPr>
      </w:pPr>
      <w:r>
        <w:rPr>
          <w:rFonts w:ascii="GHEA Grapalat" w:hAnsi="GHEA Grapalat"/>
        </w:rPr>
        <w:t xml:space="preserve">                                                                                                   </w:t>
      </w:r>
      <w:r w:rsidRPr="005358F5">
        <w:rPr>
          <w:rFonts w:ascii="GHEA Grapalat" w:hAnsi="GHEA Grapalat"/>
        </w:rPr>
        <w:tab/>
      </w:r>
      <w:r>
        <w:rPr>
          <w:rFonts w:ascii="GHEA Grapalat" w:hAnsi="GHEA Grapalat" w:cs="Sylfaen"/>
          <w:i/>
          <w:sz w:val="16"/>
          <w:lang w:val="af-ZA"/>
        </w:rPr>
        <w:t xml:space="preserve"> </w:t>
      </w:r>
    </w:p>
    <w:p w:rsidR="00C339E7" w:rsidRPr="00CA7342" w:rsidRDefault="00C339E7" w:rsidP="00C339E7">
      <w:pPr>
        <w:pStyle w:val="BodyText"/>
        <w:spacing w:after="0"/>
        <w:ind w:firstLine="567"/>
        <w:jc w:val="right"/>
        <w:rPr>
          <w:rFonts w:ascii="GHEA Grapalat" w:hAnsi="GHEA Grapalat" w:cs="Sylfaen"/>
          <w:i/>
          <w:sz w:val="16"/>
        </w:rPr>
      </w:pPr>
      <w:r>
        <w:rPr>
          <w:rFonts w:ascii="GHEA Grapalat" w:hAnsi="GHEA Grapalat"/>
        </w:rPr>
        <w:tab/>
      </w:r>
    </w:p>
    <w:p w:rsidR="00C339E7" w:rsidRPr="00DE1E5A" w:rsidRDefault="00C339E7" w:rsidP="00C339E7">
      <w:pPr>
        <w:pStyle w:val="BodyTextIndent"/>
        <w:spacing w:line="240" w:lineRule="auto"/>
        <w:jc w:val="center"/>
        <w:rPr>
          <w:rFonts w:ascii="GHEA Grapalat" w:hAnsi="GHEA Grapalat"/>
          <w:i w:val="0"/>
          <w:lang w:val="af-ZA"/>
        </w:rPr>
      </w:pPr>
    </w:p>
    <w:p w:rsidR="00C21B22" w:rsidRPr="00675DD3" w:rsidRDefault="00C21B22" w:rsidP="00C21B22">
      <w:pPr>
        <w:pStyle w:val="BodyTextIndent"/>
        <w:spacing w:line="240" w:lineRule="auto"/>
        <w:jc w:val="center"/>
        <w:rPr>
          <w:rFonts w:ascii="GHEA Grapalat" w:hAnsi="GHEA Grapalat"/>
          <w:i w:val="0"/>
          <w:lang w:val="af-ZA"/>
        </w:rPr>
      </w:pPr>
      <w:r w:rsidRPr="00675DD3">
        <w:rPr>
          <w:rFonts w:ascii="GHEA Grapalat" w:hAnsi="GHEA Grapalat"/>
          <w:i w:val="0"/>
          <w:lang w:val="af-ZA"/>
        </w:rPr>
        <w:t>ՀԱՅՏԱՐԱՐՈՒԹՅՈՒՆ</w:t>
      </w:r>
    </w:p>
    <w:p w:rsidR="00C21B22" w:rsidRPr="00675DD3" w:rsidRDefault="00C21B22" w:rsidP="00C21B22">
      <w:pPr>
        <w:pStyle w:val="BodyTextIndent"/>
        <w:spacing w:line="240" w:lineRule="auto"/>
        <w:jc w:val="center"/>
        <w:rPr>
          <w:rFonts w:ascii="GHEA Grapalat" w:hAnsi="GHEA Grapalat"/>
          <w:i w:val="0"/>
          <w:lang w:val="af-ZA"/>
        </w:rPr>
      </w:pPr>
      <w:r>
        <w:rPr>
          <w:rFonts w:ascii="GHEA Grapalat" w:hAnsi="GHEA Grapalat"/>
          <w:i w:val="0"/>
          <w:lang w:val="af-ZA"/>
        </w:rPr>
        <w:t xml:space="preserve">ԳՆԱՆՇՄԱՆ ՀԱՐՑՄԱՆ </w:t>
      </w:r>
      <w:r w:rsidRPr="00675DD3">
        <w:rPr>
          <w:rFonts w:ascii="GHEA Grapalat" w:hAnsi="GHEA Grapalat"/>
          <w:i w:val="0"/>
          <w:lang w:val="af-ZA"/>
        </w:rPr>
        <w:t>ՄԱՍԻՆ</w:t>
      </w:r>
    </w:p>
    <w:p w:rsidR="00C21B22" w:rsidRPr="00675DD3" w:rsidRDefault="00C21B22" w:rsidP="00C21B22">
      <w:pPr>
        <w:pStyle w:val="BodyTextIndent"/>
        <w:spacing w:line="240" w:lineRule="auto"/>
        <w:jc w:val="center"/>
        <w:rPr>
          <w:rFonts w:ascii="GHEA Grapalat" w:hAnsi="GHEA Grapalat"/>
          <w:i w:val="0"/>
          <w:lang w:val="af-ZA"/>
        </w:rPr>
      </w:pPr>
    </w:p>
    <w:p w:rsidR="00C21B22" w:rsidRPr="00675DD3" w:rsidRDefault="00C21B22" w:rsidP="00C21B22">
      <w:pPr>
        <w:pStyle w:val="BodyTextIndent"/>
        <w:spacing w:line="240" w:lineRule="auto"/>
        <w:jc w:val="center"/>
        <w:rPr>
          <w:rFonts w:ascii="GHEA Grapalat" w:hAnsi="GHEA Grapalat"/>
          <w:i w:val="0"/>
          <w:lang w:val="af-ZA"/>
        </w:rPr>
      </w:pPr>
      <w:r w:rsidRPr="00675DD3">
        <w:rPr>
          <w:rFonts w:ascii="GHEA Grapalat" w:hAnsi="GHEA Grapalat"/>
          <w:i w:val="0"/>
          <w:lang w:val="af-ZA"/>
        </w:rPr>
        <w:t xml:space="preserve">Հայտարարության սույն տեքստը հաստատված է </w:t>
      </w:r>
      <w:r>
        <w:rPr>
          <w:rFonts w:ascii="GHEA Grapalat" w:hAnsi="GHEA Grapalat"/>
          <w:i w:val="0"/>
          <w:lang w:val="af-ZA"/>
        </w:rPr>
        <w:t xml:space="preserve">գնանշման հարցման </w:t>
      </w:r>
      <w:r w:rsidRPr="00675DD3">
        <w:rPr>
          <w:rFonts w:ascii="GHEA Grapalat" w:hAnsi="GHEA Grapalat"/>
          <w:i w:val="0"/>
          <w:lang w:val="af-ZA"/>
        </w:rPr>
        <w:t>հանձնաժողովի</w:t>
      </w:r>
    </w:p>
    <w:p w:rsidR="00C21B22" w:rsidRPr="00675DD3" w:rsidRDefault="00C21B22" w:rsidP="00C21B22">
      <w:pPr>
        <w:pStyle w:val="BodyTextIndent"/>
        <w:spacing w:line="240" w:lineRule="auto"/>
        <w:jc w:val="center"/>
        <w:rPr>
          <w:rFonts w:ascii="GHEA Grapalat" w:hAnsi="GHEA Grapalat"/>
          <w:i w:val="0"/>
          <w:lang w:val="af-ZA"/>
        </w:rPr>
      </w:pPr>
      <w:r w:rsidRPr="00675DD3">
        <w:rPr>
          <w:rFonts w:ascii="GHEA Grapalat" w:hAnsi="GHEA Grapalat"/>
          <w:i w:val="0"/>
          <w:lang w:val="af-ZA"/>
        </w:rPr>
        <w:t>20</w:t>
      </w:r>
      <w:r>
        <w:rPr>
          <w:rFonts w:ascii="GHEA Grapalat" w:hAnsi="GHEA Grapalat"/>
          <w:i w:val="0"/>
          <w:lang w:val="af-ZA"/>
        </w:rPr>
        <w:t>1</w:t>
      </w:r>
      <w:r>
        <w:rPr>
          <w:rFonts w:ascii="GHEA Grapalat" w:hAnsi="GHEA Grapalat"/>
          <w:i w:val="0"/>
          <w:lang w:val="hy-AM"/>
        </w:rPr>
        <w:t>9</w:t>
      </w:r>
      <w:r w:rsidRPr="00675DD3">
        <w:rPr>
          <w:rFonts w:ascii="GHEA Grapalat" w:hAnsi="GHEA Grapalat"/>
          <w:i w:val="0"/>
          <w:lang w:val="af-ZA"/>
        </w:rPr>
        <w:t xml:space="preserve"> թվականի «</w:t>
      </w:r>
      <w:r>
        <w:rPr>
          <w:rFonts w:ascii="GHEA Grapalat" w:hAnsi="GHEA Grapalat"/>
          <w:i w:val="0"/>
          <w:lang w:val="hy-AM"/>
        </w:rPr>
        <w:t>հուլիսի</w:t>
      </w:r>
      <w:r w:rsidRPr="00567CAC">
        <w:rPr>
          <w:rFonts w:ascii="GHEA Grapalat" w:hAnsi="GHEA Grapalat"/>
          <w:i w:val="0"/>
          <w:lang w:val="af-ZA"/>
        </w:rPr>
        <w:t>» «</w:t>
      </w:r>
      <w:r w:rsidR="005052FB">
        <w:rPr>
          <w:rFonts w:ascii="GHEA Grapalat" w:hAnsi="GHEA Grapalat"/>
          <w:i w:val="0"/>
          <w:lang w:val="af-ZA"/>
        </w:rPr>
        <w:t>30</w:t>
      </w:r>
      <w:r w:rsidRPr="00675DD3">
        <w:rPr>
          <w:rFonts w:ascii="GHEA Grapalat" w:hAnsi="GHEA Grapalat"/>
          <w:i w:val="0"/>
          <w:lang w:val="af-ZA"/>
        </w:rPr>
        <w:t>» «</w:t>
      </w:r>
      <w:r w:rsidRPr="000B15CF">
        <w:rPr>
          <w:rFonts w:ascii="GHEA Grapalat" w:hAnsi="GHEA Grapalat"/>
          <w:i w:val="0"/>
          <w:lang w:val="hy-AM"/>
        </w:rPr>
        <w:t xml:space="preserve">թիվ </w:t>
      </w:r>
      <w:r w:rsidR="006E4144">
        <w:rPr>
          <w:rFonts w:ascii="GHEA Grapalat" w:hAnsi="GHEA Grapalat"/>
          <w:i w:val="0"/>
          <w:lang w:val="hy-AM"/>
        </w:rPr>
        <w:t>3</w:t>
      </w:r>
      <w:r w:rsidRPr="00675DD3">
        <w:rPr>
          <w:rFonts w:ascii="GHEA Grapalat" w:hAnsi="GHEA Grapalat"/>
          <w:i w:val="0"/>
          <w:lang w:val="af-ZA"/>
        </w:rPr>
        <w:t>» որոշմամբ և հրապարակվում է</w:t>
      </w:r>
    </w:p>
    <w:p w:rsidR="00C21B22" w:rsidRPr="00675DD3" w:rsidRDefault="00C21B22" w:rsidP="00C21B22">
      <w:pPr>
        <w:pStyle w:val="BodyTextIndent"/>
        <w:spacing w:line="240" w:lineRule="auto"/>
        <w:jc w:val="center"/>
        <w:rPr>
          <w:rFonts w:ascii="GHEA Grapalat" w:hAnsi="GHEA Grapalat"/>
          <w:i w:val="0"/>
          <w:lang w:val="af-ZA"/>
        </w:rPr>
      </w:pPr>
      <w:r w:rsidRPr="00675DD3">
        <w:rPr>
          <w:rFonts w:ascii="GHEA Grapalat" w:hAnsi="GHEA Grapalat"/>
          <w:i w:val="0"/>
          <w:lang w:val="af-ZA"/>
        </w:rPr>
        <w:t>«Գնումների մասին» ՀՀ օրենքի 27-րդ հոդվածի համաձայն</w:t>
      </w:r>
    </w:p>
    <w:p w:rsidR="00C21B22" w:rsidRPr="00675DD3" w:rsidRDefault="00C21B22" w:rsidP="00C21B22">
      <w:pPr>
        <w:pStyle w:val="BodyTextIndent"/>
        <w:spacing w:line="240" w:lineRule="auto"/>
        <w:jc w:val="center"/>
        <w:rPr>
          <w:rFonts w:ascii="GHEA Grapalat" w:hAnsi="GHEA Grapalat"/>
          <w:i w:val="0"/>
          <w:lang w:val="af-ZA"/>
        </w:rPr>
      </w:pPr>
    </w:p>
    <w:p w:rsidR="00C21B22" w:rsidRPr="00675DD3" w:rsidRDefault="00C21B22" w:rsidP="00C21B22">
      <w:pPr>
        <w:pStyle w:val="BodyTextIndent"/>
        <w:spacing w:line="240" w:lineRule="auto"/>
        <w:jc w:val="center"/>
        <w:rPr>
          <w:rFonts w:ascii="GHEA Grapalat" w:hAnsi="GHEA Grapalat"/>
          <w:i w:val="0"/>
          <w:u w:val="single"/>
          <w:lang w:val="af-ZA"/>
        </w:rPr>
      </w:pPr>
      <w:r>
        <w:rPr>
          <w:rFonts w:ascii="GHEA Grapalat" w:hAnsi="GHEA Grapalat"/>
          <w:i w:val="0"/>
          <w:lang w:val="af-ZA"/>
        </w:rPr>
        <w:t xml:space="preserve">Գնանշման հարցման </w:t>
      </w:r>
      <w:r w:rsidRPr="00675DD3">
        <w:rPr>
          <w:rFonts w:ascii="GHEA Grapalat" w:hAnsi="GHEA Grapalat"/>
          <w:i w:val="0"/>
          <w:lang w:val="af-ZA"/>
        </w:rPr>
        <w:t xml:space="preserve">ծածկագիրը`  </w:t>
      </w:r>
      <w:r>
        <w:rPr>
          <w:rFonts w:ascii="GHEA Grapalat" w:hAnsi="GHEA Grapalat"/>
          <w:i w:val="0"/>
          <w:lang w:val="hy-AM"/>
        </w:rPr>
        <w:t>ԵՔ-ԳՀԱՊՁԲ-</w:t>
      </w:r>
      <w:r w:rsidR="005052FB">
        <w:rPr>
          <w:rFonts w:ascii="GHEA Grapalat" w:hAnsi="GHEA Grapalat"/>
          <w:i w:val="0"/>
          <w:lang w:val="hy-AM"/>
        </w:rPr>
        <w:t>19/172</w:t>
      </w:r>
      <w:r>
        <w:rPr>
          <w:rFonts w:ascii="GHEA Grapalat" w:hAnsi="GHEA Grapalat"/>
          <w:i w:val="0"/>
          <w:u w:val="single"/>
          <w:lang w:val="af-ZA"/>
        </w:rPr>
        <w:t xml:space="preserve"> </w:t>
      </w:r>
      <w:r w:rsidRPr="00131E9C">
        <w:rPr>
          <w:rFonts w:ascii="GHEA Grapalat" w:hAnsi="GHEA Grapalat"/>
          <w:i w:val="0"/>
          <w:u w:val="single"/>
          <w:lang w:val="af-ZA"/>
        </w:rPr>
        <w:t xml:space="preserve">        </w:t>
      </w:r>
      <w:r w:rsidRPr="00675DD3">
        <w:rPr>
          <w:rFonts w:ascii="GHEA Grapalat" w:hAnsi="GHEA Grapalat"/>
          <w:i w:val="0"/>
          <w:u w:val="single"/>
          <w:lang w:val="af-ZA"/>
        </w:rPr>
        <w:t xml:space="preserve">        </w:t>
      </w:r>
    </w:p>
    <w:p w:rsidR="00C21B22" w:rsidRPr="00675DD3" w:rsidRDefault="00C21B22" w:rsidP="00C21B22">
      <w:pPr>
        <w:pStyle w:val="BodyTextIndent"/>
        <w:spacing w:line="240" w:lineRule="auto"/>
        <w:jc w:val="center"/>
        <w:rPr>
          <w:rFonts w:ascii="GHEA Grapalat" w:hAnsi="GHEA Grapalat"/>
          <w:i w:val="0"/>
          <w:lang w:val="af-ZA"/>
        </w:rPr>
      </w:pPr>
    </w:p>
    <w:p w:rsidR="00C21B22" w:rsidRPr="00675DD3" w:rsidRDefault="00C21B22" w:rsidP="00C21B22">
      <w:pPr>
        <w:pStyle w:val="BodyTextIndent"/>
        <w:spacing w:line="240" w:lineRule="auto"/>
        <w:ind w:firstLine="708"/>
        <w:jc w:val="left"/>
        <w:rPr>
          <w:rFonts w:ascii="GHEA Grapalat" w:hAnsi="GHEA Grapalat"/>
          <w:i w:val="0"/>
          <w:lang w:val="af-ZA"/>
        </w:rPr>
      </w:pPr>
      <w:r w:rsidRPr="00675DD3">
        <w:rPr>
          <w:rFonts w:ascii="GHEA Grapalat" w:hAnsi="GHEA Grapalat"/>
          <w:i w:val="0"/>
          <w:lang w:val="af-ZA"/>
        </w:rPr>
        <w:t xml:space="preserve">Պատվիրատուն` </w:t>
      </w:r>
      <w:r w:rsidRPr="000B15CF">
        <w:rPr>
          <w:rFonts w:ascii="GHEA Grapalat" w:hAnsi="GHEA Grapalat"/>
          <w:i w:val="0"/>
          <w:lang w:val="hy-AM"/>
        </w:rPr>
        <w:t xml:space="preserve">Երևանի </w:t>
      </w:r>
      <w:r w:rsidRPr="000B15CF">
        <w:rPr>
          <w:rFonts w:ascii="GHEA Grapalat" w:hAnsi="GHEA Grapalat"/>
          <w:i w:val="0"/>
          <w:lang w:val="af-ZA"/>
        </w:rPr>
        <w:t>քաղաքապետարանը</w:t>
      </w:r>
      <w:r>
        <w:rPr>
          <w:rFonts w:ascii="GHEA Grapalat" w:hAnsi="GHEA Grapalat"/>
          <w:i w:val="0"/>
          <w:lang w:val="af-ZA"/>
        </w:rPr>
        <w:t>, որը գտնվում է</w:t>
      </w:r>
      <w:r>
        <w:rPr>
          <w:rFonts w:ascii="GHEA Grapalat" w:hAnsi="GHEA Grapalat"/>
          <w:i w:val="0"/>
          <w:lang w:val="hy-AM"/>
        </w:rPr>
        <w:t xml:space="preserve"> </w:t>
      </w:r>
      <w:r w:rsidRPr="000B15CF">
        <w:rPr>
          <w:rFonts w:ascii="GHEA Grapalat" w:hAnsi="GHEA Grapalat"/>
          <w:i w:val="0"/>
          <w:lang w:val="af-ZA"/>
        </w:rPr>
        <w:t xml:space="preserve">ք.Երևան, Արգիշտիի 1 </w:t>
      </w:r>
      <w:r w:rsidRPr="00675DD3">
        <w:rPr>
          <w:rFonts w:ascii="GHEA Grapalat" w:hAnsi="GHEA Grapalat"/>
          <w:i w:val="0"/>
          <w:lang w:val="af-ZA"/>
        </w:rPr>
        <w:t>հասցեում,</w:t>
      </w:r>
    </w:p>
    <w:p w:rsidR="00C21B22" w:rsidRPr="00675DD3" w:rsidRDefault="00C21B22" w:rsidP="00C21B22">
      <w:pPr>
        <w:pStyle w:val="BodyTextIndent"/>
        <w:spacing w:line="240" w:lineRule="auto"/>
        <w:ind w:firstLine="0"/>
        <w:rPr>
          <w:rFonts w:ascii="GHEA Grapalat" w:hAnsi="GHEA Grapalat"/>
          <w:i w:val="0"/>
          <w:lang w:val="af-ZA"/>
        </w:rPr>
      </w:pPr>
      <w:r w:rsidRPr="00675DD3">
        <w:rPr>
          <w:rFonts w:ascii="GHEA Grapalat" w:hAnsi="GHEA Grapalat"/>
          <w:i w:val="0"/>
          <w:lang w:val="af-ZA"/>
        </w:rPr>
        <w:t xml:space="preserve">հայտարարում է </w:t>
      </w:r>
      <w:r>
        <w:rPr>
          <w:rFonts w:ascii="GHEA Grapalat" w:hAnsi="GHEA Grapalat"/>
          <w:i w:val="0"/>
          <w:lang w:val="af-ZA"/>
        </w:rPr>
        <w:t>գնանշման հարցում</w:t>
      </w:r>
      <w:r w:rsidRPr="00675DD3">
        <w:rPr>
          <w:rFonts w:ascii="GHEA Grapalat" w:hAnsi="GHEA Grapalat"/>
          <w:i w:val="0"/>
          <w:lang w:val="af-ZA"/>
        </w:rPr>
        <w:t xml:space="preserve">, որն իրականացվում է մեկ փուլով` էլեկտրոնային գնումների </w:t>
      </w:r>
      <w:r w:rsidRPr="00675DD3">
        <w:rPr>
          <w:rFonts w:ascii="GHEA Grapalat" w:hAnsi="GHEA Grapalat"/>
          <w:i w:val="0"/>
          <w:lang w:val="af-ZA" w:eastAsia="ru-RU"/>
        </w:rPr>
        <w:t>Armeps (</w:t>
      </w:r>
      <w:hyperlink r:id="rId7" w:history="1">
        <w:r w:rsidRPr="00675DD3">
          <w:rPr>
            <w:rFonts w:ascii="Times Armenian" w:hAnsi="Times Armenian"/>
            <w:i w:val="0"/>
            <w:u w:val="single"/>
            <w:lang w:val="af-ZA" w:eastAsia="ru-RU"/>
          </w:rPr>
          <w:t>www.armeps.am</w:t>
        </w:r>
      </w:hyperlink>
      <w:r w:rsidRPr="00675DD3">
        <w:rPr>
          <w:rFonts w:ascii="GHEA Grapalat" w:hAnsi="GHEA Grapalat"/>
          <w:i w:val="0"/>
          <w:lang w:val="af-ZA" w:eastAsia="ru-RU"/>
        </w:rPr>
        <w:t xml:space="preserve">) </w:t>
      </w:r>
      <w:r w:rsidRPr="00675DD3">
        <w:rPr>
          <w:rFonts w:ascii="GHEA Grapalat" w:hAnsi="GHEA Grapalat"/>
          <w:i w:val="0"/>
          <w:lang w:val="af-ZA"/>
        </w:rPr>
        <w:t>համակարգի միջոցով:</w:t>
      </w:r>
    </w:p>
    <w:p w:rsidR="00C21B22" w:rsidRPr="00675DD3" w:rsidRDefault="00C21B22" w:rsidP="00C21B22">
      <w:pPr>
        <w:pStyle w:val="BodyTextIndent"/>
        <w:spacing w:line="240" w:lineRule="auto"/>
        <w:ind w:firstLine="0"/>
        <w:rPr>
          <w:rFonts w:ascii="GHEA Grapalat" w:hAnsi="GHEA Grapalat"/>
          <w:i w:val="0"/>
          <w:lang w:val="af-ZA"/>
        </w:rPr>
      </w:pPr>
      <w:r w:rsidRPr="00675DD3">
        <w:rPr>
          <w:rFonts w:ascii="GHEA Grapalat" w:hAnsi="GHEA Grapalat"/>
          <w:i w:val="0"/>
          <w:lang w:val="af-ZA"/>
        </w:rPr>
        <w:tab/>
      </w:r>
      <w:r>
        <w:rPr>
          <w:rFonts w:ascii="GHEA Grapalat" w:hAnsi="GHEA Grapalat"/>
          <w:i w:val="0"/>
          <w:lang w:val="af-ZA"/>
        </w:rPr>
        <w:t xml:space="preserve">Գնանշման հարցման </w:t>
      </w:r>
      <w:r>
        <w:rPr>
          <w:rFonts w:ascii="GHEA Grapalat" w:hAnsi="GHEA Grapalat"/>
          <w:i w:val="0"/>
          <w:lang w:val="hy-AM"/>
        </w:rPr>
        <w:t>ընտրված</w:t>
      </w:r>
      <w:r w:rsidRPr="00675DD3">
        <w:rPr>
          <w:rFonts w:ascii="GHEA Grapalat" w:hAnsi="GHEA Grapalat"/>
          <w:i w:val="0"/>
          <w:lang w:val="af-ZA"/>
        </w:rPr>
        <w:t xml:space="preserve"> մասնակցին սահմանված կարգով կառաջարկվի կնքել</w:t>
      </w:r>
      <w:r w:rsidRPr="00090274">
        <w:rPr>
          <w:rFonts w:ascii="GHEA Grapalat" w:hAnsi="GHEA Grapalat"/>
          <w:i w:val="0"/>
          <w:lang w:val="hy-AM"/>
        </w:rPr>
        <w:t xml:space="preserve"> </w:t>
      </w:r>
      <w:r w:rsidR="002F3E08">
        <w:rPr>
          <w:rFonts w:ascii="GHEA Grapalat" w:hAnsi="GHEA Grapalat"/>
          <w:i w:val="0"/>
          <w:lang w:val="hy-AM"/>
        </w:rPr>
        <w:t>նստարանների</w:t>
      </w:r>
      <w:r>
        <w:rPr>
          <w:rFonts w:ascii="GHEA Grapalat" w:hAnsi="GHEA Grapalat"/>
          <w:b/>
          <w:i w:val="0"/>
          <w:lang w:val="hy-AM"/>
        </w:rPr>
        <w:t xml:space="preserve"> </w:t>
      </w:r>
      <w:r w:rsidRPr="00675DD3">
        <w:rPr>
          <w:rFonts w:ascii="GHEA Grapalat" w:hAnsi="GHEA Grapalat"/>
          <w:i w:val="0"/>
          <w:lang w:val="af-ZA"/>
        </w:rPr>
        <w:t xml:space="preserve">մատակարարման պայմանագիր (այսուհետ` պայմանագիր)։ </w:t>
      </w:r>
    </w:p>
    <w:p w:rsidR="00C339E7" w:rsidRPr="00DE1E5A" w:rsidRDefault="00C339E7" w:rsidP="00C339E7">
      <w:pPr>
        <w:pStyle w:val="BodyTextIndent"/>
        <w:spacing w:line="240" w:lineRule="auto"/>
        <w:ind w:firstLine="0"/>
        <w:rPr>
          <w:rFonts w:ascii="GHEA Grapalat" w:hAnsi="GHEA Grapalat"/>
          <w:i w:val="0"/>
          <w:lang w:val="af-ZA"/>
        </w:rPr>
      </w:pPr>
      <w:r w:rsidRPr="00DE1E5A">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գնանշման հարցմանը մասնակցելու հավասար իրավունք:</w:t>
      </w:r>
    </w:p>
    <w:p w:rsidR="00C339E7" w:rsidRPr="00DE1E5A" w:rsidRDefault="00C339E7" w:rsidP="00C339E7">
      <w:pPr>
        <w:spacing w:after="0" w:line="240" w:lineRule="auto"/>
        <w:ind w:firstLine="720"/>
        <w:jc w:val="both"/>
        <w:rPr>
          <w:rFonts w:ascii="GHEA Grapalat" w:hAnsi="GHEA Grapalat"/>
          <w:sz w:val="20"/>
          <w:szCs w:val="20"/>
          <w:lang w:val="af-ZA"/>
        </w:rPr>
      </w:pPr>
      <w:r w:rsidRPr="00DE1E5A">
        <w:rPr>
          <w:rFonts w:ascii="GHEA Grapalat" w:hAnsi="GHEA Grapalat"/>
          <w:sz w:val="20"/>
          <w:szCs w:val="20"/>
          <w:lang w:val="af-ZA"/>
        </w:rPr>
        <w:t>Գնանշման հարցմանը մասնակցելու իրավունք չունեցող անձանց, ինչպես նաև մասնակիցներին ներկայացվող որակավորման չափանիշներն ու այդ չափանիշների գնահատման համար ներկայացվելիք փաստաթղթերը սահմանված են սույն ընթացակարգի հրավերով:</w:t>
      </w:r>
    </w:p>
    <w:p w:rsidR="00C339E7" w:rsidRPr="00DE1E5A" w:rsidRDefault="00C339E7" w:rsidP="00C339E7">
      <w:pPr>
        <w:pStyle w:val="BodyTextIndent"/>
        <w:spacing w:line="240" w:lineRule="auto"/>
        <w:rPr>
          <w:rFonts w:ascii="GHEA Grapalat" w:hAnsi="GHEA Grapalat"/>
          <w:i w:val="0"/>
          <w:lang w:val="af-ZA"/>
        </w:rPr>
      </w:pPr>
      <w:r w:rsidRPr="00DE1E5A">
        <w:rPr>
          <w:rFonts w:ascii="GHEA Grapalat" w:hAnsi="GHEA Grapalat"/>
          <w:i w:val="0"/>
          <w:lang w:val="af-ZA"/>
        </w:rPr>
        <w:t xml:space="preserve">Ընտրված մասնակիցը որոշվում է հրավերի պահանջներին բավարար գնահատված հայտեր ներկայացրած մասնակիցների թվից` նվազագույն գնային առաջարկ ներկայացրած մասնակցին նախապատվություն տալու սկզբունքով։ </w:t>
      </w:r>
    </w:p>
    <w:p w:rsidR="00C339E7" w:rsidRPr="00DE1E5A" w:rsidRDefault="00C339E7" w:rsidP="00C339E7">
      <w:pPr>
        <w:pStyle w:val="BodyTextIndent"/>
        <w:spacing w:line="240" w:lineRule="auto"/>
        <w:rPr>
          <w:rFonts w:ascii="GHEA Grapalat" w:hAnsi="GHEA Grapalat"/>
          <w:i w:val="0"/>
          <w:lang w:val="af-ZA"/>
        </w:rPr>
      </w:pPr>
      <w:r w:rsidRPr="00DE1E5A">
        <w:rPr>
          <w:rFonts w:ascii="GHEA Grapalat" w:hAnsi="GHEA Grapalat"/>
          <w:i w:val="0"/>
          <w:lang w:val="af-ZA"/>
        </w:rPr>
        <w:t xml:space="preserve">Գնանշման հարցման հրավերը թղթային ստանալու համար անհրաժեշտ է դիմել պատվիրատուին, մինչև սույն հայտարարության հրապարակման օրվանից հաշված` </w:t>
      </w:r>
      <w:r w:rsidR="00245A12">
        <w:rPr>
          <w:rFonts w:ascii="GHEA Grapalat" w:hAnsi="GHEA Grapalat"/>
          <w:i w:val="0"/>
          <w:lang w:val="hy-AM"/>
        </w:rPr>
        <w:t>7</w:t>
      </w:r>
      <w:r w:rsidRPr="00DE1E5A">
        <w:rPr>
          <w:rFonts w:ascii="GHEA Grapalat" w:hAnsi="GHEA Grapalat"/>
          <w:i w:val="0"/>
          <w:lang w:val="af-ZA"/>
        </w:rPr>
        <w:t xml:space="preserve">-րդ օրը ժամը </w:t>
      </w:r>
      <w:r w:rsidR="00245A12">
        <w:rPr>
          <w:rFonts w:ascii="GHEA Grapalat" w:hAnsi="GHEA Grapalat"/>
          <w:i w:val="0"/>
          <w:lang w:val="hy-AM"/>
        </w:rPr>
        <w:t>11:00</w:t>
      </w:r>
      <w:r w:rsidRPr="00DE1E5A">
        <w:rPr>
          <w:rFonts w:ascii="GHEA Grapalat" w:hAnsi="GHEA Grapalat"/>
          <w:i w:val="0"/>
          <w:lang w:val="af-ZA"/>
        </w:rPr>
        <w:t xml:space="preserve">-ը։ Ընդ որում, թղթային ձևով հրավեր ստանալու համար պատվիրատուին պետք է ներկայացնել գրավոր դիմում։ Պատվիրատուն ապահովում է թղթային ձևով հրավերի տրամադրումն </w:t>
      </w:r>
      <w:r w:rsidR="00245A12" w:rsidRPr="000B15CF">
        <w:rPr>
          <w:rFonts w:ascii="GHEA Grapalat" w:hAnsi="GHEA Grapalat"/>
          <w:i w:val="0"/>
          <w:lang w:val="hy-AM"/>
        </w:rPr>
        <w:t>1</w:t>
      </w:r>
      <w:r w:rsidR="00917947" w:rsidRPr="00917947">
        <w:rPr>
          <w:rFonts w:ascii="GHEA Grapalat" w:hAnsi="GHEA Grapalat"/>
          <w:i w:val="0"/>
          <w:lang w:val="af-ZA"/>
        </w:rPr>
        <w:t>5</w:t>
      </w:r>
      <w:r w:rsidR="00245A12" w:rsidRPr="000B15CF">
        <w:rPr>
          <w:rFonts w:ascii="GHEA Grapalat" w:hAnsi="GHEA Grapalat"/>
          <w:i w:val="0"/>
          <w:lang w:val="hy-AM"/>
        </w:rPr>
        <w:t>00</w:t>
      </w:r>
      <w:r w:rsidR="00245A12" w:rsidRPr="000B15CF">
        <w:rPr>
          <w:rFonts w:ascii="GHEA Grapalat" w:hAnsi="GHEA Grapalat"/>
          <w:i w:val="0"/>
          <w:lang w:val="af-ZA"/>
        </w:rPr>
        <w:t xml:space="preserve"> ՀՀ դրամը, որը չի կարող գերազանցել հրավերի պատճենահանման և առաքման համար կատարվող ծախսերի չափը, վճարված լինելը հավաստող՝ բանկի կողմից տրված փաստաթղթի պատճենը դիմումի հետ միասին</w:t>
      </w:r>
      <w:r w:rsidR="00245A12" w:rsidRPr="000B15CF">
        <w:rPr>
          <w:rFonts w:ascii="GHEA Mariam" w:hAnsi="GHEA Mariam"/>
          <w:i w:val="0"/>
          <w:spacing w:val="-8"/>
          <w:lang w:val="pt-BR"/>
        </w:rPr>
        <w:t xml:space="preserve"> </w:t>
      </w:r>
      <w:r w:rsidR="00245A12" w:rsidRPr="000B15CF">
        <w:rPr>
          <w:rFonts w:ascii="GHEA Grapalat" w:hAnsi="GHEA Grapalat"/>
          <w:i w:val="0"/>
          <w:lang w:val="af-ZA"/>
        </w:rPr>
        <w:t>ներկայացնելու դեպքում) այդպիսի պահանջ ստանալուն հաջորդող առաջին աշխատանքային օրը։ (Վճարումն անհրաժեշտ է իրականացնել «Արդշինբանկ», Երևանի քաղաքապետարանի «Գերատեսչական շենքերի պահպանման և շահագործման»</w:t>
      </w:r>
      <w:r w:rsidR="00245A12">
        <w:rPr>
          <w:rFonts w:ascii="GHEA Grapalat" w:hAnsi="GHEA Grapalat"/>
          <w:i w:val="0"/>
          <w:lang w:val="af-ZA"/>
        </w:rPr>
        <w:t xml:space="preserve"> ՓԲԸ-ի 247010087184 </w:t>
      </w:r>
      <w:r w:rsidRPr="00DE1E5A">
        <w:rPr>
          <w:rFonts w:ascii="GHEA Grapalat" w:hAnsi="GHEA Grapalat"/>
          <w:i w:val="0"/>
          <w:lang w:val="af-ZA"/>
        </w:rPr>
        <w:t>հաշվեհամարին</w:t>
      </w:r>
      <w:r w:rsidRPr="00DE1E5A">
        <w:rPr>
          <w:rStyle w:val="FootnoteReference"/>
          <w:rFonts w:ascii="GHEA Grapalat" w:hAnsi="GHEA Grapalat"/>
          <w:i w:val="0"/>
          <w:lang w:val="af-ZA"/>
        </w:rPr>
        <w:footnoteReference w:id="2"/>
      </w:r>
      <w:r w:rsidRPr="00DE1E5A">
        <w:rPr>
          <w:rFonts w:ascii="GHEA Grapalat" w:hAnsi="GHEA Grapalat"/>
          <w:i w:val="0"/>
          <w:lang w:val="af-ZA"/>
        </w:rPr>
        <w:t>)։</w:t>
      </w:r>
    </w:p>
    <w:p w:rsidR="00C339E7" w:rsidRPr="00DE1E5A" w:rsidRDefault="00C339E7" w:rsidP="00C339E7">
      <w:pPr>
        <w:pStyle w:val="BodyTextIndent"/>
        <w:spacing w:line="240" w:lineRule="auto"/>
        <w:rPr>
          <w:rFonts w:ascii="GHEA Grapalat" w:hAnsi="GHEA Grapalat"/>
          <w:i w:val="0"/>
          <w:lang w:val="af-ZA"/>
        </w:rPr>
      </w:pPr>
      <w:r w:rsidRPr="00DE1E5A">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339E7" w:rsidRPr="00DE1E5A" w:rsidRDefault="00C339E7" w:rsidP="00C339E7">
      <w:pPr>
        <w:pStyle w:val="BodyTextIndent"/>
        <w:spacing w:line="240" w:lineRule="auto"/>
        <w:rPr>
          <w:rFonts w:ascii="GHEA Grapalat" w:hAnsi="GHEA Grapalat"/>
          <w:i w:val="0"/>
          <w:lang w:val="af-ZA"/>
        </w:rPr>
      </w:pPr>
      <w:r w:rsidRPr="00DE1E5A">
        <w:rPr>
          <w:rFonts w:ascii="GHEA Grapalat" w:hAnsi="GHEA Grapalat"/>
          <w:i w:val="0"/>
          <w:lang w:val="af-ZA"/>
        </w:rPr>
        <w:t xml:space="preserve">Հրավեր չստանալը չի սահմանափակում մասնակցի` գնանշման հարցմանը մասնակցելու իրավունքը։ </w:t>
      </w:r>
    </w:p>
    <w:p w:rsidR="00C339E7" w:rsidRPr="00DE1E5A" w:rsidRDefault="00C339E7" w:rsidP="00C339E7">
      <w:pPr>
        <w:pStyle w:val="BodyTextIndent"/>
        <w:spacing w:line="240" w:lineRule="auto"/>
        <w:rPr>
          <w:rFonts w:ascii="GHEA Grapalat" w:hAnsi="GHEA Grapalat"/>
          <w:i w:val="0"/>
          <w:lang w:val="af-ZA"/>
        </w:rPr>
      </w:pPr>
      <w:r w:rsidRPr="00DE1E5A">
        <w:rPr>
          <w:rFonts w:ascii="GHEA Grapalat" w:hAnsi="GHEA Grapalat"/>
          <w:i w:val="0"/>
          <w:lang w:val="af-ZA"/>
        </w:rPr>
        <w:t>Գնանշման հարցման հայտերն անհրաժեշտ է ներկայացնել</w:t>
      </w:r>
      <w:r w:rsidRPr="00DE1E5A">
        <w:rPr>
          <w:rFonts w:ascii="GHEA Grapalat" w:hAnsi="GHEA Grapalat"/>
          <w:i w:val="0"/>
          <w:lang w:val="af-ZA" w:eastAsia="ru-RU"/>
        </w:rPr>
        <w:t xml:space="preserve"> էլեկտրոնային ձևով` էլեկտրոնային գնումների Armeps (</w:t>
      </w:r>
      <w:hyperlink r:id="rId8" w:history="1">
        <w:r w:rsidRPr="00DE1E5A">
          <w:rPr>
            <w:rFonts w:ascii="Times Armenian" w:hAnsi="Times Armenian"/>
            <w:i w:val="0"/>
            <w:u w:val="single"/>
            <w:lang w:val="af-ZA" w:eastAsia="ru-RU"/>
          </w:rPr>
          <w:t>www.armeps.am</w:t>
        </w:r>
      </w:hyperlink>
      <w:r w:rsidRPr="00DE1E5A">
        <w:rPr>
          <w:rFonts w:ascii="GHEA Grapalat" w:hAnsi="GHEA Grapalat"/>
          <w:i w:val="0"/>
          <w:lang w:val="af-ZA" w:eastAsia="ru-RU"/>
        </w:rPr>
        <w:t>) համակարգի  միջոցով</w:t>
      </w:r>
      <w:r w:rsidRPr="00DE1E5A">
        <w:rPr>
          <w:rFonts w:ascii="GHEA Grapalat" w:hAnsi="GHEA Grapalat"/>
          <w:i w:val="0"/>
          <w:lang w:val="af-ZA"/>
        </w:rPr>
        <w:t xml:space="preserve"> մինչև սույն հայտարարության հրապարակման օրվանից հաշված </w:t>
      </w:r>
      <w:r w:rsidR="00245A12">
        <w:rPr>
          <w:rFonts w:ascii="GHEA Grapalat" w:hAnsi="GHEA Grapalat"/>
          <w:i w:val="0"/>
          <w:lang w:val="hy-AM"/>
        </w:rPr>
        <w:t>7</w:t>
      </w:r>
      <w:r w:rsidRPr="00DE1E5A">
        <w:rPr>
          <w:rFonts w:ascii="GHEA Grapalat" w:hAnsi="GHEA Grapalat"/>
          <w:i w:val="0"/>
          <w:lang w:val="af-ZA"/>
        </w:rPr>
        <w:t xml:space="preserve">-րդ օրվա ժամը </w:t>
      </w:r>
      <w:r w:rsidR="00245A12">
        <w:rPr>
          <w:rFonts w:ascii="GHEA Grapalat" w:hAnsi="GHEA Grapalat"/>
          <w:i w:val="0"/>
          <w:lang w:val="hy-AM"/>
        </w:rPr>
        <w:t>11:00</w:t>
      </w:r>
      <w:r w:rsidRPr="00DE1E5A">
        <w:rPr>
          <w:rFonts w:ascii="GHEA Grapalat" w:hAnsi="GHEA Grapalat"/>
          <w:i w:val="0"/>
          <w:lang w:val="af-ZA"/>
        </w:rPr>
        <w:t xml:space="preserve">-ը: Հայտերը, հայերենից բացի, կարող են ներկայացվել նաև անգլերեն կամ ռուսերեն: </w:t>
      </w:r>
    </w:p>
    <w:p w:rsidR="00C339E7" w:rsidRPr="00DE1E5A" w:rsidRDefault="00C339E7" w:rsidP="00C339E7">
      <w:pPr>
        <w:pStyle w:val="BodyTextIndent"/>
        <w:spacing w:line="240" w:lineRule="auto"/>
        <w:ind w:firstLine="708"/>
        <w:rPr>
          <w:rFonts w:ascii="GHEA Grapalat" w:hAnsi="GHEA Grapalat"/>
          <w:i w:val="0"/>
          <w:lang w:val="af-ZA"/>
        </w:rPr>
      </w:pPr>
      <w:r w:rsidRPr="00DE1E5A">
        <w:rPr>
          <w:rFonts w:ascii="GHEA Grapalat" w:hAnsi="GHEA Grapalat"/>
          <w:i w:val="0"/>
          <w:lang w:val="af-ZA"/>
        </w:rPr>
        <w:t>Հայտերի բացումը տեղի կունենա էլեկտրոնային ձևով`</w:t>
      </w:r>
      <w:r w:rsidRPr="00DE1E5A">
        <w:rPr>
          <w:rFonts w:ascii="GHEA Grapalat" w:hAnsi="GHEA Grapalat"/>
          <w:i w:val="0"/>
          <w:lang w:val="af-ZA" w:eastAsia="ru-RU"/>
        </w:rPr>
        <w:t xml:space="preserve"> էլեկտրոնային գնումների Armeps համակարգի</w:t>
      </w:r>
      <w:r w:rsidRPr="00DE1E5A">
        <w:rPr>
          <w:rFonts w:ascii="GHEA Grapalat" w:hAnsi="GHEA Grapalat"/>
          <w:i w:val="0"/>
          <w:lang w:val="af-ZA"/>
        </w:rPr>
        <w:t xml:space="preserve"> միջոցով,  սույն հայտարարության հրապարակման օրվանից հաշված </w:t>
      </w:r>
      <w:r w:rsidR="00245A12" w:rsidRPr="00245A12">
        <w:rPr>
          <w:rFonts w:ascii="GHEA Grapalat" w:hAnsi="GHEA Grapalat"/>
          <w:b/>
          <w:i w:val="0"/>
          <w:lang w:val="hy-AM"/>
        </w:rPr>
        <w:t>7</w:t>
      </w:r>
      <w:r w:rsidRPr="00245A12">
        <w:rPr>
          <w:rFonts w:ascii="GHEA Grapalat" w:hAnsi="GHEA Grapalat"/>
          <w:b/>
          <w:i w:val="0"/>
          <w:lang w:val="af-ZA"/>
        </w:rPr>
        <w:t>-րդ օրը</w:t>
      </w:r>
      <w:r w:rsidR="00245A12" w:rsidRPr="00245A12">
        <w:rPr>
          <w:rFonts w:ascii="GHEA Grapalat" w:hAnsi="GHEA Grapalat"/>
          <w:b/>
          <w:i w:val="0"/>
          <w:lang w:val="hy-AM"/>
        </w:rPr>
        <w:t xml:space="preserve">՝ </w:t>
      </w:r>
      <w:r w:rsidR="002F3E08">
        <w:rPr>
          <w:rFonts w:ascii="GHEA Grapalat" w:hAnsi="GHEA Grapalat"/>
          <w:b/>
          <w:i w:val="0"/>
          <w:lang w:val="hy-AM"/>
        </w:rPr>
        <w:t>օգոստոսի</w:t>
      </w:r>
      <w:r w:rsidR="00245A12" w:rsidRPr="00245A12">
        <w:rPr>
          <w:rFonts w:ascii="GHEA Grapalat" w:hAnsi="GHEA Grapalat"/>
          <w:b/>
          <w:i w:val="0"/>
          <w:lang w:val="hy-AM"/>
        </w:rPr>
        <w:t xml:space="preserve"> </w:t>
      </w:r>
      <w:r w:rsidR="002F3E08">
        <w:rPr>
          <w:rFonts w:ascii="GHEA Grapalat" w:hAnsi="GHEA Grapalat"/>
          <w:b/>
          <w:i w:val="0"/>
          <w:lang w:val="hy-AM"/>
        </w:rPr>
        <w:t>6</w:t>
      </w:r>
      <w:r w:rsidR="00245A12" w:rsidRPr="00245A12">
        <w:rPr>
          <w:rFonts w:ascii="GHEA Grapalat" w:hAnsi="GHEA Grapalat"/>
          <w:b/>
          <w:i w:val="0"/>
          <w:lang w:val="hy-AM"/>
        </w:rPr>
        <w:t>-ին</w:t>
      </w:r>
      <w:r w:rsidRPr="00245A12">
        <w:rPr>
          <w:rFonts w:ascii="GHEA Grapalat" w:hAnsi="GHEA Grapalat"/>
          <w:b/>
          <w:i w:val="0"/>
          <w:lang w:val="af-ZA"/>
        </w:rPr>
        <w:t xml:space="preserve"> ժամը </w:t>
      </w:r>
      <w:r w:rsidR="00245A12" w:rsidRPr="00245A12">
        <w:rPr>
          <w:rFonts w:ascii="GHEA Grapalat" w:hAnsi="GHEA Grapalat"/>
          <w:b/>
          <w:i w:val="0"/>
          <w:lang w:val="hy-AM"/>
        </w:rPr>
        <w:t>11:00</w:t>
      </w:r>
      <w:r w:rsidRPr="00245A12">
        <w:rPr>
          <w:rFonts w:ascii="GHEA Grapalat" w:hAnsi="GHEA Grapalat"/>
          <w:b/>
          <w:i w:val="0"/>
          <w:lang w:val="af-ZA"/>
        </w:rPr>
        <w:t>-ին</w:t>
      </w:r>
      <w:r w:rsidRPr="00DE1E5A">
        <w:rPr>
          <w:rFonts w:ascii="GHEA Grapalat" w:hAnsi="GHEA Grapalat"/>
          <w:i w:val="0"/>
          <w:lang w:val="af-ZA"/>
        </w:rPr>
        <w:t xml:space="preserve">։ </w:t>
      </w:r>
    </w:p>
    <w:p w:rsidR="00C339E7" w:rsidRPr="00DE1E5A" w:rsidRDefault="00C339E7" w:rsidP="00C339E7">
      <w:pPr>
        <w:pStyle w:val="BodyTextIndent"/>
        <w:spacing w:line="240" w:lineRule="auto"/>
        <w:rPr>
          <w:rFonts w:ascii="GHEA Grapalat" w:hAnsi="GHEA Grapalat"/>
          <w:i w:val="0"/>
          <w:lang w:val="af-ZA"/>
        </w:rPr>
      </w:pPr>
      <w:r w:rsidRPr="00DE1E5A">
        <w:rPr>
          <w:rFonts w:ascii="GHEA Grapalat" w:hAnsi="GHEA Grapalat"/>
          <w:i w:val="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գնանշման հարցման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754D94" w:rsidRPr="000B15CF" w:rsidRDefault="00754D94" w:rsidP="00754D94">
      <w:pPr>
        <w:pStyle w:val="BodyTextIndent"/>
        <w:spacing w:line="240" w:lineRule="auto"/>
        <w:rPr>
          <w:rFonts w:ascii="GHEA Grapalat" w:hAnsi="GHEA Grapalat"/>
          <w:i w:val="0"/>
          <w:lang w:val="hy-AM"/>
        </w:rPr>
      </w:pPr>
      <w:r w:rsidRPr="000B15CF">
        <w:rPr>
          <w:rFonts w:ascii="GHEA Grapalat" w:hAnsi="GHEA Grapalat"/>
          <w:i w:val="0"/>
          <w:lang w:val="af-ZA"/>
        </w:rPr>
        <w:t>Սույն հայտարարության հետ կապված լրացուցիչ տեղեկություններ ստանալու համար կարող եք դիմել գնումների համակարգող`</w:t>
      </w:r>
      <w:r w:rsidRPr="000B15CF">
        <w:rPr>
          <w:rFonts w:ascii="GHEA Grapalat" w:hAnsi="GHEA Grapalat"/>
          <w:i w:val="0"/>
          <w:lang w:val="hy-AM"/>
        </w:rPr>
        <w:t xml:space="preserve"> </w:t>
      </w:r>
      <w:r>
        <w:rPr>
          <w:rFonts w:ascii="GHEA Grapalat" w:hAnsi="GHEA Grapalat"/>
          <w:i w:val="0"/>
          <w:lang w:val="hy-AM"/>
        </w:rPr>
        <w:t>Գ</w:t>
      </w:r>
      <w:r w:rsidRPr="00D90431">
        <w:rPr>
          <w:rFonts w:ascii="GHEA Grapalat" w:hAnsi="GHEA Grapalat"/>
          <w:i w:val="0"/>
          <w:lang w:val="hy-AM"/>
        </w:rPr>
        <w:t>.Մ</w:t>
      </w:r>
      <w:r>
        <w:rPr>
          <w:rFonts w:ascii="GHEA Grapalat" w:hAnsi="GHEA Grapalat"/>
          <w:i w:val="0"/>
          <w:lang w:val="hy-AM"/>
        </w:rPr>
        <w:t>ուրադյանին</w:t>
      </w:r>
      <w:r w:rsidRPr="000B15CF">
        <w:rPr>
          <w:rFonts w:ascii="GHEA Grapalat" w:hAnsi="GHEA Grapalat"/>
          <w:lang w:val="af-ZA"/>
        </w:rPr>
        <w:t>։</w:t>
      </w:r>
    </w:p>
    <w:p w:rsidR="00754D94" w:rsidRPr="000B15CF" w:rsidRDefault="00754D94" w:rsidP="00754D94">
      <w:pPr>
        <w:pStyle w:val="BodyTextIndent"/>
        <w:spacing w:line="240" w:lineRule="auto"/>
        <w:jc w:val="left"/>
        <w:rPr>
          <w:rFonts w:ascii="GHEA Grapalat" w:hAnsi="GHEA Grapalat"/>
          <w:i w:val="0"/>
          <w:lang w:val="hy-AM"/>
        </w:rPr>
      </w:pPr>
      <w:r w:rsidRPr="000B15CF">
        <w:rPr>
          <w:rFonts w:ascii="GHEA Grapalat" w:hAnsi="GHEA Grapalat"/>
          <w:i w:val="0"/>
          <w:lang w:val="af-ZA"/>
        </w:rPr>
        <w:t>Հեռախոս`</w:t>
      </w:r>
      <w:r w:rsidRPr="000B15CF">
        <w:rPr>
          <w:rFonts w:ascii="GHEA Grapalat" w:hAnsi="GHEA Grapalat"/>
          <w:i w:val="0"/>
          <w:lang w:val="hy-AM"/>
        </w:rPr>
        <w:t xml:space="preserve"> 011514</w:t>
      </w:r>
      <w:r>
        <w:rPr>
          <w:rFonts w:ascii="GHEA Grapalat" w:hAnsi="GHEA Grapalat"/>
          <w:i w:val="0"/>
          <w:lang w:val="hy-AM"/>
        </w:rPr>
        <w:t>373</w:t>
      </w:r>
      <w:r w:rsidRPr="000B15CF">
        <w:rPr>
          <w:rFonts w:ascii="GHEA Grapalat" w:hAnsi="GHEA Grapalat"/>
          <w:i w:val="0"/>
          <w:lang w:val="af-ZA"/>
        </w:rPr>
        <w:t>։</w:t>
      </w:r>
    </w:p>
    <w:p w:rsidR="00754D94" w:rsidRPr="000B15CF" w:rsidRDefault="00754D94" w:rsidP="00754D94">
      <w:pPr>
        <w:pStyle w:val="BodyTextIndent"/>
        <w:spacing w:line="240" w:lineRule="auto"/>
        <w:rPr>
          <w:rFonts w:ascii="GHEA Grapalat" w:hAnsi="GHEA Grapalat"/>
          <w:lang w:val="af-ZA"/>
        </w:rPr>
      </w:pPr>
      <w:r w:rsidRPr="000B15CF">
        <w:rPr>
          <w:rFonts w:ascii="GHEA Grapalat" w:hAnsi="GHEA Grapalat"/>
          <w:i w:val="0"/>
          <w:lang w:val="af-ZA"/>
        </w:rPr>
        <w:t xml:space="preserve"> Էլ.փոստ`</w:t>
      </w:r>
      <w:r w:rsidRPr="000B15CF">
        <w:rPr>
          <w:rFonts w:ascii="GHEA Grapalat" w:hAnsi="GHEA Grapalat"/>
          <w:i w:val="0"/>
          <w:lang w:val="hy-AM"/>
        </w:rPr>
        <w:t xml:space="preserve"> </w:t>
      </w:r>
      <w:r w:rsidRPr="00B41E15">
        <w:rPr>
          <w:rFonts w:ascii="GHEA Grapalat" w:hAnsi="GHEA Grapalat"/>
          <w:i w:val="0"/>
          <w:lang w:val="hy-AM"/>
        </w:rPr>
        <w:t>gor</w:t>
      </w:r>
      <w:r>
        <w:rPr>
          <w:rFonts w:ascii="GHEA Grapalat" w:hAnsi="GHEA Grapalat"/>
          <w:i w:val="0"/>
          <w:lang w:val="af-ZA"/>
        </w:rPr>
        <w:t>.muradyan</w:t>
      </w:r>
      <w:r w:rsidRPr="000B15CF">
        <w:rPr>
          <w:rFonts w:ascii="GHEA Grapalat" w:hAnsi="GHEA Grapalat"/>
          <w:i w:val="0"/>
          <w:lang w:val="af-ZA"/>
        </w:rPr>
        <w:t>@yeravan.am</w:t>
      </w:r>
    </w:p>
    <w:p w:rsidR="00754D94" w:rsidRPr="000B15CF" w:rsidRDefault="00754D94" w:rsidP="00754D94">
      <w:pPr>
        <w:pStyle w:val="BodyTextIndent"/>
        <w:spacing w:line="240" w:lineRule="auto"/>
        <w:rPr>
          <w:rFonts w:ascii="GHEA Grapalat" w:hAnsi="GHEA Grapalat"/>
          <w:b/>
          <w:i w:val="0"/>
          <w:lang w:val="hy-AM"/>
        </w:rPr>
      </w:pPr>
      <w:r w:rsidRPr="000B15CF">
        <w:rPr>
          <w:rFonts w:ascii="GHEA Grapalat" w:hAnsi="GHEA Grapalat"/>
          <w:b/>
          <w:i w:val="0"/>
          <w:lang w:val="af-ZA"/>
        </w:rPr>
        <w:lastRenderedPageBreak/>
        <w:t>Պատվիրատու`</w:t>
      </w:r>
      <w:r w:rsidRPr="000B15CF">
        <w:rPr>
          <w:rFonts w:ascii="GHEA Grapalat" w:hAnsi="GHEA Grapalat"/>
          <w:b/>
          <w:i w:val="0"/>
          <w:lang w:val="hy-AM"/>
        </w:rPr>
        <w:t xml:space="preserve"> Երևանի քաղաքապետարան</w:t>
      </w:r>
      <w:r w:rsidRPr="000B15CF">
        <w:rPr>
          <w:rFonts w:ascii="GHEA Grapalat" w:hAnsi="GHEA Grapalat"/>
          <w:b/>
          <w:i w:val="0"/>
          <w:lang w:val="af-ZA"/>
        </w:rPr>
        <w:t>։</w:t>
      </w:r>
    </w:p>
    <w:p w:rsidR="00C339E7" w:rsidRPr="00DE1E5A" w:rsidRDefault="00C339E7" w:rsidP="00C339E7">
      <w:pPr>
        <w:pStyle w:val="BodyTextIndent"/>
        <w:spacing w:line="240" w:lineRule="auto"/>
        <w:ind w:left="1404"/>
        <w:rPr>
          <w:rFonts w:ascii="GHEA Grapalat" w:hAnsi="GHEA Grapalat"/>
          <w:i w:val="0"/>
          <w:lang w:val="af-ZA"/>
        </w:rPr>
      </w:pPr>
    </w:p>
    <w:p w:rsidR="00C339E7" w:rsidRPr="00DE1E5A" w:rsidRDefault="00C339E7" w:rsidP="00C339E7">
      <w:pPr>
        <w:pStyle w:val="BodyText"/>
        <w:spacing w:after="0"/>
        <w:ind w:right="-7" w:firstLine="567"/>
        <w:jc w:val="right"/>
        <w:rPr>
          <w:rFonts w:ascii="GHEA Grapalat" w:hAnsi="GHEA Grapalat" w:cs="Sylfaen"/>
          <w:i/>
          <w:sz w:val="22"/>
          <w:lang w:val="af-ZA"/>
        </w:rPr>
      </w:pPr>
    </w:p>
    <w:p w:rsidR="00C339E7" w:rsidRPr="00DE1E5A" w:rsidRDefault="00C339E7" w:rsidP="00C339E7">
      <w:pPr>
        <w:pStyle w:val="BodyText"/>
        <w:spacing w:after="0"/>
        <w:ind w:right="-7" w:firstLine="567"/>
        <w:jc w:val="right"/>
        <w:rPr>
          <w:rFonts w:ascii="GHEA Grapalat" w:hAnsi="GHEA Grapalat" w:cs="Sylfaen"/>
          <w:i/>
          <w:sz w:val="22"/>
          <w:lang w:val="af-ZA"/>
        </w:rPr>
      </w:pPr>
    </w:p>
    <w:p w:rsidR="00C339E7" w:rsidRPr="00DE1E5A" w:rsidRDefault="00C339E7" w:rsidP="00C339E7">
      <w:pPr>
        <w:pStyle w:val="BodyText"/>
        <w:spacing w:after="0"/>
        <w:ind w:right="-7" w:firstLine="567"/>
        <w:jc w:val="right"/>
        <w:rPr>
          <w:rFonts w:ascii="GHEA Grapalat" w:hAnsi="GHEA Grapalat" w:cs="Sylfaen"/>
          <w:i/>
          <w:sz w:val="22"/>
          <w:lang w:val="af-ZA"/>
        </w:rPr>
      </w:pPr>
    </w:p>
    <w:p w:rsidR="00456AC8" w:rsidRPr="00D06069" w:rsidRDefault="00456AC8" w:rsidP="00456AC8">
      <w:pPr>
        <w:pStyle w:val="BodyText"/>
        <w:spacing w:after="0"/>
        <w:ind w:firstLine="567"/>
        <w:jc w:val="right"/>
        <w:rPr>
          <w:rFonts w:ascii="GHEA Grapalat" w:hAnsi="GHEA Grapalat" w:cs="Times Armenian"/>
          <w:sz w:val="20"/>
          <w:szCs w:val="20"/>
          <w:lang w:val="hy-AM"/>
        </w:rPr>
      </w:pPr>
      <w:r w:rsidRPr="00D06069">
        <w:rPr>
          <w:rFonts w:ascii="GHEA Grapalat" w:hAnsi="GHEA Grapalat" w:cs="Times Armenian"/>
          <w:sz w:val="20"/>
          <w:szCs w:val="20"/>
          <w:lang w:val="hy-AM"/>
        </w:rPr>
        <w:t>Հաստատված է</w:t>
      </w:r>
    </w:p>
    <w:p w:rsidR="00456AC8" w:rsidRPr="00D06069" w:rsidRDefault="00456AC8" w:rsidP="00456AC8">
      <w:pPr>
        <w:pStyle w:val="BodyText"/>
        <w:spacing w:after="0"/>
        <w:ind w:firstLine="567"/>
        <w:jc w:val="right"/>
        <w:rPr>
          <w:rFonts w:ascii="GHEA Grapalat" w:hAnsi="GHEA Grapalat" w:cs="Times Armenian"/>
          <w:sz w:val="20"/>
          <w:szCs w:val="20"/>
          <w:lang w:val="hy-AM"/>
        </w:rPr>
      </w:pPr>
      <w:r>
        <w:rPr>
          <w:rFonts w:ascii="GHEA Grapalat" w:hAnsi="GHEA Grapalat" w:cs="Times Armenian"/>
          <w:sz w:val="20"/>
          <w:szCs w:val="20"/>
          <w:lang w:val="hy-AM"/>
        </w:rPr>
        <w:t>ԵՔ-ԳՀԱՊՁԲ-</w:t>
      </w:r>
      <w:r w:rsidR="005052FB">
        <w:rPr>
          <w:rFonts w:ascii="GHEA Grapalat" w:hAnsi="GHEA Grapalat" w:cs="Times Armenian"/>
          <w:sz w:val="20"/>
          <w:szCs w:val="20"/>
          <w:lang w:val="hy-AM"/>
        </w:rPr>
        <w:t>19/172</w:t>
      </w:r>
      <w:r w:rsidRPr="00D06069">
        <w:rPr>
          <w:rFonts w:ascii="GHEA Grapalat" w:hAnsi="GHEA Grapalat" w:cs="Times Armenian"/>
          <w:sz w:val="20"/>
          <w:szCs w:val="20"/>
          <w:lang w:val="hy-AM"/>
        </w:rPr>
        <w:t xml:space="preserve"> ծածկագրով </w:t>
      </w:r>
    </w:p>
    <w:p w:rsidR="00456AC8" w:rsidRPr="00D06069" w:rsidRDefault="00456AC8" w:rsidP="00456AC8">
      <w:pPr>
        <w:pStyle w:val="BodyText"/>
        <w:spacing w:after="0"/>
        <w:ind w:firstLine="567"/>
        <w:jc w:val="right"/>
        <w:rPr>
          <w:rFonts w:ascii="GHEA Grapalat" w:hAnsi="GHEA Grapalat" w:cs="Times Armenian"/>
          <w:sz w:val="20"/>
          <w:szCs w:val="20"/>
          <w:lang w:val="hy-AM"/>
        </w:rPr>
      </w:pPr>
      <w:r w:rsidRPr="00D06069">
        <w:rPr>
          <w:rFonts w:ascii="GHEA Grapalat" w:hAnsi="GHEA Grapalat" w:cs="Times Armenian"/>
          <w:sz w:val="20"/>
          <w:szCs w:val="20"/>
          <w:lang w:val="hy-AM"/>
        </w:rPr>
        <w:t>գնանշման հարցման գնահատող հանձնաժողովի</w:t>
      </w:r>
    </w:p>
    <w:p w:rsidR="00456AC8" w:rsidRPr="00D06069" w:rsidRDefault="00456AC8" w:rsidP="00456AC8">
      <w:pPr>
        <w:pStyle w:val="BodyText"/>
        <w:spacing w:after="0"/>
        <w:ind w:firstLine="567"/>
        <w:jc w:val="right"/>
        <w:rPr>
          <w:rFonts w:ascii="GHEA Grapalat" w:hAnsi="GHEA Grapalat" w:cs="Times Armenian"/>
          <w:sz w:val="20"/>
          <w:szCs w:val="20"/>
          <w:lang w:val="hy-AM"/>
        </w:rPr>
      </w:pPr>
      <w:r w:rsidRPr="00D06069">
        <w:rPr>
          <w:rFonts w:ascii="GHEA Grapalat" w:hAnsi="GHEA Grapalat" w:cs="Times Armenian"/>
          <w:sz w:val="20"/>
          <w:szCs w:val="20"/>
          <w:lang w:val="hy-AM"/>
        </w:rPr>
        <w:t xml:space="preserve"> </w:t>
      </w:r>
      <w:r w:rsidRPr="00D168AE">
        <w:rPr>
          <w:rFonts w:ascii="GHEA Grapalat" w:hAnsi="GHEA Grapalat" w:cs="Times Armenian"/>
          <w:sz w:val="20"/>
          <w:szCs w:val="20"/>
          <w:lang w:val="hy-AM"/>
        </w:rPr>
        <w:t xml:space="preserve">2019 թ. </w:t>
      </w:r>
      <w:r w:rsidR="009E1100">
        <w:rPr>
          <w:rFonts w:ascii="GHEA Grapalat" w:hAnsi="GHEA Grapalat" w:cs="Times Armenian"/>
          <w:sz w:val="20"/>
          <w:szCs w:val="20"/>
          <w:lang w:val="hy-AM"/>
        </w:rPr>
        <w:t>հուլիսի</w:t>
      </w:r>
      <w:r w:rsidRPr="00D168AE">
        <w:rPr>
          <w:rFonts w:ascii="GHEA Grapalat" w:hAnsi="GHEA Grapalat" w:cs="Times Armenian"/>
          <w:sz w:val="20"/>
          <w:szCs w:val="20"/>
          <w:lang w:val="hy-AM"/>
        </w:rPr>
        <w:t xml:space="preserve"> </w:t>
      </w:r>
      <w:r w:rsidR="00261AA8">
        <w:rPr>
          <w:rFonts w:ascii="GHEA Grapalat" w:hAnsi="GHEA Grapalat" w:cs="Times Armenian"/>
          <w:sz w:val="20"/>
          <w:szCs w:val="20"/>
          <w:lang w:val="hy-AM"/>
        </w:rPr>
        <w:t>30</w:t>
      </w:r>
      <w:r w:rsidRPr="00D06069">
        <w:rPr>
          <w:rFonts w:ascii="GHEA Grapalat" w:hAnsi="GHEA Grapalat" w:cs="Times Armenian"/>
          <w:sz w:val="20"/>
          <w:szCs w:val="20"/>
          <w:lang w:val="hy-AM"/>
        </w:rPr>
        <w:t>-ի  N 2 որոշմամբ</w:t>
      </w:r>
    </w:p>
    <w:p w:rsidR="00456AC8" w:rsidRPr="00675DD3" w:rsidRDefault="00456AC8" w:rsidP="00456AC8">
      <w:pPr>
        <w:pStyle w:val="BodyText"/>
        <w:spacing w:after="0"/>
        <w:ind w:right="-7" w:firstLine="567"/>
        <w:jc w:val="center"/>
        <w:rPr>
          <w:rFonts w:ascii="GHEA Grapalat" w:hAnsi="GHEA Grapalat"/>
          <w:lang w:val="af-ZA"/>
        </w:rPr>
      </w:pPr>
    </w:p>
    <w:p w:rsidR="00456AC8" w:rsidRPr="00675DD3" w:rsidRDefault="00456AC8" w:rsidP="00456AC8">
      <w:pPr>
        <w:pStyle w:val="BodyText"/>
        <w:spacing w:after="0"/>
        <w:ind w:right="-7" w:firstLine="567"/>
        <w:jc w:val="center"/>
        <w:rPr>
          <w:rFonts w:ascii="GHEA Grapalat" w:hAnsi="GHEA Grapalat"/>
          <w:lang w:val="af-ZA"/>
        </w:rPr>
      </w:pPr>
    </w:p>
    <w:p w:rsidR="00456AC8" w:rsidRPr="00675DD3" w:rsidRDefault="00456AC8" w:rsidP="00456AC8">
      <w:pPr>
        <w:pStyle w:val="BodyText"/>
        <w:spacing w:after="0"/>
        <w:ind w:right="-7" w:firstLine="567"/>
        <w:jc w:val="center"/>
        <w:rPr>
          <w:rFonts w:ascii="GHEA Grapalat" w:hAnsi="GHEA Grapalat"/>
          <w:lang w:val="af-ZA"/>
        </w:rPr>
      </w:pPr>
    </w:p>
    <w:p w:rsidR="00456AC8" w:rsidRPr="009B6A2B" w:rsidRDefault="00456AC8" w:rsidP="00456AC8">
      <w:pPr>
        <w:pStyle w:val="BodyText"/>
        <w:spacing w:after="0"/>
        <w:ind w:right="-7" w:firstLine="567"/>
        <w:jc w:val="center"/>
        <w:rPr>
          <w:rFonts w:ascii="GHEA Grapalat" w:hAnsi="GHEA Grapalat"/>
          <w:lang w:val="hy-AM"/>
        </w:rPr>
      </w:pPr>
      <w:r w:rsidRPr="009B6A2B">
        <w:rPr>
          <w:rFonts w:ascii="GHEA Grapalat" w:hAnsi="GHEA Grapalat" w:cs="Times Armenian"/>
          <w:i/>
          <w:lang w:val="hy-AM"/>
        </w:rPr>
        <w:t>Երևանի քաղաքապետարան</w:t>
      </w:r>
    </w:p>
    <w:p w:rsidR="00456AC8" w:rsidRPr="00675DD3" w:rsidRDefault="00456AC8" w:rsidP="00456AC8">
      <w:pPr>
        <w:pStyle w:val="BodyText"/>
        <w:tabs>
          <w:tab w:val="left" w:pos="5968"/>
        </w:tabs>
        <w:spacing w:after="0"/>
        <w:ind w:right="-7" w:firstLine="567"/>
        <w:rPr>
          <w:rFonts w:ascii="GHEA Grapalat" w:hAnsi="GHEA Grapalat"/>
          <w:lang w:val="af-ZA"/>
        </w:rPr>
      </w:pPr>
      <w:r w:rsidRPr="00675DD3">
        <w:rPr>
          <w:rFonts w:ascii="GHEA Grapalat" w:hAnsi="GHEA Grapalat"/>
          <w:lang w:val="af-ZA"/>
        </w:rPr>
        <w:tab/>
      </w:r>
    </w:p>
    <w:p w:rsidR="00456AC8" w:rsidRPr="00675DD3" w:rsidRDefault="00456AC8" w:rsidP="00456AC8">
      <w:pPr>
        <w:pStyle w:val="BodyText"/>
        <w:spacing w:after="0"/>
        <w:ind w:right="-7" w:firstLine="567"/>
        <w:jc w:val="center"/>
        <w:rPr>
          <w:rFonts w:ascii="GHEA Grapalat" w:hAnsi="GHEA Grapalat"/>
          <w:lang w:val="af-ZA"/>
        </w:rPr>
      </w:pPr>
    </w:p>
    <w:p w:rsidR="00456AC8" w:rsidRPr="00675DD3" w:rsidRDefault="00456AC8" w:rsidP="00456AC8">
      <w:pPr>
        <w:pStyle w:val="BodyText"/>
        <w:spacing w:after="0"/>
        <w:ind w:right="-7" w:firstLine="567"/>
        <w:jc w:val="center"/>
        <w:rPr>
          <w:rFonts w:ascii="GHEA Grapalat" w:hAnsi="GHEA Grapalat" w:cs="Sylfaen"/>
          <w:lang w:val="af-ZA"/>
        </w:rPr>
      </w:pPr>
      <w:r w:rsidRPr="004D5C6D">
        <w:rPr>
          <w:rFonts w:ascii="GHEA Grapalat" w:hAnsi="GHEA Grapalat" w:cs="Sylfaen"/>
          <w:lang w:val="hy-AM"/>
        </w:rPr>
        <w:t>Հ</w:t>
      </w:r>
      <w:r w:rsidRPr="00675DD3">
        <w:rPr>
          <w:rFonts w:ascii="GHEA Grapalat" w:hAnsi="GHEA Grapalat" w:cs="Times Armenian"/>
          <w:lang w:val="af-ZA"/>
        </w:rPr>
        <w:t xml:space="preserve"> </w:t>
      </w:r>
      <w:r w:rsidRPr="004D5C6D">
        <w:rPr>
          <w:rFonts w:ascii="GHEA Grapalat" w:hAnsi="GHEA Grapalat" w:cs="Sylfaen"/>
          <w:lang w:val="hy-AM"/>
        </w:rPr>
        <w:t>Ր</w:t>
      </w:r>
      <w:r w:rsidRPr="00675DD3">
        <w:rPr>
          <w:rFonts w:ascii="GHEA Grapalat" w:hAnsi="GHEA Grapalat" w:cs="Times Armenian"/>
          <w:lang w:val="af-ZA"/>
        </w:rPr>
        <w:t xml:space="preserve"> </w:t>
      </w:r>
      <w:r w:rsidRPr="004D5C6D">
        <w:rPr>
          <w:rFonts w:ascii="GHEA Grapalat" w:hAnsi="GHEA Grapalat" w:cs="Sylfaen"/>
          <w:lang w:val="hy-AM"/>
        </w:rPr>
        <w:t>Ա</w:t>
      </w:r>
      <w:r w:rsidRPr="00675DD3">
        <w:rPr>
          <w:rFonts w:ascii="GHEA Grapalat" w:hAnsi="GHEA Grapalat" w:cs="Times Armenian"/>
          <w:lang w:val="af-ZA"/>
        </w:rPr>
        <w:t xml:space="preserve"> </w:t>
      </w:r>
      <w:r w:rsidRPr="004D5C6D">
        <w:rPr>
          <w:rFonts w:ascii="GHEA Grapalat" w:hAnsi="GHEA Grapalat" w:cs="Sylfaen"/>
          <w:lang w:val="hy-AM"/>
        </w:rPr>
        <w:t>Վ</w:t>
      </w:r>
      <w:r w:rsidRPr="00675DD3">
        <w:rPr>
          <w:rFonts w:ascii="GHEA Grapalat" w:hAnsi="GHEA Grapalat" w:cs="Times Armenian"/>
          <w:lang w:val="af-ZA"/>
        </w:rPr>
        <w:t xml:space="preserve"> </w:t>
      </w:r>
      <w:r w:rsidRPr="004D5C6D">
        <w:rPr>
          <w:rFonts w:ascii="GHEA Grapalat" w:hAnsi="GHEA Grapalat" w:cs="Sylfaen"/>
          <w:lang w:val="hy-AM"/>
        </w:rPr>
        <w:t>Ե</w:t>
      </w:r>
      <w:r w:rsidRPr="00675DD3">
        <w:rPr>
          <w:rFonts w:ascii="GHEA Grapalat" w:hAnsi="GHEA Grapalat" w:cs="Times Armenian"/>
          <w:lang w:val="af-ZA"/>
        </w:rPr>
        <w:t xml:space="preserve"> </w:t>
      </w:r>
      <w:r w:rsidRPr="004D5C6D">
        <w:rPr>
          <w:rFonts w:ascii="GHEA Grapalat" w:hAnsi="GHEA Grapalat" w:cs="Sylfaen"/>
          <w:lang w:val="hy-AM"/>
        </w:rPr>
        <w:t>Ր</w:t>
      </w:r>
    </w:p>
    <w:p w:rsidR="00456AC8" w:rsidRPr="00675DD3" w:rsidRDefault="00456AC8" w:rsidP="00456AC8">
      <w:pPr>
        <w:pStyle w:val="BodyText"/>
        <w:spacing w:after="0"/>
        <w:ind w:right="-7" w:firstLine="567"/>
        <w:jc w:val="center"/>
        <w:rPr>
          <w:rFonts w:ascii="GHEA Grapalat" w:hAnsi="GHEA Grapalat" w:cs="Sylfaen"/>
          <w:lang w:val="af-ZA"/>
        </w:rPr>
      </w:pPr>
    </w:p>
    <w:p w:rsidR="00456AC8" w:rsidRPr="00675DD3" w:rsidRDefault="00456AC8" w:rsidP="00456AC8">
      <w:pPr>
        <w:pStyle w:val="BodyText"/>
        <w:spacing w:after="0"/>
        <w:ind w:right="-7" w:firstLine="567"/>
        <w:jc w:val="center"/>
        <w:rPr>
          <w:rFonts w:ascii="GHEA Grapalat" w:hAnsi="GHEA Grapalat"/>
          <w:lang w:val="af-ZA"/>
        </w:rPr>
      </w:pPr>
      <w:r>
        <w:rPr>
          <w:rFonts w:ascii="GHEA Grapalat" w:hAnsi="GHEA Grapalat" w:cs="Sylfaen"/>
          <w:lang w:val="hy-AM"/>
        </w:rPr>
        <w:t>ԵՐԵՎ</w:t>
      </w:r>
      <w:r w:rsidRPr="009B6A2B">
        <w:rPr>
          <w:rFonts w:ascii="GHEA Grapalat" w:hAnsi="GHEA Grapalat" w:cs="Sylfaen"/>
          <w:lang w:val="hy-AM"/>
        </w:rPr>
        <w:t>ԱՆԻ ՔԱՂԱՔԱՊԵՏԱՐԱՆ</w:t>
      </w:r>
      <w:r w:rsidRPr="004D5C6D">
        <w:rPr>
          <w:rFonts w:ascii="GHEA Grapalat" w:hAnsi="GHEA Grapalat" w:cs="Sylfaen"/>
          <w:lang w:val="hy-AM"/>
        </w:rPr>
        <w:t>Ի</w:t>
      </w:r>
      <w:r w:rsidRPr="009B6A2B">
        <w:rPr>
          <w:rFonts w:ascii="GHEA Grapalat" w:hAnsi="GHEA Grapalat" w:cs="Sylfaen"/>
          <w:lang w:val="af-ZA"/>
        </w:rPr>
        <w:t xml:space="preserve"> </w:t>
      </w:r>
      <w:r w:rsidRPr="004D5C6D">
        <w:rPr>
          <w:rFonts w:ascii="GHEA Grapalat" w:hAnsi="GHEA Grapalat" w:cs="Sylfaen"/>
          <w:lang w:val="hy-AM"/>
        </w:rPr>
        <w:t>ԿԱՐԻՔՆԵՐԻ</w:t>
      </w:r>
      <w:r w:rsidRPr="009B6A2B">
        <w:rPr>
          <w:rFonts w:ascii="GHEA Grapalat" w:hAnsi="GHEA Grapalat" w:cs="Times Armenian"/>
          <w:lang w:val="af-ZA"/>
        </w:rPr>
        <w:t xml:space="preserve"> </w:t>
      </w:r>
      <w:r w:rsidRPr="004D5C6D">
        <w:rPr>
          <w:rFonts w:ascii="GHEA Grapalat" w:hAnsi="GHEA Grapalat" w:cs="Sylfaen"/>
          <w:lang w:val="hy-AM"/>
        </w:rPr>
        <w:t>ՀԱՄԱՐ</w:t>
      </w:r>
      <w:r w:rsidRPr="009B6A2B">
        <w:rPr>
          <w:rFonts w:ascii="GHEA Grapalat" w:hAnsi="GHEA Grapalat" w:cs="Times Armenian"/>
          <w:lang w:val="af-ZA"/>
        </w:rPr>
        <w:t xml:space="preserve">` </w:t>
      </w:r>
      <w:r w:rsidR="00261AA8">
        <w:rPr>
          <w:rFonts w:ascii="GHEA Grapalat" w:hAnsi="GHEA Grapalat"/>
          <w:i/>
          <w:lang w:val="hy-AM"/>
        </w:rPr>
        <w:t>նստարանների</w:t>
      </w:r>
      <w:r w:rsidR="00B237C0" w:rsidRPr="004D5C6D">
        <w:rPr>
          <w:rFonts w:ascii="GHEA Grapalat" w:hAnsi="GHEA Grapalat" w:cs="Sylfaen"/>
          <w:lang w:val="hy-AM"/>
        </w:rPr>
        <w:t xml:space="preserve"> </w:t>
      </w:r>
      <w:r w:rsidRPr="004D5C6D">
        <w:rPr>
          <w:rFonts w:ascii="GHEA Grapalat" w:hAnsi="GHEA Grapalat" w:cs="Sylfaen"/>
          <w:lang w:val="hy-AM"/>
        </w:rPr>
        <w:t>ՁԵՌՔԲԵՐՄԱՆ</w:t>
      </w:r>
      <w:r w:rsidRPr="009B6A2B">
        <w:rPr>
          <w:rFonts w:ascii="GHEA Grapalat" w:hAnsi="GHEA Grapalat" w:cs="Times Armenian"/>
          <w:lang w:val="af-ZA"/>
        </w:rPr>
        <w:t xml:space="preserve"> </w:t>
      </w:r>
      <w:r w:rsidRPr="004D5C6D">
        <w:rPr>
          <w:rFonts w:ascii="GHEA Grapalat" w:hAnsi="GHEA Grapalat" w:cs="Sylfaen"/>
          <w:lang w:val="hy-AM"/>
        </w:rPr>
        <w:t>ՆՊԱ</w:t>
      </w:r>
      <w:r w:rsidRPr="009B6A2B">
        <w:rPr>
          <w:rFonts w:ascii="GHEA Grapalat" w:hAnsi="GHEA Grapalat" w:cs="Sylfaen"/>
        </w:rPr>
        <w:t>ՏԱԿՈՎ</w:t>
      </w:r>
      <w:r w:rsidRPr="00BF682D">
        <w:rPr>
          <w:rFonts w:ascii="GHEA Grapalat" w:hAnsi="GHEA Grapalat" w:cs="Sylfaen"/>
          <w:lang w:val="af-ZA"/>
        </w:rPr>
        <w:t xml:space="preserve"> </w:t>
      </w:r>
      <w:r w:rsidRPr="009B6A2B">
        <w:rPr>
          <w:rFonts w:ascii="GHEA Grapalat" w:hAnsi="GHEA Grapalat" w:cs="Sylfaen"/>
        </w:rPr>
        <w:t>ՀԱՅՏԱՐԱՐՎԱԾ</w:t>
      </w:r>
      <w:r w:rsidRPr="00BF682D">
        <w:rPr>
          <w:rFonts w:ascii="GHEA Grapalat" w:hAnsi="GHEA Grapalat" w:cs="Sylfaen"/>
          <w:lang w:val="af-ZA"/>
        </w:rPr>
        <w:t xml:space="preserve"> </w:t>
      </w:r>
      <w:r w:rsidRPr="00421F43">
        <w:rPr>
          <w:rFonts w:ascii="GHEA Grapalat" w:hAnsi="GHEA Grapalat" w:cs="Sylfaen"/>
        </w:rPr>
        <w:t>ԳՆԱՆՇՄԱՆ</w:t>
      </w:r>
      <w:r w:rsidRPr="00BF682D">
        <w:rPr>
          <w:rFonts w:ascii="GHEA Grapalat" w:hAnsi="GHEA Grapalat" w:cs="Sylfaen"/>
          <w:lang w:val="af-ZA"/>
        </w:rPr>
        <w:t xml:space="preserve"> </w:t>
      </w:r>
      <w:r w:rsidRPr="00421F43">
        <w:rPr>
          <w:rFonts w:ascii="GHEA Grapalat" w:hAnsi="GHEA Grapalat" w:cs="Sylfaen"/>
        </w:rPr>
        <w:t>ՀԱՐՑՄԱՆ</w:t>
      </w:r>
    </w:p>
    <w:p w:rsidR="00456AC8" w:rsidRPr="00675DD3" w:rsidRDefault="00456AC8" w:rsidP="00456AC8">
      <w:pPr>
        <w:pStyle w:val="BodyText"/>
        <w:spacing w:after="0"/>
        <w:ind w:right="-7" w:firstLine="567"/>
        <w:jc w:val="center"/>
        <w:rPr>
          <w:rFonts w:ascii="GHEA Grapalat" w:hAnsi="GHEA Grapalat"/>
          <w:lang w:val="af-ZA"/>
        </w:rPr>
      </w:pPr>
    </w:p>
    <w:p w:rsidR="00C339E7" w:rsidRPr="00DE1E5A" w:rsidRDefault="00C339E7" w:rsidP="00C339E7">
      <w:pPr>
        <w:pStyle w:val="BodyText"/>
        <w:spacing w:after="0"/>
        <w:ind w:right="-7" w:firstLine="567"/>
        <w:jc w:val="center"/>
        <w:rPr>
          <w:rFonts w:ascii="GHEA Grapalat" w:hAnsi="GHEA Grapalat"/>
          <w:lang w:val="af-ZA"/>
        </w:rPr>
      </w:pPr>
    </w:p>
    <w:p w:rsidR="00C339E7" w:rsidRDefault="00C339E7" w:rsidP="00C339E7">
      <w:pPr>
        <w:spacing w:after="0" w:line="240" w:lineRule="auto"/>
        <w:ind w:firstLine="567"/>
        <w:jc w:val="both"/>
        <w:rPr>
          <w:rFonts w:ascii="GHEA Grapalat" w:hAnsi="GHEA Grapalat" w:cs="Sylfaen"/>
          <w:i/>
          <w:lang w:val="af-ZA"/>
        </w:rPr>
      </w:pPr>
      <w:r w:rsidRPr="00DE1E5A">
        <w:rPr>
          <w:rFonts w:ascii="GHEA Grapalat" w:hAnsi="GHEA Grapalat" w:cs="Sylfaen"/>
          <w:i/>
        </w:rPr>
        <w:t>Հարգելի</w:t>
      </w:r>
      <w:r w:rsidRPr="00DE1E5A">
        <w:rPr>
          <w:rFonts w:ascii="GHEA Grapalat" w:hAnsi="GHEA Grapalat" w:cs="Times Armenian"/>
          <w:i/>
          <w:lang w:val="af-ZA"/>
        </w:rPr>
        <w:t xml:space="preserve"> </w:t>
      </w:r>
      <w:r w:rsidRPr="00DE1E5A">
        <w:rPr>
          <w:rFonts w:ascii="GHEA Grapalat" w:hAnsi="GHEA Grapalat" w:cs="Sylfaen"/>
          <w:i/>
        </w:rPr>
        <w:t>մասնակից</w:t>
      </w:r>
      <w:r w:rsidRPr="00DE1E5A">
        <w:rPr>
          <w:rFonts w:ascii="GHEA Grapalat" w:hAnsi="GHEA Grapalat" w:cs="Sylfaen"/>
          <w:i/>
          <w:lang w:val="af-ZA"/>
        </w:rPr>
        <w:t xml:space="preserve"> </w:t>
      </w:r>
      <w:r w:rsidRPr="00DE1E5A">
        <w:rPr>
          <w:rFonts w:ascii="GHEA Grapalat" w:hAnsi="GHEA Grapalat" w:cs="Sylfaen"/>
          <w:i/>
        </w:rPr>
        <w:t>նախքան</w:t>
      </w:r>
      <w:r w:rsidRPr="00DE1E5A">
        <w:rPr>
          <w:rFonts w:ascii="GHEA Grapalat" w:hAnsi="GHEA Grapalat" w:cs="Times Armenian"/>
          <w:i/>
          <w:lang w:val="af-ZA"/>
        </w:rPr>
        <w:t xml:space="preserve"> </w:t>
      </w:r>
      <w:r w:rsidRPr="00DE1E5A">
        <w:rPr>
          <w:rFonts w:ascii="GHEA Grapalat" w:hAnsi="GHEA Grapalat" w:cs="Sylfaen"/>
          <w:i/>
        </w:rPr>
        <w:t>հայտ</w:t>
      </w:r>
      <w:r w:rsidRPr="00DE1E5A">
        <w:rPr>
          <w:rFonts w:ascii="GHEA Grapalat" w:hAnsi="GHEA Grapalat" w:cs="Times Armenian"/>
          <w:i/>
          <w:lang w:val="af-ZA"/>
        </w:rPr>
        <w:t xml:space="preserve"> </w:t>
      </w:r>
      <w:r w:rsidRPr="00DE1E5A">
        <w:rPr>
          <w:rFonts w:ascii="GHEA Grapalat" w:hAnsi="GHEA Grapalat" w:cs="Sylfaen"/>
          <w:i/>
        </w:rPr>
        <w:t>կազմելը</w:t>
      </w:r>
      <w:r w:rsidRPr="00DE1E5A">
        <w:rPr>
          <w:rFonts w:ascii="GHEA Grapalat" w:hAnsi="GHEA Grapalat" w:cs="Times Armenian"/>
          <w:i/>
          <w:lang w:val="af-ZA"/>
        </w:rPr>
        <w:t xml:space="preserve"> </w:t>
      </w:r>
      <w:r w:rsidRPr="00DE1E5A">
        <w:rPr>
          <w:rFonts w:ascii="GHEA Grapalat" w:hAnsi="GHEA Grapalat" w:cs="Sylfaen"/>
          <w:i/>
        </w:rPr>
        <w:t>և</w:t>
      </w:r>
      <w:r w:rsidRPr="00DE1E5A">
        <w:rPr>
          <w:rFonts w:ascii="GHEA Grapalat" w:hAnsi="GHEA Grapalat" w:cs="Times Armenian"/>
          <w:i/>
          <w:lang w:val="af-ZA"/>
        </w:rPr>
        <w:t xml:space="preserve"> </w:t>
      </w:r>
      <w:r w:rsidRPr="00DE1E5A">
        <w:rPr>
          <w:rFonts w:ascii="GHEA Grapalat" w:hAnsi="GHEA Grapalat" w:cs="Sylfaen"/>
          <w:i/>
        </w:rPr>
        <w:t>ներկայացնելը</w:t>
      </w:r>
      <w:r w:rsidRPr="00DE1E5A">
        <w:rPr>
          <w:rFonts w:ascii="GHEA Grapalat" w:hAnsi="GHEA Grapalat" w:cs="Times Armenian"/>
          <w:i/>
          <w:lang w:val="af-ZA"/>
        </w:rPr>
        <w:t xml:space="preserve"> </w:t>
      </w:r>
      <w:r w:rsidRPr="00DE1E5A">
        <w:rPr>
          <w:rFonts w:ascii="GHEA Grapalat" w:hAnsi="GHEA Grapalat" w:cs="Sylfaen"/>
          <w:i/>
        </w:rPr>
        <w:t>խնդրում</w:t>
      </w:r>
      <w:r w:rsidRPr="00DE1E5A">
        <w:rPr>
          <w:rFonts w:ascii="GHEA Grapalat" w:hAnsi="GHEA Grapalat" w:cs="Times Armenian"/>
          <w:i/>
          <w:lang w:val="af-ZA"/>
        </w:rPr>
        <w:t xml:space="preserve"> </w:t>
      </w:r>
      <w:r w:rsidRPr="00DE1E5A">
        <w:rPr>
          <w:rFonts w:ascii="GHEA Grapalat" w:hAnsi="GHEA Grapalat" w:cs="Sylfaen"/>
          <w:i/>
        </w:rPr>
        <w:t>ենք</w:t>
      </w:r>
      <w:r w:rsidRPr="00DE1E5A">
        <w:rPr>
          <w:rFonts w:ascii="GHEA Grapalat" w:hAnsi="GHEA Grapalat" w:cs="Times Armenian"/>
          <w:i/>
          <w:lang w:val="af-ZA"/>
        </w:rPr>
        <w:t xml:space="preserve"> </w:t>
      </w:r>
      <w:r w:rsidRPr="00DE1E5A">
        <w:rPr>
          <w:rFonts w:ascii="GHEA Grapalat" w:hAnsi="GHEA Grapalat" w:cs="Sylfaen"/>
          <w:i/>
        </w:rPr>
        <w:t>մանրամասնորեն</w:t>
      </w:r>
      <w:r w:rsidRPr="00DE1E5A">
        <w:rPr>
          <w:rFonts w:ascii="GHEA Grapalat" w:hAnsi="GHEA Grapalat" w:cs="Times Armenian"/>
          <w:i/>
          <w:lang w:val="af-ZA"/>
        </w:rPr>
        <w:t xml:space="preserve"> </w:t>
      </w:r>
      <w:r w:rsidRPr="00DE1E5A">
        <w:rPr>
          <w:rFonts w:ascii="GHEA Grapalat" w:hAnsi="GHEA Grapalat" w:cs="Sylfaen"/>
          <w:i/>
        </w:rPr>
        <w:t>ուսումնասիրել</w:t>
      </w:r>
      <w:r w:rsidRPr="00DE1E5A">
        <w:rPr>
          <w:rFonts w:ascii="GHEA Grapalat" w:hAnsi="GHEA Grapalat" w:cs="Times Armenian"/>
          <w:i/>
          <w:lang w:val="af-ZA"/>
        </w:rPr>
        <w:t xml:space="preserve"> </w:t>
      </w:r>
      <w:r w:rsidRPr="00DE1E5A">
        <w:rPr>
          <w:rFonts w:ascii="GHEA Grapalat" w:hAnsi="GHEA Grapalat" w:cs="Sylfaen"/>
          <w:i/>
        </w:rPr>
        <w:t>սույն</w:t>
      </w:r>
      <w:r w:rsidRPr="00DE1E5A">
        <w:rPr>
          <w:rFonts w:ascii="GHEA Grapalat" w:hAnsi="GHEA Grapalat" w:cs="Times Armenian"/>
          <w:i/>
          <w:lang w:val="af-ZA"/>
        </w:rPr>
        <w:t xml:space="preserve"> </w:t>
      </w:r>
      <w:r w:rsidRPr="00DE1E5A">
        <w:rPr>
          <w:rFonts w:ascii="GHEA Grapalat" w:hAnsi="GHEA Grapalat" w:cs="Sylfaen"/>
          <w:i/>
        </w:rPr>
        <w:t>հրավերը</w:t>
      </w:r>
      <w:r w:rsidRPr="00DE1E5A">
        <w:rPr>
          <w:rFonts w:ascii="GHEA Grapalat" w:hAnsi="GHEA Grapalat" w:cs="Times Armenian"/>
          <w:i/>
          <w:lang w:val="af-ZA"/>
        </w:rPr>
        <w:t xml:space="preserve">, </w:t>
      </w:r>
      <w:r w:rsidRPr="00DE1E5A">
        <w:rPr>
          <w:rFonts w:ascii="GHEA Grapalat" w:hAnsi="GHEA Grapalat" w:cs="Sylfaen"/>
          <w:i/>
        </w:rPr>
        <w:t>քանի</w:t>
      </w:r>
      <w:r w:rsidRPr="00DE1E5A">
        <w:rPr>
          <w:rFonts w:ascii="GHEA Grapalat" w:hAnsi="GHEA Grapalat" w:cs="Times Armenian"/>
          <w:i/>
          <w:lang w:val="af-ZA"/>
        </w:rPr>
        <w:t xml:space="preserve"> </w:t>
      </w:r>
      <w:r w:rsidRPr="00DE1E5A">
        <w:rPr>
          <w:rFonts w:ascii="GHEA Grapalat" w:hAnsi="GHEA Grapalat" w:cs="Sylfaen"/>
          <w:i/>
        </w:rPr>
        <w:t>որ</w:t>
      </w:r>
      <w:r w:rsidRPr="00DE1E5A">
        <w:rPr>
          <w:rFonts w:ascii="GHEA Grapalat" w:hAnsi="GHEA Grapalat" w:cs="Times Armenian"/>
          <w:i/>
          <w:lang w:val="af-ZA"/>
        </w:rPr>
        <w:t xml:space="preserve"> </w:t>
      </w:r>
      <w:r w:rsidRPr="00DE1E5A">
        <w:rPr>
          <w:rFonts w:ascii="GHEA Grapalat" w:hAnsi="GHEA Grapalat" w:cs="Sylfaen"/>
          <w:i/>
        </w:rPr>
        <w:t>հրավերին</w:t>
      </w:r>
      <w:r w:rsidRPr="00DE1E5A">
        <w:rPr>
          <w:rFonts w:ascii="GHEA Grapalat" w:hAnsi="GHEA Grapalat" w:cs="Times Armenian"/>
          <w:i/>
          <w:lang w:val="af-ZA"/>
        </w:rPr>
        <w:t xml:space="preserve"> </w:t>
      </w:r>
      <w:r w:rsidRPr="00DE1E5A">
        <w:rPr>
          <w:rFonts w:ascii="GHEA Grapalat" w:hAnsi="GHEA Grapalat" w:cs="Sylfaen"/>
          <w:i/>
        </w:rPr>
        <w:t>չհամապատասխանող</w:t>
      </w:r>
      <w:r w:rsidRPr="00DE1E5A">
        <w:rPr>
          <w:rFonts w:ascii="GHEA Grapalat" w:hAnsi="GHEA Grapalat" w:cs="Times Armenian"/>
          <w:i/>
          <w:lang w:val="af-ZA"/>
        </w:rPr>
        <w:t xml:space="preserve"> </w:t>
      </w:r>
      <w:r w:rsidRPr="00DE1E5A">
        <w:rPr>
          <w:rFonts w:ascii="GHEA Grapalat" w:hAnsi="GHEA Grapalat" w:cs="Sylfaen"/>
          <w:i/>
        </w:rPr>
        <w:t>հայտերը</w:t>
      </w:r>
      <w:r w:rsidRPr="00DE1E5A">
        <w:rPr>
          <w:rFonts w:ascii="GHEA Grapalat" w:hAnsi="GHEA Grapalat" w:cs="Times Armenian"/>
          <w:i/>
          <w:lang w:val="af-ZA"/>
        </w:rPr>
        <w:t xml:space="preserve"> </w:t>
      </w:r>
      <w:r w:rsidRPr="00DE1E5A">
        <w:rPr>
          <w:rFonts w:ascii="GHEA Grapalat" w:hAnsi="GHEA Grapalat" w:cs="Sylfaen"/>
          <w:i/>
        </w:rPr>
        <w:t>ենթակա</w:t>
      </w:r>
      <w:r w:rsidRPr="00DE1E5A">
        <w:rPr>
          <w:rFonts w:ascii="GHEA Grapalat" w:hAnsi="GHEA Grapalat" w:cs="Times Armenian"/>
          <w:i/>
          <w:lang w:val="af-ZA"/>
        </w:rPr>
        <w:t xml:space="preserve"> </w:t>
      </w:r>
      <w:r w:rsidRPr="00DE1E5A">
        <w:rPr>
          <w:rFonts w:ascii="GHEA Grapalat" w:hAnsi="GHEA Grapalat" w:cs="Sylfaen"/>
          <w:i/>
        </w:rPr>
        <w:t>են</w:t>
      </w:r>
      <w:r w:rsidRPr="00DE1E5A">
        <w:rPr>
          <w:rFonts w:ascii="GHEA Grapalat" w:hAnsi="GHEA Grapalat" w:cs="Times Armenian"/>
          <w:i/>
          <w:lang w:val="af-ZA"/>
        </w:rPr>
        <w:t xml:space="preserve"> </w:t>
      </w:r>
      <w:r w:rsidRPr="00DE1E5A">
        <w:rPr>
          <w:rFonts w:ascii="GHEA Grapalat" w:hAnsi="GHEA Grapalat" w:cs="Sylfaen"/>
          <w:i/>
        </w:rPr>
        <w:t>մերժման</w:t>
      </w:r>
      <w:r w:rsidRPr="00DE1E5A">
        <w:rPr>
          <w:rFonts w:ascii="GHEA Grapalat" w:hAnsi="GHEA Grapalat" w:cs="Sylfaen"/>
          <w:i/>
          <w:lang w:val="af-ZA"/>
        </w:rPr>
        <w:t xml:space="preserve">: </w:t>
      </w:r>
    </w:p>
    <w:p w:rsidR="00C339E7" w:rsidRPr="00C479A8" w:rsidRDefault="00C339E7" w:rsidP="00C339E7">
      <w:pPr>
        <w:spacing w:after="0" w:line="240" w:lineRule="auto"/>
        <w:ind w:firstLine="567"/>
        <w:jc w:val="both"/>
        <w:rPr>
          <w:rFonts w:ascii="GHEA Grapalat" w:hAnsi="GHEA Grapalat" w:cs="Sylfaen"/>
          <w:i/>
          <w:lang w:val="af-ZA"/>
        </w:rPr>
      </w:pPr>
      <w:r w:rsidRPr="00403E97">
        <w:rPr>
          <w:rFonts w:ascii="GHEA Grapalat" w:hAnsi="GHEA Grapalat" w:cs="Sylfaen"/>
          <w:i/>
        </w:rPr>
        <w:t>Եթե</w:t>
      </w:r>
      <w:r w:rsidRPr="00C479A8">
        <w:rPr>
          <w:rFonts w:ascii="GHEA Grapalat" w:hAnsi="GHEA Grapalat" w:cs="Sylfaen"/>
          <w:i/>
          <w:lang w:val="af-ZA"/>
        </w:rPr>
        <w:t xml:space="preserve"> </w:t>
      </w:r>
      <w:r w:rsidRPr="00403E97">
        <w:rPr>
          <w:rFonts w:ascii="GHEA Grapalat" w:hAnsi="GHEA Grapalat" w:cs="Sylfaen"/>
          <w:i/>
        </w:rPr>
        <w:t>Դուք</w:t>
      </w:r>
      <w:r w:rsidRPr="00C479A8">
        <w:rPr>
          <w:rFonts w:ascii="GHEA Grapalat" w:hAnsi="GHEA Grapalat" w:cs="Sylfaen"/>
          <w:i/>
          <w:lang w:val="af-ZA"/>
        </w:rPr>
        <w:t xml:space="preserve"> </w:t>
      </w:r>
      <w:r w:rsidRPr="00403E97">
        <w:rPr>
          <w:rFonts w:ascii="GHEA Grapalat" w:hAnsi="GHEA Grapalat" w:cs="Sylfaen"/>
          <w:i/>
        </w:rPr>
        <w:t>գրանցված</w:t>
      </w:r>
      <w:r w:rsidRPr="00C479A8">
        <w:rPr>
          <w:rFonts w:ascii="GHEA Grapalat" w:hAnsi="GHEA Grapalat" w:cs="Sylfaen"/>
          <w:i/>
          <w:lang w:val="af-ZA"/>
        </w:rPr>
        <w:t xml:space="preserve"> </w:t>
      </w:r>
      <w:r w:rsidRPr="00403E97">
        <w:rPr>
          <w:rFonts w:ascii="GHEA Grapalat" w:hAnsi="GHEA Grapalat" w:cs="Sylfaen"/>
          <w:i/>
        </w:rPr>
        <w:t>չեք</w:t>
      </w:r>
      <w:r w:rsidRPr="00C479A8">
        <w:rPr>
          <w:rFonts w:ascii="GHEA Grapalat" w:hAnsi="GHEA Grapalat" w:cs="Sylfaen"/>
          <w:i/>
          <w:lang w:val="af-ZA"/>
        </w:rPr>
        <w:t xml:space="preserve"> </w:t>
      </w:r>
      <w:r w:rsidRPr="00403E97">
        <w:rPr>
          <w:rFonts w:ascii="GHEA Grapalat" w:hAnsi="GHEA Grapalat" w:cs="Sylfaen"/>
          <w:i/>
        </w:rPr>
        <w:t>էլեկտրոնային</w:t>
      </w:r>
      <w:r w:rsidRPr="00C479A8">
        <w:rPr>
          <w:rFonts w:ascii="GHEA Grapalat" w:hAnsi="GHEA Grapalat" w:cs="Sylfaen"/>
          <w:i/>
          <w:lang w:val="af-ZA"/>
        </w:rPr>
        <w:t xml:space="preserve"> </w:t>
      </w:r>
      <w:r w:rsidRPr="00403E97">
        <w:rPr>
          <w:rFonts w:ascii="GHEA Grapalat" w:hAnsi="GHEA Grapalat" w:cs="Sylfaen"/>
          <w:i/>
        </w:rPr>
        <w:t>գնումների</w:t>
      </w:r>
      <w:r w:rsidRPr="00C479A8">
        <w:rPr>
          <w:rFonts w:ascii="GHEA Grapalat" w:hAnsi="GHEA Grapalat" w:cs="Sylfaen"/>
          <w:i/>
          <w:lang w:val="af-ZA"/>
        </w:rPr>
        <w:t xml:space="preserve"> </w:t>
      </w:r>
      <w:r w:rsidRPr="00403E97">
        <w:rPr>
          <w:rFonts w:ascii="GHEA Grapalat" w:hAnsi="GHEA Grapalat" w:cs="Sylfaen"/>
          <w:i/>
        </w:rPr>
        <w:t>համակարգում</w:t>
      </w:r>
      <w:r w:rsidRPr="00C479A8">
        <w:rPr>
          <w:rFonts w:ascii="GHEA Grapalat" w:hAnsi="GHEA Grapalat" w:cs="Sylfaen"/>
          <w:i/>
          <w:lang w:val="af-ZA"/>
        </w:rPr>
        <w:t xml:space="preserve">, </w:t>
      </w:r>
      <w:r w:rsidRPr="00403E97">
        <w:rPr>
          <w:rFonts w:ascii="GHEA Grapalat" w:hAnsi="GHEA Grapalat" w:cs="Sylfaen"/>
          <w:i/>
        </w:rPr>
        <w:t>սակայն</w:t>
      </w:r>
      <w:r w:rsidRPr="00C479A8">
        <w:rPr>
          <w:rFonts w:ascii="GHEA Grapalat" w:hAnsi="GHEA Grapalat" w:cs="Sylfaen"/>
          <w:i/>
          <w:lang w:val="af-ZA"/>
        </w:rPr>
        <w:t xml:space="preserve"> </w:t>
      </w:r>
      <w:r w:rsidRPr="00403E97">
        <w:rPr>
          <w:rFonts w:ascii="GHEA Grapalat" w:hAnsi="GHEA Grapalat" w:cs="Sylfaen"/>
          <w:i/>
        </w:rPr>
        <w:t>ցանկություն</w:t>
      </w:r>
      <w:r w:rsidRPr="00C479A8">
        <w:rPr>
          <w:rFonts w:ascii="GHEA Grapalat" w:hAnsi="GHEA Grapalat" w:cs="Sylfaen"/>
          <w:i/>
          <w:lang w:val="af-ZA"/>
        </w:rPr>
        <w:t xml:space="preserve"> </w:t>
      </w:r>
      <w:r w:rsidRPr="00403E97">
        <w:rPr>
          <w:rFonts w:ascii="GHEA Grapalat" w:hAnsi="GHEA Grapalat" w:cs="Sylfaen"/>
          <w:i/>
        </w:rPr>
        <w:t>ունեք</w:t>
      </w:r>
      <w:r w:rsidRPr="00C479A8">
        <w:rPr>
          <w:rFonts w:ascii="GHEA Grapalat" w:hAnsi="GHEA Grapalat" w:cs="Sylfaen"/>
          <w:i/>
          <w:lang w:val="af-ZA"/>
        </w:rPr>
        <w:t xml:space="preserve"> </w:t>
      </w:r>
      <w:r w:rsidRPr="00403E97">
        <w:rPr>
          <w:rFonts w:ascii="GHEA Grapalat" w:hAnsi="GHEA Grapalat" w:cs="Sylfaen"/>
          <w:i/>
        </w:rPr>
        <w:t>մասնակցել</w:t>
      </w:r>
      <w:r w:rsidRPr="00C479A8">
        <w:rPr>
          <w:rFonts w:ascii="GHEA Grapalat" w:hAnsi="GHEA Grapalat" w:cs="Sylfaen"/>
          <w:i/>
          <w:lang w:val="af-ZA"/>
        </w:rPr>
        <w:t xml:space="preserve"> </w:t>
      </w:r>
      <w:r w:rsidRPr="00403E97">
        <w:rPr>
          <w:rFonts w:ascii="GHEA Grapalat" w:hAnsi="GHEA Grapalat" w:cs="Sylfaen"/>
          <w:i/>
        </w:rPr>
        <w:t>սույն</w:t>
      </w:r>
      <w:r w:rsidRPr="00C479A8">
        <w:rPr>
          <w:rFonts w:ascii="GHEA Grapalat" w:hAnsi="GHEA Grapalat" w:cs="Sylfaen"/>
          <w:i/>
          <w:lang w:val="af-ZA"/>
        </w:rPr>
        <w:t xml:space="preserve"> </w:t>
      </w:r>
      <w:r w:rsidRPr="00403E97">
        <w:rPr>
          <w:rFonts w:ascii="GHEA Grapalat" w:hAnsi="GHEA Grapalat" w:cs="Sylfaen"/>
          <w:i/>
        </w:rPr>
        <w:t>ընթացակարգին</w:t>
      </w:r>
      <w:r w:rsidRPr="00C479A8">
        <w:rPr>
          <w:rFonts w:ascii="GHEA Grapalat" w:hAnsi="GHEA Grapalat" w:cs="Sylfaen"/>
          <w:i/>
          <w:lang w:val="af-ZA"/>
        </w:rPr>
        <w:t xml:space="preserve">, </w:t>
      </w:r>
      <w:r w:rsidRPr="00403E97">
        <w:rPr>
          <w:rFonts w:ascii="GHEA Grapalat" w:hAnsi="GHEA Grapalat" w:cs="Sylfaen"/>
          <w:i/>
        </w:rPr>
        <w:t>ապա</w:t>
      </w:r>
      <w:r w:rsidRPr="00C479A8">
        <w:rPr>
          <w:rFonts w:ascii="GHEA Grapalat" w:hAnsi="GHEA Grapalat" w:cs="Sylfaen"/>
          <w:i/>
          <w:lang w:val="af-ZA"/>
        </w:rPr>
        <w:t xml:space="preserve"> </w:t>
      </w:r>
      <w:r w:rsidRPr="00403E97">
        <w:rPr>
          <w:rFonts w:ascii="GHEA Grapalat" w:hAnsi="GHEA Grapalat" w:cs="Sylfaen"/>
          <w:i/>
        </w:rPr>
        <w:t>հայտ</w:t>
      </w:r>
      <w:r w:rsidRPr="00C479A8">
        <w:rPr>
          <w:rFonts w:ascii="GHEA Grapalat" w:hAnsi="GHEA Grapalat" w:cs="Sylfaen"/>
          <w:i/>
          <w:lang w:val="af-ZA"/>
        </w:rPr>
        <w:t xml:space="preserve"> </w:t>
      </w:r>
      <w:r w:rsidRPr="00403E97">
        <w:rPr>
          <w:rFonts w:ascii="GHEA Grapalat" w:hAnsi="GHEA Grapalat" w:cs="Sylfaen"/>
          <w:i/>
        </w:rPr>
        <w:t>ներկայացնելու</w:t>
      </w:r>
      <w:r w:rsidRPr="00C479A8">
        <w:rPr>
          <w:rFonts w:ascii="GHEA Grapalat" w:hAnsi="GHEA Grapalat" w:cs="Sylfaen"/>
          <w:i/>
          <w:lang w:val="af-ZA"/>
        </w:rPr>
        <w:t xml:space="preserve"> </w:t>
      </w:r>
      <w:r w:rsidRPr="00403E97">
        <w:rPr>
          <w:rFonts w:ascii="GHEA Grapalat" w:hAnsi="GHEA Grapalat" w:cs="Sylfaen"/>
          <w:i/>
        </w:rPr>
        <w:t>համար</w:t>
      </w:r>
      <w:r w:rsidRPr="00C479A8">
        <w:rPr>
          <w:rFonts w:ascii="GHEA Grapalat" w:hAnsi="GHEA Grapalat" w:cs="Sylfaen"/>
          <w:i/>
          <w:lang w:val="af-ZA"/>
        </w:rPr>
        <w:t xml:space="preserve"> </w:t>
      </w:r>
      <w:r w:rsidRPr="00403E97">
        <w:rPr>
          <w:rFonts w:ascii="GHEA Grapalat" w:hAnsi="GHEA Grapalat" w:cs="Sylfaen"/>
          <w:i/>
        </w:rPr>
        <w:t>անհրաժեշտ</w:t>
      </w:r>
      <w:r w:rsidRPr="00C479A8">
        <w:rPr>
          <w:rFonts w:ascii="GHEA Grapalat" w:hAnsi="GHEA Grapalat" w:cs="Sylfaen"/>
          <w:i/>
          <w:lang w:val="af-ZA"/>
        </w:rPr>
        <w:t xml:space="preserve"> </w:t>
      </w:r>
      <w:r w:rsidRPr="00403E97">
        <w:rPr>
          <w:rFonts w:ascii="GHEA Grapalat" w:hAnsi="GHEA Grapalat" w:cs="Sylfaen"/>
          <w:i/>
        </w:rPr>
        <w:t>է</w:t>
      </w:r>
      <w:r w:rsidRPr="00C479A8">
        <w:rPr>
          <w:rFonts w:ascii="GHEA Grapalat" w:hAnsi="GHEA Grapalat" w:cs="Sylfaen"/>
          <w:i/>
          <w:lang w:val="af-ZA"/>
        </w:rPr>
        <w:t xml:space="preserve">  </w:t>
      </w:r>
      <w:r w:rsidRPr="00403E97">
        <w:rPr>
          <w:rFonts w:ascii="GHEA Grapalat" w:hAnsi="GHEA Grapalat" w:cs="Sylfaen"/>
          <w:i/>
        </w:rPr>
        <w:t>ինքնագրանցվել</w:t>
      </w:r>
      <w:r w:rsidRPr="00C479A8">
        <w:rPr>
          <w:rFonts w:ascii="GHEA Grapalat" w:hAnsi="GHEA Grapalat" w:cs="Sylfaen"/>
          <w:i/>
          <w:lang w:val="af-ZA"/>
        </w:rPr>
        <w:t xml:space="preserve"> Armeps </w:t>
      </w:r>
      <w:r w:rsidRPr="00403E97">
        <w:rPr>
          <w:rFonts w:ascii="GHEA Grapalat" w:hAnsi="GHEA Grapalat" w:cs="Sylfaen"/>
          <w:i/>
        </w:rPr>
        <w:t>համակարգում</w:t>
      </w:r>
      <w:r w:rsidRPr="00C479A8">
        <w:rPr>
          <w:rFonts w:ascii="GHEA Grapalat" w:hAnsi="GHEA Grapalat" w:cs="Sylfaen"/>
          <w:i/>
          <w:lang w:val="af-ZA"/>
        </w:rPr>
        <w:t xml:space="preserve"> (</w:t>
      </w:r>
      <w:hyperlink r:id="rId9" w:history="1">
        <w:r w:rsidRPr="00C479A8">
          <w:rPr>
            <w:rFonts w:ascii="GHEA Grapalat" w:hAnsi="GHEA Grapalat" w:cs="Sylfaen"/>
            <w:i/>
            <w:lang w:val="af-ZA"/>
          </w:rPr>
          <w:t>www.armeps.am</w:t>
        </w:r>
      </w:hyperlink>
      <w:r w:rsidRPr="00C479A8">
        <w:rPr>
          <w:rFonts w:ascii="GHEA Grapalat" w:hAnsi="GHEA Grapalat" w:cs="Sylfaen"/>
          <w:i/>
          <w:lang w:val="af-ZA"/>
        </w:rPr>
        <w:t xml:space="preserve">): </w:t>
      </w:r>
      <w:r w:rsidRPr="00403E97">
        <w:rPr>
          <w:rFonts w:ascii="GHEA Grapalat" w:hAnsi="GHEA Grapalat" w:cs="Sylfaen"/>
          <w:i/>
        </w:rPr>
        <w:t>Համակարգում</w:t>
      </w:r>
      <w:r w:rsidRPr="00C479A8">
        <w:rPr>
          <w:rFonts w:ascii="GHEA Grapalat" w:hAnsi="GHEA Grapalat" w:cs="Sylfaen"/>
          <w:i/>
          <w:lang w:val="af-ZA"/>
        </w:rPr>
        <w:t xml:space="preserve"> </w:t>
      </w:r>
      <w:r w:rsidRPr="00403E97">
        <w:rPr>
          <w:rFonts w:ascii="GHEA Grapalat" w:hAnsi="GHEA Grapalat" w:cs="Sylfaen"/>
          <w:i/>
        </w:rPr>
        <w:t>գրանցվելու</w:t>
      </w:r>
      <w:r w:rsidRPr="00C479A8">
        <w:rPr>
          <w:rFonts w:ascii="GHEA Grapalat" w:hAnsi="GHEA Grapalat" w:cs="Sylfaen"/>
          <w:i/>
          <w:lang w:val="af-ZA"/>
        </w:rPr>
        <w:t xml:space="preserve"> </w:t>
      </w:r>
      <w:r w:rsidRPr="00403E97">
        <w:rPr>
          <w:rFonts w:ascii="GHEA Grapalat" w:hAnsi="GHEA Grapalat" w:cs="Sylfaen"/>
          <w:i/>
        </w:rPr>
        <w:t>պայմանները</w:t>
      </w:r>
      <w:r w:rsidRPr="00C479A8">
        <w:rPr>
          <w:rFonts w:ascii="GHEA Grapalat" w:hAnsi="GHEA Grapalat" w:cs="Sylfaen"/>
          <w:i/>
          <w:lang w:val="af-ZA"/>
        </w:rPr>
        <w:t xml:space="preserve"> </w:t>
      </w:r>
      <w:r w:rsidRPr="00403E97">
        <w:rPr>
          <w:rFonts w:ascii="GHEA Grapalat" w:hAnsi="GHEA Grapalat" w:cs="Sylfaen"/>
          <w:i/>
        </w:rPr>
        <w:t>սահմանված</w:t>
      </w:r>
      <w:r w:rsidRPr="00C479A8">
        <w:rPr>
          <w:rFonts w:ascii="GHEA Grapalat" w:hAnsi="GHEA Grapalat" w:cs="Sylfaen"/>
          <w:i/>
          <w:lang w:val="af-ZA"/>
        </w:rPr>
        <w:t xml:space="preserve"> </w:t>
      </w:r>
      <w:r w:rsidRPr="00403E97">
        <w:rPr>
          <w:rFonts w:ascii="GHEA Grapalat" w:hAnsi="GHEA Grapalat" w:cs="Sylfaen"/>
          <w:i/>
        </w:rPr>
        <w:t>են</w:t>
      </w:r>
      <w:r w:rsidRPr="00C479A8">
        <w:rPr>
          <w:rFonts w:ascii="GHEA Grapalat" w:hAnsi="GHEA Grapalat" w:cs="Sylfaen"/>
          <w:i/>
          <w:lang w:val="af-ZA"/>
        </w:rPr>
        <w:t xml:space="preserve"> </w:t>
      </w:r>
      <w:hyperlink r:id="rId10" w:history="1">
        <w:r w:rsidRPr="00C479A8">
          <w:rPr>
            <w:rFonts w:ascii="GHEA Grapalat" w:hAnsi="GHEA Grapalat" w:cs="Sylfaen"/>
            <w:i/>
            <w:lang w:val="af-ZA"/>
          </w:rPr>
          <w:t>www.procurement.am</w:t>
        </w:r>
      </w:hyperlink>
      <w:r w:rsidRPr="00C479A8">
        <w:rPr>
          <w:rFonts w:ascii="GHEA Grapalat" w:hAnsi="GHEA Grapalat" w:cs="Sylfaen"/>
          <w:i/>
          <w:lang w:val="af-ZA"/>
        </w:rPr>
        <w:t xml:space="preserve"> </w:t>
      </w:r>
      <w:r w:rsidRPr="00403E97">
        <w:rPr>
          <w:rFonts w:ascii="GHEA Grapalat" w:hAnsi="GHEA Grapalat" w:cs="Sylfaen"/>
          <w:i/>
        </w:rPr>
        <w:t>հասցեով</w:t>
      </w:r>
      <w:r w:rsidRPr="00C479A8">
        <w:rPr>
          <w:rFonts w:ascii="GHEA Grapalat" w:hAnsi="GHEA Grapalat" w:cs="Sylfaen"/>
          <w:i/>
          <w:lang w:val="af-ZA"/>
        </w:rPr>
        <w:t xml:space="preserve"> </w:t>
      </w:r>
      <w:r w:rsidRPr="00403E97">
        <w:rPr>
          <w:rFonts w:ascii="GHEA Grapalat" w:hAnsi="GHEA Grapalat" w:cs="Sylfaen"/>
          <w:i/>
        </w:rPr>
        <w:t>գործող</w:t>
      </w:r>
      <w:r w:rsidRPr="00C479A8">
        <w:rPr>
          <w:rFonts w:ascii="GHEA Grapalat" w:hAnsi="GHEA Grapalat" w:cs="Sylfaen"/>
          <w:i/>
          <w:lang w:val="af-ZA"/>
        </w:rPr>
        <w:t xml:space="preserve"> </w:t>
      </w:r>
      <w:r w:rsidRPr="00403E97">
        <w:rPr>
          <w:rFonts w:ascii="GHEA Grapalat" w:hAnsi="GHEA Grapalat" w:cs="Sylfaen"/>
          <w:i/>
        </w:rPr>
        <w:t>գնումների</w:t>
      </w:r>
      <w:r w:rsidRPr="00C479A8">
        <w:rPr>
          <w:rFonts w:ascii="GHEA Grapalat" w:hAnsi="GHEA Grapalat" w:cs="Sylfaen"/>
          <w:i/>
          <w:lang w:val="af-ZA"/>
        </w:rPr>
        <w:t xml:space="preserve"> </w:t>
      </w:r>
      <w:r w:rsidRPr="00403E97">
        <w:rPr>
          <w:rFonts w:ascii="GHEA Grapalat" w:hAnsi="GHEA Grapalat" w:cs="Sylfaen"/>
          <w:i/>
        </w:rPr>
        <w:t>պաշտոնական</w:t>
      </w:r>
      <w:r w:rsidRPr="00C479A8">
        <w:rPr>
          <w:rFonts w:ascii="GHEA Grapalat" w:hAnsi="GHEA Grapalat" w:cs="Sylfaen"/>
          <w:i/>
          <w:lang w:val="af-ZA"/>
        </w:rPr>
        <w:t xml:space="preserve"> </w:t>
      </w:r>
      <w:r w:rsidRPr="00403E97">
        <w:rPr>
          <w:rFonts w:ascii="GHEA Grapalat" w:hAnsi="GHEA Grapalat" w:cs="Sylfaen"/>
          <w:i/>
        </w:rPr>
        <w:t>տեղեկագրի</w:t>
      </w:r>
      <w:r w:rsidRPr="00C479A8">
        <w:rPr>
          <w:rFonts w:ascii="GHEA Grapalat" w:hAnsi="GHEA Grapalat" w:cs="Sylfaen"/>
          <w:i/>
          <w:lang w:val="af-ZA"/>
        </w:rPr>
        <w:t xml:space="preserve"> «</w:t>
      </w:r>
      <w:r w:rsidRPr="00403E97">
        <w:rPr>
          <w:rFonts w:ascii="GHEA Grapalat" w:hAnsi="GHEA Grapalat" w:cs="Sylfaen"/>
          <w:i/>
        </w:rPr>
        <w:t>Օրենսդրություն</w:t>
      </w:r>
      <w:r w:rsidRPr="00C479A8">
        <w:rPr>
          <w:rFonts w:ascii="GHEA Grapalat" w:hAnsi="GHEA Grapalat" w:cs="Sylfaen"/>
          <w:i/>
          <w:lang w:val="af-ZA"/>
        </w:rPr>
        <w:t xml:space="preserve">» </w:t>
      </w:r>
      <w:r w:rsidRPr="00403E97">
        <w:rPr>
          <w:rFonts w:ascii="GHEA Grapalat" w:hAnsi="GHEA Grapalat" w:cs="Sylfaen"/>
          <w:i/>
        </w:rPr>
        <w:t>բաժնի</w:t>
      </w:r>
      <w:r w:rsidRPr="00C479A8">
        <w:rPr>
          <w:rFonts w:ascii="GHEA Grapalat" w:hAnsi="GHEA Grapalat" w:cs="Sylfaen"/>
          <w:i/>
          <w:lang w:val="af-ZA"/>
        </w:rPr>
        <w:t xml:space="preserve"> «</w:t>
      </w:r>
      <w:r w:rsidRPr="00403E97">
        <w:rPr>
          <w:rFonts w:ascii="GHEA Grapalat" w:hAnsi="GHEA Grapalat" w:cs="Sylfaen"/>
          <w:i/>
        </w:rPr>
        <w:t>Ուղեցույցներ</w:t>
      </w:r>
      <w:r w:rsidRPr="00C479A8">
        <w:rPr>
          <w:rFonts w:ascii="GHEA Grapalat" w:hAnsi="GHEA Grapalat" w:cs="Sylfaen"/>
          <w:i/>
          <w:lang w:val="af-ZA"/>
        </w:rPr>
        <w:t xml:space="preserve">, </w:t>
      </w:r>
      <w:r w:rsidRPr="00403E97">
        <w:rPr>
          <w:rFonts w:ascii="GHEA Grapalat" w:hAnsi="GHEA Grapalat" w:cs="Sylfaen"/>
          <w:i/>
        </w:rPr>
        <w:t>ձեռնարկներ</w:t>
      </w:r>
      <w:r w:rsidRPr="00C479A8">
        <w:rPr>
          <w:rFonts w:ascii="GHEA Grapalat" w:hAnsi="GHEA Grapalat" w:cs="Sylfaen"/>
          <w:i/>
          <w:lang w:val="af-ZA"/>
        </w:rPr>
        <w:t xml:space="preserve">» </w:t>
      </w:r>
      <w:r w:rsidRPr="00403E97">
        <w:rPr>
          <w:rFonts w:ascii="GHEA Grapalat" w:hAnsi="GHEA Grapalat" w:cs="Sylfaen"/>
          <w:i/>
        </w:rPr>
        <w:t>ենթաբաժնում</w:t>
      </w:r>
      <w:r w:rsidRPr="00C479A8">
        <w:rPr>
          <w:rFonts w:ascii="GHEA Grapalat" w:hAnsi="GHEA Grapalat" w:cs="Sylfaen"/>
          <w:i/>
          <w:lang w:val="af-ZA"/>
        </w:rPr>
        <w:t xml:space="preserve"> </w:t>
      </w:r>
      <w:r w:rsidRPr="00403E97">
        <w:rPr>
          <w:rFonts w:ascii="GHEA Grapalat" w:hAnsi="GHEA Grapalat" w:cs="Sylfaen"/>
          <w:i/>
        </w:rPr>
        <w:t>տեղադրված</w:t>
      </w:r>
      <w:r w:rsidRPr="00C479A8">
        <w:rPr>
          <w:rFonts w:ascii="GHEA Grapalat" w:hAnsi="GHEA Grapalat" w:cs="Sylfaen"/>
          <w:i/>
          <w:lang w:val="af-ZA"/>
        </w:rPr>
        <w:t xml:space="preserve">  </w:t>
      </w:r>
      <w:hyperlink r:id="rId11" w:history="1">
        <w:r w:rsidRPr="00C479A8">
          <w:rPr>
            <w:rFonts w:ascii="GHEA Grapalat" w:hAnsi="GHEA Grapalat" w:cs="Sylfaen"/>
            <w:i/>
            <w:lang w:val="af-ZA"/>
          </w:rPr>
          <w:t xml:space="preserve">Armeps </w:t>
        </w:r>
        <w:r w:rsidRPr="00403E97">
          <w:rPr>
            <w:rFonts w:ascii="GHEA Grapalat" w:hAnsi="GHEA Grapalat" w:cs="Sylfaen"/>
            <w:i/>
          </w:rPr>
          <w:t>էլեկտրոնային</w:t>
        </w:r>
        <w:r w:rsidRPr="00C479A8">
          <w:rPr>
            <w:rFonts w:ascii="GHEA Grapalat" w:hAnsi="GHEA Grapalat" w:cs="Sylfaen"/>
            <w:i/>
            <w:lang w:val="af-ZA"/>
          </w:rPr>
          <w:t xml:space="preserve"> </w:t>
        </w:r>
        <w:r w:rsidRPr="00403E97">
          <w:rPr>
            <w:rFonts w:ascii="GHEA Grapalat" w:hAnsi="GHEA Grapalat" w:cs="Sylfaen"/>
            <w:i/>
          </w:rPr>
          <w:t>գնումների</w:t>
        </w:r>
        <w:r w:rsidRPr="00C479A8">
          <w:rPr>
            <w:rFonts w:ascii="GHEA Grapalat" w:hAnsi="GHEA Grapalat" w:cs="Sylfaen"/>
            <w:i/>
            <w:lang w:val="af-ZA"/>
          </w:rPr>
          <w:t xml:space="preserve"> </w:t>
        </w:r>
        <w:r w:rsidRPr="00403E97">
          <w:rPr>
            <w:rFonts w:ascii="GHEA Grapalat" w:hAnsi="GHEA Grapalat" w:cs="Sylfaen"/>
            <w:i/>
          </w:rPr>
          <w:t>համակարգի</w:t>
        </w:r>
        <w:r w:rsidRPr="00C479A8">
          <w:rPr>
            <w:rFonts w:ascii="GHEA Grapalat" w:hAnsi="GHEA Grapalat" w:cs="Sylfaen"/>
            <w:i/>
            <w:lang w:val="af-ZA"/>
          </w:rPr>
          <w:t xml:space="preserve"> </w:t>
        </w:r>
        <w:r w:rsidRPr="00403E97">
          <w:rPr>
            <w:rFonts w:ascii="GHEA Grapalat" w:hAnsi="GHEA Grapalat" w:cs="Sylfaen"/>
            <w:i/>
          </w:rPr>
          <w:t>օգտագործողի</w:t>
        </w:r>
        <w:r w:rsidRPr="00C479A8">
          <w:rPr>
            <w:rFonts w:ascii="GHEA Grapalat" w:hAnsi="GHEA Grapalat" w:cs="Sylfaen"/>
            <w:i/>
            <w:lang w:val="af-ZA"/>
          </w:rPr>
          <w:t xml:space="preserve"> «</w:t>
        </w:r>
        <w:r w:rsidRPr="00403E97">
          <w:rPr>
            <w:rFonts w:ascii="GHEA Grapalat" w:hAnsi="GHEA Grapalat" w:cs="Sylfaen"/>
            <w:i/>
          </w:rPr>
          <w:t>Տնտեսական</w:t>
        </w:r>
        <w:r w:rsidRPr="00C479A8">
          <w:rPr>
            <w:rFonts w:ascii="GHEA Grapalat" w:hAnsi="GHEA Grapalat" w:cs="Sylfaen"/>
            <w:i/>
            <w:lang w:val="af-ZA"/>
          </w:rPr>
          <w:t xml:space="preserve"> </w:t>
        </w:r>
        <w:r w:rsidRPr="00403E97">
          <w:rPr>
            <w:rFonts w:ascii="GHEA Grapalat" w:hAnsi="GHEA Grapalat" w:cs="Sylfaen"/>
            <w:i/>
          </w:rPr>
          <w:t>օպերատորի</w:t>
        </w:r>
        <w:r w:rsidRPr="00C479A8">
          <w:rPr>
            <w:rFonts w:ascii="GHEA Grapalat" w:hAnsi="GHEA Grapalat" w:cs="Sylfaen"/>
            <w:i/>
            <w:lang w:val="af-ZA"/>
          </w:rPr>
          <w:t xml:space="preserve">» </w:t>
        </w:r>
        <w:r w:rsidRPr="00403E97">
          <w:rPr>
            <w:rFonts w:ascii="GHEA Grapalat" w:hAnsi="GHEA Grapalat" w:cs="Sylfaen"/>
            <w:i/>
          </w:rPr>
          <w:t>ուղեցույց</w:t>
        </w:r>
      </w:hyperlink>
      <w:r w:rsidRPr="00403E97">
        <w:rPr>
          <w:rFonts w:ascii="GHEA Grapalat" w:hAnsi="GHEA Grapalat" w:cs="Sylfaen"/>
          <w:i/>
        </w:rPr>
        <w:t>ում</w:t>
      </w:r>
      <w:r w:rsidRPr="00C479A8">
        <w:rPr>
          <w:rFonts w:ascii="GHEA Grapalat" w:hAnsi="GHEA Grapalat" w:cs="Sylfaen"/>
          <w:i/>
          <w:lang w:val="af-ZA"/>
        </w:rPr>
        <w:t>:</w:t>
      </w:r>
    </w:p>
    <w:p w:rsidR="00C339E7" w:rsidRPr="00C479A8" w:rsidRDefault="00C339E7" w:rsidP="00C339E7">
      <w:pPr>
        <w:spacing w:after="0" w:line="240" w:lineRule="auto"/>
        <w:ind w:firstLine="567"/>
        <w:jc w:val="both"/>
        <w:rPr>
          <w:rFonts w:ascii="GHEA Grapalat" w:hAnsi="GHEA Grapalat" w:cs="Sylfaen"/>
          <w:i/>
          <w:lang w:val="af-ZA"/>
        </w:rPr>
      </w:pPr>
      <w:r w:rsidRPr="00403E97">
        <w:rPr>
          <w:rFonts w:ascii="GHEA Grapalat" w:hAnsi="GHEA Grapalat" w:cs="Sylfaen"/>
          <w:i/>
        </w:rPr>
        <w:t>Ուղեցույցը</w:t>
      </w:r>
      <w:r w:rsidRPr="00C479A8">
        <w:rPr>
          <w:rFonts w:ascii="GHEA Grapalat" w:hAnsi="GHEA Grapalat" w:cs="Sylfaen"/>
          <w:i/>
          <w:lang w:val="af-ZA"/>
        </w:rPr>
        <w:t xml:space="preserve"> </w:t>
      </w:r>
      <w:r w:rsidRPr="00403E97">
        <w:rPr>
          <w:rFonts w:ascii="GHEA Grapalat" w:hAnsi="GHEA Grapalat" w:cs="Sylfaen"/>
          <w:i/>
        </w:rPr>
        <w:t>հասանելի</w:t>
      </w:r>
      <w:r w:rsidRPr="00C479A8">
        <w:rPr>
          <w:rFonts w:ascii="GHEA Grapalat" w:hAnsi="GHEA Grapalat" w:cs="Sylfaen"/>
          <w:i/>
          <w:lang w:val="af-ZA"/>
        </w:rPr>
        <w:t xml:space="preserve"> </w:t>
      </w:r>
      <w:r w:rsidRPr="00403E97">
        <w:rPr>
          <w:rFonts w:ascii="GHEA Grapalat" w:hAnsi="GHEA Grapalat" w:cs="Sylfaen"/>
          <w:i/>
        </w:rPr>
        <w:t>է</w:t>
      </w:r>
      <w:r w:rsidRPr="00C479A8">
        <w:rPr>
          <w:rFonts w:ascii="GHEA Grapalat" w:hAnsi="GHEA Grapalat" w:cs="Sylfaen"/>
          <w:i/>
          <w:lang w:val="af-ZA"/>
        </w:rPr>
        <w:t xml:space="preserve"> </w:t>
      </w:r>
      <w:r w:rsidRPr="00403E97">
        <w:rPr>
          <w:rFonts w:ascii="GHEA Grapalat" w:hAnsi="GHEA Grapalat" w:cs="Sylfaen"/>
          <w:i/>
        </w:rPr>
        <w:t>հետևյալ</w:t>
      </w:r>
      <w:r w:rsidRPr="00C479A8">
        <w:rPr>
          <w:rFonts w:ascii="GHEA Grapalat" w:hAnsi="GHEA Grapalat" w:cs="Sylfaen"/>
          <w:i/>
          <w:lang w:val="af-ZA"/>
        </w:rPr>
        <w:t xml:space="preserve"> </w:t>
      </w:r>
      <w:r w:rsidRPr="00403E97">
        <w:rPr>
          <w:rFonts w:ascii="GHEA Grapalat" w:hAnsi="GHEA Grapalat" w:cs="Sylfaen"/>
          <w:i/>
        </w:rPr>
        <w:t>հղումով՝</w:t>
      </w:r>
      <w:r w:rsidRPr="00C479A8">
        <w:rPr>
          <w:rFonts w:ascii="GHEA Grapalat" w:hAnsi="GHEA Grapalat" w:cs="Sylfaen"/>
          <w:i/>
          <w:lang w:val="af-ZA"/>
        </w:rPr>
        <w:t xml:space="preserve"> </w:t>
      </w:r>
      <w:hyperlink r:id="rId12" w:history="1">
        <w:r w:rsidRPr="00C479A8">
          <w:rPr>
            <w:rFonts w:ascii="GHEA Grapalat" w:hAnsi="GHEA Grapalat" w:cs="Sylfaen"/>
            <w:lang w:val="af-ZA"/>
          </w:rPr>
          <w:t>http://gnumner.am/hy/page/ughecuycner_dzernarkner/</w:t>
        </w:r>
      </w:hyperlink>
      <w:r w:rsidRPr="00C479A8">
        <w:rPr>
          <w:rFonts w:ascii="GHEA Grapalat" w:hAnsi="GHEA Grapalat" w:cs="Sylfaen"/>
          <w:i/>
          <w:lang w:val="af-ZA"/>
        </w:rPr>
        <w:t>:</w:t>
      </w:r>
    </w:p>
    <w:p w:rsidR="00C339E7" w:rsidRPr="00C479A8" w:rsidRDefault="00C339E7" w:rsidP="00C339E7">
      <w:pPr>
        <w:spacing w:after="0" w:line="240" w:lineRule="auto"/>
        <w:ind w:firstLine="567"/>
        <w:jc w:val="both"/>
        <w:rPr>
          <w:rFonts w:ascii="GHEA Grapalat" w:hAnsi="GHEA Grapalat" w:cs="Sylfaen"/>
          <w:i/>
          <w:lang w:val="af-ZA"/>
        </w:rPr>
      </w:pPr>
      <w:r w:rsidRPr="00C479A8">
        <w:rPr>
          <w:lang w:val="af-ZA"/>
        </w:rPr>
        <w:t xml:space="preserve">  </w:t>
      </w:r>
      <w:r>
        <w:rPr>
          <w:rFonts w:ascii="GHEA Grapalat" w:hAnsi="GHEA Grapalat" w:cs="Sylfaen"/>
          <w:i/>
          <w:lang w:val="af-ZA"/>
        </w:rPr>
        <w:t xml:space="preserve">  </w:t>
      </w:r>
      <w:r w:rsidRPr="00DE1E5A">
        <w:rPr>
          <w:rFonts w:ascii="GHEA Grapalat" w:hAnsi="GHEA Grapalat" w:cs="Sylfaen"/>
          <w:i/>
        </w:rPr>
        <w:t>Միաժամանակ</w:t>
      </w:r>
      <w:r>
        <w:rPr>
          <w:rFonts w:ascii="GHEA Grapalat" w:hAnsi="GHEA Grapalat" w:cs="Sylfaen"/>
          <w:i/>
        </w:rPr>
        <w:t>՝</w:t>
      </w:r>
    </w:p>
    <w:p w:rsidR="00C339E7" w:rsidRPr="00C479A8" w:rsidRDefault="00C339E7" w:rsidP="00C339E7">
      <w:pPr>
        <w:spacing w:after="0" w:line="240" w:lineRule="auto"/>
        <w:ind w:firstLine="567"/>
        <w:jc w:val="both"/>
        <w:rPr>
          <w:rFonts w:ascii="GHEA Grapalat" w:hAnsi="GHEA Grapalat" w:cs="Sylfaen"/>
          <w:i/>
          <w:lang w:val="af-ZA"/>
        </w:rPr>
      </w:pPr>
      <w:r w:rsidRPr="00C479A8">
        <w:rPr>
          <w:rFonts w:ascii="GHEA Grapalat" w:hAnsi="GHEA Grapalat" w:cs="Sylfaen"/>
          <w:i/>
          <w:lang w:val="af-ZA"/>
        </w:rPr>
        <w:t xml:space="preserve">- </w:t>
      </w:r>
    </w:p>
    <w:p w:rsidR="00C339E7" w:rsidRPr="00403E97" w:rsidRDefault="00C339E7" w:rsidP="00C339E7">
      <w:pPr>
        <w:spacing w:after="0" w:line="240" w:lineRule="auto"/>
        <w:ind w:firstLine="567"/>
        <w:jc w:val="both"/>
        <w:rPr>
          <w:rFonts w:ascii="GHEA Grapalat" w:hAnsi="GHEA Grapalat" w:cs="Sylfaen"/>
          <w:i/>
          <w:lang w:val="af-ZA"/>
        </w:rPr>
      </w:pPr>
      <w:r w:rsidRPr="00DE1E5A">
        <w:rPr>
          <w:rFonts w:ascii="GHEA Grapalat" w:hAnsi="GHEA Grapalat" w:cs="Sylfaen"/>
          <w:i/>
          <w:lang w:val="af-ZA"/>
        </w:rPr>
        <w:t xml:space="preserve"> </w:t>
      </w:r>
      <w:r w:rsidRPr="007514D5">
        <w:rPr>
          <w:rFonts w:ascii="GHEA Grapalat" w:hAnsi="GHEA Grapalat" w:cs="Sylfaen"/>
          <w:i/>
          <w:lang w:val="af-ZA"/>
        </w:rPr>
        <w:t>- հայտը էլեկտրոնային գնումների Armeps (www.armeps.am) համակարգ (այսուհետ` համակարգ) մուտքագրելիս անհրաժեշտ է առաջնորդ</w:t>
      </w:r>
      <w:r w:rsidRPr="00756756">
        <w:rPr>
          <w:rFonts w:ascii="GHEA Grapalat" w:hAnsi="GHEA Grapalat" w:cs="Sylfaen"/>
          <w:i/>
          <w:lang w:val="af-ZA"/>
        </w:rPr>
        <w:t xml:space="preserve">վել </w:t>
      </w:r>
      <w:hyperlink r:id="rId13" w:history="1">
        <w:r w:rsidRPr="00403E97">
          <w:rPr>
            <w:rFonts w:ascii="GHEA Grapalat" w:hAnsi="GHEA Grapalat" w:cs="Sylfaen"/>
            <w:i/>
            <w:lang w:val="af-ZA"/>
          </w:rPr>
          <w:t>www.procurement.am</w:t>
        </w:r>
      </w:hyperlink>
      <w:r w:rsidRPr="00756756">
        <w:rPr>
          <w:rFonts w:ascii="GHEA Grapalat" w:hAnsi="GHEA Grapalat" w:cs="Sylfaen"/>
          <w:i/>
          <w:lang w:val="af-ZA"/>
        </w:rPr>
        <w:t xml:space="preserve"> հասցեով գործող գնումների պ</w:t>
      </w:r>
      <w:r w:rsidRPr="007514D5">
        <w:rPr>
          <w:rFonts w:ascii="GHEA Grapalat" w:hAnsi="GHEA Grapalat" w:cs="Sylfaen"/>
          <w:i/>
          <w:lang w:val="af-ZA"/>
        </w:rPr>
        <w:t>աշտոնական տեղեկագրի «Օրենսդրություն»» բաժնի «Ուղեցույցներ, ձեռնարկներ» ենթաբաժնում</w:t>
      </w:r>
      <w:r w:rsidRPr="00756756">
        <w:rPr>
          <w:rFonts w:ascii="GHEA Grapalat" w:hAnsi="GHEA Grapalat" w:cs="Sylfaen"/>
          <w:i/>
          <w:lang w:val="af-ZA"/>
        </w:rPr>
        <w:t xml:space="preserve"> տեղադրված  </w:t>
      </w:r>
      <w:hyperlink r:id="rId14" w:history="1">
        <w:r w:rsidRPr="00403E97">
          <w:rPr>
            <w:rFonts w:ascii="GHEA Grapalat" w:hAnsi="GHEA Grapalat" w:cs="Sylfaen"/>
            <w:i/>
            <w:lang w:val="af-ZA"/>
          </w:rPr>
          <w:t>Էլեկտրոնային գնումների կատարման ուղեցույց</w:t>
        </w:r>
      </w:hyperlink>
      <w:r w:rsidRPr="00403E97">
        <w:rPr>
          <w:rFonts w:ascii="GHEA Grapalat" w:hAnsi="GHEA Grapalat" w:cs="Sylfaen"/>
          <w:i/>
          <w:lang w:val="af-ZA"/>
        </w:rPr>
        <w:t>ով:</w:t>
      </w:r>
    </w:p>
    <w:p w:rsidR="00C339E7" w:rsidRPr="00403E97" w:rsidRDefault="00C339E7" w:rsidP="00C339E7">
      <w:pPr>
        <w:spacing w:after="0" w:line="240" w:lineRule="auto"/>
        <w:ind w:firstLine="567"/>
        <w:jc w:val="both"/>
        <w:rPr>
          <w:rFonts w:ascii="GHEA Grapalat" w:hAnsi="GHEA Grapalat" w:cs="Sylfaen"/>
          <w:i/>
          <w:lang w:val="af-ZA"/>
        </w:rPr>
      </w:pPr>
      <w:r w:rsidRPr="00403E97">
        <w:rPr>
          <w:rFonts w:ascii="GHEA Grapalat" w:hAnsi="GHEA Grapalat" w:cs="Sylfaen"/>
          <w:i/>
          <w:lang w:val="af-ZA"/>
        </w:rPr>
        <w:t xml:space="preserve">Ուղեցույցը հասանելի է հետևյալ հղումով՝ </w:t>
      </w:r>
      <w:hyperlink r:id="rId15" w:history="1">
        <w:r w:rsidRPr="00403E97">
          <w:rPr>
            <w:rFonts w:ascii="GHEA Grapalat" w:hAnsi="GHEA Grapalat" w:cs="Sylfaen"/>
            <w:i/>
            <w:lang w:val="af-ZA"/>
          </w:rPr>
          <w:t>http://gnumner.am/hy/page/ughecuycner_dzernarkner/</w:t>
        </w:r>
      </w:hyperlink>
      <w:r w:rsidRPr="00403E97">
        <w:rPr>
          <w:rFonts w:ascii="GHEA Grapalat" w:hAnsi="GHEA Grapalat" w:cs="Sylfaen"/>
          <w:i/>
          <w:lang w:val="af-ZA"/>
        </w:rPr>
        <w:t>.</w:t>
      </w:r>
    </w:p>
    <w:p w:rsidR="00C339E7" w:rsidRPr="00DE1E5A" w:rsidRDefault="00C339E7" w:rsidP="00C339E7">
      <w:pPr>
        <w:spacing w:after="0" w:line="240" w:lineRule="auto"/>
        <w:ind w:firstLine="567"/>
        <w:jc w:val="both"/>
        <w:rPr>
          <w:rFonts w:ascii="GHEA Grapalat" w:hAnsi="GHEA Grapalat"/>
          <w:i/>
          <w:lang w:val="af-ZA"/>
        </w:rPr>
      </w:pPr>
      <w:r w:rsidRPr="00DE1E5A">
        <w:rPr>
          <w:rFonts w:ascii="GHEA Grapalat" w:hAnsi="GHEA Grapalat"/>
          <w:i/>
          <w:lang w:val="af-ZA"/>
        </w:rPr>
        <w:t>.</w:t>
      </w:r>
    </w:p>
    <w:p w:rsidR="00C339E7" w:rsidRPr="00DE1E5A" w:rsidRDefault="00C339E7" w:rsidP="00C339E7">
      <w:pPr>
        <w:spacing w:after="0" w:line="240" w:lineRule="auto"/>
        <w:ind w:firstLine="567"/>
        <w:jc w:val="both"/>
        <w:rPr>
          <w:rFonts w:ascii="GHEA Grapalat" w:hAnsi="GHEA Grapalat"/>
          <w:i/>
          <w:lang w:val="af-ZA"/>
        </w:rPr>
      </w:pPr>
      <w:r w:rsidRPr="00DE1E5A">
        <w:rPr>
          <w:rFonts w:ascii="GHEA Grapalat" w:hAnsi="GHEA Grapalat"/>
          <w:i/>
          <w:lang w:val="af-ZA"/>
        </w:rPr>
        <w:t xml:space="preserve">- համակարգի հետ կապված հարցեր և խնդիրներ առաջանալիս </w:t>
      </w:r>
      <w:r>
        <w:rPr>
          <w:rFonts w:ascii="GHEA Grapalat" w:hAnsi="GHEA Grapalat"/>
          <w:i/>
          <w:lang w:val="af-ZA"/>
        </w:rPr>
        <w:t xml:space="preserve">կարող եք դիմել պատվիրատուին, ինչպես նաև </w:t>
      </w:r>
      <w:r w:rsidRPr="00DE1E5A">
        <w:rPr>
          <w:rFonts w:ascii="GHEA Grapalat" w:hAnsi="GHEA Grapalat"/>
          <w:i/>
          <w:lang w:val="af-ZA"/>
        </w:rPr>
        <w:t>ՀՀ ֆինանսների նախարարություն (այսուհետ նաև` լիազորված մարմին)` ք. Երևան, Մելիք-Ադամյան փող. 1 հասցեով (հեռախոս`(+3741</w:t>
      </w:r>
      <w:r>
        <w:rPr>
          <w:rFonts w:ascii="GHEA Grapalat" w:hAnsi="GHEA Grapalat"/>
          <w:i/>
          <w:lang w:val="af-ZA"/>
        </w:rPr>
        <w:t>1</w:t>
      </w:r>
      <w:r w:rsidRPr="00DE1E5A">
        <w:rPr>
          <w:rFonts w:ascii="GHEA Grapalat" w:hAnsi="GHEA Grapalat"/>
          <w:i/>
          <w:lang w:val="af-ZA"/>
        </w:rPr>
        <w:t>) 28-93-20):</w:t>
      </w:r>
    </w:p>
    <w:p w:rsidR="00C339E7" w:rsidRPr="00DE1E5A" w:rsidRDefault="00C339E7" w:rsidP="00C339E7">
      <w:pPr>
        <w:spacing w:after="0" w:line="240" w:lineRule="auto"/>
        <w:ind w:firstLine="567"/>
        <w:jc w:val="both"/>
        <w:rPr>
          <w:rFonts w:ascii="GHEA Grapalat" w:hAnsi="GHEA Grapalat"/>
          <w:i/>
          <w:sz w:val="20"/>
          <w:lang w:val="af-ZA"/>
        </w:rPr>
      </w:pPr>
      <w:r w:rsidRPr="00403E97">
        <w:rPr>
          <w:rFonts w:ascii="GHEA Grapalat" w:hAnsi="GHEA Grapalat" w:cs="Sylfaen"/>
          <w:i/>
        </w:rPr>
        <w:t>Համակարգում</w:t>
      </w:r>
      <w:r w:rsidRPr="00C479A8">
        <w:rPr>
          <w:rFonts w:ascii="GHEA Grapalat" w:hAnsi="GHEA Grapalat" w:cs="Sylfaen"/>
          <w:i/>
          <w:lang w:val="af-ZA"/>
        </w:rPr>
        <w:t xml:space="preserve"> </w:t>
      </w:r>
      <w:r w:rsidRPr="00403E97">
        <w:rPr>
          <w:rFonts w:ascii="GHEA Grapalat" w:hAnsi="GHEA Grapalat" w:cs="Sylfaen"/>
          <w:i/>
        </w:rPr>
        <w:t>գրանցվելը</w:t>
      </w:r>
      <w:r w:rsidRPr="00C479A8">
        <w:rPr>
          <w:rFonts w:ascii="GHEA Grapalat" w:hAnsi="GHEA Grapalat" w:cs="Sylfaen"/>
          <w:i/>
          <w:lang w:val="af-ZA"/>
        </w:rPr>
        <w:t xml:space="preserve">, </w:t>
      </w:r>
      <w:r w:rsidRPr="00403E97">
        <w:rPr>
          <w:rFonts w:ascii="GHEA Grapalat" w:hAnsi="GHEA Grapalat" w:cs="Sylfaen"/>
          <w:i/>
        </w:rPr>
        <w:t>ինչպես</w:t>
      </w:r>
      <w:r w:rsidRPr="00C479A8">
        <w:rPr>
          <w:rFonts w:ascii="GHEA Grapalat" w:hAnsi="GHEA Grapalat" w:cs="Sylfaen"/>
          <w:i/>
          <w:lang w:val="af-ZA"/>
        </w:rPr>
        <w:t xml:space="preserve"> </w:t>
      </w:r>
      <w:r w:rsidRPr="00403E97">
        <w:rPr>
          <w:rFonts w:ascii="GHEA Grapalat" w:hAnsi="GHEA Grapalat" w:cs="Sylfaen"/>
          <w:i/>
        </w:rPr>
        <w:t>նաև</w:t>
      </w:r>
      <w:r w:rsidRPr="00C479A8">
        <w:rPr>
          <w:rFonts w:ascii="GHEA Grapalat" w:hAnsi="GHEA Grapalat" w:cs="Sylfaen"/>
          <w:i/>
          <w:lang w:val="af-ZA"/>
        </w:rPr>
        <w:t xml:space="preserve"> </w:t>
      </w:r>
      <w:r w:rsidRPr="00403E97">
        <w:rPr>
          <w:rFonts w:ascii="GHEA Grapalat" w:hAnsi="GHEA Grapalat" w:cs="Sylfaen"/>
          <w:i/>
        </w:rPr>
        <w:t>հայտ</w:t>
      </w:r>
      <w:r w:rsidRPr="00C479A8">
        <w:rPr>
          <w:rFonts w:ascii="GHEA Grapalat" w:hAnsi="GHEA Grapalat" w:cs="Sylfaen"/>
          <w:i/>
          <w:lang w:val="af-ZA"/>
        </w:rPr>
        <w:t xml:space="preserve"> </w:t>
      </w:r>
      <w:r w:rsidRPr="00403E97">
        <w:rPr>
          <w:rFonts w:ascii="GHEA Grapalat" w:hAnsi="GHEA Grapalat" w:cs="Sylfaen"/>
          <w:i/>
        </w:rPr>
        <w:t>ներկայացնելն</w:t>
      </w:r>
      <w:r w:rsidRPr="00C479A8">
        <w:rPr>
          <w:rFonts w:ascii="GHEA Grapalat" w:hAnsi="GHEA Grapalat" w:cs="Sylfaen"/>
          <w:i/>
          <w:lang w:val="af-ZA"/>
        </w:rPr>
        <w:t xml:space="preserve"> </w:t>
      </w:r>
      <w:r w:rsidRPr="00403E97">
        <w:rPr>
          <w:rFonts w:ascii="GHEA Grapalat" w:hAnsi="GHEA Grapalat" w:cs="Sylfaen"/>
          <w:i/>
        </w:rPr>
        <w:t>անվճար</w:t>
      </w:r>
      <w:r w:rsidRPr="00C479A8">
        <w:rPr>
          <w:rFonts w:ascii="GHEA Grapalat" w:hAnsi="GHEA Grapalat" w:cs="Sylfaen"/>
          <w:i/>
          <w:lang w:val="af-ZA"/>
        </w:rPr>
        <w:t xml:space="preserve"> </w:t>
      </w:r>
      <w:r w:rsidRPr="00403E97">
        <w:rPr>
          <w:rFonts w:ascii="GHEA Grapalat" w:hAnsi="GHEA Grapalat" w:cs="Sylfaen"/>
          <w:i/>
        </w:rPr>
        <w:t>է</w:t>
      </w:r>
      <w:r w:rsidRPr="00C479A8">
        <w:rPr>
          <w:rFonts w:ascii="GHEA Grapalat" w:hAnsi="GHEA Grapalat" w:cs="Sylfaen"/>
          <w:i/>
          <w:lang w:val="af-ZA"/>
        </w:rPr>
        <w:t>:</w:t>
      </w:r>
    </w:p>
    <w:p w:rsidR="00C339E7" w:rsidRPr="00DE1E5A" w:rsidRDefault="00C339E7" w:rsidP="00C339E7">
      <w:pPr>
        <w:spacing w:after="0" w:line="240" w:lineRule="auto"/>
        <w:ind w:firstLine="567"/>
        <w:jc w:val="center"/>
        <w:rPr>
          <w:rFonts w:ascii="GHEA Grapalat" w:hAnsi="GHEA Grapalat"/>
          <w:b/>
          <w:sz w:val="20"/>
          <w:lang w:val="af-ZA"/>
        </w:rPr>
      </w:pPr>
    </w:p>
    <w:p w:rsidR="00C339E7" w:rsidRPr="00DE1E5A" w:rsidRDefault="00C339E7" w:rsidP="00C339E7">
      <w:pPr>
        <w:spacing w:after="0" w:line="240" w:lineRule="auto"/>
        <w:ind w:firstLine="567"/>
        <w:jc w:val="center"/>
        <w:rPr>
          <w:rFonts w:ascii="GHEA Grapalat" w:hAnsi="GHEA Grapalat" w:cs="Sylfaen"/>
          <w:b/>
          <w:lang w:val="af-ZA"/>
        </w:rPr>
      </w:pPr>
      <w:r w:rsidRPr="00DE1E5A">
        <w:rPr>
          <w:rFonts w:ascii="GHEA Grapalat" w:hAnsi="GHEA Grapalat" w:cs="Sylfaen"/>
          <w:b/>
          <w:sz w:val="20"/>
          <w:lang w:val="af-ZA"/>
        </w:rPr>
        <w:br w:type="page"/>
      </w:r>
    </w:p>
    <w:p w:rsidR="00C339E7" w:rsidRPr="00DE1E5A" w:rsidRDefault="00C339E7" w:rsidP="00C339E7">
      <w:pPr>
        <w:spacing w:after="0" w:line="240" w:lineRule="auto"/>
        <w:ind w:firstLine="567"/>
        <w:jc w:val="center"/>
        <w:rPr>
          <w:rFonts w:ascii="GHEA Grapalat" w:hAnsi="GHEA Grapalat"/>
          <w:b/>
          <w:sz w:val="20"/>
          <w:szCs w:val="20"/>
          <w:lang w:val="af-ZA"/>
        </w:rPr>
      </w:pPr>
      <w:r w:rsidRPr="00DE1E5A">
        <w:rPr>
          <w:rFonts w:ascii="GHEA Grapalat" w:hAnsi="GHEA Grapalat" w:cs="Sylfaen"/>
          <w:b/>
          <w:sz w:val="20"/>
          <w:szCs w:val="20"/>
        </w:rPr>
        <w:lastRenderedPageBreak/>
        <w:t>ԲՈՎԱՆԴԱԿՈւԹՅՈւՆ</w:t>
      </w:r>
    </w:p>
    <w:p w:rsidR="00C339E7" w:rsidRPr="00456AC8" w:rsidRDefault="00C339E7" w:rsidP="00C339E7">
      <w:pPr>
        <w:spacing w:after="0" w:line="240" w:lineRule="auto"/>
        <w:ind w:firstLine="567"/>
        <w:jc w:val="center"/>
        <w:rPr>
          <w:rFonts w:ascii="GHEA Grapalat" w:hAnsi="GHEA Grapalat"/>
          <w:b/>
          <w:sz w:val="20"/>
          <w:szCs w:val="20"/>
          <w:lang w:val="af-ZA"/>
        </w:rPr>
      </w:pPr>
    </w:p>
    <w:p w:rsidR="00456AC8" w:rsidRPr="00456AC8" w:rsidRDefault="00456AC8" w:rsidP="00456AC8">
      <w:pPr>
        <w:spacing w:after="0" w:line="240" w:lineRule="auto"/>
        <w:ind w:left="540" w:firstLine="567"/>
        <w:jc w:val="center"/>
        <w:rPr>
          <w:rFonts w:ascii="GHEA Grapalat" w:hAnsi="GHEA Grapalat"/>
          <w:b/>
          <w:sz w:val="20"/>
          <w:szCs w:val="20"/>
          <w:lang w:val="af-ZA"/>
        </w:rPr>
      </w:pPr>
      <w:r w:rsidRPr="00C000BD">
        <w:rPr>
          <w:rFonts w:ascii="GHEA Grapalat" w:hAnsi="GHEA Grapalat"/>
          <w:b/>
          <w:sz w:val="20"/>
          <w:szCs w:val="20"/>
          <w:lang w:val="af-ZA"/>
        </w:rPr>
        <w:t xml:space="preserve">ԵՐԵՎԱՆԻ ՔԱՂԱՔԱՊԵՏԱՐԱՆԻ ԿԱՐԻՔՆԵՐԻ ՀԱՄԱՐ` </w:t>
      </w:r>
      <w:r w:rsidR="00261AA8">
        <w:rPr>
          <w:rFonts w:ascii="GHEA Grapalat" w:hAnsi="GHEA Grapalat"/>
          <w:i/>
          <w:lang w:val="hy-AM"/>
        </w:rPr>
        <w:t>նստարանների</w:t>
      </w:r>
      <w:r w:rsidR="00B237C0" w:rsidRPr="00C000BD">
        <w:rPr>
          <w:rFonts w:ascii="GHEA Grapalat" w:hAnsi="GHEA Grapalat"/>
          <w:b/>
          <w:sz w:val="20"/>
          <w:szCs w:val="20"/>
          <w:lang w:val="af-ZA"/>
        </w:rPr>
        <w:t xml:space="preserve"> </w:t>
      </w:r>
      <w:r w:rsidRPr="00C000BD">
        <w:rPr>
          <w:rFonts w:ascii="GHEA Grapalat" w:hAnsi="GHEA Grapalat"/>
          <w:b/>
          <w:sz w:val="20"/>
          <w:szCs w:val="20"/>
          <w:lang w:val="af-ZA"/>
        </w:rPr>
        <w:t>ՁԵՌՔԲԵՐՄԱՆ ՆՊԱՏԱԿՈՎ ՀԱՅՏԱՐԱՐՎԱԾ ԳՆԱՆՇՄԱՆ</w:t>
      </w:r>
      <w:r w:rsidRPr="00456AC8">
        <w:rPr>
          <w:rFonts w:ascii="GHEA Grapalat" w:hAnsi="GHEA Grapalat"/>
          <w:b/>
          <w:sz w:val="20"/>
          <w:szCs w:val="20"/>
          <w:lang w:val="af-ZA"/>
        </w:rPr>
        <w:t xml:space="preserve"> </w:t>
      </w:r>
      <w:r w:rsidRPr="00C000BD">
        <w:rPr>
          <w:rFonts w:ascii="GHEA Grapalat" w:hAnsi="GHEA Grapalat"/>
          <w:b/>
          <w:sz w:val="20"/>
          <w:szCs w:val="20"/>
          <w:lang w:val="af-ZA"/>
        </w:rPr>
        <w:t>ՀԱՐՑՄԱՆ ՀՐԱՎԵՐԻ</w:t>
      </w:r>
    </w:p>
    <w:p w:rsidR="00C339E7" w:rsidRPr="00456AC8" w:rsidRDefault="00C339E7" w:rsidP="00C339E7">
      <w:pPr>
        <w:spacing w:after="0" w:line="240" w:lineRule="auto"/>
        <w:ind w:firstLine="567"/>
        <w:jc w:val="center"/>
        <w:rPr>
          <w:rFonts w:ascii="GHEA Grapalat" w:hAnsi="GHEA Grapalat"/>
          <w:b/>
          <w:sz w:val="20"/>
          <w:szCs w:val="20"/>
          <w:lang w:val="af-ZA"/>
        </w:rPr>
      </w:pPr>
    </w:p>
    <w:p w:rsidR="00C339E7" w:rsidRPr="00DE1E5A" w:rsidRDefault="00C339E7" w:rsidP="00C339E7">
      <w:pPr>
        <w:spacing w:after="0" w:line="240" w:lineRule="auto"/>
        <w:ind w:firstLine="567"/>
        <w:jc w:val="center"/>
        <w:rPr>
          <w:rFonts w:ascii="GHEA Grapalat" w:hAnsi="GHEA Grapalat"/>
          <w:sz w:val="20"/>
          <w:lang w:val="af-ZA"/>
        </w:rPr>
      </w:pPr>
      <w:r w:rsidRPr="00DE1E5A">
        <w:rPr>
          <w:rFonts w:ascii="GHEA Grapalat" w:hAnsi="GHEA Grapalat" w:cs="Sylfaen"/>
          <w:b/>
          <w:sz w:val="20"/>
        </w:rPr>
        <w:t>ՄԱՍ</w:t>
      </w:r>
      <w:r w:rsidRPr="00DE1E5A">
        <w:rPr>
          <w:rFonts w:ascii="GHEA Grapalat" w:hAnsi="GHEA Grapalat" w:cs="Times Armenian"/>
          <w:b/>
          <w:sz w:val="20"/>
          <w:lang w:val="af-ZA"/>
        </w:rPr>
        <w:t xml:space="preserve">  I.</w:t>
      </w:r>
    </w:p>
    <w:p w:rsidR="00C339E7" w:rsidRPr="00DE1E5A" w:rsidRDefault="00C339E7" w:rsidP="00C339E7">
      <w:pPr>
        <w:spacing w:after="0" w:line="240" w:lineRule="auto"/>
        <w:ind w:firstLine="567"/>
        <w:jc w:val="both"/>
        <w:rPr>
          <w:rFonts w:ascii="GHEA Grapalat" w:hAnsi="GHEA Grapalat"/>
          <w:sz w:val="20"/>
          <w:lang w:val="af-ZA"/>
        </w:rPr>
      </w:pPr>
    </w:p>
    <w:p w:rsidR="00C339E7" w:rsidRPr="00DE1E5A" w:rsidRDefault="00C339E7" w:rsidP="00C339E7">
      <w:pPr>
        <w:spacing w:after="0" w:line="240" w:lineRule="auto"/>
        <w:ind w:firstLine="1134"/>
        <w:jc w:val="both"/>
        <w:rPr>
          <w:rFonts w:ascii="GHEA Grapalat" w:hAnsi="GHEA Grapalat"/>
          <w:sz w:val="20"/>
          <w:lang w:val="af-ZA"/>
        </w:rPr>
      </w:pPr>
      <w:r w:rsidRPr="00DE1E5A">
        <w:rPr>
          <w:rFonts w:ascii="GHEA Grapalat" w:hAnsi="GHEA Grapalat"/>
          <w:sz w:val="20"/>
          <w:lang w:val="af-ZA"/>
        </w:rPr>
        <w:t xml:space="preserve">1.  </w:t>
      </w:r>
      <w:r w:rsidRPr="00DE1E5A">
        <w:rPr>
          <w:rFonts w:ascii="GHEA Grapalat" w:hAnsi="GHEA Grapalat" w:cs="Sylfaen"/>
          <w:sz w:val="20"/>
        </w:rPr>
        <w:t>Գնման</w:t>
      </w:r>
      <w:r w:rsidRPr="00DE1E5A">
        <w:rPr>
          <w:rFonts w:ascii="GHEA Grapalat" w:hAnsi="GHEA Grapalat" w:cs="Times Armenian"/>
          <w:sz w:val="20"/>
          <w:lang w:val="af-ZA"/>
        </w:rPr>
        <w:t xml:space="preserve"> </w:t>
      </w:r>
      <w:r w:rsidRPr="00DE1E5A">
        <w:rPr>
          <w:rFonts w:ascii="GHEA Grapalat" w:hAnsi="GHEA Grapalat" w:cs="Sylfaen"/>
          <w:sz w:val="20"/>
        </w:rPr>
        <w:t>առարկայի</w:t>
      </w:r>
      <w:r w:rsidRPr="00DE1E5A">
        <w:rPr>
          <w:rFonts w:ascii="GHEA Grapalat" w:hAnsi="GHEA Grapalat"/>
          <w:sz w:val="20"/>
          <w:lang w:val="af-ZA"/>
        </w:rPr>
        <w:t xml:space="preserve"> </w:t>
      </w:r>
      <w:r w:rsidRPr="00DE1E5A">
        <w:rPr>
          <w:rFonts w:ascii="GHEA Grapalat" w:hAnsi="GHEA Grapalat" w:cs="Sylfaen"/>
          <w:sz w:val="20"/>
        </w:rPr>
        <w:t>բնութա</w:t>
      </w:r>
      <w:r w:rsidRPr="00DE1E5A">
        <w:rPr>
          <w:rFonts w:ascii="GHEA Grapalat" w:hAnsi="GHEA Grapalat" w:cs="Times Armenian"/>
          <w:sz w:val="20"/>
        </w:rPr>
        <w:t>գ</w:t>
      </w:r>
      <w:r w:rsidRPr="00DE1E5A">
        <w:rPr>
          <w:rFonts w:ascii="GHEA Grapalat" w:hAnsi="GHEA Grapalat" w:cs="Sylfaen"/>
          <w:sz w:val="20"/>
        </w:rPr>
        <w:t>իրը</w:t>
      </w:r>
      <w:r w:rsidRPr="00DE1E5A">
        <w:rPr>
          <w:rFonts w:ascii="GHEA Grapalat" w:hAnsi="GHEA Grapalat" w:cs="Times Armenian"/>
          <w:sz w:val="20"/>
          <w:lang w:val="af-ZA"/>
        </w:rPr>
        <w:tab/>
        <w:t xml:space="preserve"> </w:t>
      </w:r>
    </w:p>
    <w:p w:rsidR="00C339E7" w:rsidRPr="00DE1E5A" w:rsidRDefault="00C339E7" w:rsidP="00C339E7">
      <w:pPr>
        <w:spacing w:after="0" w:line="240" w:lineRule="auto"/>
        <w:ind w:firstLine="1134"/>
        <w:jc w:val="both"/>
        <w:rPr>
          <w:rFonts w:ascii="GHEA Grapalat" w:hAnsi="GHEA Grapalat"/>
          <w:sz w:val="20"/>
          <w:lang w:val="af-ZA"/>
        </w:rPr>
      </w:pPr>
      <w:r w:rsidRPr="00DE1E5A">
        <w:rPr>
          <w:rFonts w:ascii="GHEA Grapalat" w:hAnsi="GHEA Grapalat"/>
          <w:sz w:val="20"/>
          <w:lang w:val="af-ZA"/>
        </w:rPr>
        <w:t xml:space="preserve">2. </w:t>
      </w:r>
      <w:r w:rsidRPr="00DE1E5A">
        <w:rPr>
          <w:rFonts w:ascii="GHEA Grapalat" w:hAnsi="GHEA Grapalat" w:cs="Sylfaen"/>
          <w:sz w:val="20"/>
        </w:rPr>
        <w:t>Մասնակցի</w:t>
      </w:r>
      <w:r w:rsidRPr="00DE1E5A">
        <w:rPr>
          <w:rFonts w:ascii="GHEA Grapalat" w:hAnsi="GHEA Grapalat" w:cs="Times Armenian"/>
          <w:sz w:val="20"/>
          <w:lang w:val="af-ZA"/>
        </w:rPr>
        <w:t xml:space="preserve"> </w:t>
      </w:r>
      <w:r w:rsidRPr="00DE1E5A">
        <w:rPr>
          <w:rFonts w:ascii="GHEA Grapalat" w:hAnsi="GHEA Grapalat" w:cs="Sylfaen"/>
          <w:sz w:val="20"/>
        </w:rPr>
        <w:t>մասնակցության</w:t>
      </w:r>
      <w:r w:rsidRPr="00DE1E5A">
        <w:rPr>
          <w:rFonts w:ascii="GHEA Grapalat" w:hAnsi="GHEA Grapalat" w:cs="Times Armenian"/>
          <w:sz w:val="20"/>
          <w:lang w:val="af-ZA"/>
        </w:rPr>
        <w:t xml:space="preserve"> </w:t>
      </w:r>
      <w:r w:rsidRPr="00DE1E5A">
        <w:rPr>
          <w:rFonts w:ascii="GHEA Grapalat" w:hAnsi="GHEA Grapalat" w:cs="Sylfaen"/>
          <w:sz w:val="20"/>
        </w:rPr>
        <w:t>իրավունքի</w:t>
      </w:r>
      <w:r w:rsidRPr="00DE1E5A">
        <w:rPr>
          <w:rFonts w:ascii="GHEA Grapalat" w:hAnsi="GHEA Grapalat" w:cs="Times Armenian"/>
          <w:sz w:val="20"/>
          <w:lang w:val="af-ZA"/>
        </w:rPr>
        <w:t xml:space="preserve"> </w:t>
      </w:r>
      <w:r w:rsidRPr="00DE1E5A">
        <w:rPr>
          <w:rFonts w:ascii="GHEA Grapalat" w:hAnsi="GHEA Grapalat" w:cs="Sylfaen"/>
          <w:sz w:val="20"/>
        </w:rPr>
        <w:t>պահանջները</w:t>
      </w:r>
      <w:r w:rsidRPr="00DE1E5A">
        <w:rPr>
          <w:rFonts w:ascii="GHEA Grapalat" w:hAnsi="GHEA Grapalat" w:cs="Times Armenian"/>
          <w:sz w:val="20"/>
          <w:lang w:val="af-ZA"/>
        </w:rPr>
        <w:t xml:space="preserve">, </w:t>
      </w:r>
      <w:r w:rsidRPr="00DE1E5A">
        <w:rPr>
          <w:rFonts w:ascii="GHEA Grapalat" w:hAnsi="GHEA Grapalat" w:cs="Sylfaen"/>
          <w:sz w:val="20"/>
        </w:rPr>
        <w:t>որակավորման</w:t>
      </w:r>
      <w:r w:rsidRPr="00DE1E5A">
        <w:rPr>
          <w:rFonts w:ascii="GHEA Grapalat" w:hAnsi="GHEA Grapalat" w:cs="Times Armenian"/>
          <w:sz w:val="20"/>
          <w:lang w:val="af-ZA"/>
        </w:rPr>
        <w:t xml:space="preserve"> </w:t>
      </w:r>
      <w:r w:rsidRPr="00DE1E5A">
        <w:rPr>
          <w:rFonts w:ascii="GHEA Grapalat" w:hAnsi="GHEA Grapalat" w:cs="Sylfaen"/>
          <w:sz w:val="20"/>
        </w:rPr>
        <w:t>չափանիշները</w:t>
      </w:r>
      <w:r w:rsidRPr="00DE1E5A">
        <w:rPr>
          <w:rFonts w:ascii="GHEA Grapalat" w:hAnsi="GHEA Grapalat" w:cs="Times Armenian"/>
          <w:sz w:val="20"/>
          <w:lang w:val="af-ZA"/>
        </w:rPr>
        <w:t xml:space="preserve">  </w:t>
      </w:r>
      <w:r w:rsidRPr="00DE1E5A">
        <w:rPr>
          <w:rFonts w:ascii="GHEA Grapalat" w:hAnsi="GHEA Grapalat" w:cs="Sylfaen"/>
          <w:sz w:val="20"/>
        </w:rPr>
        <w:t>և</w:t>
      </w:r>
      <w:r w:rsidRPr="00DE1E5A">
        <w:rPr>
          <w:rFonts w:ascii="GHEA Grapalat" w:hAnsi="GHEA Grapalat" w:cs="Times Armenian"/>
          <w:sz w:val="20"/>
          <w:lang w:val="af-ZA"/>
        </w:rPr>
        <w:t xml:space="preserve"> </w:t>
      </w:r>
      <w:r w:rsidRPr="00DE1E5A">
        <w:rPr>
          <w:rFonts w:ascii="GHEA Grapalat" w:hAnsi="GHEA Grapalat" w:cs="Sylfaen"/>
          <w:sz w:val="20"/>
        </w:rPr>
        <w:t>դրանց</w:t>
      </w:r>
      <w:r w:rsidRPr="00DE1E5A">
        <w:rPr>
          <w:rFonts w:ascii="GHEA Grapalat" w:hAnsi="GHEA Grapalat" w:cs="Times Armenian"/>
          <w:sz w:val="20"/>
          <w:lang w:val="af-ZA"/>
        </w:rPr>
        <w:t xml:space="preserve"> </w:t>
      </w:r>
      <w:r w:rsidRPr="00DE1E5A">
        <w:rPr>
          <w:rFonts w:ascii="GHEA Grapalat" w:hAnsi="GHEA Grapalat" w:cs="Times Armenian"/>
          <w:sz w:val="20"/>
        </w:rPr>
        <w:t>գ</w:t>
      </w:r>
      <w:r w:rsidRPr="00DE1E5A">
        <w:rPr>
          <w:rFonts w:ascii="GHEA Grapalat" w:hAnsi="GHEA Grapalat" w:cs="Sylfaen"/>
          <w:sz w:val="20"/>
        </w:rPr>
        <w:t>նահատման</w:t>
      </w:r>
      <w:r w:rsidRPr="00DE1E5A">
        <w:rPr>
          <w:rFonts w:ascii="GHEA Grapalat" w:hAnsi="GHEA Grapalat" w:cs="Times Armenian"/>
          <w:sz w:val="20"/>
          <w:lang w:val="af-ZA"/>
        </w:rPr>
        <w:t xml:space="preserve"> </w:t>
      </w:r>
      <w:r w:rsidRPr="00DE1E5A">
        <w:rPr>
          <w:rFonts w:ascii="GHEA Grapalat" w:hAnsi="GHEA Grapalat" w:cs="Sylfaen"/>
          <w:sz w:val="20"/>
        </w:rPr>
        <w:t>կար</w:t>
      </w:r>
      <w:r w:rsidRPr="00DE1E5A">
        <w:rPr>
          <w:rFonts w:ascii="GHEA Grapalat" w:hAnsi="GHEA Grapalat" w:cs="Times Armenian"/>
          <w:sz w:val="20"/>
        </w:rPr>
        <w:t>գ</w:t>
      </w:r>
      <w:r w:rsidRPr="00DE1E5A">
        <w:rPr>
          <w:rFonts w:ascii="GHEA Grapalat" w:hAnsi="GHEA Grapalat" w:cs="Sylfaen"/>
          <w:sz w:val="20"/>
        </w:rPr>
        <w:t>ը</w:t>
      </w:r>
      <w:r w:rsidRPr="00DE1E5A">
        <w:rPr>
          <w:rFonts w:ascii="GHEA Grapalat" w:hAnsi="GHEA Grapalat" w:cs="Times Armenian"/>
          <w:sz w:val="20"/>
          <w:lang w:val="af-ZA"/>
        </w:rPr>
        <w:tab/>
        <w:t xml:space="preserve"> </w:t>
      </w:r>
    </w:p>
    <w:p w:rsidR="00C339E7" w:rsidRPr="00DE1E5A" w:rsidRDefault="00C339E7" w:rsidP="00C339E7">
      <w:pPr>
        <w:spacing w:after="0" w:line="240" w:lineRule="auto"/>
        <w:ind w:firstLine="1134"/>
        <w:jc w:val="both"/>
        <w:rPr>
          <w:rFonts w:ascii="GHEA Grapalat" w:hAnsi="GHEA Grapalat"/>
          <w:sz w:val="20"/>
          <w:lang w:val="af-ZA"/>
        </w:rPr>
      </w:pPr>
      <w:r w:rsidRPr="00DE1E5A">
        <w:rPr>
          <w:rFonts w:ascii="GHEA Grapalat" w:hAnsi="GHEA Grapalat"/>
          <w:sz w:val="20"/>
          <w:lang w:val="af-ZA"/>
        </w:rPr>
        <w:t xml:space="preserve">3. </w:t>
      </w:r>
      <w:r w:rsidRPr="00DE1E5A">
        <w:rPr>
          <w:rFonts w:ascii="GHEA Grapalat" w:hAnsi="GHEA Grapalat" w:cs="Sylfaen"/>
          <w:sz w:val="20"/>
        </w:rPr>
        <w:t>Հրավերի</w:t>
      </w:r>
      <w:r w:rsidRPr="00DE1E5A">
        <w:rPr>
          <w:rFonts w:ascii="GHEA Grapalat" w:hAnsi="GHEA Grapalat" w:cs="Times Armenian"/>
          <w:sz w:val="20"/>
          <w:lang w:val="af-ZA"/>
        </w:rPr>
        <w:t xml:space="preserve"> </w:t>
      </w:r>
      <w:r w:rsidRPr="00DE1E5A">
        <w:rPr>
          <w:rFonts w:ascii="GHEA Grapalat" w:hAnsi="GHEA Grapalat" w:cs="Sylfaen"/>
          <w:sz w:val="20"/>
        </w:rPr>
        <w:t>պարզաբանումը</w:t>
      </w:r>
      <w:r w:rsidRPr="00DE1E5A">
        <w:rPr>
          <w:rFonts w:ascii="GHEA Grapalat" w:hAnsi="GHEA Grapalat" w:cs="Times Armenian"/>
          <w:sz w:val="20"/>
          <w:lang w:val="af-ZA"/>
        </w:rPr>
        <w:t xml:space="preserve"> </w:t>
      </w:r>
      <w:r w:rsidRPr="00DE1E5A">
        <w:rPr>
          <w:rFonts w:ascii="GHEA Grapalat" w:hAnsi="GHEA Grapalat" w:cs="Sylfaen"/>
          <w:sz w:val="20"/>
        </w:rPr>
        <w:t>և</w:t>
      </w:r>
      <w:r w:rsidRPr="00DE1E5A">
        <w:rPr>
          <w:rFonts w:ascii="GHEA Grapalat" w:hAnsi="GHEA Grapalat" w:cs="Times Armenian"/>
          <w:sz w:val="20"/>
          <w:lang w:val="af-ZA"/>
        </w:rPr>
        <w:t xml:space="preserve"> </w:t>
      </w:r>
      <w:r w:rsidRPr="00DE1E5A">
        <w:rPr>
          <w:rFonts w:ascii="GHEA Grapalat" w:hAnsi="GHEA Grapalat" w:cs="Sylfaen"/>
          <w:sz w:val="20"/>
        </w:rPr>
        <w:t>հրավերում</w:t>
      </w:r>
      <w:r w:rsidRPr="00DE1E5A">
        <w:rPr>
          <w:rFonts w:ascii="GHEA Grapalat" w:hAnsi="GHEA Grapalat" w:cs="Times Armenian"/>
          <w:sz w:val="20"/>
          <w:lang w:val="af-ZA"/>
        </w:rPr>
        <w:t xml:space="preserve"> </w:t>
      </w:r>
      <w:r w:rsidRPr="00DE1E5A">
        <w:rPr>
          <w:rFonts w:ascii="GHEA Grapalat" w:hAnsi="GHEA Grapalat" w:cs="Sylfaen"/>
          <w:sz w:val="20"/>
        </w:rPr>
        <w:t>փոփոխություն</w:t>
      </w:r>
      <w:r w:rsidRPr="00DE1E5A">
        <w:rPr>
          <w:rFonts w:ascii="GHEA Grapalat" w:hAnsi="GHEA Grapalat" w:cs="Times Armenian"/>
          <w:sz w:val="20"/>
          <w:lang w:val="af-ZA"/>
        </w:rPr>
        <w:t xml:space="preserve"> </w:t>
      </w:r>
      <w:r w:rsidRPr="00DE1E5A">
        <w:rPr>
          <w:rFonts w:ascii="GHEA Grapalat" w:hAnsi="GHEA Grapalat" w:cs="Sylfaen"/>
          <w:sz w:val="20"/>
        </w:rPr>
        <w:t>կատարելու</w:t>
      </w:r>
      <w:r w:rsidRPr="00DE1E5A">
        <w:rPr>
          <w:rFonts w:ascii="GHEA Grapalat" w:hAnsi="GHEA Grapalat" w:cs="Times Armenian"/>
          <w:sz w:val="20"/>
          <w:lang w:val="af-ZA"/>
        </w:rPr>
        <w:t xml:space="preserve"> </w:t>
      </w:r>
      <w:r w:rsidRPr="00DE1E5A">
        <w:rPr>
          <w:rFonts w:ascii="GHEA Grapalat" w:hAnsi="GHEA Grapalat" w:cs="Sylfaen"/>
          <w:sz w:val="20"/>
        </w:rPr>
        <w:t>կար</w:t>
      </w:r>
      <w:r w:rsidRPr="00DE1E5A">
        <w:rPr>
          <w:rFonts w:ascii="GHEA Grapalat" w:hAnsi="GHEA Grapalat" w:cs="Times Armenian"/>
          <w:sz w:val="20"/>
        </w:rPr>
        <w:t>գ</w:t>
      </w:r>
      <w:r w:rsidRPr="00DE1E5A">
        <w:rPr>
          <w:rFonts w:ascii="GHEA Grapalat" w:hAnsi="GHEA Grapalat" w:cs="Sylfaen"/>
          <w:sz w:val="20"/>
        </w:rPr>
        <w:t>ը</w:t>
      </w:r>
      <w:r w:rsidRPr="00DE1E5A">
        <w:rPr>
          <w:rFonts w:ascii="GHEA Grapalat" w:hAnsi="GHEA Grapalat" w:cs="Times Armenian"/>
          <w:sz w:val="20"/>
          <w:lang w:val="af-ZA"/>
        </w:rPr>
        <w:tab/>
      </w:r>
    </w:p>
    <w:p w:rsidR="00C339E7" w:rsidRPr="00DE1E5A" w:rsidRDefault="00C339E7" w:rsidP="00C339E7">
      <w:pPr>
        <w:spacing w:after="0" w:line="240" w:lineRule="auto"/>
        <w:ind w:firstLine="1134"/>
        <w:jc w:val="both"/>
        <w:rPr>
          <w:rFonts w:ascii="GHEA Grapalat" w:hAnsi="GHEA Grapalat" w:cs="Sylfaen"/>
          <w:sz w:val="20"/>
          <w:lang w:val="af-ZA"/>
        </w:rPr>
      </w:pPr>
      <w:r w:rsidRPr="00DE1E5A">
        <w:rPr>
          <w:rFonts w:ascii="GHEA Grapalat" w:hAnsi="GHEA Grapalat"/>
          <w:sz w:val="20"/>
          <w:lang w:val="af-ZA"/>
        </w:rPr>
        <w:t xml:space="preserve">4. </w:t>
      </w:r>
      <w:r w:rsidRPr="00DE1E5A">
        <w:rPr>
          <w:rFonts w:ascii="GHEA Grapalat" w:hAnsi="GHEA Grapalat" w:cs="Sylfaen"/>
          <w:sz w:val="20"/>
        </w:rPr>
        <w:t>Հայտը</w:t>
      </w:r>
      <w:r w:rsidRPr="00DE1E5A">
        <w:rPr>
          <w:rFonts w:ascii="GHEA Grapalat" w:hAnsi="GHEA Grapalat" w:cs="Times Armenian"/>
          <w:sz w:val="20"/>
          <w:lang w:val="af-ZA"/>
        </w:rPr>
        <w:t xml:space="preserve"> </w:t>
      </w:r>
      <w:r w:rsidRPr="00DE1E5A">
        <w:rPr>
          <w:rFonts w:ascii="GHEA Grapalat" w:hAnsi="GHEA Grapalat" w:cs="Sylfaen"/>
          <w:sz w:val="20"/>
        </w:rPr>
        <w:t>ներկայացնելու</w:t>
      </w:r>
      <w:r w:rsidRPr="00DE1E5A">
        <w:rPr>
          <w:rFonts w:ascii="GHEA Grapalat" w:hAnsi="GHEA Grapalat" w:cs="Times Armenian"/>
          <w:sz w:val="20"/>
          <w:lang w:val="af-ZA"/>
        </w:rPr>
        <w:t xml:space="preserve"> </w:t>
      </w:r>
      <w:r w:rsidRPr="00DE1E5A">
        <w:rPr>
          <w:rFonts w:ascii="GHEA Grapalat" w:hAnsi="GHEA Grapalat" w:cs="Sylfaen"/>
          <w:sz w:val="20"/>
        </w:rPr>
        <w:t>կար</w:t>
      </w:r>
      <w:r w:rsidRPr="00DE1E5A">
        <w:rPr>
          <w:rFonts w:ascii="GHEA Grapalat" w:hAnsi="GHEA Grapalat" w:cs="Times Armenian"/>
          <w:sz w:val="20"/>
        </w:rPr>
        <w:t>գ</w:t>
      </w:r>
      <w:r w:rsidRPr="00DE1E5A">
        <w:rPr>
          <w:rFonts w:ascii="GHEA Grapalat" w:hAnsi="GHEA Grapalat" w:cs="Sylfaen"/>
          <w:sz w:val="20"/>
        </w:rPr>
        <w:t>ը</w:t>
      </w:r>
    </w:p>
    <w:p w:rsidR="00C339E7" w:rsidRPr="00DE1E5A" w:rsidRDefault="00C339E7" w:rsidP="00C339E7">
      <w:pPr>
        <w:spacing w:after="0" w:line="240" w:lineRule="auto"/>
        <w:ind w:firstLine="1134"/>
        <w:jc w:val="both"/>
        <w:rPr>
          <w:rFonts w:ascii="GHEA Grapalat" w:hAnsi="GHEA Grapalat"/>
          <w:sz w:val="20"/>
          <w:lang w:val="af-ZA"/>
        </w:rPr>
      </w:pPr>
      <w:r w:rsidRPr="00DE1E5A">
        <w:rPr>
          <w:rFonts w:ascii="GHEA Grapalat" w:hAnsi="GHEA Grapalat"/>
          <w:sz w:val="20"/>
          <w:lang w:val="af-ZA"/>
        </w:rPr>
        <w:t>5.</w:t>
      </w:r>
      <w:r w:rsidRPr="00DE1E5A">
        <w:rPr>
          <w:rFonts w:ascii="GHEA Grapalat" w:hAnsi="GHEA Grapalat"/>
          <w:sz w:val="20"/>
          <w:lang w:val="af-ZA"/>
        </w:rPr>
        <w:tab/>
      </w:r>
      <w:r w:rsidRPr="00DE1E5A">
        <w:rPr>
          <w:rFonts w:ascii="GHEA Grapalat" w:hAnsi="GHEA Grapalat" w:cs="Sylfaen"/>
          <w:sz w:val="20"/>
        </w:rPr>
        <w:t>Հայտի</w:t>
      </w:r>
      <w:r w:rsidRPr="00DE1E5A">
        <w:rPr>
          <w:rFonts w:ascii="GHEA Grapalat" w:hAnsi="GHEA Grapalat" w:cs="Times Armenian"/>
          <w:sz w:val="20"/>
          <w:lang w:val="af-ZA"/>
        </w:rPr>
        <w:t xml:space="preserve"> </w:t>
      </w:r>
      <w:r w:rsidRPr="00DE1E5A">
        <w:rPr>
          <w:rFonts w:ascii="GHEA Grapalat" w:hAnsi="GHEA Grapalat" w:cs="Times Armenian"/>
          <w:sz w:val="20"/>
        </w:rPr>
        <w:t>գ</w:t>
      </w:r>
      <w:r w:rsidRPr="00DE1E5A">
        <w:rPr>
          <w:rFonts w:ascii="GHEA Grapalat" w:hAnsi="GHEA Grapalat" w:cs="Sylfaen"/>
          <w:sz w:val="20"/>
        </w:rPr>
        <w:t>նային</w:t>
      </w:r>
      <w:r w:rsidRPr="00DE1E5A">
        <w:rPr>
          <w:rFonts w:ascii="GHEA Grapalat" w:hAnsi="GHEA Grapalat" w:cs="Times Armenian"/>
          <w:sz w:val="20"/>
          <w:lang w:val="af-ZA"/>
        </w:rPr>
        <w:t xml:space="preserve"> </w:t>
      </w:r>
      <w:r w:rsidRPr="00DE1E5A">
        <w:rPr>
          <w:rFonts w:ascii="GHEA Grapalat" w:hAnsi="GHEA Grapalat" w:cs="Sylfaen"/>
          <w:sz w:val="20"/>
        </w:rPr>
        <w:t>առաջարկը</w:t>
      </w:r>
      <w:r w:rsidRPr="00DE1E5A">
        <w:rPr>
          <w:rFonts w:ascii="GHEA Grapalat" w:hAnsi="GHEA Grapalat" w:cs="Times Armenian"/>
          <w:sz w:val="20"/>
          <w:lang w:val="af-ZA"/>
        </w:rPr>
        <w:tab/>
        <w:t xml:space="preserve"> </w:t>
      </w:r>
    </w:p>
    <w:p w:rsidR="00C339E7" w:rsidRPr="00DE1E5A" w:rsidRDefault="00C339E7" w:rsidP="00C339E7">
      <w:pPr>
        <w:spacing w:after="0" w:line="240" w:lineRule="auto"/>
        <w:ind w:firstLine="1134"/>
        <w:jc w:val="both"/>
        <w:rPr>
          <w:rFonts w:ascii="GHEA Grapalat" w:hAnsi="GHEA Grapalat"/>
          <w:sz w:val="20"/>
          <w:lang w:val="af-ZA"/>
        </w:rPr>
      </w:pPr>
      <w:r w:rsidRPr="00DE1E5A">
        <w:rPr>
          <w:rFonts w:ascii="GHEA Grapalat" w:hAnsi="GHEA Grapalat"/>
          <w:sz w:val="20"/>
          <w:lang w:val="af-ZA"/>
        </w:rPr>
        <w:t xml:space="preserve">6. </w:t>
      </w:r>
      <w:r w:rsidRPr="00DE1E5A">
        <w:rPr>
          <w:rFonts w:ascii="GHEA Grapalat" w:hAnsi="GHEA Grapalat" w:cs="Sylfaen"/>
          <w:sz w:val="20"/>
        </w:rPr>
        <w:t>Հայտի</w:t>
      </w:r>
      <w:r w:rsidRPr="00DE1E5A">
        <w:rPr>
          <w:rFonts w:ascii="GHEA Grapalat" w:hAnsi="GHEA Grapalat" w:cs="Times Armenian"/>
          <w:sz w:val="20"/>
          <w:lang w:val="af-ZA"/>
        </w:rPr>
        <w:t xml:space="preserve"> </w:t>
      </w:r>
      <w:r w:rsidRPr="00DE1E5A">
        <w:rPr>
          <w:rFonts w:ascii="GHEA Grapalat" w:hAnsi="GHEA Grapalat" w:cs="Times Armenian"/>
          <w:sz w:val="20"/>
        </w:rPr>
        <w:t>գ</w:t>
      </w:r>
      <w:r w:rsidRPr="00DE1E5A">
        <w:rPr>
          <w:rFonts w:ascii="GHEA Grapalat" w:hAnsi="GHEA Grapalat" w:cs="Sylfaen"/>
          <w:sz w:val="20"/>
        </w:rPr>
        <w:t>ործողության</w:t>
      </w:r>
      <w:r w:rsidRPr="00DE1E5A">
        <w:rPr>
          <w:rFonts w:ascii="GHEA Grapalat" w:hAnsi="GHEA Grapalat" w:cs="Times Armenian"/>
          <w:sz w:val="20"/>
          <w:lang w:val="af-ZA"/>
        </w:rPr>
        <w:t xml:space="preserve"> </w:t>
      </w:r>
      <w:r w:rsidRPr="00DE1E5A">
        <w:rPr>
          <w:rFonts w:ascii="GHEA Grapalat" w:hAnsi="GHEA Grapalat" w:cs="Sylfaen"/>
          <w:sz w:val="20"/>
        </w:rPr>
        <w:t>ժամկետը</w:t>
      </w:r>
      <w:r w:rsidRPr="00DE1E5A">
        <w:rPr>
          <w:rFonts w:ascii="GHEA Grapalat" w:hAnsi="GHEA Grapalat" w:cs="Times Armenian"/>
          <w:sz w:val="20"/>
          <w:lang w:val="af-ZA"/>
        </w:rPr>
        <w:t xml:space="preserve">, </w:t>
      </w:r>
      <w:r w:rsidRPr="00DE1E5A">
        <w:rPr>
          <w:rFonts w:ascii="GHEA Grapalat" w:hAnsi="GHEA Grapalat" w:cs="Sylfaen"/>
          <w:sz w:val="20"/>
        </w:rPr>
        <w:t>հայտերում</w:t>
      </w:r>
      <w:r w:rsidRPr="00DE1E5A">
        <w:rPr>
          <w:rFonts w:ascii="GHEA Grapalat" w:hAnsi="GHEA Grapalat" w:cs="Times Armenian"/>
          <w:sz w:val="20"/>
          <w:lang w:val="af-ZA"/>
        </w:rPr>
        <w:t xml:space="preserve"> </w:t>
      </w:r>
      <w:r w:rsidRPr="00DE1E5A">
        <w:rPr>
          <w:rFonts w:ascii="GHEA Grapalat" w:hAnsi="GHEA Grapalat" w:cs="Sylfaen"/>
          <w:sz w:val="20"/>
        </w:rPr>
        <w:t>փոփոխություն</w:t>
      </w:r>
      <w:r w:rsidRPr="00DE1E5A">
        <w:rPr>
          <w:rFonts w:ascii="GHEA Grapalat" w:hAnsi="GHEA Grapalat" w:cs="Times Armenian"/>
          <w:sz w:val="20"/>
          <w:lang w:val="af-ZA"/>
        </w:rPr>
        <w:t xml:space="preserve"> </w:t>
      </w:r>
      <w:r w:rsidRPr="00DE1E5A">
        <w:rPr>
          <w:rFonts w:ascii="GHEA Grapalat" w:hAnsi="GHEA Grapalat" w:cs="Sylfaen"/>
          <w:sz w:val="20"/>
        </w:rPr>
        <w:t>կատարելու</w:t>
      </w:r>
      <w:r w:rsidRPr="00DE1E5A">
        <w:rPr>
          <w:rFonts w:ascii="GHEA Grapalat" w:hAnsi="GHEA Grapalat" w:cs="Times Armenian"/>
          <w:sz w:val="20"/>
          <w:lang w:val="af-ZA"/>
        </w:rPr>
        <w:t xml:space="preserve"> </w:t>
      </w:r>
      <w:r w:rsidRPr="00DE1E5A">
        <w:rPr>
          <w:rFonts w:ascii="GHEA Grapalat" w:hAnsi="GHEA Grapalat" w:cs="Sylfaen"/>
          <w:sz w:val="20"/>
        </w:rPr>
        <w:t>և</w:t>
      </w:r>
      <w:r w:rsidRPr="00DE1E5A">
        <w:rPr>
          <w:rFonts w:ascii="GHEA Grapalat" w:hAnsi="GHEA Grapalat" w:cs="Times Armenian"/>
          <w:sz w:val="20"/>
          <w:lang w:val="af-ZA"/>
        </w:rPr>
        <w:t xml:space="preserve"> </w:t>
      </w:r>
      <w:r w:rsidRPr="00DE1E5A">
        <w:rPr>
          <w:rFonts w:ascii="GHEA Grapalat" w:hAnsi="GHEA Grapalat" w:cs="Sylfaen"/>
          <w:sz w:val="20"/>
        </w:rPr>
        <w:t>դրանք</w:t>
      </w:r>
      <w:r w:rsidRPr="00DE1E5A">
        <w:rPr>
          <w:rFonts w:ascii="GHEA Grapalat" w:hAnsi="GHEA Grapalat" w:cs="Times Armenian"/>
          <w:sz w:val="20"/>
          <w:lang w:val="af-ZA"/>
        </w:rPr>
        <w:t xml:space="preserve"> </w:t>
      </w:r>
      <w:r w:rsidRPr="00DE1E5A">
        <w:rPr>
          <w:rFonts w:ascii="GHEA Grapalat" w:hAnsi="GHEA Grapalat" w:cs="Sylfaen"/>
          <w:sz w:val="20"/>
        </w:rPr>
        <w:t>հետ</w:t>
      </w:r>
      <w:r w:rsidRPr="00DE1E5A">
        <w:rPr>
          <w:rFonts w:ascii="GHEA Grapalat" w:hAnsi="GHEA Grapalat" w:cs="Times Armenian"/>
          <w:sz w:val="20"/>
          <w:lang w:val="af-ZA"/>
        </w:rPr>
        <w:t xml:space="preserve"> </w:t>
      </w:r>
      <w:r w:rsidRPr="00DE1E5A">
        <w:rPr>
          <w:rFonts w:ascii="GHEA Grapalat" w:hAnsi="GHEA Grapalat" w:cs="Sylfaen"/>
          <w:sz w:val="20"/>
        </w:rPr>
        <w:t>վերցնելու</w:t>
      </w:r>
      <w:r w:rsidRPr="00DE1E5A">
        <w:rPr>
          <w:rFonts w:ascii="GHEA Grapalat" w:hAnsi="GHEA Grapalat" w:cs="Times Armenian"/>
          <w:sz w:val="20"/>
          <w:lang w:val="af-ZA"/>
        </w:rPr>
        <w:t xml:space="preserve"> </w:t>
      </w:r>
      <w:r w:rsidRPr="00DE1E5A">
        <w:rPr>
          <w:rFonts w:ascii="GHEA Grapalat" w:hAnsi="GHEA Grapalat" w:cs="Sylfaen"/>
          <w:sz w:val="20"/>
        </w:rPr>
        <w:t>կար</w:t>
      </w:r>
      <w:r w:rsidRPr="00DE1E5A">
        <w:rPr>
          <w:rFonts w:ascii="GHEA Grapalat" w:hAnsi="GHEA Grapalat" w:cs="Times Armenian"/>
          <w:sz w:val="20"/>
        </w:rPr>
        <w:t>գ</w:t>
      </w:r>
      <w:r w:rsidRPr="00DE1E5A">
        <w:rPr>
          <w:rFonts w:ascii="GHEA Grapalat" w:hAnsi="GHEA Grapalat" w:cs="Sylfaen"/>
          <w:sz w:val="20"/>
        </w:rPr>
        <w:t>ը</w:t>
      </w:r>
      <w:r w:rsidRPr="00DE1E5A">
        <w:rPr>
          <w:rFonts w:ascii="GHEA Grapalat" w:hAnsi="GHEA Grapalat" w:cs="Times Armenian"/>
          <w:sz w:val="20"/>
          <w:lang w:val="af-ZA"/>
        </w:rPr>
        <w:tab/>
        <w:t xml:space="preserve"> </w:t>
      </w:r>
    </w:p>
    <w:p w:rsidR="00C339E7" w:rsidRPr="00DE1E5A" w:rsidRDefault="00C339E7" w:rsidP="00C339E7">
      <w:pPr>
        <w:spacing w:after="0" w:line="240" w:lineRule="auto"/>
        <w:ind w:firstLine="1134"/>
        <w:jc w:val="both"/>
        <w:rPr>
          <w:rFonts w:ascii="GHEA Grapalat" w:hAnsi="GHEA Grapalat" w:cs="Sylfaen"/>
          <w:sz w:val="20"/>
          <w:lang w:val="af-ZA"/>
        </w:rPr>
      </w:pPr>
      <w:r w:rsidRPr="00DE1E5A">
        <w:rPr>
          <w:rFonts w:ascii="GHEA Grapalat" w:hAnsi="GHEA Grapalat"/>
          <w:sz w:val="20"/>
          <w:lang w:val="af-ZA"/>
        </w:rPr>
        <w:t>7. Հ</w:t>
      </w:r>
      <w:r w:rsidRPr="00DE1E5A">
        <w:rPr>
          <w:rFonts w:ascii="GHEA Grapalat" w:hAnsi="GHEA Grapalat" w:cs="Sylfaen"/>
          <w:sz w:val="20"/>
        </w:rPr>
        <w:t>այտերի</w:t>
      </w:r>
      <w:r w:rsidRPr="00DE1E5A">
        <w:rPr>
          <w:rFonts w:ascii="GHEA Grapalat" w:hAnsi="GHEA Grapalat" w:cs="Sylfaen"/>
          <w:sz w:val="20"/>
          <w:lang w:val="af-ZA"/>
        </w:rPr>
        <w:t xml:space="preserve"> </w:t>
      </w:r>
      <w:r w:rsidRPr="00DE1E5A">
        <w:rPr>
          <w:rFonts w:ascii="GHEA Grapalat" w:hAnsi="GHEA Grapalat" w:cs="Sylfaen"/>
          <w:sz w:val="20"/>
        </w:rPr>
        <w:t>բացումը</w:t>
      </w:r>
      <w:r w:rsidRPr="00DE1E5A">
        <w:rPr>
          <w:rFonts w:ascii="GHEA Grapalat" w:hAnsi="GHEA Grapalat" w:cs="Sylfaen"/>
          <w:sz w:val="20"/>
          <w:lang w:val="af-ZA"/>
        </w:rPr>
        <w:t xml:space="preserve">, </w:t>
      </w:r>
      <w:r w:rsidRPr="00DE1E5A">
        <w:rPr>
          <w:rFonts w:ascii="GHEA Grapalat" w:hAnsi="GHEA Grapalat" w:cs="Sylfaen"/>
          <w:sz w:val="20"/>
        </w:rPr>
        <w:t>գնահատումը</w:t>
      </w:r>
      <w:r w:rsidRPr="00DE1E5A">
        <w:rPr>
          <w:rFonts w:ascii="GHEA Grapalat" w:hAnsi="GHEA Grapalat" w:cs="Sylfaen"/>
          <w:sz w:val="20"/>
          <w:lang w:val="af-ZA"/>
        </w:rPr>
        <w:t xml:space="preserve">  </w:t>
      </w:r>
      <w:r w:rsidRPr="00DE1E5A">
        <w:rPr>
          <w:rFonts w:ascii="GHEA Grapalat" w:hAnsi="GHEA Grapalat" w:cs="Sylfaen"/>
          <w:sz w:val="20"/>
        </w:rPr>
        <w:t>և</w:t>
      </w:r>
      <w:r w:rsidRPr="00DE1E5A">
        <w:rPr>
          <w:rFonts w:ascii="GHEA Grapalat" w:hAnsi="GHEA Grapalat" w:cs="Sylfaen"/>
          <w:sz w:val="20"/>
          <w:lang w:val="af-ZA"/>
        </w:rPr>
        <w:t xml:space="preserve"> </w:t>
      </w:r>
      <w:r w:rsidRPr="00DE1E5A">
        <w:rPr>
          <w:rFonts w:ascii="GHEA Grapalat" w:hAnsi="GHEA Grapalat" w:cs="Sylfaen"/>
          <w:sz w:val="20"/>
        </w:rPr>
        <w:t>արդյունքների</w:t>
      </w:r>
      <w:r w:rsidRPr="00DE1E5A">
        <w:rPr>
          <w:rFonts w:ascii="GHEA Grapalat" w:hAnsi="GHEA Grapalat" w:cs="Sylfaen"/>
          <w:sz w:val="20"/>
          <w:lang w:val="af-ZA"/>
        </w:rPr>
        <w:t xml:space="preserve"> </w:t>
      </w:r>
      <w:r w:rsidRPr="00DE1E5A">
        <w:rPr>
          <w:rFonts w:ascii="GHEA Grapalat" w:hAnsi="GHEA Grapalat" w:cs="Sylfaen"/>
          <w:sz w:val="20"/>
        </w:rPr>
        <w:t>ամփոփումը</w:t>
      </w:r>
      <w:r w:rsidRPr="00DE1E5A">
        <w:rPr>
          <w:rFonts w:ascii="GHEA Grapalat" w:hAnsi="GHEA Grapalat" w:cs="Sylfaen"/>
          <w:sz w:val="20"/>
          <w:lang w:val="af-ZA"/>
        </w:rPr>
        <w:tab/>
      </w:r>
    </w:p>
    <w:p w:rsidR="00C339E7" w:rsidRPr="00DE1E5A" w:rsidRDefault="00C339E7" w:rsidP="00C339E7">
      <w:pPr>
        <w:spacing w:after="0" w:line="240" w:lineRule="auto"/>
        <w:ind w:firstLine="1134"/>
        <w:jc w:val="both"/>
        <w:rPr>
          <w:rFonts w:ascii="GHEA Grapalat" w:hAnsi="GHEA Grapalat"/>
          <w:sz w:val="20"/>
          <w:lang w:val="af-ZA"/>
        </w:rPr>
      </w:pPr>
      <w:r w:rsidRPr="00DE1E5A">
        <w:rPr>
          <w:rFonts w:ascii="GHEA Grapalat" w:hAnsi="GHEA Grapalat"/>
          <w:sz w:val="20"/>
          <w:lang w:val="af-ZA"/>
        </w:rPr>
        <w:t xml:space="preserve">8. </w:t>
      </w:r>
      <w:r w:rsidRPr="00DE1E5A">
        <w:rPr>
          <w:rFonts w:ascii="GHEA Grapalat" w:hAnsi="GHEA Grapalat" w:cs="Sylfaen"/>
          <w:sz w:val="20"/>
        </w:rPr>
        <w:t>Պայմանա</w:t>
      </w:r>
      <w:r w:rsidRPr="00DE1E5A">
        <w:rPr>
          <w:rFonts w:ascii="GHEA Grapalat" w:hAnsi="GHEA Grapalat" w:cs="Times Armenian"/>
          <w:sz w:val="20"/>
        </w:rPr>
        <w:t>գ</w:t>
      </w:r>
      <w:r w:rsidRPr="00DE1E5A">
        <w:rPr>
          <w:rFonts w:ascii="GHEA Grapalat" w:hAnsi="GHEA Grapalat" w:cs="Sylfaen"/>
          <w:sz w:val="20"/>
        </w:rPr>
        <w:t>րի</w:t>
      </w:r>
      <w:r w:rsidRPr="00DE1E5A">
        <w:rPr>
          <w:rFonts w:ascii="GHEA Grapalat" w:hAnsi="GHEA Grapalat" w:cs="Times Armenian"/>
          <w:sz w:val="20"/>
          <w:lang w:val="af-ZA"/>
        </w:rPr>
        <w:t xml:space="preserve"> </w:t>
      </w:r>
      <w:r w:rsidRPr="00DE1E5A">
        <w:rPr>
          <w:rFonts w:ascii="GHEA Grapalat" w:hAnsi="GHEA Grapalat" w:cs="Sylfaen"/>
          <w:sz w:val="20"/>
        </w:rPr>
        <w:t>կնքումը</w:t>
      </w:r>
      <w:r w:rsidRPr="00DE1E5A">
        <w:rPr>
          <w:rFonts w:ascii="GHEA Grapalat" w:hAnsi="GHEA Grapalat" w:cs="Times Armenian"/>
          <w:sz w:val="20"/>
          <w:lang w:val="af-ZA"/>
        </w:rPr>
        <w:tab/>
      </w:r>
    </w:p>
    <w:p w:rsidR="00C339E7" w:rsidRPr="00DE1E5A" w:rsidRDefault="00C339E7" w:rsidP="00C339E7">
      <w:pPr>
        <w:spacing w:after="0" w:line="240" w:lineRule="auto"/>
        <w:ind w:firstLine="1134"/>
        <w:jc w:val="both"/>
        <w:rPr>
          <w:rFonts w:ascii="GHEA Grapalat" w:hAnsi="GHEA Grapalat"/>
          <w:sz w:val="20"/>
          <w:lang w:val="af-ZA"/>
        </w:rPr>
      </w:pPr>
      <w:r w:rsidRPr="00DE1E5A">
        <w:rPr>
          <w:rFonts w:ascii="GHEA Grapalat" w:hAnsi="GHEA Grapalat"/>
          <w:sz w:val="20"/>
          <w:lang w:val="af-ZA"/>
        </w:rPr>
        <w:t xml:space="preserve">9. </w:t>
      </w:r>
      <w:r w:rsidRPr="00DE1E5A">
        <w:rPr>
          <w:rFonts w:ascii="GHEA Grapalat" w:hAnsi="GHEA Grapalat" w:cs="Sylfaen"/>
          <w:sz w:val="20"/>
        </w:rPr>
        <w:t>Պայմանա</w:t>
      </w:r>
      <w:r w:rsidRPr="00DE1E5A">
        <w:rPr>
          <w:rFonts w:ascii="GHEA Grapalat" w:hAnsi="GHEA Grapalat" w:cs="Times Armenian"/>
          <w:sz w:val="20"/>
        </w:rPr>
        <w:t>գ</w:t>
      </w:r>
      <w:r w:rsidRPr="00DE1E5A">
        <w:rPr>
          <w:rFonts w:ascii="GHEA Grapalat" w:hAnsi="GHEA Grapalat" w:cs="Sylfaen"/>
          <w:sz w:val="20"/>
        </w:rPr>
        <w:t>րի</w:t>
      </w:r>
      <w:r w:rsidRPr="00DE1E5A">
        <w:rPr>
          <w:rFonts w:ascii="GHEA Grapalat" w:hAnsi="GHEA Grapalat" w:cs="Times Armenian"/>
          <w:sz w:val="20"/>
          <w:lang w:val="af-ZA"/>
        </w:rPr>
        <w:t xml:space="preserve"> </w:t>
      </w:r>
      <w:r w:rsidRPr="00DE1E5A">
        <w:rPr>
          <w:rFonts w:ascii="GHEA Grapalat" w:hAnsi="GHEA Grapalat" w:cs="Sylfaen"/>
          <w:sz w:val="20"/>
        </w:rPr>
        <w:t>ապահովումը</w:t>
      </w:r>
      <w:r w:rsidRPr="00DE1E5A">
        <w:rPr>
          <w:rFonts w:ascii="GHEA Grapalat" w:hAnsi="GHEA Grapalat" w:cs="Times Armenian"/>
          <w:sz w:val="20"/>
          <w:lang w:val="af-ZA"/>
        </w:rPr>
        <w:tab/>
        <w:t xml:space="preserve"> </w:t>
      </w:r>
    </w:p>
    <w:p w:rsidR="00C339E7" w:rsidRPr="00DE1E5A" w:rsidRDefault="00C339E7" w:rsidP="00C339E7">
      <w:pPr>
        <w:spacing w:after="0" w:line="240" w:lineRule="auto"/>
        <w:ind w:firstLine="1134"/>
        <w:jc w:val="both"/>
        <w:rPr>
          <w:rFonts w:ascii="GHEA Grapalat" w:hAnsi="GHEA Grapalat"/>
          <w:sz w:val="20"/>
          <w:lang w:val="af-ZA"/>
        </w:rPr>
      </w:pPr>
      <w:r w:rsidRPr="00DE1E5A">
        <w:rPr>
          <w:rFonts w:ascii="GHEA Grapalat" w:hAnsi="GHEA Grapalat"/>
          <w:sz w:val="20"/>
          <w:lang w:val="af-ZA"/>
        </w:rPr>
        <w:t xml:space="preserve">10. </w:t>
      </w:r>
      <w:r w:rsidRPr="00DE1E5A">
        <w:rPr>
          <w:rFonts w:ascii="GHEA Grapalat" w:hAnsi="GHEA Grapalat" w:cs="Sylfaen"/>
          <w:sz w:val="20"/>
        </w:rPr>
        <w:t>Ընթացակար</w:t>
      </w:r>
      <w:r w:rsidRPr="00DE1E5A">
        <w:rPr>
          <w:rFonts w:ascii="GHEA Grapalat" w:hAnsi="GHEA Grapalat" w:cs="Times Armenian"/>
          <w:sz w:val="20"/>
        </w:rPr>
        <w:t>գ</w:t>
      </w:r>
      <w:r w:rsidRPr="00DE1E5A">
        <w:rPr>
          <w:rFonts w:ascii="GHEA Grapalat" w:hAnsi="GHEA Grapalat" w:cs="Sylfaen"/>
          <w:sz w:val="20"/>
        </w:rPr>
        <w:t>ը</w:t>
      </w:r>
      <w:r w:rsidRPr="00DE1E5A">
        <w:rPr>
          <w:rFonts w:ascii="GHEA Grapalat" w:hAnsi="GHEA Grapalat" w:cs="Times Armenian"/>
          <w:sz w:val="20"/>
          <w:lang w:val="af-ZA"/>
        </w:rPr>
        <w:t xml:space="preserve"> </w:t>
      </w:r>
      <w:r w:rsidRPr="00DE1E5A">
        <w:rPr>
          <w:rFonts w:ascii="GHEA Grapalat" w:hAnsi="GHEA Grapalat" w:cs="Sylfaen"/>
          <w:sz w:val="20"/>
        </w:rPr>
        <w:t>չկայացած</w:t>
      </w:r>
      <w:r w:rsidRPr="00DE1E5A">
        <w:rPr>
          <w:rFonts w:ascii="GHEA Grapalat" w:hAnsi="GHEA Grapalat" w:cs="Times Armenian"/>
          <w:sz w:val="20"/>
          <w:lang w:val="af-ZA"/>
        </w:rPr>
        <w:t xml:space="preserve"> </w:t>
      </w:r>
      <w:r w:rsidRPr="00DE1E5A">
        <w:rPr>
          <w:rFonts w:ascii="GHEA Grapalat" w:hAnsi="GHEA Grapalat" w:cs="Sylfaen"/>
          <w:sz w:val="20"/>
        </w:rPr>
        <w:t>հայտարարելը</w:t>
      </w:r>
      <w:r w:rsidRPr="00DE1E5A">
        <w:rPr>
          <w:rFonts w:ascii="GHEA Grapalat" w:hAnsi="GHEA Grapalat" w:cs="Times Armenian"/>
          <w:sz w:val="20"/>
          <w:lang w:val="af-ZA"/>
        </w:rPr>
        <w:tab/>
        <w:t xml:space="preserve"> </w:t>
      </w:r>
    </w:p>
    <w:p w:rsidR="00C339E7" w:rsidRPr="00DE1E5A" w:rsidRDefault="00C339E7" w:rsidP="00C339E7">
      <w:pPr>
        <w:spacing w:after="0" w:line="240" w:lineRule="auto"/>
        <w:ind w:firstLine="1134"/>
        <w:jc w:val="both"/>
        <w:rPr>
          <w:rFonts w:ascii="GHEA Grapalat" w:hAnsi="GHEA Grapalat"/>
          <w:sz w:val="20"/>
          <w:lang w:val="af-ZA"/>
        </w:rPr>
      </w:pPr>
      <w:r w:rsidRPr="00DE1E5A">
        <w:rPr>
          <w:rFonts w:ascii="GHEA Grapalat" w:hAnsi="GHEA Grapalat"/>
          <w:sz w:val="20"/>
          <w:lang w:val="af-ZA"/>
        </w:rPr>
        <w:t xml:space="preserve">11. </w:t>
      </w:r>
      <w:r w:rsidRPr="00DE1E5A">
        <w:rPr>
          <w:rFonts w:ascii="GHEA Grapalat" w:hAnsi="GHEA Grapalat" w:cs="Sylfaen"/>
          <w:sz w:val="20"/>
        </w:rPr>
        <w:t>Գնման</w:t>
      </w:r>
      <w:r w:rsidRPr="00DE1E5A">
        <w:rPr>
          <w:rFonts w:ascii="GHEA Grapalat" w:hAnsi="GHEA Grapalat" w:cs="Times Armenian"/>
          <w:sz w:val="20"/>
          <w:lang w:val="af-ZA"/>
        </w:rPr>
        <w:t xml:space="preserve"> </w:t>
      </w:r>
      <w:r w:rsidRPr="00DE1E5A">
        <w:rPr>
          <w:rFonts w:ascii="GHEA Grapalat" w:hAnsi="GHEA Grapalat" w:cs="Times Armenian"/>
          <w:sz w:val="20"/>
        </w:rPr>
        <w:t>գ</w:t>
      </w:r>
      <w:r w:rsidRPr="00DE1E5A">
        <w:rPr>
          <w:rFonts w:ascii="GHEA Grapalat" w:hAnsi="GHEA Grapalat" w:cs="Sylfaen"/>
          <w:sz w:val="20"/>
        </w:rPr>
        <w:t>ործընթացի</w:t>
      </w:r>
      <w:r w:rsidRPr="00DE1E5A">
        <w:rPr>
          <w:rFonts w:ascii="GHEA Grapalat" w:hAnsi="GHEA Grapalat" w:cs="Times Armenian"/>
          <w:sz w:val="20"/>
          <w:lang w:val="af-ZA"/>
        </w:rPr>
        <w:t xml:space="preserve"> </w:t>
      </w:r>
      <w:r w:rsidRPr="00DE1E5A">
        <w:rPr>
          <w:rFonts w:ascii="GHEA Grapalat" w:hAnsi="GHEA Grapalat" w:cs="Sylfaen"/>
          <w:sz w:val="20"/>
        </w:rPr>
        <w:t>հետ</w:t>
      </w:r>
      <w:r w:rsidRPr="00DE1E5A">
        <w:rPr>
          <w:rFonts w:ascii="GHEA Grapalat" w:hAnsi="GHEA Grapalat" w:cs="Times Armenian"/>
          <w:sz w:val="20"/>
          <w:lang w:val="af-ZA"/>
        </w:rPr>
        <w:t xml:space="preserve"> </w:t>
      </w:r>
      <w:r w:rsidRPr="00DE1E5A">
        <w:rPr>
          <w:rFonts w:ascii="GHEA Grapalat" w:hAnsi="GHEA Grapalat" w:cs="Sylfaen"/>
          <w:sz w:val="20"/>
        </w:rPr>
        <w:t>կապված</w:t>
      </w:r>
      <w:r w:rsidRPr="00DE1E5A">
        <w:rPr>
          <w:rFonts w:ascii="GHEA Grapalat" w:hAnsi="GHEA Grapalat" w:cs="Times Armenian"/>
          <w:sz w:val="20"/>
          <w:lang w:val="af-ZA"/>
        </w:rPr>
        <w:t xml:space="preserve"> </w:t>
      </w:r>
      <w:r w:rsidRPr="00DE1E5A">
        <w:rPr>
          <w:rFonts w:ascii="GHEA Grapalat" w:hAnsi="GHEA Grapalat" w:cs="Times Armenian"/>
          <w:sz w:val="20"/>
        </w:rPr>
        <w:t>գ</w:t>
      </w:r>
      <w:r w:rsidRPr="00DE1E5A">
        <w:rPr>
          <w:rFonts w:ascii="GHEA Grapalat" w:hAnsi="GHEA Grapalat" w:cs="Sylfaen"/>
          <w:sz w:val="20"/>
        </w:rPr>
        <w:t>ործողությունները</w:t>
      </w:r>
      <w:r w:rsidRPr="00DE1E5A">
        <w:rPr>
          <w:rFonts w:ascii="GHEA Grapalat" w:hAnsi="GHEA Grapalat" w:cs="Times Armenian"/>
          <w:sz w:val="20"/>
          <w:lang w:val="af-ZA"/>
        </w:rPr>
        <w:t xml:space="preserve"> </w:t>
      </w:r>
      <w:r w:rsidRPr="00DE1E5A">
        <w:rPr>
          <w:rFonts w:ascii="GHEA Grapalat" w:hAnsi="GHEA Grapalat" w:cs="Sylfaen"/>
          <w:sz w:val="20"/>
        </w:rPr>
        <w:t>և</w:t>
      </w:r>
      <w:r w:rsidRPr="00DE1E5A">
        <w:rPr>
          <w:rFonts w:ascii="GHEA Grapalat" w:hAnsi="GHEA Grapalat" w:cs="Times Armenian"/>
          <w:sz w:val="20"/>
          <w:lang w:val="af-ZA"/>
        </w:rPr>
        <w:t xml:space="preserve"> (</w:t>
      </w:r>
      <w:r w:rsidRPr="00DE1E5A">
        <w:rPr>
          <w:rFonts w:ascii="GHEA Grapalat" w:hAnsi="GHEA Grapalat" w:cs="Sylfaen"/>
          <w:sz w:val="20"/>
        </w:rPr>
        <w:t>կամ</w:t>
      </w:r>
      <w:r w:rsidRPr="00DE1E5A">
        <w:rPr>
          <w:rFonts w:ascii="GHEA Grapalat" w:hAnsi="GHEA Grapalat" w:cs="Times Armenian"/>
          <w:sz w:val="20"/>
          <w:lang w:val="af-ZA"/>
        </w:rPr>
        <w:t xml:space="preserve">) </w:t>
      </w:r>
      <w:r w:rsidRPr="00DE1E5A">
        <w:rPr>
          <w:rFonts w:ascii="GHEA Grapalat" w:hAnsi="GHEA Grapalat" w:cs="Sylfaen"/>
          <w:sz w:val="20"/>
        </w:rPr>
        <w:t>ընդունված</w:t>
      </w:r>
      <w:r w:rsidRPr="00DE1E5A">
        <w:rPr>
          <w:rFonts w:ascii="GHEA Grapalat" w:hAnsi="GHEA Grapalat" w:cs="Times Armenian"/>
          <w:sz w:val="20"/>
          <w:lang w:val="af-ZA"/>
        </w:rPr>
        <w:t xml:space="preserve"> </w:t>
      </w:r>
      <w:r w:rsidRPr="00DE1E5A">
        <w:rPr>
          <w:rFonts w:ascii="GHEA Grapalat" w:hAnsi="GHEA Grapalat" w:cs="Sylfaen"/>
          <w:sz w:val="20"/>
        </w:rPr>
        <w:t>որոշումները</w:t>
      </w:r>
      <w:r w:rsidRPr="00DE1E5A">
        <w:rPr>
          <w:rFonts w:ascii="GHEA Grapalat" w:hAnsi="GHEA Grapalat" w:cs="Times Armenian"/>
          <w:sz w:val="20"/>
          <w:lang w:val="af-ZA"/>
        </w:rPr>
        <w:t xml:space="preserve"> </w:t>
      </w:r>
      <w:r w:rsidRPr="00DE1E5A">
        <w:rPr>
          <w:rFonts w:ascii="GHEA Grapalat" w:hAnsi="GHEA Grapalat" w:cs="Sylfaen"/>
          <w:sz w:val="20"/>
        </w:rPr>
        <w:t>բողոքարկելու</w:t>
      </w:r>
      <w:r w:rsidRPr="00DE1E5A">
        <w:rPr>
          <w:rFonts w:ascii="GHEA Grapalat" w:hAnsi="GHEA Grapalat" w:cs="Times Armenian"/>
          <w:sz w:val="20"/>
          <w:lang w:val="af-ZA"/>
        </w:rPr>
        <w:t xml:space="preserve"> </w:t>
      </w:r>
      <w:r w:rsidRPr="00DE1E5A">
        <w:rPr>
          <w:rFonts w:ascii="GHEA Grapalat" w:hAnsi="GHEA Grapalat" w:cs="Sylfaen"/>
          <w:sz w:val="20"/>
        </w:rPr>
        <w:t>մասնակցի</w:t>
      </w:r>
      <w:r w:rsidRPr="00DE1E5A">
        <w:rPr>
          <w:rFonts w:ascii="GHEA Grapalat" w:hAnsi="GHEA Grapalat" w:cs="Times Armenian"/>
          <w:sz w:val="20"/>
          <w:lang w:val="af-ZA"/>
        </w:rPr>
        <w:t xml:space="preserve"> </w:t>
      </w:r>
      <w:r w:rsidRPr="00DE1E5A">
        <w:rPr>
          <w:rFonts w:ascii="GHEA Grapalat" w:hAnsi="GHEA Grapalat" w:cs="Sylfaen"/>
          <w:sz w:val="20"/>
        </w:rPr>
        <w:t>իրավունքը</w:t>
      </w:r>
      <w:r w:rsidRPr="00DE1E5A">
        <w:rPr>
          <w:rFonts w:ascii="GHEA Grapalat" w:hAnsi="GHEA Grapalat" w:cs="Times Armenian"/>
          <w:sz w:val="20"/>
          <w:lang w:val="af-ZA"/>
        </w:rPr>
        <w:t xml:space="preserve"> </w:t>
      </w:r>
      <w:r w:rsidRPr="00DE1E5A">
        <w:rPr>
          <w:rFonts w:ascii="GHEA Grapalat" w:hAnsi="GHEA Grapalat" w:cs="Sylfaen"/>
          <w:sz w:val="20"/>
        </w:rPr>
        <w:t>և</w:t>
      </w:r>
      <w:r w:rsidRPr="00DE1E5A">
        <w:rPr>
          <w:rFonts w:ascii="GHEA Grapalat" w:hAnsi="GHEA Grapalat" w:cs="Times Armenian"/>
          <w:sz w:val="20"/>
          <w:lang w:val="af-ZA"/>
        </w:rPr>
        <w:t xml:space="preserve"> </w:t>
      </w:r>
      <w:r w:rsidRPr="00DE1E5A">
        <w:rPr>
          <w:rFonts w:ascii="GHEA Grapalat" w:hAnsi="GHEA Grapalat" w:cs="Sylfaen"/>
          <w:sz w:val="20"/>
        </w:rPr>
        <w:t>կար</w:t>
      </w:r>
      <w:r w:rsidRPr="00DE1E5A">
        <w:rPr>
          <w:rFonts w:ascii="GHEA Grapalat" w:hAnsi="GHEA Grapalat" w:cs="Times Armenian"/>
          <w:sz w:val="20"/>
        </w:rPr>
        <w:t>գ</w:t>
      </w:r>
      <w:r w:rsidRPr="00DE1E5A">
        <w:rPr>
          <w:rFonts w:ascii="GHEA Grapalat" w:hAnsi="GHEA Grapalat" w:cs="Sylfaen"/>
          <w:sz w:val="20"/>
        </w:rPr>
        <w:t>ը</w:t>
      </w:r>
      <w:r w:rsidRPr="00DE1E5A">
        <w:rPr>
          <w:rFonts w:ascii="GHEA Grapalat" w:hAnsi="GHEA Grapalat" w:cs="Times Armenian"/>
          <w:sz w:val="20"/>
          <w:lang w:val="af-ZA"/>
        </w:rPr>
        <w:tab/>
      </w:r>
    </w:p>
    <w:p w:rsidR="00C339E7" w:rsidRPr="00DE1E5A" w:rsidRDefault="00C339E7" w:rsidP="00C339E7">
      <w:pPr>
        <w:spacing w:after="0" w:line="240" w:lineRule="auto"/>
        <w:ind w:firstLine="1134"/>
        <w:jc w:val="both"/>
        <w:rPr>
          <w:rFonts w:ascii="GHEA Grapalat" w:hAnsi="GHEA Grapalat"/>
          <w:sz w:val="20"/>
          <w:lang w:val="af-ZA"/>
        </w:rPr>
      </w:pPr>
      <w:r w:rsidRPr="00DE1E5A">
        <w:rPr>
          <w:rFonts w:ascii="GHEA Grapalat" w:hAnsi="GHEA Grapalat" w:cs="Times Armenian"/>
          <w:sz w:val="20"/>
          <w:lang w:val="af-ZA"/>
        </w:rPr>
        <w:tab/>
      </w:r>
    </w:p>
    <w:p w:rsidR="00C339E7" w:rsidRPr="00DE1E5A" w:rsidRDefault="00C339E7" w:rsidP="00C339E7">
      <w:pPr>
        <w:spacing w:after="0" w:line="240" w:lineRule="auto"/>
        <w:ind w:firstLine="567"/>
        <w:jc w:val="both"/>
        <w:rPr>
          <w:rFonts w:ascii="GHEA Grapalat" w:hAnsi="GHEA Grapalat"/>
          <w:sz w:val="20"/>
          <w:lang w:val="af-ZA"/>
        </w:rPr>
      </w:pPr>
    </w:p>
    <w:p w:rsidR="00C339E7" w:rsidRPr="00DE1E5A" w:rsidRDefault="00C339E7" w:rsidP="00C339E7">
      <w:pPr>
        <w:spacing w:after="0" w:line="240" w:lineRule="auto"/>
        <w:ind w:firstLine="567"/>
        <w:jc w:val="both"/>
        <w:rPr>
          <w:rFonts w:ascii="GHEA Grapalat" w:hAnsi="GHEA Grapalat"/>
          <w:sz w:val="20"/>
          <w:lang w:val="af-ZA"/>
        </w:rPr>
      </w:pPr>
    </w:p>
    <w:p w:rsidR="00C339E7" w:rsidRPr="00DE1E5A" w:rsidRDefault="00C339E7" w:rsidP="00C339E7">
      <w:pPr>
        <w:spacing w:after="0" w:line="240" w:lineRule="auto"/>
        <w:ind w:firstLine="567"/>
        <w:jc w:val="center"/>
        <w:rPr>
          <w:rFonts w:ascii="GHEA Grapalat" w:hAnsi="GHEA Grapalat"/>
          <w:b/>
          <w:sz w:val="20"/>
          <w:lang w:val="af-ZA"/>
        </w:rPr>
      </w:pPr>
      <w:r w:rsidRPr="00DE1E5A">
        <w:rPr>
          <w:rFonts w:ascii="GHEA Grapalat" w:hAnsi="GHEA Grapalat" w:cs="Sylfaen"/>
          <w:b/>
          <w:sz w:val="20"/>
        </w:rPr>
        <w:t>ՄԱՍ</w:t>
      </w:r>
      <w:r w:rsidRPr="00DE1E5A">
        <w:rPr>
          <w:rFonts w:ascii="GHEA Grapalat" w:hAnsi="GHEA Grapalat" w:cs="Times Armenian"/>
          <w:b/>
          <w:sz w:val="20"/>
          <w:lang w:val="af-ZA"/>
        </w:rPr>
        <w:t xml:space="preserve">  II.  ԳՆԱՆՇՄԱՆ ՀԱՐՑՄԱՆ </w:t>
      </w:r>
      <w:r w:rsidRPr="00DE1E5A">
        <w:rPr>
          <w:rFonts w:ascii="GHEA Grapalat" w:hAnsi="GHEA Grapalat" w:cs="Sylfaen"/>
          <w:b/>
          <w:sz w:val="20"/>
        </w:rPr>
        <w:t>ՀԱՅՏԸ</w:t>
      </w:r>
      <w:r w:rsidRPr="00DE1E5A">
        <w:rPr>
          <w:rFonts w:ascii="GHEA Grapalat" w:hAnsi="GHEA Grapalat" w:cs="Times Armenian"/>
          <w:b/>
          <w:sz w:val="20"/>
          <w:lang w:val="af-ZA"/>
        </w:rPr>
        <w:t xml:space="preserve">  </w:t>
      </w:r>
      <w:r w:rsidRPr="00DE1E5A">
        <w:rPr>
          <w:rFonts w:ascii="GHEA Grapalat" w:hAnsi="GHEA Grapalat" w:cs="Sylfaen"/>
          <w:b/>
          <w:sz w:val="20"/>
        </w:rPr>
        <w:t>ՊԱՏՐԱՍՏԵԼՈՒ</w:t>
      </w:r>
      <w:r w:rsidRPr="00DE1E5A">
        <w:rPr>
          <w:rFonts w:ascii="GHEA Grapalat" w:hAnsi="GHEA Grapalat" w:cs="Times Armenian"/>
          <w:b/>
          <w:sz w:val="20"/>
          <w:lang w:val="af-ZA"/>
        </w:rPr>
        <w:t xml:space="preserve">  </w:t>
      </w:r>
      <w:r w:rsidRPr="00DE1E5A">
        <w:rPr>
          <w:rFonts w:ascii="GHEA Grapalat" w:hAnsi="GHEA Grapalat" w:cs="Sylfaen"/>
          <w:b/>
          <w:sz w:val="20"/>
        </w:rPr>
        <w:t>ՀՐԱՀԱՆԳ</w:t>
      </w:r>
    </w:p>
    <w:p w:rsidR="00C339E7" w:rsidRPr="00DE1E5A" w:rsidRDefault="00C339E7" w:rsidP="00C339E7">
      <w:pPr>
        <w:spacing w:after="0" w:line="240" w:lineRule="auto"/>
        <w:ind w:firstLine="567"/>
        <w:jc w:val="both"/>
        <w:rPr>
          <w:rFonts w:ascii="GHEA Grapalat" w:hAnsi="GHEA Grapalat"/>
          <w:sz w:val="20"/>
          <w:lang w:val="af-ZA"/>
        </w:rPr>
      </w:pPr>
    </w:p>
    <w:p w:rsidR="00C339E7" w:rsidRPr="00DE1E5A" w:rsidRDefault="00C339E7" w:rsidP="00C339E7">
      <w:pPr>
        <w:spacing w:after="0" w:line="240" w:lineRule="auto"/>
        <w:ind w:firstLine="1134"/>
        <w:jc w:val="both"/>
        <w:rPr>
          <w:rFonts w:ascii="GHEA Grapalat" w:hAnsi="GHEA Grapalat"/>
          <w:sz w:val="20"/>
          <w:lang w:val="af-ZA"/>
        </w:rPr>
      </w:pPr>
      <w:r w:rsidRPr="00DE1E5A">
        <w:rPr>
          <w:rFonts w:ascii="GHEA Grapalat" w:hAnsi="GHEA Grapalat"/>
          <w:sz w:val="20"/>
          <w:lang w:val="af-ZA"/>
        </w:rPr>
        <w:t>1.</w:t>
      </w:r>
      <w:r w:rsidRPr="00DE1E5A">
        <w:rPr>
          <w:rFonts w:ascii="GHEA Grapalat" w:hAnsi="GHEA Grapalat"/>
          <w:sz w:val="20"/>
          <w:lang w:val="af-ZA"/>
        </w:rPr>
        <w:tab/>
      </w:r>
      <w:r w:rsidRPr="00DE1E5A">
        <w:rPr>
          <w:rFonts w:ascii="GHEA Grapalat" w:hAnsi="GHEA Grapalat" w:cs="Sylfaen"/>
          <w:sz w:val="20"/>
        </w:rPr>
        <w:t>Ընդհանուր</w:t>
      </w:r>
      <w:r w:rsidRPr="00DE1E5A">
        <w:rPr>
          <w:rFonts w:ascii="GHEA Grapalat" w:hAnsi="GHEA Grapalat" w:cs="Times Armenian"/>
          <w:sz w:val="20"/>
          <w:lang w:val="af-ZA"/>
        </w:rPr>
        <w:t xml:space="preserve">  </w:t>
      </w:r>
      <w:r w:rsidRPr="00DE1E5A">
        <w:rPr>
          <w:rFonts w:ascii="GHEA Grapalat" w:hAnsi="GHEA Grapalat" w:cs="Sylfaen"/>
          <w:sz w:val="20"/>
        </w:rPr>
        <w:t>դրույթներ</w:t>
      </w:r>
      <w:r w:rsidRPr="00DE1E5A">
        <w:rPr>
          <w:rFonts w:ascii="GHEA Grapalat" w:hAnsi="GHEA Grapalat" w:cs="Times Armenian"/>
          <w:sz w:val="20"/>
          <w:lang w:val="af-ZA"/>
        </w:rPr>
        <w:tab/>
      </w:r>
    </w:p>
    <w:p w:rsidR="00C339E7" w:rsidRPr="00DE1E5A" w:rsidRDefault="00C339E7" w:rsidP="00C339E7">
      <w:pPr>
        <w:spacing w:after="0" w:line="240" w:lineRule="auto"/>
        <w:ind w:firstLine="1134"/>
        <w:jc w:val="both"/>
        <w:rPr>
          <w:rFonts w:ascii="GHEA Grapalat" w:hAnsi="GHEA Grapalat"/>
          <w:sz w:val="20"/>
          <w:lang w:val="af-ZA"/>
        </w:rPr>
      </w:pPr>
      <w:r w:rsidRPr="00DE1E5A">
        <w:rPr>
          <w:rFonts w:ascii="GHEA Grapalat" w:hAnsi="GHEA Grapalat"/>
          <w:sz w:val="20"/>
          <w:lang w:val="af-ZA"/>
        </w:rPr>
        <w:t>2.</w:t>
      </w:r>
      <w:r w:rsidRPr="00DE1E5A">
        <w:rPr>
          <w:rFonts w:ascii="GHEA Grapalat" w:hAnsi="GHEA Grapalat"/>
          <w:sz w:val="20"/>
          <w:lang w:val="af-ZA"/>
        </w:rPr>
        <w:tab/>
      </w:r>
      <w:r w:rsidRPr="00DE1E5A">
        <w:rPr>
          <w:rFonts w:ascii="GHEA Grapalat" w:hAnsi="GHEA Grapalat" w:cs="Sylfaen"/>
          <w:sz w:val="20"/>
        </w:rPr>
        <w:t>Ընթացակար</w:t>
      </w:r>
      <w:r w:rsidRPr="00DE1E5A">
        <w:rPr>
          <w:rFonts w:ascii="GHEA Grapalat" w:hAnsi="GHEA Grapalat" w:cs="Times Armenian"/>
          <w:sz w:val="20"/>
        </w:rPr>
        <w:t>գ</w:t>
      </w:r>
      <w:r w:rsidRPr="00DE1E5A">
        <w:rPr>
          <w:rFonts w:ascii="GHEA Grapalat" w:hAnsi="GHEA Grapalat" w:cs="Sylfaen"/>
          <w:sz w:val="20"/>
        </w:rPr>
        <w:t>ի</w:t>
      </w:r>
      <w:r w:rsidRPr="00DE1E5A">
        <w:rPr>
          <w:rFonts w:ascii="GHEA Grapalat" w:hAnsi="GHEA Grapalat" w:cs="Times Armenian"/>
          <w:sz w:val="20"/>
          <w:lang w:val="af-ZA"/>
        </w:rPr>
        <w:t xml:space="preserve"> </w:t>
      </w:r>
      <w:r w:rsidRPr="00DE1E5A">
        <w:rPr>
          <w:rFonts w:ascii="GHEA Grapalat" w:hAnsi="GHEA Grapalat" w:cs="Sylfaen"/>
          <w:sz w:val="20"/>
        </w:rPr>
        <w:t>հայտը</w:t>
      </w:r>
      <w:r w:rsidRPr="00DE1E5A">
        <w:rPr>
          <w:rFonts w:ascii="GHEA Grapalat" w:hAnsi="GHEA Grapalat" w:cs="Times Armenian"/>
          <w:sz w:val="20"/>
          <w:lang w:val="af-ZA"/>
        </w:rPr>
        <w:tab/>
      </w:r>
    </w:p>
    <w:p w:rsidR="00C339E7" w:rsidRPr="00DE1E5A" w:rsidRDefault="00C339E7" w:rsidP="00C339E7">
      <w:pPr>
        <w:spacing w:after="0" w:line="240" w:lineRule="auto"/>
        <w:ind w:left="1440" w:hanging="306"/>
        <w:jc w:val="both"/>
        <w:rPr>
          <w:rFonts w:ascii="GHEA Grapalat" w:hAnsi="GHEA Grapalat" w:cs="Sylfaen"/>
          <w:sz w:val="20"/>
          <w:lang w:val="af-ZA"/>
        </w:rPr>
      </w:pPr>
      <w:r w:rsidRPr="00DE1E5A">
        <w:rPr>
          <w:rFonts w:ascii="GHEA Grapalat" w:hAnsi="GHEA Grapalat"/>
          <w:sz w:val="20"/>
          <w:lang w:val="af-ZA"/>
        </w:rPr>
        <w:t>3.</w:t>
      </w:r>
      <w:r w:rsidRPr="00DE1E5A">
        <w:rPr>
          <w:rFonts w:ascii="GHEA Grapalat" w:hAnsi="GHEA Grapalat"/>
          <w:sz w:val="20"/>
          <w:lang w:val="af-ZA"/>
        </w:rPr>
        <w:tab/>
      </w:r>
      <w:r w:rsidRPr="00DE1E5A">
        <w:rPr>
          <w:rFonts w:ascii="GHEA Grapalat" w:hAnsi="GHEA Grapalat" w:cs="Sylfaen"/>
          <w:sz w:val="20"/>
        </w:rPr>
        <w:t>Առաջին</w:t>
      </w:r>
      <w:r w:rsidRPr="00DE1E5A">
        <w:rPr>
          <w:rFonts w:ascii="GHEA Grapalat" w:hAnsi="GHEA Grapalat" w:cs="Sylfaen"/>
          <w:sz w:val="20"/>
          <w:lang w:val="af-ZA"/>
        </w:rPr>
        <w:t xml:space="preserve"> </w:t>
      </w:r>
      <w:r w:rsidRPr="00DE1E5A">
        <w:rPr>
          <w:rFonts w:ascii="GHEA Grapalat" w:hAnsi="GHEA Grapalat" w:cs="Sylfaen"/>
          <w:sz w:val="20"/>
        </w:rPr>
        <w:t>տեղը</w:t>
      </w:r>
      <w:r w:rsidRPr="00DE1E5A">
        <w:rPr>
          <w:rFonts w:ascii="GHEA Grapalat" w:hAnsi="GHEA Grapalat" w:cs="Sylfaen"/>
          <w:sz w:val="20"/>
          <w:lang w:val="af-ZA"/>
        </w:rPr>
        <w:t xml:space="preserve"> </w:t>
      </w:r>
      <w:r w:rsidRPr="00DE1E5A">
        <w:rPr>
          <w:rFonts w:ascii="GHEA Grapalat" w:hAnsi="GHEA Grapalat" w:cs="Sylfaen"/>
          <w:sz w:val="20"/>
        </w:rPr>
        <w:t>զբաղեցրած</w:t>
      </w:r>
      <w:r w:rsidRPr="00DE1E5A">
        <w:rPr>
          <w:rFonts w:ascii="GHEA Grapalat" w:hAnsi="GHEA Grapalat" w:cs="Sylfaen"/>
          <w:sz w:val="20"/>
          <w:lang w:val="af-ZA"/>
        </w:rPr>
        <w:t xml:space="preserve"> </w:t>
      </w:r>
      <w:r w:rsidRPr="00DE1E5A">
        <w:rPr>
          <w:rFonts w:ascii="GHEA Grapalat" w:hAnsi="GHEA Grapalat" w:cs="Sylfaen"/>
          <w:sz w:val="20"/>
        </w:rPr>
        <w:t>մասնակցի</w:t>
      </w:r>
      <w:r w:rsidRPr="00DE1E5A">
        <w:rPr>
          <w:rFonts w:ascii="GHEA Grapalat" w:hAnsi="GHEA Grapalat" w:cs="Sylfaen"/>
          <w:sz w:val="20"/>
          <w:lang w:val="af-ZA"/>
        </w:rPr>
        <w:t xml:space="preserve"> </w:t>
      </w:r>
      <w:r w:rsidRPr="00DE1E5A">
        <w:rPr>
          <w:rFonts w:ascii="GHEA Grapalat" w:hAnsi="GHEA Grapalat" w:cs="Sylfaen"/>
          <w:sz w:val="20"/>
        </w:rPr>
        <w:t>կողմից</w:t>
      </w:r>
      <w:r w:rsidRPr="00DE1E5A">
        <w:rPr>
          <w:rFonts w:ascii="GHEA Grapalat" w:hAnsi="GHEA Grapalat" w:cs="Sylfaen"/>
          <w:sz w:val="20"/>
          <w:lang w:val="af-ZA"/>
        </w:rPr>
        <w:t xml:space="preserve"> </w:t>
      </w:r>
      <w:r w:rsidRPr="00DE1E5A">
        <w:rPr>
          <w:rFonts w:ascii="GHEA Grapalat" w:hAnsi="GHEA Grapalat" w:cs="Sylfaen"/>
          <w:sz w:val="20"/>
        </w:rPr>
        <w:t>ներկայացվող</w:t>
      </w:r>
      <w:r w:rsidRPr="00DE1E5A">
        <w:rPr>
          <w:rFonts w:ascii="GHEA Grapalat" w:hAnsi="GHEA Grapalat" w:cs="Sylfaen"/>
          <w:sz w:val="20"/>
          <w:lang w:val="af-ZA"/>
        </w:rPr>
        <w:t xml:space="preserve"> </w:t>
      </w:r>
      <w:r w:rsidRPr="00DE1E5A">
        <w:rPr>
          <w:rFonts w:ascii="GHEA Grapalat" w:hAnsi="GHEA Grapalat" w:cs="Sylfaen"/>
          <w:sz w:val="20"/>
        </w:rPr>
        <w:t>փաստաթղթերը</w:t>
      </w:r>
    </w:p>
    <w:p w:rsidR="00C339E7" w:rsidRPr="00DE1E5A" w:rsidRDefault="00C339E7" w:rsidP="00C339E7">
      <w:pPr>
        <w:spacing w:after="0" w:line="240" w:lineRule="auto"/>
        <w:ind w:firstLine="1134"/>
        <w:jc w:val="both"/>
        <w:rPr>
          <w:rFonts w:ascii="GHEA Grapalat" w:hAnsi="GHEA Grapalat" w:cs="Times Armenian"/>
          <w:sz w:val="20"/>
          <w:lang w:val="af-ZA"/>
        </w:rPr>
      </w:pPr>
      <w:r w:rsidRPr="00DE1E5A">
        <w:rPr>
          <w:rFonts w:ascii="GHEA Grapalat" w:hAnsi="GHEA Grapalat"/>
          <w:sz w:val="20"/>
          <w:lang w:val="af-ZA"/>
        </w:rPr>
        <w:t>4.</w:t>
      </w:r>
      <w:r w:rsidRPr="00DE1E5A">
        <w:rPr>
          <w:rFonts w:ascii="GHEA Grapalat" w:hAnsi="GHEA Grapalat"/>
          <w:sz w:val="20"/>
          <w:lang w:val="af-ZA"/>
        </w:rPr>
        <w:tab/>
      </w:r>
      <w:r w:rsidRPr="00DE1E5A">
        <w:rPr>
          <w:rFonts w:ascii="GHEA Grapalat" w:hAnsi="GHEA Grapalat" w:cs="Sylfaen"/>
          <w:sz w:val="20"/>
        </w:rPr>
        <w:t>Հավելվածներ</w:t>
      </w:r>
      <w:r w:rsidRPr="00DE1E5A">
        <w:rPr>
          <w:rFonts w:ascii="GHEA Grapalat" w:hAnsi="GHEA Grapalat" w:cs="Times Armenian"/>
          <w:sz w:val="20"/>
          <w:lang w:val="af-ZA"/>
        </w:rPr>
        <w:t xml:space="preserve"> 1-</w:t>
      </w:r>
      <w:r>
        <w:rPr>
          <w:rFonts w:ascii="GHEA Grapalat" w:hAnsi="GHEA Grapalat" w:cs="Times Armenian"/>
          <w:sz w:val="20"/>
          <w:lang w:val="af-ZA"/>
        </w:rPr>
        <w:t>7</w:t>
      </w:r>
      <w:r w:rsidRPr="00DE1E5A">
        <w:rPr>
          <w:rFonts w:ascii="GHEA Grapalat" w:hAnsi="GHEA Grapalat" w:cs="Times Armenian"/>
          <w:sz w:val="20"/>
          <w:lang w:val="af-ZA"/>
        </w:rPr>
        <w:tab/>
      </w:r>
    </w:p>
    <w:p w:rsidR="00C339E7" w:rsidRPr="00DE1E5A" w:rsidRDefault="00C339E7" w:rsidP="00C339E7">
      <w:pPr>
        <w:spacing w:after="0" w:line="240" w:lineRule="auto"/>
        <w:ind w:firstLine="1134"/>
        <w:jc w:val="both"/>
        <w:rPr>
          <w:rFonts w:ascii="GHEA Grapalat" w:hAnsi="GHEA Grapalat" w:cs="Times Armenian"/>
          <w:sz w:val="20"/>
          <w:lang w:val="af-ZA"/>
        </w:rPr>
      </w:pPr>
    </w:p>
    <w:p w:rsidR="00C339E7" w:rsidRPr="00DE1E5A" w:rsidRDefault="00C339E7" w:rsidP="00C339E7">
      <w:pPr>
        <w:spacing w:after="0" w:line="240" w:lineRule="auto"/>
        <w:ind w:firstLine="1134"/>
        <w:jc w:val="both"/>
        <w:rPr>
          <w:rFonts w:ascii="GHEA Grapalat" w:hAnsi="GHEA Grapalat" w:cs="Times Armenian"/>
          <w:sz w:val="20"/>
          <w:lang w:val="af-ZA"/>
        </w:rPr>
      </w:pPr>
    </w:p>
    <w:p w:rsidR="00C339E7" w:rsidRPr="00DE1E5A" w:rsidRDefault="00C339E7" w:rsidP="00C339E7">
      <w:pPr>
        <w:spacing w:after="0" w:line="240" w:lineRule="auto"/>
        <w:ind w:firstLine="1134"/>
        <w:jc w:val="both"/>
        <w:rPr>
          <w:rFonts w:ascii="GHEA Grapalat" w:hAnsi="GHEA Grapalat" w:cs="Times Armenian"/>
          <w:sz w:val="20"/>
          <w:lang w:val="af-ZA"/>
        </w:rPr>
      </w:pPr>
    </w:p>
    <w:p w:rsidR="00C339E7" w:rsidRPr="00DE1E5A" w:rsidRDefault="00C339E7" w:rsidP="00C339E7">
      <w:pPr>
        <w:spacing w:after="0" w:line="240" w:lineRule="auto"/>
        <w:ind w:firstLine="1134"/>
        <w:jc w:val="both"/>
        <w:rPr>
          <w:rFonts w:ascii="GHEA Grapalat" w:hAnsi="GHEA Grapalat" w:cs="Times Armenian"/>
          <w:sz w:val="20"/>
          <w:lang w:val="af-ZA"/>
        </w:rPr>
      </w:pPr>
    </w:p>
    <w:p w:rsidR="00C339E7" w:rsidRPr="00DE1E5A" w:rsidRDefault="00C339E7" w:rsidP="00C339E7">
      <w:pPr>
        <w:spacing w:after="0" w:line="240" w:lineRule="auto"/>
        <w:ind w:firstLine="1134"/>
        <w:jc w:val="both"/>
        <w:rPr>
          <w:rFonts w:ascii="GHEA Grapalat" w:hAnsi="GHEA Grapalat" w:cs="Times Armenian"/>
          <w:sz w:val="20"/>
          <w:lang w:val="af-ZA"/>
        </w:rPr>
      </w:pPr>
    </w:p>
    <w:p w:rsidR="00C339E7" w:rsidRPr="00DE1E5A" w:rsidRDefault="00C339E7" w:rsidP="00C339E7">
      <w:pPr>
        <w:spacing w:after="0" w:line="240" w:lineRule="auto"/>
        <w:ind w:firstLine="1134"/>
        <w:jc w:val="both"/>
        <w:rPr>
          <w:rFonts w:ascii="GHEA Grapalat" w:hAnsi="GHEA Grapalat" w:cs="Times Armenian"/>
          <w:sz w:val="20"/>
          <w:lang w:val="af-ZA"/>
        </w:rPr>
      </w:pPr>
      <w:r w:rsidRPr="00DE1E5A">
        <w:rPr>
          <w:rFonts w:ascii="GHEA Grapalat" w:hAnsi="GHEA Grapalat" w:cs="Times Armenian"/>
          <w:sz w:val="20"/>
          <w:lang w:val="af-ZA"/>
        </w:rPr>
        <w:br w:type="page"/>
      </w:r>
    </w:p>
    <w:p w:rsidR="00C339E7" w:rsidRPr="00DE1E5A" w:rsidRDefault="00C339E7" w:rsidP="00C339E7">
      <w:pPr>
        <w:spacing w:after="0" w:line="240" w:lineRule="auto"/>
        <w:ind w:firstLine="1134"/>
        <w:jc w:val="both"/>
        <w:rPr>
          <w:rFonts w:ascii="GHEA Grapalat" w:hAnsi="GHEA Grapalat" w:cs="Times Armenian"/>
          <w:sz w:val="20"/>
          <w:lang w:val="af-ZA"/>
        </w:rPr>
      </w:pPr>
    </w:p>
    <w:p w:rsidR="00C339E7" w:rsidRPr="00DE1E5A" w:rsidRDefault="00C339E7" w:rsidP="00C339E7">
      <w:pPr>
        <w:spacing w:after="0" w:line="240" w:lineRule="auto"/>
        <w:jc w:val="both"/>
        <w:rPr>
          <w:rFonts w:ascii="GHEA Grapalat" w:hAnsi="GHEA Grapalat"/>
          <w:sz w:val="20"/>
          <w:lang w:val="af-ZA"/>
        </w:rPr>
      </w:pPr>
      <w:r w:rsidRPr="00DE1E5A">
        <w:rPr>
          <w:rFonts w:ascii="GHEA Grapalat" w:hAnsi="GHEA Grapalat"/>
          <w:sz w:val="20"/>
          <w:lang w:val="af-ZA"/>
        </w:rPr>
        <w:t xml:space="preserve">          </w:t>
      </w:r>
      <w:r w:rsidRPr="00DE1E5A">
        <w:rPr>
          <w:rFonts w:ascii="GHEA Grapalat" w:hAnsi="GHEA Grapalat" w:cs="Sylfaen"/>
          <w:sz w:val="20"/>
        </w:rPr>
        <w:t>Սույն</w:t>
      </w:r>
      <w:r w:rsidRPr="00DE1E5A">
        <w:rPr>
          <w:rFonts w:ascii="GHEA Grapalat" w:hAnsi="GHEA Grapalat" w:cs="Times Armenian"/>
          <w:sz w:val="20"/>
          <w:lang w:val="af-ZA"/>
        </w:rPr>
        <w:t xml:space="preserve"> </w:t>
      </w:r>
      <w:r w:rsidRPr="00DE1E5A">
        <w:rPr>
          <w:rFonts w:ascii="GHEA Grapalat" w:hAnsi="GHEA Grapalat" w:cs="Sylfaen"/>
          <w:sz w:val="20"/>
        </w:rPr>
        <w:t>հրավերը</w:t>
      </w:r>
      <w:r w:rsidRPr="00DE1E5A">
        <w:rPr>
          <w:rFonts w:ascii="GHEA Grapalat" w:hAnsi="GHEA Grapalat" w:cs="Times Armenian"/>
          <w:sz w:val="20"/>
          <w:lang w:val="af-ZA"/>
        </w:rPr>
        <w:t xml:space="preserve"> </w:t>
      </w:r>
      <w:r w:rsidRPr="00DE1E5A">
        <w:rPr>
          <w:rFonts w:ascii="GHEA Grapalat" w:hAnsi="GHEA Grapalat" w:cs="Sylfaen"/>
          <w:sz w:val="20"/>
        </w:rPr>
        <w:t>տրամադրվում</w:t>
      </w:r>
      <w:r w:rsidRPr="00DE1E5A">
        <w:rPr>
          <w:rFonts w:ascii="GHEA Grapalat" w:hAnsi="GHEA Grapalat" w:cs="Times Armenian"/>
          <w:sz w:val="20"/>
          <w:lang w:val="af-ZA"/>
        </w:rPr>
        <w:t xml:space="preserve"> </w:t>
      </w:r>
      <w:r w:rsidRPr="00DE1E5A">
        <w:rPr>
          <w:rFonts w:ascii="GHEA Grapalat" w:hAnsi="GHEA Grapalat" w:cs="Sylfaen"/>
          <w:sz w:val="20"/>
        </w:rPr>
        <w:t>է</w:t>
      </w:r>
      <w:r w:rsidRPr="00DE1E5A">
        <w:rPr>
          <w:rFonts w:ascii="GHEA Grapalat" w:hAnsi="GHEA Grapalat" w:cs="Times Armenian"/>
          <w:sz w:val="20"/>
          <w:lang w:val="af-ZA"/>
        </w:rPr>
        <w:t xml:space="preserve"> </w:t>
      </w:r>
      <w:r w:rsidRPr="00DE1E5A">
        <w:rPr>
          <w:rFonts w:ascii="GHEA Grapalat" w:hAnsi="GHEA Grapalat" w:cs="Sylfaen"/>
          <w:sz w:val="20"/>
        </w:rPr>
        <w:t>ի</w:t>
      </w:r>
      <w:r w:rsidRPr="00DE1E5A">
        <w:rPr>
          <w:rFonts w:ascii="GHEA Grapalat" w:hAnsi="GHEA Grapalat" w:cs="Times Armenian"/>
          <w:sz w:val="20"/>
          <w:lang w:val="af-ZA"/>
        </w:rPr>
        <w:t xml:space="preserve"> </w:t>
      </w:r>
      <w:r w:rsidRPr="00DE1E5A">
        <w:rPr>
          <w:rFonts w:ascii="GHEA Grapalat" w:hAnsi="GHEA Grapalat" w:cs="Sylfaen"/>
          <w:sz w:val="20"/>
        </w:rPr>
        <w:t>լրումն</w:t>
      </w:r>
      <w:r w:rsidRPr="00DE1E5A">
        <w:rPr>
          <w:rFonts w:ascii="GHEA Grapalat" w:hAnsi="GHEA Grapalat"/>
          <w:sz w:val="20"/>
          <w:lang w:val="af-ZA"/>
        </w:rPr>
        <w:t xml:space="preserve"> </w:t>
      </w:r>
      <w:r w:rsidR="00456AC8">
        <w:rPr>
          <w:rFonts w:ascii="GHEA Grapalat" w:hAnsi="GHEA Grapalat" w:cs="Times Armenian"/>
          <w:sz w:val="20"/>
          <w:lang w:val="af-ZA"/>
        </w:rPr>
        <w:t>ԵՔ-ԳՀԱՊՁԲ-</w:t>
      </w:r>
      <w:r w:rsidR="005052FB">
        <w:rPr>
          <w:rFonts w:ascii="GHEA Grapalat" w:hAnsi="GHEA Grapalat" w:cs="Times Armenian"/>
          <w:sz w:val="20"/>
          <w:lang w:val="af-ZA"/>
        </w:rPr>
        <w:t>19/172</w:t>
      </w:r>
      <w:r w:rsidRPr="00DE1E5A">
        <w:rPr>
          <w:rFonts w:ascii="GHEA Grapalat" w:hAnsi="GHEA Grapalat" w:cs="Times Armenian"/>
          <w:sz w:val="20"/>
          <w:lang w:val="af-ZA"/>
        </w:rPr>
        <w:t xml:space="preserve"> </w:t>
      </w:r>
      <w:r w:rsidRPr="00DE1E5A">
        <w:rPr>
          <w:rFonts w:ascii="GHEA Grapalat" w:hAnsi="GHEA Grapalat" w:cs="Sylfaen"/>
          <w:sz w:val="20"/>
        </w:rPr>
        <w:t>ծածկա</w:t>
      </w:r>
      <w:r w:rsidRPr="00DE1E5A">
        <w:rPr>
          <w:rFonts w:ascii="GHEA Grapalat" w:hAnsi="GHEA Grapalat" w:cs="Times Armenian"/>
          <w:sz w:val="20"/>
        </w:rPr>
        <w:t>գ</w:t>
      </w:r>
      <w:r w:rsidRPr="00DE1E5A">
        <w:rPr>
          <w:rFonts w:ascii="GHEA Grapalat" w:hAnsi="GHEA Grapalat" w:cs="Sylfaen"/>
          <w:sz w:val="20"/>
        </w:rPr>
        <w:t>րով</w:t>
      </w:r>
      <w:r w:rsidRPr="00DE1E5A">
        <w:rPr>
          <w:rFonts w:ascii="GHEA Grapalat" w:hAnsi="GHEA Grapalat"/>
          <w:sz w:val="20"/>
          <w:lang w:val="af-ZA"/>
        </w:rPr>
        <w:t xml:space="preserve"> </w:t>
      </w:r>
      <w:r w:rsidRPr="00DE1E5A">
        <w:rPr>
          <w:rFonts w:ascii="GHEA Grapalat" w:hAnsi="GHEA Grapalat" w:cs="Sylfaen"/>
          <w:sz w:val="20"/>
        </w:rPr>
        <w:t>անցկացվող</w:t>
      </w:r>
      <w:r w:rsidRPr="00DE1E5A">
        <w:rPr>
          <w:rFonts w:ascii="GHEA Grapalat" w:hAnsi="GHEA Grapalat" w:cs="Times Armenian"/>
          <w:sz w:val="20"/>
          <w:lang w:val="af-ZA"/>
        </w:rPr>
        <w:t xml:space="preserve"> գնանշման հարցման (</w:t>
      </w:r>
      <w:r w:rsidRPr="00DE1E5A">
        <w:rPr>
          <w:rFonts w:ascii="GHEA Grapalat" w:hAnsi="GHEA Grapalat" w:cs="Sylfaen"/>
          <w:sz w:val="20"/>
        </w:rPr>
        <w:t>այսուհետև</w:t>
      </w:r>
      <w:r w:rsidRPr="00DE1E5A">
        <w:rPr>
          <w:rFonts w:ascii="GHEA Grapalat" w:hAnsi="GHEA Grapalat" w:cs="Times Armenian"/>
          <w:sz w:val="20"/>
          <w:lang w:val="af-ZA"/>
        </w:rPr>
        <w:t xml:space="preserve">` </w:t>
      </w:r>
      <w:r w:rsidRPr="00DE1E5A">
        <w:rPr>
          <w:rFonts w:ascii="GHEA Grapalat" w:hAnsi="GHEA Grapalat" w:cs="Sylfaen"/>
          <w:sz w:val="20"/>
        </w:rPr>
        <w:t>ընթացակար</w:t>
      </w:r>
      <w:r w:rsidRPr="00DE1E5A">
        <w:rPr>
          <w:rFonts w:ascii="GHEA Grapalat" w:hAnsi="GHEA Grapalat" w:cs="Times Armenian"/>
          <w:sz w:val="20"/>
        </w:rPr>
        <w:t>գ</w:t>
      </w:r>
      <w:r w:rsidRPr="00DE1E5A">
        <w:rPr>
          <w:rFonts w:ascii="GHEA Grapalat" w:hAnsi="GHEA Grapalat" w:cs="Times Armenian"/>
          <w:sz w:val="20"/>
          <w:lang w:val="af-ZA"/>
        </w:rPr>
        <w:t xml:space="preserve">) </w:t>
      </w:r>
      <w:r w:rsidRPr="00DE1E5A">
        <w:rPr>
          <w:rFonts w:ascii="GHEA Grapalat" w:hAnsi="GHEA Grapalat" w:cs="Sylfaen"/>
          <w:sz w:val="20"/>
        </w:rPr>
        <w:t>հայտարարության</w:t>
      </w:r>
      <w:r w:rsidRPr="00DE1E5A">
        <w:rPr>
          <w:rFonts w:ascii="GHEA Grapalat" w:hAnsi="GHEA Grapalat" w:cs="Times Armenian"/>
          <w:sz w:val="20"/>
          <w:lang w:val="af-ZA"/>
        </w:rPr>
        <w:t>։</w:t>
      </w:r>
    </w:p>
    <w:p w:rsidR="00C339E7" w:rsidRPr="00DE1E5A" w:rsidRDefault="00C339E7" w:rsidP="00C339E7">
      <w:pPr>
        <w:spacing w:after="0" w:line="240" w:lineRule="auto"/>
        <w:ind w:firstLine="567"/>
        <w:jc w:val="both"/>
        <w:rPr>
          <w:rFonts w:ascii="GHEA Grapalat" w:hAnsi="GHEA Grapalat"/>
          <w:sz w:val="20"/>
          <w:lang w:val="af-ZA"/>
        </w:rPr>
      </w:pPr>
      <w:r w:rsidRPr="00DE1E5A">
        <w:rPr>
          <w:rFonts w:ascii="GHEA Grapalat" w:hAnsi="GHEA Grapalat" w:cs="Sylfaen"/>
          <w:sz w:val="20"/>
        </w:rPr>
        <w:t>Սույն</w:t>
      </w:r>
      <w:r w:rsidRPr="00DE1E5A">
        <w:rPr>
          <w:rFonts w:ascii="GHEA Grapalat" w:hAnsi="GHEA Grapalat" w:cs="Times Armenian"/>
          <w:sz w:val="20"/>
          <w:lang w:val="af-ZA"/>
        </w:rPr>
        <w:t xml:space="preserve"> </w:t>
      </w:r>
      <w:r w:rsidRPr="00DE1E5A">
        <w:rPr>
          <w:rFonts w:ascii="GHEA Grapalat" w:hAnsi="GHEA Grapalat" w:cs="Sylfaen"/>
          <w:sz w:val="20"/>
        </w:rPr>
        <w:t>հրավերը</w:t>
      </w:r>
      <w:r w:rsidRPr="00DE1E5A">
        <w:rPr>
          <w:rFonts w:ascii="GHEA Grapalat" w:hAnsi="GHEA Grapalat" w:cs="Times Armenian"/>
          <w:sz w:val="20"/>
          <w:lang w:val="af-ZA"/>
        </w:rPr>
        <w:t xml:space="preserve"> </w:t>
      </w:r>
      <w:r w:rsidRPr="00DE1E5A">
        <w:rPr>
          <w:rFonts w:ascii="GHEA Grapalat" w:hAnsi="GHEA Grapalat" w:cs="Sylfaen"/>
          <w:sz w:val="20"/>
        </w:rPr>
        <w:t>կազմվել</w:t>
      </w:r>
      <w:r w:rsidRPr="00DE1E5A">
        <w:rPr>
          <w:rFonts w:ascii="GHEA Grapalat" w:hAnsi="GHEA Grapalat" w:cs="Times Armenian"/>
          <w:sz w:val="20"/>
          <w:lang w:val="af-ZA"/>
        </w:rPr>
        <w:t xml:space="preserve"> </w:t>
      </w:r>
      <w:r w:rsidRPr="00DE1E5A">
        <w:rPr>
          <w:rFonts w:ascii="GHEA Grapalat" w:hAnsi="GHEA Grapalat" w:cs="Sylfaen"/>
          <w:sz w:val="20"/>
        </w:rPr>
        <w:t>է</w:t>
      </w:r>
      <w:r w:rsidRPr="00DE1E5A">
        <w:rPr>
          <w:rFonts w:ascii="GHEA Grapalat" w:hAnsi="GHEA Grapalat" w:cs="Times Armenian"/>
          <w:sz w:val="20"/>
          <w:lang w:val="af-ZA"/>
        </w:rPr>
        <w:t xml:space="preserve"> </w:t>
      </w:r>
      <w:r w:rsidRPr="00DE1E5A">
        <w:rPr>
          <w:rFonts w:ascii="GHEA Grapalat" w:hAnsi="GHEA Grapalat" w:cs="Times Armenian"/>
          <w:sz w:val="20"/>
        </w:rPr>
        <w:t>գ</w:t>
      </w:r>
      <w:r w:rsidRPr="00DE1E5A">
        <w:rPr>
          <w:rFonts w:ascii="GHEA Grapalat" w:hAnsi="GHEA Grapalat" w:cs="Sylfaen"/>
          <w:sz w:val="20"/>
        </w:rPr>
        <w:t>նումների</w:t>
      </w:r>
      <w:r w:rsidRPr="00DE1E5A">
        <w:rPr>
          <w:rFonts w:ascii="GHEA Grapalat" w:hAnsi="GHEA Grapalat" w:cs="Times Armenian"/>
          <w:sz w:val="20"/>
          <w:lang w:val="af-ZA"/>
        </w:rPr>
        <w:t xml:space="preserve"> </w:t>
      </w:r>
      <w:r w:rsidRPr="00DE1E5A">
        <w:rPr>
          <w:rFonts w:ascii="GHEA Grapalat" w:hAnsi="GHEA Grapalat" w:cs="Sylfaen"/>
          <w:sz w:val="20"/>
        </w:rPr>
        <w:t>մասին</w:t>
      </w:r>
      <w:r w:rsidRPr="00DE1E5A">
        <w:rPr>
          <w:rFonts w:ascii="GHEA Grapalat" w:hAnsi="GHEA Grapalat" w:cs="Sylfaen"/>
          <w:sz w:val="20"/>
          <w:lang w:val="af-ZA"/>
        </w:rPr>
        <w:t xml:space="preserve"> </w:t>
      </w:r>
      <w:r w:rsidRPr="00DE1E5A">
        <w:rPr>
          <w:rFonts w:ascii="GHEA Grapalat" w:hAnsi="GHEA Grapalat" w:cs="Sylfaen"/>
          <w:sz w:val="20"/>
        </w:rPr>
        <w:t>ՀՀ</w:t>
      </w:r>
      <w:r w:rsidRPr="00DE1E5A">
        <w:rPr>
          <w:rFonts w:ascii="GHEA Grapalat" w:hAnsi="GHEA Grapalat" w:cs="Times Armenian"/>
          <w:sz w:val="20"/>
          <w:lang w:val="af-ZA"/>
        </w:rPr>
        <w:t xml:space="preserve"> </w:t>
      </w:r>
      <w:r w:rsidRPr="00DE1E5A">
        <w:rPr>
          <w:rFonts w:ascii="GHEA Grapalat" w:hAnsi="GHEA Grapalat" w:cs="Sylfaen"/>
          <w:sz w:val="20"/>
        </w:rPr>
        <w:t>օրենսդրության</w:t>
      </w:r>
      <w:r w:rsidRPr="00DE1E5A">
        <w:rPr>
          <w:rFonts w:ascii="GHEA Grapalat" w:hAnsi="GHEA Grapalat" w:cs="Times Armenian"/>
          <w:sz w:val="20"/>
          <w:lang w:val="af-ZA"/>
        </w:rPr>
        <w:t xml:space="preserve">, </w:t>
      </w:r>
      <w:r w:rsidRPr="00DE1E5A">
        <w:rPr>
          <w:rFonts w:ascii="GHEA Grapalat" w:hAnsi="GHEA Grapalat" w:cs="Sylfaen"/>
          <w:sz w:val="20"/>
        </w:rPr>
        <w:t>այդ</w:t>
      </w:r>
      <w:r w:rsidRPr="00DE1E5A">
        <w:rPr>
          <w:rFonts w:ascii="GHEA Grapalat" w:hAnsi="GHEA Grapalat" w:cs="Times Armenian"/>
          <w:sz w:val="20"/>
          <w:lang w:val="af-ZA"/>
        </w:rPr>
        <w:t xml:space="preserve"> </w:t>
      </w:r>
      <w:r w:rsidRPr="00DE1E5A">
        <w:rPr>
          <w:rFonts w:ascii="GHEA Grapalat" w:hAnsi="GHEA Grapalat" w:cs="Sylfaen"/>
          <w:sz w:val="20"/>
        </w:rPr>
        <w:t>թվում</w:t>
      </w:r>
      <w:r w:rsidRPr="00DE1E5A">
        <w:rPr>
          <w:rFonts w:ascii="GHEA Grapalat" w:hAnsi="GHEA Grapalat" w:cs="Times Armenian"/>
          <w:sz w:val="20"/>
          <w:lang w:val="af-ZA"/>
        </w:rPr>
        <w:t>`</w:t>
      </w:r>
      <w:r w:rsidRPr="00DE1E5A">
        <w:rPr>
          <w:rFonts w:ascii="GHEA Grapalat" w:hAnsi="GHEA Grapalat"/>
          <w:sz w:val="20"/>
          <w:lang w:val="af-ZA"/>
        </w:rPr>
        <w:t xml:space="preserve"> «</w:t>
      </w:r>
      <w:r w:rsidRPr="00DE1E5A">
        <w:rPr>
          <w:rFonts w:ascii="GHEA Grapalat" w:hAnsi="GHEA Grapalat" w:cs="Sylfaen"/>
          <w:sz w:val="20"/>
        </w:rPr>
        <w:t>Գնումների</w:t>
      </w:r>
      <w:r w:rsidRPr="00DE1E5A">
        <w:rPr>
          <w:rFonts w:ascii="GHEA Grapalat" w:hAnsi="GHEA Grapalat" w:cs="Times Armenian"/>
          <w:sz w:val="20"/>
          <w:lang w:val="af-ZA"/>
        </w:rPr>
        <w:t xml:space="preserve"> </w:t>
      </w:r>
      <w:r w:rsidRPr="00DE1E5A">
        <w:rPr>
          <w:rFonts w:ascii="GHEA Grapalat" w:hAnsi="GHEA Grapalat" w:cs="Sylfaen"/>
          <w:sz w:val="20"/>
        </w:rPr>
        <w:t>մասին</w:t>
      </w:r>
      <w:r w:rsidRPr="00DE1E5A">
        <w:rPr>
          <w:rFonts w:ascii="GHEA Grapalat" w:hAnsi="GHEA Grapalat"/>
          <w:sz w:val="20"/>
          <w:lang w:val="af-ZA"/>
        </w:rPr>
        <w:t xml:space="preserve">» </w:t>
      </w:r>
      <w:r w:rsidRPr="00DE1E5A">
        <w:rPr>
          <w:rFonts w:ascii="GHEA Grapalat" w:hAnsi="GHEA Grapalat" w:cs="Sylfaen"/>
          <w:sz w:val="20"/>
        </w:rPr>
        <w:t>ՀՀ</w:t>
      </w:r>
      <w:r w:rsidRPr="00DE1E5A">
        <w:rPr>
          <w:rFonts w:ascii="GHEA Grapalat" w:hAnsi="GHEA Grapalat" w:cs="Times Armenian"/>
          <w:sz w:val="20"/>
          <w:lang w:val="af-ZA"/>
        </w:rPr>
        <w:t xml:space="preserve"> </w:t>
      </w:r>
      <w:r w:rsidRPr="00DE1E5A">
        <w:rPr>
          <w:rFonts w:ascii="GHEA Grapalat" w:hAnsi="GHEA Grapalat" w:cs="Sylfaen"/>
          <w:sz w:val="20"/>
        </w:rPr>
        <w:t>օրենքի</w:t>
      </w:r>
      <w:r w:rsidRPr="00DE1E5A">
        <w:rPr>
          <w:rFonts w:ascii="GHEA Grapalat" w:hAnsi="GHEA Grapalat" w:cs="Times Armenian"/>
          <w:sz w:val="20"/>
          <w:lang w:val="af-ZA"/>
        </w:rPr>
        <w:t xml:space="preserve"> (</w:t>
      </w:r>
      <w:r w:rsidRPr="00DE1E5A">
        <w:rPr>
          <w:rFonts w:ascii="GHEA Grapalat" w:hAnsi="GHEA Grapalat" w:cs="Sylfaen"/>
          <w:sz w:val="20"/>
        </w:rPr>
        <w:t>այսուհետ</w:t>
      </w:r>
      <w:r w:rsidRPr="00DE1E5A">
        <w:rPr>
          <w:rFonts w:ascii="GHEA Grapalat" w:hAnsi="GHEA Grapalat" w:cs="Times Armenian"/>
          <w:sz w:val="20"/>
          <w:lang w:val="af-ZA"/>
        </w:rPr>
        <w:t xml:space="preserve">` </w:t>
      </w:r>
      <w:r w:rsidRPr="00DE1E5A">
        <w:rPr>
          <w:rFonts w:ascii="GHEA Grapalat" w:hAnsi="GHEA Grapalat" w:cs="Sylfaen"/>
          <w:sz w:val="20"/>
        </w:rPr>
        <w:t>Օրենք</w:t>
      </w:r>
      <w:r w:rsidRPr="00DE1E5A">
        <w:rPr>
          <w:rFonts w:ascii="GHEA Grapalat" w:hAnsi="GHEA Grapalat" w:cs="Times Armenian"/>
          <w:sz w:val="20"/>
          <w:lang w:val="af-ZA"/>
        </w:rPr>
        <w:t xml:space="preserve">), </w:t>
      </w:r>
      <w:r w:rsidRPr="00DE1E5A">
        <w:rPr>
          <w:rFonts w:ascii="GHEA Grapalat" w:hAnsi="GHEA Grapalat" w:cs="Sylfaen"/>
          <w:sz w:val="20"/>
        </w:rPr>
        <w:t>ՀՀ</w:t>
      </w:r>
      <w:r w:rsidRPr="00DE1E5A">
        <w:rPr>
          <w:rFonts w:ascii="GHEA Grapalat" w:hAnsi="GHEA Grapalat" w:cs="Times Armenian"/>
          <w:sz w:val="20"/>
          <w:lang w:val="af-ZA"/>
        </w:rPr>
        <w:t xml:space="preserve"> </w:t>
      </w:r>
      <w:r w:rsidRPr="00DE1E5A">
        <w:rPr>
          <w:rFonts w:ascii="GHEA Grapalat" w:hAnsi="GHEA Grapalat" w:cs="Sylfaen"/>
          <w:sz w:val="20"/>
        </w:rPr>
        <w:t>կառավարության</w:t>
      </w:r>
      <w:r w:rsidRPr="00DE1E5A">
        <w:rPr>
          <w:rFonts w:ascii="GHEA Grapalat" w:hAnsi="GHEA Grapalat" w:cs="Times Armenian"/>
          <w:sz w:val="20"/>
          <w:lang w:val="af-ZA"/>
        </w:rPr>
        <w:t xml:space="preserve"> 2017</w:t>
      </w:r>
      <w:r w:rsidRPr="00DE1E5A">
        <w:rPr>
          <w:rFonts w:ascii="GHEA Grapalat" w:hAnsi="GHEA Grapalat" w:cs="Sylfaen"/>
          <w:sz w:val="20"/>
        </w:rPr>
        <w:t>թ</w:t>
      </w:r>
      <w:r w:rsidRPr="00DE1E5A">
        <w:rPr>
          <w:rFonts w:ascii="GHEA Grapalat" w:hAnsi="GHEA Grapalat" w:cs="Times Armenian"/>
          <w:sz w:val="20"/>
          <w:lang w:val="af-ZA"/>
        </w:rPr>
        <w:t>. մայիսի 4-ի N 526-</w:t>
      </w:r>
      <w:r w:rsidRPr="00DE1E5A">
        <w:rPr>
          <w:rFonts w:ascii="GHEA Grapalat" w:hAnsi="GHEA Grapalat" w:cs="Sylfaen"/>
          <w:sz w:val="20"/>
        </w:rPr>
        <w:t>Ն</w:t>
      </w:r>
      <w:r w:rsidRPr="00DE1E5A">
        <w:rPr>
          <w:rFonts w:ascii="GHEA Grapalat" w:hAnsi="GHEA Grapalat" w:cs="Times Armenian"/>
          <w:sz w:val="20"/>
          <w:lang w:val="af-ZA"/>
        </w:rPr>
        <w:t xml:space="preserve"> </w:t>
      </w:r>
      <w:r w:rsidRPr="00DE1E5A">
        <w:rPr>
          <w:rFonts w:ascii="GHEA Grapalat" w:hAnsi="GHEA Grapalat" w:cs="Sylfaen"/>
          <w:sz w:val="20"/>
        </w:rPr>
        <w:t>որոշմամբ</w:t>
      </w:r>
      <w:r w:rsidRPr="00DE1E5A">
        <w:rPr>
          <w:rFonts w:ascii="GHEA Grapalat" w:hAnsi="GHEA Grapalat" w:cs="Times Armenian"/>
          <w:sz w:val="20"/>
          <w:lang w:val="af-ZA"/>
        </w:rPr>
        <w:t xml:space="preserve"> </w:t>
      </w:r>
      <w:r w:rsidRPr="00DE1E5A">
        <w:rPr>
          <w:rFonts w:ascii="GHEA Grapalat" w:hAnsi="GHEA Grapalat" w:cs="Sylfaen"/>
          <w:sz w:val="20"/>
        </w:rPr>
        <w:t>հաստատված</w:t>
      </w:r>
      <w:r w:rsidRPr="00DE1E5A">
        <w:rPr>
          <w:rFonts w:ascii="GHEA Grapalat" w:hAnsi="GHEA Grapalat" w:cs="Times Armenian"/>
          <w:sz w:val="20"/>
          <w:lang w:val="af-ZA"/>
        </w:rPr>
        <w:t xml:space="preserve"> «</w:t>
      </w:r>
      <w:r w:rsidRPr="00DE1E5A">
        <w:rPr>
          <w:rFonts w:ascii="GHEA Grapalat" w:hAnsi="GHEA Grapalat" w:cs="Sylfaen"/>
          <w:sz w:val="20"/>
        </w:rPr>
        <w:t>Գնումների</w:t>
      </w:r>
      <w:r w:rsidRPr="00DE1E5A">
        <w:rPr>
          <w:rFonts w:ascii="GHEA Grapalat" w:hAnsi="GHEA Grapalat" w:cs="Times Armenian"/>
          <w:sz w:val="20"/>
          <w:lang w:val="af-ZA"/>
        </w:rPr>
        <w:t xml:space="preserve"> </w:t>
      </w:r>
      <w:r w:rsidRPr="00DE1E5A">
        <w:rPr>
          <w:rFonts w:ascii="GHEA Grapalat" w:hAnsi="GHEA Grapalat" w:cs="Times Armenian"/>
          <w:sz w:val="20"/>
        </w:rPr>
        <w:t>գ</w:t>
      </w:r>
      <w:r w:rsidRPr="00DE1E5A">
        <w:rPr>
          <w:rFonts w:ascii="GHEA Grapalat" w:hAnsi="GHEA Grapalat" w:cs="Sylfaen"/>
          <w:sz w:val="20"/>
        </w:rPr>
        <w:t>ործընթացի</w:t>
      </w:r>
      <w:r w:rsidRPr="00DE1E5A">
        <w:rPr>
          <w:rFonts w:ascii="GHEA Grapalat" w:hAnsi="GHEA Grapalat" w:cs="Times Armenian"/>
          <w:sz w:val="20"/>
          <w:lang w:val="af-ZA"/>
        </w:rPr>
        <w:t xml:space="preserve"> </w:t>
      </w:r>
      <w:r w:rsidRPr="00DE1E5A">
        <w:rPr>
          <w:rFonts w:ascii="GHEA Grapalat" w:hAnsi="GHEA Grapalat" w:cs="Sylfaen"/>
          <w:sz w:val="20"/>
        </w:rPr>
        <w:t>կազմակերպման</w:t>
      </w:r>
      <w:r w:rsidRPr="00DE1E5A">
        <w:rPr>
          <w:rFonts w:ascii="GHEA Grapalat" w:hAnsi="GHEA Grapalat"/>
          <w:sz w:val="20"/>
          <w:lang w:val="af-ZA"/>
        </w:rPr>
        <w:t xml:space="preserve">» </w:t>
      </w:r>
      <w:r w:rsidRPr="00DE1E5A">
        <w:rPr>
          <w:rFonts w:ascii="GHEA Grapalat" w:hAnsi="GHEA Grapalat" w:cs="Sylfaen"/>
          <w:sz w:val="20"/>
        </w:rPr>
        <w:t>կար</w:t>
      </w:r>
      <w:r w:rsidRPr="00DE1E5A">
        <w:rPr>
          <w:rFonts w:ascii="GHEA Grapalat" w:hAnsi="GHEA Grapalat" w:cs="Times Armenian"/>
          <w:sz w:val="20"/>
        </w:rPr>
        <w:t>գ</w:t>
      </w:r>
      <w:r w:rsidRPr="00DE1E5A">
        <w:rPr>
          <w:rFonts w:ascii="GHEA Grapalat" w:hAnsi="GHEA Grapalat" w:cs="Sylfaen"/>
          <w:sz w:val="20"/>
        </w:rPr>
        <w:t>ի</w:t>
      </w:r>
      <w:r w:rsidRPr="00DE1E5A">
        <w:rPr>
          <w:rFonts w:ascii="GHEA Grapalat" w:hAnsi="GHEA Grapalat" w:cs="Times Armenian"/>
          <w:sz w:val="20"/>
          <w:lang w:val="af-ZA"/>
        </w:rPr>
        <w:t xml:space="preserve"> (</w:t>
      </w:r>
      <w:r w:rsidRPr="00DE1E5A">
        <w:rPr>
          <w:rFonts w:ascii="GHEA Grapalat" w:hAnsi="GHEA Grapalat" w:cs="Sylfaen"/>
          <w:sz w:val="20"/>
        </w:rPr>
        <w:t>այսուհետ</w:t>
      </w:r>
      <w:r w:rsidRPr="00DE1E5A">
        <w:rPr>
          <w:rFonts w:ascii="GHEA Grapalat" w:hAnsi="GHEA Grapalat" w:cs="Times Armenian"/>
          <w:sz w:val="20"/>
          <w:lang w:val="af-ZA"/>
        </w:rPr>
        <w:t xml:space="preserve">` </w:t>
      </w:r>
      <w:r w:rsidRPr="00DE1E5A">
        <w:rPr>
          <w:rFonts w:ascii="GHEA Grapalat" w:hAnsi="GHEA Grapalat" w:cs="Sylfaen"/>
          <w:sz w:val="20"/>
        </w:rPr>
        <w:t>Կար</w:t>
      </w:r>
      <w:r w:rsidRPr="00DE1E5A">
        <w:rPr>
          <w:rFonts w:ascii="GHEA Grapalat" w:hAnsi="GHEA Grapalat" w:cs="Times Armenian"/>
          <w:sz w:val="20"/>
        </w:rPr>
        <w:t>գ</w:t>
      </w:r>
      <w:r w:rsidRPr="00DE1E5A">
        <w:rPr>
          <w:rFonts w:ascii="GHEA Grapalat" w:hAnsi="GHEA Grapalat" w:cs="Times Armenian"/>
          <w:sz w:val="20"/>
          <w:lang w:val="af-ZA"/>
        </w:rPr>
        <w:t xml:space="preserve">), </w:t>
      </w:r>
      <w:r w:rsidRPr="00DE1E5A">
        <w:rPr>
          <w:rFonts w:ascii="GHEA Grapalat" w:hAnsi="GHEA Grapalat" w:cs="Times Armenian"/>
          <w:sz w:val="20"/>
        </w:rPr>
        <w:t>ՀՀ</w:t>
      </w:r>
      <w:r w:rsidRPr="00DE1E5A">
        <w:rPr>
          <w:rFonts w:ascii="GHEA Grapalat" w:hAnsi="GHEA Grapalat" w:cs="Times Armenian"/>
          <w:sz w:val="20"/>
          <w:lang w:val="af-ZA"/>
        </w:rPr>
        <w:t xml:space="preserve"> </w:t>
      </w:r>
      <w:r w:rsidRPr="00DE1E5A">
        <w:rPr>
          <w:rFonts w:ascii="GHEA Grapalat" w:hAnsi="GHEA Grapalat" w:cs="Times Armenian"/>
          <w:sz w:val="20"/>
        </w:rPr>
        <w:t>կառավարության</w:t>
      </w:r>
      <w:r w:rsidRPr="00DE1E5A">
        <w:rPr>
          <w:rFonts w:ascii="GHEA Grapalat" w:hAnsi="GHEA Grapalat" w:cs="Times Armenian"/>
          <w:sz w:val="20"/>
          <w:lang w:val="af-ZA"/>
        </w:rPr>
        <w:t xml:space="preserve"> 2017 </w:t>
      </w:r>
      <w:r w:rsidRPr="00DE1E5A">
        <w:rPr>
          <w:rFonts w:ascii="GHEA Grapalat" w:hAnsi="GHEA Grapalat" w:cs="Times Armenian"/>
          <w:sz w:val="20"/>
        </w:rPr>
        <w:t>թվականի</w:t>
      </w:r>
      <w:r w:rsidRPr="00DE1E5A">
        <w:rPr>
          <w:rFonts w:ascii="GHEA Grapalat" w:hAnsi="GHEA Grapalat" w:cs="Times Armenian"/>
          <w:sz w:val="20"/>
          <w:lang w:val="af-ZA"/>
        </w:rPr>
        <w:t xml:space="preserve"> </w:t>
      </w:r>
      <w:r w:rsidRPr="00DE1E5A">
        <w:rPr>
          <w:rFonts w:ascii="GHEA Grapalat" w:hAnsi="GHEA Grapalat" w:cs="Times Armenian"/>
          <w:sz w:val="20"/>
        </w:rPr>
        <w:t>ապրիլի</w:t>
      </w:r>
      <w:r w:rsidRPr="00DE1E5A">
        <w:rPr>
          <w:rFonts w:ascii="GHEA Grapalat" w:hAnsi="GHEA Grapalat" w:cs="Times Armenian"/>
          <w:sz w:val="20"/>
          <w:lang w:val="af-ZA"/>
        </w:rPr>
        <w:t xml:space="preserve"> 6-</w:t>
      </w:r>
      <w:r w:rsidRPr="00DE1E5A">
        <w:rPr>
          <w:rFonts w:ascii="GHEA Grapalat" w:hAnsi="GHEA Grapalat" w:cs="Times Armenian"/>
          <w:sz w:val="20"/>
        </w:rPr>
        <w:t>ի</w:t>
      </w:r>
      <w:r w:rsidRPr="00DE1E5A">
        <w:rPr>
          <w:rFonts w:ascii="GHEA Grapalat" w:hAnsi="GHEA Grapalat" w:cs="Times Armenian"/>
          <w:sz w:val="20"/>
          <w:lang w:val="af-ZA"/>
        </w:rPr>
        <w:t xml:space="preserve"> N 386-</w:t>
      </w:r>
      <w:r w:rsidRPr="00DE1E5A">
        <w:rPr>
          <w:rFonts w:ascii="GHEA Grapalat" w:hAnsi="GHEA Grapalat" w:cs="Times Armenian"/>
          <w:sz w:val="20"/>
        </w:rPr>
        <w:t>Ն</w:t>
      </w:r>
      <w:r w:rsidRPr="00DE1E5A">
        <w:rPr>
          <w:rFonts w:ascii="GHEA Grapalat" w:hAnsi="GHEA Grapalat" w:cs="Times Armenian"/>
          <w:sz w:val="20"/>
          <w:lang w:val="af-ZA"/>
        </w:rPr>
        <w:t xml:space="preserve"> </w:t>
      </w:r>
      <w:r w:rsidRPr="00DE1E5A">
        <w:rPr>
          <w:rFonts w:ascii="GHEA Grapalat" w:hAnsi="GHEA Grapalat" w:cs="Times Armenian"/>
          <w:sz w:val="20"/>
        </w:rPr>
        <w:t>որոշմամբ</w:t>
      </w:r>
      <w:r w:rsidRPr="00DE1E5A">
        <w:rPr>
          <w:rFonts w:ascii="GHEA Grapalat" w:hAnsi="GHEA Grapalat" w:cs="Times Armenian"/>
          <w:sz w:val="20"/>
          <w:lang w:val="af-ZA"/>
        </w:rPr>
        <w:t xml:space="preserve"> </w:t>
      </w:r>
      <w:r w:rsidRPr="00DE1E5A">
        <w:rPr>
          <w:rFonts w:ascii="GHEA Grapalat" w:hAnsi="GHEA Grapalat" w:cs="Times Armenian"/>
          <w:sz w:val="20"/>
        </w:rPr>
        <w:t>հաստատված</w:t>
      </w:r>
      <w:r w:rsidRPr="00DE1E5A">
        <w:rPr>
          <w:rFonts w:ascii="GHEA Grapalat" w:hAnsi="GHEA Grapalat" w:cs="Times Armenian"/>
          <w:sz w:val="20"/>
          <w:lang w:val="af-ZA"/>
        </w:rPr>
        <w:t xml:space="preserve"> «Է</w:t>
      </w:r>
      <w:r w:rsidRPr="00DE1E5A">
        <w:rPr>
          <w:rFonts w:ascii="GHEA Grapalat" w:hAnsi="GHEA Grapalat" w:cs="Times Armenian"/>
          <w:sz w:val="20"/>
        </w:rPr>
        <w:t>լեկտրոնային</w:t>
      </w:r>
      <w:r w:rsidRPr="00DE1E5A">
        <w:rPr>
          <w:rFonts w:ascii="GHEA Grapalat" w:hAnsi="GHEA Grapalat" w:cs="Times Armenian"/>
          <w:sz w:val="20"/>
          <w:lang w:val="af-ZA"/>
        </w:rPr>
        <w:t xml:space="preserve">  </w:t>
      </w:r>
      <w:r w:rsidRPr="00DE1E5A">
        <w:rPr>
          <w:rFonts w:ascii="GHEA Grapalat" w:hAnsi="GHEA Grapalat" w:cs="Times Armenian"/>
          <w:sz w:val="20"/>
        </w:rPr>
        <w:t>ձևով</w:t>
      </w:r>
      <w:r w:rsidRPr="00DE1E5A">
        <w:rPr>
          <w:rFonts w:ascii="GHEA Grapalat" w:hAnsi="GHEA Grapalat" w:cs="Times Armenian"/>
          <w:sz w:val="20"/>
          <w:lang w:val="af-ZA"/>
        </w:rPr>
        <w:t xml:space="preserve"> </w:t>
      </w:r>
      <w:r w:rsidRPr="00DE1E5A">
        <w:rPr>
          <w:rFonts w:ascii="GHEA Grapalat" w:hAnsi="GHEA Grapalat" w:cs="Times Armenian"/>
          <w:sz w:val="20"/>
        </w:rPr>
        <w:t>գնումների</w:t>
      </w:r>
      <w:r w:rsidRPr="00DE1E5A">
        <w:rPr>
          <w:rFonts w:ascii="GHEA Grapalat" w:hAnsi="GHEA Grapalat" w:cs="Times Armenian"/>
          <w:sz w:val="20"/>
          <w:lang w:val="af-ZA"/>
        </w:rPr>
        <w:t xml:space="preserve"> </w:t>
      </w:r>
      <w:r w:rsidRPr="00DE1E5A">
        <w:rPr>
          <w:rFonts w:ascii="GHEA Grapalat" w:hAnsi="GHEA Grapalat" w:cs="Times Armenian"/>
          <w:sz w:val="20"/>
        </w:rPr>
        <w:t>կատարման</w:t>
      </w:r>
      <w:r w:rsidRPr="00DE1E5A">
        <w:rPr>
          <w:rFonts w:ascii="GHEA Grapalat" w:hAnsi="GHEA Grapalat" w:cs="Times Armenian"/>
          <w:sz w:val="20"/>
          <w:lang w:val="af-ZA"/>
        </w:rPr>
        <w:t xml:space="preserve">» </w:t>
      </w:r>
      <w:r w:rsidRPr="00DE1E5A">
        <w:rPr>
          <w:rFonts w:ascii="GHEA Grapalat" w:hAnsi="GHEA Grapalat" w:cs="Times Armenian"/>
          <w:sz w:val="20"/>
        </w:rPr>
        <w:t>կարգի</w:t>
      </w:r>
      <w:r w:rsidRPr="00DE1E5A">
        <w:rPr>
          <w:rFonts w:ascii="GHEA Grapalat" w:hAnsi="GHEA Grapalat" w:cs="Times Armenian"/>
          <w:sz w:val="20"/>
          <w:lang w:val="af-ZA"/>
        </w:rPr>
        <w:t xml:space="preserve"> </w:t>
      </w:r>
      <w:r w:rsidRPr="00DE1E5A">
        <w:rPr>
          <w:rFonts w:ascii="GHEA Grapalat" w:hAnsi="GHEA Grapalat" w:cs="Sylfaen"/>
          <w:sz w:val="20"/>
        </w:rPr>
        <w:t>և</w:t>
      </w:r>
      <w:r w:rsidRPr="00DE1E5A">
        <w:rPr>
          <w:rFonts w:ascii="GHEA Grapalat" w:hAnsi="GHEA Grapalat" w:cs="Times Armenian"/>
          <w:sz w:val="20"/>
          <w:lang w:val="af-ZA"/>
        </w:rPr>
        <w:t xml:space="preserve"> </w:t>
      </w:r>
      <w:r w:rsidRPr="00DE1E5A">
        <w:rPr>
          <w:rFonts w:ascii="GHEA Grapalat" w:hAnsi="GHEA Grapalat" w:cs="Sylfaen"/>
          <w:sz w:val="20"/>
        </w:rPr>
        <w:t>այլ</w:t>
      </w:r>
      <w:r w:rsidRPr="00DE1E5A">
        <w:rPr>
          <w:rFonts w:ascii="GHEA Grapalat" w:hAnsi="GHEA Grapalat" w:cs="Times Armenian"/>
          <w:sz w:val="20"/>
          <w:lang w:val="af-ZA"/>
        </w:rPr>
        <w:t xml:space="preserve"> </w:t>
      </w:r>
      <w:r w:rsidRPr="00DE1E5A">
        <w:rPr>
          <w:rFonts w:ascii="GHEA Grapalat" w:hAnsi="GHEA Grapalat" w:cs="Sylfaen"/>
          <w:sz w:val="20"/>
        </w:rPr>
        <w:t>իրավական</w:t>
      </w:r>
      <w:r w:rsidRPr="00DE1E5A">
        <w:rPr>
          <w:rFonts w:ascii="GHEA Grapalat" w:hAnsi="GHEA Grapalat" w:cs="Times Armenian"/>
          <w:sz w:val="20"/>
          <w:lang w:val="af-ZA"/>
        </w:rPr>
        <w:t xml:space="preserve"> </w:t>
      </w:r>
      <w:r w:rsidRPr="00DE1E5A">
        <w:rPr>
          <w:rFonts w:ascii="GHEA Grapalat" w:hAnsi="GHEA Grapalat" w:cs="Sylfaen"/>
          <w:sz w:val="20"/>
        </w:rPr>
        <w:t>ակտերի</w:t>
      </w:r>
      <w:r w:rsidRPr="00DE1E5A">
        <w:rPr>
          <w:rFonts w:ascii="GHEA Grapalat" w:hAnsi="GHEA Grapalat" w:cs="Times Armenian"/>
          <w:sz w:val="20"/>
          <w:lang w:val="af-ZA"/>
        </w:rPr>
        <w:t xml:space="preserve"> </w:t>
      </w:r>
      <w:r w:rsidRPr="00DE1E5A">
        <w:rPr>
          <w:rFonts w:ascii="GHEA Grapalat" w:hAnsi="GHEA Grapalat" w:cs="Sylfaen"/>
          <w:sz w:val="20"/>
        </w:rPr>
        <w:t>պահանջներին</w:t>
      </w:r>
      <w:r w:rsidRPr="00DE1E5A">
        <w:rPr>
          <w:rFonts w:ascii="GHEA Grapalat" w:hAnsi="GHEA Grapalat" w:cs="Times Armenian"/>
          <w:sz w:val="20"/>
          <w:lang w:val="af-ZA"/>
        </w:rPr>
        <w:t xml:space="preserve"> </w:t>
      </w:r>
      <w:r w:rsidRPr="00DE1E5A">
        <w:rPr>
          <w:rFonts w:ascii="GHEA Grapalat" w:hAnsi="GHEA Grapalat" w:cs="Sylfaen"/>
          <w:sz w:val="20"/>
        </w:rPr>
        <w:t>համապատասխան</w:t>
      </w:r>
      <w:r w:rsidRPr="00DE1E5A">
        <w:rPr>
          <w:rFonts w:ascii="GHEA Grapalat" w:hAnsi="GHEA Grapalat" w:cs="Times Armenian"/>
          <w:sz w:val="20"/>
          <w:lang w:val="af-ZA"/>
        </w:rPr>
        <w:t xml:space="preserve"> </w:t>
      </w:r>
      <w:r w:rsidRPr="00DE1E5A">
        <w:rPr>
          <w:rFonts w:ascii="GHEA Grapalat" w:hAnsi="GHEA Grapalat" w:cs="Sylfaen"/>
          <w:sz w:val="20"/>
        </w:rPr>
        <w:t>և</w:t>
      </w:r>
      <w:r w:rsidRPr="00DE1E5A">
        <w:rPr>
          <w:rFonts w:ascii="GHEA Grapalat" w:hAnsi="GHEA Grapalat" w:cs="Times Armenian"/>
          <w:sz w:val="20"/>
          <w:lang w:val="af-ZA"/>
        </w:rPr>
        <w:t xml:space="preserve"> </w:t>
      </w:r>
      <w:r w:rsidRPr="00DE1E5A">
        <w:rPr>
          <w:rFonts w:ascii="GHEA Grapalat" w:hAnsi="GHEA Grapalat" w:cs="Sylfaen"/>
          <w:sz w:val="20"/>
        </w:rPr>
        <w:t>նպատակ</w:t>
      </w:r>
      <w:r w:rsidRPr="00DE1E5A">
        <w:rPr>
          <w:rFonts w:ascii="GHEA Grapalat" w:hAnsi="GHEA Grapalat" w:cs="Times Armenian"/>
          <w:sz w:val="20"/>
          <w:lang w:val="af-ZA"/>
        </w:rPr>
        <w:t xml:space="preserve"> </w:t>
      </w:r>
      <w:r w:rsidRPr="00DE1E5A">
        <w:rPr>
          <w:rFonts w:ascii="GHEA Grapalat" w:hAnsi="GHEA Grapalat" w:cs="Sylfaen"/>
          <w:sz w:val="20"/>
        </w:rPr>
        <w:t>ունի</w:t>
      </w:r>
      <w:r w:rsidRPr="00DE1E5A">
        <w:rPr>
          <w:rFonts w:ascii="GHEA Grapalat" w:hAnsi="GHEA Grapalat" w:cs="Times Armenian"/>
          <w:sz w:val="20"/>
          <w:lang w:val="af-ZA"/>
        </w:rPr>
        <w:t xml:space="preserve"> </w:t>
      </w:r>
      <w:r w:rsidRPr="00DE1E5A">
        <w:rPr>
          <w:rFonts w:ascii="GHEA Grapalat" w:hAnsi="GHEA Grapalat"/>
          <w:sz w:val="20"/>
          <w:lang w:val="af-ZA"/>
        </w:rPr>
        <w:t>«</w:t>
      </w:r>
      <w:r w:rsidR="00456AC8">
        <w:rPr>
          <w:rFonts w:ascii="GHEA Grapalat" w:hAnsi="GHEA Grapalat"/>
          <w:sz w:val="20"/>
          <w:lang w:val="hy-AM"/>
        </w:rPr>
        <w:t>Երևանի քաղաքապետարան</w:t>
      </w:r>
      <w:r w:rsidRPr="00DE1E5A">
        <w:rPr>
          <w:rFonts w:ascii="GHEA Grapalat" w:hAnsi="GHEA Grapalat"/>
          <w:sz w:val="20"/>
          <w:lang w:val="af-ZA"/>
        </w:rPr>
        <w:t>»-</w:t>
      </w:r>
      <w:r w:rsidRPr="00DE1E5A">
        <w:rPr>
          <w:rFonts w:ascii="GHEA Grapalat" w:hAnsi="GHEA Grapalat"/>
          <w:sz w:val="20"/>
        </w:rPr>
        <w:t>ի</w:t>
      </w:r>
      <w:r w:rsidRPr="00DE1E5A">
        <w:rPr>
          <w:rFonts w:ascii="GHEA Grapalat" w:hAnsi="GHEA Grapalat"/>
          <w:sz w:val="20"/>
          <w:lang w:val="af-ZA"/>
        </w:rPr>
        <w:t xml:space="preserve"> </w:t>
      </w:r>
      <w:r w:rsidRPr="00DE1E5A">
        <w:rPr>
          <w:rFonts w:ascii="GHEA Grapalat" w:hAnsi="GHEA Grapalat" w:cs="Times Armenian"/>
          <w:sz w:val="20"/>
          <w:lang w:val="af-ZA"/>
        </w:rPr>
        <w:t>(</w:t>
      </w:r>
      <w:r w:rsidRPr="00DE1E5A">
        <w:rPr>
          <w:rFonts w:ascii="GHEA Grapalat" w:hAnsi="GHEA Grapalat" w:cs="Sylfaen"/>
          <w:sz w:val="20"/>
        </w:rPr>
        <w:t>այսուհետ</w:t>
      </w:r>
      <w:r w:rsidRPr="00DE1E5A">
        <w:rPr>
          <w:rFonts w:ascii="GHEA Grapalat" w:hAnsi="GHEA Grapalat" w:cs="Times Armenian"/>
          <w:sz w:val="20"/>
          <w:lang w:val="af-ZA"/>
        </w:rPr>
        <w:t xml:space="preserve">` </w:t>
      </w:r>
      <w:r w:rsidRPr="00DE1E5A">
        <w:rPr>
          <w:rFonts w:ascii="GHEA Grapalat" w:hAnsi="GHEA Grapalat" w:cs="Sylfaen"/>
          <w:sz w:val="20"/>
        </w:rPr>
        <w:t>պատվիրատու</w:t>
      </w:r>
      <w:r w:rsidRPr="00DE1E5A">
        <w:rPr>
          <w:rFonts w:ascii="GHEA Grapalat" w:hAnsi="GHEA Grapalat" w:cs="Times Armenian"/>
          <w:sz w:val="20"/>
          <w:lang w:val="af-ZA"/>
        </w:rPr>
        <w:t xml:space="preserve">) </w:t>
      </w:r>
      <w:r w:rsidRPr="00DE1E5A">
        <w:rPr>
          <w:rFonts w:ascii="GHEA Grapalat" w:hAnsi="GHEA Grapalat" w:cs="Sylfaen"/>
          <w:sz w:val="20"/>
        </w:rPr>
        <w:t>կողմից</w:t>
      </w:r>
      <w:r w:rsidRPr="00DE1E5A">
        <w:rPr>
          <w:rFonts w:ascii="GHEA Grapalat" w:hAnsi="GHEA Grapalat" w:cs="Times Armenian"/>
          <w:sz w:val="20"/>
          <w:lang w:val="af-ZA"/>
        </w:rPr>
        <w:t xml:space="preserve"> </w:t>
      </w:r>
      <w:r w:rsidRPr="00DE1E5A">
        <w:rPr>
          <w:rFonts w:ascii="GHEA Grapalat" w:hAnsi="GHEA Grapalat" w:cs="Sylfaen"/>
          <w:sz w:val="20"/>
        </w:rPr>
        <w:t>հայտարարված</w:t>
      </w:r>
      <w:r w:rsidRPr="00DE1E5A">
        <w:rPr>
          <w:rFonts w:ascii="GHEA Grapalat" w:hAnsi="GHEA Grapalat" w:cs="Times Armenian"/>
          <w:sz w:val="20"/>
          <w:lang w:val="af-ZA"/>
        </w:rPr>
        <w:t xml:space="preserve"> </w:t>
      </w:r>
      <w:r w:rsidRPr="00DE1E5A">
        <w:rPr>
          <w:rFonts w:ascii="GHEA Grapalat" w:hAnsi="GHEA Grapalat" w:cs="Sylfaen"/>
          <w:sz w:val="20"/>
        </w:rPr>
        <w:t>ընթացակար</w:t>
      </w:r>
      <w:r w:rsidRPr="00DE1E5A">
        <w:rPr>
          <w:rFonts w:ascii="GHEA Grapalat" w:hAnsi="GHEA Grapalat" w:cs="Times Armenian"/>
          <w:sz w:val="20"/>
        </w:rPr>
        <w:t>գ</w:t>
      </w:r>
      <w:r w:rsidRPr="00DE1E5A">
        <w:rPr>
          <w:rFonts w:ascii="GHEA Grapalat" w:hAnsi="GHEA Grapalat" w:cs="Sylfaen"/>
          <w:sz w:val="20"/>
        </w:rPr>
        <w:t>ին</w:t>
      </w:r>
      <w:r w:rsidRPr="00DE1E5A">
        <w:rPr>
          <w:rFonts w:ascii="GHEA Grapalat" w:hAnsi="GHEA Grapalat" w:cs="Sylfaen"/>
          <w:sz w:val="20"/>
          <w:lang w:val="af-ZA"/>
        </w:rPr>
        <w:t xml:space="preserve"> </w:t>
      </w:r>
      <w:r w:rsidRPr="00DE1E5A">
        <w:rPr>
          <w:rFonts w:ascii="GHEA Grapalat" w:hAnsi="GHEA Grapalat" w:cs="Sylfaen"/>
          <w:sz w:val="20"/>
        </w:rPr>
        <w:t>մասնակցելու</w:t>
      </w:r>
      <w:r w:rsidRPr="00DE1E5A">
        <w:rPr>
          <w:rFonts w:ascii="GHEA Grapalat" w:hAnsi="GHEA Grapalat" w:cs="Times Armenian"/>
          <w:sz w:val="20"/>
          <w:lang w:val="af-ZA"/>
        </w:rPr>
        <w:t xml:space="preserve"> </w:t>
      </w:r>
      <w:r w:rsidRPr="00DE1E5A">
        <w:rPr>
          <w:rFonts w:ascii="GHEA Grapalat" w:hAnsi="GHEA Grapalat" w:cs="Sylfaen"/>
          <w:sz w:val="20"/>
        </w:rPr>
        <w:t>մտադրություն</w:t>
      </w:r>
      <w:r w:rsidRPr="00DE1E5A">
        <w:rPr>
          <w:rFonts w:ascii="GHEA Grapalat" w:hAnsi="GHEA Grapalat" w:cs="Times Armenian"/>
          <w:sz w:val="20"/>
          <w:lang w:val="af-ZA"/>
        </w:rPr>
        <w:t xml:space="preserve"> </w:t>
      </w:r>
      <w:r w:rsidRPr="00DE1E5A">
        <w:rPr>
          <w:rFonts w:ascii="GHEA Grapalat" w:hAnsi="GHEA Grapalat" w:cs="Sylfaen"/>
          <w:sz w:val="20"/>
        </w:rPr>
        <w:t>ունեցող</w:t>
      </w:r>
      <w:r w:rsidRPr="00DE1E5A">
        <w:rPr>
          <w:rFonts w:ascii="GHEA Grapalat" w:hAnsi="GHEA Grapalat" w:cs="Times Armenian"/>
          <w:sz w:val="20"/>
          <w:lang w:val="af-ZA"/>
        </w:rPr>
        <w:t xml:space="preserve"> </w:t>
      </w:r>
      <w:r w:rsidRPr="00DE1E5A">
        <w:rPr>
          <w:rFonts w:ascii="GHEA Grapalat" w:hAnsi="GHEA Grapalat" w:cs="Sylfaen"/>
          <w:sz w:val="20"/>
        </w:rPr>
        <w:t>անձանց</w:t>
      </w:r>
      <w:r w:rsidRPr="00DE1E5A">
        <w:rPr>
          <w:rFonts w:ascii="GHEA Grapalat" w:hAnsi="GHEA Grapalat" w:cs="Times Armenian"/>
          <w:sz w:val="20"/>
          <w:lang w:val="af-ZA"/>
        </w:rPr>
        <w:t xml:space="preserve"> (</w:t>
      </w:r>
      <w:r w:rsidRPr="00DE1E5A">
        <w:rPr>
          <w:rFonts w:ascii="GHEA Grapalat" w:hAnsi="GHEA Grapalat" w:cs="Sylfaen"/>
          <w:sz w:val="20"/>
        </w:rPr>
        <w:t>այսուհետ</w:t>
      </w:r>
      <w:r w:rsidRPr="00DE1E5A">
        <w:rPr>
          <w:rFonts w:ascii="GHEA Grapalat" w:hAnsi="GHEA Grapalat" w:cs="Times Armenian"/>
          <w:sz w:val="20"/>
          <w:lang w:val="af-ZA"/>
        </w:rPr>
        <w:t xml:space="preserve">`  </w:t>
      </w:r>
      <w:r w:rsidRPr="00DE1E5A">
        <w:rPr>
          <w:rFonts w:ascii="GHEA Grapalat" w:hAnsi="GHEA Grapalat" w:cs="Sylfaen"/>
          <w:sz w:val="20"/>
        </w:rPr>
        <w:t>մասնակից</w:t>
      </w:r>
      <w:r w:rsidRPr="00DE1E5A">
        <w:rPr>
          <w:rFonts w:ascii="GHEA Grapalat" w:hAnsi="GHEA Grapalat" w:cs="Times Armenian"/>
          <w:sz w:val="20"/>
          <w:lang w:val="af-ZA"/>
        </w:rPr>
        <w:t xml:space="preserve">) </w:t>
      </w:r>
      <w:r w:rsidRPr="00DE1E5A">
        <w:rPr>
          <w:rFonts w:ascii="GHEA Grapalat" w:hAnsi="GHEA Grapalat" w:cs="Sylfaen"/>
          <w:sz w:val="20"/>
        </w:rPr>
        <w:t>տեղեկացնելու</w:t>
      </w:r>
      <w:r w:rsidRPr="00DE1E5A">
        <w:rPr>
          <w:rFonts w:ascii="GHEA Grapalat" w:hAnsi="GHEA Grapalat" w:cs="Times Armenian"/>
          <w:sz w:val="20"/>
          <w:lang w:val="af-ZA"/>
        </w:rPr>
        <w:t xml:space="preserve"> </w:t>
      </w:r>
      <w:r w:rsidRPr="00DE1E5A">
        <w:rPr>
          <w:rFonts w:ascii="GHEA Grapalat" w:hAnsi="GHEA Grapalat" w:cs="Sylfaen"/>
          <w:sz w:val="20"/>
        </w:rPr>
        <w:t>ընթացակար</w:t>
      </w:r>
      <w:r w:rsidRPr="00DE1E5A">
        <w:rPr>
          <w:rFonts w:ascii="GHEA Grapalat" w:hAnsi="GHEA Grapalat" w:cs="Times Armenian"/>
          <w:sz w:val="20"/>
        </w:rPr>
        <w:t>գ</w:t>
      </w:r>
      <w:r w:rsidRPr="00DE1E5A">
        <w:rPr>
          <w:rFonts w:ascii="GHEA Grapalat" w:hAnsi="GHEA Grapalat" w:cs="Sylfaen"/>
          <w:sz w:val="20"/>
        </w:rPr>
        <w:t>ի</w:t>
      </w:r>
      <w:r w:rsidRPr="00DE1E5A">
        <w:rPr>
          <w:rFonts w:ascii="GHEA Grapalat" w:hAnsi="GHEA Grapalat" w:cs="Times Armenian"/>
          <w:sz w:val="20"/>
          <w:lang w:val="af-ZA"/>
        </w:rPr>
        <w:t xml:space="preserve"> </w:t>
      </w:r>
      <w:r w:rsidRPr="00DE1E5A">
        <w:rPr>
          <w:rFonts w:ascii="GHEA Grapalat" w:hAnsi="GHEA Grapalat" w:cs="Sylfaen"/>
          <w:sz w:val="20"/>
        </w:rPr>
        <w:t>պայմանների</w:t>
      </w:r>
      <w:r w:rsidRPr="00DE1E5A">
        <w:rPr>
          <w:rFonts w:ascii="GHEA Grapalat" w:hAnsi="GHEA Grapalat" w:cs="Times Armenian"/>
          <w:sz w:val="20"/>
          <w:lang w:val="af-ZA"/>
        </w:rPr>
        <w:t xml:space="preserve">` </w:t>
      </w:r>
      <w:r w:rsidRPr="00DE1E5A">
        <w:rPr>
          <w:rFonts w:ascii="GHEA Grapalat" w:hAnsi="GHEA Grapalat" w:cs="Times Armenian"/>
          <w:sz w:val="20"/>
        </w:rPr>
        <w:t>գ</w:t>
      </w:r>
      <w:r w:rsidRPr="00DE1E5A">
        <w:rPr>
          <w:rFonts w:ascii="GHEA Grapalat" w:hAnsi="GHEA Grapalat" w:cs="Sylfaen"/>
          <w:sz w:val="20"/>
        </w:rPr>
        <w:t>նման</w:t>
      </w:r>
      <w:r w:rsidRPr="00DE1E5A">
        <w:rPr>
          <w:rFonts w:ascii="GHEA Grapalat" w:hAnsi="GHEA Grapalat" w:cs="Times Armenian"/>
          <w:sz w:val="20"/>
          <w:lang w:val="af-ZA"/>
        </w:rPr>
        <w:t xml:space="preserve"> </w:t>
      </w:r>
      <w:r w:rsidRPr="00DE1E5A">
        <w:rPr>
          <w:rFonts w:ascii="GHEA Grapalat" w:hAnsi="GHEA Grapalat" w:cs="Sylfaen"/>
          <w:sz w:val="20"/>
        </w:rPr>
        <w:t>առարկայի</w:t>
      </w:r>
      <w:r w:rsidRPr="00DE1E5A">
        <w:rPr>
          <w:rFonts w:ascii="GHEA Grapalat" w:hAnsi="GHEA Grapalat" w:cs="Times Armenian"/>
          <w:sz w:val="20"/>
          <w:lang w:val="af-ZA"/>
        </w:rPr>
        <w:t xml:space="preserve">, </w:t>
      </w:r>
      <w:r w:rsidRPr="00DE1E5A">
        <w:rPr>
          <w:rFonts w:ascii="GHEA Grapalat" w:hAnsi="GHEA Grapalat" w:cs="Sylfaen"/>
          <w:sz w:val="20"/>
        </w:rPr>
        <w:t>ընթացակար</w:t>
      </w:r>
      <w:r w:rsidRPr="00DE1E5A">
        <w:rPr>
          <w:rFonts w:ascii="GHEA Grapalat" w:hAnsi="GHEA Grapalat" w:cs="Times Armenian"/>
          <w:sz w:val="20"/>
        </w:rPr>
        <w:t>գ</w:t>
      </w:r>
      <w:r w:rsidRPr="00DE1E5A">
        <w:rPr>
          <w:rFonts w:ascii="GHEA Grapalat" w:hAnsi="GHEA Grapalat" w:cs="Sylfaen"/>
          <w:sz w:val="20"/>
        </w:rPr>
        <w:t>ի</w:t>
      </w:r>
      <w:r w:rsidRPr="00DE1E5A">
        <w:rPr>
          <w:rFonts w:ascii="GHEA Grapalat" w:hAnsi="GHEA Grapalat" w:cs="Times Armenian"/>
          <w:sz w:val="20"/>
          <w:lang w:val="af-ZA"/>
        </w:rPr>
        <w:t xml:space="preserve"> </w:t>
      </w:r>
      <w:r w:rsidRPr="00DE1E5A">
        <w:rPr>
          <w:rFonts w:ascii="GHEA Grapalat" w:hAnsi="GHEA Grapalat" w:cs="Sylfaen"/>
          <w:sz w:val="20"/>
        </w:rPr>
        <w:t>անցկացման</w:t>
      </w:r>
      <w:r w:rsidRPr="00DE1E5A">
        <w:rPr>
          <w:rFonts w:ascii="GHEA Grapalat" w:hAnsi="GHEA Grapalat" w:cs="Times Armenian"/>
          <w:sz w:val="20"/>
          <w:lang w:val="af-ZA"/>
        </w:rPr>
        <w:t xml:space="preserve">, </w:t>
      </w:r>
      <w:r w:rsidRPr="00DE1E5A">
        <w:rPr>
          <w:rFonts w:ascii="GHEA Grapalat" w:hAnsi="GHEA Grapalat" w:cs="Sylfaen"/>
          <w:sz w:val="20"/>
          <w:lang w:val="hy-AM"/>
        </w:rPr>
        <w:t>ընտրված մասնակցին</w:t>
      </w:r>
      <w:r w:rsidRPr="00DE1E5A">
        <w:rPr>
          <w:rFonts w:ascii="GHEA Grapalat" w:hAnsi="GHEA Grapalat" w:cs="Times Armenian"/>
          <w:sz w:val="20"/>
          <w:lang w:val="af-ZA"/>
        </w:rPr>
        <w:t xml:space="preserve"> </w:t>
      </w:r>
      <w:r w:rsidRPr="00DE1E5A">
        <w:rPr>
          <w:rFonts w:ascii="GHEA Grapalat" w:hAnsi="GHEA Grapalat" w:cs="Sylfaen"/>
          <w:sz w:val="20"/>
        </w:rPr>
        <w:t>որոշելու</w:t>
      </w:r>
      <w:r w:rsidRPr="00DE1E5A">
        <w:rPr>
          <w:rFonts w:ascii="GHEA Grapalat" w:hAnsi="GHEA Grapalat" w:cs="Times Armenian"/>
          <w:sz w:val="20"/>
          <w:lang w:val="af-ZA"/>
        </w:rPr>
        <w:t xml:space="preserve"> </w:t>
      </w:r>
      <w:r w:rsidRPr="00DE1E5A">
        <w:rPr>
          <w:rFonts w:ascii="GHEA Grapalat" w:hAnsi="GHEA Grapalat" w:cs="Sylfaen"/>
          <w:sz w:val="20"/>
        </w:rPr>
        <w:t>և</w:t>
      </w:r>
      <w:r w:rsidRPr="00DE1E5A">
        <w:rPr>
          <w:rFonts w:ascii="GHEA Grapalat" w:hAnsi="GHEA Grapalat" w:cs="Times Armenian"/>
          <w:sz w:val="20"/>
          <w:lang w:val="af-ZA"/>
        </w:rPr>
        <w:t xml:space="preserve"> </w:t>
      </w:r>
      <w:r w:rsidRPr="00DE1E5A">
        <w:rPr>
          <w:rFonts w:ascii="GHEA Grapalat" w:hAnsi="GHEA Grapalat" w:cs="Sylfaen"/>
          <w:sz w:val="20"/>
        </w:rPr>
        <w:t>նրա</w:t>
      </w:r>
      <w:r w:rsidRPr="00DE1E5A">
        <w:rPr>
          <w:rFonts w:ascii="GHEA Grapalat" w:hAnsi="GHEA Grapalat" w:cs="Times Armenian"/>
          <w:sz w:val="20"/>
          <w:lang w:val="af-ZA"/>
        </w:rPr>
        <w:t xml:space="preserve"> </w:t>
      </w:r>
      <w:r w:rsidRPr="00DE1E5A">
        <w:rPr>
          <w:rFonts w:ascii="GHEA Grapalat" w:hAnsi="GHEA Grapalat" w:cs="Sylfaen"/>
          <w:sz w:val="20"/>
        </w:rPr>
        <w:t>հետ</w:t>
      </w:r>
      <w:r w:rsidRPr="00DE1E5A">
        <w:rPr>
          <w:rFonts w:ascii="GHEA Grapalat" w:hAnsi="GHEA Grapalat" w:cs="Times Armenian"/>
          <w:sz w:val="20"/>
          <w:lang w:val="af-ZA"/>
        </w:rPr>
        <w:t xml:space="preserve"> </w:t>
      </w:r>
      <w:r w:rsidRPr="00DE1E5A">
        <w:rPr>
          <w:rFonts w:ascii="GHEA Grapalat" w:hAnsi="GHEA Grapalat" w:cs="Sylfaen"/>
          <w:sz w:val="20"/>
        </w:rPr>
        <w:t>պայմանա</w:t>
      </w:r>
      <w:r w:rsidRPr="00DE1E5A">
        <w:rPr>
          <w:rFonts w:ascii="GHEA Grapalat" w:hAnsi="GHEA Grapalat" w:cs="Times Armenian"/>
          <w:sz w:val="20"/>
        </w:rPr>
        <w:t>գ</w:t>
      </w:r>
      <w:r w:rsidRPr="00DE1E5A">
        <w:rPr>
          <w:rFonts w:ascii="GHEA Grapalat" w:hAnsi="GHEA Grapalat" w:cs="Sylfaen"/>
          <w:sz w:val="20"/>
        </w:rPr>
        <w:t>իր</w:t>
      </w:r>
      <w:r w:rsidRPr="00DE1E5A">
        <w:rPr>
          <w:rFonts w:ascii="GHEA Grapalat" w:hAnsi="GHEA Grapalat" w:cs="Times Armenian"/>
          <w:sz w:val="20"/>
          <w:lang w:val="af-ZA"/>
        </w:rPr>
        <w:t xml:space="preserve"> </w:t>
      </w:r>
      <w:r w:rsidRPr="00DE1E5A">
        <w:rPr>
          <w:rFonts w:ascii="GHEA Grapalat" w:hAnsi="GHEA Grapalat" w:cs="Sylfaen"/>
          <w:sz w:val="20"/>
        </w:rPr>
        <w:t>կնքելու</w:t>
      </w:r>
      <w:r w:rsidRPr="00DE1E5A">
        <w:rPr>
          <w:rFonts w:ascii="GHEA Grapalat" w:hAnsi="GHEA Grapalat" w:cs="Times Armenian"/>
          <w:sz w:val="20"/>
          <w:lang w:val="af-ZA"/>
        </w:rPr>
        <w:t xml:space="preserve"> </w:t>
      </w:r>
      <w:r w:rsidRPr="00DE1E5A">
        <w:rPr>
          <w:rFonts w:ascii="GHEA Grapalat" w:hAnsi="GHEA Grapalat" w:cs="Sylfaen"/>
          <w:sz w:val="20"/>
        </w:rPr>
        <w:t>մասին</w:t>
      </w:r>
      <w:r w:rsidRPr="00DE1E5A">
        <w:rPr>
          <w:rFonts w:ascii="GHEA Grapalat" w:hAnsi="GHEA Grapalat" w:cs="Times Armenian"/>
          <w:sz w:val="20"/>
          <w:lang w:val="af-ZA"/>
        </w:rPr>
        <w:t xml:space="preserve">, </w:t>
      </w:r>
      <w:r w:rsidRPr="00DE1E5A">
        <w:rPr>
          <w:rFonts w:ascii="GHEA Grapalat" w:hAnsi="GHEA Grapalat" w:cs="Sylfaen"/>
          <w:sz w:val="20"/>
        </w:rPr>
        <w:t>ինչպես</w:t>
      </w:r>
      <w:r w:rsidRPr="00DE1E5A">
        <w:rPr>
          <w:rFonts w:ascii="GHEA Grapalat" w:hAnsi="GHEA Grapalat" w:cs="Times Armenian"/>
          <w:sz w:val="20"/>
          <w:lang w:val="af-ZA"/>
        </w:rPr>
        <w:t xml:space="preserve"> </w:t>
      </w:r>
      <w:r w:rsidRPr="00DE1E5A">
        <w:rPr>
          <w:rFonts w:ascii="GHEA Grapalat" w:hAnsi="GHEA Grapalat" w:cs="Sylfaen"/>
          <w:sz w:val="20"/>
        </w:rPr>
        <w:t>նաև</w:t>
      </w:r>
      <w:r w:rsidRPr="00DE1E5A">
        <w:rPr>
          <w:rFonts w:ascii="GHEA Grapalat" w:hAnsi="GHEA Grapalat" w:cs="Times Armenian"/>
          <w:sz w:val="20"/>
          <w:lang w:val="af-ZA"/>
        </w:rPr>
        <w:t xml:space="preserve"> </w:t>
      </w:r>
      <w:r w:rsidRPr="00DE1E5A">
        <w:rPr>
          <w:rFonts w:ascii="GHEA Grapalat" w:hAnsi="GHEA Grapalat" w:cs="Sylfaen"/>
          <w:sz w:val="20"/>
        </w:rPr>
        <w:t>օժանդակելու</w:t>
      </w:r>
      <w:r w:rsidRPr="00DE1E5A">
        <w:rPr>
          <w:rFonts w:ascii="GHEA Grapalat" w:hAnsi="GHEA Grapalat" w:cs="Times Armenian"/>
          <w:sz w:val="20"/>
          <w:lang w:val="af-ZA"/>
        </w:rPr>
        <w:t xml:space="preserve"> </w:t>
      </w:r>
      <w:r w:rsidRPr="00DE1E5A">
        <w:rPr>
          <w:rFonts w:ascii="GHEA Grapalat" w:hAnsi="GHEA Grapalat" w:cs="Sylfaen"/>
          <w:sz w:val="20"/>
        </w:rPr>
        <w:t>ընթացակար</w:t>
      </w:r>
      <w:r w:rsidRPr="00DE1E5A">
        <w:rPr>
          <w:rFonts w:ascii="GHEA Grapalat" w:hAnsi="GHEA Grapalat" w:cs="Times Armenian"/>
          <w:sz w:val="20"/>
        </w:rPr>
        <w:t>գ</w:t>
      </w:r>
      <w:r w:rsidRPr="00DE1E5A">
        <w:rPr>
          <w:rFonts w:ascii="GHEA Grapalat" w:hAnsi="GHEA Grapalat" w:cs="Sylfaen"/>
          <w:sz w:val="20"/>
        </w:rPr>
        <w:t>ի</w:t>
      </w:r>
      <w:r w:rsidRPr="00DE1E5A">
        <w:rPr>
          <w:rFonts w:ascii="GHEA Grapalat" w:hAnsi="GHEA Grapalat" w:cs="Times Armenian"/>
          <w:sz w:val="20"/>
          <w:lang w:val="af-ZA"/>
        </w:rPr>
        <w:t xml:space="preserve"> </w:t>
      </w:r>
      <w:r w:rsidRPr="00DE1E5A">
        <w:rPr>
          <w:rFonts w:ascii="GHEA Grapalat" w:hAnsi="GHEA Grapalat" w:cs="Sylfaen"/>
          <w:sz w:val="20"/>
        </w:rPr>
        <w:t>հայտը</w:t>
      </w:r>
      <w:r w:rsidRPr="00DE1E5A">
        <w:rPr>
          <w:rFonts w:ascii="GHEA Grapalat" w:hAnsi="GHEA Grapalat" w:cs="Times Armenian"/>
          <w:sz w:val="20"/>
          <w:lang w:val="af-ZA"/>
        </w:rPr>
        <w:t xml:space="preserve"> </w:t>
      </w:r>
      <w:r w:rsidRPr="00DE1E5A">
        <w:rPr>
          <w:rFonts w:ascii="GHEA Grapalat" w:hAnsi="GHEA Grapalat" w:cs="Sylfaen"/>
          <w:sz w:val="20"/>
        </w:rPr>
        <w:t>պատրաստելիս</w:t>
      </w:r>
      <w:r w:rsidRPr="00DE1E5A">
        <w:rPr>
          <w:rFonts w:ascii="GHEA Grapalat" w:hAnsi="GHEA Grapalat" w:cs="Times Armenian"/>
          <w:sz w:val="20"/>
          <w:lang w:val="af-ZA"/>
        </w:rPr>
        <w:t>։</w:t>
      </w:r>
    </w:p>
    <w:p w:rsidR="00C339E7" w:rsidRPr="00DE1E5A" w:rsidRDefault="00C339E7" w:rsidP="00C339E7">
      <w:pPr>
        <w:spacing w:after="0" w:line="240" w:lineRule="auto"/>
        <w:ind w:firstLine="567"/>
        <w:jc w:val="both"/>
        <w:rPr>
          <w:rFonts w:ascii="GHEA Grapalat" w:hAnsi="GHEA Grapalat"/>
          <w:sz w:val="20"/>
          <w:lang w:val="af-ZA"/>
        </w:rPr>
      </w:pPr>
      <w:r w:rsidRPr="00DE1E5A">
        <w:rPr>
          <w:rFonts w:ascii="GHEA Grapalat" w:hAnsi="GHEA Grapalat" w:cs="Sylfaen"/>
          <w:sz w:val="20"/>
        </w:rPr>
        <w:t>Հայտեր</w:t>
      </w:r>
      <w:r w:rsidRPr="00DE1E5A">
        <w:rPr>
          <w:rFonts w:ascii="GHEA Grapalat" w:hAnsi="GHEA Grapalat" w:cs="Times Armenian"/>
          <w:sz w:val="20"/>
          <w:lang w:val="af-ZA"/>
        </w:rPr>
        <w:t xml:space="preserve"> </w:t>
      </w:r>
      <w:r w:rsidRPr="00DE1E5A">
        <w:rPr>
          <w:rFonts w:ascii="GHEA Grapalat" w:hAnsi="GHEA Grapalat" w:cs="Sylfaen"/>
          <w:sz w:val="20"/>
        </w:rPr>
        <w:t>կարող</w:t>
      </w:r>
      <w:r w:rsidRPr="00DE1E5A">
        <w:rPr>
          <w:rFonts w:ascii="GHEA Grapalat" w:hAnsi="GHEA Grapalat" w:cs="Times Armenian"/>
          <w:sz w:val="20"/>
          <w:lang w:val="af-ZA"/>
        </w:rPr>
        <w:t xml:space="preserve"> </w:t>
      </w:r>
      <w:r w:rsidRPr="00DE1E5A">
        <w:rPr>
          <w:rFonts w:ascii="GHEA Grapalat" w:hAnsi="GHEA Grapalat" w:cs="Sylfaen"/>
          <w:sz w:val="20"/>
        </w:rPr>
        <w:t>են</w:t>
      </w:r>
      <w:r w:rsidRPr="00DE1E5A">
        <w:rPr>
          <w:rFonts w:ascii="GHEA Grapalat" w:hAnsi="GHEA Grapalat" w:cs="Times Armenian"/>
          <w:sz w:val="20"/>
          <w:lang w:val="af-ZA"/>
        </w:rPr>
        <w:t xml:space="preserve"> </w:t>
      </w:r>
      <w:r w:rsidRPr="00DE1E5A">
        <w:rPr>
          <w:rFonts w:ascii="GHEA Grapalat" w:hAnsi="GHEA Grapalat" w:cs="Sylfaen"/>
          <w:sz w:val="20"/>
        </w:rPr>
        <w:t>ներկայացնել</w:t>
      </w:r>
      <w:r w:rsidRPr="00DE1E5A">
        <w:rPr>
          <w:rFonts w:ascii="GHEA Grapalat" w:hAnsi="GHEA Grapalat" w:cs="Times Armenian"/>
          <w:sz w:val="20"/>
          <w:lang w:val="af-ZA"/>
        </w:rPr>
        <w:t xml:space="preserve"> համակարգում </w:t>
      </w:r>
      <w:r w:rsidRPr="00DE1E5A">
        <w:rPr>
          <w:rFonts w:ascii="GHEA Grapalat" w:hAnsi="GHEA Grapalat" w:cs="Sylfaen"/>
          <w:sz w:val="20"/>
        </w:rPr>
        <w:t>գրանցված</w:t>
      </w:r>
      <w:r w:rsidRPr="00DE1E5A">
        <w:rPr>
          <w:rFonts w:ascii="GHEA Grapalat" w:hAnsi="GHEA Grapalat" w:cs="Sylfaen"/>
          <w:sz w:val="20"/>
          <w:lang w:val="af-ZA"/>
        </w:rPr>
        <w:t xml:space="preserve"> </w:t>
      </w:r>
      <w:r w:rsidRPr="00DE1E5A">
        <w:rPr>
          <w:rFonts w:ascii="GHEA Grapalat" w:hAnsi="GHEA Grapalat" w:cs="Sylfaen"/>
          <w:sz w:val="20"/>
        </w:rPr>
        <w:t>բոլոր</w:t>
      </w:r>
      <w:r w:rsidRPr="00DE1E5A">
        <w:rPr>
          <w:rFonts w:ascii="GHEA Grapalat" w:hAnsi="GHEA Grapalat" w:cs="Sylfaen"/>
          <w:sz w:val="20"/>
          <w:lang w:val="af-ZA"/>
        </w:rPr>
        <w:t xml:space="preserve"> </w:t>
      </w:r>
      <w:r w:rsidRPr="00DE1E5A">
        <w:rPr>
          <w:rFonts w:ascii="GHEA Grapalat" w:hAnsi="GHEA Grapalat" w:cs="Sylfaen"/>
          <w:sz w:val="20"/>
        </w:rPr>
        <w:t>անձիք</w:t>
      </w:r>
      <w:r w:rsidRPr="00DE1E5A">
        <w:rPr>
          <w:rFonts w:ascii="GHEA Grapalat" w:hAnsi="GHEA Grapalat" w:cs="Times Armenian"/>
          <w:sz w:val="20"/>
          <w:lang w:val="af-ZA"/>
        </w:rPr>
        <w:t xml:space="preserve">, </w:t>
      </w:r>
      <w:r w:rsidRPr="00DE1E5A">
        <w:rPr>
          <w:rFonts w:ascii="GHEA Grapalat" w:hAnsi="GHEA Grapalat" w:cs="Sylfaen"/>
          <w:sz w:val="20"/>
        </w:rPr>
        <w:t>անկախ</w:t>
      </w:r>
      <w:r w:rsidRPr="00DE1E5A">
        <w:rPr>
          <w:rFonts w:ascii="GHEA Grapalat" w:hAnsi="GHEA Grapalat" w:cs="Times Armenian"/>
          <w:sz w:val="20"/>
          <w:lang w:val="af-ZA"/>
        </w:rPr>
        <w:t xml:space="preserve"> </w:t>
      </w:r>
      <w:r w:rsidRPr="00DE1E5A">
        <w:rPr>
          <w:rFonts w:ascii="GHEA Grapalat" w:hAnsi="GHEA Grapalat" w:cs="Sylfaen"/>
          <w:sz w:val="20"/>
        </w:rPr>
        <w:t>նրանց</w:t>
      </w:r>
      <w:r w:rsidRPr="00DE1E5A">
        <w:rPr>
          <w:rFonts w:ascii="GHEA Grapalat" w:hAnsi="GHEA Grapalat" w:cs="Times Armenian"/>
          <w:sz w:val="20"/>
          <w:lang w:val="af-ZA"/>
        </w:rPr>
        <w:t xml:space="preserve">` </w:t>
      </w:r>
      <w:r w:rsidRPr="00DE1E5A">
        <w:rPr>
          <w:rFonts w:ascii="GHEA Grapalat" w:hAnsi="GHEA Grapalat" w:cs="Sylfaen"/>
          <w:sz w:val="20"/>
        </w:rPr>
        <w:t>օտարերկրյա</w:t>
      </w:r>
      <w:r w:rsidRPr="00DE1E5A">
        <w:rPr>
          <w:rFonts w:ascii="GHEA Grapalat" w:hAnsi="GHEA Grapalat" w:cs="Times Armenian"/>
          <w:sz w:val="20"/>
          <w:lang w:val="af-ZA"/>
        </w:rPr>
        <w:t xml:space="preserve"> </w:t>
      </w:r>
      <w:r w:rsidRPr="00DE1E5A">
        <w:rPr>
          <w:rFonts w:ascii="GHEA Grapalat" w:hAnsi="GHEA Grapalat" w:cs="Sylfaen"/>
          <w:sz w:val="20"/>
        </w:rPr>
        <w:t>ֆիզիկական</w:t>
      </w:r>
      <w:r w:rsidRPr="00DE1E5A">
        <w:rPr>
          <w:rFonts w:ascii="GHEA Grapalat" w:hAnsi="GHEA Grapalat" w:cs="Times Armenian"/>
          <w:sz w:val="20"/>
          <w:lang w:val="af-ZA"/>
        </w:rPr>
        <w:t xml:space="preserve"> </w:t>
      </w:r>
      <w:r w:rsidRPr="00DE1E5A">
        <w:rPr>
          <w:rFonts w:ascii="GHEA Grapalat" w:hAnsi="GHEA Grapalat" w:cs="Sylfaen"/>
          <w:sz w:val="20"/>
        </w:rPr>
        <w:t>անձ</w:t>
      </w:r>
      <w:r w:rsidRPr="00DE1E5A">
        <w:rPr>
          <w:rFonts w:ascii="GHEA Grapalat" w:hAnsi="GHEA Grapalat" w:cs="Times Armenian"/>
          <w:sz w:val="20"/>
          <w:lang w:val="af-ZA"/>
        </w:rPr>
        <w:t xml:space="preserve">, </w:t>
      </w:r>
      <w:r w:rsidRPr="00DE1E5A">
        <w:rPr>
          <w:rFonts w:ascii="GHEA Grapalat" w:hAnsi="GHEA Grapalat" w:cs="Sylfaen"/>
          <w:sz w:val="20"/>
        </w:rPr>
        <w:t>կազմակերպություն</w:t>
      </w:r>
      <w:r w:rsidRPr="00DE1E5A">
        <w:rPr>
          <w:rFonts w:ascii="GHEA Grapalat" w:hAnsi="GHEA Grapalat" w:cs="Times Armenian"/>
          <w:sz w:val="20"/>
          <w:lang w:val="af-ZA"/>
        </w:rPr>
        <w:t xml:space="preserve">, </w:t>
      </w:r>
      <w:r w:rsidRPr="00DE1E5A">
        <w:rPr>
          <w:rFonts w:ascii="GHEA Grapalat" w:hAnsi="GHEA Grapalat" w:cs="Sylfaen"/>
          <w:sz w:val="20"/>
        </w:rPr>
        <w:t>քաղաքացիություն</w:t>
      </w:r>
      <w:r w:rsidRPr="00DE1E5A">
        <w:rPr>
          <w:rFonts w:ascii="GHEA Grapalat" w:hAnsi="GHEA Grapalat" w:cs="Times Armenian"/>
          <w:sz w:val="20"/>
          <w:lang w:val="af-ZA"/>
        </w:rPr>
        <w:t xml:space="preserve"> </w:t>
      </w:r>
      <w:r w:rsidRPr="00DE1E5A">
        <w:rPr>
          <w:rFonts w:ascii="GHEA Grapalat" w:hAnsi="GHEA Grapalat" w:cs="Sylfaen"/>
          <w:sz w:val="20"/>
        </w:rPr>
        <w:t>չունեցող</w:t>
      </w:r>
      <w:r w:rsidRPr="00DE1E5A">
        <w:rPr>
          <w:rFonts w:ascii="GHEA Grapalat" w:hAnsi="GHEA Grapalat" w:cs="Times Armenian"/>
          <w:sz w:val="20"/>
          <w:lang w:val="af-ZA"/>
        </w:rPr>
        <w:t xml:space="preserve"> </w:t>
      </w:r>
      <w:r w:rsidRPr="00DE1E5A">
        <w:rPr>
          <w:rFonts w:ascii="GHEA Grapalat" w:hAnsi="GHEA Grapalat" w:cs="Sylfaen"/>
          <w:sz w:val="20"/>
        </w:rPr>
        <w:t>անձ</w:t>
      </w:r>
      <w:r w:rsidRPr="00DE1E5A">
        <w:rPr>
          <w:rFonts w:ascii="GHEA Grapalat" w:hAnsi="GHEA Grapalat" w:cs="Times Armenian"/>
          <w:sz w:val="20"/>
          <w:lang w:val="af-ZA"/>
        </w:rPr>
        <w:t xml:space="preserve"> </w:t>
      </w:r>
      <w:r w:rsidRPr="00DE1E5A">
        <w:rPr>
          <w:rFonts w:ascii="GHEA Grapalat" w:hAnsi="GHEA Grapalat" w:cs="Sylfaen"/>
          <w:sz w:val="20"/>
        </w:rPr>
        <w:t>լինելու</w:t>
      </w:r>
      <w:r w:rsidRPr="00DE1E5A">
        <w:rPr>
          <w:rFonts w:ascii="GHEA Grapalat" w:hAnsi="GHEA Grapalat" w:cs="Times Armenian"/>
          <w:sz w:val="20"/>
          <w:lang w:val="af-ZA"/>
        </w:rPr>
        <w:t xml:space="preserve"> </w:t>
      </w:r>
      <w:r w:rsidRPr="00DE1E5A">
        <w:rPr>
          <w:rFonts w:ascii="GHEA Grapalat" w:hAnsi="GHEA Grapalat" w:cs="Sylfaen"/>
          <w:sz w:val="20"/>
        </w:rPr>
        <w:t>հան</w:t>
      </w:r>
      <w:r w:rsidRPr="00DE1E5A">
        <w:rPr>
          <w:rFonts w:ascii="GHEA Grapalat" w:hAnsi="GHEA Grapalat" w:cs="Times Armenian"/>
          <w:sz w:val="20"/>
        </w:rPr>
        <w:t>գ</w:t>
      </w:r>
      <w:r w:rsidRPr="00DE1E5A">
        <w:rPr>
          <w:rFonts w:ascii="GHEA Grapalat" w:hAnsi="GHEA Grapalat" w:cs="Sylfaen"/>
          <w:sz w:val="20"/>
        </w:rPr>
        <w:t>ամանքից</w:t>
      </w:r>
      <w:r w:rsidRPr="00DE1E5A">
        <w:rPr>
          <w:rFonts w:ascii="GHEA Grapalat" w:hAnsi="GHEA Grapalat" w:cs="Times Armenian"/>
          <w:sz w:val="20"/>
          <w:lang w:val="af-ZA"/>
        </w:rPr>
        <w:t>։</w:t>
      </w:r>
    </w:p>
    <w:p w:rsidR="00C339E7" w:rsidRPr="00DE1E5A" w:rsidRDefault="00C339E7" w:rsidP="00C339E7">
      <w:pPr>
        <w:pStyle w:val="BodyTextIndent2"/>
        <w:spacing w:line="240" w:lineRule="auto"/>
        <w:ind w:firstLine="567"/>
        <w:rPr>
          <w:rFonts w:ascii="GHEA Grapalat" w:hAnsi="GHEA Grapalat" w:cs="Sylfaen"/>
          <w:szCs w:val="24"/>
        </w:rPr>
      </w:pPr>
      <w:r w:rsidRPr="00DE1E5A">
        <w:rPr>
          <w:rFonts w:ascii="GHEA Grapalat" w:hAnsi="GHEA Grapalat" w:cs="Sylfaen"/>
          <w:szCs w:val="24"/>
          <w:lang w:val="ru-RU"/>
        </w:rPr>
        <w:t>Համակարգում</w:t>
      </w:r>
      <w:r w:rsidRPr="00DE1E5A">
        <w:rPr>
          <w:rFonts w:ascii="GHEA Grapalat" w:hAnsi="GHEA Grapalat" w:cs="Sylfaen"/>
          <w:szCs w:val="24"/>
        </w:rPr>
        <w:t xml:space="preserve"> </w:t>
      </w:r>
      <w:r w:rsidRPr="00DE1E5A">
        <w:rPr>
          <w:rFonts w:ascii="GHEA Grapalat" w:hAnsi="GHEA Grapalat" w:cs="Sylfaen"/>
          <w:szCs w:val="24"/>
          <w:lang w:val="ru-RU"/>
        </w:rPr>
        <w:t>որպես</w:t>
      </w:r>
      <w:r w:rsidRPr="00DE1E5A">
        <w:rPr>
          <w:rFonts w:ascii="GHEA Grapalat" w:hAnsi="GHEA Grapalat" w:cs="Sylfaen"/>
          <w:szCs w:val="24"/>
        </w:rPr>
        <w:t xml:space="preserve"> </w:t>
      </w:r>
      <w:r w:rsidRPr="00DE1E5A">
        <w:rPr>
          <w:rFonts w:ascii="GHEA Grapalat" w:hAnsi="GHEA Grapalat" w:cs="Sylfaen"/>
          <w:szCs w:val="24"/>
          <w:lang w:val="en-US"/>
        </w:rPr>
        <w:t>մ</w:t>
      </w:r>
      <w:r w:rsidRPr="00DE1E5A">
        <w:rPr>
          <w:rFonts w:ascii="GHEA Grapalat" w:hAnsi="GHEA Grapalat" w:cs="Sylfaen"/>
          <w:szCs w:val="24"/>
          <w:lang w:val="ru-RU"/>
        </w:rPr>
        <w:t>ասնակից</w:t>
      </w:r>
      <w:r w:rsidRPr="00DE1E5A">
        <w:rPr>
          <w:rFonts w:ascii="GHEA Grapalat" w:hAnsi="GHEA Grapalat" w:cs="Sylfaen"/>
          <w:szCs w:val="24"/>
        </w:rPr>
        <w:t xml:space="preserve"> </w:t>
      </w:r>
      <w:r w:rsidRPr="00DE1E5A">
        <w:rPr>
          <w:rFonts w:ascii="GHEA Grapalat" w:hAnsi="GHEA Grapalat" w:cs="Sylfaen"/>
          <w:szCs w:val="24"/>
          <w:lang w:val="ru-RU"/>
        </w:rPr>
        <w:t>գրանցվելու</w:t>
      </w:r>
      <w:r w:rsidRPr="00DE1E5A">
        <w:rPr>
          <w:rFonts w:ascii="GHEA Grapalat" w:hAnsi="GHEA Grapalat" w:cs="Sylfaen"/>
          <w:szCs w:val="24"/>
        </w:rPr>
        <w:t xml:space="preserve"> </w:t>
      </w:r>
      <w:r w:rsidRPr="00DE1E5A">
        <w:rPr>
          <w:rFonts w:ascii="GHEA Grapalat" w:hAnsi="GHEA Grapalat" w:cs="Sylfaen"/>
          <w:szCs w:val="24"/>
          <w:lang w:val="ru-RU"/>
        </w:rPr>
        <w:t>նպատակով</w:t>
      </w:r>
      <w:r w:rsidRPr="00DE1E5A">
        <w:rPr>
          <w:rFonts w:ascii="GHEA Grapalat" w:hAnsi="GHEA Grapalat" w:cs="Sylfaen"/>
          <w:szCs w:val="24"/>
        </w:rPr>
        <w:t xml:space="preserve"> </w:t>
      </w:r>
      <w:r w:rsidRPr="00DE1E5A">
        <w:rPr>
          <w:rFonts w:ascii="GHEA Grapalat" w:hAnsi="GHEA Grapalat" w:cs="Sylfaen"/>
          <w:szCs w:val="24"/>
          <w:lang w:val="en-US"/>
        </w:rPr>
        <w:t>անձը</w:t>
      </w:r>
      <w:r w:rsidRPr="00DE1E5A">
        <w:rPr>
          <w:rFonts w:ascii="GHEA Grapalat" w:hAnsi="GHEA Grapalat" w:cs="Sylfaen"/>
          <w:szCs w:val="24"/>
        </w:rPr>
        <w:t xml:space="preserve"> </w:t>
      </w:r>
      <w:r w:rsidRPr="00DE1E5A">
        <w:rPr>
          <w:rFonts w:ascii="GHEA Grapalat" w:hAnsi="GHEA Grapalat" w:cs="Sylfaen"/>
          <w:szCs w:val="24"/>
          <w:lang w:val="ru-RU"/>
        </w:rPr>
        <w:t>մուտք</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գործում</w:t>
      </w:r>
      <w:r w:rsidRPr="00DE1E5A">
        <w:rPr>
          <w:rFonts w:ascii="GHEA Grapalat" w:hAnsi="GHEA Grapalat" w:cs="Sylfaen"/>
          <w:szCs w:val="24"/>
        </w:rPr>
        <w:t xml:space="preserve"> www.armeps.am </w:t>
      </w:r>
      <w:r w:rsidRPr="00DE1E5A">
        <w:rPr>
          <w:rFonts w:ascii="GHEA Grapalat" w:hAnsi="GHEA Grapalat" w:cs="Sylfaen"/>
          <w:szCs w:val="24"/>
          <w:lang w:val="en-US"/>
        </w:rPr>
        <w:t>հասցեով</w:t>
      </w:r>
      <w:r w:rsidRPr="00DE1E5A">
        <w:rPr>
          <w:rFonts w:ascii="GHEA Grapalat" w:hAnsi="GHEA Grapalat" w:cs="Sylfaen"/>
          <w:szCs w:val="24"/>
        </w:rPr>
        <w:t xml:space="preserve"> </w:t>
      </w:r>
      <w:r w:rsidRPr="00DE1E5A">
        <w:rPr>
          <w:rFonts w:ascii="GHEA Grapalat" w:hAnsi="GHEA Grapalat" w:cs="Sylfaen"/>
          <w:szCs w:val="24"/>
          <w:lang w:val="en-US"/>
        </w:rPr>
        <w:t>գործող</w:t>
      </w:r>
      <w:r w:rsidRPr="00DE1E5A">
        <w:rPr>
          <w:rFonts w:ascii="GHEA Grapalat" w:hAnsi="GHEA Grapalat" w:cs="Sylfaen"/>
          <w:szCs w:val="24"/>
        </w:rPr>
        <w:t xml:space="preserve"> </w:t>
      </w:r>
      <w:r w:rsidRPr="00DE1E5A">
        <w:rPr>
          <w:rFonts w:ascii="GHEA Grapalat" w:hAnsi="GHEA Grapalat" w:cs="Sylfaen"/>
          <w:szCs w:val="24"/>
          <w:lang w:val="en-US"/>
        </w:rPr>
        <w:t>ինտերնետային</w:t>
      </w:r>
      <w:r w:rsidRPr="00DE1E5A">
        <w:rPr>
          <w:rFonts w:ascii="GHEA Grapalat" w:hAnsi="GHEA Grapalat" w:cs="Sylfaen"/>
          <w:szCs w:val="24"/>
        </w:rPr>
        <w:t xml:space="preserve"> </w:t>
      </w:r>
      <w:r w:rsidRPr="00DE1E5A">
        <w:rPr>
          <w:rFonts w:ascii="GHEA Grapalat" w:hAnsi="GHEA Grapalat" w:cs="Sylfaen"/>
          <w:szCs w:val="24"/>
          <w:lang w:val="ru-RU"/>
        </w:rPr>
        <w:t>կայք</w:t>
      </w:r>
      <w:r w:rsidRPr="00DE1E5A">
        <w:rPr>
          <w:rFonts w:ascii="GHEA Grapalat" w:hAnsi="GHEA Grapalat" w:cs="Sylfaen"/>
          <w:szCs w:val="24"/>
        </w:rPr>
        <w:t xml:space="preserve"> </w:t>
      </w:r>
      <w:r w:rsidRPr="00DE1E5A">
        <w:rPr>
          <w:rFonts w:ascii="GHEA Grapalat" w:hAnsi="GHEA Grapalat" w:cs="Sylfaen"/>
          <w:szCs w:val="24"/>
          <w:lang w:val="ru-RU"/>
        </w:rPr>
        <w:t>և</w:t>
      </w:r>
      <w:r w:rsidRPr="00DE1E5A">
        <w:rPr>
          <w:rFonts w:ascii="GHEA Grapalat" w:hAnsi="GHEA Grapalat" w:cs="Sylfaen"/>
          <w:szCs w:val="24"/>
        </w:rPr>
        <w:t xml:space="preserve"> </w:t>
      </w:r>
      <w:r w:rsidRPr="00DE1E5A">
        <w:rPr>
          <w:rFonts w:ascii="GHEA Grapalat" w:hAnsi="GHEA Grapalat" w:cs="Sylfaen"/>
          <w:szCs w:val="24"/>
          <w:lang w:val="ru-RU"/>
        </w:rPr>
        <w:t>լրացնում</w:t>
      </w:r>
      <w:r w:rsidRPr="00DE1E5A">
        <w:rPr>
          <w:rFonts w:ascii="GHEA Grapalat" w:hAnsi="GHEA Grapalat" w:cs="Sylfaen"/>
          <w:szCs w:val="24"/>
        </w:rPr>
        <w:t xml:space="preserve"> </w:t>
      </w:r>
      <w:r w:rsidRPr="00DE1E5A">
        <w:rPr>
          <w:rFonts w:ascii="GHEA Grapalat" w:hAnsi="GHEA Grapalat" w:cs="Sylfaen"/>
          <w:szCs w:val="24"/>
          <w:lang w:val="ru-RU"/>
        </w:rPr>
        <w:t>համապատասխան</w:t>
      </w:r>
      <w:r w:rsidRPr="00DE1E5A">
        <w:rPr>
          <w:rFonts w:ascii="GHEA Grapalat" w:hAnsi="GHEA Grapalat" w:cs="Sylfaen"/>
          <w:szCs w:val="24"/>
        </w:rPr>
        <w:t xml:space="preserve"> </w:t>
      </w:r>
      <w:r w:rsidRPr="00DE1E5A">
        <w:rPr>
          <w:rFonts w:ascii="GHEA Grapalat" w:hAnsi="GHEA Grapalat" w:cs="Sylfaen"/>
          <w:szCs w:val="24"/>
          <w:lang w:val="ru-RU"/>
        </w:rPr>
        <w:t>պահանջվող</w:t>
      </w:r>
      <w:r w:rsidRPr="00DE1E5A">
        <w:rPr>
          <w:rFonts w:ascii="GHEA Grapalat" w:hAnsi="GHEA Grapalat" w:cs="Sylfaen"/>
          <w:szCs w:val="24"/>
        </w:rPr>
        <w:t xml:space="preserve"> </w:t>
      </w:r>
      <w:r w:rsidRPr="00DE1E5A">
        <w:rPr>
          <w:rFonts w:ascii="GHEA Grapalat" w:hAnsi="GHEA Grapalat" w:cs="Sylfaen"/>
          <w:szCs w:val="24"/>
          <w:lang w:val="ru-RU"/>
        </w:rPr>
        <w:t>տեղեկատվությունը</w:t>
      </w:r>
      <w:r w:rsidRPr="00DE1E5A">
        <w:rPr>
          <w:rFonts w:ascii="GHEA Grapalat" w:hAnsi="GHEA Grapalat" w:cs="Sylfaen"/>
          <w:szCs w:val="24"/>
        </w:rPr>
        <w:t xml:space="preserve">, </w:t>
      </w:r>
      <w:r w:rsidRPr="00DE1E5A">
        <w:rPr>
          <w:rFonts w:ascii="GHEA Grapalat" w:hAnsi="GHEA Grapalat" w:cs="Sylfaen"/>
          <w:szCs w:val="24"/>
          <w:lang w:val="ru-RU"/>
        </w:rPr>
        <w:t>որից</w:t>
      </w:r>
      <w:r w:rsidRPr="00DE1E5A">
        <w:rPr>
          <w:rFonts w:ascii="GHEA Grapalat" w:hAnsi="GHEA Grapalat" w:cs="Sylfaen"/>
          <w:szCs w:val="24"/>
        </w:rPr>
        <w:t xml:space="preserve"> </w:t>
      </w:r>
      <w:r w:rsidRPr="00DE1E5A">
        <w:rPr>
          <w:rFonts w:ascii="GHEA Grapalat" w:hAnsi="GHEA Grapalat" w:cs="Sylfaen"/>
          <w:szCs w:val="24"/>
          <w:lang w:val="ru-RU"/>
        </w:rPr>
        <w:t>հետո</w:t>
      </w:r>
      <w:r w:rsidRPr="00DE1E5A">
        <w:rPr>
          <w:rFonts w:ascii="GHEA Grapalat" w:hAnsi="GHEA Grapalat" w:cs="Sylfaen"/>
          <w:szCs w:val="24"/>
        </w:rPr>
        <w:t xml:space="preserve"> </w:t>
      </w:r>
      <w:r w:rsidRPr="00DE1E5A">
        <w:rPr>
          <w:rFonts w:ascii="GHEA Grapalat" w:hAnsi="GHEA Grapalat" w:cs="Sylfaen"/>
          <w:szCs w:val="24"/>
          <w:lang w:val="ru-RU"/>
        </w:rPr>
        <w:t>գրանցումը</w:t>
      </w:r>
      <w:r w:rsidRPr="00DE1E5A">
        <w:rPr>
          <w:rFonts w:ascii="GHEA Grapalat" w:hAnsi="GHEA Grapalat" w:cs="Sylfaen"/>
          <w:szCs w:val="24"/>
        </w:rPr>
        <w:t xml:space="preserve"> </w:t>
      </w:r>
      <w:r w:rsidRPr="00DE1E5A">
        <w:rPr>
          <w:rFonts w:ascii="GHEA Grapalat" w:hAnsi="GHEA Grapalat" w:cs="Sylfaen"/>
          <w:szCs w:val="24"/>
          <w:lang w:val="ru-RU"/>
        </w:rPr>
        <w:t>հաստատելու</w:t>
      </w:r>
      <w:r w:rsidRPr="00DE1E5A">
        <w:rPr>
          <w:rFonts w:ascii="GHEA Grapalat" w:hAnsi="GHEA Grapalat" w:cs="Sylfaen"/>
          <w:szCs w:val="24"/>
        </w:rPr>
        <w:t xml:space="preserve"> </w:t>
      </w:r>
      <w:r w:rsidRPr="00DE1E5A">
        <w:rPr>
          <w:rFonts w:ascii="GHEA Grapalat" w:hAnsi="GHEA Grapalat" w:cs="Sylfaen"/>
          <w:szCs w:val="24"/>
          <w:lang w:val="ru-RU"/>
        </w:rPr>
        <w:t>նպատակով</w:t>
      </w:r>
      <w:r w:rsidRPr="00DE1E5A">
        <w:rPr>
          <w:rFonts w:ascii="GHEA Grapalat" w:hAnsi="GHEA Grapalat" w:cs="Sylfaen"/>
          <w:szCs w:val="24"/>
        </w:rPr>
        <w:t xml:space="preserve"> </w:t>
      </w:r>
      <w:r w:rsidRPr="00DE1E5A">
        <w:rPr>
          <w:rFonts w:ascii="GHEA Grapalat" w:hAnsi="GHEA Grapalat" w:cs="Sylfaen"/>
          <w:szCs w:val="24"/>
          <w:lang w:val="ru-RU"/>
        </w:rPr>
        <w:t>էլեկտրոնային</w:t>
      </w:r>
      <w:r w:rsidRPr="00DE1E5A">
        <w:rPr>
          <w:rFonts w:ascii="GHEA Grapalat" w:hAnsi="GHEA Grapalat" w:cs="Sylfaen"/>
          <w:szCs w:val="24"/>
        </w:rPr>
        <w:t xml:space="preserve"> </w:t>
      </w:r>
      <w:r w:rsidRPr="00DE1E5A">
        <w:rPr>
          <w:rFonts w:ascii="GHEA Grapalat" w:hAnsi="GHEA Grapalat" w:cs="Sylfaen"/>
          <w:szCs w:val="24"/>
          <w:lang w:val="ru-RU"/>
        </w:rPr>
        <w:t>փոստի</w:t>
      </w:r>
      <w:r w:rsidRPr="00DE1E5A">
        <w:rPr>
          <w:rFonts w:ascii="GHEA Grapalat" w:hAnsi="GHEA Grapalat" w:cs="Sylfaen"/>
          <w:szCs w:val="24"/>
        </w:rPr>
        <w:t xml:space="preserve"> </w:t>
      </w:r>
      <w:r w:rsidRPr="00DE1E5A">
        <w:rPr>
          <w:rFonts w:ascii="GHEA Grapalat" w:hAnsi="GHEA Grapalat" w:cs="Sylfaen"/>
          <w:szCs w:val="24"/>
          <w:lang w:val="ru-RU"/>
        </w:rPr>
        <w:t>միջոցով</w:t>
      </w:r>
      <w:r w:rsidRPr="00DE1E5A">
        <w:rPr>
          <w:rFonts w:ascii="GHEA Grapalat" w:hAnsi="GHEA Grapalat" w:cs="Sylfaen"/>
          <w:szCs w:val="24"/>
        </w:rPr>
        <w:t xml:space="preserve"> </w:t>
      </w:r>
      <w:r w:rsidRPr="00DE1E5A">
        <w:rPr>
          <w:rFonts w:ascii="GHEA Grapalat" w:hAnsi="GHEA Grapalat" w:cs="Sylfaen"/>
          <w:szCs w:val="24"/>
          <w:lang w:val="ru-RU"/>
        </w:rPr>
        <w:t>ստացված</w:t>
      </w:r>
      <w:r w:rsidRPr="00DE1E5A">
        <w:rPr>
          <w:rFonts w:ascii="GHEA Grapalat" w:hAnsi="GHEA Grapalat" w:cs="Sylfaen"/>
          <w:szCs w:val="24"/>
        </w:rPr>
        <w:t xml:space="preserve"> </w:t>
      </w:r>
      <w:r w:rsidRPr="00DE1E5A">
        <w:rPr>
          <w:rFonts w:ascii="GHEA Grapalat" w:hAnsi="GHEA Grapalat" w:cs="Sylfaen"/>
          <w:szCs w:val="24"/>
          <w:lang w:val="ru-RU"/>
        </w:rPr>
        <w:t>թվի</w:t>
      </w:r>
      <w:r w:rsidRPr="00DE1E5A">
        <w:rPr>
          <w:rFonts w:ascii="GHEA Grapalat" w:hAnsi="GHEA Grapalat" w:cs="Sylfaen"/>
          <w:szCs w:val="24"/>
        </w:rPr>
        <w:t xml:space="preserve"> </w:t>
      </w:r>
      <w:r w:rsidRPr="00DE1E5A">
        <w:rPr>
          <w:rFonts w:ascii="GHEA Grapalat" w:hAnsi="GHEA Grapalat" w:cs="Sylfaen"/>
          <w:szCs w:val="24"/>
          <w:lang w:val="ru-RU"/>
        </w:rPr>
        <w:t>և</w:t>
      </w:r>
      <w:r w:rsidRPr="00DE1E5A">
        <w:rPr>
          <w:rFonts w:ascii="GHEA Grapalat" w:hAnsi="GHEA Grapalat" w:cs="Sylfaen"/>
          <w:szCs w:val="24"/>
        </w:rPr>
        <w:t xml:space="preserve"> (</w:t>
      </w:r>
      <w:r w:rsidRPr="00DE1E5A">
        <w:rPr>
          <w:rFonts w:ascii="GHEA Grapalat" w:hAnsi="GHEA Grapalat" w:cs="Sylfaen"/>
          <w:szCs w:val="24"/>
          <w:lang w:val="ru-RU"/>
        </w:rPr>
        <w:t>կամ</w:t>
      </w:r>
      <w:r w:rsidRPr="00DE1E5A">
        <w:rPr>
          <w:rFonts w:ascii="GHEA Grapalat" w:hAnsi="GHEA Grapalat" w:cs="Sylfaen"/>
          <w:szCs w:val="24"/>
        </w:rPr>
        <w:t xml:space="preserve">) </w:t>
      </w:r>
      <w:r w:rsidRPr="00DE1E5A">
        <w:rPr>
          <w:rFonts w:ascii="GHEA Grapalat" w:hAnsi="GHEA Grapalat" w:cs="Sylfaen"/>
          <w:szCs w:val="24"/>
          <w:lang w:val="ru-RU"/>
        </w:rPr>
        <w:t>տառերի</w:t>
      </w:r>
      <w:r w:rsidRPr="00DE1E5A">
        <w:rPr>
          <w:rFonts w:ascii="GHEA Grapalat" w:hAnsi="GHEA Grapalat" w:cs="Sylfaen"/>
          <w:szCs w:val="24"/>
        </w:rPr>
        <w:t xml:space="preserve"> </w:t>
      </w:r>
      <w:r w:rsidRPr="00DE1E5A">
        <w:rPr>
          <w:rFonts w:ascii="GHEA Grapalat" w:hAnsi="GHEA Grapalat" w:cs="Sylfaen"/>
          <w:szCs w:val="24"/>
          <w:lang w:val="ru-RU"/>
        </w:rPr>
        <w:t>կոմբինացիան</w:t>
      </w:r>
      <w:r w:rsidRPr="00DE1E5A">
        <w:rPr>
          <w:rFonts w:ascii="GHEA Grapalat" w:hAnsi="GHEA Grapalat" w:cs="Sylfaen"/>
          <w:szCs w:val="24"/>
        </w:rPr>
        <w:t xml:space="preserve"> </w:t>
      </w:r>
      <w:r w:rsidRPr="00DE1E5A">
        <w:rPr>
          <w:rFonts w:ascii="GHEA Grapalat" w:hAnsi="GHEA Grapalat" w:cs="Sylfaen"/>
          <w:szCs w:val="24"/>
          <w:lang w:val="ru-RU"/>
        </w:rPr>
        <w:t>մուտքագրում</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en-US"/>
        </w:rPr>
        <w:t>հ</w:t>
      </w:r>
      <w:r w:rsidRPr="00DE1E5A">
        <w:rPr>
          <w:rFonts w:ascii="GHEA Grapalat" w:hAnsi="GHEA Grapalat" w:cs="Sylfaen"/>
          <w:szCs w:val="24"/>
          <w:lang w:val="ru-RU"/>
        </w:rPr>
        <w:t>ամակարգ</w:t>
      </w:r>
      <w:r w:rsidRPr="00DE1E5A">
        <w:rPr>
          <w:rFonts w:ascii="GHEA Grapalat" w:hAnsi="GHEA Grapalat" w:cs="Sylfaen"/>
          <w:szCs w:val="24"/>
        </w:rPr>
        <w:t xml:space="preserve">: </w:t>
      </w:r>
      <w:r w:rsidRPr="00DE1E5A">
        <w:rPr>
          <w:rFonts w:ascii="GHEA Grapalat" w:hAnsi="GHEA Grapalat" w:cs="Sylfaen"/>
          <w:szCs w:val="24"/>
          <w:lang w:val="en-US"/>
        </w:rPr>
        <w:t>Նշված</w:t>
      </w:r>
      <w:r w:rsidRPr="00DE1E5A">
        <w:rPr>
          <w:rFonts w:ascii="GHEA Grapalat" w:hAnsi="GHEA Grapalat" w:cs="Sylfaen"/>
          <w:szCs w:val="24"/>
        </w:rPr>
        <w:t xml:space="preserve"> </w:t>
      </w:r>
      <w:r w:rsidRPr="00DE1E5A">
        <w:rPr>
          <w:rFonts w:ascii="GHEA Grapalat" w:hAnsi="GHEA Grapalat" w:cs="Sylfaen"/>
          <w:szCs w:val="24"/>
          <w:lang w:val="en-US"/>
        </w:rPr>
        <w:t>տ</w:t>
      </w:r>
      <w:r w:rsidRPr="00DE1E5A">
        <w:rPr>
          <w:rFonts w:ascii="GHEA Grapalat" w:hAnsi="GHEA Grapalat" w:cs="Sylfaen"/>
          <w:szCs w:val="24"/>
          <w:lang w:val="ru-RU"/>
        </w:rPr>
        <w:t>եղեկատվությունը</w:t>
      </w:r>
      <w:r w:rsidRPr="00DE1E5A">
        <w:rPr>
          <w:rFonts w:ascii="GHEA Grapalat" w:hAnsi="GHEA Grapalat" w:cs="Sylfaen"/>
          <w:szCs w:val="24"/>
        </w:rPr>
        <w:t xml:space="preserve"> </w:t>
      </w:r>
      <w:r w:rsidRPr="00DE1E5A">
        <w:rPr>
          <w:rFonts w:ascii="GHEA Grapalat" w:hAnsi="GHEA Grapalat" w:cs="Sylfaen"/>
          <w:szCs w:val="24"/>
          <w:lang w:val="ru-RU"/>
        </w:rPr>
        <w:t>ճիշտ</w:t>
      </w:r>
      <w:r w:rsidRPr="00DE1E5A">
        <w:rPr>
          <w:rFonts w:ascii="GHEA Grapalat" w:hAnsi="GHEA Grapalat" w:cs="Sylfaen"/>
          <w:szCs w:val="24"/>
        </w:rPr>
        <w:t xml:space="preserve"> </w:t>
      </w:r>
      <w:r w:rsidRPr="00DE1E5A">
        <w:rPr>
          <w:rFonts w:ascii="GHEA Grapalat" w:hAnsi="GHEA Grapalat" w:cs="Sylfaen"/>
          <w:szCs w:val="24"/>
          <w:lang w:val="ru-RU"/>
        </w:rPr>
        <w:t>մուտքա</w:t>
      </w:r>
      <w:r w:rsidRPr="00DE1E5A">
        <w:rPr>
          <w:rFonts w:ascii="GHEA Grapalat" w:hAnsi="GHEA Grapalat" w:cs="Sylfaen"/>
          <w:szCs w:val="24"/>
        </w:rPr>
        <w:softHyphen/>
      </w:r>
      <w:r w:rsidRPr="00DE1E5A">
        <w:rPr>
          <w:rFonts w:ascii="GHEA Grapalat" w:hAnsi="GHEA Grapalat" w:cs="Sylfaen"/>
          <w:szCs w:val="24"/>
          <w:lang w:val="ru-RU"/>
        </w:rPr>
        <w:t>գրե</w:t>
      </w:r>
      <w:r w:rsidRPr="00DE1E5A">
        <w:rPr>
          <w:rFonts w:ascii="GHEA Grapalat" w:hAnsi="GHEA Grapalat" w:cs="Sylfaen"/>
          <w:szCs w:val="24"/>
        </w:rPr>
        <w:softHyphen/>
      </w:r>
      <w:r w:rsidRPr="00DE1E5A">
        <w:rPr>
          <w:rFonts w:ascii="GHEA Grapalat" w:hAnsi="GHEA Grapalat" w:cs="Sylfaen"/>
          <w:szCs w:val="24"/>
          <w:lang w:val="ru-RU"/>
        </w:rPr>
        <w:t>լու</w:t>
      </w:r>
      <w:r w:rsidRPr="00DE1E5A">
        <w:rPr>
          <w:rFonts w:ascii="GHEA Grapalat" w:hAnsi="GHEA Grapalat" w:cs="Sylfaen"/>
          <w:szCs w:val="24"/>
        </w:rPr>
        <w:softHyphen/>
      </w:r>
      <w:r w:rsidRPr="00DE1E5A">
        <w:rPr>
          <w:rFonts w:ascii="GHEA Grapalat" w:hAnsi="GHEA Grapalat" w:cs="Sylfaen"/>
          <w:szCs w:val="24"/>
          <w:lang w:val="ru-RU"/>
        </w:rPr>
        <w:t>ց</w:t>
      </w:r>
      <w:r w:rsidRPr="00DE1E5A">
        <w:rPr>
          <w:rFonts w:ascii="GHEA Grapalat" w:hAnsi="GHEA Grapalat" w:cs="Sylfaen"/>
          <w:szCs w:val="24"/>
        </w:rPr>
        <w:t xml:space="preserve"> </w:t>
      </w:r>
      <w:r w:rsidRPr="00DE1E5A">
        <w:rPr>
          <w:rFonts w:ascii="GHEA Grapalat" w:hAnsi="GHEA Grapalat" w:cs="Sylfaen"/>
          <w:szCs w:val="24"/>
          <w:lang w:val="ru-RU"/>
        </w:rPr>
        <w:t>հետո</w:t>
      </w:r>
      <w:r w:rsidRPr="00DE1E5A">
        <w:rPr>
          <w:rFonts w:ascii="GHEA Grapalat" w:hAnsi="GHEA Grapalat" w:cs="Sylfaen"/>
          <w:szCs w:val="24"/>
        </w:rPr>
        <w:t xml:space="preserve"> </w:t>
      </w:r>
      <w:r w:rsidRPr="00DE1E5A">
        <w:rPr>
          <w:rFonts w:ascii="GHEA Grapalat" w:hAnsi="GHEA Grapalat" w:cs="Sylfaen"/>
          <w:szCs w:val="24"/>
          <w:lang w:val="en-US"/>
        </w:rPr>
        <w:t>անձը</w:t>
      </w:r>
      <w:r w:rsidRPr="00DE1E5A">
        <w:rPr>
          <w:rFonts w:ascii="GHEA Grapalat" w:hAnsi="GHEA Grapalat" w:cs="Sylfaen"/>
          <w:szCs w:val="24"/>
        </w:rPr>
        <w:t xml:space="preserve"> </w:t>
      </w:r>
      <w:r w:rsidRPr="00DE1E5A">
        <w:rPr>
          <w:rFonts w:ascii="GHEA Grapalat" w:hAnsi="GHEA Grapalat" w:cs="Sylfaen"/>
          <w:szCs w:val="24"/>
          <w:lang w:val="ru-RU"/>
        </w:rPr>
        <w:t>համարվում</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en-US"/>
        </w:rPr>
        <w:t>հ</w:t>
      </w:r>
      <w:r w:rsidRPr="00DE1E5A">
        <w:rPr>
          <w:rFonts w:ascii="GHEA Grapalat" w:hAnsi="GHEA Grapalat" w:cs="Sylfaen"/>
          <w:szCs w:val="24"/>
          <w:lang w:val="ru-RU"/>
        </w:rPr>
        <w:t>ամակարգում</w:t>
      </w:r>
      <w:r w:rsidRPr="00DE1E5A">
        <w:rPr>
          <w:rFonts w:ascii="GHEA Grapalat" w:hAnsi="GHEA Grapalat" w:cs="Sylfaen"/>
          <w:szCs w:val="24"/>
        </w:rPr>
        <w:t xml:space="preserve"> </w:t>
      </w:r>
      <w:r w:rsidRPr="00DE1E5A">
        <w:rPr>
          <w:rFonts w:ascii="GHEA Grapalat" w:hAnsi="GHEA Grapalat" w:cs="Sylfaen"/>
          <w:szCs w:val="24"/>
          <w:lang w:val="ru-RU"/>
        </w:rPr>
        <w:t>գրանցված</w:t>
      </w:r>
      <w:r w:rsidRPr="00DE1E5A">
        <w:rPr>
          <w:rFonts w:ascii="GHEA Grapalat" w:hAnsi="GHEA Grapalat" w:cs="Sylfaen"/>
          <w:szCs w:val="24"/>
        </w:rPr>
        <w:t xml:space="preserve"> </w:t>
      </w:r>
      <w:r w:rsidRPr="00DE1E5A">
        <w:rPr>
          <w:rFonts w:ascii="GHEA Grapalat" w:hAnsi="GHEA Grapalat" w:cs="Sylfaen"/>
          <w:szCs w:val="24"/>
          <w:lang w:val="en-US"/>
        </w:rPr>
        <w:t>մասնակից</w:t>
      </w:r>
      <w:r w:rsidRPr="00DE1E5A">
        <w:rPr>
          <w:rFonts w:ascii="GHEA Grapalat" w:hAnsi="GHEA Grapalat" w:cs="Sylfaen"/>
          <w:szCs w:val="24"/>
        </w:rPr>
        <w:t xml:space="preserve">, </w:t>
      </w:r>
      <w:r w:rsidRPr="00DE1E5A">
        <w:rPr>
          <w:rFonts w:ascii="GHEA Grapalat" w:hAnsi="GHEA Grapalat" w:cs="Sylfaen"/>
          <w:szCs w:val="24"/>
          <w:lang w:val="ru-RU"/>
        </w:rPr>
        <w:t>ինչի</w:t>
      </w:r>
      <w:r w:rsidRPr="00DE1E5A">
        <w:rPr>
          <w:rFonts w:ascii="GHEA Grapalat" w:hAnsi="GHEA Grapalat" w:cs="Sylfaen"/>
          <w:szCs w:val="24"/>
        </w:rPr>
        <w:t xml:space="preserve"> </w:t>
      </w:r>
      <w:r w:rsidRPr="00DE1E5A">
        <w:rPr>
          <w:rFonts w:ascii="GHEA Grapalat" w:hAnsi="GHEA Grapalat" w:cs="Sylfaen"/>
          <w:szCs w:val="24"/>
          <w:lang w:val="ru-RU"/>
        </w:rPr>
        <w:t>մասին</w:t>
      </w:r>
      <w:r w:rsidRPr="00DE1E5A">
        <w:rPr>
          <w:rFonts w:ascii="GHEA Grapalat" w:hAnsi="GHEA Grapalat" w:cs="Sylfaen"/>
          <w:szCs w:val="24"/>
        </w:rPr>
        <w:t xml:space="preserve"> </w:t>
      </w:r>
      <w:r w:rsidRPr="00DE1E5A">
        <w:rPr>
          <w:rFonts w:ascii="GHEA Grapalat" w:hAnsi="GHEA Grapalat" w:cs="Sylfaen"/>
          <w:szCs w:val="24"/>
          <w:lang w:val="ru-RU"/>
        </w:rPr>
        <w:t>ավտոմատ</w:t>
      </w:r>
      <w:r w:rsidRPr="00DE1E5A">
        <w:rPr>
          <w:rFonts w:ascii="GHEA Grapalat" w:hAnsi="GHEA Grapalat" w:cs="Sylfaen"/>
          <w:szCs w:val="24"/>
        </w:rPr>
        <w:t xml:space="preserve"> </w:t>
      </w:r>
      <w:r w:rsidRPr="00DE1E5A">
        <w:rPr>
          <w:rFonts w:ascii="GHEA Grapalat" w:hAnsi="GHEA Grapalat" w:cs="Sylfaen"/>
          <w:szCs w:val="24"/>
          <w:lang w:val="ru-RU"/>
        </w:rPr>
        <w:t>եղանակով</w:t>
      </w:r>
      <w:r w:rsidRPr="00DE1E5A">
        <w:rPr>
          <w:rFonts w:ascii="GHEA Grapalat" w:hAnsi="GHEA Grapalat" w:cs="Sylfaen"/>
          <w:szCs w:val="24"/>
        </w:rPr>
        <w:t xml:space="preserve"> </w:t>
      </w:r>
      <w:r w:rsidRPr="00DE1E5A">
        <w:rPr>
          <w:rFonts w:ascii="GHEA Grapalat" w:hAnsi="GHEA Grapalat" w:cs="Sylfaen"/>
          <w:szCs w:val="24"/>
          <w:lang w:val="ru-RU"/>
        </w:rPr>
        <w:t>ստանում</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ծանուցում</w:t>
      </w:r>
      <w:r w:rsidRPr="00DE1E5A">
        <w:rPr>
          <w:rFonts w:ascii="GHEA Grapalat" w:hAnsi="GHEA Grapalat" w:cs="Sylfaen"/>
          <w:szCs w:val="24"/>
        </w:rPr>
        <w:t xml:space="preserve">: </w:t>
      </w:r>
      <w:r w:rsidRPr="00DE1E5A">
        <w:rPr>
          <w:rFonts w:ascii="GHEA Grapalat" w:hAnsi="GHEA Grapalat" w:cs="Sylfaen"/>
          <w:szCs w:val="24"/>
          <w:lang w:val="ru-RU"/>
        </w:rPr>
        <w:t>Մասնակցի</w:t>
      </w:r>
      <w:r w:rsidRPr="00DE1E5A">
        <w:rPr>
          <w:rFonts w:ascii="GHEA Grapalat" w:hAnsi="GHEA Grapalat" w:cs="Sylfaen"/>
          <w:szCs w:val="24"/>
        </w:rPr>
        <w:t xml:space="preserve"> </w:t>
      </w:r>
      <w:r w:rsidRPr="00DE1E5A">
        <w:rPr>
          <w:rFonts w:ascii="GHEA Grapalat" w:hAnsi="GHEA Grapalat" w:cs="Sylfaen"/>
          <w:szCs w:val="24"/>
          <w:lang w:val="ru-RU"/>
        </w:rPr>
        <w:t>գրանցումն</w:t>
      </w:r>
      <w:r w:rsidRPr="00DE1E5A">
        <w:rPr>
          <w:rFonts w:ascii="GHEA Grapalat" w:hAnsi="GHEA Grapalat" w:cs="Sylfaen"/>
          <w:szCs w:val="24"/>
        </w:rPr>
        <w:t xml:space="preserve"> </w:t>
      </w:r>
      <w:r w:rsidRPr="00DE1E5A">
        <w:rPr>
          <w:rFonts w:ascii="GHEA Grapalat" w:hAnsi="GHEA Grapalat" w:cs="Sylfaen"/>
          <w:szCs w:val="24"/>
          <w:lang w:val="ru-RU"/>
        </w:rPr>
        <w:t>ավտոմատ</w:t>
      </w:r>
      <w:r w:rsidRPr="00DE1E5A">
        <w:rPr>
          <w:rFonts w:ascii="GHEA Grapalat" w:hAnsi="GHEA Grapalat" w:cs="Sylfaen"/>
          <w:szCs w:val="24"/>
        </w:rPr>
        <w:t xml:space="preserve"> </w:t>
      </w:r>
      <w:r w:rsidRPr="00DE1E5A">
        <w:rPr>
          <w:rFonts w:ascii="GHEA Grapalat" w:hAnsi="GHEA Grapalat" w:cs="Sylfaen"/>
          <w:szCs w:val="24"/>
          <w:lang w:val="ru-RU"/>
        </w:rPr>
        <w:t>եղանակով</w:t>
      </w:r>
      <w:r w:rsidRPr="00DE1E5A">
        <w:rPr>
          <w:rFonts w:ascii="GHEA Grapalat" w:hAnsi="GHEA Grapalat" w:cs="Sylfaen"/>
          <w:szCs w:val="24"/>
        </w:rPr>
        <w:t xml:space="preserve"> </w:t>
      </w:r>
      <w:r w:rsidRPr="00DE1E5A">
        <w:rPr>
          <w:rFonts w:ascii="GHEA Grapalat" w:hAnsi="GHEA Grapalat" w:cs="Sylfaen"/>
          <w:szCs w:val="24"/>
          <w:lang w:val="ru-RU"/>
        </w:rPr>
        <w:t>համարվում</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չեղյալ</w:t>
      </w:r>
      <w:r w:rsidRPr="00DE1E5A">
        <w:rPr>
          <w:rFonts w:ascii="GHEA Grapalat" w:hAnsi="GHEA Grapalat" w:cs="Sylfaen"/>
          <w:szCs w:val="24"/>
        </w:rPr>
        <w:t xml:space="preserve">, </w:t>
      </w:r>
      <w:r w:rsidRPr="00DE1E5A">
        <w:rPr>
          <w:rFonts w:ascii="GHEA Grapalat" w:hAnsi="GHEA Grapalat" w:cs="Sylfaen"/>
          <w:szCs w:val="24"/>
          <w:lang w:val="ru-RU"/>
        </w:rPr>
        <w:t>եթե</w:t>
      </w:r>
      <w:r w:rsidRPr="00DE1E5A">
        <w:rPr>
          <w:rFonts w:ascii="GHEA Grapalat" w:hAnsi="GHEA Grapalat" w:cs="Sylfaen"/>
          <w:szCs w:val="24"/>
        </w:rPr>
        <w:t xml:space="preserve"> </w:t>
      </w:r>
      <w:r w:rsidRPr="00DE1E5A">
        <w:rPr>
          <w:rFonts w:ascii="GHEA Grapalat" w:hAnsi="GHEA Grapalat" w:cs="Sylfaen"/>
          <w:szCs w:val="24"/>
          <w:lang w:val="en-US"/>
        </w:rPr>
        <w:t>հ</w:t>
      </w:r>
      <w:r w:rsidRPr="00DE1E5A">
        <w:rPr>
          <w:rFonts w:ascii="GHEA Grapalat" w:hAnsi="GHEA Grapalat" w:cs="Sylfaen"/>
          <w:szCs w:val="24"/>
          <w:lang w:val="ru-RU"/>
        </w:rPr>
        <w:t>ամակարգում</w:t>
      </w:r>
      <w:r w:rsidRPr="00DE1E5A">
        <w:rPr>
          <w:rFonts w:ascii="GHEA Grapalat" w:hAnsi="GHEA Grapalat" w:cs="Sylfaen"/>
          <w:szCs w:val="24"/>
        </w:rPr>
        <w:t xml:space="preserve"> </w:t>
      </w:r>
      <w:r w:rsidRPr="00DE1E5A">
        <w:rPr>
          <w:rFonts w:ascii="GHEA Grapalat" w:hAnsi="GHEA Grapalat" w:cs="Sylfaen"/>
          <w:szCs w:val="24"/>
          <w:lang w:val="ru-RU"/>
        </w:rPr>
        <w:t>գրանցվելու</w:t>
      </w:r>
      <w:r w:rsidRPr="00DE1E5A">
        <w:rPr>
          <w:rFonts w:ascii="GHEA Grapalat" w:hAnsi="GHEA Grapalat" w:cs="Sylfaen"/>
          <w:szCs w:val="24"/>
        </w:rPr>
        <w:t xml:space="preserve"> </w:t>
      </w:r>
      <w:r w:rsidRPr="00DE1E5A">
        <w:rPr>
          <w:rFonts w:ascii="GHEA Grapalat" w:hAnsi="GHEA Grapalat" w:cs="Sylfaen"/>
          <w:szCs w:val="24"/>
          <w:lang w:val="ru-RU"/>
        </w:rPr>
        <w:t>օրվանից</w:t>
      </w:r>
      <w:r w:rsidRPr="00DE1E5A">
        <w:rPr>
          <w:rFonts w:ascii="GHEA Grapalat" w:hAnsi="GHEA Grapalat" w:cs="Sylfaen"/>
          <w:szCs w:val="24"/>
        </w:rPr>
        <w:t xml:space="preserve"> </w:t>
      </w:r>
      <w:r w:rsidRPr="00DE1E5A">
        <w:rPr>
          <w:rFonts w:ascii="GHEA Grapalat" w:hAnsi="GHEA Grapalat" w:cs="Sylfaen"/>
          <w:szCs w:val="24"/>
          <w:lang w:val="ru-RU"/>
        </w:rPr>
        <w:t>հաշված</w:t>
      </w:r>
      <w:r w:rsidRPr="00DE1E5A">
        <w:rPr>
          <w:rFonts w:ascii="GHEA Grapalat" w:hAnsi="GHEA Grapalat" w:cs="Sylfaen"/>
          <w:szCs w:val="24"/>
        </w:rPr>
        <w:t xml:space="preserve"> 30 </w:t>
      </w:r>
      <w:r w:rsidRPr="00DE1E5A">
        <w:rPr>
          <w:rFonts w:ascii="GHEA Grapalat" w:hAnsi="GHEA Grapalat" w:cs="Sylfaen"/>
          <w:szCs w:val="24"/>
          <w:lang w:val="ru-RU"/>
        </w:rPr>
        <w:t>օրացուցային</w:t>
      </w:r>
      <w:r w:rsidRPr="00DE1E5A">
        <w:rPr>
          <w:rFonts w:ascii="GHEA Grapalat" w:hAnsi="GHEA Grapalat" w:cs="Sylfaen"/>
          <w:szCs w:val="24"/>
        </w:rPr>
        <w:t xml:space="preserve"> </w:t>
      </w:r>
      <w:r w:rsidRPr="00DE1E5A">
        <w:rPr>
          <w:rFonts w:ascii="GHEA Grapalat" w:hAnsi="GHEA Grapalat" w:cs="Sylfaen"/>
          <w:szCs w:val="24"/>
          <w:lang w:val="ru-RU"/>
        </w:rPr>
        <w:t>օրվա</w:t>
      </w:r>
      <w:r w:rsidRPr="00DE1E5A">
        <w:rPr>
          <w:rFonts w:ascii="GHEA Grapalat" w:hAnsi="GHEA Grapalat" w:cs="Sylfaen"/>
          <w:szCs w:val="24"/>
        </w:rPr>
        <w:t xml:space="preserve"> </w:t>
      </w:r>
      <w:r w:rsidRPr="00DE1E5A">
        <w:rPr>
          <w:rFonts w:ascii="GHEA Grapalat" w:hAnsi="GHEA Grapalat" w:cs="Sylfaen"/>
          <w:szCs w:val="24"/>
          <w:lang w:val="ru-RU"/>
        </w:rPr>
        <w:t>ընթացքում</w:t>
      </w:r>
      <w:r w:rsidRPr="00DE1E5A">
        <w:rPr>
          <w:rFonts w:ascii="GHEA Grapalat" w:hAnsi="GHEA Grapalat" w:cs="Sylfaen"/>
          <w:szCs w:val="24"/>
        </w:rPr>
        <w:t xml:space="preserve"> </w:t>
      </w:r>
      <w:r w:rsidRPr="00DE1E5A">
        <w:rPr>
          <w:rFonts w:ascii="GHEA Grapalat" w:hAnsi="GHEA Grapalat" w:cs="Sylfaen"/>
          <w:szCs w:val="24"/>
          <w:lang w:val="ru-RU"/>
        </w:rPr>
        <w:t>վերջինս</w:t>
      </w:r>
      <w:r w:rsidRPr="00DE1E5A">
        <w:rPr>
          <w:rFonts w:ascii="GHEA Grapalat" w:hAnsi="GHEA Grapalat" w:cs="Sylfaen"/>
          <w:szCs w:val="24"/>
        </w:rPr>
        <w:t xml:space="preserve"> </w:t>
      </w:r>
      <w:r w:rsidRPr="00DE1E5A">
        <w:rPr>
          <w:rFonts w:ascii="GHEA Grapalat" w:hAnsi="GHEA Grapalat" w:cs="Sylfaen"/>
          <w:szCs w:val="24"/>
          <w:lang w:val="ru-RU"/>
        </w:rPr>
        <w:t>մուտք</w:t>
      </w:r>
      <w:r w:rsidRPr="00DE1E5A">
        <w:rPr>
          <w:rFonts w:ascii="GHEA Grapalat" w:hAnsi="GHEA Grapalat" w:cs="Sylfaen"/>
          <w:szCs w:val="24"/>
        </w:rPr>
        <w:t xml:space="preserve"> </w:t>
      </w:r>
      <w:r w:rsidRPr="00DE1E5A">
        <w:rPr>
          <w:rFonts w:ascii="GHEA Grapalat" w:hAnsi="GHEA Grapalat" w:cs="Sylfaen"/>
          <w:szCs w:val="24"/>
          <w:lang w:val="ru-RU"/>
        </w:rPr>
        <w:t>չի</w:t>
      </w:r>
      <w:r w:rsidRPr="00DE1E5A">
        <w:rPr>
          <w:rFonts w:ascii="GHEA Grapalat" w:hAnsi="GHEA Grapalat" w:cs="Sylfaen"/>
          <w:szCs w:val="24"/>
        </w:rPr>
        <w:t xml:space="preserve"> </w:t>
      </w:r>
      <w:r w:rsidRPr="00DE1E5A">
        <w:rPr>
          <w:rFonts w:ascii="GHEA Grapalat" w:hAnsi="GHEA Grapalat" w:cs="Sylfaen"/>
          <w:szCs w:val="24"/>
          <w:lang w:val="ru-RU"/>
        </w:rPr>
        <w:t>գործում</w:t>
      </w:r>
      <w:r w:rsidRPr="00DE1E5A">
        <w:rPr>
          <w:rFonts w:ascii="GHEA Grapalat" w:hAnsi="GHEA Grapalat" w:cs="Sylfaen"/>
          <w:szCs w:val="24"/>
        </w:rPr>
        <w:t xml:space="preserve"> </w:t>
      </w:r>
      <w:r w:rsidRPr="00DE1E5A">
        <w:rPr>
          <w:rFonts w:ascii="GHEA Grapalat" w:hAnsi="GHEA Grapalat" w:cs="Sylfaen"/>
          <w:szCs w:val="24"/>
          <w:lang w:val="en-US"/>
        </w:rPr>
        <w:t>հ</w:t>
      </w:r>
      <w:r w:rsidRPr="00DE1E5A">
        <w:rPr>
          <w:rFonts w:ascii="GHEA Grapalat" w:hAnsi="GHEA Grapalat" w:cs="Sylfaen"/>
          <w:szCs w:val="24"/>
          <w:lang w:val="ru-RU"/>
        </w:rPr>
        <w:t>ամակարգ</w:t>
      </w:r>
      <w:r w:rsidRPr="00DE1E5A">
        <w:rPr>
          <w:rFonts w:ascii="GHEA Grapalat" w:hAnsi="GHEA Grapalat" w:cs="Sylfaen"/>
          <w:szCs w:val="24"/>
        </w:rPr>
        <w:t xml:space="preserve"> </w:t>
      </w:r>
      <w:r w:rsidRPr="00DE1E5A">
        <w:rPr>
          <w:rFonts w:ascii="GHEA Grapalat" w:hAnsi="GHEA Grapalat" w:cs="Sylfaen"/>
          <w:szCs w:val="24"/>
          <w:lang w:val="ru-RU"/>
        </w:rPr>
        <w:t>կամ</w:t>
      </w:r>
      <w:r w:rsidRPr="00DE1E5A">
        <w:rPr>
          <w:rFonts w:ascii="GHEA Grapalat" w:hAnsi="GHEA Grapalat" w:cs="Sylfaen"/>
          <w:szCs w:val="24"/>
        </w:rPr>
        <w:t xml:space="preserve"> </w:t>
      </w:r>
      <w:r w:rsidRPr="00DE1E5A">
        <w:rPr>
          <w:rFonts w:ascii="GHEA Grapalat" w:hAnsi="GHEA Grapalat" w:cs="Sylfaen"/>
          <w:szCs w:val="24"/>
          <w:lang w:val="ru-RU"/>
        </w:rPr>
        <w:t>մուտք</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գործում</w:t>
      </w:r>
      <w:r w:rsidRPr="00DE1E5A">
        <w:rPr>
          <w:rFonts w:ascii="GHEA Grapalat" w:hAnsi="GHEA Grapalat" w:cs="Sylfaen"/>
          <w:szCs w:val="24"/>
        </w:rPr>
        <w:t xml:space="preserve">, </w:t>
      </w:r>
      <w:r w:rsidRPr="00DE1E5A">
        <w:rPr>
          <w:rFonts w:ascii="GHEA Grapalat" w:hAnsi="GHEA Grapalat" w:cs="Sylfaen"/>
          <w:szCs w:val="24"/>
          <w:lang w:val="ru-RU"/>
        </w:rPr>
        <w:t>սակայն</w:t>
      </w:r>
      <w:r w:rsidRPr="00DE1E5A">
        <w:rPr>
          <w:rFonts w:ascii="GHEA Grapalat" w:hAnsi="GHEA Grapalat" w:cs="Sylfaen"/>
          <w:szCs w:val="24"/>
        </w:rPr>
        <w:t xml:space="preserve"> </w:t>
      </w:r>
      <w:r w:rsidRPr="00DE1E5A">
        <w:rPr>
          <w:rFonts w:ascii="GHEA Grapalat" w:hAnsi="GHEA Grapalat" w:cs="Sylfaen"/>
          <w:szCs w:val="24"/>
          <w:lang w:val="ru-RU"/>
        </w:rPr>
        <w:t>համակարգ</w:t>
      </w:r>
      <w:r w:rsidRPr="00DE1E5A">
        <w:rPr>
          <w:rFonts w:ascii="GHEA Grapalat" w:hAnsi="GHEA Grapalat" w:cs="Sylfaen"/>
          <w:szCs w:val="24"/>
        </w:rPr>
        <w:t xml:space="preserve"> </w:t>
      </w:r>
      <w:r w:rsidRPr="00DE1E5A">
        <w:rPr>
          <w:rFonts w:ascii="GHEA Grapalat" w:hAnsi="GHEA Grapalat" w:cs="Sylfaen"/>
          <w:szCs w:val="24"/>
          <w:lang w:val="ru-RU"/>
        </w:rPr>
        <w:t>չի</w:t>
      </w:r>
      <w:r w:rsidRPr="00DE1E5A">
        <w:rPr>
          <w:rFonts w:ascii="GHEA Grapalat" w:hAnsi="GHEA Grapalat" w:cs="Sylfaen"/>
          <w:szCs w:val="24"/>
        </w:rPr>
        <w:t xml:space="preserve"> </w:t>
      </w:r>
      <w:r w:rsidRPr="00DE1E5A">
        <w:rPr>
          <w:rFonts w:ascii="GHEA Grapalat" w:hAnsi="GHEA Grapalat" w:cs="Sylfaen"/>
          <w:szCs w:val="24"/>
          <w:lang w:val="ru-RU"/>
        </w:rPr>
        <w:t>մուտքագրում</w:t>
      </w:r>
      <w:r w:rsidRPr="00DE1E5A">
        <w:rPr>
          <w:rFonts w:ascii="GHEA Grapalat" w:hAnsi="GHEA Grapalat" w:cs="Sylfaen"/>
          <w:szCs w:val="24"/>
        </w:rPr>
        <w:t xml:space="preserve"> </w:t>
      </w:r>
      <w:r w:rsidRPr="00DE1E5A">
        <w:rPr>
          <w:rFonts w:ascii="GHEA Grapalat" w:hAnsi="GHEA Grapalat" w:cs="Sylfaen"/>
          <w:szCs w:val="24"/>
          <w:lang w:val="ru-RU"/>
        </w:rPr>
        <w:t>տեղեկատվությունը</w:t>
      </w:r>
      <w:r w:rsidRPr="00DE1E5A">
        <w:rPr>
          <w:rFonts w:ascii="GHEA Grapalat" w:hAnsi="GHEA Grapalat" w:cs="Sylfaen"/>
          <w:szCs w:val="24"/>
        </w:rPr>
        <w:t xml:space="preserve">: </w:t>
      </w:r>
      <w:r w:rsidRPr="00DE1E5A">
        <w:rPr>
          <w:rFonts w:ascii="GHEA Grapalat" w:hAnsi="GHEA Grapalat" w:cs="Sylfaen"/>
          <w:szCs w:val="24"/>
          <w:lang w:val="ru-RU"/>
        </w:rPr>
        <w:t>Այս</w:t>
      </w:r>
      <w:r w:rsidRPr="00DE1E5A">
        <w:rPr>
          <w:rFonts w:ascii="GHEA Grapalat" w:hAnsi="GHEA Grapalat" w:cs="Sylfaen"/>
          <w:szCs w:val="24"/>
        </w:rPr>
        <w:t xml:space="preserve"> </w:t>
      </w:r>
      <w:r w:rsidRPr="00DE1E5A">
        <w:rPr>
          <w:rFonts w:ascii="GHEA Grapalat" w:hAnsi="GHEA Grapalat" w:cs="Sylfaen"/>
          <w:szCs w:val="24"/>
          <w:lang w:val="ru-RU"/>
        </w:rPr>
        <w:t>պարագայում</w:t>
      </w:r>
      <w:r w:rsidRPr="00DE1E5A">
        <w:rPr>
          <w:rFonts w:ascii="GHEA Grapalat" w:hAnsi="GHEA Grapalat" w:cs="Sylfaen"/>
          <w:szCs w:val="24"/>
        </w:rPr>
        <w:t xml:space="preserve"> </w:t>
      </w:r>
      <w:r w:rsidRPr="00DE1E5A">
        <w:rPr>
          <w:rFonts w:ascii="GHEA Grapalat" w:hAnsi="GHEA Grapalat" w:cs="Sylfaen"/>
          <w:szCs w:val="24"/>
          <w:lang w:val="ru-RU"/>
        </w:rPr>
        <w:t>իրականացվում</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գրանցման</w:t>
      </w:r>
      <w:r w:rsidRPr="00DE1E5A">
        <w:rPr>
          <w:rFonts w:ascii="GHEA Grapalat" w:hAnsi="GHEA Grapalat" w:cs="Sylfaen"/>
          <w:szCs w:val="24"/>
        </w:rPr>
        <w:t xml:space="preserve"> </w:t>
      </w:r>
      <w:r w:rsidRPr="00DE1E5A">
        <w:rPr>
          <w:rFonts w:ascii="GHEA Grapalat" w:hAnsi="GHEA Grapalat" w:cs="Sylfaen"/>
          <w:szCs w:val="24"/>
          <w:lang w:val="ru-RU"/>
        </w:rPr>
        <w:t>նոր</w:t>
      </w:r>
      <w:r w:rsidRPr="00DE1E5A">
        <w:rPr>
          <w:rFonts w:ascii="GHEA Grapalat" w:hAnsi="GHEA Grapalat" w:cs="Sylfaen"/>
          <w:szCs w:val="24"/>
        </w:rPr>
        <w:t xml:space="preserve"> </w:t>
      </w:r>
      <w:r w:rsidRPr="00DE1E5A">
        <w:rPr>
          <w:rFonts w:ascii="GHEA Grapalat" w:hAnsi="GHEA Grapalat" w:cs="Sylfaen"/>
          <w:szCs w:val="24"/>
          <w:lang w:val="ru-RU"/>
        </w:rPr>
        <w:t>գործընթաց</w:t>
      </w:r>
      <w:r w:rsidRPr="00DE1E5A">
        <w:rPr>
          <w:rFonts w:ascii="GHEA Grapalat" w:hAnsi="GHEA Grapalat" w:cs="Sylfaen"/>
          <w:szCs w:val="24"/>
        </w:rPr>
        <w:t>:</w:t>
      </w:r>
    </w:p>
    <w:p w:rsidR="00C339E7" w:rsidRPr="00DE1E5A" w:rsidRDefault="00C339E7" w:rsidP="00C339E7">
      <w:pPr>
        <w:spacing w:after="0" w:line="240" w:lineRule="auto"/>
        <w:ind w:firstLine="567"/>
        <w:jc w:val="both"/>
        <w:rPr>
          <w:rFonts w:ascii="GHEA Grapalat" w:hAnsi="GHEA Grapalat" w:cs="Times Armenian"/>
          <w:sz w:val="20"/>
          <w:lang w:val="af-ZA"/>
        </w:rPr>
      </w:pPr>
      <w:r w:rsidRPr="00DE1E5A">
        <w:rPr>
          <w:rFonts w:ascii="GHEA Grapalat" w:hAnsi="GHEA Grapalat" w:cs="Sylfaen"/>
          <w:sz w:val="20"/>
        </w:rPr>
        <w:t>Սույն</w:t>
      </w:r>
      <w:r w:rsidRPr="00DE1E5A">
        <w:rPr>
          <w:rFonts w:ascii="GHEA Grapalat" w:hAnsi="GHEA Grapalat" w:cs="Times Armenian"/>
          <w:sz w:val="20"/>
          <w:lang w:val="af-ZA"/>
        </w:rPr>
        <w:t xml:space="preserve"> </w:t>
      </w:r>
      <w:r w:rsidRPr="00DE1E5A">
        <w:rPr>
          <w:rFonts w:ascii="GHEA Grapalat" w:hAnsi="GHEA Grapalat" w:cs="Sylfaen"/>
          <w:sz w:val="20"/>
        </w:rPr>
        <w:t>ընթացակար</w:t>
      </w:r>
      <w:r w:rsidRPr="00DE1E5A">
        <w:rPr>
          <w:rFonts w:ascii="GHEA Grapalat" w:hAnsi="GHEA Grapalat" w:cs="Times Armenian"/>
          <w:sz w:val="20"/>
        </w:rPr>
        <w:t>գ</w:t>
      </w:r>
      <w:r w:rsidRPr="00DE1E5A">
        <w:rPr>
          <w:rFonts w:ascii="GHEA Grapalat" w:hAnsi="GHEA Grapalat" w:cs="Sylfaen"/>
          <w:sz w:val="20"/>
        </w:rPr>
        <w:t>ի</w:t>
      </w:r>
      <w:r w:rsidRPr="00DE1E5A">
        <w:rPr>
          <w:rFonts w:ascii="GHEA Grapalat" w:hAnsi="GHEA Grapalat" w:cs="Times Armenian"/>
          <w:sz w:val="20"/>
          <w:lang w:val="af-ZA"/>
        </w:rPr>
        <w:t xml:space="preserve"> </w:t>
      </w:r>
      <w:r w:rsidRPr="00DE1E5A">
        <w:rPr>
          <w:rFonts w:ascii="GHEA Grapalat" w:hAnsi="GHEA Grapalat" w:cs="Sylfaen"/>
          <w:sz w:val="20"/>
        </w:rPr>
        <w:t>հետ</w:t>
      </w:r>
      <w:r w:rsidRPr="00DE1E5A">
        <w:rPr>
          <w:rFonts w:ascii="GHEA Grapalat" w:hAnsi="GHEA Grapalat" w:cs="Times Armenian"/>
          <w:sz w:val="20"/>
          <w:lang w:val="af-ZA"/>
        </w:rPr>
        <w:t xml:space="preserve"> </w:t>
      </w:r>
      <w:r w:rsidRPr="00DE1E5A">
        <w:rPr>
          <w:rFonts w:ascii="GHEA Grapalat" w:hAnsi="GHEA Grapalat" w:cs="Sylfaen"/>
          <w:sz w:val="20"/>
        </w:rPr>
        <w:t>կապված</w:t>
      </w:r>
      <w:r w:rsidRPr="00DE1E5A">
        <w:rPr>
          <w:rFonts w:ascii="GHEA Grapalat" w:hAnsi="GHEA Grapalat" w:cs="Times Armenian"/>
          <w:sz w:val="20"/>
          <w:lang w:val="af-ZA"/>
        </w:rPr>
        <w:t xml:space="preserve"> </w:t>
      </w:r>
      <w:r w:rsidRPr="00DE1E5A">
        <w:rPr>
          <w:rFonts w:ascii="GHEA Grapalat" w:hAnsi="GHEA Grapalat" w:cs="Sylfaen"/>
          <w:sz w:val="20"/>
        </w:rPr>
        <w:t>հարաբերությունների</w:t>
      </w:r>
      <w:r w:rsidRPr="00DE1E5A">
        <w:rPr>
          <w:rFonts w:ascii="GHEA Grapalat" w:hAnsi="GHEA Grapalat" w:cs="Times Armenian"/>
          <w:sz w:val="20"/>
          <w:lang w:val="af-ZA"/>
        </w:rPr>
        <w:t xml:space="preserve"> </w:t>
      </w:r>
      <w:r w:rsidRPr="00DE1E5A">
        <w:rPr>
          <w:rFonts w:ascii="GHEA Grapalat" w:hAnsi="GHEA Grapalat" w:cs="Sylfaen"/>
          <w:sz w:val="20"/>
        </w:rPr>
        <w:t>նկատմամբ</w:t>
      </w:r>
      <w:r w:rsidRPr="00DE1E5A">
        <w:rPr>
          <w:rFonts w:ascii="GHEA Grapalat" w:hAnsi="GHEA Grapalat" w:cs="Times Armenian"/>
          <w:sz w:val="20"/>
          <w:lang w:val="af-ZA"/>
        </w:rPr>
        <w:t xml:space="preserve"> </w:t>
      </w:r>
      <w:r w:rsidRPr="00DE1E5A">
        <w:rPr>
          <w:rFonts w:ascii="GHEA Grapalat" w:hAnsi="GHEA Grapalat" w:cs="Sylfaen"/>
          <w:sz w:val="20"/>
        </w:rPr>
        <w:t>կիրառվում</w:t>
      </w:r>
      <w:r w:rsidRPr="00DE1E5A">
        <w:rPr>
          <w:rFonts w:ascii="GHEA Grapalat" w:hAnsi="GHEA Grapalat" w:cs="Times Armenian"/>
          <w:sz w:val="20"/>
          <w:lang w:val="af-ZA"/>
        </w:rPr>
        <w:t xml:space="preserve"> </w:t>
      </w:r>
      <w:r w:rsidRPr="00DE1E5A">
        <w:rPr>
          <w:rFonts w:ascii="GHEA Grapalat" w:hAnsi="GHEA Grapalat" w:cs="Sylfaen"/>
          <w:sz w:val="20"/>
        </w:rPr>
        <w:t>է</w:t>
      </w:r>
      <w:r w:rsidRPr="00DE1E5A">
        <w:rPr>
          <w:rFonts w:ascii="GHEA Grapalat" w:hAnsi="GHEA Grapalat" w:cs="Times Armenian"/>
          <w:sz w:val="20"/>
          <w:lang w:val="af-ZA"/>
        </w:rPr>
        <w:t xml:space="preserve"> </w:t>
      </w:r>
      <w:r w:rsidRPr="00DE1E5A">
        <w:rPr>
          <w:rFonts w:ascii="GHEA Grapalat" w:hAnsi="GHEA Grapalat" w:cs="Sylfaen"/>
          <w:sz w:val="20"/>
        </w:rPr>
        <w:t>Հայաստանի</w:t>
      </w:r>
      <w:r w:rsidRPr="00DE1E5A">
        <w:rPr>
          <w:rFonts w:ascii="GHEA Grapalat" w:hAnsi="GHEA Grapalat" w:cs="Times Armenian"/>
          <w:sz w:val="20"/>
          <w:lang w:val="af-ZA"/>
        </w:rPr>
        <w:t xml:space="preserve"> </w:t>
      </w:r>
      <w:r w:rsidRPr="00DE1E5A">
        <w:rPr>
          <w:rFonts w:ascii="GHEA Grapalat" w:hAnsi="GHEA Grapalat" w:cs="Sylfaen"/>
          <w:sz w:val="20"/>
        </w:rPr>
        <w:t>Հանրապետության</w:t>
      </w:r>
      <w:r w:rsidRPr="00DE1E5A">
        <w:rPr>
          <w:rFonts w:ascii="GHEA Grapalat" w:hAnsi="GHEA Grapalat" w:cs="Times Armenian"/>
          <w:sz w:val="20"/>
          <w:lang w:val="af-ZA"/>
        </w:rPr>
        <w:t xml:space="preserve"> </w:t>
      </w:r>
      <w:r w:rsidRPr="00DE1E5A">
        <w:rPr>
          <w:rFonts w:ascii="GHEA Grapalat" w:hAnsi="GHEA Grapalat" w:cs="Sylfaen"/>
          <w:sz w:val="20"/>
        </w:rPr>
        <w:t>իրավունքը</w:t>
      </w:r>
      <w:r w:rsidRPr="00DE1E5A">
        <w:rPr>
          <w:rFonts w:ascii="GHEA Grapalat" w:hAnsi="GHEA Grapalat" w:cs="Times Armenian"/>
          <w:sz w:val="20"/>
          <w:lang w:val="af-ZA"/>
        </w:rPr>
        <w:t xml:space="preserve">։ </w:t>
      </w:r>
      <w:r w:rsidRPr="00DE1E5A">
        <w:rPr>
          <w:rFonts w:ascii="GHEA Grapalat" w:hAnsi="GHEA Grapalat" w:cs="Sylfaen"/>
          <w:sz w:val="20"/>
        </w:rPr>
        <w:t>Սույն</w:t>
      </w:r>
      <w:r w:rsidRPr="00DE1E5A">
        <w:rPr>
          <w:rFonts w:ascii="GHEA Grapalat" w:hAnsi="GHEA Grapalat" w:cs="Times Armenian"/>
          <w:sz w:val="20"/>
          <w:lang w:val="af-ZA"/>
        </w:rPr>
        <w:t xml:space="preserve"> </w:t>
      </w:r>
      <w:r w:rsidRPr="00DE1E5A">
        <w:rPr>
          <w:rFonts w:ascii="GHEA Grapalat" w:hAnsi="GHEA Grapalat" w:cs="Sylfaen"/>
          <w:sz w:val="20"/>
        </w:rPr>
        <w:t>ընթացակար</w:t>
      </w:r>
      <w:r w:rsidRPr="00DE1E5A">
        <w:rPr>
          <w:rFonts w:ascii="GHEA Grapalat" w:hAnsi="GHEA Grapalat" w:cs="Times Armenian"/>
          <w:sz w:val="20"/>
        </w:rPr>
        <w:t>գ</w:t>
      </w:r>
      <w:r w:rsidRPr="00DE1E5A">
        <w:rPr>
          <w:rFonts w:ascii="GHEA Grapalat" w:hAnsi="GHEA Grapalat" w:cs="Sylfaen"/>
          <w:sz w:val="20"/>
        </w:rPr>
        <w:t>ի</w:t>
      </w:r>
      <w:r w:rsidRPr="00DE1E5A">
        <w:rPr>
          <w:rFonts w:ascii="GHEA Grapalat" w:hAnsi="GHEA Grapalat" w:cs="Times Armenian"/>
          <w:sz w:val="20"/>
          <w:lang w:val="af-ZA"/>
        </w:rPr>
        <w:t xml:space="preserve"> </w:t>
      </w:r>
      <w:r w:rsidRPr="00DE1E5A">
        <w:rPr>
          <w:rFonts w:ascii="GHEA Grapalat" w:hAnsi="GHEA Grapalat" w:cs="Sylfaen"/>
          <w:sz w:val="20"/>
        </w:rPr>
        <w:t>հետ</w:t>
      </w:r>
      <w:r w:rsidRPr="00DE1E5A">
        <w:rPr>
          <w:rFonts w:ascii="GHEA Grapalat" w:hAnsi="GHEA Grapalat" w:cs="Times Armenian"/>
          <w:sz w:val="20"/>
          <w:lang w:val="af-ZA"/>
        </w:rPr>
        <w:t xml:space="preserve"> </w:t>
      </w:r>
      <w:r w:rsidRPr="00DE1E5A">
        <w:rPr>
          <w:rFonts w:ascii="GHEA Grapalat" w:hAnsi="GHEA Grapalat" w:cs="Sylfaen"/>
          <w:sz w:val="20"/>
        </w:rPr>
        <w:t>կապված</w:t>
      </w:r>
      <w:r w:rsidRPr="00DE1E5A">
        <w:rPr>
          <w:rFonts w:ascii="GHEA Grapalat" w:hAnsi="GHEA Grapalat" w:cs="Times Armenian"/>
          <w:sz w:val="20"/>
          <w:lang w:val="af-ZA"/>
        </w:rPr>
        <w:t xml:space="preserve"> </w:t>
      </w:r>
      <w:r w:rsidRPr="00DE1E5A">
        <w:rPr>
          <w:rFonts w:ascii="GHEA Grapalat" w:hAnsi="GHEA Grapalat" w:cs="Sylfaen"/>
          <w:sz w:val="20"/>
        </w:rPr>
        <w:t>վեճերը</w:t>
      </w:r>
      <w:r w:rsidRPr="00DE1E5A">
        <w:rPr>
          <w:rFonts w:ascii="GHEA Grapalat" w:hAnsi="GHEA Grapalat" w:cs="Times Armenian"/>
          <w:sz w:val="20"/>
          <w:lang w:val="af-ZA"/>
        </w:rPr>
        <w:t xml:space="preserve"> </w:t>
      </w:r>
      <w:r w:rsidRPr="00DE1E5A">
        <w:rPr>
          <w:rFonts w:ascii="GHEA Grapalat" w:hAnsi="GHEA Grapalat" w:cs="Sylfaen"/>
          <w:sz w:val="20"/>
        </w:rPr>
        <w:t>ենթակա</w:t>
      </w:r>
      <w:r w:rsidRPr="00DE1E5A">
        <w:rPr>
          <w:rFonts w:ascii="GHEA Grapalat" w:hAnsi="GHEA Grapalat" w:cs="Times Armenian"/>
          <w:sz w:val="20"/>
          <w:lang w:val="af-ZA"/>
        </w:rPr>
        <w:t xml:space="preserve"> </w:t>
      </w:r>
      <w:r w:rsidRPr="00DE1E5A">
        <w:rPr>
          <w:rFonts w:ascii="GHEA Grapalat" w:hAnsi="GHEA Grapalat" w:cs="Sylfaen"/>
          <w:sz w:val="20"/>
        </w:rPr>
        <w:t>են</w:t>
      </w:r>
      <w:r w:rsidRPr="00DE1E5A">
        <w:rPr>
          <w:rFonts w:ascii="GHEA Grapalat" w:hAnsi="GHEA Grapalat" w:cs="Times Armenian"/>
          <w:sz w:val="20"/>
          <w:lang w:val="af-ZA"/>
        </w:rPr>
        <w:t xml:space="preserve"> </w:t>
      </w:r>
      <w:r w:rsidRPr="00DE1E5A">
        <w:rPr>
          <w:rFonts w:ascii="GHEA Grapalat" w:hAnsi="GHEA Grapalat" w:cs="Sylfaen"/>
          <w:sz w:val="20"/>
        </w:rPr>
        <w:t>քննության</w:t>
      </w:r>
      <w:r w:rsidRPr="00DE1E5A">
        <w:rPr>
          <w:rFonts w:ascii="GHEA Grapalat" w:hAnsi="GHEA Grapalat" w:cs="Times Armenian"/>
          <w:sz w:val="20"/>
          <w:lang w:val="af-ZA"/>
        </w:rPr>
        <w:t xml:space="preserve"> </w:t>
      </w:r>
      <w:r w:rsidRPr="00DE1E5A">
        <w:rPr>
          <w:rFonts w:ascii="GHEA Grapalat" w:hAnsi="GHEA Grapalat" w:cs="Sylfaen"/>
          <w:sz w:val="20"/>
        </w:rPr>
        <w:t>Հայաստանի</w:t>
      </w:r>
      <w:r w:rsidRPr="00DE1E5A">
        <w:rPr>
          <w:rFonts w:ascii="GHEA Grapalat" w:hAnsi="GHEA Grapalat" w:cs="Times Armenian"/>
          <w:sz w:val="20"/>
          <w:lang w:val="af-ZA"/>
        </w:rPr>
        <w:t xml:space="preserve"> </w:t>
      </w:r>
      <w:r w:rsidRPr="00DE1E5A">
        <w:rPr>
          <w:rFonts w:ascii="GHEA Grapalat" w:hAnsi="GHEA Grapalat" w:cs="Sylfaen"/>
          <w:sz w:val="20"/>
        </w:rPr>
        <w:t>Հանրապետության</w:t>
      </w:r>
      <w:r w:rsidRPr="00DE1E5A">
        <w:rPr>
          <w:rFonts w:ascii="GHEA Grapalat" w:hAnsi="GHEA Grapalat" w:cs="Times Armenian"/>
          <w:sz w:val="20"/>
          <w:lang w:val="af-ZA"/>
        </w:rPr>
        <w:t xml:space="preserve"> </w:t>
      </w:r>
      <w:r w:rsidRPr="00DE1E5A">
        <w:rPr>
          <w:rFonts w:ascii="GHEA Grapalat" w:hAnsi="GHEA Grapalat" w:cs="Sylfaen"/>
          <w:sz w:val="20"/>
        </w:rPr>
        <w:t>դատարաններում</w:t>
      </w:r>
      <w:r w:rsidRPr="00DE1E5A">
        <w:rPr>
          <w:rFonts w:ascii="GHEA Grapalat" w:hAnsi="GHEA Grapalat" w:cs="Times Armenian"/>
          <w:sz w:val="20"/>
          <w:lang w:val="af-ZA"/>
        </w:rPr>
        <w:t xml:space="preserve">։ </w:t>
      </w:r>
    </w:p>
    <w:p w:rsidR="00C339E7" w:rsidRPr="00DE1E5A" w:rsidRDefault="00C339E7" w:rsidP="00C339E7">
      <w:pPr>
        <w:pStyle w:val="BodyTextIndent2"/>
        <w:spacing w:line="240" w:lineRule="auto"/>
        <w:ind w:firstLine="567"/>
        <w:rPr>
          <w:rFonts w:ascii="GHEA Grapalat" w:hAnsi="GHEA Grapalat"/>
        </w:rPr>
      </w:pPr>
      <w:r w:rsidRPr="00DE1E5A">
        <w:rPr>
          <w:rFonts w:ascii="GHEA Grapalat" w:hAnsi="GHEA Grapalat"/>
        </w:rPr>
        <w:t xml:space="preserve">Գնահատող հանձնաժողովի քարտուղարի էլեկտրոնային փոստի հասցեն է` </w:t>
      </w:r>
      <w:r w:rsidRPr="00DE1E5A">
        <w:rPr>
          <w:rFonts w:ascii="GHEA Grapalat" w:hAnsi="GHEA Grapalat"/>
          <w:sz w:val="24"/>
          <w:szCs w:val="24"/>
        </w:rPr>
        <w:t>«</w:t>
      </w:r>
      <w:r w:rsidR="00456AC8">
        <w:rPr>
          <w:rFonts w:ascii="GHEA Grapalat" w:hAnsi="GHEA Grapalat"/>
        </w:rPr>
        <w:t>gor</w:t>
      </w:r>
      <w:r w:rsidR="00456AC8" w:rsidRPr="00D06069">
        <w:rPr>
          <w:rFonts w:ascii="GHEA Grapalat" w:hAnsi="GHEA Grapalat"/>
        </w:rPr>
        <w:t>.m</w:t>
      </w:r>
      <w:r w:rsidR="00456AC8">
        <w:rPr>
          <w:rFonts w:ascii="GHEA Grapalat" w:hAnsi="GHEA Grapalat"/>
        </w:rPr>
        <w:t>uradyan@yer</w:t>
      </w:r>
      <w:r w:rsidR="00456AC8" w:rsidRPr="001D0120">
        <w:rPr>
          <w:rFonts w:ascii="GHEA Grapalat" w:hAnsi="GHEA Grapalat"/>
        </w:rPr>
        <w:t>e</w:t>
      </w:r>
      <w:r w:rsidR="00456AC8" w:rsidRPr="00D06069">
        <w:rPr>
          <w:rFonts w:ascii="GHEA Grapalat" w:hAnsi="GHEA Grapalat"/>
        </w:rPr>
        <w:t>van.am։</w:t>
      </w:r>
      <w:r w:rsidRPr="00DE1E5A">
        <w:rPr>
          <w:rFonts w:ascii="GHEA Grapalat" w:hAnsi="GHEA Grapalat"/>
          <w:sz w:val="24"/>
          <w:szCs w:val="24"/>
        </w:rPr>
        <w:t>»</w:t>
      </w:r>
    </w:p>
    <w:p w:rsidR="00C339E7" w:rsidRPr="00DE1E5A" w:rsidRDefault="00C339E7" w:rsidP="00C339E7">
      <w:pPr>
        <w:spacing w:after="0" w:line="240" w:lineRule="auto"/>
        <w:jc w:val="center"/>
        <w:rPr>
          <w:rFonts w:ascii="GHEA Grapalat" w:hAnsi="GHEA Grapalat"/>
          <w:lang w:val="af-ZA"/>
        </w:rPr>
      </w:pPr>
      <w:r w:rsidRPr="00DE1E5A">
        <w:rPr>
          <w:rFonts w:ascii="GHEA Grapalat" w:hAnsi="GHEA Grapalat"/>
          <w:sz w:val="16"/>
          <w:szCs w:val="16"/>
          <w:lang w:val="af-ZA"/>
        </w:rPr>
        <w:br w:type="page"/>
      </w:r>
      <w:r w:rsidRPr="00DE1E5A">
        <w:rPr>
          <w:rFonts w:ascii="GHEA Grapalat" w:hAnsi="GHEA Grapalat" w:cs="Sylfaen"/>
        </w:rPr>
        <w:lastRenderedPageBreak/>
        <w:t>ՄԱՍ</w:t>
      </w:r>
      <w:r w:rsidRPr="00DE1E5A">
        <w:rPr>
          <w:rFonts w:ascii="GHEA Grapalat" w:hAnsi="GHEA Grapalat" w:cs="Times Armenian"/>
          <w:lang w:val="af-ZA"/>
        </w:rPr>
        <w:t xml:space="preserve">  I</w:t>
      </w:r>
    </w:p>
    <w:p w:rsidR="00C339E7" w:rsidRPr="00DE1E5A" w:rsidRDefault="00C339E7" w:rsidP="00C339E7">
      <w:pPr>
        <w:pStyle w:val="Heading3"/>
        <w:spacing w:line="240" w:lineRule="auto"/>
        <w:ind w:firstLine="567"/>
        <w:rPr>
          <w:rFonts w:ascii="GHEA Grapalat" w:hAnsi="GHEA Grapalat"/>
          <w:sz w:val="24"/>
          <w:szCs w:val="22"/>
          <w:lang w:val="af-ZA"/>
        </w:rPr>
      </w:pPr>
    </w:p>
    <w:p w:rsidR="00C339E7" w:rsidRPr="00DE1E5A" w:rsidRDefault="00C339E7" w:rsidP="00C339E7">
      <w:pPr>
        <w:numPr>
          <w:ilvl w:val="0"/>
          <w:numId w:val="3"/>
        </w:numPr>
        <w:spacing w:after="0" w:line="240" w:lineRule="auto"/>
        <w:jc w:val="center"/>
        <w:rPr>
          <w:rFonts w:ascii="GHEA Grapalat" w:hAnsi="GHEA Grapalat" w:cs="Sylfaen"/>
          <w:b/>
          <w:sz w:val="20"/>
        </w:rPr>
      </w:pPr>
      <w:r w:rsidRPr="00DE1E5A">
        <w:rPr>
          <w:rFonts w:ascii="GHEA Grapalat" w:hAnsi="GHEA Grapalat" w:cs="Sylfaen"/>
          <w:b/>
          <w:sz w:val="20"/>
        </w:rPr>
        <w:t>ԳՆՄԱՆ  ԱՌԱՐԿԱՅԻ  ԲՆՈՒԹԱԳԻՐԸ</w:t>
      </w:r>
    </w:p>
    <w:p w:rsidR="00C339E7" w:rsidRPr="00DE1E5A" w:rsidRDefault="00C339E7" w:rsidP="00C339E7">
      <w:pPr>
        <w:spacing w:after="0" w:line="240" w:lineRule="auto"/>
        <w:ind w:left="360"/>
        <w:jc w:val="center"/>
        <w:rPr>
          <w:rFonts w:ascii="GHEA Grapalat" w:hAnsi="GHEA Grapalat" w:cs="Sylfaen"/>
          <w:b/>
          <w:sz w:val="20"/>
        </w:rPr>
      </w:pPr>
    </w:p>
    <w:p w:rsidR="007F3999" w:rsidRDefault="00C339E7" w:rsidP="007F3999">
      <w:pPr>
        <w:pStyle w:val="Heading3"/>
        <w:spacing w:line="240" w:lineRule="auto"/>
        <w:ind w:firstLine="567"/>
        <w:jc w:val="both"/>
        <w:rPr>
          <w:rFonts w:ascii="GHEA Grapalat" w:hAnsi="GHEA Grapalat" w:cs="Times Armenian"/>
          <w:i w:val="0"/>
          <w:lang w:val="af-ZA"/>
        </w:rPr>
      </w:pPr>
      <w:r w:rsidRPr="00DE1E5A">
        <w:rPr>
          <w:rFonts w:ascii="GHEA Grapalat" w:hAnsi="GHEA Grapalat" w:cs="Sylfaen"/>
          <w:i w:val="0"/>
        </w:rPr>
        <w:t xml:space="preserve">1.1 </w:t>
      </w:r>
      <w:r w:rsidR="007F3999" w:rsidRPr="00675DD3">
        <w:rPr>
          <w:rFonts w:ascii="GHEA Grapalat" w:hAnsi="GHEA Grapalat" w:cs="Sylfaen"/>
          <w:i w:val="0"/>
        </w:rPr>
        <w:t>Գնման</w:t>
      </w:r>
      <w:r w:rsidR="007F3999" w:rsidRPr="00675DD3">
        <w:rPr>
          <w:rFonts w:ascii="GHEA Grapalat" w:hAnsi="GHEA Grapalat" w:cs="Sylfaen"/>
          <w:i w:val="0"/>
          <w:lang w:val="af-ZA"/>
        </w:rPr>
        <w:t xml:space="preserve"> </w:t>
      </w:r>
      <w:r w:rsidR="007F3999" w:rsidRPr="00675DD3">
        <w:rPr>
          <w:rFonts w:ascii="GHEA Grapalat" w:hAnsi="GHEA Grapalat" w:cs="Sylfaen"/>
          <w:i w:val="0"/>
        </w:rPr>
        <w:t>առարկա</w:t>
      </w:r>
      <w:r w:rsidR="007F3999" w:rsidRPr="00675DD3">
        <w:rPr>
          <w:rFonts w:ascii="GHEA Grapalat" w:hAnsi="GHEA Grapalat" w:cs="Sylfaen"/>
          <w:i w:val="0"/>
          <w:lang w:val="af-ZA"/>
        </w:rPr>
        <w:t xml:space="preserve"> </w:t>
      </w:r>
      <w:r w:rsidR="007F3999" w:rsidRPr="00675DD3">
        <w:rPr>
          <w:rFonts w:ascii="GHEA Grapalat" w:hAnsi="GHEA Grapalat" w:cs="Sylfaen"/>
          <w:i w:val="0"/>
        </w:rPr>
        <w:t>է</w:t>
      </w:r>
      <w:r w:rsidR="007F3999" w:rsidRPr="00675DD3">
        <w:rPr>
          <w:rFonts w:ascii="GHEA Grapalat" w:hAnsi="GHEA Grapalat" w:cs="Sylfaen"/>
          <w:i w:val="0"/>
          <w:lang w:val="af-ZA"/>
        </w:rPr>
        <w:t xml:space="preserve"> </w:t>
      </w:r>
      <w:r w:rsidR="007F3999" w:rsidRPr="00675DD3">
        <w:rPr>
          <w:rFonts w:ascii="GHEA Grapalat" w:hAnsi="GHEA Grapalat" w:cs="Sylfaen"/>
          <w:i w:val="0"/>
        </w:rPr>
        <w:t>հանդիսանում</w:t>
      </w:r>
      <w:r w:rsidR="007F3999" w:rsidRPr="00675DD3">
        <w:rPr>
          <w:rFonts w:ascii="GHEA Grapalat" w:hAnsi="GHEA Grapalat" w:cs="Sylfaen"/>
          <w:i w:val="0"/>
          <w:lang w:val="af-ZA"/>
        </w:rPr>
        <w:t xml:space="preserve">  </w:t>
      </w:r>
      <w:r w:rsidR="007F3999">
        <w:rPr>
          <w:rFonts w:ascii="GHEA Grapalat" w:hAnsi="GHEA Grapalat" w:cs="Sylfaen"/>
          <w:i w:val="0"/>
          <w:lang w:val="hy-AM"/>
        </w:rPr>
        <w:t>Երևանի քաղաքապետարանի</w:t>
      </w:r>
      <w:r w:rsidR="007F3999" w:rsidRPr="00131E9C">
        <w:rPr>
          <w:rFonts w:ascii="GHEA Grapalat" w:hAnsi="GHEA Grapalat"/>
          <w:i w:val="0"/>
          <w:lang w:val="af-ZA"/>
        </w:rPr>
        <w:t xml:space="preserve"> </w:t>
      </w:r>
      <w:r w:rsidR="007F3999" w:rsidRPr="00675DD3">
        <w:rPr>
          <w:rFonts w:ascii="GHEA Grapalat" w:hAnsi="GHEA Grapalat" w:cs="Sylfaen"/>
          <w:i w:val="0"/>
        </w:rPr>
        <w:t>կարիքների</w:t>
      </w:r>
      <w:r w:rsidR="007F3999" w:rsidRPr="00675DD3">
        <w:rPr>
          <w:rFonts w:ascii="GHEA Grapalat" w:hAnsi="GHEA Grapalat" w:cs="Times Armenian"/>
          <w:i w:val="0"/>
          <w:lang w:val="af-ZA"/>
        </w:rPr>
        <w:t xml:space="preserve"> </w:t>
      </w:r>
      <w:r w:rsidR="007F3999" w:rsidRPr="00675DD3">
        <w:rPr>
          <w:rFonts w:ascii="GHEA Grapalat" w:hAnsi="GHEA Grapalat" w:cs="Sylfaen"/>
          <w:i w:val="0"/>
        </w:rPr>
        <w:t>համար</w:t>
      </w:r>
      <w:r w:rsidR="007F3999" w:rsidRPr="003942F4">
        <w:rPr>
          <w:rFonts w:ascii="GHEA Grapalat" w:hAnsi="GHEA Grapalat"/>
          <w:b/>
          <w:i w:val="0"/>
          <w:lang w:val="hy-AM"/>
        </w:rPr>
        <w:t xml:space="preserve"> </w:t>
      </w:r>
      <w:r w:rsidR="00261AA8">
        <w:rPr>
          <w:rFonts w:ascii="GHEA Grapalat" w:hAnsi="GHEA Grapalat"/>
          <w:i w:val="0"/>
          <w:lang w:val="hy-AM"/>
        </w:rPr>
        <w:t>նստարանների</w:t>
      </w:r>
      <w:r w:rsidR="007F3999">
        <w:rPr>
          <w:rFonts w:ascii="GHEA Grapalat" w:hAnsi="GHEA Grapalat"/>
          <w:i w:val="0"/>
          <w:lang w:val="hy-AM"/>
        </w:rPr>
        <w:t xml:space="preserve"> </w:t>
      </w:r>
      <w:r w:rsidR="007F3999" w:rsidRPr="00675DD3">
        <w:rPr>
          <w:rFonts w:ascii="GHEA Grapalat" w:hAnsi="GHEA Grapalat"/>
          <w:i w:val="0"/>
        </w:rPr>
        <w:t>ձեռքբերումը</w:t>
      </w:r>
      <w:r w:rsidR="007F3999" w:rsidRPr="007F3999">
        <w:rPr>
          <w:rFonts w:ascii="GHEA Grapalat" w:hAnsi="GHEA Grapalat"/>
          <w:i w:val="0"/>
          <w:lang w:val="en-US"/>
        </w:rPr>
        <w:t xml:space="preserve"> (</w:t>
      </w:r>
      <w:r w:rsidR="007F3999" w:rsidRPr="00675DD3">
        <w:rPr>
          <w:rFonts w:ascii="GHEA Grapalat" w:hAnsi="GHEA Grapalat"/>
          <w:i w:val="0"/>
        </w:rPr>
        <w:t>այսուհետ</w:t>
      </w:r>
      <w:r w:rsidR="007F3999" w:rsidRPr="007F3999">
        <w:rPr>
          <w:rFonts w:ascii="GHEA Grapalat" w:hAnsi="GHEA Grapalat"/>
          <w:i w:val="0"/>
          <w:lang w:val="en-US"/>
        </w:rPr>
        <w:t xml:space="preserve">` </w:t>
      </w:r>
      <w:r w:rsidR="007F3999" w:rsidRPr="00675DD3">
        <w:rPr>
          <w:rFonts w:ascii="GHEA Grapalat" w:hAnsi="GHEA Grapalat"/>
          <w:i w:val="0"/>
        </w:rPr>
        <w:t>նաև</w:t>
      </w:r>
      <w:r w:rsidR="007F3999" w:rsidRPr="007F3999">
        <w:rPr>
          <w:rFonts w:ascii="GHEA Grapalat" w:hAnsi="GHEA Grapalat"/>
          <w:i w:val="0"/>
          <w:lang w:val="en-US"/>
        </w:rPr>
        <w:t xml:space="preserve"> </w:t>
      </w:r>
      <w:r w:rsidR="007F3999" w:rsidRPr="00675DD3">
        <w:rPr>
          <w:rFonts w:ascii="GHEA Grapalat" w:hAnsi="GHEA Grapalat"/>
          <w:i w:val="0"/>
        </w:rPr>
        <w:t>ապրանք</w:t>
      </w:r>
      <w:r w:rsidR="007F3999" w:rsidRPr="007F3999">
        <w:rPr>
          <w:rFonts w:ascii="GHEA Grapalat" w:hAnsi="GHEA Grapalat"/>
          <w:i w:val="0"/>
          <w:lang w:val="en-US"/>
        </w:rPr>
        <w:t>)</w:t>
      </w:r>
      <w:r w:rsidR="007F3999" w:rsidRPr="00675DD3">
        <w:rPr>
          <w:rFonts w:ascii="GHEA Grapalat" w:hAnsi="GHEA Grapalat"/>
          <w:i w:val="0"/>
          <w:lang w:val="af-ZA"/>
        </w:rPr>
        <w:t xml:space="preserve">, </w:t>
      </w:r>
      <w:r w:rsidR="007F3999" w:rsidRPr="00675DD3">
        <w:rPr>
          <w:rFonts w:ascii="GHEA Grapalat" w:hAnsi="GHEA Grapalat"/>
          <w:i w:val="0"/>
        </w:rPr>
        <w:t>որ</w:t>
      </w:r>
      <w:r w:rsidR="007F3999">
        <w:rPr>
          <w:rFonts w:ascii="GHEA Grapalat" w:hAnsi="GHEA Grapalat"/>
          <w:i w:val="0"/>
          <w:lang w:val="hy-AM"/>
        </w:rPr>
        <w:t>ը</w:t>
      </w:r>
      <w:r w:rsidR="007F3999" w:rsidRPr="00675DD3">
        <w:rPr>
          <w:rFonts w:ascii="GHEA Grapalat" w:hAnsi="GHEA Grapalat"/>
          <w:i w:val="0"/>
          <w:lang w:val="af-ZA"/>
        </w:rPr>
        <w:t xml:space="preserve"> </w:t>
      </w:r>
      <w:r w:rsidR="007F3999" w:rsidRPr="00675DD3">
        <w:rPr>
          <w:rFonts w:ascii="GHEA Grapalat" w:hAnsi="GHEA Grapalat"/>
          <w:i w:val="0"/>
        </w:rPr>
        <w:t>խմբավորված</w:t>
      </w:r>
      <w:r w:rsidR="007F3999" w:rsidRPr="00675DD3">
        <w:rPr>
          <w:rFonts w:ascii="GHEA Grapalat" w:hAnsi="GHEA Grapalat"/>
          <w:i w:val="0"/>
          <w:lang w:val="af-ZA"/>
        </w:rPr>
        <w:t xml:space="preserve"> </w:t>
      </w:r>
      <w:r w:rsidR="007F3999">
        <w:rPr>
          <w:rFonts w:ascii="GHEA Grapalat" w:hAnsi="GHEA Grapalat"/>
          <w:i w:val="0"/>
          <w:lang w:val="hy-AM"/>
        </w:rPr>
        <w:t>է</w:t>
      </w:r>
      <w:r w:rsidR="007F3999">
        <w:rPr>
          <w:rFonts w:ascii="GHEA Grapalat" w:hAnsi="GHEA Grapalat" w:cs="Sylfaen"/>
          <w:i w:val="0"/>
          <w:lang w:val="hy-AM"/>
        </w:rPr>
        <w:t xml:space="preserve">՝ </w:t>
      </w:r>
      <w:r w:rsidR="007F3999" w:rsidRPr="007F3999">
        <w:rPr>
          <w:rFonts w:ascii="GHEA Grapalat" w:hAnsi="GHEA Grapalat" w:cs="Sylfaen"/>
          <w:i w:val="0"/>
          <w:lang w:val="en-US"/>
        </w:rPr>
        <w:t>1 «</w:t>
      </w:r>
      <w:r w:rsidR="007F3999">
        <w:rPr>
          <w:rFonts w:ascii="GHEA Grapalat" w:hAnsi="GHEA Grapalat" w:cs="Sylfaen"/>
          <w:i w:val="0"/>
          <w:lang w:val="hy-AM"/>
        </w:rPr>
        <w:t>մեկ</w:t>
      </w:r>
      <w:r w:rsidR="007F3999" w:rsidRPr="007F3999">
        <w:rPr>
          <w:rFonts w:ascii="GHEA Grapalat" w:hAnsi="GHEA Grapalat" w:cs="Sylfaen"/>
          <w:i w:val="0"/>
          <w:lang w:val="en-US"/>
        </w:rPr>
        <w:t xml:space="preserve">» </w:t>
      </w:r>
      <w:r w:rsidR="007F3999" w:rsidRPr="00675DD3">
        <w:rPr>
          <w:rFonts w:ascii="GHEA Grapalat" w:hAnsi="GHEA Grapalat" w:cs="Sylfaen"/>
          <w:i w:val="0"/>
        </w:rPr>
        <w:t>չափաբաժնո</w:t>
      </w:r>
      <w:r w:rsidR="007F3999">
        <w:rPr>
          <w:rFonts w:ascii="GHEA Grapalat" w:hAnsi="GHEA Grapalat" w:cs="Sylfaen"/>
          <w:i w:val="0"/>
          <w:lang w:val="hy-AM"/>
        </w:rPr>
        <w:t>վ</w:t>
      </w:r>
      <w:r w:rsidR="007F3999" w:rsidRPr="00675DD3">
        <w:rPr>
          <w:rFonts w:ascii="GHEA Grapalat" w:hAnsi="GHEA Grapalat" w:cs="Times Armenian"/>
          <w:i w:val="0"/>
          <w:lang w:val="af-ZA"/>
        </w:rPr>
        <w:t>`</w:t>
      </w:r>
    </w:p>
    <w:p w:rsidR="007F3999" w:rsidRPr="007F3999" w:rsidRDefault="007F3999" w:rsidP="007F3999">
      <w:pPr>
        <w:rPr>
          <w:rFonts w:ascii="Sylfaen" w:hAnsi="Sylfaen"/>
          <w:lang w:val="hy-AM"/>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C339E7" w:rsidRPr="00DE1E5A" w:rsidTr="00DF0781">
        <w:tc>
          <w:tcPr>
            <w:tcW w:w="1530" w:type="dxa"/>
            <w:vAlign w:val="center"/>
          </w:tcPr>
          <w:p w:rsidR="00C339E7" w:rsidRPr="00DE1E5A" w:rsidRDefault="00C339E7" w:rsidP="00C339E7">
            <w:pPr>
              <w:pStyle w:val="BodyTextIndent2"/>
              <w:spacing w:line="240" w:lineRule="auto"/>
              <w:ind w:firstLine="0"/>
              <w:jc w:val="center"/>
              <w:rPr>
                <w:rFonts w:ascii="GHEA Grapalat" w:hAnsi="GHEA Grapalat"/>
                <w:b/>
                <w:bCs/>
                <w:i/>
                <w:iCs/>
                <w:sz w:val="14"/>
                <w:szCs w:val="14"/>
              </w:rPr>
            </w:pPr>
            <w:r w:rsidRPr="00DE1E5A">
              <w:rPr>
                <w:rFonts w:ascii="GHEA Grapalat" w:hAnsi="GHEA Grapalat"/>
                <w:b/>
                <w:bCs/>
                <w:i/>
                <w:iCs/>
                <w:sz w:val="14"/>
                <w:szCs w:val="14"/>
              </w:rPr>
              <w:t>Չափաբաժինների համարները</w:t>
            </w:r>
          </w:p>
        </w:tc>
        <w:tc>
          <w:tcPr>
            <w:tcW w:w="8820" w:type="dxa"/>
            <w:vAlign w:val="center"/>
          </w:tcPr>
          <w:p w:rsidR="00C339E7" w:rsidRPr="00DE1E5A" w:rsidRDefault="00C339E7" w:rsidP="00C339E7">
            <w:pPr>
              <w:pStyle w:val="BodyTextIndent2"/>
              <w:spacing w:line="240" w:lineRule="auto"/>
              <w:ind w:firstLine="0"/>
              <w:jc w:val="center"/>
              <w:rPr>
                <w:rFonts w:ascii="GHEA Grapalat" w:hAnsi="GHEA Grapalat"/>
                <w:b/>
                <w:bCs/>
                <w:i/>
                <w:iCs/>
              </w:rPr>
            </w:pPr>
            <w:r w:rsidRPr="00DE1E5A">
              <w:rPr>
                <w:rFonts w:ascii="GHEA Grapalat" w:hAnsi="GHEA Grapalat"/>
                <w:b/>
                <w:bCs/>
                <w:i/>
                <w:iCs/>
              </w:rPr>
              <w:t>Չափաբաժնի անվանումը</w:t>
            </w:r>
          </w:p>
        </w:tc>
      </w:tr>
      <w:tr w:rsidR="00C339E7" w:rsidRPr="00C21B22" w:rsidTr="00DF0781">
        <w:tc>
          <w:tcPr>
            <w:tcW w:w="1530" w:type="dxa"/>
            <w:vAlign w:val="center"/>
          </w:tcPr>
          <w:p w:rsidR="00C339E7" w:rsidRPr="00DE1E5A" w:rsidRDefault="00C339E7" w:rsidP="00C339E7">
            <w:pPr>
              <w:pStyle w:val="BodyTextIndent2"/>
              <w:spacing w:line="240" w:lineRule="auto"/>
              <w:ind w:firstLine="0"/>
              <w:jc w:val="center"/>
              <w:rPr>
                <w:rFonts w:ascii="GHEA Grapalat" w:hAnsi="GHEA Grapalat"/>
                <w:sz w:val="16"/>
              </w:rPr>
            </w:pPr>
            <w:r w:rsidRPr="00DE1E5A">
              <w:rPr>
                <w:rFonts w:ascii="GHEA Grapalat" w:hAnsi="GHEA Grapalat"/>
                <w:sz w:val="16"/>
              </w:rPr>
              <w:t>1</w:t>
            </w:r>
          </w:p>
        </w:tc>
        <w:tc>
          <w:tcPr>
            <w:tcW w:w="8820" w:type="dxa"/>
            <w:vAlign w:val="center"/>
          </w:tcPr>
          <w:p w:rsidR="00C339E7" w:rsidRPr="00DE1E5A" w:rsidRDefault="00261AA8" w:rsidP="00B237C0">
            <w:pPr>
              <w:pStyle w:val="BodyTextIndent2"/>
              <w:spacing w:line="240" w:lineRule="auto"/>
              <w:ind w:firstLine="0"/>
              <w:rPr>
                <w:rFonts w:ascii="GHEA Grapalat" w:hAnsi="GHEA Grapalat"/>
                <w:u w:val="single"/>
                <w:vertAlign w:val="subscript"/>
              </w:rPr>
            </w:pPr>
            <w:r>
              <w:rPr>
                <w:rFonts w:ascii="GHEA Grapalat" w:hAnsi="GHEA Grapalat"/>
                <w:i/>
                <w:lang w:val="hy-AM"/>
              </w:rPr>
              <w:t>նստարաններ</w:t>
            </w:r>
          </w:p>
        </w:tc>
      </w:tr>
    </w:tbl>
    <w:p w:rsidR="007F3999" w:rsidRDefault="007F3999" w:rsidP="00C339E7">
      <w:pPr>
        <w:pStyle w:val="BodyTextIndent2"/>
        <w:spacing w:line="240" w:lineRule="auto"/>
        <w:ind w:firstLine="567"/>
        <w:rPr>
          <w:rFonts w:ascii="GHEA Grapalat" w:hAnsi="GHEA Grapalat"/>
          <w:lang w:val="hy-AM"/>
        </w:rPr>
      </w:pPr>
    </w:p>
    <w:p w:rsidR="00C339E7" w:rsidRPr="00DE1E5A" w:rsidRDefault="00C339E7" w:rsidP="00C339E7">
      <w:pPr>
        <w:pStyle w:val="BodyTextIndent2"/>
        <w:spacing w:line="240" w:lineRule="auto"/>
        <w:ind w:firstLine="567"/>
        <w:rPr>
          <w:rFonts w:ascii="GHEA Grapalat" w:hAnsi="GHEA Grapalat"/>
        </w:rPr>
      </w:pPr>
      <w:r w:rsidRPr="00DE1E5A">
        <w:rPr>
          <w:rFonts w:ascii="GHEA Grapalat" w:hAnsi="GHEA Grapalat"/>
        </w:rPr>
        <w:t xml:space="preserve">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Pr>
          <w:rFonts w:ascii="GHEA Grapalat" w:hAnsi="GHEA Grapalat"/>
        </w:rPr>
        <w:t>4</w:t>
      </w:r>
      <w:r w:rsidRPr="00DE1E5A">
        <w:rPr>
          <w:rFonts w:ascii="GHEA Grapalat" w:hAnsi="GHEA Grapalat"/>
        </w:rPr>
        <w:t xml:space="preserve"> հավելվածում։</w:t>
      </w:r>
    </w:p>
    <w:p w:rsidR="00C339E7" w:rsidRPr="00DE1E5A" w:rsidRDefault="00C339E7" w:rsidP="00C339E7">
      <w:pPr>
        <w:spacing w:after="0" w:line="240" w:lineRule="auto"/>
        <w:ind w:firstLine="567"/>
        <w:rPr>
          <w:rFonts w:ascii="GHEA Grapalat" w:hAnsi="GHEA Grapalat" w:cs="Sylfaen"/>
          <w:i/>
          <w:sz w:val="20"/>
          <w:lang w:val="es-ES"/>
        </w:rPr>
      </w:pPr>
    </w:p>
    <w:p w:rsidR="00C339E7" w:rsidRPr="00DE1E5A" w:rsidRDefault="00C339E7" w:rsidP="00C339E7">
      <w:pPr>
        <w:spacing w:after="0" w:line="240" w:lineRule="auto"/>
        <w:ind w:firstLine="567"/>
        <w:rPr>
          <w:rFonts w:ascii="GHEA Grapalat" w:hAnsi="GHEA Grapalat" w:cs="Sylfaen"/>
          <w:i/>
          <w:sz w:val="20"/>
          <w:lang w:val="es-ES"/>
        </w:rPr>
      </w:pPr>
    </w:p>
    <w:p w:rsidR="00C339E7" w:rsidRPr="00DE1E5A" w:rsidRDefault="00C339E7" w:rsidP="00C339E7">
      <w:pPr>
        <w:spacing w:after="0" w:line="240" w:lineRule="auto"/>
        <w:jc w:val="center"/>
        <w:rPr>
          <w:rFonts w:ascii="GHEA Grapalat" w:hAnsi="GHEA Grapalat"/>
          <w:b/>
          <w:sz w:val="20"/>
          <w:lang w:val="es-ES"/>
        </w:rPr>
      </w:pPr>
      <w:r w:rsidRPr="00DE1E5A">
        <w:rPr>
          <w:rFonts w:ascii="GHEA Grapalat" w:hAnsi="GHEA Grapalat"/>
          <w:b/>
          <w:sz w:val="20"/>
          <w:lang w:val="es-ES"/>
        </w:rPr>
        <w:t xml:space="preserve">2.  </w:t>
      </w:r>
      <w:r w:rsidRPr="00DE1E5A">
        <w:rPr>
          <w:rFonts w:ascii="GHEA Grapalat" w:hAnsi="GHEA Grapalat" w:cs="Sylfaen"/>
          <w:b/>
          <w:sz w:val="20"/>
        </w:rPr>
        <w:t>ՄԱՍՆԱԿՑԻ</w:t>
      </w:r>
      <w:r w:rsidRPr="00DE1E5A">
        <w:rPr>
          <w:rFonts w:ascii="GHEA Grapalat" w:hAnsi="GHEA Grapalat"/>
          <w:b/>
          <w:sz w:val="20"/>
          <w:lang w:val="es-ES"/>
        </w:rPr>
        <w:t xml:space="preserve"> </w:t>
      </w:r>
      <w:r w:rsidRPr="00DE1E5A">
        <w:rPr>
          <w:rFonts w:ascii="GHEA Grapalat" w:hAnsi="GHEA Grapalat" w:cs="Sylfaen"/>
          <w:b/>
          <w:sz w:val="20"/>
        </w:rPr>
        <w:t>ՄԱՍՆԱԿՑՈՒԹՅԱՆ</w:t>
      </w:r>
      <w:r w:rsidRPr="00DE1E5A">
        <w:rPr>
          <w:rFonts w:ascii="GHEA Grapalat" w:hAnsi="GHEA Grapalat"/>
          <w:b/>
          <w:sz w:val="20"/>
          <w:lang w:val="es-ES"/>
        </w:rPr>
        <w:t xml:space="preserve"> </w:t>
      </w:r>
      <w:r w:rsidRPr="00DE1E5A">
        <w:rPr>
          <w:rFonts w:ascii="GHEA Grapalat" w:hAnsi="GHEA Grapalat" w:cs="Sylfaen"/>
          <w:b/>
          <w:sz w:val="20"/>
        </w:rPr>
        <w:t>ԻՐԱՎՈՒՆՔԻ</w:t>
      </w:r>
      <w:r w:rsidRPr="00DE1E5A">
        <w:rPr>
          <w:rFonts w:ascii="GHEA Grapalat" w:hAnsi="GHEA Grapalat"/>
          <w:b/>
          <w:sz w:val="20"/>
          <w:lang w:val="es-ES"/>
        </w:rPr>
        <w:t xml:space="preserve"> </w:t>
      </w:r>
      <w:r w:rsidRPr="00DE1E5A">
        <w:rPr>
          <w:rFonts w:ascii="GHEA Grapalat" w:hAnsi="GHEA Grapalat" w:cs="Sylfaen"/>
          <w:b/>
          <w:sz w:val="20"/>
        </w:rPr>
        <w:t>ՊԱՀԱՆՋՆԵՐԸ</w:t>
      </w:r>
      <w:r w:rsidRPr="00DE1E5A">
        <w:rPr>
          <w:rFonts w:ascii="GHEA Grapalat" w:hAnsi="GHEA Grapalat"/>
          <w:b/>
          <w:sz w:val="20"/>
          <w:lang w:val="es-ES"/>
        </w:rPr>
        <w:t xml:space="preserve">, </w:t>
      </w:r>
      <w:r w:rsidRPr="00DE1E5A">
        <w:rPr>
          <w:rFonts w:ascii="GHEA Grapalat" w:hAnsi="GHEA Grapalat" w:cs="Sylfaen"/>
          <w:b/>
          <w:sz w:val="20"/>
        </w:rPr>
        <w:t>ՈՐԱԿԱՎՈՐՄԱՆ</w:t>
      </w:r>
      <w:r w:rsidRPr="00DE1E5A">
        <w:rPr>
          <w:rFonts w:ascii="GHEA Grapalat" w:hAnsi="GHEA Grapalat"/>
          <w:b/>
          <w:sz w:val="20"/>
          <w:lang w:val="es-ES"/>
        </w:rPr>
        <w:t xml:space="preserve"> </w:t>
      </w:r>
      <w:r w:rsidRPr="00DE1E5A">
        <w:rPr>
          <w:rFonts w:ascii="GHEA Grapalat" w:hAnsi="GHEA Grapalat" w:cs="Sylfaen"/>
          <w:b/>
          <w:sz w:val="20"/>
        </w:rPr>
        <w:t>ՉԱՓԱՆԻՇՆԵՐԸ</w:t>
      </w:r>
      <w:r w:rsidRPr="00DE1E5A">
        <w:rPr>
          <w:rFonts w:ascii="GHEA Grapalat" w:hAnsi="GHEA Grapalat"/>
          <w:b/>
          <w:sz w:val="20"/>
          <w:lang w:val="es-ES"/>
        </w:rPr>
        <w:t xml:space="preserve">  ԵՎ </w:t>
      </w:r>
      <w:r w:rsidRPr="00DE1E5A">
        <w:rPr>
          <w:rFonts w:ascii="GHEA Grapalat" w:hAnsi="GHEA Grapalat" w:cs="Sylfaen"/>
          <w:b/>
          <w:sz w:val="20"/>
        </w:rPr>
        <w:t>ԴՐԱՆՑ</w:t>
      </w:r>
      <w:r w:rsidRPr="00DE1E5A">
        <w:rPr>
          <w:rFonts w:ascii="GHEA Grapalat" w:hAnsi="GHEA Grapalat"/>
          <w:b/>
          <w:sz w:val="20"/>
          <w:lang w:val="es-ES"/>
        </w:rPr>
        <w:t xml:space="preserve"> </w:t>
      </w:r>
      <w:r w:rsidRPr="00DE1E5A">
        <w:rPr>
          <w:rFonts w:ascii="GHEA Grapalat" w:hAnsi="GHEA Grapalat" w:cs="Sylfaen"/>
          <w:b/>
          <w:sz w:val="20"/>
          <w:lang w:val="es-ES"/>
        </w:rPr>
        <w:t>Գ</w:t>
      </w:r>
      <w:r w:rsidRPr="00DE1E5A">
        <w:rPr>
          <w:rFonts w:ascii="GHEA Grapalat" w:hAnsi="GHEA Grapalat" w:cs="Sylfaen"/>
          <w:b/>
          <w:sz w:val="20"/>
        </w:rPr>
        <w:t>ՆԱՀԱՏՄԱՆ</w:t>
      </w:r>
      <w:r w:rsidRPr="00DE1E5A">
        <w:rPr>
          <w:rFonts w:ascii="GHEA Grapalat" w:hAnsi="GHEA Grapalat"/>
          <w:b/>
          <w:sz w:val="20"/>
          <w:lang w:val="es-ES"/>
        </w:rPr>
        <w:t xml:space="preserve"> </w:t>
      </w:r>
      <w:r w:rsidRPr="00DE1E5A">
        <w:rPr>
          <w:rFonts w:ascii="GHEA Grapalat" w:hAnsi="GHEA Grapalat" w:cs="Sylfaen"/>
          <w:b/>
          <w:sz w:val="20"/>
        </w:rPr>
        <w:t>ԿԱՐ</w:t>
      </w:r>
      <w:r w:rsidRPr="00DE1E5A">
        <w:rPr>
          <w:rFonts w:ascii="GHEA Grapalat" w:hAnsi="GHEA Grapalat" w:cs="Sylfaen"/>
          <w:b/>
          <w:sz w:val="20"/>
          <w:lang w:val="es-ES"/>
        </w:rPr>
        <w:t>Գ</w:t>
      </w:r>
      <w:r w:rsidRPr="00DE1E5A">
        <w:rPr>
          <w:rFonts w:ascii="GHEA Grapalat" w:hAnsi="GHEA Grapalat" w:cs="Sylfaen"/>
          <w:b/>
          <w:sz w:val="20"/>
        </w:rPr>
        <w:t>Ը</w:t>
      </w:r>
      <w:r w:rsidRPr="00DE1E5A">
        <w:rPr>
          <w:rFonts w:ascii="GHEA Grapalat" w:hAnsi="GHEA Grapalat"/>
          <w:b/>
          <w:sz w:val="20"/>
          <w:lang w:val="es-ES"/>
        </w:rPr>
        <w:t xml:space="preserve"> </w:t>
      </w:r>
    </w:p>
    <w:p w:rsidR="00C339E7" w:rsidRPr="00DE1E5A" w:rsidRDefault="00C339E7" w:rsidP="00C339E7">
      <w:pPr>
        <w:spacing w:after="0" w:line="240" w:lineRule="auto"/>
        <w:ind w:firstLine="567"/>
        <w:jc w:val="both"/>
        <w:rPr>
          <w:rFonts w:ascii="GHEA Grapalat" w:hAnsi="GHEA Grapalat"/>
          <w:lang w:val="es-ES"/>
        </w:rPr>
      </w:pPr>
    </w:p>
    <w:p w:rsidR="00C339E7" w:rsidRPr="00DE1E5A" w:rsidRDefault="00C339E7" w:rsidP="00C339E7">
      <w:pPr>
        <w:spacing w:after="0" w:line="240" w:lineRule="auto"/>
        <w:ind w:firstLine="567"/>
        <w:jc w:val="both"/>
        <w:rPr>
          <w:rFonts w:ascii="GHEA Grapalat" w:hAnsi="GHEA Grapalat" w:cs="Arial Armenian"/>
          <w:sz w:val="20"/>
          <w:lang w:val="es-ES"/>
        </w:rPr>
      </w:pPr>
      <w:r w:rsidRPr="00DE1E5A">
        <w:rPr>
          <w:rFonts w:ascii="GHEA Grapalat" w:hAnsi="GHEA Grapalat" w:cs="Arial Armenian"/>
          <w:sz w:val="20"/>
          <w:lang w:val="es-ES"/>
        </w:rPr>
        <w:t xml:space="preserve">2.1 </w:t>
      </w:r>
      <w:r w:rsidRPr="00DE1E5A">
        <w:rPr>
          <w:rFonts w:ascii="GHEA Grapalat" w:hAnsi="GHEA Grapalat" w:cs="Sylfaen"/>
          <w:sz w:val="20"/>
          <w:lang w:val="ru-RU"/>
        </w:rPr>
        <w:t>Սույն</w:t>
      </w:r>
      <w:r w:rsidRPr="00DE1E5A">
        <w:rPr>
          <w:rFonts w:ascii="GHEA Grapalat" w:hAnsi="GHEA Grapalat" w:cs="Arial Armenian"/>
          <w:sz w:val="20"/>
          <w:lang w:val="es-ES"/>
        </w:rPr>
        <w:t xml:space="preserve">  ընթացակարգին </w:t>
      </w:r>
      <w:r w:rsidRPr="00DE1E5A">
        <w:rPr>
          <w:rFonts w:ascii="GHEA Grapalat" w:hAnsi="GHEA Grapalat" w:cs="Sylfaen"/>
          <w:sz w:val="20"/>
          <w:lang w:val="ru-RU"/>
        </w:rPr>
        <w:t>մասնակցելու</w:t>
      </w:r>
      <w:r w:rsidRPr="00DE1E5A">
        <w:rPr>
          <w:rFonts w:ascii="GHEA Grapalat" w:hAnsi="GHEA Grapalat" w:cs="Arial Armenian"/>
          <w:sz w:val="20"/>
          <w:lang w:val="es-ES"/>
        </w:rPr>
        <w:t xml:space="preserve"> </w:t>
      </w:r>
      <w:r w:rsidRPr="00DE1E5A">
        <w:rPr>
          <w:rFonts w:ascii="GHEA Grapalat" w:hAnsi="GHEA Grapalat" w:cs="Sylfaen"/>
          <w:sz w:val="20"/>
          <w:lang w:val="ru-RU"/>
        </w:rPr>
        <w:t>իրավունք</w:t>
      </w:r>
      <w:r w:rsidRPr="00DE1E5A">
        <w:rPr>
          <w:rFonts w:ascii="GHEA Grapalat" w:hAnsi="GHEA Grapalat" w:cs="Arial Armenian"/>
          <w:sz w:val="20"/>
          <w:lang w:val="es-ES"/>
        </w:rPr>
        <w:t xml:space="preserve"> </w:t>
      </w:r>
      <w:r w:rsidRPr="00DE1E5A">
        <w:rPr>
          <w:rFonts w:ascii="GHEA Grapalat" w:hAnsi="GHEA Grapalat" w:cs="Sylfaen"/>
          <w:sz w:val="20"/>
          <w:lang w:val="ru-RU"/>
        </w:rPr>
        <w:t>չունեն</w:t>
      </w:r>
      <w:r w:rsidRPr="00DE1E5A">
        <w:rPr>
          <w:rFonts w:ascii="GHEA Grapalat" w:hAnsi="GHEA Grapalat" w:cs="Arial Armenian"/>
          <w:sz w:val="20"/>
          <w:lang w:val="es-ES"/>
        </w:rPr>
        <w:t xml:space="preserve"> </w:t>
      </w:r>
      <w:r w:rsidRPr="00DE1E5A">
        <w:rPr>
          <w:rFonts w:ascii="GHEA Grapalat" w:hAnsi="GHEA Grapalat" w:cs="Sylfaen"/>
          <w:sz w:val="20"/>
          <w:lang w:val="ru-RU"/>
        </w:rPr>
        <w:t>անձինք</w:t>
      </w:r>
      <w:r w:rsidRPr="00DE1E5A">
        <w:rPr>
          <w:rFonts w:ascii="GHEA Grapalat" w:hAnsi="GHEA Grapalat" w:cs="Sylfaen"/>
          <w:sz w:val="20"/>
          <w:lang w:val="es-ES"/>
        </w:rPr>
        <w:t>.</w:t>
      </w:r>
    </w:p>
    <w:p w:rsidR="00C339E7" w:rsidRPr="00DE1E5A" w:rsidRDefault="00C339E7" w:rsidP="00C339E7">
      <w:pPr>
        <w:spacing w:after="0" w:line="240" w:lineRule="auto"/>
        <w:ind w:firstLine="720"/>
        <w:jc w:val="both"/>
        <w:rPr>
          <w:rFonts w:ascii="GHEA Grapalat" w:hAnsi="GHEA Grapalat"/>
          <w:sz w:val="20"/>
          <w:szCs w:val="20"/>
          <w:lang w:val="es-ES"/>
        </w:rPr>
      </w:pPr>
      <w:r w:rsidRPr="00DE1E5A">
        <w:rPr>
          <w:rFonts w:ascii="GHEA Grapalat" w:hAnsi="GHEA Grapalat"/>
          <w:sz w:val="20"/>
          <w:szCs w:val="20"/>
          <w:lang w:val="es-ES"/>
        </w:rPr>
        <w:t xml:space="preserve">1) </w:t>
      </w:r>
      <w:r w:rsidRPr="00DE1E5A">
        <w:rPr>
          <w:rFonts w:ascii="GHEA Grapalat" w:hAnsi="GHEA Grapalat" w:cs="Sylfaen"/>
          <w:sz w:val="20"/>
          <w:szCs w:val="20"/>
        </w:rPr>
        <w:t>որոնք</w:t>
      </w:r>
      <w:r w:rsidRPr="00DE1E5A">
        <w:rPr>
          <w:rFonts w:ascii="GHEA Grapalat" w:hAnsi="GHEA Grapalat" w:cs="Sylfaen"/>
          <w:sz w:val="20"/>
          <w:szCs w:val="20"/>
          <w:lang w:val="es-ES"/>
        </w:rPr>
        <w:t xml:space="preserve"> </w:t>
      </w:r>
      <w:r w:rsidRPr="00DE1E5A">
        <w:rPr>
          <w:rFonts w:ascii="GHEA Grapalat" w:hAnsi="GHEA Grapalat" w:cs="Sylfaen"/>
          <w:sz w:val="20"/>
          <w:szCs w:val="20"/>
        </w:rPr>
        <w:t>հայտը</w:t>
      </w:r>
      <w:r w:rsidRPr="00DE1E5A">
        <w:rPr>
          <w:rFonts w:ascii="GHEA Grapalat" w:hAnsi="GHEA Grapalat" w:cs="Sylfaen"/>
          <w:sz w:val="20"/>
          <w:szCs w:val="20"/>
          <w:lang w:val="es-ES"/>
        </w:rPr>
        <w:t xml:space="preserve"> </w:t>
      </w:r>
      <w:r w:rsidRPr="00DE1E5A">
        <w:rPr>
          <w:rFonts w:ascii="GHEA Grapalat" w:hAnsi="GHEA Grapalat" w:cs="Sylfaen"/>
          <w:sz w:val="20"/>
          <w:szCs w:val="20"/>
        </w:rPr>
        <w:t>ներկայացնելու</w:t>
      </w:r>
      <w:r w:rsidRPr="00DE1E5A">
        <w:rPr>
          <w:rFonts w:ascii="GHEA Grapalat" w:hAnsi="GHEA Grapalat" w:cs="Sylfaen"/>
          <w:sz w:val="20"/>
          <w:szCs w:val="20"/>
          <w:lang w:val="es-ES"/>
        </w:rPr>
        <w:t xml:space="preserve"> </w:t>
      </w:r>
      <w:r w:rsidRPr="00DE1E5A">
        <w:rPr>
          <w:rFonts w:ascii="GHEA Grapalat" w:hAnsi="GHEA Grapalat" w:cs="Sylfaen"/>
          <w:sz w:val="20"/>
          <w:szCs w:val="20"/>
        </w:rPr>
        <w:t>օրվա</w:t>
      </w:r>
      <w:r w:rsidRPr="00DE1E5A">
        <w:rPr>
          <w:rFonts w:ascii="GHEA Grapalat" w:hAnsi="GHEA Grapalat" w:cs="Sylfaen"/>
          <w:sz w:val="20"/>
          <w:szCs w:val="20"/>
          <w:lang w:val="es-ES"/>
        </w:rPr>
        <w:t xml:space="preserve"> </w:t>
      </w:r>
      <w:r w:rsidRPr="00DE1E5A">
        <w:rPr>
          <w:rFonts w:ascii="GHEA Grapalat" w:hAnsi="GHEA Grapalat" w:cs="Sylfaen"/>
          <w:sz w:val="20"/>
          <w:szCs w:val="20"/>
        </w:rPr>
        <w:t>դրությամբ</w:t>
      </w:r>
      <w:r w:rsidRPr="00DE1E5A">
        <w:rPr>
          <w:rFonts w:ascii="GHEA Grapalat" w:hAnsi="GHEA Grapalat" w:cs="Sylfaen"/>
          <w:sz w:val="20"/>
          <w:szCs w:val="20"/>
          <w:lang w:val="es-ES"/>
        </w:rPr>
        <w:t xml:space="preserve"> </w:t>
      </w:r>
      <w:r w:rsidRPr="00DE1E5A">
        <w:rPr>
          <w:rFonts w:ascii="GHEA Grapalat" w:hAnsi="GHEA Grapalat" w:cs="Sylfaen"/>
          <w:sz w:val="20"/>
          <w:szCs w:val="20"/>
        </w:rPr>
        <w:t>դատական</w:t>
      </w:r>
      <w:r w:rsidRPr="00DE1E5A">
        <w:rPr>
          <w:rFonts w:ascii="GHEA Grapalat" w:hAnsi="GHEA Grapalat"/>
          <w:sz w:val="20"/>
          <w:szCs w:val="20"/>
          <w:lang w:val="es-ES"/>
        </w:rPr>
        <w:t xml:space="preserve"> </w:t>
      </w:r>
      <w:r w:rsidRPr="00DE1E5A">
        <w:rPr>
          <w:rFonts w:ascii="GHEA Grapalat" w:hAnsi="GHEA Grapalat" w:cs="Sylfaen"/>
          <w:sz w:val="20"/>
          <w:szCs w:val="20"/>
        </w:rPr>
        <w:t>կարգով</w:t>
      </w:r>
      <w:r w:rsidRPr="00DE1E5A">
        <w:rPr>
          <w:rFonts w:ascii="GHEA Grapalat" w:hAnsi="GHEA Grapalat"/>
          <w:sz w:val="20"/>
          <w:szCs w:val="20"/>
          <w:lang w:val="es-ES"/>
        </w:rPr>
        <w:t xml:space="preserve"> </w:t>
      </w:r>
      <w:r w:rsidRPr="00DE1E5A">
        <w:rPr>
          <w:rFonts w:ascii="GHEA Grapalat" w:hAnsi="GHEA Grapalat" w:cs="Sylfaen"/>
          <w:sz w:val="20"/>
          <w:szCs w:val="20"/>
        </w:rPr>
        <w:t>ճանաչվել</w:t>
      </w:r>
      <w:r w:rsidRPr="00DE1E5A">
        <w:rPr>
          <w:rFonts w:ascii="GHEA Grapalat" w:hAnsi="GHEA Grapalat"/>
          <w:sz w:val="20"/>
          <w:szCs w:val="20"/>
          <w:lang w:val="es-ES"/>
        </w:rPr>
        <w:t xml:space="preserve"> </w:t>
      </w:r>
      <w:r w:rsidRPr="00DE1E5A">
        <w:rPr>
          <w:rFonts w:ascii="GHEA Grapalat" w:hAnsi="GHEA Grapalat" w:cs="Sylfaen"/>
          <w:sz w:val="20"/>
          <w:szCs w:val="20"/>
        </w:rPr>
        <w:t>են</w:t>
      </w:r>
      <w:r w:rsidRPr="00DE1E5A">
        <w:rPr>
          <w:rFonts w:ascii="GHEA Grapalat" w:hAnsi="GHEA Grapalat"/>
          <w:sz w:val="20"/>
          <w:szCs w:val="20"/>
          <w:lang w:val="es-ES"/>
        </w:rPr>
        <w:t xml:space="preserve"> </w:t>
      </w:r>
      <w:r w:rsidRPr="00DE1E5A">
        <w:rPr>
          <w:rFonts w:ascii="GHEA Grapalat" w:hAnsi="GHEA Grapalat" w:cs="Sylfaen"/>
          <w:sz w:val="20"/>
          <w:szCs w:val="20"/>
        </w:rPr>
        <w:t>սնանկ</w:t>
      </w:r>
      <w:r w:rsidRPr="00DE1E5A">
        <w:rPr>
          <w:rFonts w:ascii="GHEA Grapalat" w:hAnsi="GHEA Grapalat"/>
          <w:sz w:val="20"/>
          <w:szCs w:val="20"/>
          <w:lang w:val="es-ES"/>
        </w:rPr>
        <w:t xml:space="preserve">. </w:t>
      </w:r>
    </w:p>
    <w:p w:rsidR="00C339E7" w:rsidRPr="00DE1E5A" w:rsidRDefault="00C339E7" w:rsidP="00C339E7">
      <w:pPr>
        <w:spacing w:after="0" w:line="240" w:lineRule="auto"/>
        <w:ind w:firstLine="720"/>
        <w:jc w:val="both"/>
        <w:rPr>
          <w:rFonts w:ascii="GHEA Grapalat" w:hAnsi="GHEA Grapalat"/>
          <w:sz w:val="20"/>
          <w:szCs w:val="20"/>
          <w:lang w:val="es-ES"/>
        </w:rPr>
      </w:pPr>
      <w:r w:rsidRPr="00DE1E5A">
        <w:rPr>
          <w:rFonts w:ascii="GHEA Grapalat" w:hAnsi="GHEA Grapalat"/>
          <w:sz w:val="20"/>
          <w:szCs w:val="20"/>
          <w:lang w:val="es-ES"/>
        </w:rPr>
        <w:t xml:space="preserve">2) </w:t>
      </w:r>
      <w:r w:rsidRPr="00DE1E5A">
        <w:rPr>
          <w:rFonts w:ascii="GHEA Grapalat" w:hAnsi="GHEA Grapalat" w:cs="Sylfaen"/>
          <w:sz w:val="20"/>
          <w:szCs w:val="20"/>
        </w:rPr>
        <w:t>որոնք</w:t>
      </w:r>
      <w:r w:rsidRPr="00DE1E5A">
        <w:rPr>
          <w:rFonts w:ascii="GHEA Grapalat" w:hAnsi="GHEA Grapalat" w:cs="Sylfaen"/>
          <w:sz w:val="20"/>
          <w:szCs w:val="20"/>
          <w:lang w:val="es-ES"/>
        </w:rPr>
        <w:t xml:space="preserve"> </w:t>
      </w:r>
      <w:r w:rsidRPr="00DE1E5A">
        <w:rPr>
          <w:rFonts w:ascii="GHEA Grapalat" w:hAnsi="GHEA Grapalat" w:cs="Sylfaen"/>
          <w:sz w:val="20"/>
          <w:szCs w:val="20"/>
        </w:rPr>
        <w:t>հայտը</w:t>
      </w:r>
      <w:r w:rsidRPr="00DE1E5A">
        <w:rPr>
          <w:rFonts w:ascii="GHEA Grapalat" w:hAnsi="GHEA Grapalat" w:cs="Sylfaen"/>
          <w:sz w:val="20"/>
          <w:szCs w:val="20"/>
          <w:lang w:val="es-ES"/>
        </w:rPr>
        <w:t xml:space="preserve"> </w:t>
      </w:r>
      <w:r w:rsidRPr="00DE1E5A">
        <w:rPr>
          <w:rFonts w:ascii="GHEA Grapalat" w:hAnsi="GHEA Grapalat" w:cs="Sylfaen"/>
          <w:sz w:val="20"/>
          <w:szCs w:val="20"/>
        </w:rPr>
        <w:t>ներկայացնելու</w:t>
      </w:r>
      <w:r w:rsidRPr="00DE1E5A">
        <w:rPr>
          <w:rFonts w:ascii="GHEA Grapalat" w:hAnsi="GHEA Grapalat" w:cs="Sylfaen"/>
          <w:sz w:val="20"/>
          <w:szCs w:val="20"/>
          <w:lang w:val="es-ES"/>
        </w:rPr>
        <w:t xml:space="preserve"> </w:t>
      </w:r>
      <w:r w:rsidRPr="00DE1E5A">
        <w:rPr>
          <w:rFonts w:ascii="GHEA Grapalat" w:hAnsi="GHEA Grapalat" w:cs="Sylfaen"/>
          <w:sz w:val="20"/>
          <w:szCs w:val="20"/>
        </w:rPr>
        <w:t>օրվա</w:t>
      </w:r>
      <w:r w:rsidRPr="00DE1E5A">
        <w:rPr>
          <w:rFonts w:ascii="GHEA Grapalat" w:hAnsi="GHEA Grapalat" w:cs="Sylfaen"/>
          <w:sz w:val="20"/>
          <w:szCs w:val="20"/>
          <w:lang w:val="es-ES"/>
        </w:rPr>
        <w:t xml:space="preserve"> </w:t>
      </w:r>
      <w:r w:rsidRPr="00DE1E5A">
        <w:rPr>
          <w:rFonts w:ascii="GHEA Grapalat" w:hAnsi="GHEA Grapalat" w:cs="Sylfaen"/>
          <w:sz w:val="20"/>
          <w:szCs w:val="20"/>
        </w:rPr>
        <w:t>դրությամբ</w:t>
      </w:r>
      <w:r w:rsidRPr="00DE1E5A">
        <w:rPr>
          <w:rFonts w:ascii="GHEA Grapalat" w:hAnsi="GHEA Grapalat" w:cs="Sylfaen"/>
          <w:sz w:val="20"/>
          <w:szCs w:val="20"/>
          <w:lang w:val="es-ES"/>
        </w:rPr>
        <w:t xml:space="preserve"> </w:t>
      </w:r>
      <w:r w:rsidRPr="00DE1E5A">
        <w:rPr>
          <w:rFonts w:ascii="GHEA Grapalat" w:hAnsi="GHEA Grapalat"/>
          <w:sz w:val="20"/>
          <w:szCs w:val="20"/>
        </w:rPr>
        <w:t>հարկային</w:t>
      </w:r>
      <w:r w:rsidRPr="00DE1E5A">
        <w:rPr>
          <w:rFonts w:ascii="GHEA Grapalat" w:hAnsi="GHEA Grapalat"/>
          <w:sz w:val="20"/>
          <w:szCs w:val="20"/>
          <w:lang w:val="es-ES"/>
        </w:rPr>
        <w:t xml:space="preserve"> </w:t>
      </w:r>
      <w:r w:rsidRPr="00DE1E5A">
        <w:rPr>
          <w:rFonts w:ascii="GHEA Grapalat" w:hAnsi="GHEA Grapalat"/>
          <w:sz w:val="20"/>
          <w:szCs w:val="20"/>
        </w:rPr>
        <w:t>մարմնի</w:t>
      </w:r>
      <w:r w:rsidRPr="00DE1E5A">
        <w:rPr>
          <w:rFonts w:ascii="GHEA Grapalat" w:hAnsi="GHEA Grapalat"/>
          <w:sz w:val="20"/>
          <w:szCs w:val="20"/>
          <w:lang w:val="es-ES"/>
        </w:rPr>
        <w:t xml:space="preserve"> </w:t>
      </w:r>
      <w:r w:rsidRPr="00DE1E5A">
        <w:rPr>
          <w:rFonts w:ascii="GHEA Grapalat" w:hAnsi="GHEA Grapalat"/>
          <w:sz w:val="20"/>
          <w:szCs w:val="20"/>
        </w:rPr>
        <w:t>կողմից</w:t>
      </w:r>
      <w:r w:rsidRPr="00DE1E5A">
        <w:rPr>
          <w:rFonts w:ascii="GHEA Grapalat" w:hAnsi="GHEA Grapalat"/>
          <w:sz w:val="20"/>
          <w:szCs w:val="20"/>
          <w:lang w:val="es-ES"/>
        </w:rPr>
        <w:t xml:space="preserve"> </w:t>
      </w:r>
      <w:r w:rsidRPr="00DE1E5A">
        <w:rPr>
          <w:rFonts w:ascii="GHEA Grapalat" w:hAnsi="GHEA Grapalat"/>
          <w:sz w:val="20"/>
          <w:szCs w:val="20"/>
        </w:rPr>
        <w:t>վերահսկվող</w:t>
      </w:r>
      <w:r w:rsidRPr="00DE1E5A">
        <w:rPr>
          <w:rFonts w:ascii="GHEA Grapalat" w:hAnsi="GHEA Grapalat"/>
          <w:sz w:val="20"/>
          <w:szCs w:val="20"/>
          <w:lang w:val="es-ES"/>
        </w:rPr>
        <w:t xml:space="preserve"> </w:t>
      </w:r>
      <w:r w:rsidRPr="00DE1E5A">
        <w:rPr>
          <w:rFonts w:ascii="GHEA Grapalat" w:hAnsi="GHEA Grapalat"/>
          <w:sz w:val="20"/>
          <w:szCs w:val="20"/>
        </w:rPr>
        <w:t>եկամուտների</w:t>
      </w:r>
      <w:r w:rsidRPr="00DE1E5A">
        <w:rPr>
          <w:rFonts w:ascii="GHEA Grapalat" w:hAnsi="GHEA Grapalat"/>
          <w:sz w:val="20"/>
          <w:szCs w:val="20"/>
          <w:lang w:val="es-ES"/>
        </w:rPr>
        <w:t xml:space="preserve"> </w:t>
      </w:r>
      <w:r w:rsidRPr="00DE1E5A">
        <w:rPr>
          <w:rFonts w:ascii="GHEA Grapalat" w:hAnsi="GHEA Grapalat"/>
          <w:sz w:val="20"/>
          <w:szCs w:val="20"/>
        </w:rPr>
        <w:t>գծով</w:t>
      </w:r>
      <w:r w:rsidRPr="00DE1E5A">
        <w:rPr>
          <w:rFonts w:ascii="GHEA Grapalat" w:hAnsi="GHEA Grapalat"/>
          <w:sz w:val="20"/>
          <w:szCs w:val="20"/>
          <w:lang w:val="es-ES"/>
        </w:rPr>
        <w:t xml:space="preserve"> </w:t>
      </w:r>
      <w:r w:rsidRPr="00DE1E5A">
        <w:rPr>
          <w:rFonts w:ascii="GHEA Grapalat" w:hAnsi="GHEA Grapalat" w:cs="Sylfaen"/>
          <w:sz w:val="20"/>
          <w:szCs w:val="20"/>
        </w:rPr>
        <w:t>ունեն</w:t>
      </w:r>
      <w:r w:rsidRPr="00DE1E5A">
        <w:rPr>
          <w:rFonts w:ascii="GHEA Grapalat" w:hAnsi="GHEA Grapalat"/>
          <w:sz w:val="20"/>
          <w:szCs w:val="20"/>
          <w:lang w:val="es-ES"/>
        </w:rPr>
        <w:t xml:space="preserve"> </w:t>
      </w:r>
      <w:r w:rsidRPr="00DE1E5A">
        <w:rPr>
          <w:rFonts w:ascii="GHEA Grapalat" w:hAnsi="GHEA Grapalat" w:cs="Sylfaen"/>
          <w:sz w:val="20"/>
          <w:szCs w:val="20"/>
        </w:rPr>
        <w:t>իրենց</w:t>
      </w:r>
      <w:r w:rsidRPr="00DE1E5A">
        <w:rPr>
          <w:rFonts w:ascii="GHEA Grapalat" w:hAnsi="GHEA Grapalat" w:cs="Sylfaen"/>
          <w:sz w:val="20"/>
          <w:szCs w:val="20"/>
          <w:lang w:val="es-ES"/>
        </w:rPr>
        <w:t xml:space="preserve"> </w:t>
      </w:r>
      <w:r w:rsidRPr="00DE1E5A">
        <w:rPr>
          <w:rFonts w:ascii="GHEA Grapalat" w:hAnsi="GHEA Grapalat" w:cs="Sylfaen"/>
          <w:sz w:val="20"/>
          <w:szCs w:val="20"/>
        </w:rPr>
        <w:t>ներկայացրած</w:t>
      </w:r>
      <w:r w:rsidRPr="00DE1E5A">
        <w:rPr>
          <w:rFonts w:ascii="GHEA Grapalat" w:hAnsi="GHEA Grapalat" w:cs="Sylfaen"/>
          <w:sz w:val="20"/>
          <w:szCs w:val="20"/>
          <w:lang w:val="es-ES"/>
        </w:rPr>
        <w:t xml:space="preserve"> </w:t>
      </w:r>
      <w:r w:rsidRPr="00DE1E5A">
        <w:rPr>
          <w:rFonts w:ascii="GHEA Grapalat" w:hAnsi="GHEA Grapalat" w:cs="Sylfaen"/>
          <w:sz w:val="20"/>
          <w:szCs w:val="20"/>
        </w:rPr>
        <w:t>գնային</w:t>
      </w:r>
      <w:r w:rsidRPr="00DE1E5A">
        <w:rPr>
          <w:rFonts w:ascii="GHEA Grapalat" w:hAnsi="GHEA Grapalat" w:cs="Sylfaen"/>
          <w:sz w:val="20"/>
          <w:szCs w:val="20"/>
          <w:lang w:val="es-ES"/>
        </w:rPr>
        <w:t xml:space="preserve"> </w:t>
      </w:r>
      <w:r w:rsidRPr="00DE1E5A">
        <w:rPr>
          <w:rFonts w:ascii="GHEA Grapalat" w:hAnsi="GHEA Grapalat" w:cs="Sylfaen"/>
          <w:sz w:val="20"/>
          <w:szCs w:val="20"/>
        </w:rPr>
        <w:t>առաջարկի</w:t>
      </w:r>
      <w:r w:rsidRPr="00DE1E5A">
        <w:rPr>
          <w:rFonts w:ascii="GHEA Grapalat" w:hAnsi="GHEA Grapalat" w:cs="Sylfaen"/>
          <w:sz w:val="20"/>
          <w:szCs w:val="20"/>
          <w:lang w:val="es-ES"/>
        </w:rPr>
        <w:t xml:space="preserve"> </w:t>
      </w:r>
      <w:r w:rsidRPr="00DE1E5A">
        <w:rPr>
          <w:rFonts w:ascii="GHEA Grapalat" w:hAnsi="GHEA Grapalat" w:cs="Sylfaen"/>
          <w:sz w:val="20"/>
          <w:szCs w:val="20"/>
        </w:rPr>
        <w:t>մինչև</w:t>
      </w:r>
      <w:r w:rsidRPr="00DE1E5A">
        <w:rPr>
          <w:rFonts w:ascii="GHEA Grapalat" w:hAnsi="GHEA Grapalat" w:cs="Sylfaen"/>
          <w:sz w:val="20"/>
          <w:szCs w:val="20"/>
          <w:lang w:val="es-ES"/>
        </w:rPr>
        <w:t xml:space="preserve"> </w:t>
      </w:r>
      <w:r w:rsidRPr="00DE1E5A">
        <w:rPr>
          <w:rFonts w:ascii="GHEA Grapalat" w:hAnsi="GHEA Grapalat" w:cs="Sylfaen"/>
          <w:sz w:val="20"/>
          <w:szCs w:val="20"/>
        </w:rPr>
        <w:t>մեկ</w:t>
      </w:r>
      <w:r w:rsidRPr="00DE1E5A">
        <w:rPr>
          <w:rFonts w:ascii="GHEA Grapalat" w:hAnsi="GHEA Grapalat" w:cs="Sylfaen"/>
          <w:sz w:val="20"/>
          <w:szCs w:val="20"/>
          <w:lang w:val="es-ES"/>
        </w:rPr>
        <w:t xml:space="preserve"> </w:t>
      </w:r>
      <w:r w:rsidRPr="00DE1E5A">
        <w:rPr>
          <w:rFonts w:ascii="GHEA Grapalat" w:hAnsi="GHEA Grapalat" w:cs="Sylfaen"/>
          <w:sz w:val="20"/>
          <w:szCs w:val="20"/>
        </w:rPr>
        <w:t>տոկոսը</w:t>
      </w:r>
      <w:r w:rsidRPr="00DE1E5A">
        <w:rPr>
          <w:rFonts w:ascii="GHEA Grapalat" w:hAnsi="GHEA Grapalat" w:cs="Sylfaen"/>
          <w:sz w:val="20"/>
          <w:szCs w:val="20"/>
          <w:lang w:val="es-ES"/>
        </w:rPr>
        <w:t xml:space="preserve">, </w:t>
      </w:r>
      <w:r w:rsidRPr="00DE1E5A">
        <w:rPr>
          <w:rFonts w:ascii="GHEA Grapalat" w:hAnsi="GHEA Grapalat" w:cs="Sylfaen"/>
          <w:sz w:val="20"/>
          <w:szCs w:val="20"/>
        </w:rPr>
        <w:t>բայց</w:t>
      </w:r>
      <w:r w:rsidRPr="00DE1E5A">
        <w:rPr>
          <w:rFonts w:ascii="GHEA Grapalat" w:hAnsi="GHEA Grapalat" w:cs="Sylfaen"/>
          <w:sz w:val="20"/>
          <w:szCs w:val="20"/>
          <w:lang w:val="es-ES"/>
        </w:rPr>
        <w:t xml:space="preserve"> </w:t>
      </w:r>
      <w:r w:rsidRPr="00DE1E5A">
        <w:rPr>
          <w:rFonts w:ascii="GHEA Grapalat" w:hAnsi="GHEA Grapalat" w:cs="Sylfaen"/>
          <w:sz w:val="20"/>
          <w:szCs w:val="20"/>
        </w:rPr>
        <w:t>ոչ</w:t>
      </w:r>
      <w:r w:rsidRPr="00DE1E5A">
        <w:rPr>
          <w:rFonts w:ascii="GHEA Grapalat" w:hAnsi="GHEA Grapalat" w:cs="Sylfaen"/>
          <w:sz w:val="20"/>
          <w:szCs w:val="20"/>
          <w:lang w:val="es-ES"/>
        </w:rPr>
        <w:t xml:space="preserve"> </w:t>
      </w:r>
      <w:r w:rsidRPr="00DE1E5A">
        <w:rPr>
          <w:rFonts w:ascii="GHEA Grapalat" w:hAnsi="GHEA Grapalat" w:cs="Sylfaen"/>
          <w:sz w:val="20"/>
          <w:szCs w:val="20"/>
        </w:rPr>
        <w:t>ավելի</w:t>
      </w:r>
      <w:r w:rsidRPr="00DE1E5A">
        <w:rPr>
          <w:rFonts w:ascii="GHEA Grapalat" w:hAnsi="GHEA Grapalat" w:cs="Sylfaen"/>
          <w:sz w:val="20"/>
          <w:szCs w:val="20"/>
          <w:lang w:val="es-ES"/>
        </w:rPr>
        <w:t xml:space="preserve">, </w:t>
      </w:r>
      <w:r w:rsidRPr="00DE1E5A">
        <w:rPr>
          <w:rFonts w:ascii="GHEA Grapalat" w:hAnsi="GHEA Grapalat" w:cs="Sylfaen"/>
          <w:sz w:val="20"/>
          <w:szCs w:val="20"/>
        </w:rPr>
        <w:t>քան</w:t>
      </w:r>
      <w:r w:rsidRPr="00DE1E5A">
        <w:rPr>
          <w:rFonts w:ascii="GHEA Grapalat" w:hAnsi="GHEA Grapalat" w:cs="Sylfaen"/>
          <w:sz w:val="20"/>
          <w:szCs w:val="20"/>
          <w:lang w:val="es-ES"/>
        </w:rPr>
        <w:t xml:space="preserve"> </w:t>
      </w:r>
      <w:r w:rsidRPr="00DE1E5A">
        <w:rPr>
          <w:rFonts w:ascii="GHEA Grapalat" w:hAnsi="GHEA Grapalat" w:cs="Sylfaen"/>
          <w:sz w:val="20"/>
          <w:szCs w:val="20"/>
        </w:rPr>
        <w:t>հիսուն</w:t>
      </w:r>
      <w:r w:rsidRPr="00DE1E5A">
        <w:rPr>
          <w:rFonts w:ascii="GHEA Grapalat" w:hAnsi="GHEA Grapalat" w:cs="Sylfaen"/>
          <w:sz w:val="20"/>
          <w:szCs w:val="20"/>
          <w:lang w:val="es-ES"/>
        </w:rPr>
        <w:t xml:space="preserve"> </w:t>
      </w:r>
      <w:r w:rsidRPr="00DE1E5A">
        <w:rPr>
          <w:rFonts w:ascii="GHEA Grapalat" w:hAnsi="GHEA Grapalat" w:cs="Sylfaen"/>
          <w:sz w:val="20"/>
          <w:szCs w:val="20"/>
        </w:rPr>
        <w:t>հազար</w:t>
      </w:r>
      <w:r w:rsidRPr="00DE1E5A">
        <w:rPr>
          <w:rFonts w:ascii="GHEA Grapalat" w:hAnsi="GHEA Grapalat" w:cs="Sylfaen"/>
          <w:sz w:val="20"/>
          <w:szCs w:val="20"/>
          <w:lang w:val="es-ES"/>
        </w:rPr>
        <w:t xml:space="preserve"> </w:t>
      </w:r>
      <w:r w:rsidRPr="00DE1E5A">
        <w:rPr>
          <w:rFonts w:ascii="GHEA Grapalat" w:hAnsi="GHEA Grapalat" w:cs="Sylfaen"/>
          <w:sz w:val="20"/>
          <w:szCs w:val="20"/>
        </w:rPr>
        <w:t>Հայաստանի</w:t>
      </w:r>
      <w:r w:rsidRPr="00DE1E5A">
        <w:rPr>
          <w:rFonts w:ascii="GHEA Grapalat" w:hAnsi="GHEA Grapalat" w:cs="Sylfaen"/>
          <w:sz w:val="20"/>
          <w:szCs w:val="20"/>
          <w:lang w:val="es-ES"/>
        </w:rPr>
        <w:t xml:space="preserve"> </w:t>
      </w:r>
      <w:r w:rsidRPr="00DE1E5A">
        <w:rPr>
          <w:rFonts w:ascii="GHEA Grapalat" w:hAnsi="GHEA Grapalat" w:cs="Sylfaen"/>
          <w:sz w:val="20"/>
          <w:szCs w:val="20"/>
        </w:rPr>
        <w:t>Հանրապետության</w:t>
      </w:r>
      <w:r w:rsidRPr="00DE1E5A">
        <w:rPr>
          <w:rFonts w:ascii="GHEA Grapalat" w:hAnsi="GHEA Grapalat" w:cs="Sylfaen"/>
          <w:sz w:val="20"/>
          <w:szCs w:val="20"/>
          <w:lang w:val="es-ES"/>
        </w:rPr>
        <w:t xml:space="preserve"> </w:t>
      </w:r>
      <w:r w:rsidRPr="00DE1E5A">
        <w:rPr>
          <w:rFonts w:ascii="GHEA Grapalat" w:hAnsi="GHEA Grapalat" w:cs="Sylfaen"/>
          <w:sz w:val="20"/>
          <w:szCs w:val="20"/>
        </w:rPr>
        <w:t>դրամը</w:t>
      </w:r>
      <w:r w:rsidRPr="00DE1E5A">
        <w:rPr>
          <w:rFonts w:ascii="GHEA Grapalat" w:hAnsi="GHEA Grapalat" w:cs="Sylfaen"/>
          <w:sz w:val="20"/>
          <w:szCs w:val="20"/>
          <w:lang w:val="es-ES"/>
        </w:rPr>
        <w:t xml:space="preserve"> </w:t>
      </w:r>
      <w:r w:rsidRPr="00DE1E5A">
        <w:rPr>
          <w:rFonts w:ascii="GHEA Grapalat" w:hAnsi="GHEA Grapalat"/>
          <w:sz w:val="20"/>
          <w:szCs w:val="20"/>
        </w:rPr>
        <w:t>գերազանցող</w:t>
      </w:r>
      <w:r w:rsidRPr="00DE1E5A">
        <w:rPr>
          <w:rFonts w:ascii="GHEA Grapalat" w:hAnsi="GHEA Grapalat"/>
          <w:sz w:val="20"/>
          <w:szCs w:val="20"/>
          <w:lang w:val="es-ES"/>
        </w:rPr>
        <w:t xml:space="preserve"> </w:t>
      </w:r>
      <w:r w:rsidRPr="00DE1E5A">
        <w:rPr>
          <w:rFonts w:ascii="GHEA Grapalat" w:hAnsi="GHEA Grapalat"/>
          <w:sz w:val="20"/>
          <w:szCs w:val="20"/>
        </w:rPr>
        <w:t>ժամկետանց</w:t>
      </w:r>
      <w:r w:rsidRPr="00DE1E5A">
        <w:rPr>
          <w:rFonts w:ascii="GHEA Grapalat" w:hAnsi="GHEA Grapalat"/>
          <w:sz w:val="20"/>
          <w:szCs w:val="20"/>
          <w:lang w:val="es-ES"/>
        </w:rPr>
        <w:t xml:space="preserve"> </w:t>
      </w:r>
      <w:r w:rsidRPr="00DE1E5A">
        <w:rPr>
          <w:rFonts w:ascii="GHEA Grapalat" w:hAnsi="GHEA Grapalat"/>
          <w:sz w:val="20"/>
          <w:szCs w:val="20"/>
        </w:rPr>
        <w:t>պարտավորություններ</w:t>
      </w:r>
      <w:r w:rsidRPr="00DE1E5A">
        <w:rPr>
          <w:rFonts w:ascii="GHEA Grapalat" w:hAnsi="GHEA Grapalat"/>
          <w:sz w:val="20"/>
          <w:szCs w:val="20"/>
          <w:lang w:val="es-ES"/>
        </w:rPr>
        <w:t>.</w:t>
      </w:r>
    </w:p>
    <w:p w:rsidR="00C339E7" w:rsidRPr="00DE1E5A" w:rsidRDefault="00C339E7" w:rsidP="00C339E7">
      <w:pPr>
        <w:spacing w:after="0" w:line="240" w:lineRule="auto"/>
        <w:ind w:firstLine="720"/>
        <w:jc w:val="both"/>
        <w:rPr>
          <w:rFonts w:ascii="GHEA Grapalat" w:hAnsi="GHEA Grapalat"/>
          <w:sz w:val="20"/>
          <w:szCs w:val="20"/>
          <w:lang w:val="es-ES"/>
        </w:rPr>
      </w:pPr>
      <w:r w:rsidRPr="00DE1E5A">
        <w:rPr>
          <w:rFonts w:ascii="GHEA Grapalat" w:hAnsi="GHEA Grapalat"/>
          <w:sz w:val="20"/>
          <w:szCs w:val="20"/>
          <w:lang w:val="es-ES"/>
        </w:rPr>
        <w:t xml:space="preserve">3) </w:t>
      </w:r>
      <w:r w:rsidRPr="00DE1E5A">
        <w:rPr>
          <w:rFonts w:ascii="GHEA Grapalat" w:hAnsi="GHEA Grapalat"/>
          <w:sz w:val="20"/>
          <w:szCs w:val="20"/>
        </w:rPr>
        <w:t>որոնք</w:t>
      </w:r>
      <w:r w:rsidRPr="00DE1E5A">
        <w:rPr>
          <w:rFonts w:ascii="GHEA Grapalat" w:hAnsi="GHEA Grapalat"/>
          <w:sz w:val="20"/>
          <w:szCs w:val="20"/>
          <w:lang w:val="es-ES"/>
        </w:rPr>
        <w:t xml:space="preserve"> </w:t>
      </w:r>
      <w:r w:rsidRPr="00DE1E5A">
        <w:rPr>
          <w:rFonts w:ascii="GHEA Grapalat" w:hAnsi="GHEA Grapalat"/>
          <w:sz w:val="20"/>
          <w:szCs w:val="20"/>
        </w:rPr>
        <w:t>կամ</w:t>
      </w:r>
      <w:r w:rsidRPr="00DE1E5A">
        <w:rPr>
          <w:rFonts w:ascii="GHEA Grapalat" w:hAnsi="GHEA Grapalat"/>
          <w:sz w:val="20"/>
          <w:szCs w:val="20"/>
          <w:lang w:val="es-ES"/>
        </w:rPr>
        <w:t xml:space="preserve"> </w:t>
      </w:r>
      <w:r w:rsidRPr="00DE1E5A">
        <w:rPr>
          <w:rFonts w:ascii="GHEA Grapalat" w:hAnsi="GHEA Grapalat"/>
          <w:sz w:val="20"/>
          <w:szCs w:val="20"/>
        </w:rPr>
        <w:t>որոնց</w:t>
      </w:r>
      <w:r w:rsidRPr="00DE1E5A">
        <w:rPr>
          <w:rFonts w:ascii="GHEA Grapalat" w:hAnsi="GHEA Grapalat"/>
          <w:sz w:val="20"/>
          <w:szCs w:val="20"/>
          <w:lang w:val="es-ES"/>
        </w:rPr>
        <w:t xml:space="preserve"> </w:t>
      </w:r>
      <w:r w:rsidRPr="00DE1E5A">
        <w:rPr>
          <w:rFonts w:ascii="GHEA Grapalat" w:hAnsi="GHEA Grapalat" w:cs="Sylfaen"/>
          <w:sz w:val="20"/>
          <w:szCs w:val="20"/>
        </w:rPr>
        <w:t>գործադիր</w:t>
      </w:r>
      <w:r w:rsidRPr="00DE1E5A">
        <w:rPr>
          <w:rFonts w:ascii="GHEA Grapalat" w:hAnsi="GHEA Grapalat"/>
          <w:sz w:val="20"/>
          <w:szCs w:val="20"/>
          <w:lang w:val="es-ES"/>
        </w:rPr>
        <w:t xml:space="preserve"> </w:t>
      </w:r>
      <w:r w:rsidRPr="00DE1E5A">
        <w:rPr>
          <w:rFonts w:ascii="GHEA Grapalat" w:hAnsi="GHEA Grapalat" w:cs="Sylfaen"/>
          <w:sz w:val="20"/>
          <w:szCs w:val="20"/>
        </w:rPr>
        <w:t>մարմնի</w:t>
      </w:r>
      <w:r w:rsidRPr="00DE1E5A">
        <w:rPr>
          <w:rFonts w:ascii="GHEA Grapalat" w:hAnsi="GHEA Grapalat"/>
          <w:sz w:val="20"/>
          <w:szCs w:val="20"/>
          <w:lang w:val="es-ES"/>
        </w:rPr>
        <w:t xml:space="preserve"> </w:t>
      </w:r>
      <w:r w:rsidRPr="00DE1E5A">
        <w:rPr>
          <w:rFonts w:ascii="GHEA Grapalat" w:hAnsi="GHEA Grapalat" w:cs="Sylfaen"/>
          <w:sz w:val="20"/>
          <w:szCs w:val="20"/>
        </w:rPr>
        <w:t>ներկայացուցիչը</w:t>
      </w:r>
      <w:r w:rsidRPr="00DE1E5A">
        <w:rPr>
          <w:rFonts w:ascii="GHEA Grapalat" w:hAnsi="GHEA Grapalat"/>
          <w:sz w:val="20"/>
          <w:szCs w:val="20"/>
          <w:lang w:val="es-ES"/>
        </w:rPr>
        <w:t xml:space="preserve"> </w:t>
      </w:r>
      <w:r w:rsidRPr="00DE1E5A">
        <w:rPr>
          <w:rFonts w:ascii="GHEA Grapalat" w:hAnsi="GHEA Grapalat" w:cs="Sylfaen"/>
          <w:sz w:val="20"/>
          <w:szCs w:val="20"/>
        </w:rPr>
        <w:t>հայտը</w:t>
      </w:r>
      <w:r w:rsidRPr="00DE1E5A">
        <w:rPr>
          <w:rFonts w:ascii="GHEA Grapalat" w:hAnsi="GHEA Grapalat"/>
          <w:sz w:val="20"/>
          <w:szCs w:val="20"/>
          <w:lang w:val="es-ES"/>
        </w:rPr>
        <w:t xml:space="preserve"> </w:t>
      </w:r>
      <w:r w:rsidRPr="00DE1E5A">
        <w:rPr>
          <w:rFonts w:ascii="GHEA Grapalat" w:hAnsi="GHEA Grapalat" w:cs="Sylfaen"/>
          <w:sz w:val="20"/>
          <w:szCs w:val="20"/>
        </w:rPr>
        <w:t>ներկայացնելու</w:t>
      </w:r>
      <w:r w:rsidRPr="00DE1E5A">
        <w:rPr>
          <w:rFonts w:ascii="GHEA Grapalat" w:hAnsi="GHEA Grapalat"/>
          <w:sz w:val="20"/>
          <w:szCs w:val="20"/>
          <w:lang w:val="es-ES"/>
        </w:rPr>
        <w:t xml:space="preserve"> </w:t>
      </w:r>
      <w:r w:rsidRPr="00DE1E5A">
        <w:rPr>
          <w:rFonts w:ascii="GHEA Grapalat" w:hAnsi="GHEA Grapalat" w:cs="Sylfaen"/>
          <w:sz w:val="20"/>
          <w:szCs w:val="20"/>
        </w:rPr>
        <w:t>օրվան</w:t>
      </w:r>
      <w:r w:rsidRPr="00DE1E5A">
        <w:rPr>
          <w:rFonts w:ascii="GHEA Grapalat" w:hAnsi="GHEA Grapalat"/>
          <w:sz w:val="20"/>
          <w:szCs w:val="20"/>
          <w:lang w:val="es-ES"/>
        </w:rPr>
        <w:t xml:space="preserve"> </w:t>
      </w:r>
      <w:r w:rsidRPr="00DE1E5A">
        <w:rPr>
          <w:rFonts w:ascii="GHEA Grapalat" w:hAnsi="GHEA Grapalat" w:cs="Sylfaen"/>
          <w:sz w:val="20"/>
          <w:szCs w:val="20"/>
        </w:rPr>
        <w:t>նախորդող</w:t>
      </w:r>
      <w:r w:rsidRPr="00DE1E5A">
        <w:rPr>
          <w:rFonts w:ascii="GHEA Grapalat" w:hAnsi="GHEA Grapalat"/>
          <w:sz w:val="20"/>
          <w:szCs w:val="20"/>
          <w:lang w:val="es-ES"/>
        </w:rPr>
        <w:t xml:space="preserve"> </w:t>
      </w:r>
      <w:r w:rsidRPr="00DE1E5A">
        <w:rPr>
          <w:rFonts w:ascii="GHEA Grapalat" w:hAnsi="GHEA Grapalat" w:cs="Sylfaen"/>
          <w:sz w:val="20"/>
          <w:szCs w:val="20"/>
        </w:rPr>
        <w:t>երեք</w:t>
      </w:r>
      <w:r w:rsidRPr="00DE1E5A">
        <w:rPr>
          <w:rFonts w:ascii="GHEA Grapalat" w:hAnsi="GHEA Grapalat"/>
          <w:sz w:val="20"/>
          <w:szCs w:val="20"/>
          <w:lang w:val="es-ES"/>
        </w:rPr>
        <w:t xml:space="preserve"> </w:t>
      </w:r>
      <w:r w:rsidRPr="00DE1E5A">
        <w:rPr>
          <w:rFonts w:ascii="GHEA Grapalat" w:hAnsi="GHEA Grapalat" w:cs="Sylfaen"/>
          <w:sz w:val="20"/>
          <w:szCs w:val="20"/>
        </w:rPr>
        <w:t>տարիների</w:t>
      </w:r>
      <w:r w:rsidRPr="00DE1E5A">
        <w:rPr>
          <w:rFonts w:ascii="GHEA Grapalat" w:hAnsi="GHEA Grapalat"/>
          <w:sz w:val="20"/>
          <w:szCs w:val="20"/>
          <w:lang w:val="es-ES"/>
        </w:rPr>
        <w:t xml:space="preserve"> </w:t>
      </w:r>
      <w:r w:rsidRPr="00DE1E5A">
        <w:rPr>
          <w:rFonts w:ascii="GHEA Grapalat" w:hAnsi="GHEA Grapalat" w:cs="Sylfaen"/>
          <w:sz w:val="20"/>
          <w:szCs w:val="20"/>
        </w:rPr>
        <w:t>ընթացքում</w:t>
      </w:r>
      <w:r w:rsidRPr="00DE1E5A">
        <w:rPr>
          <w:rFonts w:ascii="GHEA Grapalat" w:hAnsi="GHEA Grapalat"/>
          <w:sz w:val="20"/>
          <w:szCs w:val="20"/>
          <w:lang w:val="es-ES"/>
        </w:rPr>
        <w:t xml:space="preserve"> </w:t>
      </w:r>
      <w:r w:rsidRPr="00DE1E5A">
        <w:rPr>
          <w:rFonts w:ascii="GHEA Grapalat" w:hAnsi="GHEA Grapalat" w:cs="Sylfaen"/>
          <w:sz w:val="20"/>
          <w:szCs w:val="20"/>
        </w:rPr>
        <w:t>դատապարտված</w:t>
      </w:r>
      <w:r w:rsidRPr="00DE1E5A">
        <w:rPr>
          <w:rFonts w:ascii="GHEA Grapalat" w:hAnsi="GHEA Grapalat"/>
          <w:sz w:val="20"/>
          <w:szCs w:val="20"/>
          <w:lang w:val="es-ES"/>
        </w:rPr>
        <w:t xml:space="preserve"> </w:t>
      </w:r>
      <w:r w:rsidRPr="00DE1E5A">
        <w:rPr>
          <w:rFonts w:ascii="GHEA Grapalat" w:hAnsi="GHEA Grapalat" w:cs="Sylfaen"/>
          <w:sz w:val="20"/>
          <w:szCs w:val="20"/>
        </w:rPr>
        <w:t>է</w:t>
      </w:r>
      <w:r w:rsidRPr="00DE1E5A">
        <w:rPr>
          <w:rFonts w:ascii="GHEA Grapalat" w:hAnsi="GHEA Grapalat"/>
          <w:sz w:val="20"/>
          <w:szCs w:val="20"/>
          <w:lang w:val="es-ES"/>
        </w:rPr>
        <w:t xml:space="preserve"> </w:t>
      </w:r>
      <w:r w:rsidRPr="00DE1E5A">
        <w:rPr>
          <w:rFonts w:ascii="GHEA Grapalat" w:hAnsi="GHEA Grapalat" w:cs="Sylfaen"/>
          <w:sz w:val="20"/>
          <w:szCs w:val="20"/>
        </w:rPr>
        <w:t>եղել</w:t>
      </w:r>
      <w:r w:rsidRPr="00DE1E5A">
        <w:rPr>
          <w:rFonts w:ascii="GHEA Grapalat" w:hAnsi="GHEA Grapalat"/>
          <w:sz w:val="20"/>
          <w:szCs w:val="20"/>
          <w:lang w:val="es-ES"/>
        </w:rPr>
        <w:t xml:space="preserve"> </w:t>
      </w:r>
      <w:r w:rsidRPr="00DE1E5A">
        <w:rPr>
          <w:rFonts w:ascii="GHEA Grapalat" w:hAnsi="GHEA Grapalat"/>
          <w:sz w:val="20"/>
          <w:szCs w:val="20"/>
        </w:rPr>
        <w:t>ահաբեկչության</w:t>
      </w:r>
      <w:r w:rsidRPr="00DE1E5A">
        <w:rPr>
          <w:rFonts w:ascii="GHEA Grapalat" w:hAnsi="GHEA Grapalat"/>
          <w:sz w:val="20"/>
          <w:szCs w:val="20"/>
          <w:lang w:val="es-ES"/>
        </w:rPr>
        <w:t xml:space="preserve"> </w:t>
      </w:r>
      <w:r w:rsidRPr="00DE1E5A">
        <w:rPr>
          <w:rFonts w:ascii="GHEA Grapalat" w:hAnsi="GHEA Grapalat"/>
          <w:sz w:val="20"/>
          <w:szCs w:val="20"/>
        </w:rPr>
        <w:t>ֆինանսավորման</w:t>
      </w:r>
      <w:r w:rsidRPr="00DE1E5A">
        <w:rPr>
          <w:rFonts w:ascii="GHEA Grapalat" w:hAnsi="GHEA Grapalat"/>
          <w:sz w:val="20"/>
          <w:szCs w:val="20"/>
          <w:lang w:val="es-ES"/>
        </w:rPr>
        <w:t xml:space="preserve">, </w:t>
      </w:r>
      <w:r w:rsidRPr="00DE1E5A">
        <w:rPr>
          <w:rFonts w:ascii="GHEA Grapalat" w:hAnsi="GHEA Grapalat"/>
          <w:sz w:val="20"/>
          <w:szCs w:val="20"/>
        </w:rPr>
        <w:t>երեխայի</w:t>
      </w:r>
      <w:r w:rsidRPr="00DE1E5A">
        <w:rPr>
          <w:rFonts w:ascii="GHEA Grapalat" w:hAnsi="GHEA Grapalat"/>
          <w:sz w:val="20"/>
          <w:szCs w:val="20"/>
          <w:lang w:val="es-ES"/>
        </w:rPr>
        <w:t xml:space="preserve"> </w:t>
      </w:r>
      <w:r w:rsidRPr="00DE1E5A">
        <w:rPr>
          <w:rFonts w:ascii="GHEA Grapalat" w:hAnsi="GHEA Grapalat"/>
          <w:sz w:val="20"/>
          <w:szCs w:val="20"/>
        </w:rPr>
        <w:t>շահագործման</w:t>
      </w:r>
      <w:r w:rsidRPr="00DE1E5A">
        <w:rPr>
          <w:rFonts w:ascii="GHEA Grapalat" w:hAnsi="GHEA Grapalat"/>
          <w:sz w:val="20"/>
          <w:szCs w:val="20"/>
          <w:lang w:val="es-ES"/>
        </w:rPr>
        <w:t xml:space="preserve"> </w:t>
      </w:r>
      <w:r w:rsidRPr="00DE1E5A">
        <w:rPr>
          <w:rFonts w:ascii="GHEA Grapalat" w:hAnsi="GHEA Grapalat"/>
          <w:sz w:val="20"/>
          <w:szCs w:val="20"/>
        </w:rPr>
        <w:t>կամ</w:t>
      </w:r>
      <w:r w:rsidRPr="00DE1E5A">
        <w:rPr>
          <w:rFonts w:ascii="GHEA Grapalat" w:hAnsi="GHEA Grapalat"/>
          <w:sz w:val="20"/>
          <w:szCs w:val="20"/>
          <w:lang w:val="es-ES"/>
        </w:rPr>
        <w:t xml:space="preserve"> </w:t>
      </w:r>
      <w:r w:rsidRPr="00DE1E5A">
        <w:rPr>
          <w:rFonts w:ascii="GHEA Grapalat" w:hAnsi="GHEA Grapalat"/>
          <w:sz w:val="20"/>
          <w:szCs w:val="20"/>
        </w:rPr>
        <w:t>մարդկային</w:t>
      </w:r>
      <w:r w:rsidRPr="00DE1E5A">
        <w:rPr>
          <w:rFonts w:ascii="GHEA Grapalat" w:hAnsi="GHEA Grapalat"/>
          <w:sz w:val="20"/>
          <w:szCs w:val="20"/>
          <w:lang w:val="es-ES"/>
        </w:rPr>
        <w:t xml:space="preserve"> </w:t>
      </w:r>
      <w:r w:rsidRPr="00DE1E5A">
        <w:rPr>
          <w:rFonts w:ascii="GHEA Grapalat" w:hAnsi="GHEA Grapalat"/>
          <w:sz w:val="20"/>
          <w:szCs w:val="20"/>
        </w:rPr>
        <w:t>թրաֆիքինգ</w:t>
      </w:r>
      <w:r w:rsidRPr="00DE1E5A">
        <w:rPr>
          <w:rFonts w:ascii="GHEA Grapalat" w:hAnsi="GHEA Grapalat"/>
          <w:sz w:val="20"/>
          <w:szCs w:val="20"/>
          <w:lang w:val="es-ES"/>
        </w:rPr>
        <w:t xml:space="preserve"> </w:t>
      </w:r>
      <w:r w:rsidRPr="00DE1E5A">
        <w:rPr>
          <w:rFonts w:ascii="GHEA Grapalat" w:hAnsi="GHEA Grapalat"/>
          <w:sz w:val="20"/>
          <w:szCs w:val="20"/>
        </w:rPr>
        <w:t>ներառող</w:t>
      </w:r>
      <w:r w:rsidRPr="00DE1E5A">
        <w:rPr>
          <w:rFonts w:ascii="GHEA Grapalat" w:hAnsi="GHEA Grapalat"/>
          <w:sz w:val="20"/>
          <w:szCs w:val="20"/>
          <w:lang w:val="es-ES"/>
        </w:rPr>
        <w:t xml:space="preserve"> </w:t>
      </w:r>
      <w:r w:rsidRPr="00DE1E5A">
        <w:rPr>
          <w:rFonts w:ascii="GHEA Grapalat" w:hAnsi="GHEA Grapalat"/>
          <w:sz w:val="20"/>
          <w:szCs w:val="20"/>
        </w:rPr>
        <w:t>հանցագործության</w:t>
      </w:r>
      <w:r w:rsidRPr="00DE1E5A">
        <w:rPr>
          <w:rFonts w:ascii="GHEA Grapalat" w:hAnsi="GHEA Grapalat"/>
          <w:sz w:val="20"/>
          <w:szCs w:val="20"/>
          <w:lang w:val="es-ES"/>
        </w:rPr>
        <w:t xml:space="preserve">, </w:t>
      </w:r>
      <w:r w:rsidRPr="00DE1E5A">
        <w:rPr>
          <w:rFonts w:ascii="GHEA Grapalat" w:hAnsi="GHEA Grapalat" w:cs="Sylfaen"/>
          <w:sz w:val="20"/>
          <w:szCs w:val="20"/>
        </w:rPr>
        <w:t>հանցավոր</w:t>
      </w:r>
      <w:r w:rsidRPr="00DE1E5A">
        <w:rPr>
          <w:rFonts w:ascii="GHEA Grapalat" w:hAnsi="GHEA Grapalat" w:cs="Sylfaen"/>
          <w:sz w:val="20"/>
          <w:szCs w:val="20"/>
          <w:lang w:val="es-ES"/>
        </w:rPr>
        <w:t xml:space="preserve"> </w:t>
      </w:r>
      <w:r w:rsidRPr="00DE1E5A">
        <w:rPr>
          <w:rFonts w:ascii="GHEA Grapalat" w:hAnsi="GHEA Grapalat" w:cs="Sylfaen"/>
          <w:sz w:val="20"/>
          <w:szCs w:val="20"/>
        </w:rPr>
        <w:t>համագործակցություն</w:t>
      </w:r>
      <w:r w:rsidRPr="00DE1E5A">
        <w:rPr>
          <w:rFonts w:ascii="GHEA Grapalat" w:hAnsi="GHEA Grapalat" w:cs="Sylfaen"/>
          <w:sz w:val="20"/>
          <w:szCs w:val="20"/>
          <w:lang w:val="es-ES"/>
        </w:rPr>
        <w:t xml:space="preserve"> </w:t>
      </w:r>
      <w:r w:rsidRPr="00DE1E5A">
        <w:rPr>
          <w:rFonts w:ascii="GHEA Grapalat" w:hAnsi="GHEA Grapalat" w:cs="Sylfaen"/>
          <w:sz w:val="20"/>
          <w:szCs w:val="20"/>
        </w:rPr>
        <w:t>ստեղծելու</w:t>
      </w:r>
      <w:r w:rsidRPr="00DE1E5A">
        <w:rPr>
          <w:rFonts w:ascii="GHEA Grapalat" w:hAnsi="GHEA Grapalat" w:cs="Sylfaen"/>
          <w:sz w:val="20"/>
          <w:szCs w:val="20"/>
          <w:lang w:val="es-ES"/>
        </w:rPr>
        <w:t xml:space="preserve"> </w:t>
      </w:r>
      <w:r w:rsidRPr="00DE1E5A">
        <w:rPr>
          <w:rFonts w:ascii="GHEA Grapalat" w:hAnsi="GHEA Grapalat" w:cs="Sylfaen"/>
          <w:sz w:val="20"/>
          <w:szCs w:val="20"/>
        </w:rPr>
        <w:t>կամ</w:t>
      </w:r>
      <w:r w:rsidRPr="00DE1E5A">
        <w:rPr>
          <w:rFonts w:ascii="GHEA Grapalat" w:hAnsi="GHEA Grapalat" w:cs="Sylfaen"/>
          <w:sz w:val="20"/>
          <w:szCs w:val="20"/>
          <w:lang w:val="es-ES"/>
        </w:rPr>
        <w:t xml:space="preserve"> </w:t>
      </w:r>
      <w:r w:rsidRPr="00DE1E5A">
        <w:rPr>
          <w:rFonts w:ascii="GHEA Grapalat" w:hAnsi="GHEA Grapalat" w:cs="Sylfaen"/>
          <w:sz w:val="20"/>
          <w:szCs w:val="20"/>
        </w:rPr>
        <w:t>դրան</w:t>
      </w:r>
      <w:r w:rsidRPr="00DE1E5A">
        <w:rPr>
          <w:rFonts w:ascii="GHEA Grapalat" w:hAnsi="GHEA Grapalat" w:cs="Sylfaen"/>
          <w:sz w:val="20"/>
          <w:szCs w:val="20"/>
          <w:lang w:val="es-ES"/>
        </w:rPr>
        <w:t xml:space="preserve"> </w:t>
      </w:r>
      <w:r w:rsidRPr="00DE1E5A">
        <w:rPr>
          <w:rFonts w:ascii="GHEA Grapalat" w:hAnsi="GHEA Grapalat" w:cs="Sylfaen"/>
          <w:sz w:val="20"/>
          <w:szCs w:val="20"/>
        </w:rPr>
        <w:t>մասնակցելու</w:t>
      </w:r>
      <w:r w:rsidRPr="00DE1E5A">
        <w:rPr>
          <w:rFonts w:ascii="GHEA Grapalat" w:hAnsi="GHEA Grapalat" w:cs="Sylfaen"/>
          <w:sz w:val="20"/>
          <w:szCs w:val="20"/>
          <w:lang w:val="es-ES"/>
        </w:rPr>
        <w:t xml:space="preserve">, </w:t>
      </w:r>
      <w:r w:rsidRPr="00DE1E5A">
        <w:rPr>
          <w:rFonts w:ascii="GHEA Grapalat" w:hAnsi="GHEA Grapalat" w:cs="Sylfaen"/>
          <w:sz w:val="20"/>
          <w:szCs w:val="20"/>
        </w:rPr>
        <w:t>կաշառք</w:t>
      </w:r>
      <w:r w:rsidRPr="00DE1E5A">
        <w:rPr>
          <w:rFonts w:ascii="GHEA Grapalat" w:hAnsi="GHEA Grapalat" w:cs="Sylfaen"/>
          <w:sz w:val="20"/>
          <w:szCs w:val="20"/>
          <w:lang w:val="es-ES"/>
        </w:rPr>
        <w:t xml:space="preserve"> </w:t>
      </w:r>
      <w:r w:rsidRPr="00DE1E5A">
        <w:rPr>
          <w:rFonts w:ascii="GHEA Grapalat" w:hAnsi="GHEA Grapalat" w:cs="Sylfaen"/>
          <w:sz w:val="20"/>
          <w:szCs w:val="20"/>
        </w:rPr>
        <w:t>ստանալու</w:t>
      </w:r>
      <w:r w:rsidRPr="00DE1E5A">
        <w:rPr>
          <w:rFonts w:ascii="GHEA Grapalat" w:hAnsi="GHEA Grapalat"/>
          <w:sz w:val="20"/>
          <w:szCs w:val="20"/>
          <w:lang w:val="es-ES"/>
        </w:rPr>
        <w:t xml:space="preserve">, </w:t>
      </w:r>
      <w:r w:rsidRPr="00DE1E5A">
        <w:rPr>
          <w:rFonts w:ascii="GHEA Grapalat" w:hAnsi="GHEA Grapalat"/>
          <w:sz w:val="20"/>
          <w:szCs w:val="20"/>
        </w:rPr>
        <w:t>կաշառք</w:t>
      </w:r>
      <w:r w:rsidRPr="00DE1E5A">
        <w:rPr>
          <w:rFonts w:ascii="GHEA Grapalat" w:hAnsi="GHEA Grapalat"/>
          <w:sz w:val="20"/>
          <w:szCs w:val="20"/>
          <w:lang w:val="es-ES"/>
        </w:rPr>
        <w:t xml:space="preserve"> </w:t>
      </w:r>
      <w:r w:rsidRPr="00DE1E5A">
        <w:rPr>
          <w:rFonts w:ascii="GHEA Grapalat" w:hAnsi="GHEA Grapalat"/>
          <w:sz w:val="20"/>
          <w:szCs w:val="20"/>
        </w:rPr>
        <w:t>տալու</w:t>
      </w:r>
      <w:r w:rsidRPr="00DE1E5A">
        <w:rPr>
          <w:rFonts w:ascii="GHEA Grapalat" w:hAnsi="GHEA Grapalat"/>
          <w:sz w:val="20"/>
          <w:szCs w:val="20"/>
          <w:lang w:val="es-ES"/>
        </w:rPr>
        <w:t xml:space="preserve"> </w:t>
      </w:r>
      <w:r w:rsidRPr="00DE1E5A">
        <w:rPr>
          <w:rFonts w:ascii="GHEA Grapalat" w:hAnsi="GHEA Grapalat"/>
          <w:sz w:val="20"/>
          <w:szCs w:val="20"/>
        </w:rPr>
        <w:t>կամ</w:t>
      </w:r>
      <w:r w:rsidRPr="00DE1E5A">
        <w:rPr>
          <w:rFonts w:ascii="GHEA Grapalat" w:hAnsi="GHEA Grapalat"/>
          <w:sz w:val="20"/>
          <w:szCs w:val="20"/>
          <w:lang w:val="es-ES"/>
        </w:rPr>
        <w:t xml:space="preserve"> </w:t>
      </w:r>
      <w:r w:rsidRPr="00DE1E5A">
        <w:rPr>
          <w:rFonts w:ascii="GHEA Grapalat" w:hAnsi="GHEA Grapalat"/>
          <w:sz w:val="20"/>
          <w:szCs w:val="20"/>
        </w:rPr>
        <w:t>կաշառքի</w:t>
      </w:r>
      <w:r w:rsidRPr="00DE1E5A">
        <w:rPr>
          <w:rFonts w:ascii="GHEA Grapalat" w:hAnsi="GHEA Grapalat"/>
          <w:sz w:val="20"/>
          <w:szCs w:val="20"/>
          <w:lang w:val="es-ES"/>
        </w:rPr>
        <w:t xml:space="preserve"> </w:t>
      </w:r>
      <w:r w:rsidRPr="00DE1E5A">
        <w:rPr>
          <w:rFonts w:ascii="GHEA Grapalat" w:hAnsi="GHEA Grapalat"/>
          <w:sz w:val="20"/>
          <w:szCs w:val="20"/>
        </w:rPr>
        <w:t>միջնորդության</w:t>
      </w:r>
      <w:r w:rsidRPr="00DE1E5A">
        <w:rPr>
          <w:rFonts w:ascii="GHEA Grapalat" w:hAnsi="GHEA Grapalat"/>
          <w:sz w:val="20"/>
          <w:szCs w:val="20"/>
          <w:lang w:val="es-ES"/>
        </w:rPr>
        <w:t xml:space="preserve"> </w:t>
      </w:r>
      <w:r w:rsidRPr="00DE1E5A">
        <w:rPr>
          <w:rFonts w:ascii="GHEA Grapalat" w:hAnsi="GHEA Grapalat"/>
          <w:sz w:val="20"/>
          <w:szCs w:val="20"/>
        </w:rPr>
        <w:t>և</w:t>
      </w:r>
      <w:r w:rsidRPr="00DE1E5A">
        <w:rPr>
          <w:rFonts w:ascii="GHEA Grapalat" w:hAnsi="GHEA Grapalat"/>
          <w:sz w:val="20"/>
          <w:szCs w:val="20"/>
          <w:lang w:val="es-ES"/>
        </w:rPr>
        <w:t xml:space="preserve"> </w:t>
      </w:r>
      <w:r w:rsidRPr="00DE1E5A">
        <w:rPr>
          <w:rFonts w:ascii="GHEA Grapalat" w:hAnsi="GHEA Grapalat"/>
          <w:sz w:val="20"/>
          <w:szCs w:val="20"/>
        </w:rPr>
        <w:t>օրենքով</w:t>
      </w:r>
      <w:r w:rsidRPr="00DE1E5A">
        <w:rPr>
          <w:rFonts w:ascii="GHEA Grapalat" w:hAnsi="GHEA Grapalat"/>
          <w:sz w:val="20"/>
          <w:szCs w:val="20"/>
          <w:lang w:val="es-ES"/>
        </w:rPr>
        <w:t xml:space="preserve"> </w:t>
      </w:r>
      <w:r w:rsidRPr="00DE1E5A">
        <w:rPr>
          <w:rFonts w:ascii="GHEA Grapalat" w:hAnsi="GHEA Grapalat"/>
          <w:sz w:val="20"/>
          <w:szCs w:val="20"/>
        </w:rPr>
        <w:t>նախատեսված</w:t>
      </w:r>
      <w:r w:rsidRPr="00DE1E5A">
        <w:rPr>
          <w:rFonts w:ascii="GHEA Grapalat" w:hAnsi="GHEA Grapalat"/>
          <w:sz w:val="20"/>
          <w:szCs w:val="20"/>
          <w:lang w:val="es-ES"/>
        </w:rPr>
        <w:t xml:space="preserve"> </w:t>
      </w:r>
      <w:r w:rsidRPr="00DE1E5A">
        <w:rPr>
          <w:rFonts w:ascii="GHEA Grapalat" w:hAnsi="GHEA Grapalat"/>
          <w:sz w:val="20"/>
          <w:szCs w:val="20"/>
        </w:rPr>
        <w:t>տնտեսական</w:t>
      </w:r>
      <w:r w:rsidRPr="00DE1E5A">
        <w:rPr>
          <w:rFonts w:ascii="GHEA Grapalat" w:hAnsi="GHEA Grapalat"/>
          <w:sz w:val="20"/>
          <w:szCs w:val="20"/>
          <w:lang w:val="es-ES"/>
        </w:rPr>
        <w:t xml:space="preserve"> </w:t>
      </w:r>
      <w:r w:rsidRPr="00DE1E5A">
        <w:rPr>
          <w:rFonts w:ascii="GHEA Grapalat" w:hAnsi="GHEA Grapalat"/>
          <w:sz w:val="20"/>
          <w:szCs w:val="20"/>
        </w:rPr>
        <w:t>գործունեության</w:t>
      </w:r>
      <w:r w:rsidRPr="00DE1E5A">
        <w:rPr>
          <w:rFonts w:ascii="GHEA Grapalat" w:hAnsi="GHEA Grapalat"/>
          <w:sz w:val="20"/>
          <w:szCs w:val="20"/>
          <w:lang w:val="es-ES"/>
        </w:rPr>
        <w:t xml:space="preserve"> </w:t>
      </w:r>
      <w:r w:rsidRPr="00DE1E5A">
        <w:rPr>
          <w:rFonts w:ascii="GHEA Grapalat" w:hAnsi="GHEA Grapalat"/>
          <w:sz w:val="20"/>
          <w:szCs w:val="20"/>
        </w:rPr>
        <w:t>դեմ</w:t>
      </w:r>
      <w:r w:rsidRPr="00DE1E5A">
        <w:rPr>
          <w:rFonts w:ascii="GHEA Grapalat" w:hAnsi="GHEA Grapalat"/>
          <w:sz w:val="20"/>
          <w:szCs w:val="20"/>
          <w:lang w:val="es-ES"/>
        </w:rPr>
        <w:t xml:space="preserve"> </w:t>
      </w:r>
      <w:r w:rsidRPr="00DE1E5A">
        <w:rPr>
          <w:rFonts w:ascii="GHEA Grapalat" w:hAnsi="GHEA Grapalat"/>
          <w:sz w:val="20"/>
          <w:szCs w:val="20"/>
        </w:rPr>
        <w:t>ուղղված</w:t>
      </w:r>
      <w:r w:rsidRPr="00DE1E5A">
        <w:rPr>
          <w:rFonts w:ascii="GHEA Grapalat" w:hAnsi="GHEA Grapalat"/>
          <w:sz w:val="20"/>
          <w:szCs w:val="20"/>
          <w:lang w:val="es-ES"/>
        </w:rPr>
        <w:t xml:space="preserve"> </w:t>
      </w:r>
      <w:r w:rsidRPr="00DE1E5A">
        <w:rPr>
          <w:rFonts w:ascii="GHEA Grapalat" w:hAnsi="GHEA Grapalat"/>
          <w:sz w:val="20"/>
          <w:szCs w:val="20"/>
        </w:rPr>
        <w:t>հանցագործությունների</w:t>
      </w:r>
      <w:r w:rsidRPr="00DE1E5A">
        <w:rPr>
          <w:rFonts w:ascii="GHEA Grapalat" w:hAnsi="GHEA Grapalat"/>
          <w:sz w:val="20"/>
          <w:szCs w:val="20"/>
          <w:lang w:val="es-ES"/>
        </w:rPr>
        <w:t xml:space="preserve"> </w:t>
      </w:r>
      <w:r w:rsidRPr="00DE1E5A">
        <w:rPr>
          <w:rFonts w:ascii="GHEA Grapalat" w:hAnsi="GHEA Grapalat"/>
          <w:sz w:val="20"/>
          <w:szCs w:val="20"/>
        </w:rPr>
        <w:t>համար</w:t>
      </w:r>
      <w:r w:rsidRPr="00DE1E5A">
        <w:rPr>
          <w:rFonts w:ascii="GHEA Grapalat" w:hAnsi="GHEA Grapalat"/>
          <w:sz w:val="20"/>
          <w:szCs w:val="20"/>
          <w:lang w:val="es-ES"/>
        </w:rPr>
        <w:t>,</w:t>
      </w:r>
      <w:r w:rsidRPr="00DE1E5A">
        <w:rPr>
          <w:rFonts w:ascii="GHEA Grapalat" w:hAnsi="GHEA Grapalat" w:cs="Sylfaen"/>
          <w:sz w:val="20"/>
          <w:szCs w:val="20"/>
          <w:lang w:val="es-ES"/>
        </w:rPr>
        <w:t xml:space="preserve"> </w:t>
      </w:r>
      <w:r w:rsidRPr="00DE1E5A">
        <w:rPr>
          <w:rFonts w:ascii="GHEA Grapalat" w:hAnsi="GHEA Grapalat" w:cs="Sylfaen"/>
          <w:sz w:val="20"/>
          <w:szCs w:val="20"/>
        </w:rPr>
        <w:t>բացառությամբ</w:t>
      </w:r>
      <w:r w:rsidRPr="00DE1E5A">
        <w:rPr>
          <w:rFonts w:ascii="GHEA Grapalat" w:hAnsi="GHEA Grapalat"/>
          <w:sz w:val="20"/>
          <w:szCs w:val="20"/>
          <w:lang w:val="es-ES"/>
        </w:rPr>
        <w:t xml:space="preserve"> </w:t>
      </w:r>
      <w:r w:rsidRPr="00DE1E5A">
        <w:rPr>
          <w:rFonts w:ascii="GHEA Grapalat" w:hAnsi="GHEA Grapalat" w:cs="Sylfaen"/>
          <w:sz w:val="20"/>
          <w:szCs w:val="20"/>
        </w:rPr>
        <w:t>այն</w:t>
      </w:r>
      <w:r w:rsidRPr="00DE1E5A">
        <w:rPr>
          <w:rFonts w:ascii="GHEA Grapalat" w:hAnsi="GHEA Grapalat"/>
          <w:sz w:val="20"/>
          <w:szCs w:val="20"/>
          <w:lang w:val="es-ES"/>
        </w:rPr>
        <w:t xml:space="preserve"> </w:t>
      </w:r>
      <w:r w:rsidRPr="00DE1E5A">
        <w:rPr>
          <w:rFonts w:ascii="GHEA Grapalat" w:hAnsi="GHEA Grapalat" w:cs="Sylfaen"/>
          <w:sz w:val="20"/>
          <w:szCs w:val="20"/>
        </w:rPr>
        <w:t>դեպքերի</w:t>
      </w:r>
      <w:r w:rsidRPr="00DE1E5A">
        <w:rPr>
          <w:rFonts w:ascii="GHEA Grapalat" w:hAnsi="GHEA Grapalat"/>
          <w:sz w:val="20"/>
          <w:szCs w:val="20"/>
          <w:lang w:val="es-ES"/>
        </w:rPr>
        <w:t xml:space="preserve">, </w:t>
      </w:r>
      <w:r w:rsidRPr="00DE1E5A">
        <w:rPr>
          <w:rFonts w:ascii="GHEA Grapalat" w:hAnsi="GHEA Grapalat" w:cs="Sylfaen"/>
          <w:sz w:val="20"/>
          <w:szCs w:val="20"/>
        </w:rPr>
        <w:t>երբ</w:t>
      </w:r>
      <w:r w:rsidRPr="00DE1E5A">
        <w:rPr>
          <w:rFonts w:ascii="GHEA Grapalat" w:hAnsi="GHEA Grapalat"/>
          <w:sz w:val="20"/>
          <w:szCs w:val="20"/>
          <w:lang w:val="es-ES"/>
        </w:rPr>
        <w:t xml:space="preserve"> </w:t>
      </w:r>
      <w:r w:rsidRPr="00DE1E5A">
        <w:rPr>
          <w:rFonts w:ascii="GHEA Grapalat" w:hAnsi="GHEA Grapalat" w:cs="Sylfaen"/>
          <w:sz w:val="20"/>
          <w:szCs w:val="20"/>
        </w:rPr>
        <w:t>դատվածությունը</w:t>
      </w:r>
      <w:r w:rsidRPr="00DE1E5A">
        <w:rPr>
          <w:rFonts w:ascii="GHEA Grapalat" w:hAnsi="GHEA Grapalat"/>
          <w:sz w:val="20"/>
          <w:szCs w:val="20"/>
          <w:lang w:val="es-ES"/>
        </w:rPr>
        <w:t xml:space="preserve"> </w:t>
      </w:r>
      <w:r w:rsidRPr="00DE1E5A">
        <w:rPr>
          <w:rFonts w:ascii="GHEA Grapalat" w:hAnsi="GHEA Grapalat" w:cs="Sylfaen"/>
          <w:sz w:val="20"/>
          <w:szCs w:val="20"/>
        </w:rPr>
        <w:t>օրենքով</w:t>
      </w:r>
      <w:r w:rsidRPr="00DE1E5A">
        <w:rPr>
          <w:rFonts w:ascii="GHEA Grapalat" w:hAnsi="GHEA Grapalat"/>
          <w:sz w:val="20"/>
          <w:szCs w:val="20"/>
          <w:lang w:val="es-ES"/>
        </w:rPr>
        <w:t xml:space="preserve"> </w:t>
      </w:r>
      <w:r w:rsidRPr="00DE1E5A">
        <w:rPr>
          <w:rFonts w:ascii="GHEA Grapalat" w:hAnsi="GHEA Grapalat" w:cs="Sylfaen"/>
          <w:sz w:val="20"/>
          <w:szCs w:val="20"/>
        </w:rPr>
        <w:t>սահմանված</w:t>
      </w:r>
      <w:r w:rsidRPr="00DE1E5A">
        <w:rPr>
          <w:rFonts w:ascii="GHEA Grapalat" w:hAnsi="GHEA Grapalat"/>
          <w:sz w:val="20"/>
          <w:szCs w:val="20"/>
          <w:lang w:val="es-ES"/>
        </w:rPr>
        <w:t xml:space="preserve"> </w:t>
      </w:r>
      <w:r w:rsidRPr="00DE1E5A">
        <w:rPr>
          <w:rFonts w:ascii="GHEA Grapalat" w:hAnsi="GHEA Grapalat" w:cs="Sylfaen"/>
          <w:sz w:val="20"/>
          <w:szCs w:val="20"/>
        </w:rPr>
        <w:t>կարգով</w:t>
      </w:r>
      <w:r w:rsidRPr="00DE1E5A">
        <w:rPr>
          <w:rFonts w:ascii="GHEA Grapalat" w:hAnsi="GHEA Grapalat"/>
          <w:sz w:val="20"/>
          <w:szCs w:val="20"/>
          <w:lang w:val="es-ES"/>
        </w:rPr>
        <w:t xml:space="preserve"> </w:t>
      </w:r>
      <w:r w:rsidRPr="00DE1E5A">
        <w:rPr>
          <w:rFonts w:ascii="GHEA Grapalat" w:hAnsi="GHEA Grapalat" w:cs="Sylfaen"/>
          <w:sz w:val="20"/>
          <w:szCs w:val="20"/>
        </w:rPr>
        <w:t>հանված</w:t>
      </w:r>
      <w:r w:rsidRPr="00DE1E5A">
        <w:rPr>
          <w:rFonts w:ascii="GHEA Grapalat" w:hAnsi="GHEA Grapalat"/>
          <w:sz w:val="20"/>
          <w:szCs w:val="20"/>
          <w:lang w:val="es-ES"/>
        </w:rPr>
        <w:t xml:space="preserve"> </w:t>
      </w:r>
      <w:r w:rsidRPr="00DE1E5A">
        <w:rPr>
          <w:rFonts w:ascii="GHEA Grapalat" w:hAnsi="GHEA Grapalat" w:cs="Sylfaen"/>
          <w:sz w:val="20"/>
          <w:szCs w:val="20"/>
        </w:rPr>
        <w:t>կամ</w:t>
      </w:r>
      <w:r w:rsidRPr="00DE1E5A">
        <w:rPr>
          <w:rFonts w:ascii="GHEA Grapalat" w:hAnsi="GHEA Grapalat"/>
          <w:sz w:val="20"/>
          <w:szCs w:val="20"/>
          <w:lang w:val="es-ES"/>
        </w:rPr>
        <w:t xml:space="preserve"> </w:t>
      </w:r>
      <w:r w:rsidRPr="00DE1E5A">
        <w:rPr>
          <w:rFonts w:ascii="GHEA Grapalat" w:hAnsi="GHEA Grapalat" w:cs="Sylfaen"/>
          <w:sz w:val="20"/>
          <w:szCs w:val="20"/>
        </w:rPr>
        <w:t>մարված</w:t>
      </w:r>
      <w:r w:rsidRPr="00DE1E5A">
        <w:rPr>
          <w:rFonts w:ascii="GHEA Grapalat" w:hAnsi="GHEA Grapalat"/>
          <w:sz w:val="20"/>
          <w:szCs w:val="20"/>
          <w:lang w:val="es-ES"/>
        </w:rPr>
        <w:t xml:space="preserve"> </w:t>
      </w:r>
      <w:r w:rsidRPr="00DE1E5A">
        <w:rPr>
          <w:rFonts w:ascii="GHEA Grapalat" w:hAnsi="GHEA Grapalat" w:cs="Sylfaen"/>
          <w:sz w:val="20"/>
          <w:szCs w:val="20"/>
        </w:rPr>
        <w:t>է</w:t>
      </w:r>
      <w:r w:rsidRPr="00DE1E5A">
        <w:rPr>
          <w:rFonts w:ascii="GHEA Grapalat" w:hAnsi="GHEA Grapalat"/>
          <w:sz w:val="20"/>
          <w:szCs w:val="20"/>
          <w:lang w:val="es-ES"/>
        </w:rPr>
        <w:t xml:space="preserve">.  </w:t>
      </w:r>
    </w:p>
    <w:p w:rsidR="00C339E7" w:rsidRPr="00DE1E5A" w:rsidRDefault="00C339E7" w:rsidP="00C339E7">
      <w:pPr>
        <w:spacing w:after="0" w:line="240" w:lineRule="auto"/>
        <w:ind w:firstLine="720"/>
        <w:jc w:val="both"/>
        <w:rPr>
          <w:rFonts w:ascii="GHEA Grapalat" w:hAnsi="GHEA Grapalat"/>
          <w:sz w:val="20"/>
          <w:szCs w:val="20"/>
          <w:lang w:val="es-ES"/>
        </w:rPr>
      </w:pPr>
      <w:r w:rsidRPr="00DE1E5A">
        <w:rPr>
          <w:rFonts w:ascii="GHEA Grapalat" w:hAnsi="GHEA Grapalat" w:cs="Sylfaen"/>
          <w:sz w:val="20"/>
          <w:szCs w:val="20"/>
          <w:lang w:val="es-ES"/>
        </w:rPr>
        <w:t>4)</w:t>
      </w:r>
      <w:r w:rsidRPr="00DE1E5A">
        <w:rPr>
          <w:rFonts w:ascii="GHEA Grapalat" w:hAnsi="GHEA Grapalat"/>
          <w:sz w:val="20"/>
          <w:szCs w:val="20"/>
          <w:lang w:val="es-ES"/>
        </w:rPr>
        <w:t xml:space="preserve"> </w:t>
      </w:r>
      <w:r w:rsidRPr="00DE1E5A">
        <w:rPr>
          <w:rFonts w:ascii="GHEA Grapalat" w:hAnsi="GHEA Grapalat"/>
          <w:sz w:val="20"/>
          <w:szCs w:val="20"/>
        </w:rPr>
        <w:t>որոնց</w:t>
      </w:r>
      <w:r w:rsidRPr="00DE1E5A">
        <w:rPr>
          <w:rFonts w:ascii="GHEA Grapalat" w:hAnsi="GHEA Grapalat"/>
          <w:sz w:val="20"/>
          <w:szCs w:val="20"/>
          <w:lang w:val="es-ES"/>
        </w:rPr>
        <w:t xml:space="preserve"> </w:t>
      </w:r>
      <w:r w:rsidRPr="00DE1E5A">
        <w:rPr>
          <w:rFonts w:ascii="GHEA Grapalat" w:hAnsi="GHEA Grapalat"/>
          <w:sz w:val="20"/>
          <w:szCs w:val="20"/>
        </w:rPr>
        <w:t>վերաբերյալ</w:t>
      </w:r>
      <w:r w:rsidRPr="00DE1E5A">
        <w:rPr>
          <w:rFonts w:ascii="GHEA Grapalat" w:hAnsi="GHEA Grapalat"/>
          <w:sz w:val="20"/>
          <w:szCs w:val="20"/>
          <w:lang w:val="es-ES"/>
        </w:rPr>
        <w:t xml:space="preserve"> </w:t>
      </w:r>
      <w:r w:rsidRPr="00DE1E5A">
        <w:rPr>
          <w:rFonts w:ascii="GHEA Grapalat" w:hAnsi="GHEA Grapalat"/>
          <w:sz w:val="20"/>
          <w:szCs w:val="20"/>
        </w:rPr>
        <w:t>հայտը</w:t>
      </w:r>
      <w:r w:rsidRPr="00DE1E5A">
        <w:rPr>
          <w:rFonts w:ascii="GHEA Grapalat" w:hAnsi="GHEA Grapalat"/>
          <w:sz w:val="20"/>
          <w:szCs w:val="20"/>
          <w:lang w:val="es-ES"/>
        </w:rPr>
        <w:t xml:space="preserve"> </w:t>
      </w:r>
      <w:r w:rsidRPr="00DE1E5A">
        <w:rPr>
          <w:rFonts w:ascii="GHEA Grapalat" w:hAnsi="GHEA Grapalat"/>
          <w:sz w:val="20"/>
          <w:szCs w:val="20"/>
        </w:rPr>
        <w:t>ներկայացվելու</w:t>
      </w:r>
      <w:r w:rsidRPr="00DE1E5A">
        <w:rPr>
          <w:rFonts w:ascii="GHEA Grapalat" w:hAnsi="GHEA Grapalat"/>
          <w:sz w:val="20"/>
          <w:szCs w:val="20"/>
          <w:lang w:val="es-ES"/>
        </w:rPr>
        <w:t xml:space="preserve"> </w:t>
      </w:r>
      <w:r w:rsidRPr="00DE1E5A">
        <w:rPr>
          <w:rFonts w:ascii="GHEA Grapalat" w:hAnsi="GHEA Grapalat"/>
          <w:sz w:val="20"/>
          <w:szCs w:val="20"/>
        </w:rPr>
        <w:t>օրվան</w:t>
      </w:r>
      <w:r w:rsidRPr="00DE1E5A">
        <w:rPr>
          <w:rFonts w:ascii="GHEA Grapalat" w:hAnsi="GHEA Grapalat"/>
          <w:sz w:val="20"/>
          <w:szCs w:val="20"/>
          <w:lang w:val="es-ES"/>
        </w:rPr>
        <w:t xml:space="preserve"> </w:t>
      </w:r>
      <w:r w:rsidRPr="00DE1E5A">
        <w:rPr>
          <w:rFonts w:ascii="GHEA Grapalat" w:hAnsi="GHEA Grapalat"/>
          <w:sz w:val="20"/>
          <w:szCs w:val="20"/>
        </w:rPr>
        <w:t>նախորդող</w:t>
      </w:r>
      <w:r w:rsidRPr="00DE1E5A">
        <w:rPr>
          <w:rFonts w:ascii="GHEA Grapalat" w:hAnsi="GHEA Grapalat"/>
          <w:sz w:val="20"/>
          <w:szCs w:val="20"/>
          <w:lang w:val="es-ES"/>
        </w:rPr>
        <w:t xml:space="preserve"> </w:t>
      </w:r>
      <w:r w:rsidRPr="00DE1E5A">
        <w:rPr>
          <w:rFonts w:ascii="GHEA Grapalat" w:hAnsi="GHEA Grapalat"/>
          <w:sz w:val="20"/>
          <w:szCs w:val="20"/>
        </w:rPr>
        <w:t>մեկ</w:t>
      </w:r>
      <w:r w:rsidRPr="00DE1E5A">
        <w:rPr>
          <w:rFonts w:ascii="GHEA Grapalat" w:hAnsi="GHEA Grapalat"/>
          <w:sz w:val="20"/>
          <w:szCs w:val="20"/>
          <w:lang w:val="es-ES"/>
        </w:rPr>
        <w:t xml:space="preserve"> </w:t>
      </w:r>
      <w:r w:rsidRPr="00DE1E5A">
        <w:rPr>
          <w:rFonts w:ascii="GHEA Grapalat" w:hAnsi="GHEA Grapalat"/>
          <w:sz w:val="20"/>
          <w:szCs w:val="20"/>
        </w:rPr>
        <w:t>տարվա</w:t>
      </w:r>
      <w:r w:rsidRPr="00DE1E5A">
        <w:rPr>
          <w:rFonts w:ascii="GHEA Grapalat" w:hAnsi="GHEA Grapalat"/>
          <w:sz w:val="20"/>
          <w:szCs w:val="20"/>
          <w:lang w:val="es-ES"/>
        </w:rPr>
        <w:t xml:space="preserve"> </w:t>
      </w:r>
      <w:r w:rsidRPr="00DE1E5A">
        <w:rPr>
          <w:rFonts w:ascii="GHEA Grapalat" w:hAnsi="GHEA Grapalat"/>
          <w:sz w:val="20"/>
          <w:szCs w:val="20"/>
        </w:rPr>
        <w:t>ընթացքում</w:t>
      </w:r>
      <w:r w:rsidRPr="00DE1E5A">
        <w:rPr>
          <w:rFonts w:ascii="GHEA Grapalat" w:hAnsi="GHEA Grapalat"/>
          <w:sz w:val="20"/>
          <w:szCs w:val="20"/>
          <w:lang w:val="es-ES"/>
        </w:rPr>
        <w:t xml:space="preserve"> </w:t>
      </w:r>
      <w:r w:rsidRPr="00DE1E5A">
        <w:rPr>
          <w:rFonts w:ascii="GHEA Grapalat" w:hAnsi="GHEA Grapalat"/>
          <w:sz w:val="20"/>
          <w:szCs w:val="20"/>
        </w:rPr>
        <w:t>առկա</w:t>
      </w:r>
      <w:r w:rsidRPr="00DE1E5A">
        <w:rPr>
          <w:rFonts w:ascii="GHEA Grapalat" w:hAnsi="GHEA Grapalat"/>
          <w:sz w:val="20"/>
          <w:szCs w:val="20"/>
          <w:lang w:val="es-ES"/>
        </w:rPr>
        <w:t xml:space="preserve"> </w:t>
      </w:r>
      <w:r w:rsidRPr="00DE1E5A">
        <w:rPr>
          <w:rFonts w:ascii="GHEA Grapalat" w:hAnsi="GHEA Grapalat"/>
          <w:sz w:val="20"/>
          <w:szCs w:val="20"/>
        </w:rPr>
        <w:t>է</w:t>
      </w:r>
      <w:r w:rsidRPr="00DE1E5A">
        <w:rPr>
          <w:rFonts w:ascii="GHEA Grapalat" w:hAnsi="GHEA Grapalat"/>
          <w:sz w:val="20"/>
          <w:szCs w:val="20"/>
          <w:lang w:val="es-ES"/>
        </w:rPr>
        <w:t xml:space="preserve"> </w:t>
      </w:r>
      <w:r w:rsidRPr="00DE1E5A">
        <w:rPr>
          <w:rFonts w:ascii="GHEA Grapalat" w:hAnsi="GHEA Grapalat"/>
          <w:sz w:val="20"/>
          <w:szCs w:val="20"/>
        </w:rPr>
        <w:t>օրենքով</w:t>
      </w:r>
      <w:r w:rsidRPr="00DE1E5A">
        <w:rPr>
          <w:rFonts w:ascii="GHEA Grapalat" w:hAnsi="GHEA Grapalat"/>
          <w:sz w:val="20"/>
          <w:szCs w:val="20"/>
          <w:lang w:val="es-ES"/>
        </w:rPr>
        <w:t xml:space="preserve"> </w:t>
      </w:r>
      <w:r w:rsidRPr="00DE1E5A">
        <w:rPr>
          <w:rFonts w:ascii="GHEA Grapalat" w:hAnsi="GHEA Grapalat"/>
          <w:sz w:val="20"/>
          <w:szCs w:val="20"/>
        </w:rPr>
        <w:t>սահմանված</w:t>
      </w:r>
      <w:r w:rsidRPr="00DE1E5A">
        <w:rPr>
          <w:rFonts w:ascii="GHEA Grapalat" w:hAnsi="GHEA Grapalat"/>
          <w:sz w:val="20"/>
          <w:szCs w:val="20"/>
          <w:lang w:val="es-ES"/>
        </w:rPr>
        <w:t xml:space="preserve"> </w:t>
      </w:r>
      <w:r w:rsidRPr="00DE1E5A">
        <w:rPr>
          <w:rFonts w:ascii="GHEA Grapalat" w:hAnsi="GHEA Grapalat"/>
          <w:sz w:val="20"/>
          <w:szCs w:val="20"/>
        </w:rPr>
        <w:t>կարգով</w:t>
      </w:r>
      <w:r w:rsidRPr="00DE1E5A">
        <w:rPr>
          <w:rFonts w:ascii="GHEA Grapalat" w:hAnsi="GHEA Grapalat"/>
          <w:sz w:val="20"/>
          <w:szCs w:val="20"/>
          <w:lang w:val="es-ES"/>
        </w:rPr>
        <w:t xml:space="preserve"> </w:t>
      </w:r>
      <w:r w:rsidRPr="00DE1E5A">
        <w:rPr>
          <w:rFonts w:ascii="GHEA Grapalat" w:hAnsi="GHEA Grapalat"/>
          <w:sz w:val="20"/>
          <w:szCs w:val="20"/>
        </w:rPr>
        <w:t>կայացված</w:t>
      </w:r>
      <w:r w:rsidRPr="00DE1E5A">
        <w:rPr>
          <w:rFonts w:ascii="GHEA Grapalat" w:hAnsi="GHEA Grapalat"/>
          <w:sz w:val="20"/>
          <w:szCs w:val="20"/>
          <w:lang w:val="es-ES"/>
        </w:rPr>
        <w:t xml:space="preserve"> </w:t>
      </w:r>
      <w:r w:rsidRPr="00DE1E5A">
        <w:rPr>
          <w:rFonts w:ascii="GHEA Grapalat" w:hAnsi="GHEA Grapalat"/>
          <w:sz w:val="20"/>
          <w:szCs w:val="20"/>
        </w:rPr>
        <w:t>անբողոքարկելի</w:t>
      </w:r>
      <w:r w:rsidRPr="00DE1E5A">
        <w:rPr>
          <w:rFonts w:ascii="GHEA Grapalat" w:hAnsi="GHEA Grapalat"/>
          <w:sz w:val="20"/>
          <w:szCs w:val="20"/>
          <w:lang w:val="es-ES"/>
        </w:rPr>
        <w:t xml:space="preserve"> </w:t>
      </w:r>
      <w:r w:rsidRPr="00DE1E5A">
        <w:rPr>
          <w:rFonts w:ascii="GHEA Grapalat" w:hAnsi="GHEA Grapalat"/>
          <w:sz w:val="20"/>
          <w:szCs w:val="20"/>
        </w:rPr>
        <w:t>վարչական</w:t>
      </w:r>
      <w:r w:rsidRPr="00DE1E5A">
        <w:rPr>
          <w:rFonts w:ascii="GHEA Grapalat" w:hAnsi="GHEA Grapalat"/>
          <w:sz w:val="20"/>
          <w:szCs w:val="20"/>
          <w:lang w:val="es-ES"/>
        </w:rPr>
        <w:t xml:space="preserve"> </w:t>
      </w:r>
      <w:r w:rsidRPr="00DE1E5A">
        <w:rPr>
          <w:rFonts w:ascii="GHEA Grapalat" w:hAnsi="GHEA Grapalat"/>
          <w:sz w:val="20"/>
          <w:szCs w:val="20"/>
        </w:rPr>
        <w:t>ակտ</w:t>
      </w:r>
      <w:r w:rsidRPr="00DE1E5A">
        <w:rPr>
          <w:rFonts w:ascii="GHEA Grapalat" w:hAnsi="GHEA Grapalat"/>
          <w:sz w:val="20"/>
          <w:szCs w:val="20"/>
          <w:lang w:val="es-ES"/>
        </w:rPr>
        <w:t xml:space="preserve">` </w:t>
      </w:r>
      <w:r w:rsidRPr="00DE1E5A">
        <w:rPr>
          <w:rFonts w:ascii="GHEA Grapalat" w:hAnsi="GHEA Grapalat"/>
          <w:sz w:val="20"/>
          <w:szCs w:val="20"/>
        </w:rPr>
        <w:t>գնումների</w:t>
      </w:r>
      <w:r w:rsidRPr="00DE1E5A">
        <w:rPr>
          <w:rFonts w:ascii="GHEA Grapalat" w:hAnsi="GHEA Grapalat"/>
          <w:sz w:val="20"/>
          <w:szCs w:val="20"/>
          <w:lang w:val="es-ES"/>
        </w:rPr>
        <w:t xml:space="preserve"> </w:t>
      </w:r>
      <w:r w:rsidRPr="00DE1E5A">
        <w:rPr>
          <w:rFonts w:ascii="GHEA Grapalat" w:hAnsi="GHEA Grapalat"/>
          <w:sz w:val="20"/>
          <w:szCs w:val="20"/>
        </w:rPr>
        <w:t>ոլորտում</w:t>
      </w:r>
      <w:r w:rsidRPr="00DE1E5A">
        <w:rPr>
          <w:rFonts w:ascii="GHEA Grapalat" w:hAnsi="GHEA Grapalat"/>
          <w:sz w:val="20"/>
          <w:szCs w:val="20"/>
          <w:lang w:val="es-ES"/>
        </w:rPr>
        <w:t xml:space="preserve"> </w:t>
      </w:r>
      <w:r w:rsidRPr="00DE1E5A">
        <w:rPr>
          <w:rFonts w:ascii="GHEA Grapalat" w:hAnsi="GHEA Grapalat" w:cs="Sylfaen"/>
          <w:sz w:val="20"/>
          <w:szCs w:val="20"/>
        </w:rPr>
        <w:t>հակամրցակցային</w:t>
      </w:r>
      <w:r w:rsidRPr="00DE1E5A">
        <w:rPr>
          <w:rFonts w:ascii="GHEA Grapalat" w:hAnsi="GHEA Grapalat"/>
          <w:sz w:val="20"/>
          <w:szCs w:val="20"/>
          <w:lang w:val="es-ES"/>
        </w:rPr>
        <w:t xml:space="preserve"> </w:t>
      </w:r>
      <w:r w:rsidRPr="00DE1E5A">
        <w:rPr>
          <w:rFonts w:ascii="GHEA Grapalat" w:hAnsi="GHEA Grapalat" w:cs="Sylfaen"/>
          <w:sz w:val="20"/>
          <w:szCs w:val="20"/>
        </w:rPr>
        <w:t>համաձայնության</w:t>
      </w:r>
      <w:r w:rsidRPr="00DE1E5A">
        <w:rPr>
          <w:rFonts w:ascii="GHEA Grapalat" w:hAnsi="GHEA Grapalat"/>
          <w:sz w:val="20"/>
          <w:szCs w:val="20"/>
          <w:lang w:val="es-ES"/>
        </w:rPr>
        <w:t xml:space="preserve"> </w:t>
      </w:r>
      <w:r w:rsidRPr="00DE1E5A">
        <w:rPr>
          <w:rFonts w:ascii="GHEA Grapalat" w:hAnsi="GHEA Grapalat" w:cs="Sylfaen"/>
          <w:sz w:val="20"/>
          <w:szCs w:val="20"/>
        </w:rPr>
        <w:t>կամ</w:t>
      </w:r>
      <w:r w:rsidRPr="00DE1E5A">
        <w:rPr>
          <w:rFonts w:ascii="GHEA Grapalat" w:hAnsi="GHEA Grapalat"/>
          <w:sz w:val="20"/>
          <w:szCs w:val="20"/>
          <w:lang w:val="es-ES"/>
        </w:rPr>
        <w:t xml:space="preserve"> </w:t>
      </w:r>
      <w:r w:rsidRPr="00DE1E5A">
        <w:rPr>
          <w:rFonts w:ascii="GHEA Grapalat" w:hAnsi="GHEA Grapalat" w:cs="Sylfaen"/>
          <w:sz w:val="20"/>
          <w:szCs w:val="20"/>
        </w:rPr>
        <w:t>գերիշխող</w:t>
      </w:r>
      <w:r w:rsidRPr="00DE1E5A">
        <w:rPr>
          <w:rFonts w:ascii="GHEA Grapalat" w:hAnsi="GHEA Grapalat"/>
          <w:sz w:val="20"/>
          <w:szCs w:val="20"/>
          <w:lang w:val="es-ES"/>
        </w:rPr>
        <w:t xml:space="preserve"> </w:t>
      </w:r>
      <w:r w:rsidRPr="00DE1E5A">
        <w:rPr>
          <w:rFonts w:ascii="GHEA Grapalat" w:hAnsi="GHEA Grapalat" w:cs="Sylfaen"/>
          <w:sz w:val="20"/>
          <w:szCs w:val="20"/>
        </w:rPr>
        <w:t>դիրքի</w:t>
      </w:r>
      <w:r w:rsidRPr="00DE1E5A">
        <w:rPr>
          <w:rFonts w:ascii="GHEA Grapalat" w:hAnsi="GHEA Grapalat"/>
          <w:sz w:val="20"/>
          <w:szCs w:val="20"/>
          <w:lang w:val="es-ES"/>
        </w:rPr>
        <w:t xml:space="preserve"> </w:t>
      </w:r>
      <w:r w:rsidRPr="00DE1E5A">
        <w:rPr>
          <w:rFonts w:ascii="GHEA Grapalat" w:hAnsi="GHEA Grapalat" w:cs="Sylfaen"/>
          <w:sz w:val="20"/>
          <w:szCs w:val="20"/>
        </w:rPr>
        <w:t>չարաշահման</w:t>
      </w:r>
      <w:r w:rsidRPr="00DE1E5A">
        <w:rPr>
          <w:rFonts w:ascii="GHEA Grapalat" w:hAnsi="GHEA Grapalat"/>
          <w:sz w:val="20"/>
          <w:szCs w:val="20"/>
          <w:lang w:val="es-ES"/>
        </w:rPr>
        <w:t xml:space="preserve"> </w:t>
      </w:r>
      <w:r w:rsidRPr="00DE1E5A">
        <w:rPr>
          <w:rFonts w:ascii="GHEA Grapalat" w:hAnsi="GHEA Grapalat" w:cs="Sylfaen"/>
          <w:sz w:val="20"/>
          <w:szCs w:val="20"/>
        </w:rPr>
        <w:t>համար</w:t>
      </w:r>
      <w:r w:rsidRPr="00DE1E5A">
        <w:rPr>
          <w:rFonts w:ascii="GHEA Grapalat" w:hAnsi="GHEA Grapalat" w:cs="Sylfaen"/>
          <w:sz w:val="20"/>
          <w:szCs w:val="20"/>
          <w:lang w:val="es-ES"/>
        </w:rPr>
        <w:t>.</w:t>
      </w:r>
    </w:p>
    <w:p w:rsidR="00C339E7" w:rsidRPr="00DE1E5A" w:rsidRDefault="00C339E7" w:rsidP="00C339E7">
      <w:pPr>
        <w:spacing w:after="0" w:line="240" w:lineRule="auto"/>
        <w:ind w:firstLine="720"/>
        <w:jc w:val="both"/>
        <w:rPr>
          <w:rFonts w:ascii="GHEA Grapalat" w:hAnsi="GHEA Grapalat"/>
          <w:sz w:val="20"/>
          <w:szCs w:val="20"/>
          <w:lang w:val="es-ES"/>
        </w:rPr>
      </w:pPr>
      <w:r w:rsidRPr="00DE1E5A">
        <w:rPr>
          <w:rFonts w:ascii="GHEA Grapalat" w:hAnsi="GHEA Grapalat" w:cs="Sylfaen"/>
          <w:sz w:val="20"/>
          <w:szCs w:val="20"/>
          <w:lang w:val="es-ES"/>
        </w:rPr>
        <w:t xml:space="preserve">5) </w:t>
      </w:r>
      <w:r w:rsidRPr="00DE1E5A">
        <w:rPr>
          <w:rFonts w:ascii="GHEA Grapalat" w:hAnsi="GHEA Grapalat" w:cs="Sylfaen"/>
          <w:sz w:val="20"/>
          <w:szCs w:val="20"/>
        </w:rPr>
        <w:t>որոնք</w:t>
      </w:r>
      <w:r w:rsidRPr="00DE1E5A">
        <w:rPr>
          <w:rFonts w:ascii="GHEA Grapalat" w:hAnsi="GHEA Grapalat" w:cs="Sylfaen"/>
          <w:sz w:val="20"/>
          <w:szCs w:val="20"/>
          <w:lang w:val="es-ES"/>
        </w:rPr>
        <w:t xml:space="preserve"> </w:t>
      </w:r>
      <w:r w:rsidRPr="00DE1E5A">
        <w:rPr>
          <w:rFonts w:ascii="GHEA Grapalat" w:hAnsi="GHEA Grapalat" w:cs="Sylfaen"/>
          <w:sz w:val="20"/>
          <w:szCs w:val="20"/>
        </w:rPr>
        <w:t>հայտը</w:t>
      </w:r>
      <w:r w:rsidRPr="00DE1E5A">
        <w:rPr>
          <w:rFonts w:ascii="GHEA Grapalat" w:hAnsi="GHEA Grapalat" w:cs="Sylfaen"/>
          <w:sz w:val="20"/>
          <w:szCs w:val="20"/>
          <w:lang w:val="es-ES"/>
        </w:rPr>
        <w:t xml:space="preserve"> </w:t>
      </w:r>
      <w:r w:rsidRPr="00DE1E5A">
        <w:rPr>
          <w:rFonts w:ascii="GHEA Grapalat" w:hAnsi="GHEA Grapalat" w:cs="Sylfaen"/>
          <w:sz w:val="20"/>
          <w:szCs w:val="20"/>
        </w:rPr>
        <w:t>ներկայացնելու</w:t>
      </w:r>
      <w:r w:rsidRPr="00DE1E5A">
        <w:rPr>
          <w:rFonts w:ascii="GHEA Grapalat" w:hAnsi="GHEA Grapalat" w:cs="Sylfaen"/>
          <w:sz w:val="20"/>
          <w:szCs w:val="20"/>
          <w:lang w:val="es-ES"/>
        </w:rPr>
        <w:t xml:space="preserve"> </w:t>
      </w:r>
      <w:r w:rsidRPr="00DE1E5A">
        <w:rPr>
          <w:rFonts w:ascii="GHEA Grapalat" w:hAnsi="GHEA Grapalat" w:cs="Sylfaen"/>
          <w:sz w:val="20"/>
          <w:szCs w:val="20"/>
        </w:rPr>
        <w:t>օրվա</w:t>
      </w:r>
      <w:r w:rsidRPr="00DE1E5A">
        <w:rPr>
          <w:rFonts w:ascii="GHEA Grapalat" w:hAnsi="GHEA Grapalat" w:cs="Sylfaen"/>
          <w:sz w:val="20"/>
          <w:szCs w:val="20"/>
          <w:lang w:val="es-ES"/>
        </w:rPr>
        <w:t xml:space="preserve"> </w:t>
      </w:r>
      <w:r w:rsidRPr="00DE1E5A">
        <w:rPr>
          <w:rFonts w:ascii="GHEA Grapalat" w:hAnsi="GHEA Grapalat" w:cs="Sylfaen"/>
          <w:sz w:val="20"/>
          <w:szCs w:val="20"/>
        </w:rPr>
        <w:t>դրությամբ</w:t>
      </w:r>
      <w:r w:rsidRPr="00DE1E5A">
        <w:rPr>
          <w:rFonts w:ascii="GHEA Grapalat" w:hAnsi="GHEA Grapalat" w:cs="Sylfaen"/>
          <w:sz w:val="20"/>
          <w:szCs w:val="20"/>
          <w:lang w:val="es-ES"/>
        </w:rPr>
        <w:t xml:space="preserve"> </w:t>
      </w:r>
      <w:r w:rsidRPr="00DE1E5A">
        <w:rPr>
          <w:rFonts w:ascii="GHEA Grapalat" w:hAnsi="GHEA Grapalat" w:cs="Sylfaen"/>
          <w:sz w:val="20"/>
          <w:szCs w:val="20"/>
        </w:rPr>
        <w:t>ներառված</w:t>
      </w:r>
      <w:r w:rsidRPr="00DE1E5A">
        <w:rPr>
          <w:rFonts w:ascii="GHEA Grapalat" w:hAnsi="GHEA Grapalat" w:cs="Sylfaen"/>
          <w:sz w:val="20"/>
          <w:szCs w:val="20"/>
          <w:lang w:val="es-ES"/>
        </w:rPr>
        <w:t xml:space="preserve"> </w:t>
      </w:r>
      <w:r w:rsidRPr="00DE1E5A">
        <w:rPr>
          <w:rFonts w:ascii="GHEA Grapalat" w:hAnsi="GHEA Grapalat" w:cs="Sylfaen"/>
          <w:sz w:val="20"/>
          <w:szCs w:val="20"/>
        </w:rPr>
        <w:t>են</w:t>
      </w:r>
      <w:r w:rsidRPr="00DE1E5A">
        <w:rPr>
          <w:rFonts w:ascii="GHEA Grapalat" w:hAnsi="GHEA Grapalat" w:cs="Sylfaen"/>
          <w:sz w:val="20"/>
          <w:szCs w:val="20"/>
          <w:lang w:val="es-ES"/>
        </w:rPr>
        <w:t xml:space="preserve"> </w:t>
      </w:r>
      <w:r w:rsidRPr="00DE1E5A">
        <w:rPr>
          <w:rFonts w:ascii="GHEA Grapalat" w:hAnsi="GHEA Grapalat" w:cs="Sylfaen"/>
          <w:sz w:val="20"/>
          <w:szCs w:val="20"/>
        </w:rPr>
        <w:t>Եվրասիական</w:t>
      </w:r>
      <w:r w:rsidRPr="00DE1E5A">
        <w:rPr>
          <w:rFonts w:ascii="GHEA Grapalat" w:hAnsi="GHEA Grapalat" w:cs="Sylfaen"/>
          <w:sz w:val="20"/>
          <w:szCs w:val="20"/>
          <w:lang w:val="es-ES"/>
        </w:rPr>
        <w:t xml:space="preserve"> </w:t>
      </w:r>
      <w:r w:rsidRPr="00DE1E5A">
        <w:rPr>
          <w:rFonts w:ascii="GHEA Grapalat" w:hAnsi="GHEA Grapalat" w:cs="Sylfaen"/>
          <w:sz w:val="20"/>
          <w:szCs w:val="20"/>
        </w:rPr>
        <w:t>տնտեսական</w:t>
      </w:r>
      <w:r w:rsidRPr="00DE1E5A">
        <w:rPr>
          <w:rFonts w:ascii="GHEA Grapalat" w:hAnsi="GHEA Grapalat" w:cs="Sylfaen"/>
          <w:sz w:val="20"/>
          <w:szCs w:val="20"/>
          <w:lang w:val="es-ES"/>
        </w:rPr>
        <w:t xml:space="preserve"> </w:t>
      </w:r>
      <w:r w:rsidRPr="00DE1E5A">
        <w:rPr>
          <w:rFonts w:ascii="GHEA Grapalat" w:hAnsi="GHEA Grapalat" w:cs="Sylfaen"/>
          <w:sz w:val="20"/>
          <w:szCs w:val="20"/>
        </w:rPr>
        <w:t>միությանն</w:t>
      </w:r>
      <w:r w:rsidRPr="00DE1E5A">
        <w:rPr>
          <w:rFonts w:ascii="GHEA Grapalat" w:hAnsi="GHEA Grapalat" w:cs="Sylfaen"/>
          <w:sz w:val="20"/>
          <w:szCs w:val="20"/>
          <w:lang w:val="es-ES"/>
        </w:rPr>
        <w:t xml:space="preserve"> </w:t>
      </w:r>
      <w:r w:rsidRPr="00DE1E5A">
        <w:rPr>
          <w:rFonts w:ascii="GHEA Grapalat" w:hAnsi="GHEA Grapalat" w:cs="Sylfaen"/>
          <w:sz w:val="20"/>
          <w:szCs w:val="20"/>
        </w:rPr>
        <w:t>անդամակցող</w:t>
      </w:r>
      <w:r w:rsidRPr="00DE1E5A">
        <w:rPr>
          <w:rFonts w:ascii="GHEA Grapalat" w:hAnsi="GHEA Grapalat" w:cs="Sylfaen"/>
          <w:sz w:val="20"/>
          <w:szCs w:val="20"/>
          <w:lang w:val="es-ES"/>
        </w:rPr>
        <w:t xml:space="preserve"> </w:t>
      </w:r>
      <w:r w:rsidRPr="00DE1E5A">
        <w:rPr>
          <w:rFonts w:ascii="GHEA Grapalat" w:hAnsi="GHEA Grapalat" w:cs="Sylfaen"/>
          <w:sz w:val="20"/>
          <w:szCs w:val="20"/>
        </w:rPr>
        <w:t>երկրների</w:t>
      </w:r>
      <w:r w:rsidRPr="00DE1E5A">
        <w:rPr>
          <w:rFonts w:ascii="GHEA Grapalat" w:hAnsi="GHEA Grapalat" w:cs="Sylfaen"/>
          <w:sz w:val="20"/>
          <w:szCs w:val="20"/>
          <w:lang w:val="es-ES"/>
        </w:rPr>
        <w:t xml:space="preserve"> </w:t>
      </w:r>
      <w:r w:rsidRPr="00DE1E5A">
        <w:rPr>
          <w:rFonts w:ascii="GHEA Grapalat" w:hAnsi="GHEA Grapalat" w:cs="Sylfaen"/>
          <w:sz w:val="20"/>
          <w:szCs w:val="20"/>
        </w:rPr>
        <w:t>գնումների</w:t>
      </w:r>
      <w:r w:rsidRPr="00DE1E5A">
        <w:rPr>
          <w:rFonts w:ascii="GHEA Grapalat" w:hAnsi="GHEA Grapalat" w:cs="Sylfaen"/>
          <w:sz w:val="20"/>
          <w:szCs w:val="20"/>
          <w:lang w:val="es-ES"/>
        </w:rPr>
        <w:t xml:space="preserve"> </w:t>
      </w:r>
      <w:r w:rsidRPr="00DE1E5A">
        <w:rPr>
          <w:rFonts w:ascii="GHEA Grapalat" w:hAnsi="GHEA Grapalat" w:cs="Sylfaen"/>
          <w:sz w:val="20"/>
          <w:szCs w:val="20"/>
        </w:rPr>
        <w:t>մասին</w:t>
      </w:r>
      <w:r w:rsidRPr="00DE1E5A">
        <w:rPr>
          <w:rFonts w:ascii="GHEA Grapalat" w:hAnsi="GHEA Grapalat" w:cs="Sylfaen"/>
          <w:sz w:val="20"/>
          <w:szCs w:val="20"/>
          <w:lang w:val="es-ES"/>
        </w:rPr>
        <w:t xml:space="preserve"> </w:t>
      </w:r>
      <w:r w:rsidRPr="00DE1E5A">
        <w:rPr>
          <w:rFonts w:ascii="GHEA Grapalat" w:hAnsi="GHEA Grapalat" w:cs="Sylfaen"/>
          <w:sz w:val="20"/>
          <w:szCs w:val="20"/>
        </w:rPr>
        <w:t>օրենսդրության</w:t>
      </w:r>
      <w:r w:rsidRPr="00DE1E5A">
        <w:rPr>
          <w:rFonts w:ascii="GHEA Grapalat" w:hAnsi="GHEA Grapalat" w:cs="Sylfaen"/>
          <w:sz w:val="20"/>
          <w:szCs w:val="20"/>
          <w:lang w:val="es-ES"/>
        </w:rPr>
        <w:t xml:space="preserve"> </w:t>
      </w:r>
      <w:r w:rsidRPr="00DE1E5A">
        <w:rPr>
          <w:rFonts w:ascii="GHEA Grapalat" w:hAnsi="GHEA Grapalat" w:cs="Sylfaen"/>
          <w:sz w:val="20"/>
          <w:szCs w:val="20"/>
        </w:rPr>
        <w:t>համաձայն</w:t>
      </w:r>
      <w:r w:rsidRPr="00DE1E5A">
        <w:rPr>
          <w:rFonts w:ascii="GHEA Grapalat" w:hAnsi="GHEA Grapalat" w:cs="Sylfaen"/>
          <w:sz w:val="20"/>
          <w:szCs w:val="20"/>
          <w:lang w:val="es-ES"/>
        </w:rPr>
        <w:t xml:space="preserve"> </w:t>
      </w:r>
      <w:r w:rsidRPr="00DE1E5A">
        <w:rPr>
          <w:rFonts w:ascii="GHEA Grapalat" w:hAnsi="GHEA Grapalat" w:cs="Sylfaen"/>
          <w:sz w:val="20"/>
          <w:szCs w:val="20"/>
        </w:rPr>
        <w:t>հրապարակված</w:t>
      </w:r>
      <w:r w:rsidRPr="00DE1E5A">
        <w:rPr>
          <w:rFonts w:ascii="GHEA Grapalat" w:hAnsi="GHEA Grapalat" w:cs="Sylfaen"/>
          <w:sz w:val="20"/>
          <w:szCs w:val="20"/>
          <w:lang w:val="es-ES"/>
        </w:rPr>
        <w:t xml:space="preserve"> </w:t>
      </w:r>
      <w:r w:rsidRPr="00DE1E5A">
        <w:rPr>
          <w:rFonts w:ascii="GHEA Grapalat" w:hAnsi="GHEA Grapalat" w:cs="Sylfaen"/>
          <w:sz w:val="20"/>
          <w:szCs w:val="20"/>
        </w:rPr>
        <w:t>գնումների</w:t>
      </w:r>
      <w:r w:rsidRPr="00DE1E5A">
        <w:rPr>
          <w:rFonts w:ascii="GHEA Grapalat" w:hAnsi="GHEA Grapalat" w:cs="Sylfaen"/>
          <w:sz w:val="20"/>
          <w:szCs w:val="20"/>
          <w:lang w:val="es-ES"/>
        </w:rPr>
        <w:t xml:space="preserve"> </w:t>
      </w:r>
      <w:r w:rsidRPr="00DE1E5A">
        <w:rPr>
          <w:rFonts w:ascii="GHEA Grapalat" w:hAnsi="GHEA Grapalat" w:cs="Sylfaen"/>
          <w:sz w:val="20"/>
          <w:szCs w:val="20"/>
        </w:rPr>
        <w:t>գործընթացին</w:t>
      </w:r>
      <w:r w:rsidRPr="00DE1E5A">
        <w:rPr>
          <w:rFonts w:ascii="GHEA Grapalat" w:hAnsi="GHEA Grapalat"/>
          <w:sz w:val="20"/>
          <w:szCs w:val="20"/>
          <w:lang w:val="es-ES"/>
        </w:rPr>
        <w:t xml:space="preserve"> </w:t>
      </w:r>
      <w:r w:rsidRPr="00DE1E5A">
        <w:rPr>
          <w:rFonts w:ascii="GHEA Grapalat" w:hAnsi="GHEA Grapalat" w:cs="Sylfaen"/>
          <w:sz w:val="20"/>
          <w:szCs w:val="20"/>
        </w:rPr>
        <w:t>մասնակցելու</w:t>
      </w:r>
      <w:r w:rsidRPr="00DE1E5A">
        <w:rPr>
          <w:rFonts w:ascii="GHEA Grapalat" w:hAnsi="GHEA Grapalat"/>
          <w:sz w:val="20"/>
          <w:szCs w:val="20"/>
          <w:lang w:val="es-ES"/>
        </w:rPr>
        <w:t xml:space="preserve"> </w:t>
      </w:r>
      <w:r w:rsidRPr="00DE1E5A">
        <w:rPr>
          <w:rFonts w:ascii="GHEA Grapalat" w:hAnsi="GHEA Grapalat" w:cs="Sylfaen"/>
          <w:sz w:val="20"/>
          <w:szCs w:val="20"/>
        </w:rPr>
        <w:t>իրավունք</w:t>
      </w:r>
      <w:r w:rsidRPr="00DE1E5A">
        <w:rPr>
          <w:rFonts w:ascii="GHEA Grapalat" w:hAnsi="GHEA Grapalat"/>
          <w:sz w:val="20"/>
          <w:szCs w:val="20"/>
          <w:lang w:val="es-ES"/>
        </w:rPr>
        <w:t xml:space="preserve"> </w:t>
      </w:r>
      <w:r w:rsidRPr="00DE1E5A">
        <w:rPr>
          <w:rFonts w:ascii="GHEA Grapalat" w:hAnsi="GHEA Grapalat" w:cs="Sylfaen"/>
          <w:sz w:val="20"/>
          <w:szCs w:val="20"/>
        </w:rPr>
        <w:t>չունեցող</w:t>
      </w:r>
      <w:r w:rsidRPr="00DE1E5A">
        <w:rPr>
          <w:rFonts w:ascii="GHEA Grapalat" w:hAnsi="GHEA Grapalat"/>
          <w:sz w:val="20"/>
          <w:szCs w:val="20"/>
          <w:lang w:val="es-ES"/>
        </w:rPr>
        <w:t xml:space="preserve"> </w:t>
      </w:r>
      <w:r w:rsidRPr="00DE1E5A">
        <w:rPr>
          <w:rFonts w:ascii="GHEA Grapalat" w:hAnsi="GHEA Grapalat" w:cs="Sylfaen"/>
          <w:sz w:val="20"/>
          <w:szCs w:val="20"/>
        </w:rPr>
        <w:t>մասնակիցների</w:t>
      </w:r>
      <w:r w:rsidRPr="00DE1E5A">
        <w:rPr>
          <w:rFonts w:ascii="GHEA Grapalat" w:hAnsi="GHEA Grapalat"/>
          <w:sz w:val="20"/>
          <w:szCs w:val="20"/>
          <w:lang w:val="es-ES"/>
        </w:rPr>
        <w:t xml:space="preserve"> </w:t>
      </w:r>
      <w:r w:rsidRPr="00DE1E5A">
        <w:rPr>
          <w:rFonts w:ascii="GHEA Grapalat" w:hAnsi="GHEA Grapalat" w:cs="Sylfaen"/>
          <w:sz w:val="20"/>
          <w:szCs w:val="20"/>
        </w:rPr>
        <w:t>ցուցակում</w:t>
      </w:r>
      <w:r w:rsidRPr="00DE1E5A">
        <w:rPr>
          <w:rFonts w:ascii="GHEA Grapalat" w:hAnsi="GHEA Grapalat" w:cs="Sylfaen"/>
          <w:sz w:val="20"/>
          <w:szCs w:val="20"/>
          <w:lang w:val="es-ES"/>
        </w:rPr>
        <w:t xml:space="preserve">. </w:t>
      </w:r>
    </w:p>
    <w:p w:rsidR="00C339E7" w:rsidRPr="00DE1E5A" w:rsidRDefault="00C339E7" w:rsidP="00C339E7">
      <w:pPr>
        <w:spacing w:after="0" w:line="240" w:lineRule="auto"/>
        <w:ind w:firstLine="567"/>
        <w:jc w:val="both"/>
        <w:rPr>
          <w:rFonts w:ascii="GHEA Grapalat" w:hAnsi="GHEA Grapalat"/>
          <w:sz w:val="20"/>
          <w:szCs w:val="20"/>
          <w:lang w:val="es-ES"/>
        </w:rPr>
      </w:pPr>
      <w:r w:rsidRPr="00DE1E5A">
        <w:rPr>
          <w:rFonts w:ascii="GHEA Grapalat" w:hAnsi="GHEA Grapalat"/>
          <w:sz w:val="20"/>
          <w:szCs w:val="20"/>
          <w:lang w:val="es-ES"/>
        </w:rPr>
        <w:t xml:space="preserve">   6) </w:t>
      </w:r>
      <w:r w:rsidRPr="00DE1E5A">
        <w:rPr>
          <w:rFonts w:ascii="GHEA Grapalat" w:hAnsi="GHEA Grapalat"/>
          <w:sz w:val="20"/>
          <w:szCs w:val="20"/>
        </w:rPr>
        <w:t>որոնք</w:t>
      </w:r>
      <w:r w:rsidRPr="00DE1E5A">
        <w:rPr>
          <w:rFonts w:ascii="GHEA Grapalat" w:hAnsi="GHEA Grapalat"/>
          <w:sz w:val="20"/>
          <w:szCs w:val="20"/>
          <w:lang w:val="es-ES"/>
        </w:rPr>
        <w:t xml:space="preserve"> </w:t>
      </w:r>
      <w:r w:rsidRPr="00DE1E5A">
        <w:rPr>
          <w:rFonts w:ascii="GHEA Grapalat" w:hAnsi="GHEA Grapalat"/>
          <w:sz w:val="20"/>
          <w:szCs w:val="20"/>
        </w:rPr>
        <w:t>հայտը</w:t>
      </w:r>
      <w:r w:rsidRPr="00DE1E5A">
        <w:rPr>
          <w:rFonts w:ascii="GHEA Grapalat" w:hAnsi="GHEA Grapalat"/>
          <w:sz w:val="20"/>
          <w:szCs w:val="20"/>
          <w:lang w:val="es-ES"/>
        </w:rPr>
        <w:t xml:space="preserve"> </w:t>
      </w:r>
      <w:r w:rsidRPr="00DE1E5A">
        <w:rPr>
          <w:rFonts w:ascii="GHEA Grapalat" w:hAnsi="GHEA Grapalat"/>
          <w:sz w:val="20"/>
          <w:szCs w:val="20"/>
        </w:rPr>
        <w:t>ներկայացնելու</w:t>
      </w:r>
      <w:r w:rsidRPr="00DE1E5A">
        <w:rPr>
          <w:rFonts w:ascii="GHEA Grapalat" w:hAnsi="GHEA Grapalat"/>
          <w:sz w:val="20"/>
          <w:szCs w:val="20"/>
          <w:lang w:val="es-ES"/>
        </w:rPr>
        <w:t xml:space="preserve"> </w:t>
      </w:r>
      <w:r w:rsidRPr="00DE1E5A">
        <w:rPr>
          <w:rFonts w:ascii="GHEA Grapalat" w:hAnsi="GHEA Grapalat"/>
          <w:sz w:val="20"/>
          <w:szCs w:val="20"/>
        </w:rPr>
        <w:t>օրվա</w:t>
      </w:r>
      <w:r w:rsidRPr="00DE1E5A">
        <w:rPr>
          <w:rFonts w:ascii="GHEA Grapalat" w:hAnsi="GHEA Grapalat"/>
          <w:sz w:val="20"/>
          <w:szCs w:val="20"/>
          <w:lang w:val="es-ES"/>
        </w:rPr>
        <w:t xml:space="preserve"> </w:t>
      </w:r>
      <w:r w:rsidRPr="00DE1E5A">
        <w:rPr>
          <w:rFonts w:ascii="GHEA Grapalat" w:hAnsi="GHEA Grapalat"/>
          <w:sz w:val="20"/>
          <w:szCs w:val="20"/>
        </w:rPr>
        <w:t>դրությամբ</w:t>
      </w:r>
      <w:r w:rsidRPr="00DE1E5A">
        <w:rPr>
          <w:rFonts w:ascii="GHEA Grapalat" w:hAnsi="GHEA Grapalat"/>
          <w:sz w:val="20"/>
          <w:szCs w:val="20"/>
          <w:lang w:val="es-ES"/>
        </w:rPr>
        <w:t xml:space="preserve"> </w:t>
      </w:r>
      <w:r w:rsidRPr="00DE1E5A">
        <w:rPr>
          <w:rFonts w:ascii="GHEA Grapalat" w:hAnsi="GHEA Grapalat" w:cs="Sylfaen"/>
          <w:sz w:val="20"/>
          <w:szCs w:val="20"/>
        </w:rPr>
        <w:t>ներառված</w:t>
      </w:r>
      <w:r w:rsidRPr="00DE1E5A">
        <w:rPr>
          <w:rFonts w:ascii="GHEA Grapalat" w:hAnsi="GHEA Grapalat"/>
          <w:sz w:val="20"/>
          <w:szCs w:val="20"/>
          <w:lang w:val="es-ES"/>
        </w:rPr>
        <w:t xml:space="preserve"> </w:t>
      </w:r>
      <w:r w:rsidRPr="00DE1E5A">
        <w:rPr>
          <w:rFonts w:ascii="GHEA Grapalat" w:hAnsi="GHEA Grapalat" w:cs="Sylfaen"/>
          <w:sz w:val="20"/>
          <w:szCs w:val="20"/>
        </w:rPr>
        <w:t>են</w:t>
      </w:r>
      <w:r w:rsidRPr="00DE1E5A">
        <w:rPr>
          <w:rFonts w:ascii="GHEA Grapalat" w:hAnsi="GHEA Grapalat"/>
          <w:sz w:val="20"/>
          <w:szCs w:val="20"/>
          <w:lang w:val="es-ES"/>
        </w:rPr>
        <w:t xml:space="preserve"> </w:t>
      </w:r>
      <w:r w:rsidRPr="00DE1E5A">
        <w:rPr>
          <w:rFonts w:ascii="GHEA Grapalat" w:hAnsi="GHEA Grapalat" w:cs="Sylfaen"/>
          <w:sz w:val="20"/>
          <w:szCs w:val="20"/>
        </w:rPr>
        <w:t>գնումների</w:t>
      </w:r>
      <w:r w:rsidRPr="00DE1E5A">
        <w:rPr>
          <w:rFonts w:ascii="GHEA Grapalat" w:hAnsi="GHEA Grapalat" w:cs="Sylfaen"/>
          <w:sz w:val="20"/>
          <w:szCs w:val="20"/>
          <w:lang w:val="es-ES"/>
        </w:rPr>
        <w:t xml:space="preserve"> </w:t>
      </w:r>
      <w:r w:rsidRPr="00DE1E5A">
        <w:rPr>
          <w:rFonts w:ascii="GHEA Grapalat" w:hAnsi="GHEA Grapalat" w:cs="Sylfaen"/>
          <w:sz w:val="20"/>
          <w:szCs w:val="20"/>
        </w:rPr>
        <w:t>գործընթացին</w:t>
      </w:r>
      <w:r w:rsidRPr="00DE1E5A">
        <w:rPr>
          <w:rFonts w:ascii="GHEA Grapalat" w:hAnsi="GHEA Grapalat"/>
          <w:sz w:val="20"/>
          <w:szCs w:val="20"/>
          <w:lang w:val="es-ES"/>
        </w:rPr>
        <w:t xml:space="preserve"> </w:t>
      </w:r>
      <w:r w:rsidRPr="00DE1E5A">
        <w:rPr>
          <w:rFonts w:ascii="GHEA Grapalat" w:hAnsi="GHEA Grapalat" w:cs="Sylfaen"/>
          <w:sz w:val="20"/>
          <w:szCs w:val="20"/>
        </w:rPr>
        <w:t>մասնակցելու</w:t>
      </w:r>
      <w:r w:rsidRPr="00DE1E5A">
        <w:rPr>
          <w:rFonts w:ascii="GHEA Grapalat" w:hAnsi="GHEA Grapalat"/>
          <w:sz w:val="20"/>
          <w:szCs w:val="20"/>
          <w:lang w:val="es-ES"/>
        </w:rPr>
        <w:t xml:space="preserve"> </w:t>
      </w:r>
      <w:r w:rsidRPr="00DE1E5A">
        <w:rPr>
          <w:rFonts w:ascii="GHEA Grapalat" w:hAnsi="GHEA Grapalat" w:cs="Sylfaen"/>
          <w:sz w:val="20"/>
          <w:szCs w:val="20"/>
        </w:rPr>
        <w:t>իրավունք</w:t>
      </w:r>
      <w:r w:rsidRPr="00DE1E5A">
        <w:rPr>
          <w:rFonts w:ascii="GHEA Grapalat" w:hAnsi="GHEA Grapalat"/>
          <w:sz w:val="20"/>
          <w:szCs w:val="20"/>
          <w:lang w:val="es-ES"/>
        </w:rPr>
        <w:t xml:space="preserve"> </w:t>
      </w:r>
      <w:r w:rsidRPr="00DE1E5A">
        <w:rPr>
          <w:rFonts w:ascii="GHEA Grapalat" w:hAnsi="GHEA Grapalat" w:cs="Sylfaen"/>
          <w:sz w:val="20"/>
          <w:szCs w:val="20"/>
        </w:rPr>
        <w:t>չունեցող</w:t>
      </w:r>
      <w:r w:rsidRPr="00DE1E5A">
        <w:rPr>
          <w:rFonts w:ascii="GHEA Grapalat" w:hAnsi="GHEA Grapalat"/>
          <w:sz w:val="20"/>
          <w:szCs w:val="20"/>
          <w:lang w:val="es-ES"/>
        </w:rPr>
        <w:t xml:space="preserve"> </w:t>
      </w:r>
      <w:r w:rsidRPr="00DE1E5A">
        <w:rPr>
          <w:rFonts w:ascii="GHEA Grapalat" w:hAnsi="GHEA Grapalat" w:cs="Sylfaen"/>
          <w:sz w:val="20"/>
          <w:szCs w:val="20"/>
        </w:rPr>
        <w:t>մասնակիցների</w:t>
      </w:r>
      <w:r w:rsidRPr="00DE1E5A">
        <w:rPr>
          <w:rFonts w:ascii="GHEA Grapalat" w:hAnsi="GHEA Grapalat"/>
          <w:sz w:val="20"/>
          <w:szCs w:val="20"/>
          <w:lang w:val="es-ES"/>
        </w:rPr>
        <w:t xml:space="preserve"> </w:t>
      </w:r>
      <w:r w:rsidRPr="00DE1E5A">
        <w:rPr>
          <w:rFonts w:ascii="GHEA Grapalat" w:hAnsi="GHEA Grapalat" w:cs="Sylfaen"/>
          <w:sz w:val="20"/>
          <w:szCs w:val="20"/>
        </w:rPr>
        <w:t>ցուցակում</w:t>
      </w:r>
      <w:r w:rsidRPr="00DE1E5A">
        <w:rPr>
          <w:rFonts w:ascii="GHEA Grapalat" w:hAnsi="GHEA Grapalat"/>
          <w:sz w:val="20"/>
          <w:szCs w:val="20"/>
          <w:lang w:val="es-ES"/>
        </w:rPr>
        <w:t>:</w:t>
      </w:r>
    </w:p>
    <w:p w:rsidR="00C339E7" w:rsidRPr="00DE1E5A" w:rsidRDefault="00C339E7" w:rsidP="00C339E7">
      <w:pPr>
        <w:spacing w:after="0" w:line="240" w:lineRule="auto"/>
        <w:ind w:firstLine="567"/>
        <w:jc w:val="both"/>
        <w:rPr>
          <w:rFonts w:ascii="GHEA Grapalat" w:hAnsi="GHEA Grapalat" w:cs="Sylfaen"/>
          <w:sz w:val="20"/>
          <w:lang w:val="es-ES"/>
        </w:rPr>
      </w:pPr>
      <w:r w:rsidRPr="00DE1E5A">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C339E7" w:rsidRPr="00DE1E5A" w:rsidRDefault="00C339E7" w:rsidP="00C339E7">
      <w:pPr>
        <w:spacing w:after="0" w:line="240" w:lineRule="auto"/>
        <w:ind w:firstLine="567"/>
        <w:jc w:val="both"/>
        <w:rPr>
          <w:rFonts w:ascii="GHEA Grapalat" w:hAnsi="GHEA Grapalat" w:cs="Sylfaen"/>
          <w:sz w:val="20"/>
          <w:lang w:val="es-ES"/>
        </w:rPr>
      </w:pPr>
      <w:r w:rsidRPr="00DE1E5A">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DE1E5A">
        <w:rPr>
          <w:rFonts w:ascii="GHEA Grapalat" w:hAnsi="GHEA Grapalat" w:cs="Arial"/>
          <w:sz w:val="20"/>
          <w:lang w:val="es-ES"/>
        </w:rPr>
        <w:t xml:space="preserve"> </w:t>
      </w:r>
      <w:r w:rsidRPr="00DE1E5A">
        <w:rPr>
          <w:rFonts w:ascii="GHEA Grapalat" w:hAnsi="GHEA Grapalat" w:cs="Sylfaen"/>
          <w:sz w:val="20"/>
          <w:lang w:val="es-ES"/>
        </w:rPr>
        <w:t>հրավերի</w:t>
      </w:r>
      <w:r w:rsidRPr="00DE1E5A">
        <w:rPr>
          <w:rFonts w:ascii="GHEA Grapalat" w:hAnsi="GHEA Grapalat" w:cs="Arial"/>
          <w:sz w:val="20"/>
          <w:lang w:val="es-ES"/>
        </w:rPr>
        <w:t xml:space="preserve"> 2-րդ </w:t>
      </w:r>
      <w:r w:rsidRPr="00DE1E5A">
        <w:rPr>
          <w:rFonts w:ascii="GHEA Grapalat" w:hAnsi="GHEA Grapalat" w:cs="Sylfaen"/>
          <w:sz w:val="20"/>
          <w:lang w:val="es-ES"/>
        </w:rPr>
        <w:t>մասի</w:t>
      </w:r>
      <w:r w:rsidRPr="00DE1E5A">
        <w:rPr>
          <w:rFonts w:ascii="GHEA Grapalat" w:hAnsi="GHEA Grapalat" w:cs="Arial"/>
          <w:sz w:val="20"/>
          <w:lang w:val="es-ES"/>
        </w:rPr>
        <w:t xml:space="preserve"> 2.2 </w:t>
      </w:r>
      <w:r w:rsidRPr="00DE1E5A">
        <w:rPr>
          <w:rFonts w:ascii="GHEA Grapalat" w:hAnsi="GHEA Grapalat" w:cs="Sylfaen"/>
          <w:sz w:val="20"/>
          <w:lang w:val="es-ES"/>
        </w:rPr>
        <w:t>կետով</w:t>
      </w:r>
      <w:r w:rsidRPr="00DE1E5A">
        <w:rPr>
          <w:rFonts w:ascii="GHEA Grapalat" w:hAnsi="GHEA Grapalat" w:cs="Arial"/>
          <w:sz w:val="20"/>
          <w:lang w:val="es-ES"/>
        </w:rPr>
        <w:t xml:space="preserve"> </w:t>
      </w:r>
      <w:r w:rsidRPr="00DE1E5A">
        <w:rPr>
          <w:rFonts w:ascii="GHEA Grapalat" w:hAnsi="GHEA Grapalat" w:cs="Sylfaen"/>
          <w:sz w:val="20"/>
          <w:lang w:val="es-ES"/>
        </w:rPr>
        <w:t>նախատեսված</w:t>
      </w:r>
      <w:r w:rsidRPr="00DE1E5A">
        <w:rPr>
          <w:rFonts w:ascii="GHEA Grapalat" w:hAnsi="GHEA Grapalat" w:cs="Arial"/>
          <w:sz w:val="20"/>
          <w:lang w:val="es-ES"/>
        </w:rPr>
        <w:t xml:space="preserve"> </w:t>
      </w:r>
      <w:r w:rsidRPr="00DE1E5A">
        <w:rPr>
          <w:rFonts w:ascii="GHEA Grapalat" w:hAnsi="GHEA Grapalat" w:cs="Sylfaen"/>
          <w:sz w:val="20"/>
          <w:lang w:val="es-ES"/>
        </w:rPr>
        <w:t>գրավոր</w:t>
      </w:r>
      <w:r w:rsidRPr="00DE1E5A">
        <w:rPr>
          <w:rFonts w:ascii="GHEA Grapalat" w:hAnsi="GHEA Grapalat" w:cs="Arial"/>
          <w:sz w:val="20"/>
          <w:lang w:val="es-ES"/>
        </w:rPr>
        <w:t xml:space="preserve"> </w:t>
      </w:r>
      <w:r w:rsidRPr="00DE1E5A">
        <w:rPr>
          <w:rFonts w:ascii="GHEA Grapalat" w:hAnsi="GHEA Grapalat" w:cs="Sylfaen"/>
          <w:sz w:val="20"/>
          <w:lang w:val="es-ES"/>
        </w:rPr>
        <w:t xml:space="preserve">հայտարարություն: </w:t>
      </w:r>
      <w:r w:rsidRPr="00DE1E5A">
        <w:rPr>
          <w:rFonts w:ascii="GHEA Grapalat" w:hAnsi="GHEA Grapalat" w:cs="Sylfaen"/>
          <w:sz w:val="20"/>
        </w:rPr>
        <w:t>Բացի</w:t>
      </w:r>
      <w:r w:rsidRPr="00DE1E5A">
        <w:rPr>
          <w:rFonts w:ascii="GHEA Grapalat" w:hAnsi="GHEA Grapalat" w:cs="Sylfaen"/>
          <w:sz w:val="20"/>
          <w:lang w:val="es-ES"/>
        </w:rPr>
        <w:t xml:space="preserve"> </w:t>
      </w:r>
      <w:r w:rsidRPr="00DE1E5A">
        <w:rPr>
          <w:rFonts w:ascii="GHEA Grapalat" w:hAnsi="GHEA Grapalat" w:cs="Sylfaen"/>
          <w:sz w:val="20"/>
        </w:rPr>
        <w:t>սույն</w:t>
      </w:r>
      <w:r w:rsidRPr="00DE1E5A">
        <w:rPr>
          <w:rFonts w:ascii="GHEA Grapalat" w:hAnsi="GHEA Grapalat" w:cs="Sylfaen"/>
          <w:sz w:val="20"/>
          <w:lang w:val="es-ES"/>
        </w:rPr>
        <w:t xml:space="preserve"> </w:t>
      </w:r>
      <w:r w:rsidRPr="00DE1E5A">
        <w:rPr>
          <w:rFonts w:ascii="GHEA Grapalat" w:hAnsi="GHEA Grapalat" w:cs="Sylfaen"/>
          <w:sz w:val="20"/>
        </w:rPr>
        <w:t>կետով</w:t>
      </w:r>
      <w:r w:rsidRPr="00DE1E5A">
        <w:rPr>
          <w:rFonts w:ascii="GHEA Grapalat" w:hAnsi="GHEA Grapalat" w:cs="Sylfaen"/>
          <w:sz w:val="20"/>
          <w:lang w:val="es-ES"/>
        </w:rPr>
        <w:t xml:space="preserve"> </w:t>
      </w:r>
      <w:r w:rsidRPr="00DE1E5A">
        <w:rPr>
          <w:rFonts w:ascii="GHEA Grapalat" w:hAnsi="GHEA Grapalat" w:cs="Sylfaen"/>
          <w:sz w:val="20"/>
        </w:rPr>
        <w:t>նախատեսված</w:t>
      </w:r>
      <w:r w:rsidRPr="00DE1E5A">
        <w:rPr>
          <w:rFonts w:ascii="GHEA Grapalat" w:hAnsi="GHEA Grapalat" w:cs="Sylfaen"/>
          <w:sz w:val="20"/>
          <w:lang w:val="es-ES"/>
        </w:rPr>
        <w:t xml:space="preserve"> </w:t>
      </w:r>
      <w:r w:rsidRPr="00DE1E5A">
        <w:rPr>
          <w:rFonts w:ascii="GHEA Grapalat" w:hAnsi="GHEA Grapalat" w:cs="Sylfaen"/>
          <w:sz w:val="20"/>
        </w:rPr>
        <w:t>հայտարարությունից</w:t>
      </w:r>
      <w:r w:rsidRPr="00DE1E5A">
        <w:rPr>
          <w:rFonts w:ascii="GHEA Grapalat" w:hAnsi="GHEA Grapalat" w:cs="Sylfaen"/>
          <w:sz w:val="20"/>
          <w:lang w:val="es-ES"/>
        </w:rPr>
        <w:t xml:space="preserve"> </w:t>
      </w:r>
      <w:r w:rsidRPr="00DE1E5A">
        <w:rPr>
          <w:rFonts w:ascii="GHEA Grapalat" w:hAnsi="GHEA Grapalat" w:cs="Sylfaen"/>
          <w:sz w:val="20"/>
        </w:rPr>
        <w:t>մասնակցության</w:t>
      </w:r>
      <w:r w:rsidRPr="00DE1E5A">
        <w:rPr>
          <w:rFonts w:ascii="GHEA Grapalat" w:hAnsi="GHEA Grapalat" w:cs="Sylfaen"/>
          <w:sz w:val="20"/>
          <w:lang w:val="es-ES"/>
        </w:rPr>
        <w:t xml:space="preserve"> </w:t>
      </w:r>
      <w:r w:rsidRPr="00DE1E5A">
        <w:rPr>
          <w:rFonts w:ascii="GHEA Grapalat" w:hAnsi="GHEA Grapalat" w:cs="Sylfaen"/>
          <w:sz w:val="20"/>
        </w:rPr>
        <w:t>իրավունքի</w:t>
      </w:r>
      <w:r w:rsidRPr="00DE1E5A">
        <w:rPr>
          <w:rFonts w:ascii="GHEA Grapalat" w:hAnsi="GHEA Grapalat" w:cs="Sylfaen"/>
          <w:sz w:val="20"/>
          <w:lang w:val="es-ES"/>
        </w:rPr>
        <w:t xml:space="preserve"> </w:t>
      </w:r>
      <w:r w:rsidRPr="00DE1E5A">
        <w:rPr>
          <w:rFonts w:ascii="GHEA Grapalat" w:hAnsi="GHEA Grapalat" w:cs="Sylfaen"/>
          <w:sz w:val="20"/>
        </w:rPr>
        <w:t>գնահատման</w:t>
      </w:r>
      <w:r w:rsidRPr="00DE1E5A">
        <w:rPr>
          <w:rFonts w:ascii="GHEA Grapalat" w:hAnsi="GHEA Grapalat" w:cs="Sylfaen"/>
          <w:sz w:val="20"/>
          <w:lang w:val="es-ES"/>
        </w:rPr>
        <w:t xml:space="preserve"> </w:t>
      </w:r>
      <w:r w:rsidRPr="00DE1E5A">
        <w:rPr>
          <w:rFonts w:ascii="GHEA Grapalat" w:hAnsi="GHEA Grapalat" w:cs="Sylfaen"/>
          <w:sz w:val="20"/>
        </w:rPr>
        <w:t>համար</w:t>
      </w:r>
      <w:r w:rsidRPr="00DE1E5A">
        <w:rPr>
          <w:rFonts w:ascii="GHEA Grapalat" w:hAnsi="GHEA Grapalat" w:cs="Sylfaen"/>
          <w:sz w:val="20"/>
          <w:lang w:val="es-ES"/>
        </w:rPr>
        <w:t xml:space="preserve"> </w:t>
      </w:r>
      <w:r w:rsidRPr="00DE1E5A">
        <w:rPr>
          <w:rFonts w:ascii="GHEA Grapalat" w:hAnsi="GHEA Grapalat" w:cs="Sylfaen"/>
          <w:sz w:val="20"/>
        </w:rPr>
        <w:t>մասնակցից</w:t>
      </w:r>
      <w:r w:rsidRPr="00DE1E5A">
        <w:rPr>
          <w:rFonts w:ascii="GHEA Grapalat" w:hAnsi="GHEA Grapalat" w:cs="Sylfaen"/>
          <w:sz w:val="20"/>
          <w:lang w:val="es-ES"/>
        </w:rPr>
        <w:t xml:space="preserve">, </w:t>
      </w:r>
      <w:r w:rsidRPr="00DE1E5A">
        <w:rPr>
          <w:rFonts w:ascii="GHEA Grapalat" w:hAnsi="GHEA Grapalat" w:cs="Sylfaen"/>
          <w:sz w:val="20"/>
        </w:rPr>
        <w:t>այդ</w:t>
      </w:r>
      <w:r w:rsidRPr="00DE1E5A">
        <w:rPr>
          <w:rFonts w:ascii="GHEA Grapalat" w:hAnsi="GHEA Grapalat" w:cs="Sylfaen"/>
          <w:sz w:val="20"/>
          <w:lang w:val="es-ES"/>
        </w:rPr>
        <w:t xml:space="preserve"> </w:t>
      </w:r>
      <w:r w:rsidRPr="00DE1E5A">
        <w:rPr>
          <w:rFonts w:ascii="GHEA Grapalat" w:hAnsi="GHEA Grapalat" w:cs="Sylfaen"/>
          <w:sz w:val="20"/>
        </w:rPr>
        <w:t>թվում</w:t>
      </w:r>
      <w:r w:rsidRPr="00DE1E5A">
        <w:rPr>
          <w:rFonts w:ascii="GHEA Grapalat" w:hAnsi="GHEA Grapalat" w:cs="Sylfaen"/>
          <w:sz w:val="20"/>
          <w:lang w:val="es-ES"/>
        </w:rPr>
        <w:t xml:space="preserve"> </w:t>
      </w:r>
      <w:r w:rsidRPr="00DE1E5A">
        <w:rPr>
          <w:rFonts w:ascii="GHEA Grapalat" w:hAnsi="GHEA Grapalat" w:cs="Sylfaen"/>
          <w:sz w:val="20"/>
        </w:rPr>
        <w:t>ընտրված</w:t>
      </w:r>
      <w:r w:rsidRPr="00DE1E5A">
        <w:rPr>
          <w:rFonts w:ascii="GHEA Grapalat" w:hAnsi="GHEA Grapalat" w:cs="Sylfaen"/>
          <w:sz w:val="20"/>
          <w:lang w:val="es-ES"/>
        </w:rPr>
        <w:t xml:space="preserve"> </w:t>
      </w:r>
      <w:r w:rsidRPr="00DE1E5A">
        <w:rPr>
          <w:rFonts w:ascii="GHEA Grapalat" w:hAnsi="GHEA Grapalat" w:cs="Sylfaen"/>
          <w:sz w:val="20"/>
        </w:rPr>
        <w:t>մասնակցից</w:t>
      </w:r>
      <w:r w:rsidRPr="00DE1E5A">
        <w:rPr>
          <w:rFonts w:ascii="GHEA Grapalat" w:hAnsi="GHEA Grapalat" w:cs="Sylfaen"/>
          <w:sz w:val="20"/>
          <w:lang w:val="es-ES"/>
        </w:rPr>
        <w:t xml:space="preserve"> </w:t>
      </w:r>
      <w:r w:rsidRPr="00DE1E5A">
        <w:rPr>
          <w:rFonts w:ascii="GHEA Grapalat" w:hAnsi="GHEA Grapalat" w:cs="Sylfaen"/>
          <w:sz w:val="20"/>
        </w:rPr>
        <w:t>այլ</w:t>
      </w:r>
      <w:r w:rsidRPr="00DE1E5A">
        <w:rPr>
          <w:rFonts w:ascii="GHEA Grapalat" w:hAnsi="GHEA Grapalat" w:cs="Sylfaen"/>
          <w:sz w:val="20"/>
          <w:lang w:val="es-ES"/>
        </w:rPr>
        <w:t xml:space="preserve"> </w:t>
      </w:r>
      <w:r w:rsidRPr="00DE1E5A">
        <w:rPr>
          <w:rFonts w:ascii="GHEA Grapalat" w:hAnsi="GHEA Grapalat" w:cs="Sylfaen"/>
          <w:sz w:val="20"/>
        </w:rPr>
        <w:t>փաստաթղթեր</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հիմնավորումներ</w:t>
      </w:r>
      <w:r w:rsidRPr="00DE1E5A">
        <w:rPr>
          <w:rFonts w:ascii="GHEA Grapalat" w:hAnsi="GHEA Grapalat" w:cs="Sylfaen"/>
          <w:sz w:val="20"/>
          <w:lang w:val="es-ES"/>
        </w:rPr>
        <w:t xml:space="preserve"> </w:t>
      </w:r>
      <w:r w:rsidRPr="00DE1E5A">
        <w:rPr>
          <w:rFonts w:ascii="GHEA Grapalat" w:hAnsi="GHEA Grapalat" w:cs="Sylfaen"/>
          <w:sz w:val="20"/>
        </w:rPr>
        <w:t>չեն</w:t>
      </w:r>
      <w:r w:rsidRPr="00DE1E5A">
        <w:rPr>
          <w:rFonts w:ascii="GHEA Grapalat" w:hAnsi="GHEA Grapalat" w:cs="Sylfaen"/>
          <w:sz w:val="20"/>
          <w:lang w:val="es-ES"/>
        </w:rPr>
        <w:t xml:space="preserve"> </w:t>
      </w:r>
      <w:r w:rsidRPr="00DE1E5A">
        <w:rPr>
          <w:rFonts w:ascii="GHEA Grapalat" w:hAnsi="GHEA Grapalat" w:cs="Sylfaen"/>
          <w:sz w:val="20"/>
        </w:rPr>
        <w:t>կարող</w:t>
      </w:r>
      <w:r w:rsidRPr="00DE1E5A">
        <w:rPr>
          <w:rFonts w:ascii="GHEA Grapalat" w:hAnsi="GHEA Grapalat" w:cs="Sylfaen"/>
          <w:sz w:val="20"/>
          <w:lang w:val="es-ES"/>
        </w:rPr>
        <w:t xml:space="preserve"> </w:t>
      </w:r>
      <w:r w:rsidRPr="00DE1E5A">
        <w:rPr>
          <w:rFonts w:ascii="GHEA Grapalat" w:hAnsi="GHEA Grapalat" w:cs="Sylfaen"/>
          <w:sz w:val="20"/>
        </w:rPr>
        <w:t>պահանջվել</w:t>
      </w:r>
      <w:r w:rsidRPr="00DE1E5A">
        <w:rPr>
          <w:rFonts w:ascii="GHEA Grapalat" w:hAnsi="GHEA Grapalat" w:cs="Sylfaen"/>
          <w:sz w:val="20"/>
          <w:lang w:val="es-ES"/>
        </w:rPr>
        <w:t>:</w:t>
      </w:r>
      <w:r w:rsidRPr="00DE1E5A">
        <w:rPr>
          <w:rFonts w:ascii="GHEA Grapalat" w:hAnsi="GHEA Grapalat" w:cs="Tahoma"/>
          <w:sz w:val="20"/>
          <w:lang w:val="hy-AM"/>
        </w:rPr>
        <w:t xml:space="preserve"> </w:t>
      </w:r>
      <w:r w:rsidRPr="00DE1E5A">
        <w:rPr>
          <w:rFonts w:ascii="GHEA Grapalat" w:hAnsi="GHEA Grapalat" w:cs="Tahoma"/>
          <w:sz w:val="20"/>
        </w:rPr>
        <w:t>Մասնակցի</w:t>
      </w:r>
      <w:r w:rsidRPr="00DE1E5A">
        <w:rPr>
          <w:rFonts w:ascii="GHEA Grapalat" w:hAnsi="GHEA Grapalat" w:cs="Tahoma"/>
          <w:sz w:val="20"/>
          <w:lang w:val="es-ES"/>
        </w:rPr>
        <w:t xml:space="preserve"> </w:t>
      </w:r>
      <w:r w:rsidRPr="00DE1E5A">
        <w:rPr>
          <w:rFonts w:ascii="GHEA Grapalat" w:hAnsi="GHEA Grapalat" w:cs="Tahoma"/>
          <w:sz w:val="20"/>
        </w:rPr>
        <w:t>հայտարարության</w:t>
      </w:r>
      <w:r w:rsidRPr="00DE1E5A">
        <w:rPr>
          <w:rFonts w:ascii="GHEA Grapalat" w:hAnsi="GHEA Grapalat" w:cs="Tahoma"/>
          <w:sz w:val="20"/>
          <w:lang w:val="es-ES"/>
        </w:rPr>
        <w:t xml:space="preserve"> </w:t>
      </w:r>
      <w:r w:rsidRPr="00DE1E5A">
        <w:rPr>
          <w:rFonts w:ascii="GHEA Grapalat" w:hAnsi="GHEA Grapalat" w:cs="Tahoma"/>
          <w:sz w:val="20"/>
        </w:rPr>
        <w:t>իսկությունը</w:t>
      </w:r>
      <w:r w:rsidRPr="00DE1E5A">
        <w:rPr>
          <w:rFonts w:ascii="GHEA Grapalat" w:hAnsi="GHEA Grapalat" w:cs="Tahoma"/>
          <w:sz w:val="20"/>
          <w:lang w:val="es-ES"/>
        </w:rPr>
        <w:t xml:space="preserve"> </w:t>
      </w:r>
      <w:r w:rsidRPr="00DE1E5A">
        <w:rPr>
          <w:rFonts w:ascii="GHEA Grapalat" w:hAnsi="GHEA Grapalat" w:cs="Tahoma"/>
          <w:sz w:val="20"/>
        </w:rPr>
        <w:t>գնահատող</w:t>
      </w:r>
      <w:r w:rsidRPr="00DE1E5A">
        <w:rPr>
          <w:rFonts w:ascii="GHEA Grapalat" w:hAnsi="GHEA Grapalat" w:cs="Tahoma"/>
          <w:sz w:val="20"/>
          <w:lang w:val="es-ES"/>
        </w:rPr>
        <w:t xml:space="preserve"> </w:t>
      </w:r>
      <w:r w:rsidRPr="00DE1E5A">
        <w:rPr>
          <w:rFonts w:ascii="GHEA Grapalat" w:hAnsi="GHEA Grapalat" w:cs="Tahoma"/>
          <w:sz w:val="20"/>
        </w:rPr>
        <w:t>հանձնաժողովը</w:t>
      </w:r>
      <w:r w:rsidRPr="00DE1E5A">
        <w:rPr>
          <w:rFonts w:ascii="GHEA Grapalat" w:hAnsi="GHEA Grapalat" w:cs="Tahoma"/>
          <w:sz w:val="20"/>
          <w:lang w:val="es-ES"/>
        </w:rPr>
        <w:t xml:space="preserve"> (</w:t>
      </w:r>
      <w:r w:rsidRPr="00DE1E5A">
        <w:rPr>
          <w:rFonts w:ascii="GHEA Grapalat" w:hAnsi="GHEA Grapalat" w:cs="Tahoma"/>
          <w:sz w:val="20"/>
        </w:rPr>
        <w:t>այսուհետ</w:t>
      </w:r>
      <w:r w:rsidRPr="00DE1E5A">
        <w:rPr>
          <w:rFonts w:ascii="GHEA Grapalat" w:hAnsi="GHEA Grapalat" w:cs="Tahoma"/>
          <w:sz w:val="20"/>
          <w:lang w:val="es-ES"/>
        </w:rPr>
        <w:t xml:space="preserve">` </w:t>
      </w:r>
      <w:r w:rsidRPr="00DE1E5A">
        <w:rPr>
          <w:rFonts w:ascii="GHEA Grapalat" w:hAnsi="GHEA Grapalat" w:cs="Tahoma"/>
          <w:sz w:val="20"/>
        </w:rPr>
        <w:t>հանձնաժողով</w:t>
      </w:r>
      <w:r w:rsidRPr="00DE1E5A">
        <w:rPr>
          <w:rFonts w:ascii="GHEA Grapalat" w:hAnsi="GHEA Grapalat" w:cs="Tahoma"/>
          <w:sz w:val="20"/>
          <w:lang w:val="es-ES"/>
        </w:rPr>
        <w:t xml:space="preserve">) </w:t>
      </w:r>
      <w:r w:rsidRPr="00DE1E5A">
        <w:rPr>
          <w:rFonts w:ascii="GHEA Grapalat" w:hAnsi="GHEA Grapalat" w:cs="Tahoma"/>
          <w:sz w:val="20"/>
        </w:rPr>
        <w:t>գնահատում</w:t>
      </w:r>
      <w:r w:rsidRPr="00DE1E5A">
        <w:rPr>
          <w:rFonts w:ascii="GHEA Grapalat" w:hAnsi="GHEA Grapalat" w:cs="Tahoma"/>
          <w:sz w:val="20"/>
          <w:lang w:val="es-ES"/>
        </w:rPr>
        <w:t xml:space="preserve"> </w:t>
      </w:r>
      <w:r w:rsidRPr="00DE1E5A">
        <w:rPr>
          <w:rFonts w:ascii="GHEA Grapalat" w:hAnsi="GHEA Grapalat" w:cs="Tahoma"/>
          <w:sz w:val="20"/>
        </w:rPr>
        <w:t>է</w:t>
      </w:r>
      <w:r w:rsidRPr="00DE1E5A">
        <w:rPr>
          <w:rFonts w:ascii="GHEA Grapalat" w:hAnsi="GHEA Grapalat" w:cs="Tahoma"/>
          <w:sz w:val="20"/>
          <w:lang w:val="es-ES"/>
        </w:rPr>
        <w:t xml:space="preserve"> </w:t>
      </w:r>
      <w:r w:rsidRPr="00DE1E5A">
        <w:rPr>
          <w:rFonts w:ascii="GHEA Grapalat" w:hAnsi="GHEA Grapalat" w:cs="Tahoma"/>
          <w:sz w:val="20"/>
        </w:rPr>
        <w:t>սույն</w:t>
      </w:r>
      <w:r w:rsidRPr="00DE1E5A">
        <w:rPr>
          <w:rFonts w:ascii="GHEA Grapalat" w:hAnsi="GHEA Grapalat" w:cs="Tahoma"/>
          <w:sz w:val="20"/>
          <w:lang w:val="es-ES"/>
        </w:rPr>
        <w:t xml:space="preserve"> </w:t>
      </w:r>
      <w:r w:rsidRPr="00DE1E5A">
        <w:rPr>
          <w:rFonts w:ascii="GHEA Grapalat" w:hAnsi="GHEA Grapalat" w:cs="Tahoma"/>
          <w:sz w:val="20"/>
        </w:rPr>
        <w:t>հրավերով</w:t>
      </w:r>
      <w:r w:rsidRPr="00DE1E5A">
        <w:rPr>
          <w:rFonts w:ascii="GHEA Grapalat" w:hAnsi="GHEA Grapalat" w:cs="Tahoma"/>
          <w:sz w:val="20"/>
          <w:lang w:val="es-ES"/>
        </w:rPr>
        <w:t xml:space="preserve"> </w:t>
      </w:r>
      <w:r w:rsidRPr="00DE1E5A">
        <w:rPr>
          <w:rFonts w:ascii="GHEA Grapalat" w:hAnsi="GHEA Grapalat" w:cs="Tahoma"/>
          <w:sz w:val="20"/>
        </w:rPr>
        <w:t>սահմանված</w:t>
      </w:r>
      <w:r w:rsidRPr="00DE1E5A">
        <w:rPr>
          <w:rFonts w:ascii="GHEA Grapalat" w:hAnsi="GHEA Grapalat" w:cs="Tahoma"/>
          <w:sz w:val="20"/>
          <w:lang w:val="es-ES"/>
        </w:rPr>
        <w:t xml:space="preserve"> </w:t>
      </w:r>
      <w:r w:rsidRPr="00DE1E5A">
        <w:rPr>
          <w:rFonts w:ascii="GHEA Grapalat" w:hAnsi="GHEA Grapalat" w:cs="Tahoma"/>
          <w:sz w:val="20"/>
        </w:rPr>
        <w:t>պայմաններով</w:t>
      </w:r>
      <w:r w:rsidRPr="00DE1E5A">
        <w:rPr>
          <w:rFonts w:ascii="GHEA Grapalat" w:hAnsi="GHEA Grapalat" w:cs="Tahoma"/>
          <w:sz w:val="20"/>
          <w:lang w:val="es-ES"/>
        </w:rPr>
        <w:t>:</w:t>
      </w:r>
    </w:p>
    <w:p w:rsidR="00C339E7" w:rsidRPr="00DE1E5A" w:rsidRDefault="00C339E7" w:rsidP="00C339E7">
      <w:pPr>
        <w:spacing w:after="0" w:line="240" w:lineRule="auto"/>
        <w:ind w:firstLine="720"/>
        <w:jc w:val="both"/>
        <w:rPr>
          <w:rFonts w:ascii="GHEA Grapalat" w:hAnsi="GHEA Grapalat"/>
          <w:sz w:val="20"/>
          <w:szCs w:val="20"/>
          <w:lang w:val="es-ES"/>
        </w:rPr>
      </w:pPr>
      <w:r w:rsidRPr="00DE1E5A">
        <w:rPr>
          <w:rFonts w:ascii="GHEA Grapalat" w:hAnsi="GHEA Grapalat" w:cs="Tahoma"/>
          <w:sz w:val="20"/>
          <w:szCs w:val="20"/>
          <w:lang w:val="es-ES"/>
        </w:rPr>
        <w:t xml:space="preserve">2.3 </w:t>
      </w:r>
      <w:r w:rsidRPr="00DE1E5A">
        <w:rPr>
          <w:rFonts w:ascii="GHEA Grapalat" w:hAnsi="GHEA Grapalat" w:cs="Sylfaen"/>
          <w:sz w:val="20"/>
          <w:szCs w:val="20"/>
        </w:rPr>
        <w:t>Արգելվում</w:t>
      </w:r>
      <w:r w:rsidRPr="00DE1E5A">
        <w:rPr>
          <w:rFonts w:ascii="GHEA Grapalat" w:hAnsi="GHEA Grapalat"/>
          <w:sz w:val="20"/>
          <w:szCs w:val="20"/>
          <w:lang w:val="es-ES"/>
        </w:rPr>
        <w:t xml:space="preserve"> </w:t>
      </w:r>
      <w:r w:rsidRPr="00DE1E5A">
        <w:rPr>
          <w:rFonts w:ascii="GHEA Grapalat" w:hAnsi="GHEA Grapalat" w:cs="Sylfaen"/>
          <w:sz w:val="20"/>
          <w:szCs w:val="20"/>
        </w:rPr>
        <w:t>է</w:t>
      </w:r>
      <w:r w:rsidRPr="00DE1E5A">
        <w:rPr>
          <w:rFonts w:ascii="GHEA Grapalat" w:hAnsi="GHEA Grapalat"/>
          <w:sz w:val="20"/>
          <w:szCs w:val="20"/>
          <w:lang w:val="es-ES"/>
        </w:rPr>
        <w:t xml:space="preserve"> </w:t>
      </w:r>
      <w:r w:rsidRPr="00DE1E5A">
        <w:rPr>
          <w:rFonts w:ascii="GHEA Grapalat" w:hAnsi="GHEA Grapalat"/>
          <w:sz w:val="20"/>
          <w:szCs w:val="20"/>
        </w:rPr>
        <w:t>սույն</w:t>
      </w:r>
      <w:r w:rsidRPr="00DE1E5A">
        <w:rPr>
          <w:rFonts w:ascii="GHEA Grapalat" w:hAnsi="GHEA Grapalat"/>
          <w:sz w:val="20"/>
          <w:szCs w:val="20"/>
          <w:lang w:val="es-ES"/>
        </w:rPr>
        <w:t xml:space="preserve"> </w:t>
      </w:r>
      <w:r w:rsidRPr="00DE1E5A">
        <w:rPr>
          <w:rFonts w:ascii="GHEA Grapalat" w:hAnsi="GHEA Grapalat"/>
          <w:sz w:val="20"/>
          <w:szCs w:val="20"/>
        </w:rPr>
        <w:t>կետով</w:t>
      </w:r>
      <w:r w:rsidRPr="00DE1E5A">
        <w:rPr>
          <w:rFonts w:ascii="GHEA Grapalat" w:hAnsi="GHEA Grapalat"/>
          <w:sz w:val="20"/>
          <w:szCs w:val="20"/>
          <w:lang w:val="es-ES"/>
        </w:rPr>
        <w:t xml:space="preserve"> </w:t>
      </w:r>
      <w:r w:rsidRPr="00DE1E5A">
        <w:rPr>
          <w:rFonts w:ascii="GHEA Grapalat" w:hAnsi="GHEA Grapalat"/>
          <w:sz w:val="20"/>
          <w:szCs w:val="20"/>
        </w:rPr>
        <w:t>սահմանված</w:t>
      </w:r>
      <w:r w:rsidRPr="00DE1E5A">
        <w:rPr>
          <w:rFonts w:ascii="GHEA Grapalat" w:hAnsi="GHEA Grapalat"/>
          <w:sz w:val="20"/>
          <w:szCs w:val="20"/>
          <w:lang w:val="es-ES"/>
        </w:rPr>
        <w:t xml:space="preserve"> </w:t>
      </w:r>
      <w:r w:rsidRPr="00DE1E5A">
        <w:rPr>
          <w:rFonts w:ascii="GHEA Grapalat" w:hAnsi="GHEA Grapalat"/>
          <w:sz w:val="20"/>
          <w:szCs w:val="20"/>
        </w:rPr>
        <w:t>փոխկապակցված</w:t>
      </w:r>
      <w:r w:rsidRPr="00DE1E5A">
        <w:rPr>
          <w:rFonts w:ascii="GHEA Grapalat" w:hAnsi="GHEA Grapalat"/>
          <w:sz w:val="20"/>
          <w:szCs w:val="20"/>
          <w:lang w:val="es-ES"/>
        </w:rPr>
        <w:t xml:space="preserve"> </w:t>
      </w:r>
      <w:r w:rsidRPr="00DE1E5A">
        <w:rPr>
          <w:rFonts w:ascii="GHEA Grapalat" w:hAnsi="GHEA Grapalat"/>
          <w:sz w:val="20"/>
          <w:szCs w:val="20"/>
        </w:rPr>
        <w:t>անձանց</w:t>
      </w:r>
      <w:r w:rsidRPr="00DE1E5A">
        <w:rPr>
          <w:rFonts w:ascii="GHEA Grapalat" w:hAnsi="GHEA Grapalat"/>
          <w:sz w:val="20"/>
          <w:szCs w:val="20"/>
          <w:lang w:val="es-ES"/>
        </w:rPr>
        <w:t xml:space="preserve"> </w:t>
      </w:r>
      <w:r w:rsidRPr="00DE1E5A">
        <w:rPr>
          <w:rFonts w:ascii="GHEA Grapalat" w:hAnsi="GHEA Grapalat"/>
          <w:sz w:val="20"/>
          <w:szCs w:val="20"/>
        </w:rPr>
        <w:t>և</w:t>
      </w:r>
      <w:r w:rsidRPr="00DE1E5A">
        <w:rPr>
          <w:rFonts w:ascii="GHEA Grapalat" w:hAnsi="GHEA Grapalat"/>
          <w:sz w:val="20"/>
          <w:szCs w:val="20"/>
          <w:lang w:val="es-ES"/>
        </w:rPr>
        <w:t xml:space="preserve"> (</w:t>
      </w:r>
      <w:r w:rsidRPr="00DE1E5A">
        <w:rPr>
          <w:rFonts w:ascii="GHEA Grapalat" w:hAnsi="GHEA Grapalat"/>
          <w:sz w:val="20"/>
          <w:szCs w:val="20"/>
        </w:rPr>
        <w:t>կամ</w:t>
      </w:r>
      <w:r w:rsidRPr="00DE1E5A">
        <w:rPr>
          <w:rFonts w:ascii="GHEA Grapalat" w:hAnsi="GHEA Grapalat"/>
          <w:sz w:val="20"/>
          <w:szCs w:val="20"/>
          <w:lang w:val="es-ES"/>
        </w:rPr>
        <w:t xml:space="preserve">) </w:t>
      </w:r>
      <w:r w:rsidRPr="00DE1E5A">
        <w:rPr>
          <w:rFonts w:ascii="GHEA Grapalat" w:hAnsi="GHEA Grapalat" w:cs="Sylfaen"/>
          <w:sz w:val="20"/>
          <w:szCs w:val="20"/>
        </w:rPr>
        <w:t>միևնույն</w:t>
      </w:r>
      <w:r w:rsidRPr="00DE1E5A">
        <w:rPr>
          <w:rFonts w:ascii="GHEA Grapalat" w:hAnsi="GHEA Grapalat"/>
          <w:sz w:val="20"/>
          <w:szCs w:val="20"/>
          <w:lang w:val="es-ES"/>
        </w:rPr>
        <w:t xml:space="preserve"> </w:t>
      </w:r>
      <w:r w:rsidRPr="00DE1E5A">
        <w:rPr>
          <w:rFonts w:ascii="GHEA Grapalat" w:hAnsi="GHEA Grapalat" w:cs="Sylfaen"/>
          <w:sz w:val="20"/>
          <w:szCs w:val="20"/>
        </w:rPr>
        <w:t>անձի</w:t>
      </w:r>
      <w:r w:rsidRPr="00DE1E5A">
        <w:rPr>
          <w:rFonts w:ascii="GHEA Grapalat" w:hAnsi="GHEA Grapalat"/>
          <w:sz w:val="20"/>
          <w:szCs w:val="20"/>
          <w:lang w:val="es-ES"/>
        </w:rPr>
        <w:t xml:space="preserve"> (</w:t>
      </w:r>
      <w:r w:rsidRPr="00DE1E5A">
        <w:rPr>
          <w:rFonts w:ascii="GHEA Grapalat" w:hAnsi="GHEA Grapalat" w:cs="Sylfaen"/>
          <w:sz w:val="20"/>
          <w:szCs w:val="20"/>
        </w:rPr>
        <w:t>անձանց</w:t>
      </w:r>
      <w:r w:rsidRPr="00DE1E5A">
        <w:rPr>
          <w:rFonts w:ascii="GHEA Grapalat" w:hAnsi="GHEA Grapalat"/>
          <w:sz w:val="20"/>
          <w:szCs w:val="20"/>
          <w:lang w:val="es-ES"/>
        </w:rPr>
        <w:t xml:space="preserve">) </w:t>
      </w:r>
      <w:r w:rsidRPr="00DE1E5A">
        <w:rPr>
          <w:rFonts w:ascii="GHEA Grapalat" w:hAnsi="GHEA Grapalat" w:cs="Sylfaen"/>
          <w:sz w:val="20"/>
          <w:szCs w:val="20"/>
        </w:rPr>
        <w:t>կողմից</w:t>
      </w:r>
      <w:r w:rsidRPr="00DE1E5A">
        <w:rPr>
          <w:rFonts w:ascii="GHEA Grapalat" w:hAnsi="GHEA Grapalat"/>
          <w:sz w:val="20"/>
          <w:szCs w:val="20"/>
          <w:lang w:val="es-ES"/>
        </w:rPr>
        <w:t xml:space="preserve"> </w:t>
      </w:r>
      <w:r w:rsidRPr="00DE1E5A">
        <w:rPr>
          <w:rFonts w:ascii="GHEA Grapalat" w:hAnsi="GHEA Grapalat" w:cs="Sylfaen"/>
          <w:sz w:val="20"/>
          <w:szCs w:val="20"/>
        </w:rPr>
        <w:t>հիմնադրված</w:t>
      </w:r>
      <w:r w:rsidRPr="00DE1E5A">
        <w:rPr>
          <w:rFonts w:ascii="GHEA Grapalat" w:hAnsi="GHEA Grapalat"/>
          <w:sz w:val="20"/>
          <w:szCs w:val="20"/>
          <w:lang w:val="es-ES"/>
        </w:rPr>
        <w:t xml:space="preserve"> </w:t>
      </w:r>
      <w:r w:rsidRPr="00DE1E5A">
        <w:rPr>
          <w:rFonts w:ascii="GHEA Grapalat" w:hAnsi="GHEA Grapalat" w:cs="Sylfaen"/>
          <w:sz w:val="20"/>
          <w:szCs w:val="20"/>
        </w:rPr>
        <w:t>կամ</w:t>
      </w:r>
      <w:r w:rsidRPr="00DE1E5A">
        <w:rPr>
          <w:rFonts w:ascii="GHEA Grapalat" w:hAnsi="GHEA Grapalat"/>
          <w:sz w:val="20"/>
          <w:szCs w:val="20"/>
          <w:lang w:val="es-ES"/>
        </w:rPr>
        <w:t xml:space="preserve"> </w:t>
      </w:r>
      <w:r w:rsidRPr="00DE1E5A">
        <w:rPr>
          <w:rFonts w:ascii="GHEA Grapalat" w:hAnsi="GHEA Grapalat" w:cs="Sylfaen"/>
          <w:sz w:val="20"/>
          <w:szCs w:val="20"/>
        </w:rPr>
        <w:t>ավելի</w:t>
      </w:r>
      <w:r w:rsidRPr="00DE1E5A">
        <w:rPr>
          <w:rFonts w:ascii="GHEA Grapalat" w:hAnsi="GHEA Grapalat"/>
          <w:sz w:val="20"/>
          <w:szCs w:val="20"/>
          <w:lang w:val="es-ES"/>
        </w:rPr>
        <w:t xml:space="preserve"> </w:t>
      </w:r>
      <w:r w:rsidRPr="00DE1E5A">
        <w:rPr>
          <w:rFonts w:ascii="GHEA Grapalat" w:hAnsi="GHEA Grapalat" w:cs="Sylfaen"/>
          <w:sz w:val="20"/>
          <w:szCs w:val="20"/>
        </w:rPr>
        <w:t>քան</w:t>
      </w:r>
      <w:r w:rsidRPr="00DE1E5A">
        <w:rPr>
          <w:rFonts w:ascii="GHEA Grapalat" w:hAnsi="GHEA Grapalat"/>
          <w:sz w:val="20"/>
          <w:szCs w:val="20"/>
          <w:lang w:val="es-ES"/>
        </w:rPr>
        <w:t xml:space="preserve"> </w:t>
      </w:r>
      <w:r w:rsidRPr="00DE1E5A">
        <w:rPr>
          <w:rFonts w:ascii="GHEA Grapalat" w:hAnsi="GHEA Grapalat" w:cs="Sylfaen"/>
          <w:sz w:val="20"/>
          <w:szCs w:val="20"/>
        </w:rPr>
        <w:t>հիսուն</w:t>
      </w:r>
      <w:r w:rsidRPr="00DE1E5A">
        <w:rPr>
          <w:rFonts w:ascii="GHEA Grapalat" w:hAnsi="GHEA Grapalat"/>
          <w:sz w:val="20"/>
          <w:szCs w:val="20"/>
          <w:lang w:val="es-ES"/>
        </w:rPr>
        <w:t xml:space="preserve"> </w:t>
      </w:r>
      <w:r w:rsidRPr="00DE1E5A">
        <w:rPr>
          <w:rFonts w:ascii="GHEA Grapalat" w:hAnsi="GHEA Grapalat" w:cs="Sylfaen"/>
          <w:sz w:val="20"/>
          <w:szCs w:val="20"/>
        </w:rPr>
        <w:t>տոկոս</w:t>
      </w:r>
      <w:r w:rsidRPr="00DE1E5A">
        <w:rPr>
          <w:rFonts w:ascii="GHEA Grapalat" w:hAnsi="GHEA Grapalat"/>
          <w:sz w:val="20"/>
          <w:szCs w:val="20"/>
          <w:lang w:val="es-ES"/>
        </w:rPr>
        <w:t xml:space="preserve"> </w:t>
      </w:r>
      <w:r w:rsidRPr="00DE1E5A">
        <w:rPr>
          <w:rFonts w:ascii="GHEA Grapalat" w:hAnsi="GHEA Grapalat" w:cs="Sylfaen"/>
          <w:sz w:val="20"/>
          <w:szCs w:val="20"/>
        </w:rPr>
        <w:t>միևնույն</w:t>
      </w:r>
      <w:r w:rsidRPr="00DE1E5A">
        <w:rPr>
          <w:rFonts w:ascii="GHEA Grapalat" w:hAnsi="GHEA Grapalat"/>
          <w:sz w:val="20"/>
          <w:szCs w:val="20"/>
          <w:lang w:val="es-ES"/>
        </w:rPr>
        <w:t xml:space="preserve"> </w:t>
      </w:r>
      <w:r w:rsidRPr="00DE1E5A">
        <w:rPr>
          <w:rFonts w:ascii="GHEA Grapalat" w:hAnsi="GHEA Grapalat" w:cs="Sylfaen"/>
          <w:sz w:val="20"/>
          <w:szCs w:val="20"/>
        </w:rPr>
        <w:t>անձի</w:t>
      </w:r>
      <w:r w:rsidRPr="00DE1E5A">
        <w:rPr>
          <w:rFonts w:ascii="GHEA Grapalat" w:hAnsi="GHEA Grapalat"/>
          <w:sz w:val="20"/>
          <w:szCs w:val="20"/>
          <w:lang w:val="es-ES"/>
        </w:rPr>
        <w:t xml:space="preserve"> (</w:t>
      </w:r>
      <w:r w:rsidRPr="00DE1E5A">
        <w:rPr>
          <w:rFonts w:ascii="GHEA Grapalat" w:hAnsi="GHEA Grapalat" w:cs="Sylfaen"/>
          <w:sz w:val="20"/>
          <w:szCs w:val="20"/>
        </w:rPr>
        <w:t>անձանց</w:t>
      </w:r>
      <w:r w:rsidRPr="00DE1E5A">
        <w:rPr>
          <w:rFonts w:ascii="GHEA Grapalat" w:hAnsi="GHEA Grapalat"/>
          <w:sz w:val="20"/>
          <w:szCs w:val="20"/>
          <w:lang w:val="es-ES"/>
        </w:rPr>
        <w:t xml:space="preserve">) </w:t>
      </w:r>
      <w:r w:rsidRPr="00DE1E5A">
        <w:rPr>
          <w:rFonts w:ascii="GHEA Grapalat" w:hAnsi="GHEA Grapalat" w:cs="Sylfaen"/>
          <w:sz w:val="20"/>
          <w:szCs w:val="20"/>
        </w:rPr>
        <w:t>պատկանող</w:t>
      </w:r>
      <w:r w:rsidRPr="00DE1E5A">
        <w:rPr>
          <w:rFonts w:ascii="GHEA Grapalat" w:hAnsi="GHEA Grapalat"/>
          <w:sz w:val="20"/>
          <w:szCs w:val="20"/>
          <w:lang w:val="es-ES"/>
        </w:rPr>
        <w:t xml:space="preserve"> </w:t>
      </w:r>
      <w:r w:rsidRPr="00DE1E5A">
        <w:rPr>
          <w:rFonts w:ascii="GHEA Grapalat" w:hAnsi="GHEA Grapalat" w:cs="Sylfaen"/>
          <w:sz w:val="20"/>
          <w:szCs w:val="20"/>
        </w:rPr>
        <w:t>բաժնեմաս</w:t>
      </w:r>
      <w:r w:rsidRPr="00DE1E5A">
        <w:rPr>
          <w:rFonts w:ascii="GHEA Grapalat" w:hAnsi="GHEA Grapalat"/>
          <w:sz w:val="20"/>
          <w:szCs w:val="20"/>
          <w:lang w:val="es-ES"/>
        </w:rPr>
        <w:t xml:space="preserve"> (</w:t>
      </w:r>
      <w:r w:rsidRPr="00DE1E5A">
        <w:rPr>
          <w:rFonts w:ascii="GHEA Grapalat" w:hAnsi="GHEA Grapalat"/>
          <w:sz w:val="20"/>
          <w:szCs w:val="20"/>
        </w:rPr>
        <w:t>փայաբաժին</w:t>
      </w:r>
      <w:r w:rsidRPr="00DE1E5A">
        <w:rPr>
          <w:rFonts w:ascii="GHEA Grapalat" w:hAnsi="GHEA Grapalat"/>
          <w:sz w:val="20"/>
          <w:szCs w:val="20"/>
          <w:lang w:val="es-ES"/>
        </w:rPr>
        <w:t xml:space="preserve">) </w:t>
      </w:r>
      <w:r w:rsidRPr="00DE1E5A">
        <w:rPr>
          <w:rFonts w:ascii="GHEA Grapalat" w:hAnsi="GHEA Grapalat" w:cs="Sylfaen"/>
          <w:sz w:val="20"/>
          <w:szCs w:val="20"/>
        </w:rPr>
        <w:t>ունեցող</w:t>
      </w:r>
      <w:r w:rsidRPr="00DE1E5A">
        <w:rPr>
          <w:rFonts w:ascii="GHEA Grapalat" w:hAnsi="GHEA Grapalat"/>
          <w:sz w:val="20"/>
          <w:szCs w:val="20"/>
          <w:lang w:val="es-ES"/>
        </w:rPr>
        <w:t xml:space="preserve"> </w:t>
      </w:r>
      <w:r w:rsidRPr="00DE1E5A">
        <w:rPr>
          <w:rFonts w:ascii="GHEA Grapalat" w:hAnsi="GHEA Grapalat" w:cs="Sylfaen"/>
          <w:sz w:val="20"/>
          <w:szCs w:val="20"/>
        </w:rPr>
        <w:t>կազմակերպությունների</w:t>
      </w:r>
      <w:r w:rsidRPr="00DE1E5A">
        <w:rPr>
          <w:rFonts w:ascii="GHEA Grapalat" w:hAnsi="GHEA Grapalat"/>
          <w:sz w:val="20"/>
          <w:szCs w:val="20"/>
          <w:lang w:val="es-ES"/>
        </w:rPr>
        <w:t xml:space="preserve"> </w:t>
      </w:r>
      <w:r w:rsidRPr="00DE1E5A">
        <w:rPr>
          <w:rFonts w:ascii="GHEA Grapalat" w:hAnsi="GHEA Grapalat" w:cs="Sylfaen"/>
          <w:sz w:val="20"/>
          <w:szCs w:val="20"/>
        </w:rPr>
        <w:t>միաժամանակյա</w:t>
      </w:r>
      <w:r w:rsidRPr="00DE1E5A">
        <w:rPr>
          <w:rFonts w:ascii="GHEA Grapalat" w:hAnsi="GHEA Grapalat"/>
          <w:sz w:val="20"/>
          <w:szCs w:val="20"/>
          <w:lang w:val="es-ES"/>
        </w:rPr>
        <w:t xml:space="preserve"> </w:t>
      </w:r>
      <w:r w:rsidRPr="00DE1E5A">
        <w:rPr>
          <w:rFonts w:ascii="GHEA Grapalat" w:hAnsi="GHEA Grapalat" w:cs="Sylfaen"/>
          <w:sz w:val="20"/>
          <w:szCs w:val="20"/>
        </w:rPr>
        <w:t>մասնակցությունը</w:t>
      </w:r>
      <w:r w:rsidRPr="00DE1E5A">
        <w:rPr>
          <w:rFonts w:ascii="GHEA Grapalat" w:hAnsi="GHEA Grapalat"/>
          <w:sz w:val="20"/>
          <w:szCs w:val="20"/>
          <w:lang w:val="es-ES"/>
        </w:rPr>
        <w:t xml:space="preserve"> </w:t>
      </w:r>
      <w:r w:rsidRPr="00DE1E5A">
        <w:rPr>
          <w:rFonts w:ascii="GHEA Grapalat" w:hAnsi="GHEA Grapalat"/>
          <w:sz w:val="20"/>
          <w:szCs w:val="20"/>
        </w:rPr>
        <w:t>սույն</w:t>
      </w:r>
      <w:r w:rsidRPr="00DE1E5A">
        <w:rPr>
          <w:rFonts w:ascii="GHEA Grapalat" w:hAnsi="GHEA Grapalat"/>
          <w:sz w:val="20"/>
          <w:szCs w:val="20"/>
          <w:lang w:val="es-ES"/>
        </w:rPr>
        <w:t xml:space="preserve"> </w:t>
      </w:r>
      <w:r w:rsidRPr="00DE1E5A">
        <w:rPr>
          <w:rFonts w:ascii="GHEA Grapalat" w:hAnsi="GHEA Grapalat"/>
          <w:sz w:val="20"/>
          <w:szCs w:val="20"/>
        </w:rPr>
        <w:t>ընթացակարգին</w:t>
      </w:r>
      <w:r w:rsidRPr="00DE1E5A">
        <w:rPr>
          <w:rFonts w:ascii="GHEA Grapalat" w:hAnsi="GHEA Grapalat"/>
          <w:sz w:val="20"/>
          <w:szCs w:val="20"/>
          <w:lang w:val="es-ES"/>
        </w:rPr>
        <w:t xml:space="preserve">, </w:t>
      </w:r>
      <w:r w:rsidRPr="00DE1E5A">
        <w:rPr>
          <w:rFonts w:ascii="GHEA Grapalat" w:hAnsi="GHEA Grapalat" w:cs="Sylfaen"/>
          <w:sz w:val="20"/>
          <w:szCs w:val="20"/>
        </w:rPr>
        <w:t>բացառությամբ</w:t>
      </w:r>
      <w:r w:rsidRPr="00DE1E5A">
        <w:rPr>
          <w:rFonts w:ascii="GHEA Grapalat" w:hAnsi="GHEA Grapalat"/>
          <w:sz w:val="20"/>
          <w:szCs w:val="20"/>
          <w:lang w:val="es-ES"/>
        </w:rPr>
        <w:t xml:space="preserve"> </w:t>
      </w:r>
      <w:r w:rsidRPr="00DE1E5A">
        <w:rPr>
          <w:rFonts w:ascii="GHEA Grapalat" w:hAnsi="GHEA Grapalat" w:cs="Sylfaen"/>
          <w:sz w:val="20"/>
          <w:szCs w:val="20"/>
        </w:rPr>
        <w:t>պետության</w:t>
      </w:r>
      <w:r w:rsidRPr="00DE1E5A">
        <w:rPr>
          <w:rFonts w:ascii="GHEA Grapalat" w:hAnsi="GHEA Grapalat"/>
          <w:sz w:val="20"/>
          <w:szCs w:val="20"/>
          <w:lang w:val="es-ES"/>
        </w:rPr>
        <w:t xml:space="preserve"> </w:t>
      </w:r>
      <w:r w:rsidRPr="00DE1E5A">
        <w:rPr>
          <w:rFonts w:ascii="GHEA Grapalat" w:hAnsi="GHEA Grapalat" w:cs="Sylfaen"/>
          <w:sz w:val="20"/>
          <w:szCs w:val="20"/>
        </w:rPr>
        <w:t>կամ</w:t>
      </w:r>
      <w:r w:rsidRPr="00DE1E5A">
        <w:rPr>
          <w:rFonts w:ascii="GHEA Grapalat" w:hAnsi="GHEA Grapalat"/>
          <w:sz w:val="20"/>
          <w:szCs w:val="20"/>
          <w:lang w:val="es-ES"/>
        </w:rPr>
        <w:t xml:space="preserve"> </w:t>
      </w:r>
      <w:r w:rsidRPr="00DE1E5A">
        <w:rPr>
          <w:rFonts w:ascii="GHEA Grapalat" w:hAnsi="GHEA Grapalat" w:cs="Sylfaen"/>
          <w:sz w:val="20"/>
          <w:szCs w:val="20"/>
        </w:rPr>
        <w:t>համայնքների</w:t>
      </w:r>
      <w:r w:rsidRPr="00DE1E5A">
        <w:rPr>
          <w:rFonts w:ascii="GHEA Grapalat" w:hAnsi="GHEA Grapalat"/>
          <w:sz w:val="20"/>
          <w:szCs w:val="20"/>
          <w:lang w:val="es-ES"/>
        </w:rPr>
        <w:t xml:space="preserve"> </w:t>
      </w:r>
      <w:r w:rsidRPr="00DE1E5A">
        <w:rPr>
          <w:rFonts w:ascii="GHEA Grapalat" w:hAnsi="GHEA Grapalat" w:cs="Sylfaen"/>
          <w:sz w:val="20"/>
          <w:szCs w:val="20"/>
        </w:rPr>
        <w:t>կողմից</w:t>
      </w:r>
      <w:r w:rsidRPr="00DE1E5A">
        <w:rPr>
          <w:rFonts w:ascii="GHEA Grapalat" w:hAnsi="GHEA Grapalat"/>
          <w:sz w:val="20"/>
          <w:szCs w:val="20"/>
          <w:lang w:val="es-ES"/>
        </w:rPr>
        <w:t xml:space="preserve"> </w:t>
      </w:r>
      <w:r w:rsidRPr="00DE1E5A">
        <w:rPr>
          <w:rFonts w:ascii="GHEA Grapalat" w:hAnsi="GHEA Grapalat" w:cs="Sylfaen"/>
          <w:sz w:val="20"/>
          <w:szCs w:val="20"/>
        </w:rPr>
        <w:t>հիմնադրված</w:t>
      </w:r>
      <w:r w:rsidRPr="00DE1E5A">
        <w:rPr>
          <w:rFonts w:ascii="GHEA Grapalat" w:hAnsi="GHEA Grapalat"/>
          <w:sz w:val="20"/>
          <w:szCs w:val="20"/>
          <w:lang w:val="es-ES"/>
        </w:rPr>
        <w:t xml:space="preserve"> </w:t>
      </w:r>
      <w:r w:rsidRPr="00DE1E5A">
        <w:rPr>
          <w:rFonts w:ascii="GHEA Grapalat" w:hAnsi="GHEA Grapalat" w:cs="Sylfaen"/>
          <w:sz w:val="20"/>
          <w:szCs w:val="20"/>
        </w:rPr>
        <w:t>կազմակերպությունների</w:t>
      </w:r>
      <w:r w:rsidRPr="00DE1E5A">
        <w:rPr>
          <w:rFonts w:ascii="GHEA Grapalat" w:hAnsi="GHEA Grapalat" w:cs="Sylfaen"/>
          <w:sz w:val="20"/>
          <w:szCs w:val="20"/>
          <w:lang w:val="es-ES"/>
        </w:rPr>
        <w:t xml:space="preserve"> </w:t>
      </w:r>
      <w:r w:rsidRPr="00DE1E5A">
        <w:rPr>
          <w:rFonts w:ascii="GHEA Grapalat" w:hAnsi="GHEA Grapalat" w:cs="Sylfaen"/>
          <w:sz w:val="20"/>
          <w:szCs w:val="20"/>
        </w:rPr>
        <w:t>և</w:t>
      </w:r>
      <w:r w:rsidRPr="00DE1E5A">
        <w:rPr>
          <w:rFonts w:ascii="GHEA Grapalat" w:hAnsi="GHEA Grapalat" w:cs="Sylfaen"/>
          <w:sz w:val="20"/>
          <w:szCs w:val="20"/>
          <w:lang w:val="es-ES"/>
        </w:rPr>
        <w:t xml:space="preserve"> (</w:t>
      </w:r>
      <w:r w:rsidRPr="00DE1E5A">
        <w:rPr>
          <w:rFonts w:ascii="GHEA Grapalat" w:hAnsi="GHEA Grapalat" w:cs="Sylfaen"/>
          <w:sz w:val="20"/>
          <w:szCs w:val="20"/>
        </w:rPr>
        <w:t>կամ</w:t>
      </w:r>
      <w:r w:rsidRPr="00DE1E5A">
        <w:rPr>
          <w:rFonts w:ascii="GHEA Grapalat" w:hAnsi="GHEA Grapalat" w:cs="Sylfaen"/>
          <w:sz w:val="20"/>
          <w:szCs w:val="20"/>
          <w:lang w:val="es-ES"/>
        </w:rPr>
        <w:t xml:space="preserve">) </w:t>
      </w:r>
      <w:r w:rsidRPr="00DE1E5A">
        <w:rPr>
          <w:rFonts w:ascii="GHEA Grapalat" w:hAnsi="GHEA Grapalat" w:cs="Sylfaen"/>
          <w:sz w:val="20"/>
        </w:rPr>
        <w:t>համատեղ</w:t>
      </w:r>
      <w:r w:rsidRPr="00DE1E5A">
        <w:rPr>
          <w:rFonts w:ascii="GHEA Grapalat" w:hAnsi="GHEA Grapalat" w:cs="Times Armenian"/>
          <w:sz w:val="20"/>
          <w:lang w:val="af-ZA"/>
        </w:rPr>
        <w:t xml:space="preserve"> </w:t>
      </w:r>
      <w:r w:rsidRPr="00DE1E5A">
        <w:rPr>
          <w:rFonts w:ascii="GHEA Grapalat" w:hAnsi="GHEA Grapalat" w:cs="Times Armenian"/>
          <w:sz w:val="20"/>
        </w:rPr>
        <w:t>գ</w:t>
      </w:r>
      <w:r w:rsidRPr="00DE1E5A">
        <w:rPr>
          <w:rFonts w:ascii="GHEA Grapalat" w:hAnsi="GHEA Grapalat" w:cs="Sylfaen"/>
          <w:sz w:val="20"/>
        </w:rPr>
        <w:t>ործունեության</w:t>
      </w:r>
      <w:r w:rsidRPr="00DE1E5A">
        <w:rPr>
          <w:rFonts w:ascii="GHEA Grapalat" w:hAnsi="GHEA Grapalat" w:cs="Times Armenian"/>
          <w:sz w:val="20"/>
          <w:lang w:val="af-ZA"/>
        </w:rPr>
        <w:t xml:space="preserve"> </w:t>
      </w:r>
      <w:r w:rsidRPr="00DE1E5A">
        <w:rPr>
          <w:rFonts w:ascii="GHEA Grapalat" w:hAnsi="GHEA Grapalat" w:cs="Sylfaen"/>
          <w:sz w:val="20"/>
        </w:rPr>
        <w:t>կար</w:t>
      </w:r>
      <w:r w:rsidRPr="00DE1E5A">
        <w:rPr>
          <w:rFonts w:ascii="GHEA Grapalat" w:hAnsi="GHEA Grapalat" w:cs="Times Armenian"/>
          <w:sz w:val="20"/>
        </w:rPr>
        <w:t>գ</w:t>
      </w:r>
      <w:r w:rsidRPr="00DE1E5A">
        <w:rPr>
          <w:rFonts w:ascii="GHEA Grapalat" w:hAnsi="GHEA Grapalat" w:cs="Sylfaen"/>
          <w:sz w:val="20"/>
        </w:rPr>
        <w:t>ով</w:t>
      </w:r>
      <w:r w:rsidRPr="00DE1E5A">
        <w:rPr>
          <w:rFonts w:ascii="GHEA Grapalat" w:hAnsi="GHEA Grapalat" w:cs="Sylfaen"/>
          <w:sz w:val="20"/>
          <w:lang w:val="af-ZA"/>
        </w:rPr>
        <w:t xml:space="preserve"> </w:t>
      </w:r>
      <w:r w:rsidRPr="00DE1E5A">
        <w:rPr>
          <w:rFonts w:ascii="GHEA Grapalat" w:hAnsi="GHEA Grapalat" w:cs="Times Armenian"/>
          <w:sz w:val="20"/>
          <w:lang w:val="af-ZA"/>
        </w:rPr>
        <w:t>(</w:t>
      </w:r>
      <w:r w:rsidRPr="00DE1E5A">
        <w:rPr>
          <w:rFonts w:ascii="GHEA Grapalat" w:hAnsi="GHEA Grapalat" w:cs="Sylfaen"/>
          <w:sz w:val="20"/>
        </w:rPr>
        <w:t>կոնսորցիումով</w:t>
      </w:r>
      <w:r w:rsidRPr="00DE1E5A">
        <w:rPr>
          <w:rFonts w:ascii="GHEA Grapalat" w:hAnsi="GHEA Grapalat" w:cs="Times Armenian"/>
          <w:sz w:val="20"/>
          <w:lang w:val="af-ZA"/>
        </w:rPr>
        <w:t xml:space="preserve">) </w:t>
      </w:r>
      <w:r w:rsidRPr="00DE1E5A">
        <w:rPr>
          <w:rFonts w:ascii="GHEA Grapalat" w:hAnsi="GHEA Grapalat" w:cs="Times Armenian"/>
          <w:sz w:val="20"/>
        </w:rPr>
        <w:t>գ</w:t>
      </w:r>
      <w:r w:rsidRPr="00DE1E5A">
        <w:rPr>
          <w:rFonts w:ascii="GHEA Grapalat" w:hAnsi="GHEA Grapalat" w:cs="Sylfaen"/>
          <w:sz w:val="20"/>
        </w:rPr>
        <w:t>նումների</w:t>
      </w:r>
      <w:r w:rsidRPr="00DE1E5A">
        <w:rPr>
          <w:rFonts w:ascii="GHEA Grapalat" w:hAnsi="GHEA Grapalat" w:cs="Times Armenian"/>
          <w:sz w:val="20"/>
          <w:lang w:val="af-ZA"/>
        </w:rPr>
        <w:t xml:space="preserve"> </w:t>
      </w:r>
      <w:r w:rsidRPr="00DE1E5A">
        <w:rPr>
          <w:rFonts w:ascii="GHEA Grapalat" w:hAnsi="GHEA Grapalat" w:cs="Times Armenian"/>
          <w:sz w:val="20"/>
        </w:rPr>
        <w:t>գ</w:t>
      </w:r>
      <w:r w:rsidRPr="00DE1E5A">
        <w:rPr>
          <w:rFonts w:ascii="GHEA Grapalat" w:hAnsi="GHEA Grapalat" w:cs="Sylfaen"/>
          <w:sz w:val="20"/>
        </w:rPr>
        <w:t>ործընթացին</w:t>
      </w:r>
      <w:r w:rsidRPr="00DE1E5A">
        <w:rPr>
          <w:rFonts w:ascii="GHEA Grapalat" w:hAnsi="GHEA Grapalat" w:cs="Sylfaen"/>
          <w:sz w:val="20"/>
          <w:lang w:val="es-ES"/>
        </w:rPr>
        <w:t xml:space="preserve"> </w:t>
      </w:r>
      <w:r w:rsidRPr="00DE1E5A">
        <w:rPr>
          <w:rFonts w:ascii="GHEA Grapalat" w:hAnsi="GHEA Grapalat" w:cs="Sylfaen"/>
          <w:sz w:val="20"/>
          <w:szCs w:val="20"/>
        </w:rPr>
        <w:t>մասնակցության</w:t>
      </w:r>
      <w:r w:rsidRPr="00DE1E5A">
        <w:rPr>
          <w:rFonts w:ascii="GHEA Grapalat" w:hAnsi="GHEA Grapalat" w:cs="Sylfaen"/>
          <w:sz w:val="20"/>
          <w:szCs w:val="20"/>
          <w:lang w:val="es-ES"/>
        </w:rPr>
        <w:t xml:space="preserve"> </w:t>
      </w:r>
      <w:r w:rsidRPr="00DE1E5A">
        <w:rPr>
          <w:rFonts w:ascii="GHEA Grapalat" w:hAnsi="GHEA Grapalat" w:cs="Sylfaen"/>
          <w:sz w:val="20"/>
          <w:szCs w:val="20"/>
        </w:rPr>
        <w:t>դեպքերի</w:t>
      </w:r>
      <w:r w:rsidRPr="00DE1E5A">
        <w:rPr>
          <w:rFonts w:ascii="GHEA Grapalat" w:hAnsi="GHEA Grapalat" w:cs="Sylfaen"/>
          <w:sz w:val="20"/>
          <w:szCs w:val="20"/>
          <w:lang w:val="es-ES"/>
        </w:rPr>
        <w:t>:</w:t>
      </w:r>
    </w:p>
    <w:p w:rsidR="00C339E7" w:rsidRPr="00DE1E5A" w:rsidRDefault="00C339E7" w:rsidP="00C339E7">
      <w:pPr>
        <w:pStyle w:val="NormalWeb"/>
        <w:spacing w:before="0" w:beforeAutospacing="0" w:after="0" w:afterAutospacing="0"/>
        <w:ind w:firstLine="708"/>
        <w:jc w:val="both"/>
        <w:rPr>
          <w:rFonts w:ascii="GHEA Grapalat" w:hAnsi="GHEA Grapalat"/>
          <w:sz w:val="20"/>
          <w:szCs w:val="20"/>
          <w:lang w:val="hy-AM"/>
        </w:rPr>
      </w:pPr>
      <w:r w:rsidRPr="00DE1E5A">
        <w:rPr>
          <w:rFonts w:ascii="GHEA Grapalat" w:hAnsi="GHEA Grapalat"/>
          <w:sz w:val="20"/>
          <w:szCs w:val="20"/>
        </w:rPr>
        <w:t>Կարգի</w:t>
      </w:r>
      <w:r w:rsidRPr="00DE1E5A">
        <w:rPr>
          <w:rFonts w:ascii="GHEA Grapalat" w:hAnsi="GHEA Grapalat"/>
          <w:sz w:val="20"/>
          <w:szCs w:val="20"/>
          <w:lang w:val="es-ES"/>
        </w:rPr>
        <w:t xml:space="preserve"> 119-</w:t>
      </w:r>
      <w:r w:rsidRPr="00DE1E5A">
        <w:rPr>
          <w:rFonts w:ascii="GHEA Grapalat" w:hAnsi="GHEA Grapalat"/>
          <w:sz w:val="20"/>
          <w:szCs w:val="20"/>
        </w:rPr>
        <w:t>րդ</w:t>
      </w:r>
      <w:r w:rsidRPr="00DE1E5A">
        <w:rPr>
          <w:rFonts w:ascii="GHEA Grapalat" w:hAnsi="GHEA Grapalat"/>
          <w:sz w:val="20"/>
          <w:szCs w:val="20"/>
          <w:lang w:val="es-ES"/>
        </w:rPr>
        <w:t xml:space="preserve"> </w:t>
      </w:r>
      <w:r w:rsidRPr="00DE1E5A">
        <w:rPr>
          <w:rFonts w:ascii="GHEA Grapalat" w:hAnsi="GHEA Grapalat"/>
          <w:sz w:val="20"/>
          <w:szCs w:val="20"/>
        </w:rPr>
        <w:t>կետի</w:t>
      </w:r>
      <w:r w:rsidRPr="00DE1E5A">
        <w:rPr>
          <w:rFonts w:ascii="GHEA Grapalat" w:hAnsi="GHEA Grapalat"/>
          <w:sz w:val="20"/>
          <w:szCs w:val="20"/>
          <w:lang w:val="es-ES"/>
        </w:rPr>
        <w:t xml:space="preserve"> </w:t>
      </w:r>
      <w:r w:rsidRPr="00DE1E5A">
        <w:rPr>
          <w:rFonts w:ascii="GHEA Grapalat" w:hAnsi="GHEA Grapalat"/>
          <w:sz w:val="20"/>
          <w:szCs w:val="20"/>
          <w:lang w:val="hy-AM"/>
        </w:rPr>
        <w:t>իմաստով`</w:t>
      </w:r>
    </w:p>
    <w:p w:rsidR="00C339E7" w:rsidRPr="00DE1E5A" w:rsidRDefault="00C339E7" w:rsidP="00C339E7">
      <w:pPr>
        <w:pStyle w:val="NormalWeb"/>
        <w:spacing w:before="0" w:beforeAutospacing="0" w:after="0" w:afterAutospacing="0"/>
        <w:ind w:firstLine="708"/>
        <w:jc w:val="both"/>
        <w:rPr>
          <w:rFonts w:ascii="GHEA Grapalat" w:hAnsi="GHEA Grapalat"/>
          <w:color w:val="000000"/>
          <w:sz w:val="20"/>
          <w:szCs w:val="20"/>
          <w:lang w:val="hy-AM"/>
        </w:rPr>
      </w:pPr>
      <w:r w:rsidRPr="00DE1E5A">
        <w:rPr>
          <w:rFonts w:ascii="GHEA Grapalat" w:hAnsi="GHEA Grapalat"/>
          <w:sz w:val="20"/>
          <w:szCs w:val="20"/>
          <w:lang w:val="hy-AM"/>
        </w:rPr>
        <w:t>1</w:t>
      </w:r>
      <w:r w:rsidRPr="00DE1E5A">
        <w:rPr>
          <w:rFonts w:ascii="GHEA Grapalat" w:hAnsi="GHEA Grapalat"/>
          <w:color w:val="000000"/>
          <w:sz w:val="20"/>
          <w:szCs w:val="20"/>
          <w:lang w:val="hy-AM"/>
        </w:rPr>
        <w:t xml:space="preserve">) </w:t>
      </w:r>
      <w:r w:rsidRPr="00DE1E5A">
        <w:rPr>
          <w:rFonts w:ascii="GHEA Grapalat" w:hAnsi="GHEA Grapalat"/>
          <w:sz w:val="20"/>
          <w:szCs w:val="20"/>
          <w:lang w:val="hy-AM"/>
        </w:rPr>
        <w:t xml:space="preserve">ֆիզիկական </w:t>
      </w:r>
      <w:r w:rsidRPr="00DE1E5A">
        <w:rPr>
          <w:rFonts w:ascii="GHEA Grapalat" w:hAnsi="GHEA Grapalat" w:cs="GHEA Grapalat"/>
          <w:color w:val="000000"/>
          <w:sz w:val="20"/>
          <w:szCs w:val="20"/>
          <w:lang w:val="hy-AM"/>
        </w:rPr>
        <w:t xml:space="preserve">անձինք համարվում են փոխկապակցված, </w:t>
      </w:r>
      <w:r w:rsidRPr="00DE1E5A">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C339E7" w:rsidRPr="00DE1E5A" w:rsidRDefault="00C339E7" w:rsidP="00C339E7">
      <w:pPr>
        <w:pStyle w:val="NormalWeb"/>
        <w:spacing w:before="0" w:beforeAutospacing="0" w:after="0" w:afterAutospacing="0"/>
        <w:ind w:firstLine="708"/>
        <w:jc w:val="both"/>
        <w:rPr>
          <w:rFonts w:ascii="GHEA Grapalat" w:hAnsi="GHEA Grapalat"/>
          <w:color w:val="000000"/>
          <w:sz w:val="20"/>
          <w:szCs w:val="20"/>
          <w:lang w:val="hy-AM"/>
        </w:rPr>
      </w:pPr>
      <w:r w:rsidRPr="00DE1E5A">
        <w:rPr>
          <w:rFonts w:ascii="GHEA Grapalat" w:hAnsi="GHEA Grapalat"/>
          <w:color w:val="000000"/>
          <w:sz w:val="20"/>
          <w:szCs w:val="20"/>
          <w:lang w:val="hy-AM"/>
        </w:rPr>
        <w:lastRenderedPageBreak/>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C339E7" w:rsidRPr="00DE1E5A" w:rsidRDefault="00C339E7" w:rsidP="00C339E7">
      <w:pPr>
        <w:pStyle w:val="NormalWeb"/>
        <w:spacing w:before="0" w:beforeAutospacing="0" w:after="0" w:afterAutospacing="0"/>
        <w:ind w:firstLine="708"/>
        <w:jc w:val="both"/>
        <w:rPr>
          <w:rFonts w:ascii="GHEA Grapalat" w:hAnsi="GHEA Grapalat"/>
          <w:color w:val="000000"/>
          <w:sz w:val="20"/>
          <w:szCs w:val="20"/>
          <w:lang w:val="hy-AM"/>
        </w:rPr>
      </w:pPr>
      <w:r w:rsidRPr="00DE1E5A">
        <w:rPr>
          <w:rFonts w:ascii="GHEA Grapalat" w:hAnsi="GHEA Grapalat"/>
          <w:color w:val="000000"/>
          <w:sz w:val="20"/>
          <w:szCs w:val="20"/>
          <w:lang w:val="hy-AM"/>
        </w:rPr>
        <w:t>ա. տվյալ իրավաբանական անձի բաժնետոմսերի տաս տոկոսից ավելին տնօրինող մասնակից.</w:t>
      </w:r>
    </w:p>
    <w:p w:rsidR="00C339E7" w:rsidRPr="00DE1E5A" w:rsidRDefault="00C339E7" w:rsidP="00C339E7">
      <w:pPr>
        <w:pStyle w:val="NormalWeb"/>
        <w:spacing w:before="0" w:beforeAutospacing="0" w:after="0" w:afterAutospacing="0"/>
        <w:ind w:firstLine="708"/>
        <w:jc w:val="both"/>
        <w:rPr>
          <w:rFonts w:ascii="GHEA Grapalat" w:hAnsi="GHEA Grapalat"/>
          <w:color w:val="000000"/>
          <w:sz w:val="20"/>
          <w:szCs w:val="20"/>
          <w:lang w:val="hy-AM"/>
        </w:rPr>
      </w:pPr>
      <w:r w:rsidRPr="00DE1E5A">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C339E7" w:rsidRPr="00DE1E5A" w:rsidRDefault="00C339E7" w:rsidP="00C339E7">
      <w:pPr>
        <w:pStyle w:val="NormalWeb"/>
        <w:spacing w:before="0" w:beforeAutospacing="0" w:after="0" w:afterAutospacing="0"/>
        <w:ind w:firstLine="708"/>
        <w:jc w:val="both"/>
        <w:rPr>
          <w:rFonts w:ascii="GHEA Grapalat" w:hAnsi="GHEA Grapalat"/>
          <w:color w:val="000000"/>
          <w:sz w:val="20"/>
          <w:szCs w:val="20"/>
          <w:lang w:val="hy-AM"/>
        </w:rPr>
      </w:pPr>
      <w:r w:rsidRPr="00DE1E5A">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C339E7" w:rsidRPr="00DE1E5A" w:rsidRDefault="00C339E7" w:rsidP="00C339E7">
      <w:pPr>
        <w:pStyle w:val="NormalWeb"/>
        <w:spacing w:before="0" w:beforeAutospacing="0" w:after="0" w:afterAutospacing="0"/>
        <w:ind w:firstLine="708"/>
        <w:jc w:val="both"/>
        <w:rPr>
          <w:rFonts w:ascii="GHEA Grapalat" w:hAnsi="GHEA Grapalat"/>
          <w:color w:val="000000"/>
          <w:sz w:val="20"/>
          <w:szCs w:val="20"/>
          <w:lang w:val="hy-AM"/>
        </w:rPr>
      </w:pPr>
      <w:r w:rsidRPr="00DE1E5A">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C339E7" w:rsidRPr="00DE1E5A" w:rsidRDefault="00C339E7" w:rsidP="00C339E7">
      <w:pPr>
        <w:pStyle w:val="NormalWeb"/>
        <w:spacing w:before="0" w:beforeAutospacing="0" w:after="0" w:afterAutospacing="0"/>
        <w:ind w:firstLine="708"/>
        <w:jc w:val="both"/>
        <w:rPr>
          <w:rFonts w:ascii="GHEA Grapalat" w:hAnsi="GHEA Grapalat"/>
          <w:color w:val="000000"/>
          <w:sz w:val="20"/>
          <w:szCs w:val="20"/>
          <w:lang w:val="hy-AM"/>
        </w:rPr>
      </w:pPr>
      <w:r w:rsidRPr="00DE1E5A">
        <w:rPr>
          <w:rFonts w:ascii="GHEA Grapalat" w:hAnsi="GHEA Grapalat"/>
          <w:sz w:val="20"/>
          <w:szCs w:val="20"/>
          <w:lang w:val="hy-AM"/>
        </w:rPr>
        <w:t xml:space="preserve">3) ֆիզիկական անձի կարգավիճակ չունեցող մասնակիցները </w:t>
      </w:r>
      <w:r w:rsidRPr="00DE1E5A">
        <w:rPr>
          <w:rFonts w:ascii="GHEA Grapalat" w:hAnsi="GHEA Grapalat"/>
          <w:color w:val="000000"/>
          <w:sz w:val="20"/>
          <w:szCs w:val="20"/>
          <w:lang w:val="hy-AM"/>
        </w:rPr>
        <w:t xml:space="preserve">համարվում են փոխկապակցված, եթե` </w:t>
      </w:r>
    </w:p>
    <w:p w:rsidR="00C339E7" w:rsidRPr="00DE1E5A" w:rsidRDefault="00C339E7" w:rsidP="00C339E7">
      <w:pPr>
        <w:pStyle w:val="NormalWeb"/>
        <w:spacing w:before="0" w:beforeAutospacing="0" w:after="0" w:afterAutospacing="0"/>
        <w:ind w:firstLine="269"/>
        <w:jc w:val="both"/>
        <w:rPr>
          <w:rFonts w:ascii="GHEA Grapalat" w:hAnsi="GHEA Grapalat"/>
          <w:color w:val="000000"/>
          <w:sz w:val="20"/>
          <w:szCs w:val="20"/>
          <w:lang w:val="hy-AM"/>
        </w:rPr>
      </w:pPr>
      <w:r w:rsidRPr="00DE1E5A">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C339E7" w:rsidRPr="00DE1E5A" w:rsidRDefault="00C339E7" w:rsidP="00C339E7">
      <w:pPr>
        <w:pStyle w:val="NormalWeb"/>
        <w:spacing w:before="0" w:beforeAutospacing="0" w:after="0" w:afterAutospacing="0"/>
        <w:ind w:firstLine="269"/>
        <w:jc w:val="both"/>
        <w:rPr>
          <w:rFonts w:ascii="GHEA Grapalat" w:hAnsi="GHEA Grapalat"/>
          <w:color w:val="000000"/>
          <w:sz w:val="20"/>
          <w:szCs w:val="20"/>
          <w:lang w:val="hy-AM"/>
        </w:rPr>
      </w:pPr>
      <w:r w:rsidRPr="00DE1E5A">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C339E7" w:rsidRPr="00DE1E5A" w:rsidRDefault="00C339E7" w:rsidP="00C339E7">
      <w:pPr>
        <w:pStyle w:val="NormalWeb"/>
        <w:spacing w:before="0" w:beforeAutospacing="0" w:after="0" w:afterAutospacing="0"/>
        <w:ind w:firstLine="708"/>
        <w:jc w:val="both"/>
        <w:rPr>
          <w:rFonts w:ascii="Sylfaen" w:hAnsi="Sylfaen"/>
          <w:sz w:val="20"/>
          <w:szCs w:val="20"/>
          <w:lang w:val="hy-AM"/>
        </w:rPr>
      </w:pPr>
      <w:r w:rsidRPr="00DE1E5A">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C339E7" w:rsidRPr="00DE1E5A" w:rsidRDefault="00C339E7" w:rsidP="00C339E7">
      <w:pPr>
        <w:pStyle w:val="NormalWeb"/>
        <w:spacing w:before="0" w:beforeAutospacing="0" w:after="0" w:afterAutospacing="0"/>
        <w:ind w:firstLine="708"/>
        <w:jc w:val="both"/>
        <w:rPr>
          <w:rFonts w:ascii="GHEA Grapalat" w:hAnsi="GHEA Grapalat"/>
          <w:color w:val="000000"/>
          <w:sz w:val="20"/>
          <w:szCs w:val="20"/>
          <w:lang w:val="hy-AM"/>
        </w:rPr>
      </w:pPr>
      <w:r w:rsidRPr="00DE1E5A">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C339E7" w:rsidRPr="00DE1E5A" w:rsidRDefault="00C339E7" w:rsidP="00C339E7">
      <w:pPr>
        <w:spacing w:after="0" w:line="240" w:lineRule="auto"/>
        <w:ind w:firstLine="284"/>
        <w:jc w:val="both"/>
        <w:rPr>
          <w:rFonts w:ascii="GHEA Grapalat" w:hAnsi="GHEA Grapalat"/>
          <w:color w:val="000000"/>
          <w:sz w:val="20"/>
          <w:szCs w:val="20"/>
          <w:lang w:val="hy-AM"/>
        </w:rPr>
      </w:pPr>
      <w:r w:rsidRPr="00DE1E5A">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C339E7" w:rsidRPr="00DE1E5A" w:rsidRDefault="00C339E7" w:rsidP="00C339E7">
      <w:pPr>
        <w:spacing w:after="0" w:line="240" w:lineRule="auto"/>
        <w:ind w:firstLine="567"/>
        <w:jc w:val="both"/>
        <w:rPr>
          <w:rFonts w:ascii="GHEA Grapalat" w:hAnsi="GHEA Grapalat" w:cs="Arial"/>
          <w:sz w:val="20"/>
          <w:lang w:val="hy-AM"/>
        </w:rPr>
      </w:pPr>
      <w:r w:rsidRPr="00DE1E5A">
        <w:rPr>
          <w:rFonts w:ascii="GHEA Grapalat" w:hAnsi="GHEA Grapalat" w:cs="Arial Armenian"/>
          <w:sz w:val="20"/>
          <w:lang w:val="hy-AM"/>
        </w:rPr>
        <w:t xml:space="preserve">2.4 </w:t>
      </w:r>
      <w:r w:rsidRPr="00DE1E5A">
        <w:rPr>
          <w:rFonts w:ascii="GHEA Grapalat" w:hAnsi="GHEA Grapalat" w:cs="Sylfaen"/>
          <w:sz w:val="20"/>
          <w:lang w:val="hy-AM"/>
        </w:rPr>
        <w:t>Մասնակիցը</w:t>
      </w:r>
      <w:r w:rsidRPr="00DE1E5A">
        <w:rPr>
          <w:rFonts w:ascii="GHEA Grapalat" w:hAnsi="GHEA Grapalat" w:cs="Arial"/>
          <w:sz w:val="20"/>
          <w:lang w:val="hy-AM"/>
        </w:rPr>
        <w:t xml:space="preserve"> </w:t>
      </w:r>
      <w:r w:rsidRPr="00DE1E5A">
        <w:rPr>
          <w:rFonts w:ascii="GHEA Grapalat" w:hAnsi="GHEA Grapalat" w:cs="Sylfaen"/>
          <w:sz w:val="20"/>
          <w:lang w:val="hy-AM"/>
        </w:rPr>
        <w:t>պետք</w:t>
      </w:r>
      <w:r w:rsidRPr="00DE1E5A">
        <w:rPr>
          <w:rFonts w:ascii="GHEA Grapalat" w:hAnsi="GHEA Grapalat" w:cs="Arial"/>
          <w:sz w:val="20"/>
          <w:lang w:val="hy-AM"/>
        </w:rPr>
        <w:t xml:space="preserve"> </w:t>
      </w:r>
      <w:r w:rsidRPr="00DE1E5A">
        <w:rPr>
          <w:rFonts w:ascii="GHEA Grapalat" w:hAnsi="GHEA Grapalat" w:cs="Sylfaen"/>
          <w:sz w:val="20"/>
          <w:lang w:val="hy-AM"/>
        </w:rPr>
        <w:t>է</w:t>
      </w:r>
      <w:r w:rsidRPr="00DE1E5A">
        <w:rPr>
          <w:rFonts w:ascii="GHEA Grapalat" w:hAnsi="GHEA Grapalat" w:cs="Arial"/>
          <w:sz w:val="20"/>
          <w:lang w:val="hy-AM"/>
        </w:rPr>
        <w:t xml:space="preserve"> </w:t>
      </w:r>
      <w:r w:rsidRPr="00DE1E5A">
        <w:rPr>
          <w:rFonts w:ascii="GHEA Grapalat" w:hAnsi="GHEA Grapalat" w:cs="Sylfaen"/>
          <w:sz w:val="20"/>
          <w:lang w:val="hy-AM"/>
        </w:rPr>
        <w:t>ունենա</w:t>
      </w:r>
      <w:r w:rsidRPr="00DE1E5A">
        <w:rPr>
          <w:rFonts w:ascii="GHEA Grapalat" w:hAnsi="GHEA Grapalat" w:cs="Arial"/>
          <w:sz w:val="20"/>
          <w:lang w:val="hy-AM"/>
        </w:rPr>
        <w:t xml:space="preserve"> </w:t>
      </w:r>
      <w:r w:rsidRPr="00DE1E5A">
        <w:rPr>
          <w:rFonts w:ascii="GHEA Grapalat" w:hAnsi="GHEA Grapalat" w:cs="Sylfaen"/>
          <w:sz w:val="20"/>
          <w:lang w:val="hy-AM"/>
        </w:rPr>
        <w:t>կնքվելիք</w:t>
      </w:r>
      <w:r w:rsidRPr="00DE1E5A">
        <w:rPr>
          <w:rFonts w:ascii="GHEA Grapalat" w:hAnsi="GHEA Grapalat" w:cs="Arial"/>
          <w:sz w:val="20"/>
          <w:lang w:val="hy-AM"/>
        </w:rPr>
        <w:t xml:space="preserve"> </w:t>
      </w:r>
      <w:r w:rsidRPr="00DE1E5A">
        <w:rPr>
          <w:rFonts w:ascii="GHEA Grapalat" w:hAnsi="GHEA Grapalat" w:cs="Sylfaen"/>
          <w:sz w:val="20"/>
          <w:lang w:val="hy-AM"/>
        </w:rPr>
        <w:t>պայմանագրով</w:t>
      </w:r>
      <w:r w:rsidRPr="00DE1E5A">
        <w:rPr>
          <w:rFonts w:ascii="GHEA Grapalat" w:hAnsi="GHEA Grapalat" w:cs="Arial"/>
          <w:sz w:val="20"/>
          <w:lang w:val="hy-AM"/>
        </w:rPr>
        <w:t xml:space="preserve"> </w:t>
      </w:r>
      <w:r w:rsidRPr="00DE1E5A">
        <w:rPr>
          <w:rFonts w:ascii="GHEA Grapalat" w:hAnsi="GHEA Grapalat" w:cs="Sylfaen"/>
          <w:sz w:val="20"/>
          <w:lang w:val="hy-AM"/>
        </w:rPr>
        <w:t>նախատեսված</w:t>
      </w:r>
      <w:r w:rsidRPr="00DE1E5A">
        <w:rPr>
          <w:rFonts w:ascii="GHEA Grapalat" w:hAnsi="GHEA Grapalat" w:cs="Arial"/>
          <w:sz w:val="20"/>
          <w:lang w:val="hy-AM"/>
        </w:rPr>
        <w:t xml:space="preserve"> </w:t>
      </w:r>
      <w:r w:rsidRPr="00DE1E5A">
        <w:rPr>
          <w:rFonts w:ascii="GHEA Grapalat" w:hAnsi="GHEA Grapalat" w:cs="Sylfaen"/>
          <w:sz w:val="20"/>
          <w:lang w:val="hy-AM"/>
        </w:rPr>
        <w:t>պարտավորությունների</w:t>
      </w:r>
      <w:r w:rsidRPr="00DE1E5A">
        <w:rPr>
          <w:rFonts w:ascii="GHEA Grapalat" w:hAnsi="GHEA Grapalat" w:cs="Arial"/>
          <w:sz w:val="20"/>
          <w:lang w:val="hy-AM"/>
        </w:rPr>
        <w:t xml:space="preserve"> </w:t>
      </w:r>
      <w:r w:rsidRPr="00DE1E5A">
        <w:rPr>
          <w:rFonts w:ascii="GHEA Grapalat" w:hAnsi="GHEA Grapalat" w:cs="Sylfaen"/>
          <w:sz w:val="20"/>
          <w:lang w:val="hy-AM"/>
        </w:rPr>
        <w:t>կատարման</w:t>
      </w:r>
      <w:r w:rsidRPr="00DE1E5A">
        <w:rPr>
          <w:rFonts w:ascii="GHEA Grapalat" w:hAnsi="GHEA Grapalat" w:cs="Arial"/>
          <w:sz w:val="20"/>
          <w:lang w:val="hy-AM"/>
        </w:rPr>
        <w:t xml:space="preserve"> </w:t>
      </w:r>
      <w:r w:rsidRPr="00DE1E5A">
        <w:rPr>
          <w:rFonts w:ascii="GHEA Grapalat" w:hAnsi="GHEA Grapalat" w:cs="Sylfaen"/>
          <w:sz w:val="20"/>
          <w:lang w:val="hy-AM"/>
        </w:rPr>
        <w:t>համար</w:t>
      </w:r>
      <w:r w:rsidRPr="00DE1E5A">
        <w:rPr>
          <w:rFonts w:ascii="GHEA Grapalat" w:hAnsi="GHEA Grapalat" w:cs="Arial"/>
          <w:sz w:val="20"/>
          <w:lang w:val="hy-AM"/>
        </w:rPr>
        <w:t xml:space="preserve"> </w:t>
      </w:r>
      <w:r w:rsidRPr="00DE1E5A">
        <w:rPr>
          <w:rFonts w:ascii="GHEA Grapalat" w:hAnsi="GHEA Grapalat" w:cs="Sylfaen"/>
          <w:sz w:val="20"/>
          <w:lang w:val="hy-AM"/>
        </w:rPr>
        <w:t>պահանջվող</w:t>
      </w:r>
      <w:r w:rsidRPr="00DE1E5A">
        <w:rPr>
          <w:rFonts w:ascii="GHEA Grapalat" w:hAnsi="GHEA Grapalat" w:cs="Arial"/>
          <w:sz w:val="20"/>
          <w:lang w:val="hy-AM"/>
        </w:rPr>
        <w:t>`</w:t>
      </w:r>
    </w:p>
    <w:p w:rsidR="00C339E7" w:rsidRPr="00DE1E5A" w:rsidRDefault="00C339E7" w:rsidP="00C339E7">
      <w:pPr>
        <w:spacing w:after="0" w:line="240" w:lineRule="auto"/>
        <w:ind w:firstLine="567"/>
        <w:jc w:val="both"/>
        <w:rPr>
          <w:rFonts w:ascii="GHEA Grapalat" w:hAnsi="GHEA Grapalat" w:cs="Arial"/>
          <w:sz w:val="20"/>
          <w:lang w:val="hy-AM"/>
        </w:rPr>
      </w:pPr>
      <w:r w:rsidRPr="00DE1E5A">
        <w:rPr>
          <w:rFonts w:ascii="GHEA Grapalat" w:hAnsi="GHEA Grapalat" w:cs="Arial"/>
          <w:sz w:val="20"/>
          <w:lang w:val="es-ES"/>
        </w:rPr>
        <w:t>1</w:t>
      </w:r>
      <w:r w:rsidRPr="00DE1E5A">
        <w:rPr>
          <w:rFonts w:ascii="GHEA Grapalat" w:hAnsi="GHEA Grapalat" w:cs="Arial Armenian"/>
          <w:sz w:val="20"/>
          <w:lang w:val="hy-AM"/>
        </w:rPr>
        <w:t xml:space="preserve">) </w:t>
      </w:r>
      <w:r w:rsidRPr="00DE1E5A">
        <w:rPr>
          <w:rFonts w:ascii="GHEA Grapalat" w:hAnsi="GHEA Grapalat" w:cs="Sylfaen"/>
          <w:sz w:val="20"/>
          <w:lang w:val="hy-AM"/>
        </w:rPr>
        <w:t>մասնագիտական</w:t>
      </w:r>
      <w:r w:rsidRPr="00DE1E5A">
        <w:rPr>
          <w:rFonts w:ascii="GHEA Grapalat" w:hAnsi="GHEA Grapalat" w:cs="Arial"/>
          <w:sz w:val="20"/>
          <w:lang w:val="hy-AM"/>
        </w:rPr>
        <w:t xml:space="preserve"> </w:t>
      </w:r>
      <w:r w:rsidRPr="00DE1E5A">
        <w:rPr>
          <w:rFonts w:ascii="GHEA Grapalat" w:hAnsi="GHEA Grapalat" w:cs="Sylfaen"/>
          <w:sz w:val="20"/>
          <w:lang w:val="hy-AM"/>
        </w:rPr>
        <w:t>փորձառություն</w:t>
      </w:r>
      <w:r w:rsidRPr="00DE1E5A">
        <w:rPr>
          <w:rFonts w:ascii="GHEA Grapalat" w:hAnsi="GHEA Grapalat" w:cs="Arial"/>
          <w:sz w:val="20"/>
          <w:lang w:val="hy-AM"/>
        </w:rPr>
        <w:t>,</w:t>
      </w:r>
    </w:p>
    <w:p w:rsidR="00C339E7" w:rsidRPr="00DE1E5A" w:rsidRDefault="00C339E7" w:rsidP="00C339E7">
      <w:pPr>
        <w:spacing w:after="0" w:line="240" w:lineRule="auto"/>
        <w:ind w:firstLine="567"/>
        <w:jc w:val="both"/>
        <w:rPr>
          <w:rFonts w:ascii="GHEA Grapalat" w:hAnsi="GHEA Grapalat" w:cs="Arial"/>
          <w:sz w:val="20"/>
          <w:lang w:val="hy-AM"/>
        </w:rPr>
      </w:pPr>
      <w:r w:rsidRPr="00DE1E5A">
        <w:rPr>
          <w:rFonts w:ascii="GHEA Grapalat" w:hAnsi="GHEA Grapalat" w:cs="Arial Armenian"/>
          <w:sz w:val="20"/>
          <w:lang w:val="es-ES"/>
        </w:rPr>
        <w:t>2</w:t>
      </w:r>
      <w:r w:rsidRPr="00DE1E5A">
        <w:rPr>
          <w:rFonts w:ascii="GHEA Grapalat" w:hAnsi="GHEA Grapalat" w:cs="Arial Armenian"/>
          <w:sz w:val="20"/>
          <w:lang w:val="hy-AM"/>
        </w:rPr>
        <w:t xml:space="preserve">) </w:t>
      </w:r>
      <w:r w:rsidRPr="00DE1E5A">
        <w:rPr>
          <w:rFonts w:ascii="GHEA Grapalat" w:hAnsi="GHEA Grapalat" w:cs="Sylfaen"/>
          <w:sz w:val="20"/>
          <w:lang w:val="hy-AM"/>
        </w:rPr>
        <w:t>տեխնիկական</w:t>
      </w:r>
      <w:r w:rsidRPr="00DE1E5A">
        <w:rPr>
          <w:rFonts w:ascii="GHEA Grapalat" w:hAnsi="GHEA Grapalat" w:cs="Arial"/>
          <w:sz w:val="20"/>
          <w:lang w:val="hy-AM"/>
        </w:rPr>
        <w:t xml:space="preserve"> </w:t>
      </w:r>
      <w:r w:rsidRPr="00DE1E5A">
        <w:rPr>
          <w:rFonts w:ascii="GHEA Grapalat" w:hAnsi="GHEA Grapalat" w:cs="Sylfaen"/>
          <w:sz w:val="20"/>
          <w:lang w:val="hy-AM"/>
        </w:rPr>
        <w:t>միջոցներ</w:t>
      </w:r>
      <w:r w:rsidRPr="00DE1E5A">
        <w:rPr>
          <w:rFonts w:ascii="GHEA Grapalat" w:hAnsi="GHEA Grapalat" w:cs="Arial"/>
          <w:sz w:val="20"/>
          <w:lang w:val="hy-AM"/>
        </w:rPr>
        <w:t>,</w:t>
      </w:r>
    </w:p>
    <w:p w:rsidR="00C339E7" w:rsidRPr="00DE1E5A" w:rsidRDefault="00C339E7" w:rsidP="00C339E7">
      <w:pPr>
        <w:spacing w:after="0" w:line="240" w:lineRule="auto"/>
        <w:ind w:firstLine="567"/>
        <w:jc w:val="both"/>
        <w:rPr>
          <w:rFonts w:ascii="GHEA Grapalat" w:hAnsi="GHEA Grapalat" w:cs="Arial"/>
          <w:sz w:val="20"/>
          <w:lang w:val="hy-AM"/>
        </w:rPr>
      </w:pPr>
      <w:r w:rsidRPr="00DE1E5A">
        <w:rPr>
          <w:rFonts w:ascii="GHEA Grapalat" w:hAnsi="GHEA Grapalat" w:cs="Arial Armenian"/>
          <w:sz w:val="20"/>
          <w:lang w:val="es-ES"/>
        </w:rPr>
        <w:t>3</w:t>
      </w:r>
      <w:r w:rsidRPr="00DE1E5A">
        <w:rPr>
          <w:rFonts w:ascii="GHEA Grapalat" w:hAnsi="GHEA Grapalat" w:cs="Arial Armenian"/>
          <w:sz w:val="20"/>
          <w:lang w:val="hy-AM"/>
        </w:rPr>
        <w:t xml:space="preserve">) </w:t>
      </w:r>
      <w:r w:rsidRPr="00DE1E5A">
        <w:rPr>
          <w:rFonts w:ascii="GHEA Grapalat" w:hAnsi="GHEA Grapalat" w:cs="Sylfaen"/>
          <w:sz w:val="20"/>
          <w:lang w:val="hy-AM"/>
        </w:rPr>
        <w:t>ֆինանսական</w:t>
      </w:r>
      <w:r w:rsidRPr="00DE1E5A">
        <w:rPr>
          <w:rFonts w:ascii="GHEA Grapalat" w:hAnsi="GHEA Grapalat" w:cs="Arial"/>
          <w:sz w:val="20"/>
          <w:lang w:val="hy-AM"/>
        </w:rPr>
        <w:t xml:space="preserve"> </w:t>
      </w:r>
      <w:r w:rsidRPr="00DE1E5A">
        <w:rPr>
          <w:rFonts w:ascii="GHEA Grapalat" w:hAnsi="GHEA Grapalat" w:cs="Sylfaen"/>
          <w:sz w:val="20"/>
          <w:lang w:val="hy-AM"/>
        </w:rPr>
        <w:t>միջոցներ</w:t>
      </w:r>
      <w:r w:rsidRPr="00DE1E5A">
        <w:rPr>
          <w:rFonts w:ascii="GHEA Grapalat" w:hAnsi="GHEA Grapalat" w:cs="Arial"/>
          <w:sz w:val="20"/>
          <w:lang w:val="hy-AM"/>
        </w:rPr>
        <w:t>,</w:t>
      </w:r>
    </w:p>
    <w:p w:rsidR="00C339E7" w:rsidRPr="00DE1E5A" w:rsidRDefault="00C339E7" w:rsidP="00C339E7">
      <w:pPr>
        <w:spacing w:after="0" w:line="240" w:lineRule="auto"/>
        <w:ind w:firstLine="567"/>
        <w:jc w:val="both"/>
        <w:rPr>
          <w:rFonts w:ascii="GHEA Grapalat" w:hAnsi="GHEA Grapalat" w:cs="Arial Armenian"/>
          <w:sz w:val="20"/>
          <w:lang w:val="hy-AM"/>
        </w:rPr>
      </w:pPr>
      <w:r w:rsidRPr="00DE1E5A">
        <w:rPr>
          <w:rFonts w:ascii="GHEA Grapalat" w:hAnsi="GHEA Grapalat" w:cs="Arial Armenian"/>
          <w:sz w:val="20"/>
          <w:lang w:val="hy-AM"/>
        </w:rPr>
        <w:t xml:space="preserve">4) </w:t>
      </w:r>
      <w:r w:rsidRPr="00DE1E5A">
        <w:rPr>
          <w:rFonts w:ascii="GHEA Grapalat" w:hAnsi="GHEA Grapalat" w:cs="Sylfaen"/>
          <w:sz w:val="20"/>
          <w:lang w:val="hy-AM"/>
        </w:rPr>
        <w:t>աշխատանքային</w:t>
      </w:r>
      <w:r w:rsidRPr="00DE1E5A">
        <w:rPr>
          <w:rFonts w:ascii="GHEA Grapalat" w:hAnsi="GHEA Grapalat" w:cs="Arial"/>
          <w:sz w:val="20"/>
          <w:lang w:val="hy-AM"/>
        </w:rPr>
        <w:t xml:space="preserve"> </w:t>
      </w:r>
      <w:r w:rsidRPr="00DE1E5A">
        <w:rPr>
          <w:rFonts w:ascii="GHEA Grapalat" w:hAnsi="GHEA Grapalat" w:cs="Sylfaen"/>
          <w:sz w:val="20"/>
          <w:lang w:val="hy-AM"/>
        </w:rPr>
        <w:t>ռեսուրսներ</w:t>
      </w:r>
      <w:r w:rsidRPr="00DE1E5A">
        <w:rPr>
          <w:rFonts w:ascii="GHEA Grapalat" w:hAnsi="GHEA Grapalat" w:cs="Tahoma"/>
          <w:sz w:val="20"/>
          <w:lang w:val="hy-AM"/>
        </w:rPr>
        <w:t>։</w:t>
      </w:r>
    </w:p>
    <w:p w:rsidR="00C339E7" w:rsidRPr="00DE1E5A" w:rsidRDefault="00C339E7" w:rsidP="00C339E7">
      <w:pPr>
        <w:spacing w:after="0" w:line="240" w:lineRule="auto"/>
        <w:ind w:firstLine="567"/>
        <w:jc w:val="both"/>
        <w:rPr>
          <w:rFonts w:ascii="GHEA Grapalat" w:hAnsi="GHEA Grapalat" w:cs="Arial"/>
          <w:sz w:val="20"/>
          <w:lang w:val="hy-AM"/>
        </w:rPr>
      </w:pPr>
      <w:r w:rsidRPr="00DE1E5A">
        <w:rPr>
          <w:rFonts w:ascii="GHEA Grapalat" w:hAnsi="GHEA Grapalat" w:cs="Arial"/>
          <w:sz w:val="20"/>
          <w:lang w:val="hy-AM"/>
        </w:rPr>
        <w:t xml:space="preserve">2.5 </w:t>
      </w:r>
      <w:r w:rsidRPr="00DE1E5A">
        <w:rPr>
          <w:rFonts w:ascii="GHEA Grapalat" w:hAnsi="GHEA Grapalat" w:cs="Sylfaen"/>
          <w:sz w:val="20"/>
          <w:lang w:val="hy-AM"/>
        </w:rPr>
        <w:t>Մասնակցին ներկայացվող</w:t>
      </w:r>
      <w:r w:rsidRPr="00DE1E5A">
        <w:rPr>
          <w:rFonts w:ascii="GHEA Grapalat" w:hAnsi="GHEA Grapalat" w:cs="Arial"/>
          <w:sz w:val="20"/>
          <w:lang w:val="hy-AM"/>
        </w:rPr>
        <w:t>`</w:t>
      </w:r>
    </w:p>
    <w:p w:rsidR="00C339E7" w:rsidRPr="00DE1E5A" w:rsidRDefault="00C339E7" w:rsidP="00C339E7">
      <w:pPr>
        <w:spacing w:after="0" w:line="240" w:lineRule="auto"/>
        <w:ind w:firstLine="567"/>
        <w:jc w:val="both"/>
        <w:rPr>
          <w:rFonts w:ascii="GHEA Grapalat" w:hAnsi="GHEA Grapalat" w:cs="Arial Armenian"/>
          <w:sz w:val="20"/>
          <w:lang w:val="hy-AM"/>
        </w:rPr>
      </w:pPr>
      <w:r w:rsidRPr="00DE1E5A">
        <w:rPr>
          <w:rFonts w:ascii="GHEA Grapalat" w:hAnsi="GHEA Grapalat" w:cs="Arial Armenian"/>
          <w:sz w:val="20"/>
          <w:lang w:val="hy-AM"/>
        </w:rPr>
        <w:t xml:space="preserve">1) </w:t>
      </w:r>
      <w:r w:rsidRPr="00DE1E5A">
        <w:rPr>
          <w:rFonts w:ascii="GHEA Grapalat" w:hAnsi="GHEA Grapalat" w:cs="Arial Armenian"/>
          <w:sz w:val="14"/>
          <w:lang w:val="hy-AM"/>
        </w:rPr>
        <w:t>&lt;&lt;</w:t>
      </w:r>
      <w:r w:rsidRPr="00DE1E5A">
        <w:rPr>
          <w:rFonts w:ascii="GHEA Grapalat" w:hAnsi="GHEA Grapalat" w:cs="Sylfaen"/>
          <w:sz w:val="20"/>
          <w:lang w:val="hy-AM"/>
        </w:rPr>
        <w:t>Մասնագիտական</w:t>
      </w:r>
      <w:r w:rsidRPr="00DE1E5A">
        <w:rPr>
          <w:rFonts w:ascii="GHEA Grapalat" w:hAnsi="GHEA Grapalat" w:cs="Arial Armenian"/>
          <w:sz w:val="20"/>
          <w:lang w:val="hy-AM"/>
        </w:rPr>
        <w:t xml:space="preserve"> </w:t>
      </w:r>
      <w:r w:rsidRPr="00DE1E5A">
        <w:rPr>
          <w:rFonts w:ascii="GHEA Grapalat" w:hAnsi="GHEA Grapalat" w:cs="Sylfaen"/>
          <w:sz w:val="20"/>
          <w:lang w:val="hy-AM"/>
        </w:rPr>
        <w:t>փորձառություն</w:t>
      </w:r>
      <w:r w:rsidRPr="00DE1E5A">
        <w:rPr>
          <w:rFonts w:ascii="GHEA Grapalat" w:hAnsi="GHEA Grapalat" w:cs="Sylfaen"/>
          <w:sz w:val="14"/>
          <w:lang w:val="hy-AM"/>
        </w:rPr>
        <w:t>&gt;&gt;</w:t>
      </w:r>
      <w:r w:rsidRPr="00DE1E5A">
        <w:rPr>
          <w:rFonts w:ascii="GHEA Grapalat" w:hAnsi="GHEA Grapalat" w:cs="Arial Armenian"/>
          <w:sz w:val="20"/>
          <w:lang w:val="hy-AM"/>
        </w:rPr>
        <w:t xml:space="preserve"> որակավորման չափանիշը սահմանվում և </w:t>
      </w:r>
      <w:r w:rsidRPr="00DE1E5A">
        <w:rPr>
          <w:rFonts w:ascii="GHEA Grapalat" w:hAnsi="GHEA Grapalat" w:cs="Sylfaen"/>
          <w:sz w:val="20"/>
          <w:lang w:val="hy-AM"/>
        </w:rPr>
        <w:t>գնահատվում</w:t>
      </w:r>
      <w:r w:rsidRPr="00DE1E5A">
        <w:rPr>
          <w:rFonts w:ascii="GHEA Grapalat" w:hAnsi="GHEA Grapalat" w:cs="Arial Armenian"/>
          <w:sz w:val="20"/>
          <w:lang w:val="hy-AM"/>
        </w:rPr>
        <w:t xml:space="preserve"> </w:t>
      </w:r>
      <w:r w:rsidRPr="00DE1E5A">
        <w:rPr>
          <w:rFonts w:ascii="GHEA Grapalat" w:hAnsi="GHEA Grapalat" w:cs="Sylfaen"/>
          <w:sz w:val="20"/>
          <w:lang w:val="hy-AM"/>
        </w:rPr>
        <w:t>է</w:t>
      </w:r>
      <w:r w:rsidRPr="00DE1E5A">
        <w:rPr>
          <w:rFonts w:ascii="GHEA Grapalat" w:hAnsi="GHEA Grapalat" w:cs="Arial Armenian"/>
          <w:sz w:val="20"/>
          <w:lang w:val="hy-AM"/>
        </w:rPr>
        <w:t xml:space="preserve"> </w:t>
      </w:r>
      <w:r w:rsidRPr="00DE1E5A">
        <w:rPr>
          <w:rFonts w:ascii="GHEA Grapalat" w:hAnsi="GHEA Grapalat" w:cs="Sylfaen"/>
          <w:sz w:val="20"/>
          <w:lang w:val="hy-AM"/>
        </w:rPr>
        <w:t>հետևյալ</w:t>
      </w:r>
      <w:r w:rsidRPr="00DE1E5A">
        <w:rPr>
          <w:rFonts w:ascii="GHEA Grapalat" w:hAnsi="GHEA Grapalat" w:cs="Arial Armenian"/>
          <w:sz w:val="20"/>
          <w:lang w:val="hy-AM"/>
        </w:rPr>
        <w:t xml:space="preserve"> </w:t>
      </w:r>
      <w:r w:rsidRPr="00DE1E5A">
        <w:rPr>
          <w:rFonts w:ascii="GHEA Grapalat" w:hAnsi="GHEA Grapalat" w:cs="Sylfaen"/>
          <w:sz w:val="20"/>
          <w:lang w:val="hy-AM"/>
        </w:rPr>
        <w:t>կարգով</w:t>
      </w:r>
      <w:r w:rsidRPr="00DE1E5A">
        <w:rPr>
          <w:rFonts w:ascii="GHEA Grapalat" w:hAnsi="GHEA Grapalat" w:cs="Arial Armenian"/>
          <w:sz w:val="20"/>
          <w:lang w:val="hy-AM"/>
        </w:rPr>
        <w:t>`</w:t>
      </w:r>
    </w:p>
    <w:p w:rsidR="00C339E7" w:rsidRPr="00DE1E5A" w:rsidRDefault="00C339E7" w:rsidP="00C339E7">
      <w:pPr>
        <w:spacing w:after="0" w:line="240" w:lineRule="auto"/>
        <w:ind w:firstLine="567"/>
        <w:jc w:val="both"/>
        <w:rPr>
          <w:rFonts w:ascii="GHEA Grapalat" w:hAnsi="GHEA Grapalat" w:cs="Arial Armenian"/>
          <w:sz w:val="20"/>
          <w:lang w:val="hy-AM"/>
        </w:rPr>
      </w:pPr>
      <w:r w:rsidRPr="00DE1E5A">
        <w:rPr>
          <w:rFonts w:ascii="GHEA Grapalat" w:hAnsi="GHEA Grapalat" w:cs="Arial Armenian"/>
          <w:sz w:val="20"/>
          <w:lang w:val="hy-AM"/>
        </w:rPr>
        <w:t>ա. մ</w:t>
      </w:r>
      <w:r w:rsidRPr="00DE1E5A">
        <w:rPr>
          <w:rFonts w:ascii="GHEA Grapalat" w:hAnsi="GHEA Grapalat" w:cs="Sylfaen"/>
          <w:sz w:val="20"/>
          <w:lang w:val="hy-AM"/>
        </w:rPr>
        <w:t>ասնակիցը</w:t>
      </w:r>
      <w:r w:rsidRPr="00DE1E5A">
        <w:rPr>
          <w:rFonts w:ascii="GHEA Grapalat" w:hAnsi="GHEA Grapalat" w:cs="Arial Armenian"/>
          <w:sz w:val="20"/>
          <w:lang w:val="hy-AM"/>
        </w:rPr>
        <w:t xml:space="preserve"> </w:t>
      </w:r>
      <w:r w:rsidRPr="00DE1E5A">
        <w:rPr>
          <w:rFonts w:ascii="GHEA Grapalat" w:hAnsi="GHEA Grapalat" w:cs="Sylfaen"/>
          <w:sz w:val="20"/>
          <w:lang w:val="hy-AM"/>
        </w:rPr>
        <w:t>հայտով</w:t>
      </w:r>
      <w:r w:rsidRPr="00DE1E5A">
        <w:rPr>
          <w:rFonts w:ascii="GHEA Grapalat" w:hAnsi="GHEA Grapalat" w:cs="Arial Armenian"/>
          <w:sz w:val="20"/>
          <w:lang w:val="hy-AM"/>
        </w:rPr>
        <w:t xml:space="preserve"> </w:t>
      </w:r>
      <w:r w:rsidRPr="00DE1E5A">
        <w:rPr>
          <w:rFonts w:ascii="GHEA Grapalat" w:hAnsi="GHEA Grapalat" w:cs="Sylfaen"/>
          <w:sz w:val="20"/>
          <w:lang w:val="hy-AM"/>
        </w:rPr>
        <w:t>ներկայացնում</w:t>
      </w:r>
      <w:r w:rsidRPr="00DE1E5A">
        <w:rPr>
          <w:rFonts w:ascii="GHEA Grapalat" w:hAnsi="GHEA Grapalat" w:cs="Arial Armenian"/>
          <w:sz w:val="20"/>
          <w:lang w:val="hy-AM"/>
        </w:rPr>
        <w:t xml:space="preserve"> </w:t>
      </w:r>
      <w:r w:rsidRPr="00DE1E5A">
        <w:rPr>
          <w:rFonts w:ascii="GHEA Grapalat" w:hAnsi="GHEA Grapalat" w:cs="Sylfaen"/>
          <w:sz w:val="20"/>
          <w:lang w:val="hy-AM"/>
        </w:rPr>
        <w:t>է</w:t>
      </w:r>
      <w:r w:rsidRPr="00DE1E5A">
        <w:rPr>
          <w:rFonts w:ascii="GHEA Grapalat" w:hAnsi="GHEA Grapalat" w:cs="Arial Armenian"/>
          <w:sz w:val="20"/>
          <w:lang w:val="hy-AM"/>
        </w:rPr>
        <w:t xml:space="preserve"> իր կողմից հաստատված </w:t>
      </w:r>
      <w:r w:rsidRPr="00DE1E5A">
        <w:rPr>
          <w:rFonts w:ascii="GHEA Grapalat" w:hAnsi="GHEA Grapalat" w:cs="Sylfaen"/>
          <w:sz w:val="20"/>
          <w:lang w:val="hy-AM"/>
        </w:rPr>
        <w:t>հայտարարություն` համանման (նմանատիպ) պայմանագրի կատարման փորձառություն ունենալու մասին:</w:t>
      </w:r>
      <w:r w:rsidRPr="00DE1E5A">
        <w:rPr>
          <w:rFonts w:ascii="GHEA Grapalat" w:hAnsi="GHEA Grapalat" w:cs="Arial Armenian"/>
          <w:sz w:val="20"/>
          <w:lang w:val="hy-AM"/>
        </w:rPr>
        <w:t xml:space="preserve"> </w:t>
      </w:r>
    </w:p>
    <w:p w:rsidR="00C339E7" w:rsidRPr="00DE1E5A" w:rsidRDefault="00C339E7" w:rsidP="00C339E7">
      <w:pPr>
        <w:spacing w:after="0" w:line="240" w:lineRule="auto"/>
        <w:ind w:firstLine="567"/>
        <w:jc w:val="both"/>
        <w:rPr>
          <w:rFonts w:ascii="GHEA Grapalat" w:hAnsi="GHEA Grapalat" w:cs="Arial Armenian"/>
          <w:sz w:val="20"/>
          <w:lang w:val="hy-AM"/>
        </w:rPr>
      </w:pPr>
      <w:r w:rsidRPr="00DE1E5A">
        <w:rPr>
          <w:rFonts w:ascii="GHEA Grapalat" w:hAnsi="GHEA Grapalat" w:cs="Sylfaen"/>
          <w:sz w:val="20"/>
          <w:lang w:val="hy-AM"/>
        </w:rPr>
        <w:t>Սույն ընթացակարգի իմաստով ն</w:t>
      </w:r>
      <w:r w:rsidRPr="00DE1E5A">
        <w:rPr>
          <w:rFonts w:ascii="GHEA Grapalat" w:hAnsi="GHEA Grapalat" w:cs="Arial Armenian"/>
          <w:sz w:val="20"/>
          <w:szCs w:val="20"/>
          <w:lang w:val="hy-AM" w:eastAsia="ru-RU"/>
        </w:rPr>
        <w:t xml:space="preserve">մանատիպ են համարվում </w:t>
      </w:r>
      <w:r w:rsidR="00C40B45" w:rsidRPr="00AD1930">
        <w:rPr>
          <w:rFonts w:ascii="GHEA Grapalat" w:hAnsi="GHEA Grapalat" w:cs="Arial Armenian"/>
          <w:i/>
          <w:sz w:val="20"/>
          <w:szCs w:val="20"/>
          <w:lang w:val="hy-AM" w:eastAsia="ru-RU"/>
        </w:rPr>
        <w:t xml:space="preserve">տնտեսական գործունեության նույն խմբերում ներառված </w:t>
      </w:r>
      <w:r w:rsidR="00C40B45" w:rsidRPr="00AD1930">
        <w:rPr>
          <w:rFonts w:ascii="GHEA Grapalat" w:hAnsi="GHEA Grapalat" w:cs="Arial Armenian"/>
          <w:i/>
          <w:sz w:val="20"/>
          <w:lang w:val="hy-AM"/>
        </w:rPr>
        <w:t>ապրանքների մատակարարված լինելը</w:t>
      </w:r>
      <w:r w:rsidR="00C40B45" w:rsidRPr="00AD1930">
        <w:rPr>
          <w:rFonts w:ascii="GHEA Grapalat" w:hAnsi="GHEA Grapalat" w:cs="Arial Armenian"/>
          <w:i/>
          <w:sz w:val="20"/>
          <w:szCs w:val="20"/>
          <w:lang w:val="hy-AM" w:eastAsia="ru-RU"/>
        </w:rPr>
        <w:t>։</w:t>
      </w:r>
      <w:r w:rsidRPr="00DE1E5A">
        <w:rPr>
          <w:rFonts w:ascii="GHEA Grapalat" w:hAnsi="GHEA Grapalat" w:cs="Arial Armenian"/>
          <w:sz w:val="20"/>
          <w:szCs w:val="20"/>
          <w:lang w:val="hy-AM" w:eastAsia="ru-RU"/>
        </w:rPr>
        <w:t xml:space="preserve">  </w:t>
      </w:r>
    </w:p>
    <w:p w:rsidR="00C339E7" w:rsidRPr="00DE1E5A" w:rsidRDefault="00C339E7" w:rsidP="00C339E7">
      <w:pPr>
        <w:spacing w:after="0" w:line="240" w:lineRule="auto"/>
        <w:ind w:firstLine="567"/>
        <w:jc w:val="both"/>
        <w:rPr>
          <w:rFonts w:ascii="GHEA Grapalat" w:hAnsi="GHEA Grapalat" w:cs="Tahoma"/>
          <w:sz w:val="20"/>
          <w:lang w:val="hy-AM"/>
        </w:rPr>
      </w:pPr>
      <w:r w:rsidRPr="00DE1E5A">
        <w:rPr>
          <w:rFonts w:ascii="GHEA Grapalat" w:hAnsi="GHEA Grapalat" w:cs="Arial Armenian"/>
          <w:sz w:val="20"/>
          <w:lang w:val="hy-AM"/>
        </w:rPr>
        <w:t xml:space="preserve">բ. մասնակցի որակավորումը այս չափանիշի գծով գնահատվում է բավարար, եթե վերջինս </w:t>
      </w:r>
      <w:r w:rsidRPr="00DE1E5A">
        <w:rPr>
          <w:rFonts w:ascii="GHEA Grapalat" w:hAnsi="GHEA Grapalat" w:cs="Sylfaen"/>
          <w:sz w:val="20"/>
          <w:lang w:val="hy-AM"/>
        </w:rPr>
        <w:t>ապահովում</w:t>
      </w:r>
      <w:r w:rsidRPr="00DE1E5A">
        <w:rPr>
          <w:rFonts w:ascii="GHEA Grapalat" w:hAnsi="GHEA Grapalat" w:cs="Arial Armenian"/>
          <w:sz w:val="20"/>
          <w:lang w:val="hy-AM"/>
        </w:rPr>
        <w:t xml:space="preserve"> </w:t>
      </w:r>
      <w:r w:rsidRPr="00DE1E5A">
        <w:rPr>
          <w:rFonts w:ascii="GHEA Grapalat" w:hAnsi="GHEA Grapalat" w:cs="Sylfaen"/>
          <w:sz w:val="20"/>
          <w:lang w:val="hy-AM"/>
        </w:rPr>
        <w:t>է</w:t>
      </w:r>
      <w:r w:rsidRPr="00DE1E5A">
        <w:rPr>
          <w:rFonts w:ascii="GHEA Grapalat" w:hAnsi="GHEA Grapalat" w:cs="Arial Armenian"/>
          <w:sz w:val="20"/>
          <w:lang w:val="hy-AM"/>
        </w:rPr>
        <w:t xml:space="preserve"> </w:t>
      </w:r>
      <w:r w:rsidRPr="00DE1E5A">
        <w:rPr>
          <w:rFonts w:ascii="GHEA Grapalat" w:hAnsi="GHEA Grapalat" w:cs="Sylfaen"/>
          <w:sz w:val="20"/>
          <w:lang w:val="hy-AM"/>
        </w:rPr>
        <w:t>սույն</w:t>
      </w:r>
      <w:r w:rsidRPr="00DE1E5A">
        <w:rPr>
          <w:rFonts w:ascii="GHEA Grapalat" w:hAnsi="GHEA Grapalat" w:cs="Arial Armenian"/>
          <w:sz w:val="20"/>
          <w:lang w:val="hy-AM"/>
        </w:rPr>
        <w:t xml:space="preserve"> ենթակետով </w:t>
      </w:r>
      <w:r w:rsidRPr="00DE1E5A">
        <w:rPr>
          <w:rFonts w:ascii="GHEA Grapalat" w:hAnsi="GHEA Grapalat" w:cs="Sylfaen"/>
          <w:sz w:val="20"/>
          <w:lang w:val="hy-AM"/>
        </w:rPr>
        <w:t>նախատեսված</w:t>
      </w:r>
      <w:r w:rsidRPr="00DE1E5A">
        <w:rPr>
          <w:rFonts w:ascii="GHEA Grapalat" w:hAnsi="GHEA Grapalat" w:cs="Arial Armenian"/>
          <w:sz w:val="20"/>
          <w:lang w:val="hy-AM"/>
        </w:rPr>
        <w:t xml:space="preserve"> </w:t>
      </w:r>
      <w:r w:rsidRPr="00DE1E5A">
        <w:rPr>
          <w:rFonts w:ascii="GHEA Grapalat" w:hAnsi="GHEA Grapalat" w:cs="Sylfaen"/>
          <w:sz w:val="20"/>
          <w:lang w:val="hy-AM"/>
        </w:rPr>
        <w:t>պահանջը</w:t>
      </w:r>
      <w:r w:rsidRPr="00DE1E5A">
        <w:rPr>
          <w:rFonts w:ascii="GHEA Grapalat" w:hAnsi="GHEA Grapalat" w:cs="Tahoma"/>
          <w:sz w:val="20"/>
          <w:lang w:val="hy-AM"/>
        </w:rPr>
        <w:t>.</w:t>
      </w:r>
    </w:p>
    <w:p w:rsidR="00C339E7" w:rsidRPr="00DE1E5A" w:rsidRDefault="00C339E7" w:rsidP="00C339E7">
      <w:pPr>
        <w:spacing w:after="0" w:line="240" w:lineRule="auto"/>
        <w:ind w:firstLine="567"/>
        <w:jc w:val="both"/>
        <w:rPr>
          <w:rFonts w:ascii="GHEA Grapalat" w:hAnsi="GHEA Grapalat" w:cs="Sylfaen"/>
          <w:sz w:val="20"/>
          <w:vertAlign w:val="superscript"/>
          <w:lang w:val="hy-AM"/>
        </w:rPr>
      </w:pPr>
      <w:r w:rsidRPr="00DE1E5A">
        <w:rPr>
          <w:rFonts w:ascii="GHEA Grapalat" w:hAnsi="GHEA Grapalat" w:cs="Arial Armenian"/>
          <w:sz w:val="20"/>
          <w:lang w:val="hy-AM"/>
        </w:rPr>
        <w:t xml:space="preserve">2) </w:t>
      </w:r>
      <w:r w:rsidRPr="00DE1E5A">
        <w:rPr>
          <w:rFonts w:ascii="GHEA Grapalat" w:hAnsi="GHEA Grapalat" w:cs="Arial Armenian"/>
          <w:sz w:val="14"/>
          <w:lang w:val="hy-AM"/>
        </w:rPr>
        <w:t>&lt;&lt;</w:t>
      </w:r>
      <w:r w:rsidRPr="00DE1E5A">
        <w:rPr>
          <w:rFonts w:ascii="GHEA Grapalat" w:hAnsi="GHEA Grapalat" w:cs="Sylfaen"/>
          <w:sz w:val="20"/>
          <w:lang w:val="hy-AM"/>
        </w:rPr>
        <w:t>Տեխնիկական</w:t>
      </w:r>
      <w:r w:rsidRPr="00DE1E5A">
        <w:rPr>
          <w:rFonts w:ascii="GHEA Grapalat" w:hAnsi="GHEA Grapalat" w:cs="Arial Armenian"/>
          <w:sz w:val="20"/>
          <w:lang w:val="hy-AM"/>
        </w:rPr>
        <w:t xml:space="preserve"> </w:t>
      </w:r>
      <w:r w:rsidRPr="00DE1E5A">
        <w:rPr>
          <w:rFonts w:ascii="GHEA Grapalat" w:hAnsi="GHEA Grapalat" w:cs="Sylfaen"/>
          <w:sz w:val="20"/>
          <w:lang w:val="hy-AM"/>
        </w:rPr>
        <w:t>միջոցներ</w:t>
      </w:r>
      <w:r w:rsidRPr="00DE1E5A">
        <w:rPr>
          <w:rFonts w:ascii="GHEA Grapalat" w:hAnsi="GHEA Grapalat" w:cs="Sylfaen"/>
          <w:sz w:val="14"/>
          <w:lang w:val="hy-AM"/>
        </w:rPr>
        <w:t xml:space="preserve">&gt;&gt; </w:t>
      </w:r>
      <w:r w:rsidRPr="00DE1E5A">
        <w:rPr>
          <w:rFonts w:ascii="GHEA Grapalat" w:hAnsi="GHEA Grapalat" w:cs="Arial Armenian"/>
          <w:sz w:val="20"/>
          <w:lang w:val="hy-AM"/>
        </w:rPr>
        <w:t xml:space="preserve">որակավորման չափանիշը սահմանվում և </w:t>
      </w:r>
      <w:r w:rsidRPr="00DE1E5A">
        <w:rPr>
          <w:rFonts w:ascii="GHEA Grapalat" w:hAnsi="GHEA Grapalat" w:cs="Sylfaen"/>
          <w:sz w:val="20"/>
          <w:lang w:val="hy-AM"/>
        </w:rPr>
        <w:t>գնահատվում</w:t>
      </w:r>
      <w:r w:rsidRPr="00DE1E5A">
        <w:rPr>
          <w:rFonts w:ascii="GHEA Grapalat" w:hAnsi="GHEA Grapalat" w:cs="Arial Armenian"/>
          <w:sz w:val="20"/>
          <w:lang w:val="hy-AM"/>
        </w:rPr>
        <w:t xml:space="preserve"> </w:t>
      </w:r>
      <w:r w:rsidRPr="00DE1E5A">
        <w:rPr>
          <w:rFonts w:ascii="GHEA Grapalat" w:hAnsi="GHEA Grapalat" w:cs="Sylfaen"/>
          <w:sz w:val="20"/>
          <w:lang w:val="hy-AM"/>
        </w:rPr>
        <w:t>է</w:t>
      </w:r>
      <w:r w:rsidRPr="00DE1E5A">
        <w:rPr>
          <w:rFonts w:ascii="GHEA Grapalat" w:hAnsi="GHEA Grapalat" w:cs="Arial Armenian"/>
          <w:sz w:val="20"/>
          <w:lang w:val="hy-AM"/>
        </w:rPr>
        <w:t xml:space="preserve"> </w:t>
      </w:r>
      <w:r w:rsidRPr="00DE1E5A">
        <w:rPr>
          <w:rFonts w:ascii="GHEA Grapalat" w:hAnsi="GHEA Grapalat" w:cs="Sylfaen"/>
          <w:sz w:val="20"/>
          <w:lang w:val="hy-AM"/>
        </w:rPr>
        <w:t>հետևյալ</w:t>
      </w:r>
      <w:r w:rsidRPr="00DE1E5A">
        <w:rPr>
          <w:rFonts w:ascii="GHEA Grapalat" w:hAnsi="GHEA Grapalat" w:cs="Arial Armenian"/>
          <w:sz w:val="20"/>
          <w:lang w:val="hy-AM"/>
        </w:rPr>
        <w:t xml:space="preserve"> </w:t>
      </w:r>
      <w:r w:rsidRPr="00DE1E5A">
        <w:rPr>
          <w:rFonts w:ascii="GHEA Grapalat" w:hAnsi="GHEA Grapalat" w:cs="Sylfaen"/>
          <w:sz w:val="20"/>
          <w:lang w:val="hy-AM"/>
        </w:rPr>
        <w:t>կարգով</w:t>
      </w:r>
      <w:r w:rsidRPr="00DE1E5A">
        <w:rPr>
          <w:rFonts w:ascii="GHEA Grapalat" w:hAnsi="GHEA Grapalat" w:cs="Sylfaen"/>
          <w:sz w:val="20"/>
          <w:vertAlign w:val="superscript"/>
          <w:lang w:val="hy-AM"/>
        </w:rPr>
        <w:t>`</w:t>
      </w:r>
    </w:p>
    <w:p w:rsidR="00C339E7" w:rsidRPr="00DE1E5A" w:rsidRDefault="00C339E7" w:rsidP="00C339E7">
      <w:pPr>
        <w:spacing w:after="0" w:line="240" w:lineRule="auto"/>
        <w:ind w:firstLine="567"/>
        <w:jc w:val="both"/>
        <w:rPr>
          <w:rFonts w:ascii="GHEA Grapalat" w:hAnsi="GHEA Grapalat" w:cs="Arial Armenian"/>
          <w:sz w:val="20"/>
          <w:lang w:val="hy-AM"/>
        </w:rPr>
      </w:pPr>
      <w:r w:rsidRPr="00DE1E5A">
        <w:rPr>
          <w:rFonts w:ascii="GHEA Grapalat" w:hAnsi="GHEA Grapalat" w:cs="Arial Armenian"/>
          <w:sz w:val="20"/>
          <w:lang w:val="hy-AM"/>
        </w:rPr>
        <w:t>ա. մ</w:t>
      </w:r>
      <w:r w:rsidRPr="00DE1E5A">
        <w:rPr>
          <w:rFonts w:ascii="GHEA Grapalat" w:hAnsi="GHEA Grapalat" w:cs="Sylfaen"/>
          <w:sz w:val="20"/>
          <w:lang w:val="hy-AM"/>
        </w:rPr>
        <w:t>ասնակիցը</w:t>
      </w:r>
      <w:r w:rsidRPr="00DE1E5A">
        <w:rPr>
          <w:rFonts w:ascii="GHEA Grapalat" w:hAnsi="GHEA Grapalat" w:cs="Arial Armenian"/>
          <w:sz w:val="20"/>
          <w:lang w:val="hy-AM"/>
        </w:rPr>
        <w:t xml:space="preserve"> </w:t>
      </w:r>
      <w:r w:rsidRPr="00DE1E5A">
        <w:rPr>
          <w:rFonts w:ascii="GHEA Grapalat" w:hAnsi="GHEA Grapalat" w:cs="Sylfaen"/>
          <w:sz w:val="20"/>
          <w:lang w:val="hy-AM"/>
        </w:rPr>
        <w:t>հայտով</w:t>
      </w:r>
      <w:r w:rsidRPr="00DE1E5A">
        <w:rPr>
          <w:rFonts w:ascii="GHEA Grapalat" w:hAnsi="GHEA Grapalat" w:cs="Arial Armenian"/>
          <w:sz w:val="20"/>
          <w:lang w:val="hy-AM"/>
        </w:rPr>
        <w:t xml:space="preserve"> </w:t>
      </w:r>
      <w:r w:rsidRPr="00DE1E5A">
        <w:rPr>
          <w:rFonts w:ascii="GHEA Grapalat" w:hAnsi="GHEA Grapalat" w:cs="Sylfaen"/>
          <w:sz w:val="20"/>
          <w:lang w:val="hy-AM"/>
        </w:rPr>
        <w:t>ներկայացնում</w:t>
      </w:r>
      <w:r w:rsidRPr="00DE1E5A">
        <w:rPr>
          <w:rFonts w:ascii="GHEA Grapalat" w:hAnsi="GHEA Grapalat" w:cs="Arial Armenian"/>
          <w:sz w:val="20"/>
          <w:lang w:val="hy-AM"/>
        </w:rPr>
        <w:t xml:space="preserve"> </w:t>
      </w:r>
      <w:r w:rsidRPr="00DE1E5A">
        <w:rPr>
          <w:rFonts w:ascii="GHEA Grapalat" w:hAnsi="GHEA Grapalat" w:cs="Sylfaen"/>
          <w:sz w:val="20"/>
          <w:lang w:val="hy-AM"/>
        </w:rPr>
        <w:t>է</w:t>
      </w:r>
      <w:r w:rsidRPr="00DE1E5A">
        <w:rPr>
          <w:rFonts w:ascii="GHEA Grapalat" w:hAnsi="GHEA Grapalat" w:cs="Arial Armenian"/>
          <w:sz w:val="20"/>
          <w:lang w:val="hy-AM"/>
        </w:rPr>
        <w:t xml:space="preserve"> իր կողմից հաստատված </w:t>
      </w:r>
      <w:r w:rsidRPr="00DE1E5A">
        <w:rPr>
          <w:rFonts w:ascii="GHEA Grapalat" w:hAnsi="GHEA Grapalat" w:cs="Sylfaen"/>
          <w:sz w:val="20"/>
          <w:lang w:val="hy-AM"/>
        </w:rPr>
        <w:t>հայտարարություն</w:t>
      </w:r>
      <w:r w:rsidRPr="00DE1E5A">
        <w:rPr>
          <w:rFonts w:ascii="GHEA Grapalat" w:hAnsi="GHEA Grapalat" w:cs="Arial Armenian"/>
          <w:sz w:val="20"/>
          <w:lang w:val="hy-AM"/>
        </w:rPr>
        <w:t xml:space="preserve"> կնքվելիք </w:t>
      </w:r>
      <w:r w:rsidRPr="00DE1E5A">
        <w:rPr>
          <w:rFonts w:ascii="GHEA Grapalat" w:hAnsi="GHEA Grapalat" w:cs="Sylfaen"/>
          <w:sz w:val="20"/>
          <w:lang w:val="hy-AM"/>
        </w:rPr>
        <w:t>պայմանագրի</w:t>
      </w:r>
      <w:r w:rsidRPr="00DE1E5A">
        <w:rPr>
          <w:rFonts w:ascii="GHEA Grapalat" w:hAnsi="GHEA Grapalat" w:cs="Arial Armenian"/>
          <w:sz w:val="20"/>
          <w:lang w:val="hy-AM"/>
        </w:rPr>
        <w:t xml:space="preserve"> </w:t>
      </w:r>
      <w:r w:rsidRPr="00DE1E5A">
        <w:rPr>
          <w:rFonts w:ascii="GHEA Grapalat" w:hAnsi="GHEA Grapalat" w:cs="Sylfaen"/>
          <w:sz w:val="20"/>
          <w:lang w:val="hy-AM"/>
        </w:rPr>
        <w:t>կատարման</w:t>
      </w:r>
      <w:r w:rsidRPr="00DE1E5A">
        <w:rPr>
          <w:rFonts w:ascii="GHEA Grapalat" w:hAnsi="GHEA Grapalat" w:cs="Arial Armenian"/>
          <w:sz w:val="20"/>
          <w:lang w:val="hy-AM"/>
        </w:rPr>
        <w:t xml:space="preserve"> </w:t>
      </w:r>
      <w:r w:rsidRPr="00DE1E5A">
        <w:rPr>
          <w:rFonts w:ascii="GHEA Grapalat" w:hAnsi="GHEA Grapalat" w:cs="Sylfaen"/>
          <w:sz w:val="20"/>
          <w:lang w:val="hy-AM"/>
        </w:rPr>
        <w:t>համար</w:t>
      </w:r>
      <w:r w:rsidRPr="00DE1E5A">
        <w:rPr>
          <w:rFonts w:ascii="GHEA Grapalat" w:hAnsi="GHEA Grapalat" w:cs="Arial Armenian"/>
          <w:sz w:val="20"/>
          <w:lang w:val="hy-AM"/>
        </w:rPr>
        <w:t xml:space="preserve"> </w:t>
      </w:r>
      <w:r w:rsidRPr="00DE1E5A">
        <w:rPr>
          <w:rFonts w:ascii="GHEA Grapalat" w:hAnsi="GHEA Grapalat" w:cs="Sylfaen"/>
          <w:sz w:val="20"/>
          <w:lang w:val="hy-AM"/>
        </w:rPr>
        <w:t>անհրաժեշտ տեխնիկական</w:t>
      </w:r>
      <w:r w:rsidRPr="00DE1E5A">
        <w:rPr>
          <w:rFonts w:ascii="GHEA Grapalat" w:hAnsi="GHEA Grapalat" w:cs="Arial Armenian"/>
          <w:sz w:val="20"/>
          <w:lang w:val="hy-AM"/>
        </w:rPr>
        <w:t xml:space="preserve"> </w:t>
      </w:r>
      <w:r w:rsidRPr="00DE1E5A">
        <w:rPr>
          <w:rFonts w:ascii="GHEA Grapalat" w:hAnsi="GHEA Grapalat" w:cs="Sylfaen"/>
          <w:sz w:val="20"/>
          <w:lang w:val="hy-AM"/>
        </w:rPr>
        <w:t>միջոցների</w:t>
      </w:r>
      <w:r w:rsidRPr="00DE1E5A">
        <w:rPr>
          <w:rFonts w:ascii="GHEA Grapalat" w:hAnsi="GHEA Grapalat" w:cs="Arial Armenian"/>
          <w:sz w:val="20"/>
          <w:lang w:val="hy-AM"/>
        </w:rPr>
        <w:t xml:space="preserve"> </w:t>
      </w:r>
      <w:r w:rsidRPr="00DE1E5A">
        <w:rPr>
          <w:rFonts w:ascii="GHEA Grapalat" w:hAnsi="GHEA Grapalat" w:cs="Sylfaen"/>
          <w:sz w:val="20"/>
          <w:lang w:val="hy-AM"/>
        </w:rPr>
        <w:t>առկայության</w:t>
      </w:r>
      <w:r w:rsidRPr="00DE1E5A">
        <w:rPr>
          <w:rFonts w:ascii="GHEA Grapalat" w:hAnsi="GHEA Grapalat" w:cs="Arial Armenian"/>
          <w:sz w:val="20"/>
          <w:lang w:val="hy-AM"/>
        </w:rPr>
        <w:t xml:space="preserve"> </w:t>
      </w:r>
      <w:r w:rsidRPr="00DE1E5A">
        <w:rPr>
          <w:rFonts w:ascii="GHEA Grapalat" w:hAnsi="GHEA Grapalat" w:cs="Sylfaen"/>
          <w:sz w:val="20"/>
          <w:lang w:val="hy-AM"/>
        </w:rPr>
        <w:t>մասին.</w:t>
      </w:r>
    </w:p>
    <w:p w:rsidR="00C339E7" w:rsidRPr="00DE1E5A" w:rsidRDefault="00C339E7" w:rsidP="00C339E7">
      <w:pPr>
        <w:spacing w:after="0" w:line="240" w:lineRule="auto"/>
        <w:ind w:firstLine="567"/>
        <w:jc w:val="both"/>
        <w:rPr>
          <w:rFonts w:ascii="GHEA Grapalat" w:hAnsi="GHEA Grapalat" w:cs="Arial Armenian"/>
          <w:sz w:val="20"/>
          <w:lang w:val="hy-AM"/>
        </w:rPr>
      </w:pPr>
      <w:r w:rsidRPr="00DE1E5A">
        <w:rPr>
          <w:rFonts w:ascii="GHEA Grapalat" w:hAnsi="GHEA Grapalat" w:cs="Arial Armenian"/>
          <w:sz w:val="20"/>
          <w:lang w:val="hy-AM"/>
        </w:rPr>
        <w:t xml:space="preserve">բ. մասնակցի որակավորումը այս չափանիշի գծով գնահատվում է բավարար, եթե վերջինս </w:t>
      </w:r>
      <w:r w:rsidRPr="00DE1E5A">
        <w:rPr>
          <w:rFonts w:ascii="GHEA Grapalat" w:hAnsi="GHEA Grapalat" w:cs="Sylfaen"/>
          <w:sz w:val="20"/>
          <w:lang w:val="hy-AM"/>
        </w:rPr>
        <w:t>ապահովում</w:t>
      </w:r>
      <w:r w:rsidRPr="00DE1E5A">
        <w:rPr>
          <w:rFonts w:ascii="GHEA Grapalat" w:hAnsi="GHEA Grapalat" w:cs="Arial Armenian"/>
          <w:sz w:val="20"/>
          <w:lang w:val="hy-AM"/>
        </w:rPr>
        <w:t xml:space="preserve"> </w:t>
      </w:r>
      <w:r w:rsidRPr="00DE1E5A">
        <w:rPr>
          <w:rFonts w:ascii="GHEA Grapalat" w:hAnsi="GHEA Grapalat" w:cs="Sylfaen"/>
          <w:sz w:val="20"/>
          <w:lang w:val="hy-AM"/>
        </w:rPr>
        <w:t>է</w:t>
      </w:r>
      <w:r w:rsidRPr="00DE1E5A">
        <w:rPr>
          <w:rFonts w:ascii="GHEA Grapalat" w:hAnsi="GHEA Grapalat" w:cs="Arial Armenian"/>
          <w:sz w:val="20"/>
          <w:lang w:val="hy-AM"/>
        </w:rPr>
        <w:t xml:space="preserve"> </w:t>
      </w:r>
      <w:r w:rsidRPr="00DE1E5A">
        <w:rPr>
          <w:rFonts w:ascii="GHEA Grapalat" w:hAnsi="GHEA Grapalat" w:cs="Sylfaen"/>
          <w:sz w:val="20"/>
          <w:lang w:val="hy-AM"/>
        </w:rPr>
        <w:t>սույն</w:t>
      </w:r>
      <w:r w:rsidRPr="00DE1E5A">
        <w:rPr>
          <w:rFonts w:ascii="GHEA Grapalat" w:hAnsi="GHEA Grapalat" w:cs="Arial Armenian"/>
          <w:sz w:val="20"/>
          <w:lang w:val="hy-AM"/>
        </w:rPr>
        <w:t xml:space="preserve"> ենթակետով </w:t>
      </w:r>
      <w:r w:rsidRPr="00DE1E5A">
        <w:rPr>
          <w:rFonts w:ascii="GHEA Grapalat" w:hAnsi="GHEA Grapalat" w:cs="Sylfaen"/>
          <w:sz w:val="20"/>
          <w:lang w:val="hy-AM"/>
        </w:rPr>
        <w:t>նախատեսված</w:t>
      </w:r>
      <w:r w:rsidRPr="00DE1E5A">
        <w:rPr>
          <w:rFonts w:ascii="GHEA Grapalat" w:hAnsi="GHEA Grapalat" w:cs="Arial Armenian"/>
          <w:sz w:val="20"/>
          <w:lang w:val="hy-AM"/>
        </w:rPr>
        <w:t xml:space="preserve"> </w:t>
      </w:r>
      <w:r w:rsidRPr="00DE1E5A">
        <w:rPr>
          <w:rFonts w:ascii="GHEA Grapalat" w:hAnsi="GHEA Grapalat" w:cs="Sylfaen"/>
          <w:sz w:val="20"/>
          <w:lang w:val="hy-AM"/>
        </w:rPr>
        <w:t>պահանջը.</w:t>
      </w:r>
    </w:p>
    <w:p w:rsidR="00C339E7" w:rsidRPr="00DE1E5A" w:rsidRDefault="00C339E7" w:rsidP="00C339E7">
      <w:pPr>
        <w:spacing w:after="0" w:line="240" w:lineRule="auto"/>
        <w:ind w:firstLine="567"/>
        <w:jc w:val="both"/>
        <w:rPr>
          <w:rFonts w:ascii="GHEA Grapalat" w:hAnsi="GHEA Grapalat" w:cs="Arial"/>
          <w:sz w:val="20"/>
          <w:lang w:val="hy-AM"/>
        </w:rPr>
      </w:pPr>
      <w:r w:rsidRPr="00DE1E5A">
        <w:rPr>
          <w:rFonts w:ascii="GHEA Grapalat" w:hAnsi="GHEA Grapalat" w:cs="Arial Armenian"/>
          <w:sz w:val="20"/>
          <w:lang w:val="hy-AM"/>
        </w:rPr>
        <w:t xml:space="preserve">3) </w:t>
      </w:r>
      <w:r w:rsidRPr="00DE1E5A">
        <w:rPr>
          <w:rFonts w:ascii="GHEA Grapalat" w:hAnsi="GHEA Grapalat" w:cs="Arial Armenian"/>
          <w:sz w:val="14"/>
          <w:lang w:val="hy-AM"/>
        </w:rPr>
        <w:t>&lt;&lt;</w:t>
      </w:r>
      <w:r w:rsidRPr="00DE1E5A">
        <w:rPr>
          <w:rFonts w:ascii="GHEA Grapalat" w:hAnsi="GHEA Grapalat" w:cs="Sylfaen"/>
          <w:sz w:val="20"/>
          <w:lang w:val="hy-AM"/>
        </w:rPr>
        <w:t>Ֆինանսական</w:t>
      </w:r>
      <w:r w:rsidRPr="00DE1E5A">
        <w:rPr>
          <w:rFonts w:ascii="GHEA Grapalat" w:hAnsi="GHEA Grapalat" w:cs="Arial"/>
          <w:sz w:val="20"/>
          <w:lang w:val="hy-AM"/>
        </w:rPr>
        <w:t xml:space="preserve"> </w:t>
      </w:r>
      <w:r w:rsidRPr="00DE1E5A">
        <w:rPr>
          <w:rFonts w:ascii="GHEA Grapalat" w:hAnsi="GHEA Grapalat" w:cs="Sylfaen"/>
          <w:sz w:val="20"/>
          <w:lang w:val="hy-AM"/>
        </w:rPr>
        <w:t>միջոցներ</w:t>
      </w:r>
      <w:r w:rsidRPr="00DE1E5A">
        <w:rPr>
          <w:rFonts w:ascii="GHEA Grapalat" w:hAnsi="GHEA Grapalat" w:cs="Sylfaen"/>
          <w:sz w:val="14"/>
          <w:lang w:val="hy-AM"/>
        </w:rPr>
        <w:t>&gt;&gt;</w:t>
      </w:r>
      <w:r w:rsidRPr="00DE1E5A">
        <w:rPr>
          <w:rFonts w:ascii="GHEA Grapalat" w:hAnsi="GHEA Grapalat" w:cs="Arial Armenian"/>
          <w:sz w:val="20"/>
          <w:lang w:val="hy-AM"/>
        </w:rPr>
        <w:t xml:space="preserve"> որակավորման չափանիշը </w:t>
      </w:r>
      <w:r w:rsidRPr="00DE1E5A">
        <w:rPr>
          <w:rFonts w:ascii="GHEA Grapalat" w:hAnsi="GHEA Grapalat" w:cs="Arial"/>
          <w:sz w:val="20"/>
          <w:lang w:val="hy-AM"/>
        </w:rPr>
        <w:t xml:space="preserve">սահմանվում և </w:t>
      </w:r>
      <w:r w:rsidRPr="00DE1E5A">
        <w:rPr>
          <w:rFonts w:ascii="GHEA Grapalat" w:hAnsi="GHEA Grapalat" w:cs="Sylfaen"/>
          <w:sz w:val="20"/>
          <w:lang w:val="hy-AM"/>
        </w:rPr>
        <w:t>գնահատվում</w:t>
      </w:r>
      <w:r w:rsidRPr="00DE1E5A">
        <w:rPr>
          <w:rFonts w:ascii="GHEA Grapalat" w:hAnsi="GHEA Grapalat" w:cs="Arial"/>
          <w:sz w:val="20"/>
          <w:lang w:val="hy-AM"/>
        </w:rPr>
        <w:t xml:space="preserve"> </w:t>
      </w:r>
      <w:r w:rsidRPr="00DE1E5A">
        <w:rPr>
          <w:rFonts w:ascii="GHEA Grapalat" w:hAnsi="GHEA Grapalat" w:cs="Sylfaen"/>
          <w:sz w:val="20"/>
          <w:lang w:val="hy-AM"/>
        </w:rPr>
        <w:t>է</w:t>
      </w:r>
      <w:r w:rsidRPr="00DE1E5A">
        <w:rPr>
          <w:rFonts w:ascii="GHEA Grapalat" w:hAnsi="GHEA Grapalat" w:cs="Arial"/>
          <w:sz w:val="20"/>
          <w:lang w:val="hy-AM"/>
        </w:rPr>
        <w:t xml:space="preserve"> </w:t>
      </w:r>
      <w:r w:rsidRPr="00DE1E5A">
        <w:rPr>
          <w:rFonts w:ascii="GHEA Grapalat" w:hAnsi="GHEA Grapalat" w:cs="Sylfaen"/>
          <w:sz w:val="20"/>
          <w:lang w:val="hy-AM"/>
        </w:rPr>
        <w:t>հետևյալ</w:t>
      </w:r>
      <w:r w:rsidRPr="00DE1E5A">
        <w:rPr>
          <w:rFonts w:ascii="GHEA Grapalat" w:hAnsi="GHEA Grapalat" w:cs="Arial"/>
          <w:sz w:val="20"/>
          <w:lang w:val="hy-AM"/>
        </w:rPr>
        <w:t xml:space="preserve"> </w:t>
      </w:r>
      <w:r w:rsidRPr="00DE1E5A">
        <w:rPr>
          <w:rFonts w:ascii="GHEA Grapalat" w:hAnsi="GHEA Grapalat" w:cs="Sylfaen"/>
          <w:sz w:val="20"/>
          <w:lang w:val="hy-AM"/>
        </w:rPr>
        <w:t>կարգով</w:t>
      </w:r>
      <w:r w:rsidRPr="00DE1E5A">
        <w:rPr>
          <w:rFonts w:ascii="GHEA Grapalat" w:hAnsi="GHEA Grapalat" w:cs="Arial"/>
          <w:sz w:val="20"/>
          <w:lang w:val="hy-AM"/>
        </w:rPr>
        <w:t>`</w:t>
      </w:r>
    </w:p>
    <w:p w:rsidR="00C339E7" w:rsidRPr="00DE1E5A" w:rsidRDefault="00C339E7" w:rsidP="00C339E7">
      <w:pPr>
        <w:pStyle w:val="norm"/>
        <w:spacing w:line="240" w:lineRule="auto"/>
        <w:rPr>
          <w:rFonts w:ascii="GHEA Grapalat" w:hAnsi="GHEA Grapalat" w:cs="Sylfaen"/>
          <w:sz w:val="20"/>
          <w:lang w:val="hy-AM"/>
        </w:rPr>
      </w:pPr>
      <w:r w:rsidRPr="00DE1E5A">
        <w:rPr>
          <w:rFonts w:ascii="GHEA Grapalat" w:hAnsi="GHEA Grapalat"/>
          <w:sz w:val="20"/>
          <w:lang w:val="hy-AM"/>
        </w:rPr>
        <w:t xml:space="preserve">ա. </w:t>
      </w:r>
      <w:r w:rsidRPr="00DE1E5A">
        <w:rPr>
          <w:rFonts w:ascii="GHEA Grapalat" w:hAnsi="GHEA Grapalat" w:cs="Arial Armenian"/>
          <w:sz w:val="20"/>
          <w:lang w:val="hy-AM"/>
        </w:rPr>
        <w:t>մ</w:t>
      </w:r>
      <w:r w:rsidRPr="00DE1E5A">
        <w:rPr>
          <w:rFonts w:ascii="GHEA Grapalat" w:hAnsi="GHEA Grapalat" w:cs="Sylfaen"/>
          <w:sz w:val="20"/>
          <w:lang w:val="hy-AM"/>
        </w:rPr>
        <w:t>ասնակիցը</w:t>
      </w:r>
      <w:r w:rsidRPr="00DE1E5A">
        <w:rPr>
          <w:rFonts w:ascii="GHEA Grapalat" w:hAnsi="GHEA Grapalat"/>
          <w:sz w:val="20"/>
          <w:lang w:val="hy-AM"/>
        </w:rPr>
        <w:t xml:space="preserve"> </w:t>
      </w:r>
      <w:r w:rsidRPr="00DE1E5A">
        <w:rPr>
          <w:rFonts w:ascii="GHEA Grapalat" w:hAnsi="GHEA Grapalat" w:cs="Sylfaen"/>
          <w:sz w:val="20"/>
          <w:lang w:val="hy-AM"/>
        </w:rPr>
        <w:t>հայտով</w:t>
      </w:r>
      <w:r w:rsidRPr="00DE1E5A">
        <w:rPr>
          <w:rFonts w:ascii="GHEA Grapalat" w:hAnsi="GHEA Grapalat"/>
          <w:sz w:val="20"/>
          <w:lang w:val="hy-AM"/>
        </w:rPr>
        <w:t xml:space="preserve"> </w:t>
      </w:r>
      <w:r w:rsidRPr="00DE1E5A">
        <w:rPr>
          <w:rFonts w:ascii="GHEA Grapalat" w:hAnsi="GHEA Grapalat" w:cs="Sylfaen"/>
          <w:sz w:val="20"/>
          <w:lang w:val="hy-AM"/>
        </w:rPr>
        <w:t>ներկայացնում</w:t>
      </w:r>
      <w:r w:rsidRPr="00DE1E5A">
        <w:rPr>
          <w:rFonts w:ascii="GHEA Grapalat" w:hAnsi="GHEA Grapalat"/>
          <w:sz w:val="20"/>
          <w:lang w:val="hy-AM"/>
        </w:rPr>
        <w:t xml:space="preserve"> </w:t>
      </w:r>
      <w:r w:rsidRPr="00DE1E5A">
        <w:rPr>
          <w:rFonts w:ascii="GHEA Grapalat" w:hAnsi="GHEA Grapalat" w:cs="Sylfaen"/>
          <w:sz w:val="20"/>
          <w:lang w:val="hy-AM"/>
        </w:rPr>
        <w:t>է</w:t>
      </w:r>
      <w:r w:rsidRPr="00DE1E5A">
        <w:rPr>
          <w:rFonts w:ascii="GHEA Grapalat" w:hAnsi="GHEA Grapalat"/>
          <w:sz w:val="20"/>
          <w:lang w:val="hy-AM"/>
        </w:rPr>
        <w:t xml:space="preserve"> իր կողմից հաստատված </w:t>
      </w:r>
      <w:r w:rsidRPr="00DE1E5A">
        <w:rPr>
          <w:rFonts w:ascii="GHEA Grapalat" w:hAnsi="GHEA Grapalat" w:cs="Sylfaen"/>
          <w:sz w:val="20"/>
          <w:lang w:val="hy-AM"/>
        </w:rPr>
        <w:t xml:space="preserve">հայտարարություն, </w:t>
      </w:r>
      <w:r w:rsidRPr="00DE1E5A">
        <w:rPr>
          <w:rFonts w:ascii="GHEA Grapalat" w:hAnsi="GHEA Grapalat" w:cs="Arial Armenian"/>
          <w:sz w:val="20"/>
          <w:lang w:val="hy-AM"/>
        </w:rPr>
        <w:t xml:space="preserve">կնքվելիք </w:t>
      </w:r>
      <w:r w:rsidRPr="00DE1E5A">
        <w:rPr>
          <w:rFonts w:ascii="GHEA Grapalat" w:hAnsi="GHEA Grapalat" w:cs="Sylfaen"/>
          <w:sz w:val="20"/>
          <w:lang w:val="hy-AM"/>
        </w:rPr>
        <w:t>պայմանագրի</w:t>
      </w:r>
      <w:r w:rsidRPr="00DE1E5A">
        <w:rPr>
          <w:rFonts w:ascii="GHEA Grapalat" w:hAnsi="GHEA Grapalat" w:cs="Arial Armenian"/>
          <w:sz w:val="20"/>
          <w:lang w:val="hy-AM"/>
        </w:rPr>
        <w:t xml:space="preserve"> </w:t>
      </w:r>
      <w:r w:rsidRPr="00DE1E5A">
        <w:rPr>
          <w:rFonts w:ascii="GHEA Grapalat" w:hAnsi="GHEA Grapalat" w:cs="Sylfaen"/>
          <w:sz w:val="20"/>
          <w:lang w:val="hy-AM"/>
        </w:rPr>
        <w:t>կատարման</w:t>
      </w:r>
      <w:r w:rsidRPr="00DE1E5A">
        <w:rPr>
          <w:rFonts w:ascii="GHEA Grapalat" w:hAnsi="GHEA Grapalat" w:cs="Arial Armenian"/>
          <w:sz w:val="20"/>
          <w:lang w:val="hy-AM"/>
        </w:rPr>
        <w:t xml:space="preserve"> </w:t>
      </w:r>
      <w:r w:rsidRPr="00DE1E5A">
        <w:rPr>
          <w:rFonts w:ascii="GHEA Grapalat" w:hAnsi="GHEA Grapalat" w:cs="Sylfaen"/>
          <w:sz w:val="20"/>
          <w:lang w:val="hy-AM"/>
        </w:rPr>
        <w:t>համար</w:t>
      </w:r>
      <w:r w:rsidRPr="00DE1E5A">
        <w:rPr>
          <w:rFonts w:ascii="GHEA Grapalat" w:hAnsi="GHEA Grapalat" w:cs="Arial Armenian"/>
          <w:sz w:val="20"/>
          <w:lang w:val="hy-AM"/>
        </w:rPr>
        <w:t xml:space="preserve"> </w:t>
      </w:r>
      <w:r w:rsidRPr="00DE1E5A">
        <w:rPr>
          <w:rFonts w:ascii="GHEA Grapalat" w:hAnsi="GHEA Grapalat" w:cs="Sylfaen"/>
          <w:sz w:val="20"/>
          <w:lang w:val="hy-AM"/>
        </w:rPr>
        <w:t>անհրաժեշտ ֆինանսական</w:t>
      </w:r>
      <w:r w:rsidRPr="00DE1E5A">
        <w:rPr>
          <w:rFonts w:ascii="GHEA Grapalat" w:hAnsi="GHEA Grapalat" w:cs="Arial Armenian"/>
          <w:sz w:val="20"/>
          <w:lang w:val="hy-AM"/>
        </w:rPr>
        <w:t xml:space="preserve"> </w:t>
      </w:r>
      <w:r w:rsidRPr="00DE1E5A">
        <w:rPr>
          <w:rFonts w:ascii="GHEA Grapalat" w:hAnsi="GHEA Grapalat" w:cs="Sylfaen"/>
          <w:sz w:val="20"/>
          <w:lang w:val="hy-AM"/>
        </w:rPr>
        <w:t>միջոցների</w:t>
      </w:r>
      <w:r w:rsidRPr="00DE1E5A">
        <w:rPr>
          <w:rFonts w:ascii="GHEA Grapalat" w:hAnsi="GHEA Grapalat" w:cs="Arial Armenian"/>
          <w:sz w:val="20"/>
          <w:lang w:val="hy-AM"/>
        </w:rPr>
        <w:t xml:space="preserve"> </w:t>
      </w:r>
      <w:r w:rsidRPr="00DE1E5A">
        <w:rPr>
          <w:rFonts w:ascii="GHEA Grapalat" w:hAnsi="GHEA Grapalat" w:cs="Sylfaen"/>
          <w:sz w:val="20"/>
          <w:lang w:val="hy-AM"/>
        </w:rPr>
        <w:t>առկայության</w:t>
      </w:r>
      <w:r w:rsidRPr="00DE1E5A">
        <w:rPr>
          <w:rFonts w:ascii="GHEA Grapalat" w:hAnsi="GHEA Grapalat" w:cs="Arial Armenian"/>
          <w:sz w:val="20"/>
          <w:lang w:val="hy-AM"/>
        </w:rPr>
        <w:t xml:space="preserve"> </w:t>
      </w:r>
      <w:r w:rsidRPr="00DE1E5A">
        <w:rPr>
          <w:rFonts w:ascii="GHEA Grapalat" w:hAnsi="GHEA Grapalat" w:cs="Sylfaen"/>
          <w:sz w:val="20"/>
          <w:lang w:val="hy-AM"/>
        </w:rPr>
        <w:t>մասին.</w:t>
      </w:r>
    </w:p>
    <w:p w:rsidR="00C339E7" w:rsidRPr="00DE1E5A" w:rsidDel="006A0D8B" w:rsidRDefault="00C339E7" w:rsidP="00C339E7">
      <w:pPr>
        <w:pStyle w:val="norm"/>
        <w:spacing w:line="240" w:lineRule="auto"/>
        <w:rPr>
          <w:rFonts w:ascii="GHEA Grapalat" w:hAnsi="GHEA Grapalat" w:cs="Sylfaen"/>
          <w:sz w:val="20"/>
          <w:szCs w:val="24"/>
          <w:lang w:val="pt-BR" w:eastAsia="en-US"/>
        </w:rPr>
      </w:pPr>
      <w:r w:rsidRPr="00DE1E5A">
        <w:rPr>
          <w:rFonts w:ascii="GHEA Grapalat" w:hAnsi="GHEA Grapalat" w:cs="Arial Armenian"/>
          <w:sz w:val="20"/>
          <w:lang w:val="hy-AM"/>
        </w:rPr>
        <w:t xml:space="preserve">բ. մասնակցի որակավորումը այս չափանիշի գծով գնահատվում է բավարար, եթե վերջինս </w:t>
      </w:r>
      <w:r w:rsidRPr="00DE1E5A">
        <w:rPr>
          <w:rFonts w:ascii="GHEA Grapalat" w:hAnsi="GHEA Grapalat" w:cs="Sylfaen"/>
          <w:sz w:val="20"/>
          <w:lang w:val="hy-AM"/>
        </w:rPr>
        <w:t>ապահովում</w:t>
      </w:r>
      <w:r w:rsidRPr="00DE1E5A">
        <w:rPr>
          <w:rFonts w:ascii="GHEA Grapalat" w:hAnsi="GHEA Grapalat" w:cs="Arial Armenian"/>
          <w:sz w:val="20"/>
          <w:lang w:val="hy-AM"/>
        </w:rPr>
        <w:t xml:space="preserve"> </w:t>
      </w:r>
      <w:r w:rsidRPr="00DE1E5A">
        <w:rPr>
          <w:rFonts w:ascii="GHEA Grapalat" w:hAnsi="GHEA Grapalat" w:cs="Sylfaen"/>
          <w:sz w:val="20"/>
          <w:lang w:val="hy-AM"/>
        </w:rPr>
        <w:t>է</w:t>
      </w:r>
      <w:r w:rsidRPr="00DE1E5A">
        <w:rPr>
          <w:rFonts w:ascii="GHEA Grapalat" w:hAnsi="GHEA Grapalat" w:cs="Arial Armenian"/>
          <w:sz w:val="20"/>
          <w:lang w:val="hy-AM"/>
        </w:rPr>
        <w:t xml:space="preserve"> </w:t>
      </w:r>
      <w:r w:rsidRPr="00DE1E5A">
        <w:rPr>
          <w:rFonts w:ascii="GHEA Grapalat" w:hAnsi="GHEA Grapalat" w:cs="Sylfaen"/>
          <w:sz w:val="20"/>
          <w:lang w:val="hy-AM"/>
        </w:rPr>
        <w:t>սույն</w:t>
      </w:r>
      <w:r w:rsidRPr="00DE1E5A">
        <w:rPr>
          <w:rFonts w:ascii="GHEA Grapalat" w:hAnsi="GHEA Grapalat" w:cs="Arial Armenian"/>
          <w:sz w:val="20"/>
          <w:lang w:val="hy-AM"/>
        </w:rPr>
        <w:t xml:space="preserve"> ենթակետով </w:t>
      </w:r>
      <w:r w:rsidRPr="00DE1E5A">
        <w:rPr>
          <w:rFonts w:ascii="GHEA Grapalat" w:hAnsi="GHEA Grapalat" w:cs="Sylfaen"/>
          <w:sz w:val="20"/>
          <w:lang w:val="hy-AM"/>
        </w:rPr>
        <w:t>նախատեսված</w:t>
      </w:r>
      <w:r w:rsidRPr="00DE1E5A">
        <w:rPr>
          <w:rFonts w:ascii="GHEA Grapalat" w:hAnsi="GHEA Grapalat" w:cs="Arial Armenian"/>
          <w:sz w:val="20"/>
          <w:lang w:val="hy-AM"/>
        </w:rPr>
        <w:t xml:space="preserve"> պահանջը.</w:t>
      </w:r>
      <w:r w:rsidRPr="00DE1E5A" w:rsidDel="006A0D8B">
        <w:rPr>
          <w:rFonts w:ascii="GHEA Grapalat" w:hAnsi="GHEA Grapalat" w:cs="Sylfaen"/>
          <w:sz w:val="20"/>
          <w:szCs w:val="24"/>
          <w:lang w:val="pt-BR" w:eastAsia="en-US"/>
        </w:rPr>
        <w:t xml:space="preserve"> </w:t>
      </w:r>
    </w:p>
    <w:p w:rsidR="00C339E7" w:rsidRPr="00DE1E5A" w:rsidRDefault="00C339E7" w:rsidP="00C339E7">
      <w:pPr>
        <w:spacing w:after="0" w:line="240" w:lineRule="auto"/>
        <w:ind w:firstLine="567"/>
        <w:jc w:val="both"/>
        <w:rPr>
          <w:rFonts w:ascii="GHEA Grapalat" w:hAnsi="GHEA Grapalat" w:cs="Arial"/>
          <w:sz w:val="20"/>
          <w:lang w:val="hy-AM"/>
        </w:rPr>
      </w:pPr>
      <w:r w:rsidRPr="00DE1E5A">
        <w:rPr>
          <w:rFonts w:ascii="GHEA Grapalat" w:hAnsi="GHEA Grapalat" w:cs="Arial Armenian"/>
          <w:sz w:val="20"/>
          <w:lang w:val="pt-BR"/>
        </w:rPr>
        <w:lastRenderedPageBreak/>
        <w:t xml:space="preserve">4) </w:t>
      </w:r>
      <w:r w:rsidRPr="00DE1E5A">
        <w:rPr>
          <w:rFonts w:ascii="GHEA Grapalat" w:hAnsi="GHEA Grapalat" w:cs="Arial Armenian"/>
          <w:sz w:val="14"/>
          <w:lang w:val="hy-AM"/>
        </w:rPr>
        <w:t>&lt;&lt;</w:t>
      </w:r>
      <w:r w:rsidRPr="00DE1E5A">
        <w:rPr>
          <w:rFonts w:ascii="GHEA Grapalat" w:hAnsi="GHEA Grapalat" w:cs="Sylfaen"/>
          <w:sz w:val="20"/>
          <w:lang w:val="hy-AM"/>
        </w:rPr>
        <w:t>Աշխատանքային</w:t>
      </w:r>
      <w:r w:rsidRPr="00DE1E5A">
        <w:rPr>
          <w:rFonts w:ascii="GHEA Grapalat" w:hAnsi="GHEA Grapalat" w:cs="Arial"/>
          <w:sz w:val="20"/>
          <w:lang w:val="hy-AM"/>
        </w:rPr>
        <w:t xml:space="preserve"> </w:t>
      </w:r>
      <w:r w:rsidRPr="00DE1E5A">
        <w:rPr>
          <w:rFonts w:ascii="GHEA Grapalat" w:hAnsi="GHEA Grapalat" w:cs="Sylfaen"/>
          <w:sz w:val="20"/>
          <w:lang w:val="hy-AM"/>
        </w:rPr>
        <w:t>ռեսուրսներ</w:t>
      </w:r>
      <w:r w:rsidRPr="00DE1E5A">
        <w:rPr>
          <w:rFonts w:ascii="GHEA Grapalat" w:hAnsi="GHEA Grapalat" w:cs="Sylfaen"/>
          <w:sz w:val="14"/>
          <w:lang w:val="hy-AM"/>
        </w:rPr>
        <w:t>&gt;&gt;</w:t>
      </w:r>
      <w:r w:rsidRPr="00DE1E5A">
        <w:rPr>
          <w:rFonts w:ascii="GHEA Grapalat" w:hAnsi="GHEA Grapalat" w:cs="Arial Armenian"/>
          <w:sz w:val="20"/>
          <w:lang w:val="hy-AM"/>
        </w:rPr>
        <w:t xml:space="preserve"> </w:t>
      </w:r>
      <w:r w:rsidRPr="00DE1E5A">
        <w:rPr>
          <w:rFonts w:ascii="GHEA Grapalat" w:hAnsi="GHEA Grapalat" w:cs="Arial Armenian"/>
          <w:sz w:val="20"/>
        </w:rPr>
        <w:t>որակավորման</w:t>
      </w:r>
      <w:r w:rsidRPr="00DE1E5A">
        <w:rPr>
          <w:rFonts w:ascii="GHEA Grapalat" w:hAnsi="GHEA Grapalat" w:cs="Arial Armenian"/>
          <w:sz w:val="20"/>
          <w:lang w:val="pt-BR"/>
        </w:rPr>
        <w:t xml:space="preserve"> </w:t>
      </w:r>
      <w:r w:rsidRPr="00DE1E5A">
        <w:rPr>
          <w:rFonts w:ascii="GHEA Grapalat" w:hAnsi="GHEA Grapalat" w:cs="Arial Armenian"/>
          <w:sz w:val="20"/>
        </w:rPr>
        <w:t>չափանիշը</w:t>
      </w:r>
      <w:r w:rsidRPr="00DE1E5A">
        <w:rPr>
          <w:rFonts w:ascii="GHEA Grapalat" w:hAnsi="GHEA Grapalat" w:cs="Arial Armenian"/>
          <w:sz w:val="20"/>
          <w:lang w:val="pt-BR"/>
        </w:rPr>
        <w:t xml:space="preserve"> </w:t>
      </w:r>
      <w:r w:rsidRPr="00DE1E5A">
        <w:rPr>
          <w:rFonts w:ascii="GHEA Grapalat" w:hAnsi="GHEA Grapalat" w:cs="Arial Armenian"/>
          <w:sz w:val="20"/>
        </w:rPr>
        <w:t>սահմանվում</w:t>
      </w:r>
      <w:r w:rsidRPr="00DE1E5A">
        <w:rPr>
          <w:rFonts w:ascii="GHEA Grapalat" w:hAnsi="GHEA Grapalat" w:cs="Arial Armenian"/>
          <w:sz w:val="20"/>
          <w:lang w:val="pt-BR"/>
        </w:rPr>
        <w:t xml:space="preserve"> </w:t>
      </w:r>
      <w:r w:rsidRPr="00DE1E5A">
        <w:rPr>
          <w:rFonts w:ascii="GHEA Grapalat" w:hAnsi="GHEA Grapalat" w:cs="Arial Armenian"/>
          <w:sz w:val="20"/>
        </w:rPr>
        <w:t>և</w:t>
      </w:r>
      <w:r w:rsidRPr="00DE1E5A">
        <w:rPr>
          <w:rFonts w:ascii="GHEA Grapalat" w:hAnsi="GHEA Grapalat" w:cs="Arial Armenian"/>
          <w:sz w:val="20"/>
          <w:lang w:val="pt-BR"/>
        </w:rPr>
        <w:t xml:space="preserve"> </w:t>
      </w:r>
      <w:r w:rsidRPr="00DE1E5A">
        <w:rPr>
          <w:rFonts w:ascii="GHEA Grapalat" w:hAnsi="GHEA Grapalat" w:cs="Sylfaen"/>
          <w:sz w:val="20"/>
          <w:lang w:val="hy-AM"/>
        </w:rPr>
        <w:t>գնահատվում</w:t>
      </w:r>
      <w:r w:rsidRPr="00DE1E5A">
        <w:rPr>
          <w:rFonts w:ascii="GHEA Grapalat" w:hAnsi="GHEA Grapalat" w:cs="Arial"/>
          <w:sz w:val="20"/>
          <w:lang w:val="hy-AM"/>
        </w:rPr>
        <w:t xml:space="preserve"> </w:t>
      </w:r>
      <w:r w:rsidRPr="00DE1E5A">
        <w:rPr>
          <w:rFonts w:ascii="GHEA Grapalat" w:hAnsi="GHEA Grapalat" w:cs="Sylfaen"/>
          <w:sz w:val="20"/>
          <w:lang w:val="hy-AM"/>
        </w:rPr>
        <w:t>է</w:t>
      </w:r>
      <w:r w:rsidRPr="00DE1E5A">
        <w:rPr>
          <w:rFonts w:ascii="GHEA Grapalat" w:hAnsi="GHEA Grapalat" w:cs="Arial"/>
          <w:sz w:val="20"/>
          <w:lang w:val="hy-AM"/>
        </w:rPr>
        <w:t xml:space="preserve"> </w:t>
      </w:r>
      <w:r w:rsidRPr="00DE1E5A">
        <w:rPr>
          <w:rFonts w:ascii="GHEA Grapalat" w:hAnsi="GHEA Grapalat" w:cs="Sylfaen"/>
          <w:sz w:val="20"/>
          <w:lang w:val="hy-AM"/>
        </w:rPr>
        <w:t>հետևյալ</w:t>
      </w:r>
      <w:r w:rsidRPr="00DE1E5A">
        <w:rPr>
          <w:rFonts w:ascii="GHEA Grapalat" w:hAnsi="GHEA Grapalat" w:cs="Arial"/>
          <w:sz w:val="20"/>
          <w:lang w:val="hy-AM"/>
        </w:rPr>
        <w:t xml:space="preserve"> </w:t>
      </w:r>
      <w:r w:rsidRPr="00DE1E5A">
        <w:rPr>
          <w:rFonts w:ascii="GHEA Grapalat" w:hAnsi="GHEA Grapalat" w:cs="Sylfaen"/>
          <w:sz w:val="20"/>
          <w:lang w:val="hy-AM"/>
        </w:rPr>
        <w:t>կարգով</w:t>
      </w:r>
      <w:r w:rsidRPr="00DE1E5A">
        <w:rPr>
          <w:rFonts w:ascii="GHEA Grapalat" w:hAnsi="GHEA Grapalat" w:cs="Arial"/>
          <w:sz w:val="20"/>
          <w:lang w:val="hy-AM"/>
        </w:rPr>
        <w:t>`</w:t>
      </w:r>
    </w:p>
    <w:p w:rsidR="00C339E7" w:rsidRPr="00DE1E5A" w:rsidRDefault="00C339E7" w:rsidP="00C339E7">
      <w:pPr>
        <w:spacing w:after="0" w:line="240" w:lineRule="auto"/>
        <w:ind w:firstLine="567"/>
        <w:jc w:val="both"/>
        <w:rPr>
          <w:rFonts w:ascii="GHEA Grapalat" w:hAnsi="GHEA Grapalat" w:cs="Arial Armenian"/>
          <w:sz w:val="20"/>
          <w:szCs w:val="20"/>
          <w:lang w:val="hy-AM" w:eastAsia="ru-RU"/>
        </w:rPr>
      </w:pPr>
      <w:r w:rsidRPr="00DE1E5A">
        <w:rPr>
          <w:rFonts w:ascii="GHEA Grapalat" w:hAnsi="GHEA Grapalat" w:cs="Arial Armenian"/>
          <w:sz w:val="20"/>
          <w:szCs w:val="20"/>
          <w:lang w:val="hy-AM"/>
        </w:rPr>
        <w:t>ա.</w:t>
      </w:r>
      <w:r w:rsidRPr="00DE1E5A">
        <w:rPr>
          <w:rFonts w:ascii="GHEA Grapalat" w:hAnsi="GHEA Grapalat" w:cs="Arial Armenian"/>
          <w:sz w:val="20"/>
          <w:lang w:val="hy-AM"/>
        </w:rPr>
        <w:t xml:space="preserve"> մ</w:t>
      </w:r>
      <w:r w:rsidRPr="00DE1E5A">
        <w:rPr>
          <w:rFonts w:ascii="GHEA Grapalat" w:hAnsi="GHEA Grapalat" w:cs="Arial Armenian"/>
          <w:sz w:val="20"/>
          <w:szCs w:val="20"/>
          <w:lang w:val="hy-AM" w:eastAsia="ru-RU"/>
        </w:rPr>
        <w:t>ասնակիցը հայտով ներկայացնում է իր կողմից հաստատված հայտարարություն կնքվելիք պայմանագրի կատարման համար անհրաժեշտ աշխատանքային ռեսուրսների առկայության մասին</w:t>
      </w:r>
      <w:bookmarkStart w:id="0" w:name="_Hlk9261498"/>
      <w:r w:rsidRPr="00C479A8">
        <w:rPr>
          <w:rFonts w:ascii="GHEA Grapalat" w:hAnsi="GHEA Grapalat" w:cs="Arial Armenian"/>
          <w:sz w:val="20"/>
          <w:szCs w:val="20"/>
          <w:lang w:val="hy-AM" w:eastAsia="ru-RU"/>
        </w:rPr>
        <w:t>՝ նշելով աշխատակիցների քանակը, որոնց միջոցով մասնակիցը պետք է ապահովվի պայմանագրի կատարումը</w:t>
      </w:r>
      <w:r w:rsidRPr="00DE1E5A">
        <w:rPr>
          <w:rFonts w:ascii="GHEA Grapalat" w:hAnsi="GHEA Grapalat" w:cs="Arial Armenian"/>
          <w:sz w:val="20"/>
          <w:szCs w:val="20"/>
          <w:lang w:val="hy-AM" w:eastAsia="ru-RU"/>
        </w:rPr>
        <w:t>.</w:t>
      </w:r>
      <w:r w:rsidRPr="00DE1E5A">
        <w:rPr>
          <w:rFonts w:ascii="GHEA Grapalat" w:hAnsi="GHEA Grapalat" w:cs="Arial Armenian"/>
          <w:i/>
          <w:sz w:val="18"/>
          <w:szCs w:val="18"/>
          <w:u w:val="single"/>
          <w:lang w:val="hy-AM" w:eastAsia="ru-RU"/>
        </w:rPr>
        <w:t xml:space="preserve"> </w:t>
      </w:r>
      <w:bookmarkEnd w:id="0"/>
    </w:p>
    <w:p w:rsidR="00C339E7" w:rsidRPr="00DE1E5A" w:rsidRDefault="00C339E7" w:rsidP="00C339E7">
      <w:pPr>
        <w:spacing w:after="0" w:line="240" w:lineRule="auto"/>
        <w:ind w:firstLine="567"/>
        <w:jc w:val="both"/>
        <w:rPr>
          <w:rFonts w:ascii="GHEA Grapalat" w:hAnsi="GHEA Grapalat" w:cs="Arial Armenian"/>
          <w:sz w:val="20"/>
          <w:lang w:val="hy-AM"/>
        </w:rPr>
      </w:pPr>
      <w:r w:rsidRPr="00DE1E5A">
        <w:rPr>
          <w:rFonts w:ascii="GHEA Grapalat" w:hAnsi="GHEA Grapalat" w:cs="Arial Armenian"/>
          <w:sz w:val="20"/>
          <w:lang w:val="hy-AM"/>
        </w:rPr>
        <w:t xml:space="preserve">բ. մասնակցի որակավորումը այս չափանիշի գծով գնահատվում է բավարար, եթե վերջինս </w:t>
      </w:r>
      <w:r w:rsidRPr="00DE1E5A">
        <w:rPr>
          <w:rFonts w:ascii="GHEA Grapalat" w:hAnsi="GHEA Grapalat" w:cs="Sylfaen"/>
          <w:sz w:val="20"/>
          <w:lang w:val="hy-AM"/>
        </w:rPr>
        <w:t>ապահովում</w:t>
      </w:r>
      <w:r w:rsidRPr="00DE1E5A">
        <w:rPr>
          <w:rFonts w:ascii="GHEA Grapalat" w:hAnsi="GHEA Grapalat" w:cs="Arial Armenian"/>
          <w:sz w:val="20"/>
          <w:lang w:val="hy-AM"/>
        </w:rPr>
        <w:t xml:space="preserve"> </w:t>
      </w:r>
      <w:r w:rsidRPr="00DE1E5A">
        <w:rPr>
          <w:rFonts w:ascii="GHEA Grapalat" w:hAnsi="GHEA Grapalat" w:cs="Sylfaen"/>
          <w:sz w:val="20"/>
          <w:lang w:val="hy-AM"/>
        </w:rPr>
        <w:t>է</w:t>
      </w:r>
      <w:r w:rsidRPr="00DE1E5A">
        <w:rPr>
          <w:rFonts w:ascii="GHEA Grapalat" w:hAnsi="GHEA Grapalat" w:cs="Arial Armenian"/>
          <w:sz w:val="20"/>
          <w:lang w:val="hy-AM"/>
        </w:rPr>
        <w:t xml:space="preserve"> </w:t>
      </w:r>
      <w:r w:rsidRPr="00DE1E5A">
        <w:rPr>
          <w:rFonts w:ascii="GHEA Grapalat" w:hAnsi="GHEA Grapalat" w:cs="Sylfaen"/>
          <w:sz w:val="20"/>
          <w:lang w:val="hy-AM"/>
        </w:rPr>
        <w:t>սույն</w:t>
      </w:r>
      <w:r w:rsidRPr="00DE1E5A">
        <w:rPr>
          <w:rFonts w:ascii="GHEA Grapalat" w:hAnsi="GHEA Grapalat" w:cs="Arial Armenian"/>
          <w:sz w:val="20"/>
          <w:lang w:val="hy-AM"/>
        </w:rPr>
        <w:t xml:space="preserve"> ենթակետով </w:t>
      </w:r>
      <w:r w:rsidRPr="00DE1E5A">
        <w:rPr>
          <w:rFonts w:ascii="GHEA Grapalat" w:hAnsi="GHEA Grapalat" w:cs="Sylfaen"/>
          <w:sz w:val="20"/>
          <w:lang w:val="hy-AM"/>
        </w:rPr>
        <w:t>նախատեսված</w:t>
      </w:r>
      <w:r w:rsidRPr="00DE1E5A">
        <w:rPr>
          <w:rFonts w:ascii="GHEA Grapalat" w:hAnsi="GHEA Grapalat" w:cs="Arial Armenian"/>
          <w:sz w:val="20"/>
          <w:lang w:val="hy-AM"/>
        </w:rPr>
        <w:t xml:space="preserve"> </w:t>
      </w:r>
      <w:r w:rsidRPr="00DE1E5A">
        <w:rPr>
          <w:rFonts w:ascii="GHEA Grapalat" w:hAnsi="GHEA Grapalat" w:cs="Sylfaen"/>
          <w:sz w:val="20"/>
          <w:lang w:val="hy-AM"/>
        </w:rPr>
        <w:t>պահանջը:</w:t>
      </w:r>
    </w:p>
    <w:p w:rsidR="00C339E7" w:rsidRPr="00DE1E5A" w:rsidRDefault="00C339E7" w:rsidP="00C339E7">
      <w:pPr>
        <w:pStyle w:val="norm"/>
        <w:spacing w:line="240" w:lineRule="auto"/>
        <w:ind w:firstLine="540"/>
        <w:rPr>
          <w:rFonts w:ascii="GHEA Grapalat" w:hAnsi="GHEA Grapalat" w:cs="Sylfaen"/>
          <w:sz w:val="20"/>
          <w:szCs w:val="24"/>
          <w:lang w:val="af-ZA" w:eastAsia="en-US"/>
        </w:rPr>
      </w:pPr>
      <w:r w:rsidRPr="00DE1E5A">
        <w:rPr>
          <w:rFonts w:ascii="GHEA Grapalat" w:hAnsi="GHEA Grapalat" w:cs="Sylfaen"/>
          <w:sz w:val="20"/>
          <w:szCs w:val="24"/>
          <w:lang w:val="hy-AM" w:eastAsia="en-US"/>
        </w:rPr>
        <w:t>2.6 Սույն ընթացակարգի շրջանակում կնքվելիք պայմանագիրը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կարող</w:t>
      </w:r>
      <w:r w:rsidRPr="00DE1E5A">
        <w:rPr>
          <w:rFonts w:ascii="GHEA Grapalat" w:hAnsi="GHEA Grapalat" w:cs="Sylfaen"/>
          <w:sz w:val="20"/>
          <w:szCs w:val="24"/>
          <w:lang w:val="af-ZA" w:eastAsia="en-US"/>
        </w:rPr>
        <w:t xml:space="preserve"> է </w:t>
      </w:r>
      <w:r w:rsidRPr="00DE1E5A">
        <w:rPr>
          <w:rFonts w:ascii="GHEA Grapalat" w:hAnsi="GHEA Grapalat" w:cs="Sylfaen"/>
          <w:sz w:val="20"/>
          <w:szCs w:val="24"/>
          <w:lang w:val="hy-AM" w:eastAsia="en-US"/>
        </w:rPr>
        <w:t>իրականացվել</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գործակալության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պայմանագիր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կնքելու</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միջոցով։</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Գործակալության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պայմանագրի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կողմ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չի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կարող</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հանդիսանալ</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սույն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ընթացակարգին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մասնակցելու</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նպատակով</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հայտ</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ներկայացրած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մասնակիցը</w:t>
      </w:r>
      <w:r w:rsidRPr="00DE1E5A">
        <w:rPr>
          <w:rFonts w:ascii="GHEA Grapalat" w:hAnsi="GHEA Grapalat" w:cs="Sylfaen"/>
          <w:sz w:val="20"/>
          <w:szCs w:val="24"/>
          <w:lang w:val="af-ZA" w:eastAsia="en-US"/>
        </w:rPr>
        <w:t xml:space="preserve">: </w:t>
      </w:r>
    </w:p>
    <w:p w:rsidR="00C339E7" w:rsidRPr="00DE1E5A" w:rsidRDefault="00C339E7" w:rsidP="00C339E7">
      <w:pPr>
        <w:pStyle w:val="BodyTextIndent2"/>
        <w:spacing w:line="240" w:lineRule="auto"/>
        <w:rPr>
          <w:rFonts w:ascii="GHEA Grapalat" w:hAnsi="GHEA Grapalat" w:cs="Sylfaen"/>
          <w:szCs w:val="24"/>
        </w:rPr>
      </w:pPr>
      <w:r w:rsidRPr="00DE1E5A">
        <w:rPr>
          <w:rFonts w:ascii="GHEA Grapalat" w:hAnsi="GHEA Grapalat" w:cs="Sylfaen"/>
          <w:szCs w:val="24"/>
        </w:rPr>
        <w:t xml:space="preserve"> 2</w:t>
      </w:r>
      <w:r w:rsidRPr="00DE1E5A">
        <w:rPr>
          <w:rFonts w:ascii="GHEA Grapalat" w:hAnsi="GHEA Grapalat" w:cs="Sylfaen"/>
          <w:szCs w:val="24"/>
          <w:lang w:val="hy-AM"/>
        </w:rPr>
        <w:t>.</w:t>
      </w:r>
      <w:r w:rsidRPr="00DE1E5A">
        <w:rPr>
          <w:rFonts w:ascii="GHEA Grapalat" w:hAnsi="GHEA Grapalat" w:cs="Sylfaen"/>
          <w:szCs w:val="24"/>
        </w:rPr>
        <w:t>7</w:t>
      </w:r>
      <w:r w:rsidRPr="00DE1E5A">
        <w:rPr>
          <w:rFonts w:ascii="GHEA Grapalat" w:hAnsi="GHEA Grapalat" w:cs="Sylfaen"/>
          <w:szCs w:val="24"/>
        </w:rPr>
        <w:tab/>
      </w:r>
      <w:r w:rsidRPr="00DE1E5A">
        <w:rPr>
          <w:rFonts w:ascii="GHEA Grapalat" w:hAnsi="GHEA Grapalat" w:cs="Sylfaen"/>
          <w:szCs w:val="24"/>
          <w:lang w:val="ru-RU"/>
        </w:rPr>
        <w:t>Մասնակիցները</w:t>
      </w:r>
      <w:r w:rsidRPr="00DE1E5A">
        <w:rPr>
          <w:rFonts w:ascii="GHEA Grapalat" w:hAnsi="GHEA Grapalat" w:cs="Sylfaen"/>
          <w:szCs w:val="24"/>
        </w:rPr>
        <w:t xml:space="preserve"> </w:t>
      </w:r>
      <w:r w:rsidRPr="00DE1E5A">
        <w:rPr>
          <w:rFonts w:ascii="GHEA Grapalat" w:hAnsi="GHEA Grapalat" w:cs="Sylfaen"/>
          <w:szCs w:val="24"/>
          <w:lang w:val="ru-RU"/>
        </w:rPr>
        <w:t>կարող</w:t>
      </w:r>
      <w:r w:rsidRPr="00DE1E5A">
        <w:rPr>
          <w:rFonts w:ascii="GHEA Grapalat" w:hAnsi="GHEA Grapalat" w:cs="Sylfaen"/>
          <w:szCs w:val="24"/>
        </w:rPr>
        <w:t xml:space="preserve"> </w:t>
      </w:r>
      <w:r w:rsidRPr="00DE1E5A">
        <w:rPr>
          <w:rFonts w:ascii="GHEA Grapalat" w:hAnsi="GHEA Grapalat" w:cs="Sylfaen"/>
          <w:szCs w:val="24"/>
          <w:lang w:val="ru-RU"/>
        </w:rPr>
        <w:t>են</w:t>
      </w:r>
      <w:r w:rsidRPr="00DE1E5A">
        <w:rPr>
          <w:rFonts w:ascii="GHEA Grapalat" w:hAnsi="GHEA Grapalat" w:cs="Sylfaen"/>
          <w:szCs w:val="24"/>
        </w:rPr>
        <w:t xml:space="preserve"> </w:t>
      </w:r>
      <w:r w:rsidRPr="00DE1E5A">
        <w:rPr>
          <w:rFonts w:ascii="GHEA Grapalat" w:hAnsi="GHEA Grapalat" w:cs="Sylfaen"/>
          <w:szCs w:val="24"/>
          <w:lang w:val="ru-RU"/>
        </w:rPr>
        <w:t>սույն</w:t>
      </w:r>
      <w:r w:rsidRPr="00DE1E5A">
        <w:rPr>
          <w:rFonts w:ascii="GHEA Grapalat" w:hAnsi="GHEA Grapalat" w:cs="Sylfaen"/>
          <w:szCs w:val="24"/>
        </w:rPr>
        <w:t xml:space="preserve"> </w:t>
      </w:r>
      <w:r w:rsidRPr="00DE1E5A">
        <w:rPr>
          <w:rFonts w:ascii="GHEA Grapalat" w:hAnsi="GHEA Grapalat" w:cs="Sylfaen"/>
          <w:szCs w:val="24"/>
          <w:lang w:val="ru-RU"/>
        </w:rPr>
        <w:t>ընթացակարգին</w:t>
      </w:r>
      <w:r w:rsidRPr="00DE1E5A">
        <w:rPr>
          <w:rFonts w:ascii="GHEA Grapalat" w:hAnsi="GHEA Grapalat" w:cs="Sylfaen"/>
          <w:szCs w:val="24"/>
        </w:rPr>
        <w:t xml:space="preserve"> </w:t>
      </w:r>
      <w:r w:rsidRPr="00DE1E5A">
        <w:rPr>
          <w:rFonts w:ascii="GHEA Grapalat" w:hAnsi="GHEA Grapalat" w:cs="Sylfaen"/>
          <w:szCs w:val="24"/>
          <w:lang w:val="ru-RU"/>
        </w:rPr>
        <w:t>մասնակցել</w:t>
      </w:r>
      <w:r w:rsidRPr="00DE1E5A">
        <w:rPr>
          <w:rFonts w:ascii="GHEA Grapalat" w:hAnsi="GHEA Grapalat" w:cs="Sylfaen"/>
          <w:szCs w:val="24"/>
        </w:rPr>
        <w:t xml:space="preserve"> </w:t>
      </w:r>
      <w:r w:rsidRPr="00DE1E5A">
        <w:rPr>
          <w:rFonts w:ascii="GHEA Grapalat" w:hAnsi="GHEA Grapalat" w:cs="Sylfaen"/>
          <w:szCs w:val="24"/>
          <w:lang w:val="ru-RU"/>
        </w:rPr>
        <w:t>համատեղ</w:t>
      </w:r>
      <w:r w:rsidRPr="00DE1E5A">
        <w:rPr>
          <w:rFonts w:ascii="GHEA Grapalat" w:hAnsi="GHEA Grapalat" w:cs="Sylfaen"/>
          <w:szCs w:val="24"/>
        </w:rPr>
        <w:t xml:space="preserve"> </w:t>
      </w:r>
      <w:r w:rsidRPr="00DE1E5A">
        <w:rPr>
          <w:rFonts w:ascii="GHEA Grapalat" w:hAnsi="GHEA Grapalat" w:cs="Sylfaen"/>
          <w:szCs w:val="24"/>
          <w:lang w:val="ru-RU"/>
        </w:rPr>
        <w:t>գործունեության</w:t>
      </w:r>
      <w:r w:rsidRPr="00DE1E5A">
        <w:rPr>
          <w:rFonts w:ascii="GHEA Grapalat" w:hAnsi="GHEA Grapalat" w:cs="Sylfaen"/>
          <w:szCs w:val="24"/>
        </w:rPr>
        <w:t xml:space="preserve"> </w:t>
      </w:r>
      <w:r w:rsidRPr="00DE1E5A">
        <w:rPr>
          <w:rFonts w:ascii="GHEA Grapalat" w:hAnsi="GHEA Grapalat" w:cs="Sylfaen"/>
          <w:szCs w:val="24"/>
          <w:lang w:val="ru-RU"/>
        </w:rPr>
        <w:t>կարգով</w:t>
      </w:r>
      <w:r w:rsidRPr="00DE1E5A">
        <w:rPr>
          <w:rFonts w:ascii="GHEA Grapalat" w:hAnsi="GHEA Grapalat" w:cs="Sylfaen"/>
          <w:szCs w:val="24"/>
        </w:rPr>
        <w:t xml:space="preserve"> (</w:t>
      </w:r>
      <w:r w:rsidRPr="00DE1E5A">
        <w:rPr>
          <w:rFonts w:ascii="GHEA Grapalat" w:hAnsi="GHEA Grapalat" w:cs="Sylfaen"/>
          <w:szCs w:val="24"/>
          <w:lang w:val="ru-RU"/>
        </w:rPr>
        <w:t>կոնսորցիումով</w:t>
      </w:r>
      <w:r w:rsidRPr="00DE1E5A">
        <w:rPr>
          <w:rFonts w:ascii="GHEA Grapalat" w:hAnsi="GHEA Grapalat" w:cs="Sylfaen"/>
          <w:szCs w:val="24"/>
        </w:rPr>
        <w:t>)</w:t>
      </w:r>
      <w:r w:rsidRPr="00DE1E5A">
        <w:rPr>
          <w:rFonts w:ascii="GHEA Grapalat" w:hAnsi="GHEA Grapalat" w:cs="Sylfaen"/>
          <w:szCs w:val="24"/>
          <w:lang w:val="ru-RU"/>
        </w:rPr>
        <w:t>։</w:t>
      </w:r>
      <w:r w:rsidRPr="00DE1E5A">
        <w:rPr>
          <w:rFonts w:ascii="GHEA Grapalat" w:hAnsi="GHEA Grapalat" w:cs="Sylfaen"/>
          <w:szCs w:val="24"/>
        </w:rPr>
        <w:t xml:space="preserve"> </w:t>
      </w:r>
      <w:r w:rsidRPr="00DE1E5A">
        <w:rPr>
          <w:rFonts w:ascii="GHEA Grapalat" w:hAnsi="GHEA Grapalat" w:cs="Sylfaen"/>
          <w:szCs w:val="24"/>
          <w:lang w:val="ru-RU"/>
        </w:rPr>
        <w:t>Նման</w:t>
      </w:r>
      <w:r w:rsidRPr="00DE1E5A">
        <w:rPr>
          <w:rFonts w:ascii="GHEA Grapalat" w:hAnsi="GHEA Grapalat" w:cs="Sylfaen"/>
          <w:szCs w:val="24"/>
        </w:rPr>
        <w:t xml:space="preserve"> </w:t>
      </w:r>
      <w:r w:rsidRPr="00DE1E5A">
        <w:rPr>
          <w:rFonts w:ascii="GHEA Grapalat" w:hAnsi="GHEA Grapalat" w:cs="Sylfaen"/>
          <w:szCs w:val="24"/>
          <w:lang w:val="ru-RU"/>
        </w:rPr>
        <w:t>դեպքում</w:t>
      </w:r>
      <w:r w:rsidRPr="00DE1E5A">
        <w:rPr>
          <w:rFonts w:ascii="GHEA Grapalat" w:hAnsi="GHEA Grapalat" w:cs="Sylfaen"/>
          <w:szCs w:val="24"/>
        </w:rPr>
        <w:t>`</w:t>
      </w:r>
    </w:p>
    <w:p w:rsidR="00C339E7" w:rsidRPr="00DE1E5A" w:rsidRDefault="00C339E7" w:rsidP="00C339E7">
      <w:pPr>
        <w:pStyle w:val="BodyTextIndent2"/>
        <w:spacing w:line="240" w:lineRule="auto"/>
        <w:rPr>
          <w:rFonts w:ascii="GHEA Grapalat" w:hAnsi="GHEA Grapalat" w:cs="Sylfaen"/>
          <w:szCs w:val="24"/>
        </w:rPr>
      </w:pPr>
      <w:r w:rsidRPr="00DE1E5A">
        <w:rPr>
          <w:rFonts w:ascii="GHEA Grapalat" w:hAnsi="GHEA Grapalat" w:cs="Sylfaen"/>
          <w:szCs w:val="24"/>
        </w:rPr>
        <w:t>1)</w:t>
      </w:r>
      <w:r w:rsidRPr="00DE1E5A">
        <w:rPr>
          <w:rFonts w:ascii="GHEA Grapalat" w:hAnsi="GHEA Grapalat" w:cs="Sylfaen"/>
          <w:szCs w:val="24"/>
        </w:rPr>
        <w:tab/>
      </w:r>
      <w:r w:rsidRPr="00DE1E5A">
        <w:rPr>
          <w:rFonts w:ascii="GHEA Grapalat" w:hAnsi="GHEA Grapalat" w:cs="Sylfaen"/>
          <w:szCs w:val="24"/>
          <w:lang w:val="ru-RU"/>
        </w:rPr>
        <w:t>հայտի</w:t>
      </w:r>
      <w:r w:rsidRPr="00DE1E5A">
        <w:rPr>
          <w:rFonts w:ascii="GHEA Grapalat" w:hAnsi="GHEA Grapalat" w:cs="Sylfaen"/>
          <w:szCs w:val="24"/>
        </w:rPr>
        <w:t xml:space="preserve"> </w:t>
      </w:r>
      <w:r w:rsidRPr="00DE1E5A">
        <w:rPr>
          <w:rFonts w:ascii="GHEA Grapalat" w:hAnsi="GHEA Grapalat" w:cs="Sylfaen"/>
          <w:szCs w:val="24"/>
          <w:lang w:val="ru-RU"/>
        </w:rPr>
        <w:t>գնահատման</w:t>
      </w:r>
      <w:r w:rsidRPr="00DE1E5A">
        <w:rPr>
          <w:rFonts w:ascii="GHEA Grapalat" w:hAnsi="GHEA Grapalat" w:cs="Sylfaen"/>
          <w:szCs w:val="24"/>
        </w:rPr>
        <w:t xml:space="preserve"> </w:t>
      </w:r>
      <w:r w:rsidRPr="00DE1E5A">
        <w:rPr>
          <w:rFonts w:ascii="GHEA Grapalat" w:hAnsi="GHEA Grapalat" w:cs="Sylfaen"/>
          <w:szCs w:val="24"/>
          <w:lang w:val="ru-RU"/>
        </w:rPr>
        <w:t>ժամանակ</w:t>
      </w:r>
      <w:r w:rsidRPr="00DE1E5A">
        <w:rPr>
          <w:rFonts w:ascii="GHEA Grapalat" w:hAnsi="GHEA Grapalat" w:cs="Sylfaen"/>
          <w:szCs w:val="24"/>
        </w:rPr>
        <w:t xml:space="preserve"> </w:t>
      </w:r>
      <w:r w:rsidRPr="00DE1E5A">
        <w:rPr>
          <w:rFonts w:ascii="GHEA Grapalat" w:hAnsi="GHEA Grapalat" w:cs="Sylfaen"/>
          <w:szCs w:val="24"/>
          <w:lang w:val="ru-RU"/>
        </w:rPr>
        <w:t>հաշվի</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առնվում</w:t>
      </w:r>
      <w:r w:rsidRPr="00DE1E5A">
        <w:rPr>
          <w:rFonts w:ascii="GHEA Grapalat" w:hAnsi="GHEA Grapalat" w:cs="Sylfaen"/>
          <w:szCs w:val="24"/>
        </w:rPr>
        <w:t xml:space="preserve">, </w:t>
      </w:r>
      <w:r w:rsidRPr="00DE1E5A">
        <w:rPr>
          <w:rFonts w:ascii="GHEA Grapalat" w:hAnsi="GHEA Grapalat" w:cs="Sylfaen"/>
          <w:szCs w:val="24"/>
          <w:lang w:val="ru-RU"/>
        </w:rPr>
        <w:t>որ</w:t>
      </w:r>
      <w:r w:rsidRPr="00DE1E5A">
        <w:rPr>
          <w:rFonts w:ascii="GHEA Grapalat" w:hAnsi="GHEA Grapalat" w:cs="Sylfaen"/>
          <w:szCs w:val="24"/>
        </w:rPr>
        <w:t xml:space="preserve"> </w:t>
      </w:r>
      <w:r w:rsidRPr="00DE1E5A">
        <w:rPr>
          <w:rFonts w:ascii="GHEA Grapalat" w:hAnsi="GHEA Grapalat" w:cs="Sylfaen"/>
          <w:szCs w:val="24"/>
          <w:lang w:val="ru-RU"/>
        </w:rPr>
        <w:t>համատեղ</w:t>
      </w:r>
      <w:r w:rsidRPr="00DE1E5A">
        <w:rPr>
          <w:rFonts w:ascii="GHEA Grapalat" w:hAnsi="GHEA Grapalat" w:cs="Sylfaen"/>
          <w:szCs w:val="24"/>
        </w:rPr>
        <w:t xml:space="preserve"> </w:t>
      </w:r>
      <w:r w:rsidRPr="00DE1E5A">
        <w:rPr>
          <w:rFonts w:ascii="GHEA Grapalat" w:hAnsi="GHEA Grapalat" w:cs="Sylfaen"/>
          <w:szCs w:val="24"/>
          <w:lang w:val="ru-RU"/>
        </w:rPr>
        <w:t>գործունեության</w:t>
      </w:r>
      <w:r w:rsidRPr="00DE1E5A">
        <w:rPr>
          <w:rFonts w:ascii="GHEA Grapalat" w:hAnsi="GHEA Grapalat" w:cs="Sylfaen"/>
          <w:szCs w:val="24"/>
        </w:rPr>
        <w:t xml:space="preserve"> </w:t>
      </w:r>
      <w:r w:rsidRPr="00DE1E5A">
        <w:rPr>
          <w:rFonts w:ascii="GHEA Grapalat" w:hAnsi="GHEA Grapalat" w:cs="Sylfaen"/>
          <w:szCs w:val="24"/>
          <w:lang w:val="ru-RU"/>
        </w:rPr>
        <w:t>պայմանագրի</w:t>
      </w:r>
      <w:r w:rsidRPr="00DE1E5A">
        <w:rPr>
          <w:rFonts w:ascii="GHEA Grapalat" w:hAnsi="GHEA Grapalat" w:cs="Sylfaen"/>
          <w:szCs w:val="24"/>
        </w:rPr>
        <w:t xml:space="preserve"> </w:t>
      </w:r>
      <w:r w:rsidRPr="00DE1E5A">
        <w:rPr>
          <w:rFonts w:ascii="GHEA Grapalat" w:hAnsi="GHEA Grapalat" w:cs="Sylfaen"/>
          <w:szCs w:val="24"/>
          <w:lang w:val="ru-RU"/>
        </w:rPr>
        <w:t>յուրաքանչյուր</w:t>
      </w:r>
      <w:r w:rsidRPr="00DE1E5A">
        <w:rPr>
          <w:rFonts w:ascii="GHEA Grapalat" w:hAnsi="GHEA Grapalat" w:cs="Sylfaen"/>
          <w:szCs w:val="24"/>
        </w:rPr>
        <w:t xml:space="preserve"> </w:t>
      </w:r>
      <w:r w:rsidRPr="00DE1E5A">
        <w:rPr>
          <w:rFonts w:ascii="GHEA Grapalat" w:hAnsi="GHEA Grapalat" w:cs="Sylfaen"/>
          <w:szCs w:val="24"/>
          <w:lang w:val="ru-RU"/>
        </w:rPr>
        <w:t>անդամի</w:t>
      </w:r>
      <w:r w:rsidRPr="00DE1E5A">
        <w:rPr>
          <w:rFonts w:ascii="GHEA Grapalat" w:hAnsi="GHEA Grapalat" w:cs="Sylfaen"/>
          <w:szCs w:val="24"/>
        </w:rPr>
        <w:t xml:space="preserve"> </w:t>
      </w:r>
      <w:r w:rsidRPr="00DE1E5A">
        <w:rPr>
          <w:rFonts w:ascii="GHEA Grapalat" w:hAnsi="GHEA Grapalat" w:cs="Sylfaen"/>
          <w:szCs w:val="24"/>
          <w:lang w:val="ru-RU"/>
        </w:rPr>
        <w:t>որակավորումը</w:t>
      </w:r>
      <w:r w:rsidRPr="00DE1E5A">
        <w:rPr>
          <w:rFonts w:ascii="GHEA Grapalat" w:hAnsi="GHEA Grapalat" w:cs="Sylfaen"/>
          <w:szCs w:val="24"/>
        </w:rPr>
        <w:t xml:space="preserve"> </w:t>
      </w:r>
      <w:r w:rsidRPr="00DE1E5A">
        <w:rPr>
          <w:rFonts w:ascii="GHEA Grapalat" w:hAnsi="GHEA Grapalat" w:cs="Sylfaen"/>
          <w:szCs w:val="24"/>
          <w:lang w:val="ru-RU"/>
        </w:rPr>
        <w:t>պետք</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համապատասխանի</w:t>
      </w:r>
      <w:r w:rsidRPr="00DE1E5A">
        <w:rPr>
          <w:rFonts w:ascii="GHEA Grapalat" w:hAnsi="GHEA Grapalat" w:cs="Sylfaen"/>
          <w:szCs w:val="24"/>
        </w:rPr>
        <w:t xml:space="preserve"> </w:t>
      </w:r>
      <w:r w:rsidRPr="00DE1E5A">
        <w:rPr>
          <w:rFonts w:ascii="GHEA Grapalat" w:hAnsi="GHEA Grapalat" w:cs="Sylfaen"/>
          <w:szCs w:val="24"/>
          <w:lang w:val="en-US"/>
        </w:rPr>
        <w:t>այդ</w:t>
      </w:r>
      <w:r w:rsidRPr="00DE1E5A">
        <w:rPr>
          <w:rFonts w:ascii="GHEA Grapalat" w:hAnsi="GHEA Grapalat" w:cs="Sylfaen"/>
          <w:szCs w:val="24"/>
        </w:rPr>
        <w:t xml:space="preserve"> </w:t>
      </w:r>
      <w:r w:rsidRPr="00DE1E5A">
        <w:rPr>
          <w:rFonts w:ascii="GHEA Grapalat" w:hAnsi="GHEA Grapalat" w:cs="Sylfaen"/>
          <w:szCs w:val="24"/>
          <w:lang w:val="ru-RU"/>
        </w:rPr>
        <w:t>պայմանագրով</w:t>
      </w:r>
      <w:r w:rsidRPr="00DE1E5A">
        <w:rPr>
          <w:rFonts w:ascii="GHEA Grapalat" w:hAnsi="GHEA Grapalat" w:cs="Sylfaen"/>
          <w:szCs w:val="24"/>
        </w:rPr>
        <w:t xml:space="preserve"> </w:t>
      </w:r>
      <w:r w:rsidRPr="00DE1E5A">
        <w:rPr>
          <w:rFonts w:ascii="GHEA Grapalat" w:hAnsi="GHEA Grapalat" w:cs="Sylfaen"/>
          <w:szCs w:val="24"/>
          <w:lang w:val="ru-RU"/>
        </w:rPr>
        <w:t>տվյալ</w:t>
      </w:r>
      <w:r w:rsidRPr="00DE1E5A">
        <w:rPr>
          <w:rFonts w:ascii="GHEA Grapalat" w:hAnsi="GHEA Grapalat" w:cs="Sylfaen"/>
          <w:szCs w:val="24"/>
        </w:rPr>
        <w:t xml:space="preserve"> </w:t>
      </w:r>
      <w:r w:rsidRPr="00DE1E5A">
        <w:rPr>
          <w:rFonts w:ascii="GHEA Grapalat" w:hAnsi="GHEA Grapalat" w:cs="Sylfaen"/>
          <w:szCs w:val="24"/>
          <w:lang w:val="ru-RU"/>
        </w:rPr>
        <w:t>անդամի</w:t>
      </w:r>
      <w:r w:rsidRPr="00DE1E5A">
        <w:rPr>
          <w:rFonts w:ascii="GHEA Grapalat" w:hAnsi="GHEA Grapalat" w:cs="Sylfaen"/>
          <w:szCs w:val="24"/>
        </w:rPr>
        <w:t xml:space="preserve"> </w:t>
      </w:r>
      <w:r w:rsidRPr="00DE1E5A">
        <w:rPr>
          <w:rFonts w:ascii="GHEA Grapalat" w:hAnsi="GHEA Grapalat" w:cs="Sylfaen"/>
          <w:szCs w:val="24"/>
          <w:lang w:val="ru-RU"/>
        </w:rPr>
        <w:t>ստանձնած</w:t>
      </w:r>
      <w:r w:rsidRPr="00DE1E5A">
        <w:rPr>
          <w:rFonts w:ascii="GHEA Grapalat" w:hAnsi="GHEA Grapalat" w:cs="Sylfaen"/>
          <w:szCs w:val="24"/>
        </w:rPr>
        <w:t xml:space="preserve">` </w:t>
      </w:r>
      <w:r w:rsidRPr="00DE1E5A">
        <w:rPr>
          <w:rFonts w:ascii="GHEA Grapalat" w:hAnsi="GHEA Grapalat" w:cs="Sylfaen"/>
          <w:szCs w:val="24"/>
          <w:lang w:val="ru-RU"/>
        </w:rPr>
        <w:t>սույն</w:t>
      </w:r>
      <w:r w:rsidRPr="00DE1E5A">
        <w:rPr>
          <w:rFonts w:ascii="GHEA Grapalat" w:hAnsi="GHEA Grapalat" w:cs="Sylfaen"/>
          <w:szCs w:val="24"/>
        </w:rPr>
        <w:t xml:space="preserve"> </w:t>
      </w:r>
      <w:r w:rsidRPr="00DE1E5A">
        <w:rPr>
          <w:rFonts w:ascii="GHEA Grapalat" w:hAnsi="GHEA Grapalat" w:cs="Sylfaen"/>
          <w:szCs w:val="24"/>
          <w:lang w:val="ru-RU"/>
        </w:rPr>
        <w:t>հրավերով</w:t>
      </w:r>
      <w:r w:rsidRPr="00DE1E5A">
        <w:rPr>
          <w:rFonts w:ascii="GHEA Grapalat" w:hAnsi="GHEA Grapalat" w:cs="Sylfaen"/>
          <w:szCs w:val="24"/>
        </w:rPr>
        <w:t xml:space="preserve"> </w:t>
      </w:r>
      <w:r w:rsidRPr="00DE1E5A">
        <w:rPr>
          <w:rFonts w:ascii="GHEA Grapalat" w:hAnsi="GHEA Grapalat" w:cs="Sylfaen"/>
          <w:szCs w:val="24"/>
          <w:lang w:val="ru-RU"/>
        </w:rPr>
        <w:t>սահմանված</w:t>
      </w:r>
      <w:r w:rsidRPr="00DE1E5A">
        <w:rPr>
          <w:rFonts w:ascii="GHEA Grapalat" w:hAnsi="GHEA Grapalat" w:cs="Sylfaen"/>
          <w:szCs w:val="24"/>
        </w:rPr>
        <w:t xml:space="preserve"> </w:t>
      </w:r>
      <w:r w:rsidRPr="00DE1E5A">
        <w:rPr>
          <w:rFonts w:ascii="GHEA Grapalat" w:hAnsi="GHEA Grapalat" w:cs="Sylfaen"/>
          <w:szCs w:val="24"/>
          <w:lang w:val="ru-RU"/>
        </w:rPr>
        <w:t>որակավորման</w:t>
      </w:r>
      <w:r w:rsidRPr="00DE1E5A">
        <w:rPr>
          <w:rFonts w:ascii="GHEA Grapalat" w:hAnsi="GHEA Grapalat" w:cs="Sylfaen"/>
          <w:szCs w:val="24"/>
        </w:rPr>
        <w:t xml:space="preserve"> </w:t>
      </w:r>
      <w:r w:rsidRPr="00DE1E5A">
        <w:rPr>
          <w:rFonts w:ascii="GHEA Grapalat" w:hAnsi="GHEA Grapalat" w:cs="Sylfaen"/>
          <w:szCs w:val="24"/>
          <w:lang w:val="ru-RU"/>
        </w:rPr>
        <w:t>պահանջներին</w:t>
      </w:r>
      <w:r w:rsidRPr="00DE1E5A">
        <w:rPr>
          <w:rFonts w:ascii="GHEA Grapalat" w:hAnsi="GHEA Grapalat" w:cs="Sylfaen"/>
          <w:szCs w:val="24"/>
        </w:rPr>
        <w:t>.</w:t>
      </w:r>
    </w:p>
    <w:p w:rsidR="00C339E7" w:rsidRPr="00DE1E5A" w:rsidRDefault="00C339E7" w:rsidP="00C339E7">
      <w:pPr>
        <w:pStyle w:val="BodyTextIndent2"/>
        <w:spacing w:line="240" w:lineRule="auto"/>
        <w:rPr>
          <w:rFonts w:ascii="GHEA Grapalat" w:hAnsi="GHEA Grapalat" w:cs="Sylfaen"/>
          <w:szCs w:val="24"/>
        </w:rPr>
      </w:pPr>
      <w:r w:rsidRPr="00DE1E5A">
        <w:rPr>
          <w:rFonts w:ascii="GHEA Grapalat" w:hAnsi="GHEA Grapalat" w:cs="Sylfaen"/>
          <w:szCs w:val="24"/>
        </w:rPr>
        <w:t xml:space="preserve">2) </w:t>
      </w:r>
      <w:r w:rsidRPr="00DE1E5A">
        <w:rPr>
          <w:rFonts w:ascii="GHEA Grapalat" w:hAnsi="GHEA Grapalat" w:cs="Sylfaen"/>
          <w:szCs w:val="24"/>
          <w:lang w:val="ru-RU"/>
        </w:rPr>
        <w:t>համատեղ</w:t>
      </w:r>
      <w:r w:rsidRPr="00DE1E5A">
        <w:rPr>
          <w:rFonts w:ascii="GHEA Grapalat" w:hAnsi="GHEA Grapalat" w:cs="Sylfaen"/>
          <w:szCs w:val="24"/>
        </w:rPr>
        <w:t xml:space="preserve"> </w:t>
      </w:r>
      <w:r w:rsidRPr="00DE1E5A">
        <w:rPr>
          <w:rFonts w:ascii="GHEA Grapalat" w:hAnsi="GHEA Grapalat" w:cs="Sylfaen"/>
          <w:szCs w:val="24"/>
          <w:lang w:val="ru-RU"/>
        </w:rPr>
        <w:t>գործունեության</w:t>
      </w:r>
      <w:r w:rsidRPr="00DE1E5A">
        <w:rPr>
          <w:rFonts w:ascii="GHEA Grapalat" w:hAnsi="GHEA Grapalat" w:cs="Sylfaen"/>
          <w:szCs w:val="24"/>
        </w:rPr>
        <w:t xml:space="preserve"> </w:t>
      </w:r>
      <w:r w:rsidRPr="00DE1E5A">
        <w:rPr>
          <w:rFonts w:ascii="GHEA Grapalat" w:hAnsi="GHEA Grapalat" w:cs="Sylfaen"/>
          <w:szCs w:val="24"/>
          <w:lang w:val="ru-RU"/>
        </w:rPr>
        <w:t>պայմանագրի</w:t>
      </w:r>
      <w:r w:rsidRPr="00DE1E5A">
        <w:rPr>
          <w:rFonts w:ascii="GHEA Grapalat" w:hAnsi="GHEA Grapalat" w:cs="Sylfaen"/>
          <w:szCs w:val="24"/>
        </w:rPr>
        <w:t xml:space="preserve"> </w:t>
      </w:r>
      <w:r w:rsidRPr="00DE1E5A">
        <w:rPr>
          <w:rFonts w:ascii="GHEA Grapalat" w:hAnsi="GHEA Grapalat" w:cs="Sylfaen"/>
          <w:szCs w:val="24"/>
          <w:lang w:val="ru-RU"/>
        </w:rPr>
        <w:t>կողմերից</w:t>
      </w:r>
      <w:r w:rsidRPr="00DE1E5A">
        <w:rPr>
          <w:rFonts w:ascii="GHEA Grapalat" w:hAnsi="GHEA Grapalat" w:cs="Sylfaen"/>
          <w:szCs w:val="24"/>
        </w:rPr>
        <w:t xml:space="preserve"> </w:t>
      </w:r>
      <w:r w:rsidRPr="00DE1E5A">
        <w:rPr>
          <w:rFonts w:ascii="GHEA Grapalat" w:hAnsi="GHEA Grapalat" w:cs="Sylfaen"/>
          <w:szCs w:val="24"/>
          <w:lang w:val="ru-RU"/>
        </w:rPr>
        <w:t>որևէ</w:t>
      </w:r>
      <w:r w:rsidRPr="00DE1E5A">
        <w:rPr>
          <w:rFonts w:ascii="GHEA Grapalat" w:hAnsi="GHEA Grapalat" w:cs="Sylfaen"/>
          <w:szCs w:val="24"/>
        </w:rPr>
        <w:t xml:space="preserve"> </w:t>
      </w:r>
      <w:r w:rsidRPr="00DE1E5A">
        <w:rPr>
          <w:rFonts w:ascii="GHEA Grapalat" w:hAnsi="GHEA Grapalat" w:cs="Sylfaen"/>
          <w:szCs w:val="24"/>
          <w:lang w:val="ru-RU"/>
        </w:rPr>
        <w:t>մեկը</w:t>
      </w:r>
      <w:r w:rsidRPr="00DE1E5A">
        <w:rPr>
          <w:rFonts w:ascii="GHEA Grapalat" w:hAnsi="GHEA Grapalat" w:cs="Sylfaen"/>
          <w:szCs w:val="24"/>
        </w:rPr>
        <w:t xml:space="preserve"> </w:t>
      </w:r>
      <w:r w:rsidRPr="00DE1E5A">
        <w:rPr>
          <w:rFonts w:ascii="GHEA Grapalat" w:hAnsi="GHEA Grapalat" w:cs="Sylfaen"/>
          <w:szCs w:val="24"/>
          <w:lang w:val="ru-RU"/>
        </w:rPr>
        <w:t>չի</w:t>
      </w:r>
      <w:r w:rsidRPr="00DE1E5A">
        <w:rPr>
          <w:rFonts w:ascii="GHEA Grapalat" w:hAnsi="GHEA Grapalat" w:cs="Sylfaen"/>
          <w:szCs w:val="24"/>
        </w:rPr>
        <w:t xml:space="preserve"> </w:t>
      </w:r>
      <w:r w:rsidRPr="00DE1E5A">
        <w:rPr>
          <w:rFonts w:ascii="GHEA Grapalat" w:hAnsi="GHEA Grapalat" w:cs="Sylfaen"/>
          <w:szCs w:val="24"/>
          <w:lang w:val="ru-RU"/>
        </w:rPr>
        <w:t>կարող</w:t>
      </w:r>
      <w:r w:rsidRPr="00DE1E5A">
        <w:rPr>
          <w:rFonts w:ascii="GHEA Grapalat" w:hAnsi="GHEA Grapalat" w:cs="Sylfaen"/>
          <w:szCs w:val="24"/>
        </w:rPr>
        <w:t xml:space="preserve"> </w:t>
      </w:r>
      <w:r w:rsidRPr="00DE1E5A">
        <w:rPr>
          <w:rFonts w:ascii="GHEA Grapalat" w:hAnsi="GHEA Grapalat" w:cs="Sylfaen"/>
          <w:szCs w:val="24"/>
          <w:lang w:val="ru-RU"/>
        </w:rPr>
        <w:t>նույն</w:t>
      </w:r>
      <w:r w:rsidRPr="00DE1E5A">
        <w:rPr>
          <w:rFonts w:ascii="GHEA Grapalat" w:hAnsi="GHEA Grapalat" w:cs="Sylfaen"/>
          <w:szCs w:val="24"/>
        </w:rPr>
        <w:t xml:space="preserve"> </w:t>
      </w:r>
      <w:r w:rsidRPr="00DE1E5A">
        <w:rPr>
          <w:rFonts w:ascii="GHEA Grapalat" w:hAnsi="GHEA Grapalat" w:cs="Sylfaen"/>
          <w:szCs w:val="24"/>
          <w:lang w:val="ru-RU"/>
        </w:rPr>
        <w:t>ընթացակարգին</w:t>
      </w:r>
      <w:r w:rsidRPr="00DE1E5A">
        <w:rPr>
          <w:rFonts w:ascii="GHEA Grapalat" w:hAnsi="GHEA Grapalat" w:cs="Sylfaen"/>
          <w:szCs w:val="24"/>
        </w:rPr>
        <w:t xml:space="preserve"> </w:t>
      </w:r>
      <w:r w:rsidRPr="00DE1E5A">
        <w:rPr>
          <w:rFonts w:ascii="GHEA Grapalat" w:hAnsi="GHEA Grapalat" w:cs="Sylfaen"/>
          <w:szCs w:val="24"/>
          <w:lang w:val="ru-RU"/>
        </w:rPr>
        <w:t>ներկայացնել</w:t>
      </w:r>
      <w:r w:rsidRPr="00DE1E5A">
        <w:rPr>
          <w:rFonts w:ascii="GHEA Grapalat" w:hAnsi="GHEA Grapalat" w:cs="Sylfaen"/>
          <w:szCs w:val="24"/>
        </w:rPr>
        <w:t xml:space="preserve"> </w:t>
      </w:r>
      <w:r w:rsidRPr="00DE1E5A">
        <w:rPr>
          <w:rFonts w:ascii="GHEA Grapalat" w:hAnsi="GHEA Grapalat" w:cs="Sylfaen"/>
          <w:szCs w:val="24"/>
          <w:lang w:val="ru-RU"/>
        </w:rPr>
        <w:t>առանձին</w:t>
      </w:r>
      <w:r w:rsidRPr="00DE1E5A">
        <w:rPr>
          <w:rFonts w:ascii="GHEA Grapalat" w:hAnsi="GHEA Grapalat" w:cs="Sylfaen"/>
          <w:szCs w:val="24"/>
        </w:rPr>
        <w:t xml:space="preserve"> </w:t>
      </w:r>
      <w:r w:rsidRPr="00DE1E5A">
        <w:rPr>
          <w:rFonts w:ascii="GHEA Grapalat" w:hAnsi="GHEA Grapalat" w:cs="Sylfaen"/>
          <w:szCs w:val="24"/>
          <w:lang w:val="ru-RU"/>
        </w:rPr>
        <w:t>հայտ</w:t>
      </w:r>
      <w:r w:rsidRPr="00DE1E5A">
        <w:rPr>
          <w:rFonts w:ascii="GHEA Grapalat" w:hAnsi="GHEA Grapalat" w:cs="Sylfaen"/>
          <w:szCs w:val="24"/>
        </w:rPr>
        <w:t xml:space="preserve">: </w:t>
      </w:r>
      <w:r w:rsidRPr="00DE1E5A">
        <w:rPr>
          <w:rFonts w:ascii="GHEA Grapalat" w:hAnsi="GHEA Grapalat" w:cs="Sylfaen"/>
          <w:szCs w:val="24"/>
          <w:lang w:val="ru-RU"/>
        </w:rPr>
        <w:t>Սույն</w:t>
      </w:r>
      <w:r w:rsidRPr="00DE1E5A">
        <w:rPr>
          <w:rFonts w:ascii="GHEA Grapalat" w:hAnsi="GHEA Grapalat" w:cs="Sylfaen"/>
          <w:szCs w:val="24"/>
        </w:rPr>
        <w:t xml:space="preserve"> </w:t>
      </w:r>
      <w:r w:rsidRPr="00DE1E5A">
        <w:rPr>
          <w:rFonts w:ascii="GHEA Grapalat" w:hAnsi="GHEA Grapalat" w:cs="Sylfaen"/>
          <w:szCs w:val="24"/>
          <w:lang w:val="ru-RU"/>
        </w:rPr>
        <w:t>պարբերության</w:t>
      </w:r>
      <w:r w:rsidRPr="00DE1E5A">
        <w:rPr>
          <w:rFonts w:ascii="GHEA Grapalat" w:hAnsi="GHEA Grapalat" w:cs="Sylfaen"/>
          <w:szCs w:val="24"/>
        </w:rPr>
        <w:t xml:space="preserve"> </w:t>
      </w:r>
      <w:r w:rsidRPr="00DE1E5A">
        <w:rPr>
          <w:rFonts w:ascii="GHEA Grapalat" w:hAnsi="GHEA Grapalat" w:cs="Sylfaen"/>
          <w:szCs w:val="24"/>
          <w:lang w:val="ru-RU"/>
        </w:rPr>
        <w:t>պահանջի</w:t>
      </w:r>
      <w:r w:rsidRPr="00DE1E5A">
        <w:rPr>
          <w:rFonts w:ascii="GHEA Grapalat" w:hAnsi="GHEA Grapalat" w:cs="Sylfaen"/>
          <w:szCs w:val="24"/>
        </w:rPr>
        <w:t xml:space="preserve"> </w:t>
      </w:r>
      <w:r w:rsidRPr="00DE1E5A">
        <w:rPr>
          <w:rFonts w:ascii="GHEA Grapalat" w:hAnsi="GHEA Grapalat" w:cs="Sylfaen"/>
          <w:szCs w:val="24"/>
          <w:lang w:val="ru-RU"/>
        </w:rPr>
        <w:t>չպահպանման</w:t>
      </w:r>
      <w:r w:rsidRPr="00DE1E5A">
        <w:rPr>
          <w:rFonts w:ascii="GHEA Grapalat" w:hAnsi="GHEA Grapalat" w:cs="Sylfaen"/>
          <w:szCs w:val="24"/>
        </w:rPr>
        <w:t xml:space="preserve"> </w:t>
      </w:r>
      <w:r w:rsidRPr="00DE1E5A">
        <w:rPr>
          <w:rFonts w:ascii="GHEA Grapalat" w:hAnsi="GHEA Grapalat" w:cs="Sylfaen"/>
          <w:szCs w:val="24"/>
          <w:lang w:val="ru-RU"/>
        </w:rPr>
        <w:t>դեպքում</w:t>
      </w:r>
      <w:r w:rsidRPr="00DE1E5A">
        <w:rPr>
          <w:rFonts w:ascii="GHEA Grapalat" w:hAnsi="GHEA Grapalat" w:cs="Sylfaen"/>
          <w:szCs w:val="24"/>
        </w:rPr>
        <w:t xml:space="preserve">` </w:t>
      </w:r>
      <w:r w:rsidRPr="00DE1E5A">
        <w:rPr>
          <w:rFonts w:ascii="GHEA Grapalat" w:hAnsi="GHEA Grapalat" w:cs="Sylfaen"/>
          <w:szCs w:val="24"/>
          <w:lang w:val="ru-RU"/>
        </w:rPr>
        <w:t>հայտերի</w:t>
      </w:r>
      <w:r w:rsidRPr="00DE1E5A">
        <w:rPr>
          <w:rFonts w:ascii="GHEA Grapalat" w:hAnsi="GHEA Grapalat" w:cs="Sylfaen"/>
          <w:szCs w:val="24"/>
        </w:rPr>
        <w:t xml:space="preserve"> </w:t>
      </w:r>
      <w:r w:rsidRPr="00DE1E5A">
        <w:rPr>
          <w:rFonts w:ascii="GHEA Grapalat" w:hAnsi="GHEA Grapalat" w:cs="Sylfaen"/>
          <w:szCs w:val="24"/>
          <w:lang w:val="ru-RU"/>
        </w:rPr>
        <w:t>բացման</w:t>
      </w:r>
      <w:r w:rsidRPr="00DE1E5A">
        <w:rPr>
          <w:rFonts w:ascii="GHEA Grapalat" w:hAnsi="GHEA Grapalat" w:cs="Sylfaen"/>
          <w:szCs w:val="24"/>
        </w:rPr>
        <w:t xml:space="preserve"> </w:t>
      </w:r>
      <w:r w:rsidRPr="00DE1E5A">
        <w:rPr>
          <w:rFonts w:ascii="GHEA Grapalat" w:hAnsi="GHEA Grapalat" w:cs="Sylfaen"/>
          <w:szCs w:val="24"/>
          <w:lang w:val="ru-RU"/>
        </w:rPr>
        <w:t>նիստում</w:t>
      </w:r>
      <w:r w:rsidRPr="00DE1E5A">
        <w:rPr>
          <w:rFonts w:ascii="GHEA Grapalat" w:hAnsi="GHEA Grapalat" w:cs="Sylfaen"/>
          <w:szCs w:val="24"/>
        </w:rPr>
        <w:t xml:space="preserve"> </w:t>
      </w:r>
      <w:r w:rsidRPr="00DE1E5A">
        <w:rPr>
          <w:rFonts w:ascii="GHEA Grapalat" w:hAnsi="GHEA Grapalat" w:cs="Sylfaen"/>
          <w:szCs w:val="24"/>
          <w:lang w:val="ru-RU"/>
        </w:rPr>
        <w:t>մերժվում</w:t>
      </w:r>
      <w:r w:rsidRPr="00DE1E5A">
        <w:rPr>
          <w:rFonts w:ascii="GHEA Grapalat" w:hAnsi="GHEA Grapalat" w:cs="Sylfaen"/>
          <w:szCs w:val="24"/>
        </w:rPr>
        <w:t xml:space="preserve"> </w:t>
      </w:r>
      <w:r w:rsidRPr="00DE1E5A">
        <w:rPr>
          <w:rFonts w:ascii="GHEA Grapalat" w:hAnsi="GHEA Grapalat" w:cs="Sylfaen"/>
          <w:szCs w:val="24"/>
          <w:lang w:val="ru-RU"/>
        </w:rPr>
        <w:t>են</w:t>
      </w:r>
      <w:r w:rsidRPr="00DE1E5A">
        <w:rPr>
          <w:rFonts w:ascii="GHEA Grapalat" w:hAnsi="GHEA Grapalat" w:cs="Sylfaen"/>
          <w:szCs w:val="24"/>
        </w:rPr>
        <w:t xml:space="preserve"> </w:t>
      </w:r>
      <w:r w:rsidRPr="00DE1E5A">
        <w:rPr>
          <w:rFonts w:ascii="GHEA Grapalat" w:hAnsi="GHEA Grapalat" w:cs="Sylfaen"/>
          <w:szCs w:val="24"/>
          <w:lang w:val="ru-RU"/>
        </w:rPr>
        <w:t>ինչպես</w:t>
      </w:r>
      <w:r w:rsidRPr="00DE1E5A">
        <w:rPr>
          <w:rFonts w:ascii="GHEA Grapalat" w:hAnsi="GHEA Grapalat" w:cs="Sylfaen"/>
          <w:szCs w:val="24"/>
        </w:rPr>
        <w:t xml:space="preserve"> </w:t>
      </w:r>
      <w:r w:rsidRPr="00DE1E5A">
        <w:rPr>
          <w:rFonts w:ascii="GHEA Grapalat" w:hAnsi="GHEA Grapalat" w:cs="Sylfaen"/>
          <w:szCs w:val="24"/>
          <w:lang w:val="ru-RU"/>
        </w:rPr>
        <w:t>համատեղ</w:t>
      </w:r>
      <w:r w:rsidRPr="00DE1E5A">
        <w:rPr>
          <w:rFonts w:ascii="GHEA Grapalat" w:hAnsi="GHEA Grapalat" w:cs="Sylfaen"/>
          <w:szCs w:val="24"/>
        </w:rPr>
        <w:t xml:space="preserve"> </w:t>
      </w:r>
      <w:r w:rsidRPr="00DE1E5A">
        <w:rPr>
          <w:rFonts w:ascii="GHEA Grapalat" w:hAnsi="GHEA Grapalat" w:cs="Sylfaen"/>
          <w:szCs w:val="24"/>
          <w:lang w:val="ru-RU"/>
        </w:rPr>
        <w:t>գործունեության</w:t>
      </w:r>
      <w:r w:rsidRPr="00DE1E5A">
        <w:rPr>
          <w:rFonts w:ascii="GHEA Grapalat" w:hAnsi="GHEA Grapalat" w:cs="Sylfaen"/>
          <w:szCs w:val="24"/>
        </w:rPr>
        <w:t xml:space="preserve"> </w:t>
      </w:r>
      <w:r w:rsidRPr="00DE1E5A">
        <w:rPr>
          <w:rFonts w:ascii="GHEA Grapalat" w:hAnsi="GHEA Grapalat" w:cs="Sylfaen"/>
          <w:szCs w:val="24"/>
          <w:lang w:val="ru-RU"/>
        </w:rPr>
        <w:t>կարգով</w:t>
      </w:r>
      <w:r w:rsidRPr="00DE1E5A">
        <w:rPr>
          <w:rFonts w:ascii="GHEA Grapalat" w:hAnsi="GHEA Grapalat" w:cs="Sylfaen"/>
          <w:szCs w:val="24"/>
        </w:rPr>
        <w:t xml:space="preserve">, </w:t>
      </w:r>
      <w:r w:rsidRPr="00DE1E5A">
        <w:rPr>
          <w:rFonts w:ascii="GHEA Grapalat" w:hAnsi="GHEA Grapalat" w:cs="Sylfaen"/>
          <w:szCs w:val="24"/>
          <w:lang w:val="ru-RU"/>
        </w:rPr>
        <w:t>այնպես</w:t>
      </w:r>
      <w:r w:rsidRPr="00DE1E5A">
        <w:rPr>
          <w:rFonts w:ascii="GHEA Grapalat" w:hAnsi="GHEA Grapalat" w:cs="Sylfaen"/>
          <w:szCs w:val="24"/>
        </w:rPr>
        <w:t xml:space="preserve"> </w:t>
      </w:r>
      <w:r w:rsidRPr="00DE1E5A">
        <w:rPr>
          <w:rFonts w:ascii="GHEA Grapalat" w:hAnsi="GHEA Grapalat" w:cs="Sylfaen"/>
          <w:szCs w:val="24"/>
          <w:lang w:val="ru-RU"/>
        </w:rPr>
        <w:t>էլ</w:t>
      </w:r>
      <w:r w:rsidRPr="00DE1E5A">
        <w:rPr>
          <w:rFonts w:ascii="GHEA Grapalat" w:hAnsi="GHEA Grapalat" w:cs="Sylfaen"/>
          <w:szCs w:val="24"/>
        </w:rPr>
        <w:t xml:space="preserve"> </w:t>
      </w:r>
      <w:r w:rsidRPr="00DE1E5A">
        <w:rPr>
          <w:rFonts w:ascii="GHEA Grapalat" w:hAnsi="GHEA Grapalat" w:cs="Sylfaen"/>
          <w:szCs w:val="24"/>
          <w:lang w:val="ru-RU"/>
        </w:rPr>
        <w:t>առանձին</w:t>
      </w:r>
      <w:r w:rsidRPr="00DE1E5A">
        <w:rPr>
          <w:rFonts w:ascii="GHEA Grapalat" w:hAnsi="GHEA Grapalat" w:cs="Sylfaen"/>
          <w:szCs w:val="24"/>
        </w:rPr>
        <w:t xml:space="preserve"> </w:t>
      </w:r>
      <w:r w:rsidRPr="00DE1E5A">
        <w:rPr>
          <w:rFonts w:ascii="GHEA Grapalat" w:hAnsi="GHEA Grapalat" w:cs="Sylfaen"/>
          <w:szCs w:val="24"/>
          <w:lang w:val="ru-RU"/>
        </w:rPr>
        <w:t>ներկայացված</w:t>
      </w:r>
      <w:r w:rsidRPr="00DE1E5A">
        <w:rPr>
          <w:rFonts w:ascii="GHEA Grapalat" w:hAnsi="GHEA Grapalat" w:cs="Sylfaen"/>
          <w:szCs w:val="24"/>
        </w:rPr>
        <w:t xml:space="preserve"> </w:t>
      </w:r>
      <w:r w:rsidRPr="00DE1E5A">
        <w:rPr>
          <w:rFonts w:ascii="GHEA Grapalat" w:hAnsi="GHEA Grapalat" w:cs="Sylfaen"/>
          <w:szCs w:val="24"/>
          <w:lang w:val="ru-RU"/>
        </w:rPr>
        <w:t>հայտերը</w:t>
      </w:r>
      <w:r w:rsidRPr="00DE1E5A">
        <w:rPr>
          <w:rFonts w:ascii="GHEA Grapalat" w:hAnsi="GHEA Grapalat" w:cs="Sylfaen"/>
          <w:szCs w:val="24"/>
        </w:rPr>
        <w:t>.</w:t>
      </w:r>
    </w:p>
    <w:p w:rsidR="00C339E7" w:rsidRPr="00DE1E5A" w:rsidRDefault="00C339E7" w:rsidP="00C339E7">
      <w:pPr>
        <w:pStyle w:val="BodyTextIndent2"/>
        <w:spacing w:line="240" w:lineRule="auto"/>
        <w:ind w:firstLine="567"/>
        <w:rPr>
          <w:rFonts w:ascii="GHEA Grapalat" w:hAnsi="GHEA Grapalat" w:cs="Sylfaen"/>
          <w:szCs w:val="24"/>
          <w:lang w:val="hy-AM"/>
        </w:rPr>
      </w:pPr>
      <w:r w:rsidRPr="00DE1E5A">
        <w:rPr>
          <w:rFonts w:ascii="GHEA Grapalat" w:hAnsi="GHEA Grapalat" w:cs="Sylfaen"/>
          <w:szCs w:val="24"/>
        </w:rPr>
        <w:t>3) Մ</w:t>
      </w:r>
      <w:r w:rsidRPr="00DE1E5A">
        <w:rPr>
          <w:rFonts w:ascii="GHEA Grapalat" w:hAnsi="GHEA Grapalat" w:cs="Sylfaen"/>
          <w:szCs w:val="24"/>
          <w:lang w:val="ru-RU"/>
        </w:rPr>
        <w:t>ասնակիցները</w:t>
      </w:r>
      <w:r w:rsidRPr="00DE1E5A">
        <w:rPr>
          <w:rFonts w:ascii="GHEA Grapalat" w:hAnsi="GHEA Grapalat" w:cs="Sylfaen"/>
          <w:szCs w:val="24"/>
        </w:rPr>
        <w:t xml:space="preserve"> </w:t>
      </w:r>
      <w:r w:rsidRPr="00DE1E5A">
        <w:rPr>
          <w:rFonts w:ascii="GHEA Grapalat" w:hAnsi="GHEA Grapalat" w:cs="Sylfaen"/>
          <w:szCs w:val="24"/>
          <w:lang w:val="ru-RU"/>
        </w:rPr>
        <w:t>կրում</w:t>
      </w:r>
      <w:r w:rsidRPr="00DE1E5A">
        <w:rPr>
          <w:rFonts w:ascii="GHEA Grapalat" w:hAnsi="GHEA Grapalat" w:cs="Sylfaen"/>
          <w:szCs w:val="24"/>
        </w:rPr>
        <w:t xml:space="preserve"> </w:t>
      </w:r>
      <w:r w:rsidRPr="00DE1E5A">
        <w:rPr>
          <w:rFonts w:ascii="GHEA Grapalat" w:hAnsi="GHEA Grapalat" w:cs="Sylfaen"/>
          <w:szCs w:val="24"/>
          <w:lang w:val="ru-RU"/>
        </w:rPr>
        <w:t>են</w:t>
      </w:r>
      <w:r w:rsidRPr="00DE1E5A">
        <w:rPr>
          <w:rFonts w:ascii="GHEA Grapalat" w:hAnsi="GHEA Grapalat" w:cs="Sylfaen"/>
          <w:szCs w:val="24"/>
        </w:rPr>
        <w:t xml:space="preserve"> </w:t>
      </w:r>
      <w:r w:rsidRPr="00DE1E5A">
        <w:rPr>
          <w:rFonts w:ascii="GHEA Grapalat" w:hAnsi="GHEA Grapalat" w:cs="Sylfaen"/>
          <w:szCs w:val="24"/>
          <w:lang w:val="ru-RU"/>
        </w:rPr>
        <w:t>համատեղ</w:t>
      </w:r>
      <w:r w:rsidRPr="00DE1E5A">
        <w:rPr>
          <w:rFonts w:ascii="GHEA Grapalat" w:hAnsi="GHEA Grapalat" w:cs="Sylfaen"/>
          <w:szCs w:val="24"/>
        </w:rPr>
        <w:t xml:space="preserve"> </w:t>
      </w:r>
      <w:r w:rsidRPr="00DE1E5A">
        <w:rPr>
          <w:rFonts w:ascii="GHEA Grapalat" w:hAnsi="GHEA Grapalat" w:cs="Sylfaen"/>
          <w:szCs w:val="24"/>
          <w:lang w:val="ru-RU"/>
        </w:rPr>
        <w:t>և</w:t>
      </w:r>
      <w:r w:rsidRPr="00DE1E5A">
        <w:rPr>
          <w:rFonts w:ascii="GHEA Grapalat" w:hAnsi="GHEA Grapalat" w:cs="Sylfaen"/>
          <w:szCs w:val="24"/>
        </w:rPr>
        <w:t xml:space="preserve"> </w:t>
      </w:r>
      <w:r w:rsidRPr="00DE1E5A">
        <w:rPr>
          <w:rFonts w:ascii="GHEA Grapalat" w:hAnsi="GHEA Grapalat" w:cs="Sylfaen"/>
          <w:szCs w:val="24"/>
          <w:lang w:val="ru-RU"/>
        </w:rPr>
        <w:t>համապարտ</w:t>
      </w:r>
      <w:r w:rsidRPr="00DE1E5A">
        <w:rPr>
          <w:rFonts w:ascii="GHEA Grapalat" w:hAnsi="GHEA Grapalat" w:cs="Sylfaen"/>
          <w:szCs w:val="24"/>
        </w:rPr>
        <w:t xml:space="preserve"> </w:t>
      </w:r>
      <w:r w:rsidRPr="00DE1E5A">
        <w:rPr>
          <w:rFonts w:ascii="GHEA Grapalat" w:hAnsi="GHEA Grapalat" w:cs="Sylfaen"/>
          <w:szCs w:val="24"/>
          <w:lang w:val="ru-RU"/>
        </w:rPr>
        <w:t>պատասխանատվություն</w:t>
      </w:r>
      <w:r w:rsidRPr="00DE1E5A">
        <w:rPr>
          <w:rFonts w:ascii="GHEA Grapalat" w:hAnsi="GHEA Grapalat" w:cs="Sylfaen"/>
          <w:szCs w:val="24"/>
        </w:rPr>
        <w:t>:</w:t>
      </w:r>
      <w:r w:rsidRPr="00DE1E5A">
        <w:rPr>
          <w:rFonts w:ascii="GHEA Grapalat" w:hAnsi="GHEA Grapalat" w:cs="Sylfaen"/>
          <w:szCs w:val="24"/>
          <w:lang w:val="hy-AM"/>
        </w:rPr>
        <w:t xml:space="preserve"> </w:t>
      </w:r>
      <w:r w:rsidRPr="00DE1E5A">
        <w:rPr>
          <w:rFonts w:ascii="GHEA Grapalat" w:hAnsi="GHEA Grapalat" w:cs="Sylfaen"/>
          <w:szCs w:val="24"/>
        </w:rPr>
        <w:t>Ընդ որում,</w:t>
      </w:r>
      <w:r w:rsidRPr="00DE1E5A">
        <w:rPr>
          <w:rFonts w:ascii="GHEA Grapalat" w:hAnsi="GHEA Grapalat" w:cs="Sylfaen"/>
          <w:szCs w:val="24"/>
          <w:lang w:val="hy-AM"/>
        </w:rPr>
        <w:t xml:space="preserve"> </w:t>
      </w:r>
      <w:r w:rsidRPr="00DE1E5A">
        <w:rPr>
          <w:rFonts w:ascii="GHEA Grapalat" w:hAnsi="GHEA Grapalat" w:cs="Sylfaen"/>
          <w:szCs w:val="24"/>
          <w:lang w:val="ru-RU"/>
        </w:rPr>
        <w:t>կոնսորցիումի</w:t>
      </w:r>
      <w:r w:rsidRPr="00DE1E5A">
        <w:rPr>
          <w:rFonts w:ascii="GHEA Grapalat" w:hAnsi="GHEA Grapalat" w:cs="Sylfaen"/>
          <w:szCs w:val="24"/>
        </w:rPr>
        <w:t xml:space="preserve"> </w:t>
      </w:r>
      <w:r w:rsidRPr="00DE1E5A">
        <w:rPr>
          <w:rFonts w:ascii="GHEA Grapalat" w:hAnsi="GHEA Grapalat" w:cs="Sylfaen"/>
          <w:szCs w:val="24"/>
          <w:lang w:val="ru-RU"/>
        </w:rPr>
        <w:t>անդամի</w:t>
      </w:r>
      <w:r w:rsidRPr="00DE1E5A">
        <w:rPr>
          <w:rFonts w:ascii="GHEA Grapalat" w:hAnsi="GHEA Grapalat" w:cs="Sylfaen"/>
          <w:szCs w:val="24"/>
        </w:rPr>
        <w:t xml:space="preserve"> </w:t>
      </w:r>
      <w:r w:rsidRPr="00DE1E5A">
        <w:rPr>
          <w:rFonts w:ascii="GHEA Grapalat" w:hAnsi="GHEA Grapalat" w:cs="Sylfaen"/>
          <w:szCs w:val="24"/>
          <w:lang w:val="ru-RU"/>
        </w:rPr>
        <w:t>կոնսորցիումից</w:t>
      </w:r>
      <w:r w:rsidRPr="00DE1E5A">
        <w:rPr>
          <w:rFonts w:ascii="GHEA Grapalat" w:hAnsi="GHEA Grapalat" w:cs="Sylfaen"/>
          <w:szCs w:val="24"/>
        </w:rPr>
        <w:t xml:space="preserve"> </w:t>
      </w:r>
      <w:r w:rsidRPr="00DE1E5A">
        <w:rPr>
          <w:rFonts w:ascii="GHEA Grapalat" w:hAnsi="GHEA Grapalat" w:cs="Sylfaen"/>
          <w:szCs w:val="24"/>
          <w:lang w:val="ru-RU"/>
        </w:rPr>
        <w:t>դուրս</w:t>
      </w:r>
      <w:r w:rsidRPr="00DE1E5A">
        <w:rPr>
          <w:rFonts w:ascii="GHEA Grapalat" w:hAnsi="GHEA Grapalat" w:cs="Sylfaen"/>
          <w:szCs w:val="24"/>
        </w:rPr>
        <w:t xml:space="preserve"> </w:t>
      </w:r>
      <w:r w:rsidRPr="00DE1E5A">
        <w:rPr>
          <w:rFonts w:ascii="GHEA Grapalat" w:hAnsi="GHEA Grapalat" w:cs="Sylfaen"/>
          <w:szCs w:val="24"/>
          <w:lang w:val="ru-RU"/>
        </w:rPr>
        <w:t>գալու</w:t>
      </w:r>
      <w:r w:rsidRPr="00DE1E5A">
        <w:rPr>
          <w:rFonts w:ascii="GHEA Grapalat" w:hAnsi="GHEA Grapalat" w:cs="Sylfaen"/>
          <w:szCs w:val="24"/>
        </w:rPr>
        <w:t xml:space="preserve"> </w:t>
      </w:r>
      <w:r w:rsidRPr="00DE1E5A">
        <w:rPr>
          <w:rFonts w:ascii="GHEA Grapalat" w:hAnsi="GHEA Grapalat" w:cs="Sylfaen"/>
          <w:szCs w:val="24"/>
          <w:lang w:val="ru-RU"/>
        </w:rPr>
        <w:t>դեպքում</w:t>
      </w:r>
      <w:r w:rsidRPr="00DE1E5A">
        <w:rPr>
          <w:rFonts w:ascii="GHEA Grapalat" w:hAnsi="GHEA Grapalat" w:cs="Sylfaen"/>
          <w:szCs w:val="24"/>
        </w:rPr>
        <w:t xml:space="preserve"> </w:t>
      </w:r>
      <w:r w:rsidRPr="00DE1E5A">
        <w:rPr>
          <w:rFonts w:ascii="GHEA Grapalat" w:hAnsi="GHEA Grapalat" w:cs="Sylfaen"/>
          <w:szCs w:val="24"/>
          <w:lang w:val="ru-RU"/>
        </w:rPr>
        <w:t>կոնսորցիումի</w:t>
      </w:r>
      <w:r w:rsidRPr="00DE1E5A">
        <w:rPr>
          <w:rFonts w:ascii="GHEA Grapalat" w:hAnsi="GHEA Grapalat" w:cs="Sylfaen"/>
          <w:szCs w:val="24"/>
        </w:rPr>
        <w:t xml:space="preserve"> </w:t>
      </w:r>
      <w:r w:rsidRPr="00DE1E5A">
        <w:rPr>
          <w:rFonts w:ascii="GHEA Grapalat" w:hAnsi="GHEA Grapalat" w:cs="Sylfaen"/>
          <w:szCs w:val="24"/>
          <w:lang w:val="ru-RU"/>
        </w:rPr>
        <w:t>հետ</w:t>
      </w:r>
      <w:r w:rsidRPr="00DE1E5A">
        <w:rPr>
          <w:rFonts w:ascii="GHEA Grapalat" w:hAnsi="GHEA Grapalat" w:cs="Sylfaen"/>
          <w:szCs w:val="24"/>
        </w:rPr>
        <w:t xml:space="preserve"> </w:t>
      </w:r>
      <w:r w:rsidRPr="00DE1E5A">
        <w:rPr>
          <w:rFonts w:ascii="GHEA Grapalat" w:hAnsi="GHEA Grapalat" w:cs="Sylfaen"/>
          <w:szCs w:val="24"/>
          <w:lang w:val="en-US"/>
        </w:rPr>
        <w:t>պ</w:t>
      </w:r>
      <w:r w:rsidRPr="00DE1E5A">
        <w:rPr>
          <w:rFonts w:ascii="GHEA Grapalat" w:hAnsi="GHEA Grapalat" w:cs="Sylfaen"/>
          <w:szCs w:val="24"/>
          <w:lang w:val="ru-RU"/>
        </w:rPr>
        <w:t>ատվիրատուի</w:t>
      </w:r>
      <w:r w:rsidRPr="00DE1E5A">
        <w:rPr>
          <w:rFonts w:ascii="GHEA Grapalat" w:hAnsi="GHEA Grapalat" w:cs="Sylfaen"/>
          <w:szCs w:val="24"/>
        </w:rPr>
        <w:t xml:space="preserve"> </w:t>
      </w:r>
      <w:r w:rsidRPr="00DE1E5A">
        <w:rPr>
          <w:rFonts w:ascii="GHEA Grapalat" w:hAnsi="GHEA Grapalat" w:cs="Sylfaen"/>
          <w:szCs w:val="24"/>
          <w:lang w:val="ru-RU"/>
        </w:rPr>
        <w:t>կնքած</w:t>
      </w:r>
      <w:r w:rsidRPr="00DE1E5A">
        <w:rPr>
          <w:rFonts w:ascii="GHEA Grapalat" w:hAnsi="GHEA Grapalat" w:cs="Sylfaen"/>
          <w:szCs w:val="24"/>
        </w:rPr>
        <w:t xml:space="preserve"> </w:t>
      </w:r>
      <w:r w:rsidRPr="00DE1E5A">
        <w:rPr>
          <w:rFonts w:ascii="GHEA Grapalat" w:hAnsi="GHEA Grapalat" w:cs="Sylfaen"/>
          <w:szCs w:val="24"/>
          <w:lang w:val="ru-RU"/>
        </w:rPr>
        <w:t>պայմանագիրը</w:t>
      </w:r>
      <w:r w:rsidRPr="00DE1E5A">
        <w:rPr>
          <w:rFonts w:ascii="GHEA Grapalat" w:hAnsi="GHEA Grapalat" w:cs="Sylfaen"/>
          <w:szCs w:val="24"/>
        </w:rPr>
        <w:t xml:space="preserve"> </w:t>
      </w:r>
      <w:r w:rsidRPr="00DE1E5A">
        <w:rPr>
          <w:rFonts w:ascii="GHEA Grapalat" w:hAnsi="GHEA Grapalat" w:cs="Sylfaen"/>
          <w:szCs w:val="24"/>
          <w:lang w:val="ru-RU"/>
        </w:rPr>
        <w:t>միակողմանիորեն</w:t>
      </w:r>
      <w:r w:rsidRPr="00DE1E5A">
        <w:rPr>
          <w:rFonts w:ascii="GHEA Grapalat" w:hAnsi="GHEA Grapalat" w:cs="Sylfaen"/>
          <w:szCs w:val="24"/>
        </w:rPr>
        <w:t xml:space="preserve"> </w:t>
      </w:r>
      <w:r w:rsidRPr="00DE1E5A">
        <w:rPr>
          <w:rFonts w:ascii="GHEA Grapalat" w:hAnsi="GHEA Grapalat" w:cs="Sylfaen"/>
          <w:szCs w:val="24"/>
          <w:lang w:val="ru-RU"/>
        </w:rPr>
        <w:t>լուծվում</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և</w:t>
      </w:r>
      <w:r w:rsidRPr="00DE1E5A">
        <w:rPr>
          <w:rFonts w:ascii="GHEA Grapalat" w:hAnsi="GHEA Grapalat" w:cs="Sylfaen"/>
          <w:szCs w:val="24"/>
        </w:rPr>
        <w:t xml:space="preserve"> </w:t>
      </w:r>
      <w:r w:rsidRPr="00DE1E5A">
        <w:rPr>
          <w:rFonts w:ascii="GHEA Grapalat" w:hAnsi="GHEA Grapalat" w:cs="Sylfaen"/>
          <w:szCs w:val="24"/>
          <w:lang w:val="ru-RU"/>
        </w:rPr>
        <w:t>կոնսորցիումի</w:t>
      </w:r>
      <w:r w:rsidRPr="00DE1E5A">
        <w:rPr>
          <w:rFonts w:ascii="GHEA Grapalat" w:hAnsi="GHEA Grapalat" w:cs="Sylfaen"/>
          <w:szCs w:val="24"/>
        </w:rPr>
        <w:t xml:space="preserve"> </w:t>
      </w:r>
      <w:r w:rsidRPr="00DE1E5A">
        <w:rPr>
          <w:rFonts w:ascii="GHEA Grapalat" w:hAnsi="GHEA Grapalat" w:cs="Sylfaen"/>
          <w:szCs w:val="24"/>
          <w:lang w:val="ru-RU"/>
        </w:rPr>
        <w:t>անդամների</w:t>
      </w:r>
      <w:r w:rsidRPr="00DE1E5A">
        <w:rPr>
          <w:rFonts w:ascii="GHEA Grapalat" w:hAnsi="GHEA Grapalat" w:cs="Sylfaen"/>
          <w:szCs w:val="24"/>
        </w:rPr>
        <w:t xml:space="preserve"> </w:t>
      </w:r>
      <w:r w:rsidRPr="00DE1E5A">
        <w:rPr>
          <w:rFonts w:ascii="GHEA Grapalat" w:hAnsi="GHEA Grapalat" w:cs="Sylfaen"/>
          <w:szCs w:val="24"/>
          <w:lang w:val="ru-RU"/>
        </w:rPr>
        <w:t>նկատմամբ</w:t>
      </w:r>
      <w:r w:rsidRPr="00DE1E5A">
        <w:rPr>
          <w:rFonts w:ascii="GHEA Grapalat" w:hAnsi="GHEA Grapalat" w:cs="Sylfaen"/>
          <w:szCs w:val="24"/>
        </w:rPr>
        <w:t xml:space="preserve"> </w:t>
      </w:r>
      <w:r w:rsidRPr="00DE1E5A">
        <w:rPr>
          <w:rFonts w:ascii="GHEA Grapalat" w:hAnsi="GHEA Grapalat" w:cs="Sylfaen"/>
          <w:szCs w:val="24"/>
          <w:lang w:val="ru-RU"/>
        </w:rPr>
        <w:t>կիրառվում</w:t>
      </w:r>
      <w:r w:rsidRPr="00DE1E5A">
        <w:rPr>
          <w:rFonts w:ascii="GHEA Grapalat" w:hAnsi="GHEA Grapalat" w:cs="Sylfaen"/>
          <w:szCs w:val="24"/>
        </w:rPr>
        <w:t xml:space="preserve"> </w:t>
      </w:r>
      <w:r w:rsidRPr="00DE1E5A">
        <w:rPr>
          <w:rFonts w:ascii="GHEA Grapalat" w:hAnsi="GHEA Grapalat" w:cs="Sylfaen"/>
          <w:szCs w:val="24"/>
          <w:lang w:val="ru-RU"/>
        </w:rPr>
        <w:t>են</w:t>
      </w:r>
      <w:r w:rsidRPr="00DE1E5A">
        <w:rPr>
          <w:rFonts w:ascii="GHEA Grapalat" w:hAnsi="GHEA Grapalat" w:cs="Sylfaen"/>
          <w:szCs w:val="24"/>
        </w:rPr>
        <w:t xml:space="preserve"> </w:t>
      </w:r>
      <w:r w:rsidRPr="00DE1E5A">
        <w:rPr>
          <w:rFonts w:ascii="GHEA Grapalat" w:hAnsi="GHEA Grapalat" w:cs="Sylfaen"/>
          <w:szCs w:val="24"/>
          <w:lang w:val="ru-RU"/>
        </w:rPr>
        <w:t>պայմանագրով</w:t>
      </w:r>
      <w:r w:rsidRPr="00DE1E5A">
        <w:rPr>
          <w:rFonts w:ascii="GHEA Grapalat" w:hAnsi="GHEA Grapalat" w:cs="Sylfaen"/>
          <w:szCs w:val="24"/>
        </w:rPr>
        <w:t xml:space="preserve"> </w:t>
      </w:r>
      <w:r w:rsidRPr="00DE1E5A">
        <w:rPr>
          <w:rFonts w:ascii="GHEA Grapalat" w:hAnsi="GHEA Grapalat" w:cs="Sylfaen"/>
          <w:szCs w:val="24"/>
          <w:lang w:val="ru-RU"/>
        </w:rPr>
        <w:t>նախատեսված</w:t>
      </w:r>
      <w:r w:rsidRPr="00DE1E5A">
        <w:rPr>
          <w:rFonts w:ascii="GHEA Grapalat" w:hAnsi="GHEA Grapalat" w:cs="Sylfaen"/>
          <w:szCs w:val="24"/>
        </w:rPr>
        <w:t xml:space="preserve"> </w:t>
      </w:r>
      <w:r w:rsidRPr="00DE1E5A">
        <w:rPr>
          <w:rFonts w:ascii="GHEA Grapalat" w:hAnsi="GHEA Grapalat" w:cs="Sylfaen"/>
          <w:szCs w:val="24"/>
          <w:lang w:val="ru-RU"/>
        </w:rPr>
        <w:t>պատասխանատվության</w:t>
      </w:r>
      <w:r w:rsidRPr="00DE1E5A">
        <w:rPr>
          <w:rFonts w:ascii="GHEA Grapalat" w:hAnsi="GHEA Grapalat" w:cs="Sylfaen"/>
          <w:szCs w:val="24"/>
        </w:rPr>
        <w:t xml:space="preserve"> </w:t>
      </w:r>
      <w:r w:rsidRPr="00DE1E5A">
        <w:rPr>
          <w:rFonts w:ascii="GHEA Grapalat" w:hAnsi="GHEA Grapalat" w:cs="Sylfaen"/>
          <w:szCs w:val="24"/>
          <w:lang w:val="ru-RU"/>
        </w:rPr>
        <w:t>միջոցները</w:t>
      </w:r>
      <w:r w:rsidRPr="00DE1E5A">
        <w:rPr>
          <w:rFonts w:ascii="GHEA Grapalat" w:hAnsi="GHEA Grapalat" w:cs="Sylfaen"/>
          <w:szCs w:val="24"/>
          <w:lang w:val="hy-AM"/>
        </w:rPr>
        <w:t>:</w:t>
      </w:r>
    </w:p>
    <w:p w:rsidR="00C339E7" w:rsidRPr="00DE1E5A" w:rsidRDefault="00C339E7" w:rsidP="00C339E7">
      <w:pPr>
        <w:spacing w:after="0" w:line="240" w:lineRule="auto"/>
        <w:ind w:firstLine="567"/>
        <w:jc w:val="both"/>
        <w:rPr>
          <w:rFonts w:ascii="GHEA Grapalat" w:hAnsi="GHEA Grapalat"/>
          <w:b/>
          <w:sz w:val="20"/>
          <w:lang w:val="af-ZA"/>
        </w:rPr>
      </w:pPr>
    </w:p>
    <w:p w:rsidR="00C339E7" w:rsidRPr="00DE1E5A" w:rsidRDefault="00C339E7" w:rsidP="00C339E7">
      <w:pPr>
        <w:spacing w:after="0" w:line="240" w:lineRule="auto"/>
        <w:ind w:firstLine="567"/>
        <w:jc w:val="both"/>
        <w:rPr>
          <w:rFonts w:ascii="GHEA Grapalat" w:hAnsi="GHEA Grapalat"/>
          <w:b/>
          <w:sz w:val="20"/>
          <w:lang w:val="af-ZA"/>
        </w:rPr>
      </w:pPr>
    </w:p>
    <w:p w:rsidR="00C339E7" w:rsidRPr="00DE1E5A" w:rsidRDefault="00C339E7" w:rsidP="00C339E7">
      <w:pPr>
        <w:spacing w:after="0" w:line="240" w:lineRule="auto"/>
        <w:jc w:val="center"/>
        <w:rPr>
          <w:rFonts w:ascii="GHEA Grapalat" w:hAnsi="GHEA Grapalat" w:cs="Arial"/>
          <w:b/>
          <w:sz w:val="20"/>
          <w:lang w:val="af-ZA"/>
        </w:rPr>
      </w:pPr>
      <w:r w:rsidRPr="00DE1E5A">
        <w:rPr>
          <w:rFonts w:ascii="GHEA Grapalat" w:hAnsi="GHEA Grapalat"/>
          <w:b/>
          <w:sz w:val="20"/>
          <w:lang w:val="af-ZA"/>
        </w:rPr>
        <w:t xml:space="preserve">3.  </w:t>
      </w:r>
      <w:r w:rsidRPr="00DE1E5A">
        <w:rPr>
          <w:rFonts w:ascii="GHEA Grapalat" w:hAnsi="GHEA Grapalat" w:cs="Sylfaen"/>
          <w:b/>
          <w:sz w:val="20"/>
        </w:rPr>
        <w:t>ՀՐԱՎԵՐԻ</w:t>
      </w:r>
      <w:r w:rsidRPr="00DE1E5A">
        <w:rPr>
          <w:rFonts w:ascii="GHEA Grapalat" w:hAnsi="GHEA Grapalat" w:cs="Arial"/>
          <w:b/>
          <w:sz w:val="20"/>
          <w:lang w:val="af-ZA"/>
        </w:rPr>
        <w:t xml:space="preserve">  </w:t>
      </w:r>
      <w:r w:rsidRPr="00DE1E5A">
        <w:rPr>
          <w:rFonts w:ascii="GHEA Grapalat" w:hAnsi="GHEA Grapalat" w:cs="Sylfaen"/>
          <w:b/>
          <w:sz w:val="20"/>
        </w:rPr>
        <w:t>ՊԱՐԶԱԲԱՆՈՒՄԸ</w:t>
      </w:r>
      <w:r w:rsidRPr="00DE1E5A">
        <w:rPr>
          <w:rFonts w:ascii="GHEA Grapalat" w:hAnsi="GHEA Grapalat" w:cs="Arial"/>
          <w:b/>
          <w:sz w:val="20"/>
          <w:lang w:val="af-ZA"/>
        </w:rPr>
        <w:t xml:space="preserve">  </w:t>
      </w:r>
      <w:r w:rsidRPr="00DE1E5A">
        <w:rPr>
          <w:rFonts w:ascii="GHEA Grapalat" w:hAnsi="GHEA Grapalat" w:cs="Arial"/>
          <w:b/>
          <w:sz w:val="20"/>
        </w:rPr>
        <w:t>ԵՎ</w:t>
      </w:r>
      <w:r w:rsidRPr="00DE1E5A">
        <w:rPr>
          <w:rFonts w:ascii="GHEA Grapalat" w:hAnsi="GHEA Grapalat" w:cs="Arial"/>
          <w:b/>
          <w:sz w:val="20"/>
          <w:lang w:val="af-ZA"/>
        </w:rPr>
        <w:t xml:space="preserve"> </w:t>
      </w:r>
      <w:r w:rsidRPr="00DE1E5A">
        <w:rPr>
          <w:rFonts w:ascii="GHEA Grapalat" w:hAnsi="GHEA Grapalat" w:cs="Sylfaen"/>
          <w:b/>
          <w:sz w:val="20"/>
        </w:rPr>
        <w:t>ՀՐԱՎԵՐՈՒՄ</w:t>
      </w:r>
      <w:r w:rsidRPr="00DE1E5A">
        <w:rPr>
          <w:rFonts w:ascii="GHEA Grapalat" w:hAnsi="GHEA Grapalat" w:cs="Arial"/>
          <w:b/>
          <w:sz w:val="20"/>
          <w:lang w:val="af-ZA"/>
        </w:rPr>
        <w:t xml:space="preserve"> </w:t>
      </w:r>
      <w:r w:rsidRPr="00DE1E5A">
        <w:rPr>
          <w:rFonts w:ascii="GHEA Grapalat" w:hAnsi="GHEA Grapalat" w:cs="Sylfaen"/>
          <w:b/>
          <w:sz w:val="20"/>
        </w:rPr>
        <w:t>ՓՈՓՈԽՈՒԹՅՈՒՆ</w:t>
      </w:r>
      <w:r w:rsidRPr="00DE1E5A">
        <w:rPr>
          <w:rFonts w:ascii="GHEA Grapalat" w:hAnsi="GHEA Grapalat" w:cs="Arial"/>
          <w:b/>
          <w:sz w:val="20"/>
          <w:lang w:val="af-ZA"/>
        </w:rPr>
        <w:t xml:space="preserve"> </w:t>
      </w:r>
      <w:r w:rsidRPr="00DE1E5A">
        <w:rPr>
          <w:rFonts w:ascii="GHEA Grapalat" w:hAnsi="GHEA Grapalat" w:cs="Sylfaen"/>
          <w:b/>
          <w:sz w:val="20"/>
        </w:rPr>
        <w:t>ԿԱՏԱՐԵԼՈՒ</w:t>
      </w:r>
      <w:r w:rsidRPr="00DE1E5A">
        <w:rPr>
          <w:rFonts w:ascii="GHEA Grapalat" w:hAnsi="GHEA Grapalat" w:cs="Arial"/>
          <w:b/>
          <w:sz w:val="20"/>
          <w:lang w:val="af-ZA"/>
        </w:rPr>
        <w:t xml:space="preserve"> </w:t>
      </w:r>
      <w:r w:rsidRPr="00DE1E5A">
        <w:rPr>
          <w:rFonts w:ascii="GHEA Grapalat" w:hAnsi="GHEA Grapalat" w:cs="Sylfaen"/>
          <w:b/>
          <w:sz w:val="20"/>
        </w:rPr>
        <w:t>ԿԱՐԳԸ</w:t>
      </w:r>
      <w:r w:rsidRPr="00DE1E5A">
        <w:rPr>
          <w:rFonts w:ascii="GHEA Grapalat" w:hAnsi="GHEA Grapalat" w:cs="Arial"/>
          <w:b/>
          <w:sz w:val="20"/>
          <w:lang w:val="af-ZA"/>
        </w:rPr>
        <w:t xml:space="preserve"> </w:t>
      </w:r>
    </w:p>
    <w:p w:rsidR="00C339E7" w:rsidRPr="00DE1E5A" w:rsidRDefault="00C339E7" w:rsidP="00C339E7">
      <w:pPr>
        <w:spacing w:after="0" w:line="240" w:lineRule="auto"/>
        <w:jc w:val="center"/>
        <w:rPr>
          <w:rFonts w:ascii="GHEA Grapalat" w:hAnsi="GHEA Grapalat"/>
          <w:b/>
          <w:sz w:val="20"/>
          <w:lang w:val="af-ZA"/>
        </w:rPr>
      </w:pPr>
    </w:p>
    <w:p w:rsidR="00C339E7" w:rsidRPr="00DE1E5A" w:rsidRDefault="00C339E7" w:rsidP="00C339E7">
      <w:pPr>
        <w:spacing w:after="0" w:line="240" w:lineRule="auto"/>
        <w:ind w:firstLine="567"/>
        <w:jc w:val="both"/>
        <w:rPr>
          <w:rFonts w:ascii="GHEA Grapalat" w:hAnsi="GHEA Grapalat"/>
          <w:sz w:val="20"/>
          <w:lang w:val="af-ZA"/>
        </w:rPr>
      </w:pPr>
      <w:r w:rsidRPr="00DE1E5A">
        <w:rPr>
          <w:rFonts w:ascii="GHEA Grapalat" w:hAnsi="GHEA Grapalat"/>
          <w:sz w:val="20"/>
          <w:lang w:val="af-ZA"/>
        </w:rPr>
        <w:t xml:space="preserve">3.1 </w:t>
      </w:r>
      <w:r w:rsidRPr="00DE1E5A">
        <w:rPr>
          <w:rFonts w:ascii="GHEA Grapalat" w:hAnsi="GHEA Grapalat" w:cs="Sylfaen"/>
          <w:sz w:val="20"/>
        </w:rPr>
        <w:t>Օրենքի</w:t>
      </w:r>
      <w:r w:rsidRPr="00DE1E5A">
        <w:rPr>
          <w:rFonts w:ascii="GHEA Grapalat" w:hAnsi="GHEA Grapalat" w:cs="Arial"/>
          <w:sz w:val="20"/>
          <w:lang w:val="af-ZA"/>
        </w:rPr>
        <w:t xml:space="preserve"> 29-</w:t>
      </w:r>
      <w:r w:rsidRPr="00DE1E5A">
        <w:rPr>
          <w:rFonts w:ascii="GHEA Grapalat" w:hAnsi="GHEA Grapalat" w:cs="Sylfaen"/>
          <w:sz w:val="20"/>
        </w:rPr>
        <w:t>րդ</w:t>
      </w:r>
      <w:r w:rsidRPr="00DE1E5A">
        <w:rPr>
          <w:rFonts w:ascii="GHEA Grapalat" w:hAnsi="GHEA Grapalat" w:cs="Arial"/>
          <w:sz w:val="20"/>
          <w:lang w:val="af-ZA"/>
        </w:rPr>
        <w:t xml:space="preserve"> </w:t>
      </w:r>
      <w:r w:rsidRPr="00DE1E5A">
        <w:rPr>
          <w:rFonts w:ascii="GHEA Grapalat" w:hAnsi="GHEA Grapalat" w:cs="Sylfaen"/>
          <w:sz w:val="20"/>
        </w:rPr>
        <w:t>հոդվածի</w:t>
      </w:r>
      <w:r w:rsidRPr="00DE1E5A">
        <w:rPr>
          <w:rFonts w:ascii="GHEA Grapalat" w:hAnsi="GHEA Grapalat" w:cs="Arial"/>
          <w:sz w:val="20"/>
          <w:lang w:val="af-ZA"/>
        </w:rPr>
        <w:t xml:space="preserve"> </w:t>
      </w:r>
      <w:r w:rsidRPr="00DE1E5A">
        <w:rPr>
          <w:rFonts w:ascii="GHEA Grapalat" w:hAnsi="GHEA Grapalat" w:cs="Sylfaen"/>
          <w:sz w:val="20"/>
        </w:rPr>
        <w:t>համաձայն</w:t>
      </w:r>
      <w:r w:rsidRPr="00DE1E5A">
        <w:rPr>
          <w:rFonts w:ascii="GHEA Grapalat" w:hAnsi="GHEA Grapalat" w:cs="Arial"/>
          <w:sz w:val="20"/>
          <w:lang w:val="af-ZA"/>
        </w:rPr>
        <w:t xml:space="preserve">` </w:t>
      </w:r>
      <w:r w:rsidRPr="00DE1E5A">
        <w:rPr>
          <w:rFonts w:ascii="GHEA Grapalat" w:hAnsi="GHEA Grapalat" w:cs="Arial"/>
          <w:sz w:val="20"/>
        </w:rPr>
        <w:t>մ</w:t>
      </w:r>
      <w:r w:rsidRPr="00DE1E5A">
        <w:rPr>
          <w:rFonts w:ascii="GHEA Grapalat" w:hAnsi="GHEA Grapalat" w:cs="Sylfaen"/>
          <w:sz w:val="20"/>
        </w:rPr>
        <w:t>ասնակիցն</w:t>
      </w:r>
      <w:r w:rsidRPr="00DE1E5A">
        <w:rPr>
          <w:rFonts w:ascii="GHEA Grapalat" w:hAnsi="GHEA Grapalat" w:cs="Arial"/>
          <w:sz w:val="20"/>
          <w:lang w:val="af-ZA"/>
        </w:rPr>
        <w:t xml:space="preserve"> </w:t>
      </w:r>
      <w:r w:rsidRPr="00DE1E5A">
        <w:rPr>
          <w:rFonts w:ascii="GHEA Grapalat" w:hAnsi="GHEA Grapalat" w:cs="Sylfaen"/>
          <w:sz w:val="20"/>
        </w:rPr>
        <w:t>իրավունք</w:t>
      </w:r>
      <w:r w:rsidRPr="00DE1E5A">
        <w:rPr>
          <w:rFonts w:ascii="GHEA Grapalat" w:hAnsi="GHEA Grapalat" w:cs="Arial"/>
          <w:sz w:val="20"/>
          <w:lang w:val="af-ZA"/>
        </w:rPr>
        <w:t xml:space="preserve"> </w:t>
      </w:r>
      <w:r w:rsidRPr="00DE1E5A">
        <w:rPr>
          <w:rFonts w:ascii="GHEA Grapalat" w:hAnsi="GHEA Grapalat" w:cs="Sylfaen"/>
          <w:sz w:val="20"/>
        </w:rPr>
        <w:t>ունի</w:t>
      </w:r>
      <w:r w:rsidRPr="00DE1E5A">
        <w:rPr>
          <w:rFonts w:ascii="GHEA Grapalat" w:hAnsi="GHEA Grapalat" w:cs="Arial"/>
          <w:sz w:val="20"/>
          <w:lang w:val="af-ZA"/>
        </w:rPr>
        <w:t xml:space="preserve"> </w:t>
      </w:r>
      <w:r w:rsidRPr="00DE1E5A">
        <w:rPr>
          <w:rFonts w:ascii="GHEA Grapalat" w:hAnsi="GHEA Grapalat" w:cs="Sylfaen"/>
          <w:sz w:val="20"/>
        </w:rPr>
        <w:t>պատվիրատուից</w:t>
      </w:r>
      <w:r w:rsidRPr="00DE1E5A">
        <w:rPr>
          <w:rFonts w:ascii="GHEA Grapalat" w:hAnsi="GHEA Grapalat" w:cs="Arial"/>
          <w:sz w:val="20"/>
          <w:lang w:val="af-ZA"/>
        </w:rPr>
        <w:t xml:space="preserve"> </w:t>
      </w:r>
      <w:r w:rsidRPr="00DE1E5A">
        <w:rPr>
          <w:rFonts w:ascii="GHEA Grapalat" w:hAnsi="GHEA Grapalat" w:cs="Sylfaen"/>
          <w:sz w:val="20"/>
        </w:rPr>
        <w:t>պահանջել</w:t>
      </w:r>
      <w:r w:rsidRPr="00DE1E5A">
        <w:rPr>
          <w:rFonts w:ascii="GHEA Grapalat" w:hAnsi="GHEA Grapalat" w:cs="Arial"/>
          <w:sz w:val="20"/>
          <w:lang w:val="af-ZA"/>
        </w:rPr>
        <w:t xml:space="preserve"> </w:t>
      </w:r>
      <w:r w:rsidRPr="00DE1E5A">
        <w:rPr>
          <w:rFonts w:ascii="GHEA Grapalat" w:hAnsi="GHEA Grapalat" w:cs="Sylfaen"/>
          <w:sz w:val="20"/>
        </w:rPr>
        <w:t>հրավերի</w:t>
      </w:r>
      <w:r w:rsidRPr="00DE1E5A">
        <w:rPr>
          <w:rFonts w:ascii="GHEA Grapalat" w:hAnsi="GHEA Grapalat" w:cs="Arial"/>
          <w:sz w:val="20"/>
          <w:lang w:val="af-ZA"/>
        </w:rPr>
        <w:t xml:space="preserve"> </w:t>
      </w:r>
      <w:r w:rsidRPr="00DE1E5A">
        <w:rPr>
          <w:rFonts w:ascii="GHEA Grapalat" w:hAnsi="GHEA Grapalat" w:cs="Sylfaen"/>
          <w:sz w:val="20"/>
        </w:rPr>
        <w:t>պարզաբանում</w:t>
      </w:r>
      <w:r w:rsidRPr="00DE1E5A">
        <w:rPr>
          <w:rFonts w:ascii="GHEA Grapalat" w:hAnsi="GHEA Grapalat" w:cs="Tahoma"/>
          <w:sz w:val="20"/>
        </w:rPr>
        <w:t>։</w:t>
      </w:r>
    </w:p>
    <w:p w:rsidR="00C339E7" w:rsidRPr="00DE1E5A" w:rsidRDefault="00C339E7" w:rsidP="00C339E7">
      <w:pPr>
        <w:autoSpaceDE w:val="0"/>
        <w:autoSpaceDN w:val="0"/>
        <w:adjustRightInd w:val="0"/>
        <w:spacing w:after="0" w:line="240" w:lineRule="auto"/>
        <w:ind w:firstLine="567"/>
        <w:jc w:val="both"/>
        <w:rPr>
          <w:rFonts w:ascii="GHEA Grapalat" w:hAnsi="GHEA Grapalat"/>
          <w:sz w:val="20"/>
          <w:lang w:val="af-ZA"/>
        </w:rPr>
      </w:pPr>
      <w:r w:rsidRPr="00DE1E5A">
        <w:rPr>
          <w:rFonts w:ascii="GHEA Grapalat" w:hAnsi="GHEA Grapalat" w:cs="Sylfaen"/>
          <w:sz w:val="20"/>
        </w:rPr>
        <w:t>Մասնակիցն</w:t>
      </w:r>
      <w:r w:rsidRPr="00DE1E5A">
        <w:rPr>
          <w:rFonts w:ascii="GHEA Grapalat" w:hAnsi="GHEA Grapalat" w:cs="Arial"/>
          <w:sz w:val="20"/>
          <w:lang w:val="af-ZA"/>
        </w:rPr>
        <w:t xml:space="preserve"> </w:t>
      </w:r>
      <w:r w:rsidRPr="00DE1E5A">
        <w:rPr>
          <w:rFonts w:ascii="GHEA Grapalat" w:hAnsi="GHEA Grapalat" w:cs="Sylfaen"/>
          <w:sz w:val="20"/>
        </w:rPr>
        <w:t>իրավունք</w:t>
      </w:r>
      <w:r w:rsidRPr="00DE1E5A">
        <w:rPr>
          <w:rFonts w:ascii="GHEA Grapalat" w:hAnsi="GHEA Grapalat" w:cs="Arial"/>
          <w:sz w:val="20"/>
          <w:lang w:val="af-ZA"/>
        </w:rPr>
        <w:t xml:space="preserve"> </w:t>
      </w:r>
      <w:r w:rsidRPr="00DE1E5A">
        <w:rPr>
          <w:rFonts w:ascii="GHEA Grapalat" w:hAnsi="GHEA Grapalat" w:cs="Sylfaen"/>
          <w:sz w:val="20"/>
        </w:rPr>
        <w:t>ունի</w:t>
      </w:r>
      <w:r w:rsidRPr="00DE1E5A">
        <w:rPr>
          <w:rFonts w:ascii="GHEA Grapalat" w:hAnsi="GHEA Grapalat" w:cs="Arial"/>
          <w:sz w:val="20"/>
          <w:lang w:val="af-ZA"/>
        </w:rPr>
        <w:t xml:space="preserve"> </w:t>
      </w:r>
      <w:r w:rsidRPr="00DE1E5A">
        <w:rPr>
          <w:rFonts w:ascii="GHEA Grapalat" w:hAnsi="GHEA Grapalat" w:cs="Sylfaen"/>
          <w:sz w:val="20"/>
        </w:rPr>
        <w:t>հայտերի</w:t>
      </w:r>
      <w:r w:rsidRPr="00DE1E5A">
        <w:rPr>
          <w:rFonts w:ascii="GHEA Grapalat" w:hAnsi="GHEA Grapalat" w:cs="Arial"/>
          <w:sz w:val="20"/>
          <w:lang w:val="af-ZA"/>
        </w:rPr>
        <w:t xml:space="preserve"> </w:t>
      </w:r>
      <w:r w:rsidRPr="00DE1E5A">
        <w:rPr>
          <w:rFonts w:ascii="GHEA Grapalat" w:hAnsi="GHEA Grapalat" w:cs="Sylfaen"/>
          <w:sz w:val="20"/>
        </w:rPr>
        <w:t>ներկայացման</w:t>
      </w:r>
      <w:r w:rsidRPr="00DE1E5A">
        <w:rPr>
          <w:rFonts w:ascii="GHEA Grapalat" w:hAnsi="GHEA Grapalat" w:cs="Arial"/>
          <w:sz w:val="20"/>
          <w:lang w:val="af-ZA"/>
        </w:rPr>
        <w:t xml:space="preserve"> </w:t>
      </w:r>
      <w:r w:rsidRPr="00DE1E5A">
        <w:rPr>
          <w:rFonts w:ascii="GHEA Grapalat" w:hAnsi="GHEA Grapalat" w:cs="Sylfaen"/>
          <w:sz w:val="20"/>
        </w:rPr>
        <w:t>վերջնաժամկետը</w:t>
      </w:r>
      <w:r w:rsidRPr="00DE1E5A">
        <w:rPr>
          <w:rFonts w:ascii="GHEA Grapalat" w:hAnsi="GHEA Grapalat" w:cs="Arial"/>
          <w:sz w:val="20"/>
          <w:lang w:val="af-ZA"/>
        </w:rPr>
        <w:t xml:space="preserve"> </w:t>
      </w:r>
      <w:r w:rsidRPr="00DE1E5A">
        <w:rPr>
          <w:rFonts w:ascii="GHEA Grapalat" w:hAnsi="GHEA Grapalat" w:cs="Sylfaen"/>
          <w:sz w:val="20"/>
        </w:rPr>
        <w:t>լրանալուց</w:t>
      </w:r>
      <w:r w:rsidRPr="00DE1E5A">
        <w:rPr>
          <w:rFonts w:ascii="GHEA Grapalat" w:hAnsi="GHEA Grapalat" w:cs="Arial"/>
          <w:sz w:val="20"/>
          <w:lang w:val="af-ZA"/>
        </w:rPr>
        <w:t xml:space="preserve"> </w:t>
      </w:r>
      <w:r w:rsidRPr="00DE1E5A">
        <w:rPr>
          <w:rFonts w:ascii="GHEA Grapalat" w:hAnsi="GHEA Grapalat" w:cs="Sylfaen"/>
          <w:sz w:val="20"/>
        </w:rPr>
        <w:t>առնվազն</w:t>
      </w:r>
      <w:r w:rsidRPr="00DE1E5A">
        <w:rPr>
          <w:rFonts w:ascii="GHEA Grapalat" w:hAnsi="GHEA Grapalat" w:cs="Arial"/>
          <w:sz w:val="20"/>
          <w:lang w:val="af-ZA"/>
        </w:rPr>
        <w:t xml:space="preserve"> </w:t>
      </w:r>
      <w:r w:rsidRPr="00DE1E5A">
        <w:rPr>
          <w:rFonts w:ascii="GHEA Grapalat" w:hAnsi="GHEA Grapalat" w:cs="Sylfaen"/>
          <w:sz w:val="20"/>
        </w:rPr>
        <w:t>հինգ</w:t>
      </w:r>
      <w:r w:rsidRPr="00DE1E5A">
        <w:rPr>
          <w:rFonts w:ascii="GHEA Grapalat" w:hAnsi="GHEA Grapalat" w:cs="Arial"/>
          <w:sz w:val="20"/>
          <w:lang w:val="af-ZA"/>
        </w:rPr>
        <w:t xml:space="preserve"> </w:t>
      </w:r>
      <w:r w:rsidRPr="00DE1E5A">
        <w:rPr>
          <w:rFonts w:ascii="GHEA Grapalat" w:hAnsi="GHEA Grapalat" w:cs="Sylfaen"/>
          <w:sz w:val="20"/>
        </w:rPr>
        <w:t>օրացուցային</w:t>
      </w:r>
      <w:r w:rsidRPr="00DE1E5A">
        <w:rPr>
          <w:rFonts w:ascii="GHEA Grapalat" w:hAnsi="GHEA Grapalat" w:cs="Arial"/>
          <w:sz w:val="20"/>
          <w:lang w:val="af-ZA"/>
        </w:rPr>
        <w:t xml:space="preserve"> </w:t>
      </w:r>
      <w:r w:rsidRPr="00DE1E5A">
        <w:rPr>
          <w:rFonts w:ascii="GHEA Grapalat" w:hAnsi="GHEA Grapalat" w:cs="Sylfaen"/>
          <w:sz w:val="20"/>
        </w:rPr>
        <w:t>օր</w:t>
      </w:r>
      <w:r w:rsidRPr="00DE1E5A">
        <w:rPr>
          <w:rFonts w:ascii="GHEA Grapalat" w:hAnsi="GHEA Grapalat" w:cs="Sylfaen"/>
          <w:sz w:val="20"/>
          <w:lang w:val="af-ZA"/>
        </w:rPr>
        <w:t xml:space="preserve"> </w:t>
      </w:r>
      <w:r w:rsidRPr="00DE1E5A">
        <w:rPr>
          <w:rFonts w:ascii="GHEA Grapalat" w:hAnsi="GHEA Grapalat" w:cs="Sylfaen"/>
          <w:sz w:val="20"/>
        </w:rPr>
        <w:t>առաջ</w:t>
      </w:r>
      <w:r w:rsidRPr="00DE1E5A">
        <w:rPr>
          <w:rFonts w:ascii="GHEA Grapalat" w:hAnsi="GHEA Grapalat" w:cs="Arial"/>
          <w:sz w:val="20"/>
          <w:lang w:val="af-ZA"/>
        </w:rPr>
        <w:t xml:space="preserve"> </w:t>
      </w:r>
      <w:r w:rsidRPr="00DE1E5A">
        <w:rPr>
          <w:rFonts w:ascii="GHEA Grapalat" w:hAnsi="GHEA Grapalat" w:cs="Arial"/>
          <w:sz w:val="20"/>
        </w:rPr>
        <w:t>համակարգի</w:t>
      </w:r>
      <w:r w:rsidRPr="00DE1E5A">
        <w:rPr>
          <w:rFonts w:ascii="GHEA Grapalat" w:hAnsi="GHEA Grapalat" w:cs="Arial"/>
          <w:sz w:val="20"/>
          <w:lang w:val="af-ZA"/>
        </w:rPr>
        <w:t xml:space="preserve"> </w:t>
      </w:r>
      <w:r w:rsidRPr="00DE1E5A">
        <w:rPr>
          <w:rFonts w:ascii="GHEA Grapalat" w:hAnsi="GHEA Grapalat" w:cs="Arial"/>
          <w:sz w:val="20"/>
        </w:rPr>
        <w:t>միջոցով</w:t>
      </w:r>
      <w:r w:rsidRPr="00DE1E5A">
        <w:rPr>
          <w:rFonts w:ascii="GHEA Grapalat" w:hAnsi="GHEA Grapalat" w:cs="Arial"/>
          <w:sz w:val="20"/>
          <w:lang w:val="af-ZA"/>
        </w:rPr>
        <w:t xml:space="preserve"> </w:t>
      </w:r>
      <w:r w:rsidRPr="00DE1E5A">
        <w:rPr>
          <w:rFonts w:ascii="GHEA Grapalat" w:hAnsi="GHEA Grapalat" w:cs="Sylfaen"/>
          <w:sz w:val="20"/>
        </w:rPr>
        <w:t>հանձնաժողովից</w:t>
      </w:r>
      <w:r w:rsidRPr="00DE1E5A">
        <w:rPr>
          <w:rFonts w:ascii="GHEA Grapalat" w:hAnsi="GHEA Grapalat" w:cs="Sylfaen"/>
          <w:sz w:val="20"/>
          <w:lang w:val="af-ZA"/>
        </w:rPr>
        <w:t xml:space="preserve"> </w:t>
      </w:r>
      <w:r w:rsidRPr="00DE1E5A">
        <w:rPr>
          <w:rFonts w:ascii="GHEA Grapalat" w:hAnsi="GHEA Grapalat" w:cs="Sylfaen"/>
          <w:sz w:val="20"/>
        </w:rPr>
        <w:t>պահանջելու</w:t>
      </w:r>
      <w:r w:rsidRPr="00DE1E5A">
        <w:rPr>
          <w:rFonts w:ascii="GHEA Grapalat" w:hAnsi="GHEA Grapalat" w:cs="Arial"/>
          <w:sz w:val="20"/>
          <w:lang w:val="af-ZA"/>
        </w:rPr>
        <w:t xml:space="preserve"> </w:t>
      </w:r>
      <w:r w:rsidRPr="00DE1E5A">
        <w:rPr>
          <w:rFonts w:ascii="GHEA Grapalat" w:hAnsi="GHEA Grapalat" w:cs="Sylfaen"/>
          <w:sz w:val="20"/>
        </w:rPr>
        <w:t>հրավերի</w:t>
      </w:r>
      <w:r w:rsidRPr="00DE1E5A">
        <w:rPr>
          <w:rFonts w:ascii="GHEA Grapalat" w:hAnsi="GHEA Grapalat" w:cs="Arial"/>
          <w:sz w:val="20"/>
          <w:lang w:val="af-ZA"/>
        </w:rPr>
        <w:t xml:space="preserve"> </w:t>
      </w:r>
      <w:r w:rsidRPr="00DE1E5A">
        <w:rPr>
          <w:rFonts w:ascii="GHEA Grapalat" w:hAnsi="GHEA Grapalat" w:cs="Sylfaen"/>
          <w:sz w:val="20"/>
        </w:rPr>
        <w:t>պարզաբանում</w:t>
      </w:r>
      <w:r w:rsidRPr="00DE1E5A">
        <w:rPr>
          <w:rFonts w:ascii="GHEA Grapalat" w:hAnsi="GHEA Grapalat" w:cs="Tahoma"/>
          <w:sz w:val="20"/>
        </w:rPr>
        <w:t>։</w:t>
      </w:r>
      <w:r w:rsidRPr="00DE1E5A">
        <w:rPr>
          <w:rFonts w:ascii="GHEA Grapalat" w:hAnsi="GHEA Grapalat"/>
          <w:sz w:val="20"/>
          <w:lang w:val="af-ZA"/>
        </w:rPr>
        <w:t xml:space="preserve"> </w:t>
      </w:r>
      <w:r w:rsidRPr="00DE1E5A">
        <w:rPr>
          <w:rFonts w:ascii="GHEA Grapalat" w:hAnsi="GHEA Grapalat"/>
          <w:sz w:val="20"/>
        </w:rPr>
        <w:t>Հանձնաժողովը</w:t>
      </w:r>
      <w:r w:rsidRPr="00DE1E5A">
        <w:rPr>
          <w:rFonts w:ascii="GHEA Grapalat" w:hAnsi="GHEA Grapalat"/>
          <w:sz w:val="20"/>
          <w:lang w:val="af-ZA"/>
        </w:rPr>
        <w:t xml:space="preserve"> </w:t>
      </w:r>
      <w:r w:rsidRPr="00DE1E5A">
        <w:rPr>
          <w:rFonts w:ascii="GHEA Grapalat" w:hAnsi="GHEA Grapalat" w:cs="Sylfaen"/>
          <w:sz w:val="20"/>
        </w:rPr>
        <w:t>հարցումը</w:t>
      </w:r>
      <w:r w:rsidRPr="00DE1E5A">
        <w:rPr>
          <w:rFonts w:ascii="GHEA Grapalat" w:hAnsi="GHEA Grapalat" w:cs="Arial"/>
          <w:sz w:val="20"/>
          <w:lang w:val="af-ZA"/>
        </w:rPr>
        <w:t xml:space="preserve"> </w:t>
      </w:r>
      <w:r w:rsidRPr="00DE1E5A">
        <w:rPr>
          <w:rFonts w:ascii="GHEA Grapalat" w:hAnsi="GHEA Grapalat" w:cs="Sylfaen"/>
          <w:sz w:val="20"/>
        </w:rPr>
        <w:t>կատարած</w:t>
      </w:r>
      <w:r w:rsidRPr="00DE1E5A">
        <w:rPr>
          <w:rFonts w:ascii="GHEA Grapalat" w:hAnsi="GHEA Grapalat" w:cs="Arial"/>
          <w:sz w:val="20"/>
          <w:lang w:val="af-ZA"/>
        </w:rPr>
        <w:t xml:space="preserve"> </w:t>
      </w:r>
      <w:r w:rsidRPr="00DE1E5A">
        <w:rPr>
          <w:rFonts w:ascii="GHEA Grapalat" w:hAnsi="GHEA Grapalat" w:cs="Arial"/>
          <w:sz w:val="20"/>
        </w:rPr>
        <w:t>մ</w:t>
      </w:r>
      <w:r w:rsidRPr="00DE1E5A">
        <w:rPr>
          <w:rFonts w:ascii="GHEA Grapalat" w:hAnsi="GHEA Grapalat" w:cs="Sylfaen"/>
          <w:sz w:val="20"/>
        </w:rPr>
        <w:t>ասնակցին</w:t>
      </w:r>
      <w:r w:rsidRPr="00DE1E5A">
        <w:rPr>
          <w:rFonts w:ascii="GHEA Grapalat" w:hAnsi="GHEA Grapalat" w:cs="Arial"/>
          <w:sz w:val="20"/>
          <w:lang w:val="af-ZA"/>
        </w:rPr>
        <w:t xml:space="preserve"> </w:t>
      </w:r>
      <w:r w:rsidRPr="00DE1E5A">
        <w:rPr>
          <w:rFonts w:ascii="GHEA Grapalat" w:hAnsi="GHEA Grapalat" w:cs="Sylfaen"/>
          <w:sz w:val="20"/>
        </w:rPr>
        <w:t>պարզաբանումը</w:t>
      </w:r>
      <w:r w:rsidRPr="00DE1E5A">
        <w:rPr>
          <w:rFonts w:ascii="GHEA Grapalat" w:hAnsi="GHEA Grapalat" w:cs="Arial"/>
          <w:sz w:val="20"/>
          <w:lang w:val="af-ZA"/>
        </w:rPr>
        <w:t xml:space="preserve"> </w:t>
      </w:r>
      <w:r w:rsidRPr="00DE1E5A">
        <w:rPr>
          <w:rFonts w:ascii="GHEA Grapalat" w:hAnsi="GHEA Grapalat" w:cs="Sylfaen"/>
          <w:sz w:val="20"/>
        </w:rPr>
        <w:t>տրամադրում</w:t>
      </w:r>
      <w:r w:rsidRPr="00DE1E5A">
        <w:rPr>
          <w:rFonts w:ascii="GHEA Grapalat" w:hAnsi="GHEA Grapalat" w:cs="Arial"/>
          <w:sz w:val="20"/>
          <w:lang w:val="af-ZA"/>
        </w:rPr>
        <w:t xml:space="preserve"> </w:t>
      </w:r>
      <w:r w:rsidRPr="00DE1E5A">
        <w:rPr>
          <w:rFonts w:ascii="GHEA Grapalat" w:hAnsi="GHEA Grapalat" w:cs="Sylfaen"/>
          <w:sz w:val="20"/>
        </w:rPr>
        <w:t>է</w:t>
      </w:r>
      <w:r w:rsidRPr="00DE1E5A">
        <w:rPr>
          <w:rFonts w:ascii="GHEA Grapalat" w:hAnsi="GHEA Grapalat" w:cs="Sylfaen"/>
          <w:sz w:val="20"/>
          <w:lang w:val="af-ZA"/>
        </w:rPr>
        <w:t xml:space="preserve"> </w:t>
      </w:r>
      <w:r w:rsidRPr="00DE1E5A">
        <w:rPr>
          <w:rFonts w:ascii="GHEA Grapalat" w:hAnsi="GHEA Grapalat" w:cs="Sylfaen"/>
          <w:sz w:val="20"/>
        </w:rPr>
        <w:t>համակարգի</w:t>
      </w:r>
      <w:r w:rsidRPr="00DE1E5A">
        <w:rPr>
          <w:rFonts w:ascii="GHEA Grapalat" w:hAnsi="GHEA Grapalat" w:cs="Sylfaen"/>
          <w:sz w:val="20"/>
          <w:lang w:val="af-ZA"/>
        </w:rPr>
        <w:t xml:space="preserve"> </w:t>
      </w:r>
      <w:r w:rsidRPr="00DE1E5A">
        <w:rPr>
          <w:rFonts w:ascii="GHEA Grapalat" w:hAnsi="GHEA Grapalat" w:cs="Sylfaen"/>
          <w:sz w:val="20"/>
        </w:rPr>
        <w:t>միջոցով</w:t>
      </w:r>
      <w:r w:rsidRPr="00DE1E5A">
        <w:rPr>
          <w:rFonts w:ascii="GHEA Grapalat" w:hAnsi="GHEA Grapalat" w:cs="Sylfaen"/>
          <w:sz w:val="20"/>
          <w:lang w:val="af-ZA"/>
        </w:rPr>
        <w:t xml:space="preserve">` </w:t>
      </w:r>
      <w:r w:rsidRPr="00DE1E5A">
        <w:rPr>
          <w:rFonts w:ascii="GHEA Grapalat" w:hAnsi="GHEA Grapalat" w:cs="Sylfaen"/>
          <w:sz w:val="20"/>
        </w:rPr>
        <w:t>հարցումը</w:t>
      </w:r>
      <w:r w:rsidRPr="00DE1E5A">
        <w:rPr>
          <w:rFonts w:ascii="GHEA Grapalat" w:hAnsi="GHEA Grapalat" w:cs="Arial"/>
          <w:sz w:val="20"/>
          <w:lang w:val="af-ZA"/>
        </w:rPr>
        <w:t xml:space="preserve"> </w:t>
      </w:r>
      <w:r w:rsidRPr="00DE1E5A">
        <w:rPr>
          <w:rFonts w:ascii="GHEA Grapalat" w:hAnsi="GHEA Grapalat" w:cs="Sylfaen"/>
          <w:sz w:val="20"/>
        </w:rPr>
        <w:t>ստանալու</w:t>
      </w:r>
      <w:r w:rsidRPr="00DE1E5A">
        <w:rPr>
          <w:rFonts w:ascii="GHEA Grapalat" w:hAnsi="GHEA Grapalat" w:cs="Arial"/>
          <w:sz w:val="20"/>
          <w:lang w:val="af-ZA"/>
        </w:rPr>
        <w:t xml:space="preserve"> </w:t>
      </w:r>
      <w:r w:rsidRPr="00DE1E5A">
        <w:rPr>
          <w:rFonts w:ascii="GHEA Grapalat" w:hAnsi="GHEA Grapalat" w:cs="Sylfaen"/>
          <w:sz w:val="20"/>
        </w:rPr>
        <w:t>օրվան</w:t>
      </w:r>
      <w:r w:rsidRPr="00DE1E5A">
        <w:rPr>
          <w:rFonts w:ascii="GHEA Grapalat" w:hAnsi="GHEA Grapalat" w:cs="Arial"/>
          <w:sz w:val="20"/>
          <w:lang w:val="af-ZA"/>
        </w:rPr>
        <w:t xml:space="preserve"> </w:t>
      </w:r>
      <w:r w:rsidRPr="00DE1E5A">
        <w:rPr>
          <w:rFonts w:ascii="GHEA Grapalat" w:hAnsi="GHEA Grapalat" w:cs="Sylfaen"/>
          <w:sz w:val="20"/>
        </w:rPr>
        <w:t>հաջորդող</w:t>
      </w:r>
      <w:r w:rsidRPr="00DE1E5A">
        <w:rPr>
          <w:rFonts w:ascii="GHEA Grapalat" w:hAnsi="GHEA Grapalat" w:cs="Arial"/>
          <w:sz w:val="20"/>
          <w:lang w:val="af-ZA"/>
        </w:rPr>
        <w:t xml:space="preserve"> </w:t>
      </w:r>
      <w:r w:rsidRPr="00DE1E5A">
        <w:rPr>
          <w:rFonts w:ascii="GHEA Grapalat" w:hAnsi="GHEA Grapalat" w:cs="Sylfaen"/>
          <w:sz w:val="20"/>
        </w:rPr>
        <w:t>երկու</w:t>
      </w:r>
      <w:r w:rsidRPr="00DE1E5A">
        <w:rPr>
          <w:rFonts w:ascii="GHEA Grapalat" w:hAnsi="GHEA Grapalat" w:cs="Arial"/>
          <w:sz w:val="20"/>
          <w:lang w:val="af-ZA"/>
        </w:rPr>
        <w:t xml:space="preserve"> </w:t>
      </w:r>
      <w:r w:rsidRPr="00DE1E5A">
        <w:rPr>
          <w:rFonts w:ascii="GHEA Grapalat" w:hAnsi="GHEA Grapalat" w:cs="Sylfaen"/>
          <w:sz w:val="20"/>
        </w:rPr>
        <w:t>օրացուցային</w:t>
      </w:r>
      <w:r w:rsidRPr="00DE1E5A">
        <w:rPr>
          <w:rFonts w:ascii="GHEA Grapalat" w:hAnsi="GHEA Grapalat" w:cs="Arial"/>
          <w:sz w:val="20"/>
          <w:lang w:val="af-ZA"/>
        </w:rPr>
        <w:t xml:space="preserve"> </w:t>
      </w:r>
      <w:r w:rsidRPr="00DE1E5A">
        <w:rPr>
          <w:rFonts w:ascii="GHEA Grapalat" w:hAnsi="GHEA Grapalat" w:cs="Sylfaen"/>
          <w:sz w:val="20"/>
        </w:rPr>
        <w:t>օրվա</w:t>
      </w:r>
      <w:r w:rsidRPr="00DE1E5A">
        <w:rPr>
          <w:rFonts w:ascii="GHEA Grapalat" w:hAnsi="GHEA Grapalat" w:cs="Arial"/>
          <w:sz w:val="20"/>
          <w:lang w:val="af-ZA"/>
        </w:rPr>
        <w:t xml:space="preserve"> </w:t>
      </w:r>
      <w:r w:rsidRPr="00DE1E5A">
        <w:rPr>
          <w:rFonts w:ascii="GHEA Grapalat" w:hAnsi="GHEA Grapalat" w:cs="Sylfaen"/>
          <w:sz w:val="20"/>
        </w:rPr>
        <w:t>ընթացքում</w:t>
      </w:r>
      <w:r w:rsidRPr="00DE1E5A">
        <w:rPr>
          <w:rFonts w:ascii="GHEA Grapalat" w:hAnsi="GHEA Grapalat" w:cs="Tahoma"/>
          <w:sz w:val="20"/>
        </w:rPr>
        <w:t>։</w:t>
      </w:r>
      <w:r w:rsidRPr="00DE1E5A">
        <w:rPr>
          <w:rFonts w:ascii="GHEA Grapalat" w:hAnsi="GHEA Grapalat" w:cs="Tahoma"/>
          <w:sz w:val="20"/>
          <w:lang w:val="af-ZA"/>
        </w:rPr>
        <w:t xml:space="preserve"> </w:t>
      </w:r>
      <w:r w:rsidRPr="00DE1E5A">
        <w:rPr>
          <w:rFonts w:ascii="GHEA Grapalat" w:hAnsi="GHEA Grapalat"/>
          <w:sz w:val="20"/>
          <w:lang w:val="af-ZA"/>
        </w:rPr>
        <w:t xml:space="preserve"> </w:t>
      </w:r>
    </w:p>
    <w:p w:rsidR="00C339E7" w:rsidRPr="00DE1E5A" w:rsidRDefault="00C339E7" w:rsidP="00C339E7">
      <w:pPr>
        <w:spacing w:after="0" w:line="240" w:lineRule="auto"/>
        <w:ind w:firstLine="567"/>
        <w:jc w:val="both"/>
        <w:rPr>
          <w:rFonts w:ascii="GHEA Grapalat" w:hAnsi="GHEA Grapalat"/>
          <w:sz w:val="20"/>
          <w:szCs w:val="20"/>
          <w:lang w:val="af-ZA"/>
        </w:rPr>
      </w:pPr>
      <w:r w:rsidRPr="00DE1E5A">
        <w:rPr>
          <w:rFonts w:ascii="GHEA Grapalat" w:hAnsi="GHEA Grapalat"/>
          <w:sz w:val="20"/>
          <w:lang w:val="af-ZA"/>
        </w:rPr>
        <w:t xml:space="preserve">3.2 </w:t>
      </w:r>
      <w:r w:rsidRPr="00DE1E5A">
        <w:rPr>
          <w:rFonts w:ascii="GHEA Grapalat" w:hAnsi="GHEA Grapalat" w:cs="Sylfaen"/>
          <w:sz w:val="20"/>
        </w:rPr>
        <w:t>Հարցման</w:t>
      </w:r>
      <w:r w:rsidRPr="00DE1E5A">
        <w:rPr>
          <w:rFonts w:ascii="GHEA Grapalat" w:hAnsi="GHEA Grapalat" w:cs="Arial"/>
          <w:sz w:val="20"/>
          <w:lang w:val="af-ZA"/>
        </w:rPr>
        <w:t xml:space="preserve"> </w:t>
      </w:r>
      <w:r w:rsidRPr="00DE1E5A">
        <w:rPr>
          <w:rFonts w:ascii="GHEA Grapalat" w:hAnsi="GHEA Grapalat" w:cs="Sylfaen"/>
          <w:sz w:val="20"/>
        </w:rPr>
        <w:t>և</w:t>
      </w:r>
      <w:r w:rsidRPr="00DE1E5A">
        <w:rPr>
          <w:rFonts w:ascii="GHEA Grapalat" w:hAnsi="GHEA Grapalat" w:cs="Arial"/>
          <w:sz w:val="20"/>
          <w:lang w:val="af-ZA"/>
        </w:rPr>
        <w:t xml:space="preserve"> </w:t>
      </w:r>
      <w:r w:rsidRPr="00DE1E5A">
        <w:rPr>
          <w:rFonts w:ascii="GHEA Grapalat" w:hAnsi="GHEA Grapalat" w:cs="Sylfaen"/>
          <w:sz w:val="20"/>
        </w:rPr>
        <w:t>պարզաբանումների</w:t>
      </w:r>
      <w:r w:rsidRPr="00DE1E5A">
        <w:rPr>
          <w:rFonts w:ascii="GHEA Grapalat" w:hAnsi="GHEA Grapalat" w:cs="Arial"/>
          <w:sz w:val="20"/>
          <w:lang w:val="af-ZA"/>
        </w:rPr>
        <w:t xml:space="preserve"> </w:t>
      </w:r>
      <w:r w:rsidRPr="00DE1E5A">
        <w:rPr>
          <w:rFonts w:ascii="GHEA Grapalat" w:hAnsi="GHEA Grapalat" w:cs="Sylfaen"/>
          <w:sz w:val="20"/>
        </w:rPr>
        <w:t>բովանդակության</w:t>
      </w:r>
      <w:r w:rsidRPr="00DE1E5A">
        <w:rPr>
          <w:rFonts w:ascii="GHEA Grapalat" w:hAnsi="GHEA Grapalat" w:cs="Arial"/>
          <w:sz w:val="20"/>
          <w:lang w:val="af-ZA"/>
        </w:rPr>
        <w:t xml:space="preserve"> </w:t>
      </w:r>
      <w:r w:rsidRPr="00DE1E5A">
        <w:rPr>
          <w:rFonts w:ascii="GHEA Grapalat" w:hAnsi="GHEA Grapalat" w:cs="Sylfaen"/>
          <w:sz w:val="20"/>
        </w:rPr>
        <w:t>մասին</w:t>
      </w:r>
      <w:r w:rsidRPr="00DE1E5A">
        <w:rPr>
          <w:rFonts w:ascii="GHEA Grapalat" w:hAnsi="GHEA Grapalat" w:cs="Arial"/>
          <w:sz w:val="20"/>
          <w:lang w:val="af-ZA"/>
        </w:rPr>
        <w:t xml:space="preserve"> </w:t>
      </w:r>
      <w:r w:rsidRPr="00DE1E5A">
        <w:rPr>
          <w:rFonts w:ascii="GHEA Grapalat" w:hAnsi="GHEA Grapalat" w:cs="Sylfaen"/>
          <w:sz w:val="20"/>
        </w:rPr>
        <w:t>հայտարարությունը</w:t>
      </w:r>
      <w:r w:rsidRPr="00DE1E5A">
        <w:rPr>
          <w:rFonts w:ascii="GHEA Grapalat" w:hAnsi="GHEA Grapalat" w:cs="Arial"/>
          <w:sz w:val="20"/>
          <w:lang w:val="af-ZA"/>
        </w:rPr>
        <w:t xml:space="preserve"> </w:t>
      </w:r>
      <w:r w:rsidRPr="00DE1E5A">
        <w:rPr>
          <w:rFonts w:ascii="GHEA Grapalat" w:hAnsi="GHEA Grapalat" w:cs="Arial"/>
          <w:sz w:val="20"/>
        </w:rPr>
        <w:t>պարզաբանումը</w:t>
      </w:r>
      <w:r w:rsidRPr="00DE1E5A">
        <w:rPr>
          <w:rFonts w:ascii="GHEA Grapalat" w:hAnsi="GHEA Grapalat" w:cs="Arial"/>
          <w:sz w:val="20"/>
          <w:lang w:val="af-ZA"/>
        </w:rPr>
        <w:t xml:space="preserve"> </w:t>
      </w:r>
      <w:r w:rsidRPr="00DE1E5A">
        <w:rPr>
          <w:rFonts w:ascii="GHEA Grapalat" w:hAnsi="GHEA Grapalat" w:cs="Arial"/>
          <w:sz w:val="20"/>
        </w:rPr>
        <w:t>տրամադրելու</w:t>
      </w:r>
      <w:r w:rsidRPr="00DE1E5A">
        <w:rPr>
          <w:rFonts w:ascii="GHEA Grapalat" w:hAnsi="GHEA Grapalat" w:cs="Arial"/>
          <w:sz w:val="20"/>
          <w:lang w:val="af-ZA"/>
        </w:rPr>
        <w:t xml:space="preserve"> </w:t>
      </w:r>
      <w:r w:rsidRPr="00DE1E5A">
        <w:rPr>
          <w:rFonts w:ascii="GHEA Grapalat" w:hAnsi="GHEA Grapalat" w:cs="Arial"/>
          <w:sz w:val="20"/>
        </w:rPr>
        <w:t>օրը</w:t>
      </w:r>
      <w:r w:rsidRPr="00DE1E5A">
        <w:rPr>
          <w:rFonts w:ascii="GHEA Grapalat" w:hAnsi="GHEA Grapalat" w:cs="Arial"/>
          <w:sz w:val="20"/>
          <w:lang w:val="af-ZA"/>
        </w:rPr>
        <w:t xml:space="preserve"> </w:t>
      </w:r>
      <w:r w:rsidRPr="00DE1E5A">
        <w:rPr>
          <w:rFonts w:ascii="GHEA Grapalat" w:hAnsi="GHEA Grapalat" w:cs="Sylfaen"/>
          <w:sz w:val="20"/>
        </w:rPr>
        <w:t>հրապարակվում</w:t>
      </w:r>
      <w:r w:rsidRPr="00DE1E5A">
        <w:rPr>
          <w:rFonts w:ascii="GHEA Grapalat" w:hAnsi="GHEA Grapalat" w:cs="Arial"/>
          <w:sz w:val="20"/>
          <w:lang w:val="af-ZA"/>
        </w:rPr>
        <w:t xml:space="preserve"> </w:t>
      </w:r>
      <w:r w:rsidRPr="00DE1E5A">
        <w:rPr>
          <w:rFonts w:ascii="GHEA Grapalat" w:hAnsi="GHEA Grapalat" w:cs="Sylfaen"/>
          <w:sz w:val="20"/>
        </w:rPr>
        <w:t>է</w:t>
      </w:r>
      <w:r w:rsidRPr="00DE1E5A">
        <w:rPr>
          <w:rFonts w:ascii="GHEA Grapalat" w:hAnsi="GHEA Grapalat" w:cs="Arial"/>
          <w:sz w:val="20"/>
          <w:lang w:val="af-ZA"/>
        </w:rPr>
        <w:t xml:space="preserve"> </w:t>
      </w:r>
      <w:r w:rsidRPr="00DE1E5A">
        <w:rPr>
          <w:rFonts w:ascii="GHEA Grapalat" w:hAnsi="GHEA Grapalat" w:cs="Arial"/>
          <w:sz w:val="20"/>
        </w:rPr>
        <w:t>համակարգում</w:t>
      </w:r>
      <w:r w:rsidRPr="00DE1E5A">
        <w:rPr>
          <w:rFonts w:ascii="GHEA Grapalat" w:hAnsi="GHEA Grapalat" w:cs="Arial"/>
          <w:sz w:val="20"/>
          <w:lang w:val="af-ZA"/>
        </w:rPr>
        <w:t xml:space="preserve"> </w:t>
      </w:r>
      <w:r w:rsidRPr="00DE1E5A">
        <w:rPr>
          <w:rFonts w:ascii="GHEA Grapalat" w:hAnsi="GHEA Grapalat" w:cs="Arial"/>
          <w:sz w:val="20"/>
        </w:rPr>
        <w:t>և</w:t>
      </w:r>
      <w:r w:rsidRPr="00DE1E5A">
        <w:rPr>
          <w:rFonts w:ascii="GHEA Grapalat" w:hAnsi="GHEA Grapalat" w:cs="Arial"/>
          <w:sz w:val="20"/>
          <w:lang w:val="af-ZA"/>
        </w:rPr>
        <w:t xml:space="preserve"> </w:t>
      </w:r>
      <w:r w:rsidRPr="00DE1E5A">
        <w:rPr>
          <w:rFonts w:ascii="GHEA Grapalat" w:hAnsi="GHEA Grapalat" w:cs="Sylfaen"/>
          <w:sz w:val="20"/>
          <w:lang w:val="af-ZA"/>
        </w:rPr>
        <w:t xml:space="preserve">www.procurement.am </w:t>
      </w:r>
      <w:r w:rsidRPr="00DE1E5A">
        <w:rPr>
          <w:rFonts w:ascii="GHEA Grapalat" w:hAnsi="GHEA Grapalat" w:cs="Sylfaen"/>
          <w:sz w:val="20"/>
          <w:lang w:val="ru-RU"/>
        </w:rPr>
        <w:t>հասցեով</w:t>
      </w:r>
      <w:r w:rsidRPr="00DE1E5A">
        <w:rPr>
          <w:rFonts w:ascii="GHEA Grapalat" w:hAnsi="GHEA Grapalat" w:cs="Sylfaen"/>
          <w:sz w:val="20"/>
          <w:lang w:val="af-ZA"/>
        </w:rPr>
        <w:t xml:space="preserve"> </w:t>
      </w:r>
      <w:r w:rsidRPr="00DE1E5A">
        <w:rPr>
          <w:rFonts w:ascii="GHEA Grapalat" w:hAnsi="GHEA Grapalat" w:cs="Sylfaen"/>
          <w:sz w:val="20"/>
        </w:rPr>
        <w:t>գործող</w:t>
      </w:r>
      <w:r w:rsidRPr="00DE1E5A">
        <w:rPr>
          <w:rFonts w:ascii="GHEA Grapalat" w:hAnsi="GHEA Grapalat" w:cs="Sylfaen"/>
          <w:sz w:val="20"/>
          <w:lang w:val="af-ZA"/>
        </w:rPr>
        <w:t xml:space="preserve"> </w:t>
      </w:r>
      <w:r w:rsidRPr="00DE1E5A">
        <w:rPr>
          <w:rFonts w:ascii="GHEA Grapalat" w:hAnsi="GHEA Grapalat" w:cs="Sylfaen"/>
          <w:sz w:val="20"/>
          <w:lang w:val="ru-RU"/>
        </w:rPr>
        <w:t>տեղեկագր</w:t>
      </w:r>
      <w:r w:rsidRPr="00DE1E5A">
        <w:rPr>
          <w:rFonts w:ascii="GHEA Grapalat" w:hAnsi="GHEA Grapalat" w:cs="Sylfaen"/>
          <w:sz w:val="20"/>
        </w:rPr>
        <w:t>ի</w:t>
      </w:r>
      <w:r w:rsidRPr="00DE1E5A">
        <w:rPr>
          <w:rFonts w:ascii="GHEA Grapalat" w:hAnsi="GHEA Grapalat" w:cs="Sylfaen"/>
          <w:sz w:val="20"/>
          <w:lang w:val="af-ZA"/>
        </w:rPr>
        <w:t xml:space="preserve"> (</w:t>
      </w:r>
      <w:r w:rsidRPr="00DE1E5A">
        <w:rPr>
          <w:rFonts w:ascii="GHEA Grapalat" w:hAnsi="GHEA Grapalat" w:cs="Sylfaen"/>
          <w:sz w:val="20"/>
          <w:lang w:val="ru-RU"/>
        </w:rPr>
        <w:t>այսուհետ</w:t>
      </w:r>
      <w:r w:rsidRPr="00DE1E5A">
        <w:rPr>
          <w:rFonts w:ascii="GHEA Grapalat" w:hAnsi="GHEA Grapalat" w:cs="Sylfaen"/>
          <w:sz w:val="20"/>
          <w:lang w:val="af-ZA"/>
        </w:rPr>
        <w:t xml:space="preserve">` </w:t>
      </w:r>
      <w:r w:rsidRPr="00DE1E5A">
        <w:rPr>
          <w:rFonts w:ascii="GHEA Grapalat" w:hAnsi="GHEA Grapalat" w:cs="Sylfaen"/>
          <w:sz w:val="20"/>
          <w:lang w:val="ru-RU"/>
        </w:rPr>
        <w:t>տեղեկագիր</w:t>
      </w:r>
      <w:r w:rsidRPr="00DE1E5A">
        <w:rPr>
          <w:rFonts w:ascii="GHEA Grapalat" w:hAnsi="GHEA Grapalat" w:cs="Sylfaen"/>
          <w:sz w:val="20"/>
          <w:lang w:val="af-ZA"/>
        </w:rPr>
        <w:t xml:space="preserve">) </w:t>
      </w:r>
      <w:r w:rsidRPr="00DE1E5A">
        <w:rPr>
          <w:rFonts w:ascii="GHEA Grapalat" w:hAnsi="GHEA Grapalat"/>
          <w:lang w:val="af-ZA"/>
        </w:rPr>
        <w:t>«</w:t>
      </w:r>
      <w:r w:rsidRPr="00DE1E5A">
        <w:rPr>
          <w:rFonts w:ascii="GHEA Grapalat" w:hAnsi="GHEA Grapalat" w:cs="Sylfaen"/>
          <w:sz w:val="20"/>
        </w:rPr>
        <w:t>Գնումների</w:t>
      </w:r>
      <w:r w:rsidRPr="00DE1E5A">
        <w:rPr>
          <w:rFonts w:ascii="GHEA Grapalat" w:hAnsi="GHEA Grapalat" w:cs="Sylfaen"/>
          <w:sz w:val="20"/>
          <w:lang w:val="af-ZA"/>
        </w:rPr>
        <w:t xml:space="preserve"> </w:t>
      </w:r>
      <w:r w:rsidRPr="00DE1E5A">
        <w:rPr>
          <w:rFonts w:ascii="GHEA Grapalat" w:hAnsi="GHEA Grapalat" w:cs="Sylfaen"/>
          <w:sz w:val="20"/>
        </w:rPr>
        <w:t>հայտարարություններ</w:t>
      </w:r>
      <w:r w:rsidRPr="00DE1E5A">
        <w:rPr>
          <w:rFonts w:ascii="GHEA Grapalat" w:hAnsi="GHEA Grapalat"/>
          <w:lang w:val="af-ZA"/>
        </w:rPr>
        <w:t>»</w:t>
      </w:r>
      <w:r w:rsidRPr="00DE1E5A">
        <w:rPr>
          <w:rFonts w:ascii="GHEA Grapalat" w:hAnsi="GHEA Grapalat" w:cs="Sylfaen"/>
          <w:sz w:val="20"/>
          <w:lang w:val="af-ZA"/>
        </w:rPr>
        <w:t xml:space="preserve"> </w:t>
      </w:r>
      <w:r w:rsidRPr="00DE1E5A">
        <w:rPr>
          <w:rFonts w:ascii="GHEA Grapalat" w:hAnsi="GHEA Grapalat" w:cs="Sylfaen"/>
          <w:sz w:val="20"/>
        </w:rPr>
        <w:t>բաժնի</w:t>
      </w:r>
      <w:r w:rsidRPr="00DE1E5A">
        <w:rPr>
          <w:rFonts w:ascii="GHEA Grapalat" w:hAnsi="GHEA Grapalat" w:cs="Sylfaen"/>
          <w:sz w:val="20"/>
          <w:lang w:val="af-ZA"/>
        </w:rPr>
        <w:t xml:space="preserve"> </w:t>
      </w:r>
      <w:r w:rsidRPr="00DE1E5A">
        <w:rPr>
          <w:rFonts w:ascii="GHEA Grapalat" w:hAnsi="GHEA Grapalat"/>
          <w:lang w:val="af-ZA"/>
        </w:rPr>
        <w:t>«</w:t>
      </w:r>
      <w:r w:rsidRPr="00DE1E5A">
        <w:rPr>
          <w:rFonts w:ascii="GHEA Grapalat" w:hAnsi="GHEA Grapalat" w:cs="Sylfaen"/>
          <w:sz w:val="20"/>
        </w:rPr>
        <w:t>Հրավերների</w:t>
      </w:r>
      <w:r w:rsidRPr="00DE1E5A">
        <w:rPr>
          <w:rFonts w:ascii="GHEA Grapalat" w:hAnsi="GHEA Grapalat" w:cs="Sylfaen"/>
          <w:sz w:val="20"/>
          <w:lang w:val="af-ZA"/>
        </w:rPr>
        <w:t xml:space="preserve"> </w:t>
      </w:r>
      <w:r w:rsidRPr="00DE1E5A">
        <w:rPr>
          <w:rFonts w:ascii="GHEA Grapalat" w:hAnsi="GHEA Grapalat" w:cs="Sylfaen"/>
          <w:sz w:val="20"/>
        </w:rPr>
        <w:t>պարզաբանումների</w:t>
      </w:r>
      <w:r w:rsidRPr="00DE1E5A">
        <w:rPr>
          <w:rFonts w:ascii="GHEA Grapalat" w:hAnsi="GHEA Grapalat" w:cs="Sylfaen"/>
          <w:sz w:val="20"/>
          <w:lang w:val="af-ZA"/>
        </w:rPr>
        <w:t xml:space="preserve"> </w:t>
      </w:r>
      <w:r w:rsidRPr="00DE1E5A">
        <w:rPr>
          <w:rFonts w:ascii="GHEA Grapalat" w:hAnsi="GHEA Grapalat" w:cs="Sylfaen"/>
          <w:sz w:val="20"/>
        </w:rPr>
        <w:t>վերաբերյալ</w:t>
      </w:r>
      <w:r w:rsidRPr="00DE1E5A">
        <w:rPr>
          <w:rFonts w:ascii="GHEA Grapalat" w:hAnsi="GHEA Grapalat" w:cs="Sylfaen"/>
          <w:sz w:val="20"/>
          <w:lang w:val="af-ZA"/>
        </w:rPr>
        <w:t xml:space="preserve"> </w:t>
      </w:r>
      <w:r w:rsidRPr="00DE1E5A">
        <w:rPr>
          <w:rFonts w:ascii="GHEA Grapalat" w:hAnsi="GHEA Grapalat" w:cs="Sylfaen"/>
          <w:sz w:val="20"/>
        </w:rPr>
        <w:t>հայտարարություններ</w:t>
      </w:r>
      <w:r w:rsidRPr="00DE1E5A">
        <w:rPr>
          <w:rFonts w:ascii="GHEA Grapalat" w:hAnsi="GHEA Grapalat"/>
          <w:lang w:val="af-ZA"/>
        </w:rPr>
        <w:t>»</w:t>
      </w:r>
      <w:r w:rsidRPr="00DE1E5A">
        <w:rPr>
          <w:rFonts w:ascii="GHEA Grapalat" w:hAnsi="GHEA Grapalat" w:cs="Sylfaen"/>
          <w:sz w:val="20"/>
          <w:lang w:val="af-ZA"/>
        </w:rPr>
        <w:t xml:space="preserve"> </w:t>
      </w:r>
      <w:r w:rsidRPr="00DE1E5A">
        <w:rPr>
          <w:rFonts w:ascii="GHEA Grapalat" w:hAnsi="GHEA Grapalat" w:cs="Sylfaen"/>
          <w:sz w:val="20"/>
        </w:rPr>
        <w:t>ենթաբաբաժնում</w:t>
      </w:r>
      <w:r w:rsidRPr="00DE1E5A">
        <w:rPr>
          <w:rFonts w:ascii="GHEA Grapalat" w:hAnsi="GHEA Grapalat" w:cs="Sylfaen"/>
          <w:sz w:val="20"/>
          <w:lang w:val="af-ZA"/>
        </w:rPr>
        <w:t xml:space="preserve">` </w:t>
      </w:r>
      <w:r w:rsidRPr="00DE1E5A">
        <w:rPr>
          <w:rFonts w:ascii="GHEA Grapalat" w:hAnsi="GHEA Grapalat" w:cs="Sylfaen"/>
          <w:sz w:val="20"/>
        </w:rPr>
        <w:t>առանց</w:t>
      </w:r>
      <w:r w:rsidRPr="00DE1E5A">
        <w:rPr>
          <w:rFonts w:ascii="GHEA Grapalat" w:hAnsi="GHEA Grapalat" w:cs="Arial"/>
          <w:sz w:val="20"/>
          <w:lang w:val="af-ZA"/>
        </w:rPr>
        <w:t xml:space="preserve"> </w:t>
      </w:r>
      <w:r w:rsidRPr="00DE1E5A">
        <w:rPr>
          <w:rFonts w:ascii="GHEA Grapalat" w:hAnsi="GHEA Grapalat" w:cs="Sylfaen"/>
          <w:sz w:val="20"/>
        </w:rPr>
        <w:t>նշելու</w:t>
      </w:r>
      <w:r w:rsidRPr="00DE1E5A">
        <w:rPr>
          <w:rFonts w:ascii="GHEA Grapalat" w:hAnsi="GHEA Grapalat" w:cs="Arial"/>
          <w:sz w:val="20"/>
          <w:lang w:val="af-ZA"/>
        </w:rPr>
        <w:t xml:space="preserve"> </w:t>
      </w:r>
      <w:r w:rsidRPr="00DE1E5A">
        <w:rPr>
          <w:rFonts w:ascii="GHEA Grapalat" w:hAnsi="GHEA Grapalat" w:cs="Sylfaen"/>
          <w:sz w:val="20"/>
        </w:rPr>
        <w:t>հարցումը</w:t>
      </w:r>
      <w:r w:rsidRPr="00DE1E5A">
        <w:rPr>
          <w:rFonts w:ascii="GHEA Grapalat" w:hAnsi="GHEA Grapalat" w:cs="Arial"/>
          <w:sz w:val="20"/>
          <w:lang w:val="af-ZA"/>
        </w:rPr>
        <w:t xml:space="preserve"> </w:t>
      </w:r>
      <w:r w:rsidRPr="00DE1E5A">
        <w:rPr>
          <w:rFonts w:ascii="GHEA Grapalat" w:hAnsi="GHEA Grapalat" w:cs="Sylfaen"/>
          <w:sz w:val="20"/>
        </w:rPr>
        <w:t>կատարած</w:t>
      </w:r>
      <w:r w:rsidRPr="00DE1E5A">
        <w:rPr>
          <w:rFonts w:ascii="GHEA Grapalat" w:hAnsi="GHEA Grapalat" w:cs="Arial"/>
          <w:sz w:val="20"/>
          <w:lang w:val="af-ZA"/>
        </w:rPr>
        <w:t xml:space="preserve"> </w:t>
      </w:r>
      <w:r w:rsidRPr="00DE1E5A">
        <w:rPr>
          <w:rFonts w:ascii="GHEA Grapalat" w:hAnsi="GHEA Grapalat" w:cs="Arial"/>
          <w:sz w:val="20"/>
        </w:rPr>
        <w:t>մ</w:t>
      </w:r>
      <w:r w:rsidRPr="00DE1E5A">
        <w:rPr>
          <w:rFonts w:ascii="GHEA Grapalat" w:hAnsi="GHEA Grapalat" w:cs="Sylfaen"/>
          <w:sz w:val="20"/>
        </w:rPr>
        <w:t>ասնակցի</w:t>
      </w:r>
      <w:r w:rsidRPr="00DE1E5A">
        <w:rPr>
          <w:rFonts w:ascii="GHEA Grapalat" w:hAnsi="GHEA Grapalat" w:cs="Arial"/>
          <w:sz w:val="20"/>
          <w:lang w:val="af-ZA"/>
        </w:rPr>
        <w:t xml:space="preserve"> </w:t>
      </w:r>
      <w:r w:rsidRPr="00DE1E5A">
        <w:rPr>
          <w:rFonts w:ascii="GHEA Grapalat" w:hAnsi="GHEA Grapalat" w:cs="Sylfaen"/>
          <w:sz w:val="20"/>
        </w:rPr>
        <w:t>տվյալները</w:t>
      </w:r>
      <w:r w:rsidRPr="00DE1E5A">
        <w:rPr>
          <w:rFonts w:ascii="GHEA Grapalat" w:hAnsi="GHEA Grapalat" w:cs="Tahoma"/>
          <w:sz w:val="20"/>
        </w:rPr>
        <w:t>։</w:t>
      </w:r>
      <w:r w:rsidRPr="00DE1E5A">
        <w:rPr>
          <w:rFonts w:ascii="GHEA Grapalat" w:hAnsi="GHEA Grapalat" w:cs="Tahoma"/>
          <w:sz w:val="20"/>
          <w:lang w:val="af-ZA"/>
        </w:rPr>
        <w:t xml:space="preserve"> </w:t>
      </w:r>
    </w:p>
    <w:p w:rsidR="00C339E7" w:rsidRPr="00DE1E5A" w:rsidRDefault="00C339E7" w:rsidP="00C339E7">
      <w:pPr>
        <w:autoSpaceDE w:val="0"/>
        <w:autoSpaceDN w:val="0"/>
        <w:adjustRightInd w:val="0"/>
        <w:spacing w:after="0" w:line="240" w:lineRule="auto"/>
        <w:ind w:firstLine="567"/>
        <w:jc w:val="both"/>
        <w:rPr>
          <w:rFonts w:ascii="GHEA Grapalat" w:hAnsi="GHEA Grapalat" w:cs="Arial Unicode"/>
          <w:sz w:val="20"/>
          <w:lang w:val="af-ZA"/>
        </w:rPr>
      </w:pPr>
      <w:r w:rsidRPr="00DE1E5A">
        <w:rPr>
          <w:rFonts w:ascii="GHEA Grapalat" w:hAnsi="GHEA Grapalat" w:cs="Arial Unicode"/>
          <w:sz w:val="20"/>
          <w:lang w:val="af-ZA"/>
        </w:rPr>
        <w:t xml:space="preserve">3.3 </w:t>
      </w:r>
      <w:r w:rsidRPr="00DE1E5A">
        <w:rPr>
          <w:rFonts w:ascii="GHEA Grapalat" w:hAnsi="GHEA Grapalat" w:cs="Sylfaen"/>
          <w:sz w:val="20"/>
          <w:lang w:val="ru-RU"/>
        </w:rPr>
        <w:t>Պարզաբանում</w:t>
      </w:r>
      <w:r w:rsidRPr="00DE1E5A">
        <w:rPr>
          <w:rFonts w:ascii="GHEA Grapalat" w:hAnsi="GHEA Grapalat" w:cs="Arial Unicode"/>
          <w:sz w:val="20"/>
          <w:lang w:val="af-ZA"/>
        </w:rPr>
        <w:t xml:space="preserve"> </w:t>
      </w:r>
      <w:r w:rsidRPr="00DE1E5A">
        <w:rPr>
          <w:rFonts w:ascii="GHEA Grapalat" w:hAnsi="GHEA Grapalat" w:cs="Sylfaen"/>
          <w:sz w:val="20"/>
          <w:lang w:val="ru-RU"/>
        </w:rPr>
        <w:t>չի</w:t>
      </w:r>
      <w:r w:rsidRPr="00DE1E5A">
        <w:rPr>
          <w:rFonts w:ascii="GHEA Grapalat" w:hAnsi="GHEA Grapalat" w:cs="Arial Unicode"/>
          <w:sz w:val="20"/>
          <w:lang w:val="af-ZA"/>
        </w:rPr>
        <w:t xml:space="preserve"> </w:t>
      </w:r>
      <w:r w:rsidRPr="00DE1E5A">
        <w:rPr>
          <w:rFonts w:ascii="GHEA Grapalat" w:hAnsi="GHEA Grapalat" w:cs="Sylfaen"/>
          <w:sz w:val="20"/>
          <w:lang w:val="ru-RU"/>
        </w:rPr>
        <w:t>տրամադրվում</w:t>
      </w:r>
      <w:r w:rsidRPr="00DE1E5A">
        <w:rPr>
          <w:rFonts w:ascii="GHEA Grapalat" w:hAnsi="GHEA Grapalat" w:cs="Arial Unicode"/>
          <w:sz w:val="20"/>
          <w:lang w:val="af-ZA"/>
        </w:rPr>
        <w:t xml:space="preserve">, </w:t>
      </w:r>
      <w:r w:rsidRPr="00DE1E5A">
        <w:rPr>
          <w:rFonts w:ascii="GHEA Grapalat" w:hAnsi="GHEA Grapalat" w:cs="Sylfaen"/>
          <w:sz w:val="20"/>
          <w:lang w:val="ru-RU"/>
        </w:rPr>
        <w:t>եթե</w:t>
      </w:r>
      <w:r w:rsidRPr="00DE1E5A">
        <w:rPr>
          <w:rFonts w:ascii="GHEA Grapalat" w:hAnsi="GHEA Grapalat" w:cs="Arial Unicode"/>
          <w:sz w:val="20"/>
          <w:lang w:val="af-ZA"/>
        </w:rPr>
        <w:t xml:space="preserve"> </w:t>
      </w:r>
      <w:r w:rsidRPr="00DE1E5A">
        <w:rPr>
          <w:rFonts w:ascii="GHEA Grapalat" w:hAnsi="GHEA Grapalat" w:cs="Sylfaen"/>
          <w:sz w:val="20"/>
          <w:lang w:val="ru-RU"/>
        </w:rPr>
        <w:t>հարցումը</w:t>
      </w:r>
      <w:r w:rsidRPr="00DE1E5A">
        <w:rPr>
          <w:rFonts w:ascii="GHEA Grapalat" w:hAnsi="GHEA Grapalat" w:cs="Arial Unicode"/>
          <w:sz w:val="20"/>
          <w:lang w:val="af-ZA"/>
        </w:rPr>
        <w:t xml:space="preserve"> </w:t>
      </w:r>
      <w:r w:rsidRPr="00DE1E5A">
        <w:rPr>
          <w:rFonts w:ascii="GHEA Grapalat" w:hAnsi="GHEA Grapalat" w:cs="Sylfaen"/>
          <w:sz w:val="20"/>
          <w:lang w:val="ru-RU"/>
        </w:rPr>
        <w:t>կատարվել</w:t>
      </w:r>
      <w:r w:rsidRPr="00DE1E5A">
        <w:rPr>
          <w:rFonts w:ascii="GHEA Grapalat" w:hAnsi="GHEA Grapalat" w:cs="Arial Unicode"/>
          <w:sz w:val="20"/>
          <w:lang w:val="af-ZA"/>
        </w:rPr>
        <w:t xml:space="preserve"> </w:t>
      </w:r>
      <w:r w:rsidRPr="00DE1E5A">
        <w:rPr>
          <w:rFonts w:ascii="GHEA Grapalat" w:hAnsi="GHEA Grapalat" w:cs="Sylfaen"/>
          <w:sz w:val="20"/>
          <w:lang w:val="ru-RU"/>
        </w:rPr>
        <w:t>է</w:t>
      </w:r>
      <w:r w:rsidRPr="00DE1E5A">
        <w:rPr>
          <w:rFonts w:ascii="GHEA Grapalat" w:hAnsi="GHEA Grapalat" w:cs="Arial Unicode"/>
          <w:sz w:val="20"/>
          <w:lang w:val="af-ZA"/>
        </w:rPr>
        <w:t xml:space="preserve"> </w:t>
      </w:r>
      <w:r w:rsidRPr="00DE1E5A">
        <w:rPr>
          <w:rFonts w:ascii="GHEA Grapalat" w:hAnsi="GHEA Grapalat" w:cs="Sylfaen"/>
          <w:sz w:val="20"/>
          <w:lang w:val="ru-RU"/>
        </w:rPr>
        <w:t>սույն</w:t>
      </w:r>
      <w:r w:rsidRPr="00DE1E5A">
        <w:rPr>
          <w:rFonts w:ascii="GHEA Grapalat" w:hAnsi="GHEA Grapalat" w:cs="Arial Unicode"/>
          <w:sz w:val="20"/>
          <w:lang w:val="af-ZA"/>
        </w:rPr>
        <w:t xml:space="preserve"> </w:t>
      </w:r>
      <w:r w:rsidRPr="00DE1E5A">
        <w:rPr>
          <w:rFonts w:ascii="GHEA Grapalat" w:hAnsi="GHEA Grapalat" w:cs="Sylfaen"/>
          <w:sz w:val="20"/>
        </w:rPr>
        <w:t>բաժն</w:t>
      </w:r>
      <w:r w:rsidRPr="00DE1E5A">
        <w:rPr>
          <w:rFonts w:ascii="GHEA Grapalat" w:hAnsi="GHEA Grapalat" w:cs="Sylfaen"/>
          <w:sz w:val="20"/>
          <w:lang w:val="ru-RU"/>
        </w:rPr>
        <w:t>ով</w:t>
      </w:r>
      <w:r w:rsidRPr="00DE1E5A">
        <w:rPr>
          <w:rFonts w:ascii="GHEA Grapalat" w:hAnsi="GHEA Grapalat" w:cs="Arial Unicode"/>
          <w:sz w:val="20"/>
          <w:lang w:val="af-ZA"/>
        </w:rPr>
        <w:t xml:space="preserve"> </w:t>
      </w:r>
      <w:r w:rsidRPr="00DE1E5A">
        <w:rPr>
          <w:rFonts w:ascii="GHEA Grapalat" w:hAnsi="GHEA Grapalat" w:cs="Sylfaen"/>
          <w:sz w:val="20"/>
          <w:lang w:val="ru-RU"/>
        </w:rPr>
        <w:t>սահմանված</w:t>
      </w:r>
      <w:r w:rsidRPr="00DE1E5A">
        <w:rPr>
          <w:rFonts w:ascii="GHEA Grapalat" w:hAnsi="GHEA Grapalat" w:cs="Arial Unicode"/>
          <w:sz w:val="20"/>
          <w:lang w:val="af-ZA"/>
        </w:rPr>
        <w:t xml:space="preserve"> </w:t>
      </w:r>
      <w:r w:rsidRPr="00DE1E5A">
        <w:rPr>
          <w:rFonts w:ascii="GHEA Grapalat" w:hAnsi="GHEA Grapalat" w:cs="Sylfaen"/>
          <w:sz w:val="20"/>
          <w:lang w:val="ru-RU"/>
        </w:rPr>
        <w:t>ժամկետի</w:t>
      </w:r>
      <w:r w:rsidRPr="00DE1E5A">
        <w:rPr>
          <w:rFonts w:ascii="GHEA Grapalat" w:hAnsi="GHEA Grapalat" w:cs="Arial Unicode"/>
          <w:sz w:val="20"/>
          <w:lang w:val="af-ZA"/>
        </w:rPr>
        <w:t xml:space="preserve"> </w:t>
      </w:r>
      <w:r w:rsidRPr="00DE1E5A">
        <w:rPr>
          <w:rFonts w:ascii="GHEA Grapalat" w:hAnsi="GHEA Grapalat" w:cs="Sylfaen"/>
          <w:sz w:val="20"/>
          <w:lang w:val="ru-RU"/>
        </w:rPr>
        <w:t>խախտմամբ</w:t>
      </w:r>
      <w:r w:rsidRPr="00DE1E5A">
        <w:rPr>
          <w:rFonts w:ascii="GHEA Grapalat" w:hAnsi="GHEA Grapalat" w:cs="Arial Unicode"/>
          <w:sz w:val="20"/>
          <w:lang w:val="af-ZA"/>
        </w:rPr>
        <w:t xml:space="preserve">, </w:t>
      </w:r>
      <w:r w:rsidRPr="00DE1E5A">
        <w:rPr>
          <w:rFonts w:ascii="GHEA Grapalat" w:hAnsi="GHEA Grapalat" w:cs="Sylfaen"/>
          <w:sz w:val="20"/>
          <w:lang w:val="ru-RU"/>
        </w:rPr>
        <w:t>ինչպես</w:t>
      </w:r>
      <w:r w:rsidRPr="00DE1E5A">
        <w:rPr>
          <w:rFonts w:ascii="GHEA Grapalat" w:hAnsi="GHEA Grapalat" w:cs="Arial Unicode"/>
          <w:sz w:val="20"/>
          <w:lang w:val="af-ZA"/>
        </w:rPr>
        <w:t xml:space="preserve"> </w:t>
      </w:r>
      <w:r w:rsidRPr="00DE1E5A">
        <w:rPr>
          <w:rFonts w:ascii="GHEA Grapalat" w:hAnsi="GHEA Grapalat" w:cs="Sylfaen"/>
          <w:sz w:val="20"/>
          <w:lang w:val="ru-RU"/>
        </w:rPr>
        <w:t>նաև</w:t>
      </w:r>
      <w:r w:rsidRPr="00DE1E5A">
        <w:rPr>
          <w:rFonts w:ascii="GHEA Grapalat" w:hAnsi="GHEA Grapalat" w:cs="Arial Unicode"/>
          <w:sz w:val="20"/>
          <w:lang w:val="af-ZA"/>
        </w:rPr>
        <w:t xml:space="preserve">, </w:t>
      </w:r>
      <w:r w:rsidRPr="00DE1E5A">
        <w:rPr>
          <w:rFonts w:ascii="GHEA Grapalat" w:hAnsi="GHEA Grapalat" w:cs="Sylfaen"/>
          <w:sz w:val="20"/>
          <w:lang w:val="ru-RU"/>
        </w:rPr>
        <w:t>եթե</w:t>
      </w:r>
      <w:r w:rsidRPr="00DE1E5A">
        <w:rPr>
          <w:rFonts w:ascii="GHEA Grapalat" w:hAnsi="GHEA Grapalat" w:cs="Arial Unicode"/>
          <w:sz w:val="20"/>
          <w:lang w:val="af-ZA"/>
        </w:rPr>
        <w:t xml:space="preserve"> </w:t>
      </w:r>
      <w:r w:rsidRPr="00DE1E5A">
        <w:rPr>
          <w:rFonts w:ascii="GHEA Grapalat" w:hAnsi="GHEA Grapalat" w:cs="Sylfaen"/>
          <w:sz w:val="20"/>
          <w:lang w:val="ru-RU"/>
        </w:rPr>
        <w:t>հարցումը</w:t>
      </w:r>
      <w:r w:rsidRPr="00DE1E5A">
        <w:rPr>
          <w:rFonts w:ascii="GHEA Grapalat" w:hAnsi="GHEA Grapalat" w:cs="Arial Unicode"/>
          <w:sz w:val="20"/>
          <w:lang w:val="af-ZA"/>
        </w:rPr>
        <w:t xml:space="preserve"> </w:t>
      </w:r>
      <w:r w:rsidRPr="00DE1E5A">
        <w:rPr>
          <w:rFonts w:ascii="GHEA Grapalat" w:hAnsi="GHEA Grapalat" w:cs="Sylfaen"/>
          <w:sz w:val="20"/>
          <w:lang w:val="ru-RU"/>
        </w:rPr>
        <w:t>դուրս</w:t>
      </w:r>
      <w:r w:rsidRPr="00DE1E5A">
        <w:rPr>
          <w:rFonts w:ascii="GHEA Grapalat" w:hAnsi="GHEA Grapalat" w:cs="Arial Unicode"/>
          <w:sz w:val="20"/>
          <w:lang w:val="af-ZA"/>
        </w:rPr>
        <w:t xml:space="preserve"> </w:t>
      </w:r>
      <w:r w:rsidRPr="00DE1E5A">
        <w:rPr>
          <w:rFonts w:ascii="GHEA Grapalat" w:hAnsi="GHEA Grapalat" w:cs="Sylfaen"/>
          <w:sz w:val="20"/>
          <w:lang w:val="ru-RU"/>
        </w:rPr>
        <w:t>է</w:t>
      </w:r>
      <w:r w:rsidRPr="00DE1E5A">
        <w:rPr>
          <w:rFonts w:ascii="GHEA Grapalat" w:hAnsi="GHEA Grapalat" w:cs="Arial Unicode"/>
          <w:sz w:val="20"/>
          <w:lang w:val="af-ZA"/>
        </w:rPr>
        <w:t xml:space="preserve"> </w:t>
      </w:r>
      <w:r w:rsidRPr="00403E97">
        <w:rPr>
          <w:rFonts w:ascii="GHEA Grapalat" w:hAnsi="GHEA Grapalat" w:cs="Sylfaen"/>
          <w:sz w:val="20"/>
          <w:lang w:val="ru-RU"/>
        </w:rPr>
        <w:t>սույն</w:t>
      </w:r>
      <w:r w:rsidRPr="00C479A8">
        <w:rPr>
          <w:rFonts w:ascii="GHEA Grapalat" w:hAnsi="GHEA Grapalat" w:cs="Sylfaen"/>
          <w:sz w:val="20"/>
          <w:lang w:val="af-ZA"/>
        </w:rPr>
        <w:t xml:space="preserve"> </w:t>
      </w:r>
      <w:r w:rsidRPr="00DE1E5A">
        <w:rPr>
          <w:rFonts w:ascii="GHEA Grapalat" w:hAnsi="GHEA Grapalat" w:cs="Sylfaen"/>
          <w:sz w:val="20"/>
          <w:lang w:val="ru-RU"/>
        </w:rPr>
        <w:t>հրավերի</w:t>
      </w:r>
      <w:r w:rsidRPr="00C479A8">
        <w:rPr>
          <w:rFonts w:ascii="GHEA Grapalat" w:hAnsi="GHEA Grapalat" w:cs="Sylfaen"/>
          <w:sz w:val="20"/>
          <w:lang w:val="af-ZA"/>
        </w:rPr>
        <w:t xml:space="preserve"> </w:t>
      </w:r>
      <w:r w:rsidRPr="00DE1E5A">
        <w:rPr>
          <w:rFonts w:ascii="GHEA Grapalat" w:hAnsi="GHEA Grapalat" w:cs="Sylfaen"/>
          <w:sz w:val="20"/>
          <w:lang w:val="ru-RU"/>
        </w:rPr>
        <w:t>բովանդակության</w:t>
      </w:r>
      <w:r w:rsidRPr="00C479A8">
        <w:rPr>
          <w:rFonts w:ascii="GHEA Grapalat" w:hAnsi="GHEA Grapalat" w:cs="Sylfaen"/>
          <w:sz w:val="20"/>
          <w:lang w:val="af-ZA"/>
        </w:rPr>
        <w:t xml:space="preserve"> </w:t>
      </w:r>
      <w:r w:rsidRPr="00DE1E5A">
        <w:rPr>
          <w:rFonts w:ascii="GHEA Grapalat" w:hAnsi="GHEA Grapalat" w:cs="Sylfaen"/>
          <w:sz w:val="20"/>
          <w:lang w:val="ru-RU"/>
        </w:rPr>
        <w:t>շրջանակից</w:t>
      </w:r>
      <w:r w:rsidRPr="00C479A8">
        <w:rPr>
          <w:rFonts w:ascii="GHEA Grapalat" w:hAnsi="GHEA Grapalat" w:cs="Sylfaen"/>
          <w:sz w:val="20"/>
          <w:lang w:val="af-ZA"/>
        </w:rPr>
        <w:t xml:space="preserve"> </w:t>
      </w:r>
      <w:r w:rsidRPr="00403E97">
        <w:rPr>
          <w:rFonts w:ascii="GHEA Grapalat" w:hAnsi="GHEA Grapalat" w:cs="Sylfaen"/>
          <w:sz w:val="20"/>
          <w:lang w:val="ru-RU"/>
        </w:rPr>
        <w:t>կամ</w:t>
      </w:r>
      <w:r w:rsidRPr="00C479A8">
        <w:rPr>
          <w:rFonts w:ascii="GHEA Grapalat" w:hAnsi="GHEA Grapalat" w:cs="Sylfaen"/>
          <w:sz w:val="20"/>
          <w:lang w:val="af-ZA"/>
        </w:rPr>
        <w:t xml:space="preserve"> </w:t>
      </w:r>
      <w:r w:rsidRPr="00403E97">
        <w:rPr>
          <w:rFonts w:ascii="GHEA Grapalat" w:hAnsi="GHEA Grapalat" w:cs="Sylfaen"/>
          <w:sz w:val="20"/>
          <w:lang w:val="ru-RU"/>
        </w:rPr>
        <w:t>եթե</w:t>
      </w:r>
      <w:r w:rsidRPr="00C479A8">
        <w:rPr>
          <w:rFonts w:ascii="GHEA Grapalat" w:hAnsi="GHEA Grapalat" w:cs="Sylfaen"/>
          <w:sz w:val="20"/>
          <w:lang w:val="af-ZA"/>
        </w:rPr>
        <w:t xml:space="preserve"> </w:t>
      </w:r>
      <w:r w:rsidRPr="00403E97">
        <w:rPr>
          <w:rFonts w:ascii="GHEA Grapalat" w:hAnsi="GHEA Grapalat" w:cs="Sylfaen"/>
          <w:sz w:val="20"/>
          <w:lang w:val="ru-RU"/>
        </w:rPr>
        <w:t>հարցումը</w:t>
      </w:r>
      <w:r w:rsidRPr="00C479A8">
        <w:rPr>
          <w:rFonts w:ascii="GHEA Grapalat" w:hAnsi="GHEA Grapalat" w:cs="Sylfaen"/>
          <w:sz w:val="20"/>
          <w:lang w:val="af-ZA"/>
        </w:rPr>
        <w:t xml:space="preserve"> </w:t>
      </w:r>
      <w:r w:rsidRPr="00403E97">
        <w:rPr>
          <w:rFonts w:ascii="GHEA Grapalat" w:hAnsi="GHEA Grapalat" w:cs="Sylfaen"/>
          <w:sz w:val="20"/>
          <w:lang w:val="ru-RU"/>
        </w:rPr>
        <w:t>վերաբերում</w:t>
      </w:r>
      <w:r w:rsidRPr="00C479A8">
        <w:rPr>
          <w:rFonts w:ascii="GHEA Grapalat" w:hAnsi="GHEA Grapalat" w:cs="Sylfaen"/>
          <w:sz w:val="20"/>
          <w:lang w:val="af-ZA"/>
        </w:rPr>
        <w:t xml:space="preserve"> </w:t>
      </w:r>
      <w:r w:rsidRPr="00403E97">
        <w:rPr>
          <w:rFonts w:ascii="GHEA Grapalat" w:hAnsi="GHEA Grapalat" w:cs="Sylfaen"/>
          <w:sz w:val="20"/>
          <w:lang w:val="ru-RU"/>
        </w:rPr>
        <w:t>է</w:t>
      </w:r>
      <w:r w:rsidRPr="00C479A8">
        <w:rPr>
          <w:rFonts w:ascii="GHEA Grapalat" w:hAnsi="GHEA Grapalat" w:cs="Sylfaen"/>
          <w:sz w:val="20"/>
          <w:lang w:val="af-ZA"/>
        </w:rPr>
        <w:t xml:space="preserve"> </w:t>
      </w:r>
      <w:r w:rsidRPr="00403E97">
        <w:rPr>
          <w:rFonts w:ascii="GHEA Grapalat" w:hAnsi="GHEA Grapalat" w:cs="Sylfaen"/>
          <w:sz w:val="20"/>
          <w:lang w:val="ru-RU"/>
        </w:rPr>
        <w:t>վերջինիս</w:t>
      </w:r>
      <w:r w:rsidRPr="00C479A8">
        <w:rPr>
          <w:rFonts w:ascii="GHEA Grapalat" w:hAnsi="GHEA Grapalat" w:cs="Sylfaen"/>
          <w:sz w:val="20"/>
          <w:lang w:val="af-ZA"/>
        </w:rPr>
        <w:t xml:space="preserve"> </w:t>
      </w:r>
      <w:r w:rsidRPr="00403E97">
        <w:rPr>
          <w:rFonts w:ascii="GHEA Grapalat" w:hAnsi="GHEA Grapalat" w:cs="Sylfaen"/>
          <w:sz w:val="20"/>
          <w:lang w:val="ru-RU"/>
        </w:rPr>
        <w:t>կողմից</w:t>
      </w:r>
      <w:r w:rsidRPr="00C479A8">
        <w:rPr>
          <w:rFonts w:ascii="GHEA Grapalat" w:hAnsi="GHEA Grapalat" w:cs="Sylfaen"/>
          <w:sz w:val="20"/>
          <w:lang w:val="af-ZA"/>
        </w:rPr>
        <w:t xml:space="preserve"> </w:t>
      </w:r>
      <w:r w:rsidRPr="00403E97">
        <w:rPr>
          <w:rFonts w:ascii="GHEA Grapalat" w:hAnsi="GHEA Grapalat" w:cs="Sylfaen"/>
          <w:sz w:val="20"/>
          <w:lang w:val="ru-RU"/>
        </w:rPr>
        <w:t>առաջարկվելիք</w:t>
      </w:r>
      <w:r w:rsidRPr="00C479A8">
        <w:rPr>
          <w:rFonts w:ascii="GHEA Grapalat" w:hAnsi="GHEA Grapalat" w:cs="Sylfaen"/>
          <w:sz w:val="20"/>
          <w:lang w:val="af-ZA"/>
        </w:rPr>
        <w:t xml:space="preserve"> </w:t>
      </w:r>
      <w:r w:rsidRPr="00403E97">
        <w:rPr>
          <w:rFonts w:ascii="GHEA Grapalat" w:hAnsi="GHEA Grapalat" w:cs="Sylfaen"/>
          <w:sz w:val="20"/>
          <w:lang w:val="ru-RU"/>
        </w:rPr>
        <w:t>ապրանքների</w:t>
      </w:r>
      <w:r w:rsidRPr="00C479A8">
        <w:rPr>
          <w:rFonts w:ascii="GHEA Grapalat" w:hAnsi="GHEA Grapalat" w:cs="Sylfaen"/>
          <w:sz w:val="20"/>
          <w:lang w:val="af-ZA"/>
        </w:rPr>
        <w:t xml:space="preserve"> </w:t>
      </w:r>
      <w:r w:rsidRPr="00403E97">
        <w:rPr>
          <w:rFonts w:ascii="GHEA Grapalat" w:hAnsi="GHEA Grapalat" w:cs="Sylfaen"/>
          <w:sz w:val="20"/>
          <w:lang w:val="ru-RU"/>
        </w:rPr>
        <w:t>տեխնիկական</w:t>
      </w:r>
      <w:r w:rsidRPr="00C479A8">
        <w:rPr>
          <w:rFonts w:ascii="GHEA Grapalat" w:hAnsi="GHEA Grapalat" w:cs="Sylfaen"/>
          <w:sz w:val="20"/>
          <w:lang w:val="af-ZA"/>
        </w:rPr>
        <w:t xml:space="preserve"> </w:t>
      </w:r>
      <w:r w:rsidRPr="00403E97">
        <w:rPr>
          <w:rFonts w:ascii="GHEA Grapalat" w:hAnsi="GHEA Grapalat" w:cs="Sylfaen"/>
          <w:sz w:val="20"/>
          <w:lang w:val="ru-RU"/>
        </w:rPr>
        <w:t>բնութագրերի</w:t>
      </w:r>
      <w:r w:rsidRPr="00C479A8">
        <w:rPr>
          <w:rFonts w:ascii="GHEA Grapalat" w:hAnsi="GHEA Grapalat" w:cs="Sylfaen"/>
          <w:sz w:val="20"/>
          <w:lang w:val="af-ZA"/>
        </w:rPr>
        <w:t xml:space="preserve">` </w:t>
      </w:r>
      <w:r w:rsidRPr="00403E97">
        <w:rPr>
          <w:rFonts w:ascii="GHEA Grapalat" w:hAnsi="GHEA Grapalat" w:cs="Sylfaen"/>
          <w:sz w:val="20"/>
          <w:lang w:val="ru-RU"/>
        </w:rPr>
        <w:t>սույն</w:t>
      </w:r>
      <w:r w:rsidRPr="00C479A8">
        <w:rPr>
          <w:rFonts w:ascii="GHEA Grapalat" w:hAnsi="GHEA Grapalat" w:cs="Sylfaen"/>
          <w:sz w:val="20"/>
          <w:lang w:val="af-ZA"/>
        </w:rPr>
        <w:t xml:space="preserve"> </w:t>
      </w:r>
      <w:r w:rsidRPr="00403E97">
        <w:rPr>
          <w:rFonts w:ascii="GHEA Grapalat" w:hAnsi="GHEA Grapalat" w:cs="Sylfaen"/>
          <w:sz w:val="20"/>
          <w:lang w:val="ru-RU"/>
        </w:rPr>
        <w:t>հրավերով</w:t>
      </w:r>
      <w:r w:rsidRPr="00C479A8">
        <w:rPr>
          <w:rFonts w:ascii="GHEA Grapalat" w:hAnsi="GHEA Grapalat" w:cs="Sylfaen"/>
          <w:sz w:val="20"/>
          <w:lang w:val="af-ZA"/>
        </w:rPr>
        <w:t xml:space="preserve"> </w:t>
      </w:r>
      <w:r w:rsidRPr="00403E97">
        <w:rPr>
          <w:rFonts w:ascii="GHEA Grapalat" w:hAnsi="GHEA Grapalat" w:cs="Sylfaen"/>
          <w:sz w:val="20"/>
          <w:lang w:val="ru-RU"/>
        </w:rPr>
        <w:t>նախատեսված</w:t>
      </w:r>
      <w:r w:rsidRPr="00C479A8">
        <w:rPr>
          <w:rFonts w:ascii="GHEA Grapalat" w:hAnsi="GHEA Grapalat" w:cs="Sylfaen"/>
          <w:sz w:val="20"/>
          <w:lang w:val="af-ZA"/>
        </w:rPr>
        <w:t xml:space="preserve"> </w:t>
      </w:r>
      <w:r w:rsidRPr="00403E97">
        <w:rPr>
          <w:rFonts w:ascii="GHEA Grapalat" w:hAnsi="GHEA Grapalat" w:cs="Sylfaen"/>
          <w:sz w:val="20"/>
          <w:lang w:val="ru-RU"/>
        </w:rPr>
        <w:t>տեխնիկական</w:t>
      </w:r>
      <w:r w:rsidRPr="00C479A8">
        <w:rPr>
          <w:rFonts w:ascii="GHEA Grapalat" w:hAnsi="GHEA Grapalat" w:cs="Sylfaen"/>
          <w:sz w:val="20"/>
          <w:lang w:val="af-ZA"/>
        </w:rPr>
        <w:t xml:space="preserve"> </w:t>
      </w:r>
      <w:r w:rsidRPr="00403E97">
        <w:rPr>
          <w:rFonts w:ascii="GHEA Grapalat" w:hAnsi="GHEA Grapalat" w:cs="Sylfaen"/>
          <w:sz w:val="20"/>
          <w:lang w:val="ru-RU"/>
        </w:rPr>
        <w:t>բնութագրերին</w:t>
      </w:r>
      <w:r w:rsidRPr="00C479A8">
        <w:rPr>
          <w:rFonts w:ascii="GHEA Grapalat" w:hAnsi="GHEA Grapalat" w:cs="Sylfaen"/>
          <w:sz w:val="20"/>
          <w:lang w:val="af-ZA"/>
        </w:rPr>
        <w:t xml:space="preserve"> </w:t>
      </w:r>
      <w:r w:rsidRPr="00403E97">
        <w:rPr>
          <w:rFonts w:ascii="GHEA Grapalat" w:hAnsi="GHEA Grapalat" w:cs="Sylfaen"/>
          <w:sz w:val="20"/>
          <w:lang w:val="ru-RU"/>
        </w:rPr>
        <w:t>համարժեքության</w:t>
      </w:r>
      <w:r w:rsidRPr="00C479A8">
        <w:rPr>
          <w:rFonts w:ascii="GHEA Grapalat" w:hAnsi="GHEA Grapalat" w:cs="Sylfaen"/>
          <w:sz w:val="20"/>
          <w:lang w:val="af-ZA"/>
        </w:rPr>
        <w:t xml:space="preserve"> </w:t>
      </w:r>
      <w:r w:rsidRPr="00403E97">
        <w:rPr>
          <w:rFonts w:ascii="GHEA Grapalat" w:hAnsi="GHEA Grapalat" w:cs="Sylfaen"/>
          <w:sz w:val="20"/>
          <w:lang w:val="ru-RU"/>
        </w:rPr>
        <w:t>համա</w:t>
      </w:r>
      <w:r w:rsidRPr="00C479A8">
        <w:rPr>
          <w:rFonts w:ascii="GHEA Grapalat" w:hAnsi="GHEA Grapalat" w:cs="Sylfaen"/>
          <w:sz w:val="20"/>
          <w:lang w:val="af-ZA"/>
        </w:rPr>
        <w:softHyphen/>
      </w:r>
      <w:r w:rsidRPr="00403E97">
        <w:rPr>
          <w:rFonts w:ascii="GHEA Grapalat" w:hAnsi="GHEA Grapalat" w:cs="Sylfaen"/>
          <w:sz w:val="20"/>
          <w:lang w:val="ru-RU"/>
        </w:rPr>
        <w:t>պատասխանությանը։</w:t>
      </w:r>
      <w:r w:rsidRPr="00C479A8">
        <w:rPr>
          <w:rFonts w:ascii="GHEA Grapalat" w:hAnsi="GHEA Grapalat" w:cs="Sylfaen"/>
          <w:sz w:val="20"/>
          <w:lang w:val="af-ZA"/>
        </w:rPr>
        <w:t xml:space="preserve"> </w:t>
      </w:r>
      <w:r w:rsidRPr="00DE1E5A">
        <w:rPr>
          <w:rFonts w:ascii="GHEA Grapalat" w:hAnsi="GHEA Grapalat"/>
          <w:sz w:val="20"/>
          <w:szCs w:val="20"/>
        </w:rPr>
        <w:t>Ընդ</w:t>
      </w:r>
      <w:r w:rsidRPr="00DE1E5A">
        <w:rPr>
          <w:rFonts w:ascii="GHEA Grapalat" w:hAnsi="GHEA Grapalat"/>
          <w:sz w:val="20"/>
          <w:szCs w:val="20"/>
          <w:lang w:val="af-ZA"/>
        </w:rPr>
        <w:t xml:space="preserve"> </w:t>
      </w:r>
      <w:r w:rsidRPr="00DE1E5A">
        <w:rPr>
          <w:rFonts w:ascii="GHEA Grapalat" w:hAnsi="GHEA Grapalat"/>
          <w:sz w:val="20"/>
          <w:szCs w:val="20"/>
        </w:rPr>
        <w:t>որում</w:t>
      </w:r>
      <w:r w:rsidRPr="00DE1E5A">
        <w:rPr>
          <w:rFonts w:ascii="GHEA Grapalat" w:hAnsi="GHEA Grapalat"/>
          <w:sz w:val="20"/>
          <w:szCs w:val="20"/>
          <w:lang w:val="af-ZA"/>
        </w:rPr>
        <w:t xml:space="preserve">, </w:t>
      </w:r>
      <w:r w:rsidRPr="00DE1E5A">
        <w:rPr>
          <w:rFonts w:ascii="GHEA Grapalat" w:hAnsi="GHEA Grapalat"/>
          <w:sz w:val="20"/>
          <w:szCs w:val="20"/>
        </w:rPr>
        <w:t>մասնակիցը</w:t>
      </w:r>
      <w:r w:rsidRPr="00DE1E5A">
        <w:rPr>
          <w:rFonts w:ascii="GHEA Grapalat" w:hAnsi="GHEA Grapalat"/>
          <w:sz w:val="20"/>
          <w:szCs w:val="20"/>
          <w:lang w:val="af-ZA"/>
        </w:rPr>
        <w:t xml:space="preserve"> </w:t>
      </w:r>
      <w:r w:rsidRPr="00DE1E5A">
        <w:rPr>
          <w:rFonts w:ascii="GHEA Grapalat" w:hAnsi="GHEA Grapalat"/>
          <w:sz w:val="20"/>
          <w:szCs w:val="20"/>
        </w:rPr>
        <w:t>գրավոր</w:t>
      </w:r>
      <w:r w:rsidRPr="00DE1E5A">
        <w:rPr>
          <w:rFonts w:ascii="GHEA Grapalat" w:hAnsi="GHEA Grapalat"/>
          <w:sz w:val="20"/>
          <w:szCs w:val="20"/>
          <w:lang w:val="af-ZA"/>
        </w:rPr>
        <w:t xml:space="preserve"> </w:t>
      </w:r>
      <w:r w:rsidRPr="00DE1E5A">
        <w:rPr>
          <w:rFonts w:ascii="GHEA Grapalat" w:hAnsi="GHEA Grapalat"/>
          <w:sz w:val="20"/>
          <w:szCs w:val="20"/>
        </w:rPr>
        <w:t>ծանուցվում</w:t>
      </w:r>
      <w:r w:rsidRPr="00DE1E5A">
        <w:rPr>
          <w:rFonts w:ascii="GHEA Grapalat" w:hAnsi="GHEA Grapalat"/>
          <w:sz w:val="20"/>
          <w:szCs w:val="20"/>
          <w:lang w:val="af-ZA"/>
        </w:rPr>
        <w:t xml:space="preserve"> </w:t>
      </w:r>
      <w:r w:rsidRPr="00DE1E5A">
        <w:rPr>
          <w:rFonts w:ascii="GHEA Grapalat" w:hAnsi="GHEA Grapalat"/>
          <w:sz w:val="20"/>
          <w:szCs w:val="20"/>
        </w:rPr>
        <w:t>է</w:t>
      </w:r>
      <w:r w:rsidRPr="00DE1E5A">
        <w:rPr>
          <w:rFonts w:ascii="GHEA Grapalat" w:hAnsi="GHEA Grapalat"/>
          <w:sz w:val="20"/>
          <w:szCs w:val="20"/>
          <w:lang w:val="af-ZA"/>
        </w:rPr>
        <w:t xml:space="preserve"> </w:t>
      </w:r>
      <w:r w:rsidRPr="00DE1E5A">
        <w:rPr>
          <w:rFonts w:ascii="GHEA Grapalat" w:hAnsi="GHEA Grapalat"/>
          <w:sz w:val="20"/>
          <w:szCs w:val="20"/>
        </w:rPr>
        <w:t>պարզաբանում</w:t>
      </w:r>
      <w:r w:rsidRPr="00DE1E5A">
        <w:rPr>
          <w:rFonts w:ascii="GHEA Grapalat" w:hAnsi="GHEA Grapalat"/>
          <w:sz w:val="20"/>
          <w:szCs w:val="20"/>
          <w:lang w:val="af-ZA"/>
        </w:rPr>
        <w:t xml:space="preserve"> </w:t>
      </w:r>
      <w:r w:rsidRPr="00DE1E5A">
        <w:rPr>
          <w:rFonts w:ascii="GHEA Grapalat" w:hAnsi="GHEA Grapalat"/>
          <w:sz w:val="20"/>
          <w:szCs w:val="20"/>
        </w:rPr>
        <w:t>չտրամադրելու</w:t>
      </w:r>
      <w:r w:rsidRPr="00DE1E5A">
        <w:rPr>
          <w:rFonts w:ascii="GHEA Grapalat" w:hAnsi="GHEA Grapalat"/>
          <w:sz w:val="20"/>
          <w:szCs w:val="20"/>
          <w:lang w:val="af-ZA"/>
        </w:rPr>
        <w:t xml:space="preserve"> </w:t>
      </w:r>
      <w:r w:rsidRPr="00DE1E5A">
        <w:rPr>
          <w:rFonts w:ascii="GHEA Grapalat" w:hAnsi="GHEA Grapalat"/>
          <w:sz w:val="20"/>
          <w:szCs w:val="20"/>
        </w:rPr>
        <w:t>հիմքերի</w:t>
      </w:r>
      <w:r w:rsidRPr="00DE1E5A">
        <w:rPr>
          <w:rFonts w:ascii="GHEA Grapalat" w:hAnsi="GHEA Grapalat"/>
          <w:sz w:val="20"/>
          <w:szCs w:val="20"/>
          <w:lang w:val="af-ZA"/>
        </w:rPr>
        <w:t xml:space="preserve"> </w:t>
      </w:r>
      <w:r w:rsidRPr="00DE1E5A">
        <w:rPr>
          <w:rFonts w:ascii="GHEA Grapalat" w:hAnsi="GHEA Grapalat"/>
          <w:sz w:val="20"/>
          <w:szCs w:val="20"/>
        </w:rPr>
        <w:t>մասին</w:t>
      </w:r>
      <w:r w:rsidRPr="00DE1E5A">
        <w:rPr>
          <w:rFonts w:ascii="GHEA Grapalat" w:hAnsi="GHEA Grapalat"/>
          <w:sz w:val="20"/>
          <w:szCs w:val="20"/>
          <w:lang w:val="af-ZA"/>
        </w:rPr>
        <w:t xml:space="preserve">` </w:t>
      </w:r>
      <w:r w:rsidRPr="00DE1E5A">
        <w:rPr>
          <w:rFonts w:ascii="GHEA Grapalat" w:hAnsi="GHEA Grapalat" w:cs="Sylfaen"/>
          <w:sz w:val="20"/>
          <w:szCs w:val="20"/>
        </w:rPr>
        <w:t>հարցումը</w:t>
      </w:r>
      <w:r w:rsidRPr="00DE1E5A">
        <w:rPr>
          <w:rFonts w:ascii="GHEA Grapalat" w:hAnsi="GHEA Grapalat"/>
          <w:sz w:val="20"/>
          <w:szCs w:val="20"/>
          <w:lang w:val="af-ZA"/>
        </w:rPr>
        <w:t xml:space="preserve"> </w:t>
      </w:r>
      <w:r w:rsidRPr="00DE1E5A">
        <w:rPr>
          <w:rFonts w:ascii="GHEA Grapalat" w:hAnsi="GHEA Grapalat" w:cs="Sylfaen"/>
          <w:sz w:val="20"/>
          <w:szCs w:val="20"/>
        </w:rPr>
        <w:t>ստանալու</w:t>
      </w:r>
      <w:r w:rsidRPr="00DE1E5A">
        <w:rPr>
          <w:rFonts w:ascii="GHEA Grapalat" w:hAnsi="GHEA Grapalat"/>
          <w:sz w:val="20"/>
          <w:szCs w:val="20"/>
          <w:lang w:val="af-ZA"/>
        </w:rPr>
        <w:t xml:space="preserve"> </w:t>
      </w:r>
      <w:r w:rsidRPr="00DE1E5A">
        <w:rPr>
          <w:rFonts w:ascii="GHEA Grapalat" w:hAnsi="GHEA Grapalat" w:cs="Sylfaen"/>
          <w:sz w:val="20"/>
          <w:szCs w:val="20"/>
        </w:rPr>
        <w:t>օրվան</w:t>
      </w:r>
      <w:r w:rsidRPr="00DE1E5A">
        <w:rPr>
          <w:rFonts w:ascii="GHEA Grapalat" w:hAnsi="GHEA Grapalat"/>
          <w:sz w:val="20"/>
          <w:szCs w:val="20"/>
          <w:lang w:val="af-ZA"/>
        </w:rPr>
        <w:t xml:space="preserve"> </w:t>
      </w:r>
      <w:r w:rsidRPr="00DE1E5A">
        <w:rPr>
          <w:rFonts w:ascii="GHEA Grapalat" w:hAnsi="GHEA Grapalat" w:cs="Sylfaen"/>
          <w:sz w:val="20"/>
          <w:szCs w:val="20"/>
        </w:rPr>
        <w:t>հաջորդող</w:t>
      </w:r>
      <w:r w:rsidRPr="00DE1E5A">
        <w:rPr>
          <w:rFonts w:ascii="GHEA Grapalat" w:hAnsi="GHEA Grapalat"/>
          <w:sz w:val="20"/>
          <w:szCs w:val="20"/>
          <w:lang w:val="af-ZA"/>
        </w:rPr>
        <w:t xml:space="preserve"> </w:t>
      </w:r>
      <w:r w:rsidRPr="00DE1E5A">
        <w:rPr>
          <w:rFonts w:ascii="GHEA Grapalat" w:hAnsi="GHEA Grapalat" w:cs="Sylfaen"/>
          <w:sz w:val="20"/>
          <w:szCs w:val="20"/>
        </w:rPr>
        <w:t>երկու</w:t>
      </w:r>
      <w:r w:rsidRPr="00DE1E5A">
        <w:rPr>
          <w:rFonts w:ascii="GHEA Grapalat" w:hAnsi="GHEA Grapalat" w:cs="Sylfaen"/>
          <w:sz w:val="20"/>
          <w:szCs w:val="20"/>
          <w:lang w:val="af-ZA"/>
        </w:rPr>
        <w:t xml:space="preserve"> </w:t>
      </w:r>
      <w:r w:rsidRPr="00DE1E5A">
        <w:rPr>
          <w:rFonts w:ascii="GHEA Grapalat" w:hAnsi="GHEA Grapalat" w:cs="Sylfaen"/>
          <w:sz w:val="20"/>
          <w:szCs w:val="20"/>
        </w:rPr>
        <w:t>օրացուցային</w:t>
      </w:r>
      <w:r w:rsidRPr="00DE1E5A">
        <w:rPr>
          <w:rFonts w:ascii="GHEA Grapalat" w:hAnsi="GHEA Grapalat"/>
          <w:sz w:val="20"/>
          <w:szCs w:val="20"/>
          <w:lang w:val="af-ZA"/>
        </w:rPr>
        <w:t xml:space="preserve"> </w:t>
      </w:r>
      <w:r w:rsidRPr="00DE1E5A">
        <w:rPr>
          <w:rFonts w:ascii="GHEA Grapalat" w:hAnsi="GHEA Grapalat" w:cs="Sylfaen"/>
          <w:sz w:val="20"/>
          <w:szCs w:val="20"/>
        </w:rPr>
        <w:t>օրվա</w:t>
      </w:r>
      <w:r w:rsidRPr="00DE1E5A">
        <w:rPr>
          <w:rFonts w:ascii="GHEA Grapalat" w:hAnsi="GHEA Grapalat"/>
          <w:sz w:val="20"/>
          <w:szCs w:val="20"/>
          <w:lang w:val="af-ZA"/>
        </w:rPr>
        <w:t xml:space="preserve"> </w:t>
      </w:r>
      <w:r w:rsidRPr="00DE1E5A">
        <w:rPr>
          <w:rFonts w:ascii="GHEA Grapalat" w:hAnsi="GHEA Grapalat" w:cs="Sylfaen"/>
          <w:sz w:val="20"/>
          <w:szCs w:val="20"/>
        </w:rPr>
        <w:t>ընթացքում</w:t>
      </w:r>
      <w:r w:rsidRPr="00DE1E5A">
        <w:rPr>
          <w:rFonts w:ascii="GHEA Grapalat" w:hAnsi="GHEA Grapalat"/>
          <w:sz w:val="20"/>
          <w:szCs w:val="20"/>
          <w:lang w:val="af-ZA"/>
        </w:rPr>
        <w:t>:</w:t>
      </w:r>
    </w:p>
    <w:p w:rsidR="00C339E7" w:rsidRPr="00C339E7" w:rsidRDefault="00C339E7" w:rsidP="00C339E7">
      <w:pPr>
        <w:autoSpaceDE w:val="0"/>
        <w:autoSpaceDN w:val="0"/>
        <w:adjustRightInd w:val="0"/>
        <w:spacing w:after="0" w:line="240" w:lineRule="auto"/>
        <w:ind w:firstLine="567"/>
        <w:jc w:val="both"/>
        <w:rPr>
          <w:rFonts w:ascii="GHEA Grapalat" w:hAnsi="GHEA Grapalat" w:cs="Arial Unicode"/>
          <w:sz w:val="20"/>
          <w:lang w:val="af-ZA"/>
        </w:rPr>
      </w:pPr>
      <w:r w:rsidRPr="00C479A8">
        <w:rPr>
          <w:rFonts w:ascii="GHEA Grapalat" w:hAnsi="GHEA Grapalat" w:cs="Arial Unicode"/>
          <w:sz w:val="20"/>
          <w:lang w:val="af-ZA"/>
        </w:rPr>
        <w:t xml:space="preserve">3.4 </w:t>
      </w:r>
      <w:r w:rsidRPr="00DE1E5A">
        <w:rPr>
          <w:rFonts w:ascii="GHEA Grapalat" w:hAnsi="GHEA Grapalat" w:cs="Sylfaen"/>
          <w:sz w:val="20"/>
          <w:lang w:val="ru-RU"/>
        </w:rPr>
        <w:t>Հայտերի</w:t>
      </w:r>
      <w:r w:rsidRPr="00C479A8">
        <w:rPr>
          <w:rFonts w:ascii="GHEA Grapalat" w:hAnsi="GHEA Grapalat" w:cs="Arial Unicode"/>
          <w:sz w:val="20"/>
          <w:lang w:val="af-ZA"/>
        </w:rPr>
        <w:t xml:space="preserve"> </w:t>
      </w:r>
      <w:r w:rsidRPr="00DE1E5A">
        <w:rPr>
          <w:rFonts w:ascii="GHEA Grapalat" w:hAnsi="GHEA Grapalat" w:cs="Sylfaen"/>
          <w:sz w:val="20"/>
          <w:lang w:val="ru-RU"/>
        </w:rPr>
        <w:t>ներկայացման</w:t>
      </w:r>
      <w:r w:rsidRPr="00C479A8">
        <w:rPr>
          <w:rFonts w:ascii="GHEA Grapalat" w:hAnsi="GHEA Grapalat" w:cs="Arial Unicode"/>
          <w:sz w:val="20"/>
          <w:lang w:val="af-ZA"/>
        </w:rPr>
        <w:t xml:space="preserve"> </w:t>
      </w:r>
      <w:r w:rsidRPr="00DE1E5A">
        <w:rPr>
          <w:rFonts w:ascii="GHEA Grapalat" w:hAnsi="GHEA Grapalat" w:cs="Sylfaen"/>
          <w:sz w:val="20"/>
          <w:lang w:val="ru-RU"/>
        </w:rPr>
        <w:t>վերջնաժամկետը</w:t>
      </w:r>
      <w:r w:rsidRPr="00C479A8">
        <w:rPr>
          <w:rFonts w:ascii="GHEA Grapalat" w:hAnsi="GHEA Grapalat" w:cs="Arial Unicode"/>
          <w:sz w:val="20"/>
          <w:lang w:val="af-ZA"/>
        </w:rPr>
        <w:t xml:space="preserve"> </w:t>
      </w:r>
      <w:r w:rsidRPr="00DE1E5A">
        <w:rPr>
          <w:rFonts w:ascii="GHEA Grapalat" w:hAnsi="GHEA Grapalat" w:cs="Sylfaen"/>
          <w:sz w:val="20"/>
          <w:lang w:val="ru-RU"/>
        </w:rPr>
        <w:t>լրանալուց</w:t>
      </w:r>
      <w:r w:rsidRPr="00C479A8">
        <w:rPr>
          <w:rFonts w:ascii="GHEA Grapalat" w:hAnsi="GHEA Grapalat" w:cs="Arial Unicode"/>
          <w:sz w:val="20"/>
          <w:lang w:val="af-ZA"/>
        </w:rPr>
        <w:t xml:space="preserve"> </w:t>
      </w:r>
      <w:r w:rsidRPr="00DE1E5A">
        <w:rPr>
          <w:rFonts w:ascii="GHEA Grapalat" w:hAnsi="GHEA Grapalat" w:cs="Sylfaen"/>
          <w:sz w:val="20"/>
          <w:lang w:val="ru-RU"/>
        </w:rPr>
        <w:t>առնվազն</w:t>
      </w:r>
      <w:r w:rsidRPr="00C479A8">
        <w:rPr>
          <w:rFonts w:ascii="GHEA Grapalat" w:hAnsi="GHEA Grapalat" w:cs="Arial Unicode"/>
          <w:sz w:val="20"/>
          <w:lang w:val="af-ZA"/>
        </w:rPr>
        <w:t xml:space="preserve"> </w:t>
      </w:r>
      <w:r w:rsidRPr="00DE1E5A">
        <w:rPr>
          <w:rFonts w:ascii="GHEA Grapalat" w:hAnsi="GHEA Grapalat" w:cs="Sylfaen"/>
          <w:sz w:val="20"/>
          <w:lang w:val="ru-RU"/>
        </w:rPr>
        <w:t>հինգ</w:t>
      </w:r>
      <w:r w:rsidRPr="00C479A8">
        <w:rPr>
          <w:rFonts w:ascii="GHEA Grapalat" w:hAnsi="GHEA Grapalat" w:cs="Arial Unicode"/>
          <w:sz w:val="20"/>
          <w:lang w:val="af-ZA"/>
        </w:rPr>
        <w:t xml:space="preserve"> </w:t>
      </w:r>
      <w:r w:rsidRPr="00DE1E5A">
        <w:rPr>
          <w:rFonts w:ascii="GHEA Grapalat" w:hAnsi="GHEA Grapalat" w:cs="Sylfaen"/>
          <w:sz w:val="20"/>
          <w:lang w:val="ru-RU"/>
        </w:rPr>
        <w:t>օրացուցային</w:t>
      </w:r>
      <w:r w:rsidRPr="00C479A8">
        <w:rPr>
          <w:rFonts w:ascii="GHEA Grapalat" w:hAnsi="GHEA Grapalat" w:cs="Arial Unicode"/>
          <w:sz w:val="20"/>
          <w:lang w:val="af-ZA"/>
        </w:rPr>
        <w:t xml:space="preserve"> </w:t>
      </w:r>
      <w:r w:rsidRPr="00DE1E5A">
        <w:rPr>
          <w:rFonts w:ascii="GHEA Grapalat" w:hAnsi="GHEA Grapalat" w:cs="Sylfaen"/>
          <w:sz w:val="20"/>
          <w:lang w:val="ru-RU"/>
        </w:rPr>
        <w:t>օր</w:t>
      </w:r>
      <w:r w:rsidRPr="00C479A8">
        <w:rPr>
          <w:rFonts w:ascii="GHEA Grapalat" w:hAnsi="GHEA Grapalat" w:cs="Arial Unicode"/>
          <w:sz w:val="20"/>
          <w:lang w:val="af-ZA"/>
        </w:rPr>
        <w:t xml:space="preserve"> </w:t>
      </w:r>
      <w:r w:rsidRPr="00DE1E5A">
        <w:rPr>
          <w:rFonts w:ascii="GHEA Grapalat" w:hAnsi="GHEA Grapalat" w:cs="Sylfaen"/>
          <w:sz w:val="20"/>
          <w:lang w:val="ru-RU"/>
        </w:rPr>
        <w:t>առաջ</w:t>
      </w:r>
      <w:r w:rsidRPr="00C479A8">
        <w:rPr>
          <w:rFonts w:ascii="GHEA Grapalat" w:hAnsi="GHEA Grapalat" w:cs="Arial Unicode"/>
          <w:sz w:val="20"/>
          <w:lang w:val="af-ZA"/>
        </w:rPr>
        <w:t xml:space="preserve"> </w:t>
      </w:r>
      <w:r w:rsidRPr="00DE1E5A">
        <w:rPr>
          <w:rFonts w:ascii="GHEA Grapalat" w:hAnsi="GHEA Grapalat" w:cs="Sylfaen"/>
          <w:sz w:val="20"/>
          <w:lang w:val="ru-RU"/>
        </w:rPr>
        <w:t>հրավերում</w:t>
      </w:r>
      <w:r w:rsidRPr="00C479A8">
        <w:rPr>
          <w:rFonts w:ascii="GHEA Grapalat" w:hAnsi="GHEA Grapalat" w:cs="Arial Unicode"/>
          <w:sz w:val="20"/>
          <w:lang w:val="af-ZA"/>
        </w:rPr>
        <w:t xml:space="preserve"> </w:t>
      </w:r>
      <w:r w:rsidRPr="00DE1E5A">
        <w:rPr>
          <w:rFonts w:ascii="GHEA Grapalat" w:hAnsi="GHEA Grapalat" w:cs="Sylfaen"/>
          <w:sz w:val="20"/>
          <w:lang w:val="ru-RU"/>
        </w:rPr>
        <w:t>կարող</w:t>
      </w:r>
      <w:r w:rsidRPr="00C479A8">
        <w:rPr>
          <w:rFonts w:ascii="GHEA Grapalat" w:hAnsi="GHEA Grapalat" w:cs="Arial Unicode"/>
          <w:sz w:val="20"/>
          <w:lang w:val="af-ZA"/>
        </w:rPr>
        <w:t xml:space="preserve"> </w:t>
      </w:r>
      <w:r w:rsidRPr="00DE1E5A">
        <w:rPr>
          <w:rFonts w:ascii="GHEA Grapalat" w:hAnsi="GHEA Grapalat" w:cs="Sylfaen"/>
          <w:sz w:val="20"/>
          <w:lang w:val="ru-RU"/>
        </w:rPr>
        <w:t>են</w:t>
      </w:r>
      <w:r w:rsidRPr="00C479A8">
        <w:rPr>
          <w:rFonts w:ascii="GHEA Grapalat" w:hAnsi="GHEA Grapalat" w:cs="Arial Unicode"/>
          <w:sz w:val="20"/>
          <w:lang w:val="af-ZA"/>
        </w:rPr>
        <w:t xml:space="preserve"> </w:t>
      </w:r>
      <w:r w:rsidRPr="00DE1E5A">
        <w:rPr>
          <w:rFonts w:ascii="GHEA Grapalat" w:hAnsi="GHEA Grapalat" w:cs="Sylfaen"/>
          <w:sz w:val="20"/>
          <w:lang w:val="ru-RU"/>
        </w:rPr>
        <w:t>կատարվել</w:t>
      </w:r>
      <w:r w:rsidRPr="00C479A8">
        <w:rPr>
          <w:rFonts w:ascii="GHEA Grapalat" w:hAnsi="GHEA Grapalat" w:cs="Arial Unicode"/>
          <w:sz w:val="20"/>
          <w:lang w:val="af-ZA"/>
        </w:rPr>
        <w:t xml:space="preserve"> </w:t>
      </w:r>
      <w:r w:rsidRPr="00DE1E5A">
        <w:rPr>
          <w:rFonts w:ascii="GHEA Grapalat" w:hAnsi="GHEA Grapalat" w:cs="Sylfaen"/>
          <w:sz w:val="20"/>
          <w:lang w:val="ru-RU"/>
        </w:rPr>
        <w:t>փոփոխություններ</w:t>
      </w:r>
      <w:r w:rsidRPr="00DE1E5A">
        <w:rPr>
          <w:rFonts w:ascii="GHEA Grapalat" w:hAnsi="GHEA Grapalat" w:cs="Tahoma"/>
          <w:sz w:val="20"/>
        </w:rPr>
        <w:t>։</w:t>
      </w:r>
      <w:r w:rsidRPr="00C479A8">
        <w:rPr>
          <w:rFonts w:ascii="GHEA Grapalat" w:hAnsi="GHEA Grapalat" w:cs="Arial Unicode"/>
          <w:sz w:val="20"/>
          <w:lang w:val="af-ZA"/>
        </w:rPr>
        <w:t xml:space="preserve"> </w:t>
      </w:r>
      <w:r w:rsidRPr="00DE1E5A">
        <w:rPr>
          <w:rFonts w:ascii="GHEA Grapalat" w:hAnsi="GHEA Grapalat" w:cs="Sylfaen"/>
          <w:sz w:val="20"/>
        </w:rPr>
        <w:t>Փ</w:t>
      </w:r>
      <w:r w:rsidRPr="00DE1E5A">
        <w:rPr>
          <w:rFonts w:ascii="GHEA Grapalat" w:hAnsi="GHEA Grapalat" w:cs="Sylfaen"/>
          <w:sz w:val="20"/>
          <w:lang w:val="ru-RU"/>
        </w:rPr>
        <w:t>ոփոխություն</w:t>
      </w:r>
      <w:r w:rsidRPr="00C339E7">
        <w:rPr>
          <w:rFonts w:ascii="GHEA Grapalat" w:hAnsi="GHEA Grapalat" w:cs="Arial Unicode"/>
          <w:sz w:val="20"/>
          <w:lang w:val="af-ZA"/>
        </w:rPr>
        <w:t xml:space="preserve"> </w:t>
      </w:r>
      <w:r w:rsidRPr="00DE1E5A">
        <w:rPr>
          <w:rFonts w:ascii="GHEA Grapalat" w:hAnsi="GHEA Grapalat" w:cs="Sylfaen"/>
          <w:sz w:val="20"/>
          <w:lang w:val="ru-RU"/>
        </w:rPr>
        <w:t>կատարելու</w:t>
      </w:r>
      <w:r w:rsidRPr="00C339E7">
        <w:rPr>
          <w:rFonts w:ascii="GHEA Grapalat" w:hAnsi="GHEA Grapalat" w:cs="Arial Unicode"/>
          <w:sz w:val="20"/>
          <w:lang w:val="af-ZA"/>
        </w:rPr>
        <w:t xml:space="preserve"> </w:t>
      </w:r>
      <w:r w:rsidRPr="00DE1E5A">
        <w:rPr>
          <w:rFonts w:ascii="GHEA Grapalat" w:hAnsi="GHEA Grapalat" w:cs="Sylfaen"/>
          <w:sz w:val="20"/>
          <w:lang w:val="ru-RU"/>
        </w:rPr>
        <w:t>օրվան</w:t>
      </w:r>
      <w:r w:rsidRPr="00C339E7">
        <w:rPr>
          <w:rFonts w:ascii="GHEA Grapalat" w:hAnsi="GHEA Grapalat" w:cs="Arial Unicode"/>
          <w:sz w:val="20"/>
          <w:lang w:val="af-ZA"/>
        </w:rPr>
        <w:t xml:space="preserve"> </w:t>
      </w:r>
      <w:r w:rsidRPr="00DE1E5A">
        <w:rPr>
          <w:rFonts w:ascii="GHEA Grapalat" w:hAnsi="GHEA Grapalat" w:cs="Sylfaen"/>
          <w:sz w:val="20"/>
          <w:lang w:val="ru-RU"/>
        </w:rPr>
        <w:t>հաջորդող</w:t>
      </w:r>
      <w:r w:rsidRPr="00C339E7">
        <w:rPr>
          <w:rFonts w:ascii="GHEA Grapalat" w:hAnsi="GHEA Grapalat" w:cs="Arial Unicode"/>
          <w:sz w:val="20"/>
          <w:lang w:val="af-ZA"/>
        </w:rPr>
        <w:t xml:space="preserve"> </w:t>
      </w:r>
      <w:r w:rsidRPr="00DE1E5A">
        <w:rPr>
          <w:rFonts w:ascii="GHEA Grapalat" w:hAnsi="GHEA Grapalat" w:cs="Sylfaen"/>
          <w:sz w:val="20"/>
          <w:lang w:val="ru-RU"/>
        </w:rPr>
        <w:t>երեք</w:t>
      </w:r>
      <w:r w:rsidRPr="00C339E7">
        <w:rPr>
          <w:rFonts w:ascii="GHEA Grapalat" w:hAnsi="GHEA Grapalat" w:cs="Arial Unicode"/>
          <w:sz w:val="20"/>
          <w:lang w:val="af-ZA"/>
        </w:rPr>
        <w:t xml:space="preserve"> </w:t>
      </w:r>
      <w:r w:rsidRPr="00DE1E5A">
        <w:rPr>
          <w:rFonts w:ascii="GHEA Grapalat" w:hAnsi="GHEA Grapalat" w:cs="Sylfaen"/>
          <w:sz w:val="20"/>
          <w:lang w:val="ru-RU"/>
        </w:rPr>
        <w:t>օրացուցային</w:t>
      </w:r>
      <w:r w:rsidRPr="00C339E7">
        <w:rPr>
          <w:rFonts w:ascii="GHEA Grapalat" w:hAnsi="GHEA Grapalat" w:cs="Arial Unicode"/>
          <w:sz w:val="20"/>
          <w:lang w:val="af-ZA"/>
        </w:rPr>
        <w:t xml:space="preserve"> </w:t>
      </w:r>
      <w:r w:rsidRPr="00DE1E5A">
        <w:rPr>
          <w:rFonts w:ascii="GHEA Grapalat" w:hAnsi="GHEA Grapalat" w:cs="Sylfaen"/>
          <w:sz w:val="20"/>
          <w:lang w:val="ru-RU"/>
        </w:rPr>
        <w:t>օրվա</w:t>
      </w:r>
      <w:r w:rsidRPr="00C339E7">
        <w:rPr>
          <w:rFonts w:ascii="GHEA Grapalat" w:hAnsi="GHEA Grapalat" w:cs="Arial Unicode"/>
          <w:sz w:val="20"/>
          <w:lang w:val="af-ZA"/>
        </w:rPr>
        <w:t xml:space="preserve"> </w:t>
      </w:r>
      <w:r w:rsidRPr="00DE1E5A">
        <w:rPr>
          <w:rFonts w:ascii="GHEA Grapalat" w:hAnsi="GHEA Grapalat" w:cs="Sylfaen"/>
          <w:sz w:val="20"/>
          <w:lang w:val="ru-RU"/>
        </w:rPr>
        <w:t>ընթացքում</w:t>
      </w:r>
      <w:r w:rsidRPr="00C339E7">
        <w:rPr>
          <w:rFonts w:ascii="GHEA Grapalat" w:hAnsi="GHEA Grapalat" w:cs="Arial Unicode"/>
          <w:sz w:val="20"/>
          <w:lang w:val="af-ZA"/>
        </w:rPr>
        <w:t xml:space="preserve"> </w:t>
      </w:r>
      <w:r w:rsidRPr="00DE1E5A">
        <w:rPr>
          <w:rFonts w:ascii="GHEA Grapalat" w:hAnsi="GHEA Grapalat" w:cs="Sylfaen"/>
          <w:sz w:val="20"/>
          <w:lang w:val="ru-RU"/>
        </w:rPr>
        <w:t>փոփոխություն</w:t>
      </w:r>
      <w:r w:rsidRPr="00C339E7">
        <w:rPr>
          <w:rFonts w:ascii="GHEA Grapalat" w:hAnsi="GHEA Grapalat" w:cs="Arial Unicode"/>
          <w:sz w:val="20"/>
          <w:lang w:val="af-ZA"/>
        </w:rPr>
        <w:t xml:space="preserve"> </w:t>
      </w:r>
      <w:r w:rsidRPr="00DE1E5A">
        <w:rPr>
          <w:rFonts w:ascii="GHEA Grapalat" w:hAnsi="GHEA Grapalat" w:cs="Sylfaen"/>
          <w:sz w:val="20"/>
          <w:lang w:val="ru-RU"/>
        </w:rPr>
        <w:t>կատարելու</w:t>
      </w:r>
      <w:r w:rsidRPr="00C339E7">
        <w:rPr>
          <w:rFonts w:ascii="GHEA Grapalat" w:hAnsi="GHEA Grapalat" w:cs="Arial Unicode"/>
          <w:sz w:val="20"/>
          <w:lang w:val="af-ZA"/>
        </w:rPr>
        <w:t xml:space="preserve"> </w:t>
      </w:r>
      <w:r w:rsidRPr="00DE1E5A">
        <w:rPr>
          <w:rFonts w:ascii="GHEA Grapalat" w:hAnsi="GHEA Grapalat" w:cs="Sylfaen"/>
          <w:sz w:val="20"/>
          <w:lang w:val="ru-RU"/>
        </w:rPr>
        <w:t>և</w:t>
      </w:r>
      <w:r w:rsidRPr="00C339E7">
        <w:rPr>
          <w:rFonts w:ascii="GHEA Grapalat" w:hAnsi="GHEA Grapalat" w:cs="Arial Unicode"/>
          <w:sz w:val="20"/>
          <w:lang w:val="af-ZA"/>
        </w:rPr>
        <w:t xml:space="preserve"> </w:t>
      </w:r>
      <w:r w:rsidRPr="00DE1E5A">
        <w:rPr>
          <w:rFonts w:ascii="GHEA Grapalat" w:hAnsi="GHEA Grapalat" w:cs="Sylfaen"/>
          <w:sz w:val="20"/>
          <w:lang w:val="ru-RU"/>
        </w:rPr>
        <w:t>դրանք</w:t>
      </w:r>
      <w:r w:rsidRPr="00C339E7">
        <w:rPr>
          <w:rFonts w:ascii="GHEA Grapalat" w:hAnsi="GHEA Grapalat" w:cs="Arial Unicode"/>
          <w:sz w:val="20"/>
          <w:lang w:val="af-ZA"/>
        </w:rPr>
        <w:t xml:space="preserve"> </w:t>
      </w:r>
      <w:r w:rsidRPr="00DE1E5A">
        <w:rPr>
          <w:rFonts w:ascii="GHEA Grapalat" w:hAnsi="GHEA Grapalat" w:cs="Sylfaen"/>
          <w:sz w:val="20"/>
          <w:lang w:val="ru-RU"/>
        </w:rPr>
        <w:t>տրամադրելու</w:t>
      </w:r>
      <w:r w:rsidRPr="00C339E7">
        <w:rPr>
          <w:rFonts w:ascii="GHEA Grapalat" w:hAnsi="GHEA Grapalat" w:cs="Arial Unicode"/>
          <w:sz w:val="20"/>
          <w:lang w:val="af-ZA"/>
        </w:rPr>
        <w:t xml:space="preserve"> </w:t>
      </w:r>
      <w:r w:rsidRPr="00DE1E5A">
        <w:rPr>
          <w:rFonts w:ascii="GHEA Grapalat" w:hAnsi="GHEA Grapalat" w:cs="Sylfaen"/>
          <w:sz w:val="20"/>
          <w:lang w:val="ru-RU"/>
        </w:rPr>
        <w:t>պայմանների</w:t>
      </w:r>
      <w:r w:rsidRPr="00C339E7">
        <w:rPr>
          <w:rFonts w:ascii="GHEA Grapalat" w:hAnsi="GHEA Grapalat" w:cs="Arial Unicode"/>
          <w:sz w:val="20"/>
          <w:lang w:val="af-ZA"/>
        </w:rPr>
        <w:t xml:space="preserve"> </w:t>
      </w:r>
      <w:r w:rsidRPr="00DE1E5A">
        <w:rPr>
          <w:rFonts w:ascii="GHEA Grapalat" w:hAnsi="GHEA Grapalat" w:cs="Sylfaen"/>
          <w:sz w:val="20"/>
          <w:lang w:val="ru-RU"/>
        </w:rPr>
        <w:t>մասին</w:t>
      </w:r>
      <w:r w:rsidRPr="00C339E7">
        <w:rPr>
          <w:rFonts w:ascii="GHEA Grapalat" w:hAnsi="GHEA Grapalat" w:cs="Arial Unicode"/>
          <w:sz w:val="20"/>
          <w:lang w:val="af-ZA"/>
        </w:rPr>
        <w:t xml:space="preserve"> </w:t>
      </w:r>
      <w:r w:rsidRPr="00DE1E5A">
        <w:rPr>
          <w:rFonts w:ascii="GHEA Grapalat" w:hAnsi="GHEA Grapalat" w:cs="Sylfaen"/>
          <w:sz w:val="20"/>
          <w:lang w:val="ru-RU"/>
        </w:rPr>
        <w:t>հայտարարություն</w:t>
      </w:r>
      <w:r w:rsidRPr="00C339E7">
        <w:rPr>
          <w:rFonts w:ascii="GHEA Grapalat" w:hAnsi="GHEA Grapalat" w:cs="Arial Unicode"/>
          <w:sz w:val="20"/>
          <w:lang w:val="af-ZA"/>
        </w:rPr>
        <w:t xml:space="preserve"> </w:t>
      </w:r>
      <w:r w:rsidRPr="00DE1E5A">
        <w:rPr>
          <w:rFonts w:ascii="GHEA Grapalat" w:hAnsi="GHEA Grapalat" w:cs="Sylfaen"/>
          <w:sz w:val="20"/>
          <w:lang w:val="ru-RU"/>
        </w:rPr>
        <w:t>է</w:t>
      </w:r>
      <w:r w:rsidRPr="00C339E7">
        <w:rPr>
          <w:rFonts w:ascii="GHEA Grapalat" w:hAnsi="GHEA Grapalat" w:cs="Arial Unicode"/>
          <w:sz w:val="20"/>
          <w:lang w:val="af-ZA"/>
        </w:rPr>
        <w:t xml:space="preserve"> </w:t>
      </w:r>
      <w:r w:rsidRPr="00DE1E5A">
        <w:rPr>
          <w:rFonts w:ascii="GHEA Grapalat" w:hAnsi="GHEA Grapalat" w:cs="Sylfaen"/>
          <w:sz w:val="20"/>
          <w:lang w:val="ru-RU"/>
        </w:rPr>
        <w:t>հրապարակվում</w:t>
      </w:r>
      <w:r w:rsidRPr="00C339E7">
        <w:rPr>
          <w:rFonts w:ascii="GHEA Grapalat" w:hAnsi="GHEA Grapalat" w:cs="Arial Unicode"/>
          <w:sz w:val="20"/>
          <w:lang w:val="af-ZA"/>
        </w:rPr>
        <w:t xml:space="preserve"> </w:t>
      </w:r>
      <w:r w:rsidRPr="00DE1E5A">
        <w:rPr>
          <w:rFonts w:ascii="GHEA Grapalat" w:hAnsi="GHEA Grapalat" w:cs="Arial Unicode"/>
          <w:sz w:val="20"/>
        </w:rPr>
        <w:t>համակարգում</w:t>
      </w:r>
      <w:r w:rsidRPr="00C339E7">
        <w:rPr>
          <w:rFonts w:ascii="GHEA Grapalat" w:hAnsi="GHEA Grapalat" w:cs="Arial Unicode"/>
          <w:sz w:val="20"/>
          <w:lang w:val="af-ZA"/>
        </w:rPr>
        <w:t xml:space="preserve"> </w:t>
      </w:r>
      <w:r w:rsidRPr="00DE1E5A">
        <w:rPr>
          <w:rFonts w:ascii="GHEA Grapalat" w:hAnsi="GHEA Grapalat" w:cs="Arial Unicode"/>
          <w:sz w:val="20"/>
        </w:rPr>
        <w:t>և</w:t>
      </w:r>
      <w:r w:rsidRPr="00C339E7">
        <w:rPr>
          <w:rFonts w:ascii="GHEA Grapalat" w:hAnsi="GHEA Grapalat" w:cs="Arial Unicode"/>
          <w:sz w:val="20"/>
          <w:lang w:val="af-ZA"/>
        </w:rPr>
        <w:t xml:space="preserve"> </w:t>
      </w:r>
      <w:r w:rsidRPr="00DE1E5A">
        <w:rPr>
          <w:rFonts w:ascii="GHEA Grapalat" w:hAnsi="GHEA Grapalat" w:cs="Sylfaen"/>
          <w:sz w:val="20"/>
          <w:lang w:val="ru-RU"/>
        </w:rPr>
        <w:t>տեղեկագրում</w:t>
      </w:r>
      <w:r w:rsidRPr="00DE1E5A">
        <w:rPr>
          <w:rFonts w:ascii="GHEA Grapalat" w:hAnsi="GHEA Grapalat" w:cs="Tahoma"/>
          <w:sz w:val="20"/>
        </w:rPr>
        <w:t>։</w:t>
      </w:r>
      <w:r w:rsidRPr="00C339E7">
        <w:rPr>
          <w:rFonts w:ascii="GHEA Grapalat" w:hAnsi="GHEA Grapalat" w:cs="Arial Unicode"/>
          <w:sz w:val="20"/>
          <w:lang w:val="af-ZA"/>
        </w:rPr>
        <w:t xml:space="preserve"> </w:t>
      </w:r>
    </w:p>
    <w:p w:rsidR="00C339E7" w:rsidRPr="00C339E7" w:rsidRDefault="00C339E7" w:rsidP="00C339E7">
      <w:pPr>
        <w:autoSpaceDE w:val="0"/>
        <w:autoSpaceDN w:val="0"/>
        <w:adjustRightInd w:val="0"/>
        <w:spacing w:after="0" w:line="240" w:lineRule="auto"/>
        <w:ind w:firstLine="567"/>
        <w:jc w:val="both"/>
        <w:rPr>
          <w:rFonts w:ascii="GHEA Grapalat" w:hAnsi="GHEA Grapalat" w:cs="Arial Unicode"/>
          <w:sz w:val="20"/>
          <w:lang w:val="af-ZA"/>
        </w:rPr>
      </w:pPr>
      <w:r w:rsidRPr="00C339E7">
        <w:rPr>
          <w:rFonts w:ascii="GHEA Grapalat" w:hAnsi="GHEA Grapalat" w:cs="Arial Unicode"/>
          <w:sz w:val="20"/>
          <w:lang w:val="af-ZA"/>
        </w:rPr>
        <w:t xml:space="preserve">3.5 </w:t>
      </w:r>
      <w:r w:rsidRPr="00DE1E5A">
        <w:rPr>
          <w:rFonts w:ascii="GHEA Grapalat" w:hAnsi="GHEA Grapalat" w:cs="Sylfaen"/>
          <w:sz w:val="20"/>
        </w:rPr>
        <w:t>Հ</w:t>
      </w:r>
      <w:r w:rsidRPr="00DE1E5A">
        <w:rPr>
          <w:rFonts w:ascii="GHEA Grapalat" w:hAnsi="GHEA Grapalat" w:cs="Sylfaen"/>
          <w:sz w:val="20"/>
          <w:lang w:val="ru-RU"/>
        </w:rPr>
        <w:t>րավերում</w:t>
      </w:r>
      <w:r w:rsidRPr="00C339E7">
        <w:rPr>
          <w:rFonts w:ascii="GHEA Grapalat" w:hAnsi="GHEA Grapalat" w:cs="Arial Unicode"/>
          <w:sz w:val="20"/>
          <w:lang w:val="af-ZA"/>
        </w:rPr>
        <w:t xml:space="preserve"> </w:t>
      </w:r>
      <w:r w:rsidRPr="00DE1E5A">
        <w:rPr>
          <w:rFonts w:ascii="GHEA Grapalat" w:hAnsi="GHEA Grapalat" w:cs="Sylfaen"/>
          <w:sz w:val="20"/>
          <w:lang w:val="ru-RU"/>
        </w:rPr>
        <w:t>փոփոխություններ</w:t>
      </w:r>
      <w:r w:rsidRPr="00C339E7">
        <w:rPr>
          <w:rFonts w:ascii="GHEA Grapalat" w:hAnsi="GHEA Grapalat" w:cs="Arial Unicode"/>
          <w:sz w:val="20"/>
          <w:lang w:val="af-ZA"/>
        </w:rPr>
        <w:t xml:space="preserve"> </w:t>
      </w:r>
      <w:r w:rsidRPr="00DE1E5A">
        <w:rPr>
          <w:rFonts w:ascii="GHEA Grapalat" w:hAnsi="GHEA Grapalat" w:cs="Sylfaen"/>
          <w:sz w:val="20"/>
          <w:lang w:val="ru-RU"/>
        </w:rPr>
        <w:t>կատարվելու</w:t>
      </w:r>
      <w:r w:rsidRPr="00C339E7">
        <w:rPr>
          <w:rFonts w:ascii="GHEA Grapalat" w:hAnsi="GHEA Grapalat" w:cs="Arial Unicode"/>
          <w:sz w:val="20"/>
          <w:lang w:val="af-ZA"/>
        </w:rPr>
        <w:t xml:space="preserve"> </w:t>
      </w:r>
      <w:r w:rsidRPr="00DE1E5A">
        <w:rPr>
          <w:rFonts w:ascii="GHEA Grapalat" w:hAnsi="GHEA Grapalat" w:cs="Sylfaen"/>
          <w:sz w:val="20"/>
          <w:lang w:val="ru-RU"/>
        </w:rPr>
        <w:t>դեպքում</w:t>
      </w:r>
      <w:r w:rsidRPr="00C339E7">
        <w:rPr>
          <w:rFonts w:ascii="GHEA Grapalat" w:hAnsi="GHEA Grapalat" w:cs="Arial Unicode"/>
          <w:sz w:val="20"/>
          <w:lang w:val="af-ZA"/>
        </w:rPr>
        <w:t xml:space="preserve"> </w:t>
      </w:r>
      <w:r w:rsidRPr="00DE1E5A">
        <w:rPr>
          <w:rFonts w:ascii="GHEA Grapalat" w:hAnsi="GHEA Grapalat" w:cs="Sylfaen"/>
          <w:sz w:val="20"/>
          <w:lang w:val="ru-RU"/>
        </w:rPr>
        <w:t>հայտերը</w:t>
      </w:r>
      <w:r w:rsidRPr="00C339E7">
        <w:rPr>
          <w:rFonts w:ascii="GHEA Grapalat" w:hAnsi="GHEA Grapalat" w:cs="Arial Unicode"/>
          <w:sz w:val="20"/>
          <w:lang w:val="af-ZA"/>
        </w:rPr>
        <w:t xml:space="preserve"> </w:t>
      </w:r>
      <w:r w:rsidRPr="00DE1E5A">
        <w:rPr>
          <w:rFonts w:ascii="GHEA Grapalat" w:hAnsi="GHEA Grapalat" w:cs="Sylfaen"/>
          <w:sz w:val="20"/>
          <w:lang w:val="ru-RU"/>
        </w:rPr>
        <w:t>ներկայացնելու</w:t>
      </w:r>
      <w:r w:rsidRPr="00C339E7">
        <w:rPr>
          <w:rFonts w:ascii="GHEA Grapalat" w:hAnsi="GHEA Grapalat" w:cs="Arial Unicode"/>
          <w:sz w:val="20"/>
          <w:lang w:val="af-ZA"/>
        </w:rPr>
        <w:t xml:space="preserve"> </w:t>
      </w:r>
      <w:r w:rsidRPr="00DE1E5A">
        <w:rPr>
          <w:rFonts w:ascii="GHEA Grapalat" w:hAnsi="GHEA Grapalat" w:cs="Sylfaen"/>
          <w:sz w:val="20"/>
          <w:lang w:val="ru-RU"/>
        </w:rPr>
        <w:t>վերջնաժամկետը</w:t>
      </w:r>
      <w:r w:rsidRPr="00C339E7">
        <w:rPr>
          <w:rFonts w:ascii="GHEA Grapalat" w:hAnsi="GHEA Grapalat" w:cs="Arial Unicode"/>
          <w:sz w:val="20"/>
          <w:lang w:val="af-ZA"/>
        </w:rPr>
        <w:t xml:space="preserve"> </w:t>
      </w:r>
      <w:r w:rsidRPr="00DE1E5A">
        <w:rPr>
          <w:rFonts w:ascii="GHEA Grapalat" w:hAnsi="GHEA Grapalat" w:cs="Sylfaen"/>
          <w:sz w:val="20"/>
          <w:lang w:val="ru-RU"/>
        </w:rPr>
        <w:t>հաշվվում</w:t>
      </w:r>
      <w:r w:rsidRPr="00C339E7">
        <w:rPr>
          <w:rFonts w:ascii="GHEA Grapalat" w:hAnsi="GHEA Grapalat" w:cs="Arial Unicode"/>
          <w:sz w:val="20"/>
          <w:lang w:val="af-ZA"/>
        </w:rPr>
        <w:t xml:space="preserve"> </w:t>
      </w:r>
      <w:r w:rsidRPr="00DE1E5A">
        <w:rPr>
          <w:rFonts w:ascii="GHEA Grapalat" w:hAnsi="GHEA Grapalat" w:cs="Sylfaen"/>
          <w:sz w:val="20"/>
          <w:lang w:val="ru-RU"/>
        </w:rPr>
        <w:t>է</w:t>
      </w:r>
      <w:r w:rsidRPr="00C339E7">
        <w:rPr>
          <w:rFonts w:ascii="GHEA Grapalat" w:hAnsi="GHEA Grapalat" w:cs="Arial Unicode"/>
          <w:sz w:val="20"/>
          <w:lang w:val="af-ZA"/>
        </w:rPr>
        <w:t xml:space="preserve"> </w:t>
      </w:r>
      <w:r w:rsidRPr="00DE1E5A">
        <w:rPr>
          <w:rFonts w:ascii="GHEA Grapalat" w:hAnsi="GHEA Grapalat" w:cs="Sylfaen"/>
          <w:sz w:val="20"/>
          <w:lang w:val="ru-RU"/>
        </w:rPr>
        <w:t>այդ</w:t>
      </w:r>
      <w:r w:rsidRPr="00C339E7">
        <w:rPr>
          <w:rFonts w:ascii="GHEA Grapalat" w:hAnsi="GHEA Grapalat" w:cs="Arial Unicode"/>
          <w:sz w:val="20"/>
          <w:lang w:val="af-ZA"/>
        </w:rPr>
        <w:t xml:space="preserve"> </w:t>
      </w:r>
      <w:r w:rsidRPr="00DE1E5A">
        <w:rPr>
          <w:rFonts w:ascii="GHEA Grapalat" w:hAnsi="GHEA Grapalat" w:cs="Sylfaen"/>
          <w:sz w:val="20"/>
          <w:lang w:val="ru-RU"/>
        </w:rPr>
        <w:t>փոփոխությունների</w:t>
      </w:r>
      <w:r w:rsidRPr="00C339E7">
        <w:rPr>
          <w:rFonts w:ascii="GHEA Grapalat" w:hAnsi="GHEA Grapalat" w:cs="Arial Unicode"/>
          <w:sz w:val="20"/>
          <w:lang w:val="af-ZA"/>
        </w:rPr>
        <w:t xml:space="preserve"> </w:t>
      </w:r>
      <w:r w:rsidRPr="00DE1E5A">
        <w:rPr>
          <w:rFonts w:ascii="GHEA Grapalat" w:hAnsi="GHEA Grapalat" w:cs="Sylfaen"/>
          <w:sz w:val="20"/>
          <w:lang w:val="ru-RU"/>
        </w:rPr>
        <w:t>մասին</w:t>
      </w:r>
      <w:r w:rsidRPr="00C339E7">
        <w:rPr>
          <w:rFonts w:ascii="GHEA Grapalat" w:hAnsi="GHEA Grapalat" w:cs="Arial Unicode"/>
          <w:sz w:val="20"/>
          <w:lang w:val="af-ZA"/>
        </w:rPr>
        <w:t xml:space="preserve"> </w:t>
      </w:r>
      <w:r w:rsidRPr="00DE1E5A">
        <w:rPr>
          <w:rFonts w:ascii="GHEA Grapalat" w:hAnsi="GHEA Grapalat" w:cs="Arial Unicode"/>
          <w:sz w:val="20"/>
        </w:rPr>
        <w:t>համակարգում</w:t>
      </w:r>
      <w:r w:rsidRPr="00C339E7">
        <w:rPr>
          <w:rFonts w:ascii="GHEA Grapalat" w:hAnsi="GHEA Grapalat" w:cs="Arial Unicode"/>
          <w:sz w:val="20"/>
          <w:lang w:val="af-ZA"/>
        </w:rPr>
        <w:t xml:space="preserve"> </w:t>
      </w:r>
      <w:r w:rsidRPr="00DE1E5A">
        <w:rPr>
          <w:rFonts w:ascii="GHEA Grapalat" w:hAnsi="GHEA Grapalat" w:cs="Arial Unicode"/>
          <w:sz w:val="20"/>
        </w:rPr>
        <w:t>և</w:t>
      </w:r>
      <w:r w:rsidRPr="00C339E7">
        <w:rPr>
          <w:rFonts w:ascii="GHEA Grapalat" w:hAnsi="GHEA Grapalat" w:cs="Arial Unicode"/>
          <w:sz w:val="20"/>
          <w:lang w:val="af-ZA"/>
        </w:rPr>
        <w:t xml:space="preserve"> </w:t>
      </w:r>
      <w:r w:rsidRPr="00DE1E5A">
        <w:rPr>
          <w:rFonts w:ascii="GHEA Grapalat" w:hAnsi="GHEA Grapalat" w:cs="Sylfaen"/>
          <w:sz w:val="20"/>
          <w:lang w:val="ru-RU"/>
        </w:rPr>
        <w:t>տեղեկագրում</w:t>
      </w:r>
      <w:r w:rsidRPr="00C339E7">
        <w:rPr>
          <w:rFonts w:ascii="GHEA Grapalat" w:hAnsi="GHEA Grapalat" w:cs="Arial"/>
          <w:sz w:val="20"/>
          <w:lang w:val="af-ZA"/>
        </w:rPr>
        <w:t xml:space="preserve"> </w:t>
      </w:r>
      <w:r w:rsidRPr="00DE1E5A">
        <w:rPr>
          <w:rFonts w:ascii="GHEA Grapalat" w:hAnsi="GHEA Grapalat" w:cs="Sylfaen"/>
          <w:sz w:val="20"/>
          <w:lang w:val="ru-RU"/>
        </w:rPr>
        <w:t>հայտարարության</w:t>
      </w:r>
      <w:r w:rsidRPr="00C339E7">
        <w:rPr>
          <w:rFonts w:ascii="GHEA Grapalat" w:hAnsi="GHEA Grapalat" w:cs="Arial Unicode"/>
          <w:sz w:val="20"/>
          <w:lang w:val="af-ZA"/>
        </w:rPr>
        <w:t xml:space="preserve"> </w:t>
      </w:r>
      <w:r w:rsidRPr="00DE1E5A">
        <w:rPr>
          <w:rFonts w:ascii="GHEA Grapalat" w:hAnsi="GHEA Grapalat" w:cs="Sylfaen"/>
          <w:sz w:val="20"/>
          <w:lang w:val="ru-RU"/>
        </w:rPr>
        <w:t>հրապարակման</w:t>
      </w:r>
      <w:r w:rsidRPr="00C339E7">
        <w:rPr>
          <w:rFonts w:ascii="GHEA Grapalat" w:hAnsi="GHEA Grapalat" w:cs="Arial Unicode"/>
          <w:sz w:val="20"/>
          <w:lang w:val="af-ZA"/>
        </w:rPr>
        <w:t xml:space="preserve"> </w:t>
      </w:r>
      <w:r w:rsidRPr="00DE1E5A">
        <w:rPr>
          <w:rFonts w:ascii="GHEA Grapalat" w:hAnsi="GHEA Grapalat" w:cs="Sylfaen"/>
          <w:sz w:val="20"/>
          <w:lang w:val="ru-RU"/>
        </w:rPr>
        <w:t>օրվանից</w:t>
      </w:r>
      <w:r w:rsidRPr="00DE1E5A">
        <w:rPr>
          <w:rFonts w:ascii="GHEA Grapalat" w:hAnsi="GHEA Grapalat" w:cs="Tahoma"/>
          <w:sz w:val="20"/>
          <w:lang w:val="ru-RU"/>
        </w:rPr>
        <w:t>։</w:t>
      </w:r>
      <w:r w:rsidRPr="00C339E7">
        <w:rPr>
          <w:rFonts w:ascii="GHEA Grapalat" w:hAnsi="GHEA Grapalat" w:cs="Arial Unicode"/>
          <w:sz w:val="20"/>
          <w:lang w:val="af-ZA"/>
        </w:rPr>
        <w:t xml:space="preserve"> </w:t>
      </w:r>
    </w:p>
    <w:p w:rsidR="00C339E7" w:rsidRPr="00C339E7" w:rsidRDefault="00C339E7" w:rsidP="00C339E7">
      <w:pPr>
        <w:spacing w:after="0" w:line="240" w:lineRule="auto"/>
        <w:jc w:val="center"/>
        <w:rPr>
          <w:rFonts w:ascii="GHEA Grapalat" w:hAnsi="GHEA Grapalat"/>
          <w:b/>
          <w:sz w:val="20"/>
          <w:lang w:val="af-ZA"/>
        </w:rPr>
      </w:pPr>
      <w:r w:rsidRPr="00C339E7">
        <w:rPr>
          <w:rFonts w:ascii="GHEA Grapalat" w:hAnsi="GHEA Grapalat" w:cs="Arial Unicode"/>
          <w:sz w:val="20"/>
          <w:lang w:val="af-ZA"/>
        </w:rPr>
        <w:br/>
      </w:r>
    </w:p>
    <w:p w:rsidR="00C339E7" w:rsidRPr="00C339E7" w:rsidRDefault="00C339E7" w:rsidP="00C339E7">
      <w:pPr>
        <w:spacing w:after="0" w:line="240" w:lineRule="auto"/>
        <w:jc w:val="center"/>
        <w:rPr>
          <w:rFonts w:ascii="GHEA Grapalat" w:hAnsi="GHEA Grapalat" w:cs="Arial"/>
          <w:b/>
          <w:sz w:val="20"/>
          <w:lang w:val="af-ZA"/>
        </w:rPr>
      </w:pPr>
      <w:r w:rsidRPr="00C339E7">
        <w:rPr>
          <w:rFonts w:ascii="GHEA Grapalat" w:hAnsi="GHEA Grapalat"/>
          <w:b/>
          <w:sz w:val="20"/>
          <w:lang w:val="af-ZA"/>
        </w:rPr>
        <w:t xml:space="preserve">4.  </w:t>
      </w:r>
      <w:r w:rsidRPr="00DE1E5A">
        <w:rPr>
          <w:rFonts w:ascii="GHEA Grapalat" w:hAnsi="GHEA Grapalat" w:cs="Sylfaen"/>
          <w:b/>
          <w:sz w:val="20"/>
        </w:rPr>
        <w:t>ՀԱՅՏԸ</w:t>
      </w:r>
      <w:r w:rsidRPr="00C339E7">
        <w:rPr>
          <w:rFonts w:ascii="GHEA Grapalat" w:hAnsi="GHEA Grapalat" w:cs="Arial"/>
          <w:b/>
          <w:sz w:val="20"/>
          <w:lang w:val="af-ZA"/>
        </w:rPr>
        <w:t xml:space="preserve"> </w:t>
      </w:r>
      <w:r w:rsidRPr="00DE1E5A">
        <w:rPr>
          <w:rFonts w:ascii="GHEA Grapalat" w:hAnsi="GHEA Grapalat" w:cs="Sylfaen"/>
          <w:b/>
          <w:sz w:val="20"/>
        </w:rPr>
        <w:t>ՆԵՐԿԱՅԱՑՆԵԼՈՒ</w:t>
      </w:r>
      <w:r w:rsidRPr="00C339E7">
        <w:rPr>
          <w:rFonts w:ascii="GHEA Grapalat" w:hAnsi="GHEA Grapalat" w:cs="Arial"/>
          <w:b/>
          <w:sz w:val="20"/>
          <w:lang w:val="af-ZA"/>
        </w:rPr>
        <w:t xml:space="preserve"> </w:t>
      </w:r>
      <w:r w:rsidRPr="00DE1E5A">
        <w:rPr>
          <w:rFonts w:ascii="GHEA Grapalat" w:hAnsi="GHEA Grapalat" w:cs="Sylfaen"/>
          <w:b/>
          <w:sz w:val="20"/>
        </w:rPr>
        <w:t>ԿԱՐԳԸ</w:t>
      </w:r>
    </w:p>
    <w:p w:rsidR="00C339E7" w:rsidRPr="00C339E7" w:rsidRDefault="00C339E7" w:rsidP="00C339E7">
      <w:pPr>
        <w:spacing w:after="0" w:line="240" w:lineRule="auto"/>
        <w:jc w:val="center"/>
        <w:rPr>
          <w:rFonts w:ascii="GHEA Grapalat" w:hAnsi="GHEA Grapalat"/>
          <w:b/>
          <w:sz w:val="20"/>
          <w:lang w:val="af-ZA"/>
        </w:rPr>
      </w:pPr>
      <w:r w:rsidRPr="00C339E7">
        <w:rPr>
          <w:rFonts w:ascii="GHEA Grapalat" w:hAnsi="GHEA Grapalat"/>
          <w:b/>
          <w:sz w:val="20"/>
          <w:lang w:val="af-ZA"/>
        </w:rPr>
        <w:t xml:space="preserve">  </w:t>
      </w:r>
    </w:p>
    <w:p w:rsidR="00C339E7" w:rsidRPr="00C339E7" w:rsidRDefault="00C339E7" w:rsidP="00C339E7">
      <w:pPr>
        <w:spacing w:after="0" w:line="240" w:lineRule="auto"/>
        <w:ind w:firstLine="567"/>
        <w:jc w:val="both"/>
        <w:rPr>
          <w:rFonts w:ascii="GHEA Grapalat" w:hAnsi="GHEA Grapalat"/>
          <w:sz w:val="20"/>
          <w:lang w:val="af-ZA"/>
        </w:rPr>
      </w:pPr>
      <w:r w:rsidRPr="00C339E7">
        <w:rPr>
          <w:rFonts w:ascii="GHEA Grapalat" w:hAnsi="GHEA Grapalat"/>
          <w:sz w:val="20"/>
          <w:lang w:val="af-ZA"/>
        </w:rPr>
        <w:t>4</w:t>
      </w:r>
      <w:r w:rsidRPr="00C339E7">
        <w:rPr>
          <w:rFonts w:ascii="GHEA Grapalat" w:hAnsi="GHEA Grapalat" w:cs="Sylfaen"/>
          <w:sz w:val="20"/>
          <w:lang w:val="af-ZA"/>
        </w:rPr>
        <w:t xml:space="preserve">.1 </w:t>
      </w:r>
      <w:r w:rsidRPr="00DE1E5A">
        <w:rPr>
          <w:rFonts w:ascii="GHEA Grapalat" w:hAnsi="GHEA Grapalat" w:cs="Sylfaen"/>
          <w:sz w:val="20"/>
          <w:lang w:val="ru-RU"/>
        </w:rPr>
        <w:t>Սույն</w:t>
      </w:r>
      <w:r w:rsidRPr="00C339E7">
        <w:rPr>
          <w:rFonts w:ascii="GHEA Grapalat" w:hAnsi="GHEA Grapalat" w:cs="Sylfaen"/>
          <w:sz w:val="20"/>
          <w:lang w:val="af-ZA"/>
        </w:rPr>
        <w:t xml:space="preserve"> </w:t>
      </w:r>
      <w:r w:rsidRPr="00DE1E5A">
        <w:rPr>
          <w:rFonts w:ascii="GHEA Grapalat" w:hAnsi="GHEA Grapalat" w:cs="Sylfaen"/>
          <w:sz w:val="20"/>
          <w:lang w:val="ru-RU"/>
        </w:rPr>
        <w:t>ընթացակարգին</w:t>
      </w:r>
      <w:r w:rsidRPr="00C339E7">
        <w:rPr>
          <w:rFonts w:ascii="GHEA Grapalat" w:hAnsi="GHEA Grapalat" w:cs="Sylfaen"/>
          <w:sz w:val="20"/>
          <w:lang w:val="af-ZA"/>
        </w:rPr>
        <w:t xml:space="preserve"> </w:t>
      </w:r>
      <w:r w:rsidRPr="00DE1E5A">
        <w:rPr>
          <w:rFonts w:ascii="GHEA Grapalat" w:hAnsi="GHEA Grapalat" w:cs="Sylfaen"/>
          <w:sz w:val="20"/>
          <w:lang w:val="ru-RU"/>
        </w:rPr>
        <w:t>մասնակցելու</w:t>
      </w:r>
      <w:r w:rsidRPr="00C339E7">
        <w:rPr>
          <w:rFonts w:ascii="GHEA Grapalat" w:hAnsi="GHEA Grapalat" w:cs="Sylfaen"/>
          <w:sz w:val="20"/>
          <w:lang w:val="af-ZA"/>
        </w:rPr>
        <w:t xml:space="preserve"> </w:t>
      </w:r>
      <w:r w:rsidRPr="00DE1E5A">
        <w:rPr>
          <w:rFonts w:ascii="GHEA Grapalat" w:hAnsi="GHEA Grapalat" w:cs="Sylfaen"/>
          <w:sz w:val="20"/>
          <w:lang w:val="ru-RU"/>
        </w:rPr>
        <w:t>համար</w:t>
      </w:r>
      <w:r w:rsidRPr="00C339E7">
        <w:rPr>
          <w:rFonts w:ascii="GHEA Grapalat" w:hAnsi="GHEA Grapalat" w:cs="Sylfaen"/>
          <w:sz w:val="20"/>
          <w:lang w:val="af-ZA"/>
        </w:rPr>
        <w:t xml:space="preserve"> </w:t>
      </w:r>
      <w:r w:rsidRPr="00DE1E5A">
        <w:rPr>
          <w:rFonts w:ascii="GHEA Grapalat" w:hAnsi="GHEA Grapalat" w:cs="Sylfaen"/>
          <w:sz w:val="20"/>
        </w:rPr>
        <w:t>մ</w:t>
      </w:r>
      <w:r w:rsidRPr="00DE1E5A">
        <w:rPr>
          <w:rFonts w:ascii="GHEA Grapalat" w:hAnsi="GHEA Grapalat" w:cs="Sylfaen"/>
          <w:sz w:val="20"/>
          <w:lang w:val="ru-RU"/>
        </w:rPr>
        <w:t>ասնակիցը</w:t>
      </w:r>
      <w:r w:rsidRPr="00C339E7">
        <w:rPr>
          <w:rFonts w:ascii="GHEA Grapalat" w:hAnsi="GHEA Grapalat" w:cs="Sylfaen"/>
          <w:sz w:val="20"/>
          <w:lang w:val="af-ZA"/>
        </w:rPr>
        <w:t xml:space="preserve"> </w:t>
      </w:r>
      <w:r w:rsidRPr="00DE1E5A">
        <w:rPr>
          <w:rFonts w:ascii="GHEA Grapalat" w:hAnsi="GHEA Grapalat" w:cs="Sylfaen"/>
          <w:sz w:val="20"/>
        </w:rPr>
        <w:t>համակարգի</w:t>
      </w:r>
      <w:r w:rsidRPr="00C339E7">
        <w:rPr>
          <w:rFonts w:ascii="GHEA Grapalat" w:hAnsi="GHEA Grapalat" w:cs="Sylfaen"/>
          <w:sz w:val="20"/>
          <w:lang w:val="af-ZA"/>
        </w:rPr>
        <w:t xml:space="preserve"> </w:t>
      </w:r>
      <w:r w:rsidRPr="00DE1E5A">
        <w:rPr>
          <w:rFonts w:ascii="GHEA Grapalat" w:hAnsi="GHEA Grapalat" w:cs="Sylfaen"/>
          <w:sz w:val="20"/>
        </w:rPr>
        <w:t>միջոցով</w:t>
      </w:r>
      <w:r w:rsidRPr="00C339E7">
        <w:rPr>
          <w:rFonts w:ascii="GHEA Grapalat" w:hAnsi="GHEA Grapalat" w:cs="Sylfaen"/>
          <w:sz w:val="20"/>
          <w:lang w:val="af-ZA"/>
        </w:rPr>
        <w:t xml:space="preserve"> </w:t>
      </w:r>
      <w:r w:rsidRPr="00DE1E5A">
        <w:rPr>
          <w:rFonts w:ascii="GHEA Grapalat" w:hAnsi="GHEA Grapalat" w:cs="Sylfaen"/>
          <w:sz w:val="20"/>
        </w:rPr>
        <w:t>հանձնաժողովին</w:t>
      </w:r>
      <w:r w:rsidRPr="00C339E7">
        <w:rPr>
          <w:rFonts w:ascii="GHEA Grapalat" w:hAnsi="GHEA Grapalat" w:cs="Sylfaen"/>
          <w:sz w:val="20"/>
          <w:lang w:val="af-ZA"/>
        </w:rPr>
        <w:t xml:space="preserve"> </w:t>
      </w:r>
      <w:r w:rsidRPr="00DE1E5A">
        <w:rPr>
          <w:rFonts w:ascii="GHEA Grapalat" w:hAnsi="GHEA Grapalat" w:cs="Sylfaen"/>
          <w:sz w:val="20"/>
        </w:rPr>
        <w:t>ներկայացնում</w:t>
      </w:r>
      <w:r w:rsidRPr="00C339E7">
        <w:rPr>
          <w:rFonts w:ascii="GHEA Grapalat" w:hAnsi="GHEA Grapalat" w:cs="Sylfaen"/>
          <w:sz w:val="20"/>
          <w:lang w:val="af-ZA"/>
        </w:rPr>
        <w:t xml:space="preserve"> </w:t>
      </w:r>
      <w:r w:rsidRPr="00DE1E5A">
        <w:rPr>
          <w:rFonts w:ascii="GHEA Grapalat" w:hAnsi="GHEA Grapalat" w:cs="Sylfaen"/>
          <w:sz w:val="20"/>
        </w:rPr>
        <w:t>է</w:t>
      </w:r>
      <w:r w:rsidRPr="00C339E7">
        <w:rPr>
          <w:rFonts w:ascii="GHEA Grapalat" w:hAnsi="GHEA Grapalat" w:cs="Sylfaen"/>
          <w:sz w:val="20"/>
          <w:lang w:val="af-ZA"/>
        </w:rPr>
        <w:t xml:space="preserve"> </w:t>
      </w:r>
      <w:r w:rsidRPr="00DE1E5A">
        <w:rPr>
          <w:rFonts w:ascii="GHEA Grapalat" w:hAnsi="GHEA Grapalat" w:cs="Sylfaen"/>
          <w:sz w:val="20"/>
        </w:rPr>
        <w:t>հայտ</w:t>
      </w:r>
      <w:r w:rsidRPr="00DE1E5A">
        <w:rPr>
          <w:rFonts w:ascii="GHEA Grapalat" w:hAnsi="GHEA Grapalat" w:cs="Tahoma"/>
          <w:sz w:val="20"/>
          <w:lang w:val="ru-RU"/>
        </w:rPr>
        <w:t>։</w:t>
      </w:r>
      <w:r w:rsidRPr="00C339E7">
        <w:rPr>
          <w:rFonts w:ascii="GHEA Grapalat" w:hAnsi="GHEA Grapalat"/>
          <w:sz w:val="20"/>
          <w:lang w:val="af-ZA"/>
        </w:rPr>
        <w:t xml:space="preserve"> </w:t>
      </w:r>
      <w:r w:rsidRPr="00DE1E5A">
        <w:rPr>
          <w:rFonts w:ascii="GHEA Grapalat" w:hAnsi="GHEA Grapalat" w:cs="Sylfaen"/>
          <w:sz w:val="20"/>
        </w:rPr>
        <w:t>Հայտը</w:t>
      </w:r>
      <w:r w:rsidRPr="00C339E7">
        <w:rPr>
          <w:rFonts w:ascii="GHEA Grapalat" w:hAnsi="GHEA Grapalat" w:cs="Sylfaen"/>
          <w:sz w:val="20"/>
          <w:lang w:val="af-ZA"/>
        </w:rPr>
        <w:t xml:space="preserve"> </w:t>
      </w:r>
      <w:r w:rsidRPr="00DE1E5A">
        <w:rPr>
          <w:rFonts w:ascii="GHEA Grapalat" w:hAnsi="GHEA Grapalat" w:cs="Sylfaen"/>
          <w:sz w:val="20"/>
        </w:rPr>
        <w:t>սույն</w:t>
      </w:r>
      <w:r w:rsidRPr="00C339E7">
        <w:rPr>
          <w:rFonts w:ascii="GHEA Grapalat" w:hAnsi="GHEA Grapalat" w:cs="Sylfaen"/>
          <w:sz w:val="20"/>
          <w:lang w:val="af-ZA"/>
        </w:rPr>
        <w:t xml:space="preserve"> </w:t>
      </w:r>
      <w:r w:rsidRPr="00DE1E5A">
        <w:rPr>
          <w:rFonts w:ascii="GHEA Grapalat" w:hAnsi="GHEA Grapalat" w:cs="Sylfaen"/>
          <w:sz w:val="20"/>
        </w:rPr>
        <w:t>հրավերի</w:t>
      </w:r>
      <w:r w:rsidRPr="00C339E7">
        <w:rPr>
          <w:rFonts w:ascii="GHEA Grapalat" w:hAnsi="GHEA Grapalat" w:cs="Sylfaen"/>
          <w:sz w:val="20"/>
          <w:lang w:val="af-ZA"/>
        </w:rPr>
        <w:t xml:space="preserve"> </w:t>
      </w:r>
      <w:r w:rsidRPr="00DE1E5A">
        <w:rPr>
          <w:rFonts w:ascii="GHEA Grapalat" w:hAnsi="GHEA Grapalat" w:cs="Sylfaen"/>
          <w:sz w:val="20"/>
        </w:rPr>
        <w:t>հիման</w:t>
      </w:r>
      <w:r w:rsidRPr="00C339E7">
        <w:rPr>
          <w:rFonts w:ascii="GHEA Grapalat" w:hAnsi="GHEA Grapalat" w:cs="Sylfaen"/>
          <w:sz w:val="20"/>
          <w:lang w:val="af-ZA"/>
        </w:rPr>
        <w:t xml:space="preserve"> </w:t>
      </w:r>
      <w:r w:rsidRPr="00DE1E5A">
        <w:rPr>
          <w:rFonts w:ascii="GHEA Grapalat" w:hAnsi="GHEA Grapalat" w:cs="Sylfaen"/>
          <w:sz w:val="20"/>
        </w:rPr>
        <w:t>վրա</w:t>
      </w:r>
      <w:r w:rsidRPr="00C339E7">
        <w:rPr>
          <w:rFonts w:ascii="GHEA Grapalat" w:hAnsi="GHEA Grapalat" w:cs="Sylfaen"/>
          <w:sz w:val="20"/>
          <w:lang w:val="af-ZA"/>
        </w:rPr>
        <w:t xml:space="preserve"> </w:t>
      </w:r>
      <w:r w:rsidRPr="00DE1E5A">
        <w:rPr>
          <w:rFonts w:ascii="GHEA Grapalat" w:hAnsi="GHEA Grapalat" w:cs="Sylfaen"/>
          <w:sz w:val="20"/>
        </w:rPr>
        <w:t>մասնակցի</w:t>
      </w:r>
      <w:r w:rsidRPr="00C339E7">
        <w:rPr>
          <w:rFonts w:ascii="GHEA Grapalat" w:hAnsi="GHEA Grapalat" w:cs="Sylfaen"/>
          <w:sz w:val="20"/>
          <w:lang w:val="af-ZA"/>
        </w:rPr>
        <w:t xml:space="preserve"> </w:t>
      </w:r>
      <w:r w:rsidRPr="00DE1E5A">
        <w:rPr>
          <w:rFonts w:ascii="GHEA Grapalat" w:hAnsi="GHEA Grapalat" w:cs="Sylfaen"/>
          <w:sz w:val="20"/>
        </w:rPr>
        <w:t>կողմից</w:t>
      </w:r>
      <w:r w:rsidRPr="00C339E7">
        <w:rPr>
          <w:rFonts w:ascii="GHEA Grapalat" w:hAnsi="GHEA Grapalat" w:cs="Sylfaen"/>
          <w:sz w:val="20"/>
          <w:lang w:val="af-ZA"/>
        </w:rPr>
        <w:t xml:space="preserve"> </w:t>
      </w:r>
      <w:r w:rsidRPr="00DE1E5A">
        <w:rPr>
          <w:rFonts w:ascii="GHEA Grapalat" w:hAnsi="GHEA Grapalat" w:cs="Sylfaen"/>
          <w:sz w:val="20"/>
        </w:rPr>
        <w:t>ներկայացվող</w:t>
      </w:r>
      <w:r w:rsidRPr="00C339E7">
        <w:rPr>
          <w:rFonts w:ascii="GHEA Grapalat" w:hAnsi="GHEA Grapalat" w:cs="Sylfaen"/>
          <w:sz w:val="20"/>
          <w:lang w:val="af-ZA"/>
        </w:rPr>
        <w:t xml:space="preserve"> </w:t>
      </w:r>
      <w:r w:rsidRPr="00DE1E5A">
        <w:rPr>
          <w:rFonts w:ascii="GHEA Grapalat" w:hAnsi="GHEA Grapalat" w:cs="Sylfaen"/>
          <w:sz w:val="20"/>
        </w:rPr>
        <w:t>առաջարկն</w:t>
      </w:r>
      <w:r w:rsidRPr="00C339E7">
        <w:rPr>
          <w:rFonts w:ascii="GHEA Grapalat" w:hAnsi="GHEA Grapalat" w:cs="Sylfaen"/>
          <w:sz w:val="20"/>
          <w:lang w:val="af-ZA"/>
        </w:rPr>
        <w:t xml:space="preserve"> </w:t>
      </w:r>
      <w:r w:rsidRPr="00DE1E5A">
        <w:rPr>
          <w:rFonts w:ascii="GHEA Grapalat" w:hAnsi="GHEA Grapalat" w:cs="Sylfaen"/>
          <w:sz w:val="20"/>
        </w:rPr>
        <w:t>է</w:t>
      </w:r>
      <w:r w:rsidRPr="00C339E7">
        <w:rPr>
          <w:rFonts w:ascii="GHEA Grapalat" w:hAnsi="GHEA Grapalat" w:cs="Sylfaen"/>
          <w:sz w:val="20"/>
          <w:lang w:val="af-ZA"/>
        </w:rPr>
        <w:t>:</w:t>
      </w:r>
    </w:p>
    <w:p w:rsidR="00C339E7" w:rsidRPr="00C339E7" w:rsidRDefault="00C339E7" w:rsidP="00C339E7">
      <w:pPr>
        <w:pStyle w:val="BodyTextIndent2"/>
        <w:spacing w:line="240" w:lineRule="auto"/>
        <w:ind w:firstLine="567"/>
        <w:rPr>
          <w:rFonts w:ascii="GHEA Grapalat" w:hAnsi="GHEA Grapalat" w:cs="Sylfaen"/>
          <w:szCs w:val="24"/>
        </w:rPr>
      </w:pPr>
      <w:r w:rsidRPr="00DE1E5A">
        <w:rPr>
          <w:rFonts w:ascii="GHEA Grapalat" w:hAnsi="GHEA Grapalat" w:cs="Sylfaen"/>
          <w:szCs w:val="24"/>
          <w:lang w:val="en-US"/>
        </w:rPr>
        <w:lastRenderedPageBreak/>
        <w:t>Հ</w:t>
      </w:r>
      <w:r w:rsidRPr="00DE1E5A">
        <w:rPr>
          <w:rFonts w:ascii="GHEA Grapalat" w:hAnsi="GHEA Grapalat" w:cs="Sylfaen"/>
          <w:szCs w:val="24"/>
          <w:lang w:val="ru-RU"/>
        </w:rPr>
        <w:t>այտը</w:t>
      </w:r>
      <w:r w:rsidRPr="00C339E7">
        <w:rPr>
          <w:rFonts w:ascii="GHEA Grapalat" w:hAnsi="GHEA Grapalat" w:cs="Sylfaen"/>
          <w:szCs w:val="24"/>
        </w:rPr>
        <w:t xml:space="preserve"> </w:t>
      </w:r>
      <w:r w:rsidRPr="00DE1E5A">
        <w:rPr>
          <w:rFonts w:ascii="GHEA Grapalat" w:hAnsi="GHEA Grapalat" w:cs="Sylfaen"/>
          <w:szCs w:val="24"/>
          <w:lang w:val="ru-RU"/>
        </w:rPr>
        <w:t>ներկայացվում</w:t>
      </w:r>
      <w:r w:rsidRPr="00C339E7">
        <w:rPr>
          <w:rFonts w:ascii="GHEA Grapalat" w:hAnsi="GHEA Grapalat" w:cs="Sylfaen"/>
          <w:szCs w:val="24"/>
        </w:rPr>
        <w:t xml:space="preserve"> </w:t>
      </w:r>
      <w:r w:rsidRPr="00DE1E5A">
        <w:rPr>
          <w:rFonts w:ascii="GHEA Grapalat" w:hAnsi="GHEA Grapalat" w:cs="Sylfaen"/>
          <w:szCs w:val="24"/>
          <w:lang w:val="en-US"/>
        </w:rPr>
        <w:t>է</w:t>
      </w:r>
      <w:r w:rsidRPr="00C339E7">
        <w:rPr>
          <w:rFonts w:ascii="GHEA Grapalat" w:hAnsi="GHEA Grapalat" w:cs="Sylfaen"/>
          <w:szCs w:val="24"/>
        </w:rPr>
        <w:t xml:space="preserve"> </w:t>
      </w:r>
      <w:r w:rsidRPr="00DE1E5A">
        <w:rPr>
          <w:rFonts w:ascii="GHEA Grapalat" w:hAnsi="GHEA Grapalat" w:cs="Sylfaen"/>
          <w:szCs w:val="24"/>
          <w:lang w:val="ru-RU"/>
        </w:rPr>
        <w:t>մինչև</w:t>
      </w:r>
      <w:r w:rsidRPr="00C339E7">
        <w:rPr>
          <w:rFonts w:ascii="GHEA Grapalat" w:hAnsi="GHEA Grapalat" w:cs="Sylfaen"/>
          <w:szCs w:val="24"/>
        </w:rPr>
        <w:t xml:space="preserve"> </w:t>
      </w:r>
      <w:r w:rsidRPr="00DE1E5A">
        <w:rPr>
          <w:rFonts w:ascii="GHEA Grapalat" w:hAnsi="GHEA Grapalat" w:cs="Sylfaen"/>
          <w:szCs w:val="24"/>
          <w:lang w:val="ru-RU"/>
        </w:rPr>
        <w:t>դրա</w:t>
      </w:r>
      <w:r w:rsidRPr="00C339E7">
        <w:rPr>
          <w:rFonts w:ascii="GHEA Grapalat" w:hAnsi="GHEA Grapalat" w:cs="Sylfaen"/>
          <w:szCs w:val="24"/>
        </w:rPr>
        <w:t xml:space="preserve"> </w:t>
      </w:r>
      <w:r w:rsidRPr="00DE1E5A">
        <w:rPr>
          <w:rFonts w:ascii="GHEA Grapalat" w:hAnsi="GHEA Grapalat" w:cs="Sylfaen"/>
          <w:szCs w:val="24"/>
          <w:lang w:val="ru-RU"/>
        </w:rPr>
        <w:t>համար</w:t>
      </w:r>
      <w:r w:rsidRPr="00C339E7">
        <w:rPr>
          <w:rFonts w:ascii="GHEA Grapalat" w:hAnsi="GHEA Grapalat" w:cs="Sylfaen"/>
          <w:szCs w:val="24"/>
        </w:rPr>
        <w:t xml:space="preserve"> </w:t>
      </w:r>
      <w:r w:rsidRPr="00DE1E5A">
        <w:rPr>
          <w:rFonts w:ascii="GHEA Grapalat" w:hAnsi="GHEA Grapalat" w:cs="Sylfaen"/>
          <w:szCs w:val="24"/>
          <w:lang w:val="ru-RU"/>
        </w:rPr>
        <w:t>սույն</w:t>
      </w:r>
      <w:r w:rsidRPr="00C339E7">
        <w:rPr>
          <w:rFonts w:ascii="GHEA Grapalat" w:hAnsi="GHEA Grapalat" w:cs="Sylfaen"/>
          <w:szCs w:val="24"/>
        </w:rPr>
        <w:t xml:space="preserve"> </w:t>
      </w:r>
      <w:r w:rsidRPr="00DE1E5A">
        <w:rPr>
          <w:rFonts w:ascii="GHEA Grapalat" w:hAnsi="GHEA Grapalat" w:cs="Sylfaen"/>
          <w:szCs w:val="24"/>
          <w:lang w:val="ru-RU"/>
        </w:rPr>
        <w:t>հրավերով</w:t>
      </w:r>
      <w:r w:rsidRPr="00C339E7">
        <w:rPr>
          <w:rFonts w:ascii="GHEA Grapalat" w:hAnsi="GHEA Grapalat" w:cs="Sylfaen"/>
          <w:szCs w:val="24"/>
        </w:rPr>
        <w:t xml:space="preserve"> </w:t>
      </w:r>
      <w:r w:rsidRPr="00DE1E5A">
        <w:rPr>
          <w:rFonts w:ascii="GHEA Grapalat" w:hAnsi="GHEA Grapalat" w:cs="Sylfaen"/>
          <w:szCs w:val="24"/>
          <w:lang w:val="ru-RU"/>
        </w:rPr>
        <w:t>սահմանված</w:t>
      </w:r>
      <w:r w:rsidRPr="00C339E7">
        <w:rPr>
          <w:rFonts w:ascii="GHEA Grapalat" w:hAnsi="GHEA Grapalat" w:cs="Sylfaen"/>
          <w:szCs w:val="24"/>
        </w:rPr>
        <w:t xml:space="preserve"> </w:t>
      </w:r>
      <w:r w:rsidRPr="00DE1E5A">
        <w:rPr>
          <w:rFonts w:ascii="GHEA Grapalat" w:hAnsi="GHEA Grapalat" w:cs="Sylfaen"/>
          <w:szCs w:val="24"/>
          <w:lang w:val="ru-RU"/>
        </w:rPr>
        <w:t>ժամկետի</w:t>
      </w:r>
      <w:r w:rsidRPr="00C339E7">
        <w:rPr>
          <w:rFonts w:ascii="GHEA Grapalat" w:hAnsi="GHEA Grapalat" w:cs="Sylfaen"/>
          <w:szCs w:val="24"/>
        </w:rPr>
        <w:t xml:space="preserve"> </w:t>
      </w:r>
      <w:r w:rsidRPr="00DE1E5A">
        <w:rPr>
          <w:rFonts w:ascii="GHEA Grapalat" w:hAnsi="GHEA Grapalat" w:cs="Sylfaen"/>
          <w:szCs w:val="24"/>
          <w:lang w:val="ru-RU"/>
        </w:rPr>
        <w:t>ավարտը։</w:t>
      </w:r>
    </w:p>
    <w:p w:rsidR="00C339E7" w:rsidRPr="00C339E7" w:rsidRDefault="00C339E7" w:rsidP="00C339E7">
      <w:pPr>
        <w:pStyle w:val="BodyTextIndent2"/>
        <w:spacing w:line="240" w:lineRule="auto"/>
        <w:ind w:firstLine="567"/>
        <w:rPr>
          <w:rFonts w:ascii="GHEA Grapalat" w:hAnsi="GHEA Grapalat" w:cs="Sylfaen"/>
          <w:szCs w:val="24"/>
        </w:rPr>
      </w:pPr>
      <w:r w:rsidRPr="00DE1E5A">
        <w:rPr>
          <w:rFonts w:ascii="GHEA Grapalat" w:hAnsi="GHEA Grapalat" w:cs="Sylfaen"/>
          <w:szCs w:val="24"/>
          <w:lang w:val="en-US"/>
        </w:rPr>
        <w:t>Հ</w:t>
      </w:r>
      <w:r w:rsidRPr="00DE1E5A">
        <w:rPr>
          <w:rFonts w:ascii="GHEA Grapalat" w:hAnsi="GHEA Grapalat" w:cs="Sylfaen"/>
          <w:szCs w:val="24"/>
          <w:lang w:val="ru-RU"/>
        </w:rPr>
        <w:t>այտի</w:t>
      </w:r>
      <w:r w:rsidRPr="00C339E7">
        <w:rPr>
          <w:rFonts w:ascii="GHEA Grapalat" w:hAnsi="GHEA Grapalat" w:cs="Sylfaen"/>
          <w:szCs w:val="24"/>
        </w:rPr>
        <w:t xml:space="preserve"> </w:t>
      </w:r>
      <w:r w:rsidRPr="00DE1E5A">
        <w:rPr>
          <w:rFonts w:ascii="GHEA Grapalat" w:hAnsi="GHEA Grapalat" w:cs="Sylfaen"/>
          <w:szCs w:val="24"/>
          <w:lang w:val="ru-RU"/>
        </w:rPr>
        <w:t>պատրաստման</w:t>
      </w:r>
      <w:r w:rsidRPr="00C339E7">
        <w:rPr>
          <w:rFonts w:ascii="GHEA Grapalat" w:hAnsi="GHEA Grapalat" w:cs="Sylfaen"/>
          <w:szCs w:val="24"/>
        </w:rPr>
        <w:t xml:space="preserve"> </w:t>
      </w:r>
      <w:r w:rsidRPr="00DE1E5A">
        <w:rPr>
          <w:rFonts w:ascii="GHEA Grapalat" w:hAnsi="GHEA Grapalat" w:cs="Sylfaen"/>
          <w:szCs w:val="24"/>
          <w:lang w:val="ru-RU"/>
        </w:rPr>
        <w:t>կարգը</w:t>
      </w:r>
      <w:r w:rsidRPr="00C339E7">
        <w:rPr>
          <w:rFonts w:ascii="GHEA Grapalat" w:hAnsi="GHEA Grapalat" w:cs="Sylfaen"/>
          <w:szCs w:val="24"/>
        </w:rPr>
        <w:t xml:space="preserve"> </w:t>
      </w:r>
      <w:r w:rsidRPr="00DE1E5A">
        <w:rPr>
          <w:rFonts w:ascii="GHEA Grapalat" w:hAnsi="GHEA Grapalat" w:cs="Sylfaen"/>
          <w:szCs w:val="24"/>
          <w:lang w:val="ru-RU"/>
        </w:rPr>
        <w:t>նկարագրված</w:t>
      </w:r>
      <w:r w:rsidRPr="00C339E7">
        <w:rPr>
          <w:rFonts w:ascii="GHEA Grapalat" w:hAnsi="GHEA Grapalat" w:cs="Sylfaen"/>
          <w:szCs w:val="24"/>
        </w:rPr>
        <w:t xml:space="preserve"> </w:t>
      </w:r>
      <w:r w:rsidRPr="00DE1E5A">
        <w:rPr>
          <w:rFonts w:ascii="GHEA Grapalat" w:hAnsi="GHEA Grapalat" w:cs="Sylfaen"/>
          <w:szCs w:val="24"/>
          <w:lang w:val="ru-RU"/>
        </w:rPr>
        <w:t>է</w:t>
      </w:r>
      <w:r w:rsidRPr="00C339E7">
        <w:rPr>
          <w:rFonts w:ascii="GHEA Grapalat" w:hAnsi="GHEA Grapalat" w:cs="Sylfaen"/>
          <w:szCs w:val="24"/>
        </w:rPr>
        <w:t xml:space="preserve"> </w:t>
      </w:r>
      <w:r w:rsidRPr="00DE1E5A">
        <w:rPr>
          <w:rFonts w:ascii="GHEA Grapalat" w:hAnsi="GHEA Grapalat" w:cs="Sylfaen"/>
          <w:szCs w:val="24"/>
          <w:lang w:val="ru-RU"/>
        </w:rPr>
        <w:t>սույն</w:t>
      </w:r>
      <w:r w:rsidRPr="00C339E7">
        <w:rPr>
          <w:rFonts w:ascii="GHEA Grapalat" w:hAnsi="GHEA Grapalat" w:cs="Sylfaen"/>
          <w:szCs w:val="24"/>
        </w:rPr>
        <w:t xml:space="preserve"> </w:t>
      </w:r>
      <w:r w:rsidRPr="00DE1E5A">
        <w:rPr>
          <w:rFonts w:ascii="GHEA Grapalat" w:hAnsi="GHEA Grapalat" w:cs="Sylfaen"/>
          <w:szCs w:val="24"/>
          <w:lang w:val="ru-RU"/>
        </w:rPr>
        <w:t>հրավերի</w:t>
      </w:r>
      <w:r w:rsidRPr="00C339E7">
        <w:rPr>
          <w:rFonts w:ascii="GHEA Grapalat" w:hAnsi="GHEA Grapalat" w:cs="Sylfaen"/>
          <w:szCs w:val="24"/>
        </w:rPr>
        <w:t xml:space="preserve"> 2-</w:t>
      </w:r>
      <w:r w:rsidRPr="00DE1E5A">
        <w:rPr>
          <w:rFonts w:ascii="GHEA Grapalat" w:hAnsi="GHEA Grapalat" w:cs="Sylfaen"/>
          <w:szCs w:val="24"/>
          <w:lang w:val="en-US"/>
        </w:rPr>
        <w:t>րդ</w:t>
      </w:r>
      <w:r w:rsidRPr="00C339E7">
        <w:rPr>
          <w:rFonts w:ascii="GHEA Grapalat" w:hAnsi="GHEA Grapalat" w:cs="Sylfaen"/>
          <w:szCs w:val="24"/>
        </w:rPr>
        <w:t xml:space="preserve"> </w:t>
      </w:r>
      <w:r w:rsidRPr="00DE1E5A">
        <w:rPr>
          <w:rFonts w:ascii="GHEA Grapalat" w:hAnsi="GHEA Grapalat" w:cs="Sylfaen"/>
          <w:szCs w:val="24"/>
          <w:lang w:val="ru-RU"/>
        </w:rPr>
        <w:t>մասում</w:t>
      </w:r>
      <w:r w:rsidRPr="00C339E7">
        <w:rPr>
          <w:rFonts w:ascii="GHEA Grapalat" w:hAnsi="GHEA Grapalat" w:cs="Sylfaen"/>
          <w:szCs w:val="24"/>
        </w:rPr>
        <w:t xml:space="preserve">` </w:t>
      </w:r>
      <w:r w:rsidRPr="00DE1E5A">
        <w:rPr>
          <w:rFonts w:ascii="GHEA Grapalat" w:hAnsi="GHEA Grapalat" w:cs="Sylfaen"/>
          <w:szCs w:val="24"/>
          <w:lang w:val="en-US"/>
        </w:rPr>
        <w:t>գնանշման</w:t>
      </w:r>
      <w:r w:rsidRPr="00C339E7">
        <w:rPr>
          <w:rFonts w:ascii="GHEA Grapalat" w:hAnsi="GHEA Grapalat" w:cs="Sylfaen"/>
          <w:szCs w:val="24"/>
        </w:rPr>
        <w:t xml:space="preserve"> </w:t>
      </w:r>
      <w:r w:rsidRPr="00DE1E5A">
        <w:rPr>
          <w:rFonts w:ascii="GHEA Grapalat" w:hAnsi="GHEA Grapalat" w:cs="Sylfaen"/>
          <w:szCs w:val="24"/>
          <w:lang w:val="en-US"/>
        </w:rPr>
        <w:t>հարցման</w:t>
      </w:r>
      <w:r w:rsidRPr="00C339E7">
        <w:rPr>
          <w:rFonts w:ascii="GHEA Grapalat" w:hAnsi="GHEA Grapalat" w:cs="Sylfaen"/>
          <w:szCs w:val="24"/>
        </w:rPr>
        <w:t xml:space="preserve"> </w:t>
      </w:r>
      <w:r w:rsidRPr="00DE1E5A">
        <w:rPr>
          <w:rFonts w:ascii="GHEA Grapalat" w:hAnsi="GHEA Grapalat" w:cs="Sylfaen"/>
          <w:szCs w:val="24"/>
          <w:lang w:val="ru-RU"/>
        </w:rPr>
        <w:t>հայտերը</w:t>
      </w:r>
      <w:r w:rsidRPr="00C339E7">
        <w:rPr>
          <w:rFonts w:ascii="GHEA Grapalat" w:hAnsi="GHEA Grapalat" w:cs="Sylfaen"/>
          <w:szCs w:val="24"/>
        </w:rPr>
        <w:t xml:space="preserve"> </w:t>
      </w:r>
      <w:r w:rsidRPr="00DE1E5A">
        <w:rPr>
          <w:rFonts w:ascii="GHEA Grapalat" w:hAnsi="GHEA Grapalat" w:cs="Sylfaen"/>
          <w:szCs w:val="24"/>
          <w:lang w:val="ru-RU"/>
        </w:rPr>
        <w:t>պատրաստելու</w:t>
      </w:r>
      <w:r w:rsidRPr="00C339E7">
        <w:rPr>
          <w:rFonts w:ascii="GHEA Grapalat" w:hAnsi="GHEA Grapalat" w:cs="Sylfaen"/>
          <w:szCs w:val="24"/>
        </w:rPr>
        <w:t xml:space="preserve"> </w:t>
      </w:r>
      <w:r w:rsidRPr="00DE1E5A">
        <w:rPr>
          <w:rFonts w:ascii="GHEA Grapalat" w:hAnsi="GHEA Grapalat" w:cs="Sylfaen"/>
          <w:szCs w:val="24"/>
          <w:lang w:val="ru-RU"/>
        </w:rPr>
        <w:t>հրահանգում։</w:t>
      </w:r>
    </w:p>
    <w:p w:rsidR="00C339E7" w:rsidRPr="00DE1E5A" w:rsidRDefault="00C339E7" w:rsidP="00C339E7">
      <w:pPr>
        <w:pStyle w:val="BodyTextIndent2"/>
        <w:spacing w:line="240" w:lineRule="auto"/>
        <w:ind w:firstLine="567"/>
        <w:rPr>
          <w:rFonts w:ascii="GHEA Grapalat" w:hAnsi="GHEA Grapalat" w:cs="Sylfaen"/>
          <w:szCs w:val="24"/>
          <w:lang w:val="hy-AM"/>
        </w:rPr>
      </w:pPr>
      <w:r w:rsidRPr="00C339E7">
        <w:rPr>
          <w:rFonts w:ascii="GHEA Grapalat" w:hAnsi="GHEA Grapalat" w:cs="Sylfaen"/>
          <w:szCs w:val="24"/>
        </w:rPr>
        <w:t xml:space="preserve">4.2  </w:t>
      </w:r>
      <w:r w:rsidRPr="00DE1E5A">
        <w:rPr>
          <w:rFonts w:ascii="GHEA Grapalat" w:hAnsi="GHEA Grapalat" w:cs="Sylfaen"/>
          <w:szCs w:val="24"/>
          <w:lang w:val="ru-RU"/>
        </w:rPr>
        <w:t>Ընթացակարգի</w:t>
      </w:r>
      <w:r w:rsidRPr="00C339E7">
        <w:rPr>
          <w:rFonts w:ascii="GHEA Grapalat" w:hAnsi="GHEA Grapalat" w:cs="Sylfaen"/>
          <w:szCs w:val="24"/>
        </w:rPr>
        <w:t xml:space="preserve"> </w:t>
      </w:r>
      <w:r w:rsidRPr="00DE1E5A">
        <w:rPr>
          <w:rFonts w:ascii="GHEA Grapalat" w:hAnsi="GHEA Grapalat" w:cs="Sylfaen"/>
          <w:szCs w:val="24"/>
          <w:lang w:val="ru-RU"/>
        </w:rPr>
        <w:t>հայտերն</w:t>
      </w:r>
      <w:r w:rsidRPr="00C339E7">
        <w:rPr>
          <w:rFonts w:ascii="GHEA Grapalat" w:hAnsi="GHEA Grapalat" w:cs="Sylfaen"/>
          <w:szCs w:val="24"/>
        </w:rPr>
        <w:t xml:space="preserve"> </w:t>
      </w:r>
      <w:r w:rsidRPr="00DE1E5A">
        <w:rPr>
          <w:rFonts w:ascii="GHEA Grapalat" w:hAnsi="GHEA Grapalat" w:cs="Sylfaen"/>
          <w:szCs w:val="24"/>
          <w:lang w:val="ru-RU"/>
        </w:rPr>
        <w:t>անհրաժեշտ</w:t>
      </w:r>
      <w:r w:rsidRPr="00C339E7">
        <w:rPr>
          <w:rFonts w:ascii="GHEA Grapalat" w:hAnsi="GHEA Grapalat" w:cs="Sylfaen"/>
          <w:szCs w:val="24"/>
        </w:rPr>
        <w:t xml:space="preserve"> </w:t>
      </w:r>
      <w:r w:rsidRPr="00DE1E5A">
        <w:rPr>
          <w:rFonts w:ascii="GHEA Grapalat" w:hAnsi="GHEA Grapalat" w:cs="Sylfaen"/>
          <w:szCs w:val="24"/>
          <w:lang w:val="ru-RU"/>
        </w:rPr>
        <w:t>է</w:t>
      </w:r>
      <w:r w:rsidRPr="00C339E7">
        <w:rPr>
          <w:rFonts w:ascii="GHEA Grapalat" w:hAnsi="GHEA Grapalat" w:cs="Sylfaen"/>
          <w:szCs w:val="24"/>
        </w:rPr>
        <w:t xml:space="preserve"> </w:t>
      </w:r>
      <w:r w:rsidRPr="00DE1E5A">
        <w:rPr>
          <w:rFonts w:ascii="GHEA Grapalat" w:hAnsi="GHEA Grapalat" w:cs="Sylfaen"/>
          <w:szCs w:val="24"/>
          <w:lang w:val="ru-RU"/>
        </w:rPr>
        <w:t>ներկայացնել</w:t>
      </w:r>
      <w:r w:rsidRPr="00C339E7">
        <w:rPr>
          <w:rFonts w:ascii="GHEA Grapalat" w:hAnsi="GHEA Grapalat" w:cs="Sylfaen"/>
          <w:szCs w:val="24"/>
        </w:rPr>
        <w:t xml:space="preserve"> </w:t>
      </w:r>
      <w:r w:rsidRPr="00DE1E5A">
        <w:rPr>
          <w:rFonts w:ascii="GHEA Grapalat" w:hAnsi="GHEA Grapalat" w:cs="Sylfaen"/>
          <w:szCs w:val="24"/>
          <w:lang w:val="en-US"/>
        </w:rPr>
        <w:t>համակարգի</w:t>
      </w:r>
      <w:r w:rsidRPr="00C339E7">
        <w:rPr>
          <w:rFonts w:ascii="GHEA Grapalat" w:hAnsi="GHEA Grapalat" w:cs="Sylfaen"/>
          <w:szCs w:val="24"/>
        </w:rPr>
        <w:t xml:space="preserve"> </w:t>
      </w:r>
      <w:r w:rsidRPr="00DE1E5A">
        <w:rPr>
          <w:rFonts w:ascii="GHEA Grapalat" w:hAnsi="GHEA Grapalat" w:cs="Sylfaen"/>
          <w:szCs w:val="24"/>
          <w:lang w:val="en-US"/>
        </w:rPr>
        <w:t>միջոցով</w:t>
      </w:r>
      <w:r w:rsidRPr="00C339E7">
        <w:rPr>
          <w:rFonts w:ascii="GHEA Grapalat" w:hAnsi="GHEA Grapalat" w:cs="Sylfaen"/>
          <w:szCs w:val="24"/>
        </w:rPr>
        <w:t xml:space="preserve"> </w:t>
      </w:r>
      <w:r w:rsidRPr="00DE1E5A">
        <w:rPr>
          <w:rFonts w:ascii="GHEA Grapalat" w:hAnsi="GHEA Grapalat" w:cs="Sylfaen"/>
          <w:szCs w:val="24"/>
          <w:lang w:val="ru-RU"/>
        </w:rPr>
        <w:t>ոչ</w:t>
      </w:r>
      <w:r w:rsidRPr="00C339E7">
        <w:rPr>
          <w:rFonts w:ascii="GHEA Grapalat" w:hAnsi="GHEA Grapalat" w:cs="Sylfaen"/>
          <w:szCs w:val="24"/>
        </w:rPr>
        <w:t xml:space="preserve"> </w:t>
      </w:r>
      <w:r w:rsidRPr="00DE1E5A">
        <w:rPr>
          <w:rFonts w:ascii="GHEA Grapalat" w:hAnsi="GHEA Grapalat" w:cs="Sylfaen"/>
          <w:szCs w:val="24"/>
          <w:lang w:val="ru-RU"/>
        </w:rPr>
        <w:t>ուշ</w:t>
      </w:r>
      <w:r w:rsidRPr="00C339E7">
        <w:rPr>
          <w:rFonts w:ascii="GHEA Grapalat" w:hAnsi="GHEA Grapalat" w:cs="Sylfaen"/>
          <w:szCs w:val="24"/>
        </w:rPr>
        <w:t xml:space="preserve">, </w:t>
      </w:r>
      <w:r w:rsidRPr="00DE1E5A">
        <w:rPr>
          <w:rFonts w:ascii="GHEA Grapalat" w:hAnsi="GHEA Grapalat" w:cs="Sylfaen"/>
          <w:szCs w:val="24"/>
          <w:lang w:val="ru-RU"/>
        </w:rPr>
        <w:t>քան</w:t>
      </w:r>
      <w:r w:rsidRPr="00C339E7">
        <w:rPr>
          <w:rFonts w:ascii="GHEA Grapalat" w:hAnsi="GHEA Grapalat" w:cs="Sylfaen"/>
          <w:szCs w:val="24"/>
        </w:rPr>
        <w:t xml:space="preserve"> </w:t>
      </w:r>
      <w:r w:rsidRPr="00DE1E5A">
        <w:rPr>
          <w:rFonts w:ascii="GHEA Grapalat" w:hAnsi="GHEA Grapalat" w:cs="Sylfaen"/>
          <w:szCs w:val="24"/>
          <w:lang w:val="ru-RU"/>
        </w:rPr>
        <w:t>սույն</w:t>
      </w:r>
      <w:r w:rsidRPr="00C339E7">
        <w:rPr>
          <w:rFonts w:ascii="GHEA Grapalat" w:hAnsi="GHEA Grapalat" w:cs="Sylfaen"/>
          <w:szCs w:val="24"/>
        </w:rPr>
        <w:t xml:space="preserve"> </w:t>
      </w:r>
      <w:r w:rsidRPr="00DE1E5A">
        <w:rPr>
          <w:rFonts w:ascii="GHEA Grapalat" w:hAnsi="GHEA Grapalat" w:cs="Sylfaen"/>
          <w:szCs w:val="24"/>
          <w:lang w:val="ru-RU"/>
        </w:rPr>
        <w:t>ընթացակարգի</w:t>
      </w:r>
      <w:r w:rsidRPr="00C339E7">
        <w:rPr>
          <w:rFonts w:ascii="GHEA Grapalat" w:hAnsi="GHEA Grapalat" w:cs="Sylfaen"/>
          <w:szCs w:val="24"/>
        </w:rPr>
        <w:t xml:space="preserve"> </w:t>
      </w:r>
      <w:r w:rsidRPr="00DE1E5A">
        <w:rPr>
          <w:rFonts w:ascii="GHEA Grapalat" w:hAnsi="GHEA Grapalat" w:cs="Sylfaen"/>
          <w:szCs w:val="24"/>
          <w:lang w:val="ru-RU"/>
        </w:rPr>
        <w:t>հայտարարությունը</w:t>
      </w:r>
      <w:r w:rsidRPr="00C339E7">
        <w:rPr>
          <w:rFonts w:ascii="GHEA Grapalat" w:hAnsi="GHEA Grapalat" w:cs="Sylfaen"/>
          <w:szCs w:val="24"/>
        </w:rPr>
        <w:t xml:space="preserve"> </w:t>
      </w:r>
      <w:r w:rsidRPr="00DE1E5A">
        <w:rPr>
          <w:rFonts w:ascii="GHEA Grapalat" w:hAnsi="GHEA Grapalat" w:cs="Sylfaen"/>
          <w:szCs w:val="24"/>
          <w:lang w:val="ru-RU"/>
        </w:rPr>
        <w:t>և</w:t>
      </w:r>
      <w:r w:rsidRPr="00C339E7">
        <w:rPr>
          <w:rFonts w:ascii="GHEA Grapalat" w:hAnsi="GHEA Grapalat" w:cs="Sylfaen"/>
          <w:szCs w:val="24"/>
        </w:rPr>
        <w:t xml:space="preserve"> </w:t>
      </w:r>
      <w:r w:rsidRPr="00DE1E5A">
        <w:rPr>
          <w:rFonts w:ascii="GHEA Grapalat" w:hAnsi="GHEA Grapalat" w:cs="Sylfaen"/>
          <w:szCs w:val="24"/>
          <w:lang w:val="ru-RU"/>
        </w:rPr>
        <w:t>հրավերը</w:t>
      </w:r>
      <w:r w:rsidRPr="00C339E7">
        <w:rPr>
          <w:rFonts w:ascii="GHEA Grapalat" w:hAnsi="GHEA Grapalat" w:cs="Sylfaen"/>
          <w:szCs w:val="24"/>
        </w:rPr>
        <w:t xml:space="preserve"> </w:t>
      </w:r>
      <w:r w:rsidRPr="00DE1E5A">
        <w:rPr>
          <w:rFonts w:ascii="GHEA Grapalat" w:hAnsi="GHEA Grapalat" w:cs="Sylfaen"/>
          <w:szCs w:val="24"/>
          <w:lang w:val="ru-RU"/>
        </w:rPr>
        <w:t>համակարգում</w:t>
      </w:r>
      <w:r w:rsidRPr="00C339E7">
        <w:rPr>
          <w:rFonts w:ascii="GHEA Grapalat" w:hAnsi="GHEA Grapalat" w:cs="Sylfaen"/>
          <w:szCs w:val="24"/>
        </w:rPr>
        <w:t xml:space="preserve"> </w:t>
      </w:r>
      <w:r w:rsidRPr="00DE1E5A">
        <w:rPr>
          <w:rFonts w:ascii="GHEA Grapalat" w:hAnsi="GHEA Grapalat" w:cs="Sylfaen"/>
          <w:szCs w:val="24"/>
          <w:lang w:val="en-US"/>
        </w:rPr>
        <w:t>հ</w:t>
      </w:r>
      <w:r w:rsidRPr="00DE1E5A">
        <w:rPr>
          <w:rFonts w:ascii="GHEA Grapalat" w:hAnsi="GHEA Grapalat" w:cs="Sylfaen"/>
          <w:szCs w:val="24"/>
          <w:lang w:val="ru-RU"/>
        </w:rPr>
        <w:t>րապարակվելու</w:t>
      </w:r>
      <w:r w:rsidRPr="00C339E7">
        <w:rPr>
          <w:rFonts w:ascii="GHEA Grapalat" w:hAnsi="GHEA Grapalat" w:cs="Sylfaen"/>
          <w:szCs w:val="24"/>
        </w:rPr>
        <w:t xml:space="preserve"> </w:t>
      </w:r>
      <w:r w:rsidRPr="00DE1E5A">
        <w:rPr>
          <w:rFonts w:ascii="GHEA Grapalat" w:hAnsi="GHEA Grapalat" w:cs="Sylfaen"/>
          <w:szCs w:val="24"/>
          <w:lang w:val="en-US"/>
        </w:rPr>
        <w:t>օրվանից</w:t>
      </w:r>
      <w:r w:rsidRPr="00C339E7">
        <w:rPr>
          <w:rFonts w:ascii="GHEA Grapalat" w:hAnsi="GHEA Grapalat" w:cs="Sylfaen"/>
          <w:szCs w:val="24"/>
        </w:rPr>
        <w:t xml:space="preserve"> </w:t>
      </w:r>
      <w:r w:rsidRPr="00DE1E5A">
        <w:rPr>
          <w:rFonts w:ascii="GHEA Grapalat" w:hAnsi="GHEA Grapalat" w:cs="Sylfaen"/>
          <w:szCs w:val="24"/>
          <w:lang w:val="ru-RU"/>
        </w:rPr>
        <w:t>հաշված</w:t>
      </w:r>
      <w:r w:rsidRPr="00C339E7">
        <w:rPr>
          <w:rFonts w:ascii="GHEA Grapalat" w:hAnsi="GHEA Grapalat" w:cs="Sylfaen"/>
          <w:szCs w:val="24"/>
        </w:rPr>
        <w:t xml:space="preserve"> «</w:t>
      </w:r>
      <w:r w:rsidR="00B66242">
        <w:rPr>
          <w:rFonts w:ascii="GHEA Grapalat" w:hAnsi="GHEA Grapalat" w:cs="Sylfaen"/>
          <w:szCs w:val="24"/>
          <w:lang w:val="hy-AM"/>
        </w:rPr>
        <w:t>7</w:t>
      </w:r>
      <w:r w:rsidRPr="00C339E7">
        <w:rPr>
          <w:rFonts w:ascii="GHEA Grapalat" w:hAnsi="GHEA Grapalat" w:cs="Sylfaen"/>
          <w:szCs w:val="24"/>
        </w:rPr>
        <w:t>»</w:t>
      </w:r>
      <w:r w:rsidRPr="00DE1E5A">
        <w:rPr>
          <w:rFonts w:ascii="GHEA Grapalat" w:hAnsi="GHEA Grapalat" w:cs="Sylfaen"/>
          <w:szCs w:val="24"/>
          <w:lang w:val="ru-RU"/>
        </w:rPr>
        <w:t>րդ</w:t>
      </w:r>
      <w:r w:rsidRPr="00C339E7">
        <w:rPr>
          <w:rFonts w:ascii="GHEA Grapalat" w:hAnsi="GHEA Grapalat" w:cs="Sylfaen"/>
          <w:szCs w:val="24"/>
        </w:rPr>
        <w:t xml:space="preserve"> </w:t>
      </w:r>
      <w:r w:rsidRPr="00DE1E5A">
        <w:rPr>
          <w:rFonts w:ascii="GHEA Grapalat" w:hAnsi="GHEA Grapalat" w:cs="Sylfaen"/>
          <w:szCs w:val="24"/>
          <w:lang w:val="ru-RU"/>
        </w:rPr>
        <w:t>օրվա</w:t>
      </w:r>
      <w:r w:rsidRPr="00C339E7">
        <w:rPr>
          <w:rFonts w:ascii="GHEA Grapalat" w:hAnsi="GHEA Grapalat" w:cs="Sylfaen"/>
          <w:szCs w:val="24"/>
        </w:rPr>
        <w:t xml:space="preserve"> </w:t>
      </w:r>
      <w:r w:rsidRPr="00DE1E5A">
        <w:rPr>
          <w:rFonts w:ascii="GHEA Grapalat" w:hAnsi="GHEA Grapalat" w:cs="Sylfaen"/>
          <w:szCs w:val="24"/>
          <w:lang w:val="ru-RU"/>
        </w:rPr>
        <w:t>ժամը</w:t>
      </w:r>
      <w:r w:rsidRPr="00C339E7">
        <w:rPr>
          <w:rFonts w:ascii="GHEA Grapalat" w:hAnsi="GHEA Grapalat" w:cs="Sylfaen"/>
          <w:szCs w:val="24"/>
        </w:rPr>
        <w:t xml:space="preserve"> «</w:t>
      </w:r>
      <w:r w:rsidR="00B66242">
        <w:rPr>
          <w:rFonts w:ascii="GHEA Grapalat" w:hAnsi="GHEA Grapalat" w:cs="Sylfaen"/>
          <w:szCs w:val="24"/>
          <w:lang w:val="hy-AM"/>
        </w:rPr>
        <w:t>11:00</w:t>
      </w:r>
      <w:r w:rsidRPr="00C339E7">
        <w:rPr>
          <w:rFonts w:ascii="GHEA Grapalat" w:hAnsi="GHEA Grapalat" w:cs="Sylfaen"/>
          <w:szCs w:val="24"/>
        </w:rPr>
        <w:t>»-</w:t>
      </w:r>
      <w:r w:rsidRPr="00DE1E5A">
        <w:rPr>
          <w:rFonts w:ascii="GHEA Grapalat" w:hAnsi="GHEA Grapalat" w:cs="Sylfaen"/>
          <w:szCs w:val="24"/>
          <w:lang w:val="ru-RU"/>
        </w:rPr>
        <w:t>ն։</w:t>
      </w:r>
      <w:r w:rsidRPr="00C339E7">
        <w:rPr>
          <w:rFonts w:ascii="GHEA Grapalat" w:hAnsi="GHEA Grapalat" w:cs="Sylfaen"/>
          <w:szCs w:val="24"/>
        </w:rPr>
        <w:t xml:space="preserve">  </w:t>
      </w:r>
      <w:r w:rsidRPr="00DE1E5A">
        <w:rPr>
          <w:rFonts w:ascii="GHEA Grapalat" w:hAnsi="GHEA Grapalat" w:cs="Sylfaen"/>
          <w:szCs w:val="24"/>
          <w:lang w:val="ru-RU"/>
        </w:rPr>
        <w:t>Հայտերը</w:t>
      </w:r>
      <w:r w:rsidRPr="00C339E7">
        <w:rPr>
          <w:rFonts w:ascii="GHEA Grapalat" w:hAnsi="GHEA Grapalat" w:cs="Sylfaen"/>
          <w:szCs w:val="24"/>
        </w:rPr>
        <w:t xml:space="preserve"> </w:t>
      </w:r>
      <w:r w:rsidRPr="00DE1E5A">
        <w:rPr>
          <w:rFonts w:ascii="GHEA Grapalat" w:hAnsi="GHEA Grapalat" w:cs="Sylfaen"/>
          <w:szCs w:val="24"/>
          <w:lang w:val="ru-RU"/>
        </w:rPr>
        <w:t>ներկայացնելու</w:t>
      </w:r>
      <w:r w:rsidRPr="00C339E7">
        <w:rPr>
          <w:rFonts w:ascii="GHEA Grapalat" w:hAnsi="GHEA Grapalat" w:cs="Sylfaen"/>
          <w:szCs w:val="24"/>
        </w:rPr>
        <w:t xml:space="preserve"> </w:t>
      </w:r>
      <w:r w:rsidRPr="00DE1E5A">
        <w:rPr>
          <w:rFonts w:ascii="GHEA Grapalat" w:hAnsi="GHEA Grapalat" w:cs="Sylfaen"/>
          <w:szCs w:val="24"/>
          <w:lang w:val="ru-RU"/>
        </w:rPr>
        <w:t>վերջնաժամկետը</w:t>
      </w:r>
      <w:r w:rsidRPr="00C339E7">
        <w:rPr>
          <w:rFonts w:ascii="GHEA Grapalat" w:hAnsi="GHEA Grapalat" w:cs="Sylfaen"/>
          <w:szCs w:val="24"/>
        </w:rPr>
        <w:t xml:space="preserve"> </w:t>
      </w:r>
      <w:r w:rsidRPr="00DE1E5A">
        <w:rPr>
          <w:rFonts w:ascii="GHEA Grapalat" w:hAnsi="GHEA Grapalat" w:cs="Sylfaen"/>
          <w:szCs w:val="24"/>
          <w:lang w:val="ru-RU"/>
        </w:rPr>
        <w:t>լրանալուց</w:t>
      </w:r>
      <w:r w:rsidRPr="00C339E7">
        <w:rPr>
          <w:rFonts w:ascii="GHEA Grapalat" w:hAnsi="GHEA Grapalat" w:cs="Sylfaen"/>
          <w:szCs w:val="24"/>
        </w:rPr>
        <w:t xml:space="preserve"> </w:t>
      </w:r>
      <w:r w:rsidRPr="00DE1E5A">
        <w:rPr>
          <w:rFonts w:ascii="GHEA Grapalat" w:hAnsi="GHEA Grapalat" w:cs="Sylfaen"/>
          <w:szCs w:val="24"/>
          <w:lang w:val="ru-RU"/>
        </w:rPr>
        <w:t>հետո</w:t>
      </w:r>
      <w:r w:rsidRPr="00C339E7">
        <w:rPr>
          <w:rFonts w:ascii="GHEA Grapalat" w:hAnsi="GHEA Grapalat" w:cs="Sylfaen"/>
          <w:szCs w:val="24"/>
        </w:rPr>
        <w:t xml:space="preserve"> </w:t>
      </w:r>
      <w:r w:rsidRPr="00DE1E5A">
        <w:rPr>
          <w:rFonts w:ascii="GHEA Grapalat" w:hAnsi="GHEA Grapalat" w:cs="Sylfaen"/>
          <w:szCs w:val="24"/>
          <w:lang w:val="ru-RU"/>
        </w:rPr>
        <w:t>ներկայացված</w:t>
      </w:r>
      <w:r w:rsidRPr="00C339E7">
        <w:rPr>
          <w:rFonts w:ascii="GHEA Grapalat" w:hAnsi="GHEA Grapalat" w:cs="Sylfaen"/>
          <w:szCs w:val="24"/>
        </w:rPr>
        <w:t xml:space="preserve"> </w:t>
      </w:r>
      <w:r w:rsidRPr="00DE1E5A">
        <w:rPr>
          <w:rFonts w:ascii="GHEA Grapalat" w:hAnsi="GHEA Grapalat" w:cs="Sylfaen"/>
          <w:szCs w:val="24"/>
          <w:lang w:val="ru-RU"/>
        </w:rPr>
        <w:t>հայտերը</w:t>
      </w:r>
      <w:r w:rsidRPr="00C339E7">
        <w:rPr>
          <w:rFonts w:ascii="GHEA Grapalat" w:hAnsi="GHEA Grapalat" w:cs="Sylfaen"/>
          <w:szCs w:val="24"/>
        </w:rPr>
        <w:t xml:space="preserve"> </w:t>
      </w:r>
      <w:r w:rsidRPr="00DE1E5A">
        <w:rPr>
          <w:rFonts w:ascii="GHEA Grapalat" w:hAnsi="GHEA Grapalat" w:cs="Sylfaen"/>
          <w:szCs w:val="24"/>
          <w:lang w:val="ru-RU"/>
        </w:rPr>
        <w:t>չեն</w:t>
      </w:r>
      <w:r w:rsidRPr="00C339E7">
        <w:rPr>
          <w:rFonts w:ascii="GHEA Grapalat" w:hAnsi="GHEA Grapalat" w:cs="Sylfaen"/>
          <w:szCs w:val="24"/>
        </w:rPr>
        <w:t xml:space="preserve"> </w:t>
      </w:r>
      <w:r w:rsidRPr="00DE1E5A">
        <w:rPr>
          <w:rFonts w:ascii="GHEA Grapalat" w:hAnsi="GHEA Grapalat" w:cs="Sylfaen"/>
          <w:szCs w:val="24"/>
          <w:lang w:val="ru-RU"/>
        </w:rPr>
        <w:t>ընդունվում</w:t>
      </w:r>
      <w:r w:rsidRPr="00C339E7">
        <w:rPr>
          <w:rFonts w:ascii="GHEA Grapalat" w:hAnsi="GHEA Grapalat" w:cs="Sylfaen"/>
          <w:szCs w:val="24"/>
        </w:rPr>
        <w:t xml:space="preserve"> </w:t>
      </w:r>
      <w:r w:rsidRPr="00DE1E5A">
        <w:rPr>
          <w:rFonts w:ascii="GHEA Grapalat" w:hAnsi="GHEA Grapalat" w:cs="Sylfaen"/>
          <w:szCs w:val="24"/>
          <w:lang w:val="en-US"/>
        </w:rPr>
        <w:t>հ</w:t>
      </w:r>
      <w:r w:rsidRPr="00DE1E5A">
        <w:rPr>
          <w:rFonts w:ascii="GHEA Grapalat" w:hAnsi="GHEA Grapalat" w:cs="Sylfaen"/>
          <w:szCs w:val="24"/>
          <w:lang w:val="ru-RU"/>
        </w:rPr>
        <w:t>ամակարգի</w:t>
      </w:r>
      <w:r w:rsidRPr="00C339E7">
        <w:rPr>
          <w:rFonts w:ascii="GHEA Grapalat" w:hAnsi="GHEA Grapalat" w:cs="Sylfaen"/>
          <w:szCs w:val="24"/>
        </w:rPr>
        <w:t xml:space="preserve"> </w:t>
      </w:r>
      <w:r w:rsidRPr="00DE1E5A">
        <w:rPr>
          <w:rFonts w:ascii="GHEA Grapalat" w:hAnsi="GHEA Grapalat" w:cs="Sylfaen"/>
          <w:szCs w:val="24"/>
          <w:lang w:val="ru-RU"/>
        </w:rPr>
        <w:t>կողմից։</w:t>
      </w:r>
    </w:p>
    <w:p w:rsidR="00C339E7" w:rsidRPr="00C479A8" w:rsidRDefault="00C339E7" w:rsidP="00C339E7">
      <w:pPr>
        <w:pStyle w:val="BodyTextIndent2"/>
        <w:spacing w:line="240" w:lineRule="auto"/>
        <w:ind w:firstLine="567"/>
        <w:rPr>
          <w:ins w:id="1" w:author="Sergey Shahnazaryan" w:date="2019-05-15T10:01:00Z"/>
          <w:rFonts w:ascii="GHEA Grapalat" w:hAnsi="GHEA Grapalat" w:cs="Sylfaen"/>
          <w:szCs w:val="24"/>
          <w:lang w:val="hy-AM"/>
        </w:rPr>
      </w:pPr>
      <w:r w:rsidRPr="00DE1E5A">
        <w:rPr>
          <w:rFonts w:ascii="GHEA Grapalat" w:hAnsi="GHEA Grapalat" w:cs="Sylfaen"/>
          <w:szCs w:val="24"/>
          <w:lang w:val="hy-AM"/>
        </w:rPr>
        <w:t>4.3 Մասնակիցը հայտով ներկայացնում է</w:t>
      </w:r>
      <w:ins w:id="2" w:author="Sergey Shahnazaryan" w:date="2019-05-15T10:01:00Z">
        <w:r w:rsidRPr="00C479A8">
          <w:rPr>
            <w:rFonts w:ascii="GHEA Grapalat" w:hAnsi="GHEA Grapalat" w:cs="Sylfaen"/>
            <w:szCs w:val="24"/>
            <w:lang w:val="hy-AM"/>
          </w:rPr>
          <w:t>՝</w:t>
        </w:r>
      </w:ins>
    </w:p>
    <w:p w:rsidR="00C339E7" w:rsidRPr="00DE1E5A" w:rsidRDefault="00C339E7" w:rsidP="00C339E7">
      <w:pPr>
        <w:pStyle w:val="BodyTextIndent2"/>
        <w:spacing w:line="240" w:lineRule="auto"/>
        <w:ind w:firstLine="567"/>
        <w:rPr>
          <w:rFonts w:ascii="GHEA Grapalat" w:hAnsi="GHEA Grapalat" w:cs="Sylfaen"/>
          <w:szCs w:val="24"/>
          <w:lang w:val="hy-AM"/>
        </w:rPr>
      </w:pPr>
      <w:bookmarkStart w:id="3" w:name="_Hlk9261647"/>
      <w:r w:rsidRPr="00C479A8">
        <w:rPr>
          <w:rFonts w:ascii="GHEA Grapalat" w:hAnsi="GHEA Grapalat" w:cs="Sylfaen"/>
          <w:szCs w:val="24"/>
          <w:lang w:val="hy-AM"/>
        </w:rPr>
        <w:t xml:space="preserve"> 1) իր կողմից հաստատված՝ սույն հրավերի 2-րդ մասի 2.1 կետով նախատեսված դիմում-հայտարարություն, որը ներառում է</w:t>
      </w:r>
      <w:r w:rsidRPr="00857D15">
        <w:rPr>
          <w:rFonts w:ascii="GHEA Grapalat" w:hAnsi="GHEA Grapalat" w:cs="Sylfaen"/>
          <w:szCs w:val="24"/>
          <w:lang w:val="hy-AM"/>
        </w:rPr>
        <w:t>`</w:t>
      </w:r>
    </w:p>
    <w:p w:rsidR="00C339E7" w:rsidRPr="00C479A8" w:rsidRDefault="00C339E7" w:rsidP="00C339E7">
      <w:pPr>
        <w:pStyle w:val="BodyTextIndent2"/>
        <w:spacing w:line="240" w:lineRule="auto"/>
        <w:ind w:firstLine="567"/>
        <w:rPr>
          <w:rFonts w:ascii="GHEA Grapalat" w:hAnsi="GHEA Grapalat" w:cs="Sylfaen"/>
          <w:szCs w:val="24"/>
          <w:lang w:val="hy-AM"/>
        </w:rPr>
      </w:pPr>
      <w:r w:rsidRPr="00C479A8">
        <w:rPr>
          <w:rFonts w:ascii="GHEA Grapalat" w:hAnsi="GHEA Grapalat" w:cs="Sylfaen"/>
          <w:szCs w:val="24"/>
          <w:lang w:val="hy-AM"/>
        </w:rPr>
        <w:t>ա) հայտարարություն՝ սույն հրավերով սահմանված մասնակ</w:t>
      </w:r>
      <w:r w:rsidRPr="00C479A8">
        <w:rPr>
          <w:rFonts w:ascii="GHEA Grapalat" w:hAnsi="GHEA Grapalat" w:cs="Sylfaen"/>
          <w:szCs w:val="24"/>
          <w:lang w:val="hy-AM"/>
        </w:rPr>
        <w:softHyphen/>
        <w:t>ցության իրավունքի պահանջներին իր տվյալների համապատասխանության մասին.</w:t>
      </w:r>
    </w:p>
    <w:p w:rsidR="00C339E7" w:rsidRPr="00C479A8" w:rsidRDefault="00C339E7" w:rsidP="00C339E7">
      <w:pPr>
        <w:pStyle w:val="BodyTextIndent2"/>
        <w:spacing w:line="240" w:lineRule="auto"/>
        <w:ind w:firstLine="567"/>
        <w:rPr>
          <w:rFonts w:ascii="GHEA Grapalat" w:hAnsi="GHEA Grapalat" w:cs="Sylfaen"/>
          <w:szCs w:val="24"/>
          <w:lang w:val="hy-AM"/>
        </w:rPr>
      </w:pPr>
      <w:r w:rsidRPr="00C479A8">
        <w:rPr>
          <w:rFonts w:ascii="GHEA Grapalat" w:hAnsi="GHEA Grapalat" w:cs="Sylfaen"/>
          <w:szCs w:val="24"/>
          <w:lang w:val="hy-AM"/>
        </w:rPr>
        <w:t>բ) հայտարարություն՝ սույն հրավերով սահմանված որակավորման չափանիշներին իր տվյալների համապատասխանության մասին.</w:t>
      </w:r>
    </w:p>
    <w:p w:rsidR="00C339E7" w:rsidRPr="00C479A8" w:rsidRDefault="00C339E7" w:rsidP="00C339E7">
      <w:pPr>
        <w:pStyle w:val="BodyTextIndent2"/>
        <w:spacing w:line="240" w:lineRule="auto"/>
        <w:ind w:firstLine="567"/>
        <w:rPr>
          <w:rFonts w:ascii="GHEA Grapalat" w:hAnsi="GHEA Grapalat" w:cs="Sylfaen"/>
          <w:szCs w:val="24"/>
          <w:lang w:val="hy-AM"/>
        </w:rPr>
      </w:pPr>
      <w:r w:rsidRPr="00C479A8">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C339E7" w:rsidRPr="00C479A8" w:rsidRDefault="00C339E7" w:rsidP="00C339E7">
      <w:pPr>
        <w:pStyle w:val="BodyTextIndent2"/>
        <w:spacing w:line="240" w:lineRule="auto"/>
        <w:ind w:firstLine="567"/>
        <w:rPr>
          <w:rFonts w:ascii="GHEA Grapalat" w:hAnsi="GHEA Grapalat" w:cs="Sylfaen"/>
          <w:szCs w:val="24"/>
          <w:lang w:val="hy-AM"/>
        </w:rPr>
      </w:pPr>
      <w:bookmarkStart w:id="4" w:name="_Hlk9261892"/>
      <w:bookmarkEnd w:id="3"/>
      <w:r w:rsidRPr="00C479A8">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 </w:t>
      </w:r>
    </w:p>
    <w:p w:rsidR="00C339E7" w:rsidRDefault="00C339E7" w:rsidP="00C339E7">
      <w:pPr>
        <w:pStyle w:val="norm"/>
        <w:spacing w:line="240" w:lineRule="auto"/>
        <w:ind w:firstLine="630"/>
        <w:rPr>
          <w:rFonts w:ascii="GHEA Grapalat" w:hAnsi="GHEA Grapalat"/>
          <w:sz w:val="20"/>
          <w:lang w:val="hy-AM"/>
        </w:rPr>
      </w:pPr>
      <w:r w:rsidRPr="00C479A8">
        <w:rPr>
          <w:rFonts w:ascii="GHEA Grapalat" w:hAnsi="GHEA Grapalat"/>
          <w:sz w:val="20"/>
          <w:lang w:val="hy-AM"/>
        </w:rPr>
        <w:t>ե</w:t>
      </w:r>
      <w:r w:rsidRPr="00DE1E5A">
        <w:rPr>
          <w:rFonts w:ascii="GHEA Grapalat" w:hAnsi="GHEA Grapalat"/>
          <w:sz w:val="20"/>
          <w:lang w:val="hy-AM"/>
        </w:rPr>
        <w:t>)</w:t>
      </w:r>
      <w:r w:rsidRPr="00054540">
        <w:rPr>
          <w:rFonts w:ascii="GHEA Grapalat" w:hAnsi="GHEA Grapalat" w:cs="Sylfaen"/>
          <w:sz w:val="20"/>
          <w:szCs w:val="24"/>
          <w:lang w:val="hy-AM" w:eastAsia="en-US"/>
        </w:rPr>
        <w:t xml:space="preserve"> </w:t>
      </w:r>
      <w:r w:rsidRPr="00DE1E5A">
        <w:rPr>
          <w:rFonts w:ascii="GHEA Grapalat" w:hAnsi="GHEA Grapalat" w:cs="Sylfaen"/>
          <w:sz w:val="20"/>
          <w:szCs w:val="24"/>
          <w:lang w:val="hy-AM" w:eastAsia="en-US"/>
        </w:rPr>
        <w:t>հայտարարություն՝ առաջարկվող ապրանքի՝ հրավերով նախատեսված տեխնիկական բնութագրերին համապա</w:t>
      </w:r>
      <w:r w:rsidRPr="00DE1E5A">
        <w:rPr>
          <w:rFonts w:ascii="GHEA Grapalat" w:hAnsi="GHEA Grapalat" w:cs="Sylfaen"/>
          <w:sz w:val="20"/>
          <w:szCs w:val="24"/>
          <w:lang w:val="hy-AM" w:eastAsia="en-US"/>
        </w:rPr>
        <w:softHyphen/>
        <w:t xml:space="preserve">տասխանության վերաբերյալ, պայմանով, որ </w:t>
      </w:r>
      <w:r w:rsidRPr="00DE1E5A">
        <w:rPr>
          <w:rFonts w:ascii="GHEA Grapalat" w:hAnsi="GHEA Grapalat"/>
          <w:sz w:val="20"/>
          <w:lang w:val="hy-AM"/>
        </w:rPr>
        <w:t>առաջին տեղը զբաղեցրած մասնակից ճանաչվելու դեպքում սույն հրավերով սահմանված կարգով և ժամկետում հանձնաժողովին է ներկայացնում ապրանքի տեխնիկա</w:t>
      </w:r>
      <w:r w:rsidRPr="00DE1E5A">
        <w:rPr>
          <w:rFonts w:ascii="GHEA Grapalat" w:hAnsi="GHEA Grapalat"/>
          <w:sz w:val="20"/>
          <w:lang w:val="hy-AM"/>
        </w:rPr>
        <w:softHyphen/>
        <w:t>կան բնութագրերը, ինչպես նաև առաջարկվող ապրանքի անվանումը, ապրանքային նշանը, արտադրողի անվանումը, ծագման երկիրը</w:t>
      </w:r>
      <w:r w:rsidRPr="00DE1E5A">
        <w:rPr>
          <w:rFonts w:ascii="GHEA Grapalat" w:hAnsi="GHEA Grapalat"/>
          <w:sz w:val="24"/>
          <w:szCs w:val="24"/>
          <w:lang w:val="hy-AM"/>
        </w:rPr>
        <w:t xml:space="preserve"> </w:t>
      </w:r>
      <w:r w:rsidRPr="00DE1E5A">
        <w:rPr>
          <w:rFonts w:ascii="GHEA Grapalat" w:hAnsi="GHEA Grapalat" w:cs="Sylfaen"/>
          <w:sz w:val="20"/>
          <w:szCs w:val="24"/>
          <w:lang w:val="hy-AM" w:eastAsia="en-US"/>
        </w:rPr>
        <w:t>(այսուհետ` ապրանքի ամբողջական նկարագիր)</w:t>
      </w:r>
      <w:r w:rsidRPr="00DE1E5A">
        <w:rPr>
          <w:rStyle w:val="FootnoteReference"/>
          <w:rFonts w:ascii="GHEA Grapalat" w:hAnsi="GHEA Grapalat" w:cs="Sylfaen"/>
          <w:sz w:val="20"/>
          <w:szCs w:val="24"/>
          <w:lang w:val="hy-AM" w:eastAsia="en-US"/>
        </w:rPr>
        <w:footnoteReference w:id="3"/>
      </w:r>
      <w:r w:rsidRPr="00DE1E5A">
        <w:rPr>
          <w:rFonts w:ascii="GHEA Grapalat" w:hAnsi="GHEA Grapalat" w:cs="Sylfaen"/>
          <w:sz w:val="20"/>
          <w:szCs w:val="24"/>
          <w:lang w:val="hy-AM" w:eastAsia="en-US"/>
        </w:rPr>
        <w:t>,</w:t>
      </w:r>
    </w:p>
    <w:p w:rsidR="00C339E7" w:rsidRDefault="00C339E7" w:rsidP="00C339E7">
      <w:pPr>
        <w:pStyle w:val="norm"/>
        <w:spacing w:line="240" w:lineRule="auto"/>
        <w:ind w:firstLine="630"/>
        <w:rPr>
          <w:rFonts w:ascii="GHEA Grapalat" w:hAnsi="GHEA Grapalat" w:cs="Sylfaen"/>
          <w:sz w:val="20"/>
          <w:lang w:val="hy-AM"/>
        </w:rPr>
      </w:pPr>
      <w:r w:rsidRPr="00C479A8">
        <w:rPr>
          <w:rFonts w:ascii="GHEA Grapalat" w:hAnsi="GHEA Grapalat"/>
          <w:sz w:val="20"/>
          <w:lang w:val="hy-AM"/>
        </w:rPr>
        <w:t>զ</w:t>
      </w:r>
      <w:r w:rsidRPr="00DE1E5A">
        <w:rPr>
          <w:rFonts w:ascii="GHEA Grapalat" w:hAnsi="GHEA Grapalat"/>
          <w:sz w:val="20"/>
          <w:lang w:val="hy-AM"/>
        </w:rPr>
        <w:t xml:space="preserve">) </w:t>
      </w:r>
      <w:r w:rsidRPr="00DE1E5A">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DE1E5A">
        <w:rPr>
          <w:rFonts w:ascii="GHEA Grapalat" w:hAnsi="GHEA Grapalat"/>
          <w:sz w:val="20"/>
          <w:lang w:val="hy-AM"/>
        </w:rPr>
        <w:t xml:space="preserve">: Ընդ որում </w:t>
      </w:r>
      <w:r w:rsidRPr="00DE1E5A">
        <w:rPr>
          <w:rFonts w:ascii="GHEA Grapalat" w:hAnsi="GHEA Grapalat" w:cs="Sylfaen"/>
          <w:sz w:val="20"/>
          <w:lang w:val="hy-AM"/>
        </w:rPr>
        <w:t>եթե մասնակիցը հայտարարվում է ընտրված մասնակից, ապա սույն պարբերությամբ նախատեսված տեղեկատվությունը,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p>
    <w:p w:rsidR="00C339E7" w:rsidRPr="00C479A8" w:rsidRDefault="00C339E7" w:rsidP="00C339E7">
      <w:pPr>
        <w:pStyle w:val="norm"/>
        <w:spacing w:line="240" w:lineRule="auto"/>
        <w:ind w:firstLine="630"/>
        <w:rPr>
          <w:rFonts w:ascii="GHEA Grapalat" w:hAnsi="GHEA Grapalat" w:cs="Sylfaen"/>
          <w:sz w:val="20"/>
          <w:lang w:val="hy-AM"/>
        </w:rPr>
      </w:pPr>
      <w:r w:rsidRPr="00C479A8">
        <w:rPr>
          <w:rFonts w:ascii="GHEA Grapalat" w:hAnsi="GHEA Grapalat" w:cs="Sylfaen"/>
          <w:sz w:val="20"/>
          <w:lang w:val="hy-AM"/>
        </w:rPr>
        <w:t>է</w:t>
      </w:r>
      <w:r w:rsidRPr="00DE1E5A">
        <w:rPr>
          <w:rFonts w:ascii="GHEA Grapalat" w:hAnsi="GHEA Grapalat"/>
          <w:sz w:val="20"/>
          <w:lang w:val="hy-AM"/>
        </w:rPr>
        <w:t>)</w:t>
      </w:r>
      <w:r w:rsidRPr="00C479A8">
        <w:rPr>
          <w:rFonts w:ascii="GHEA Grapalat" w:hAnsi="GHEA Grapalat"/>
          <w:sz w:val="20"/>
          <w:lang w:val="hy-AM"/>
        </w:rPr>
        <w:t xml:space="preserve"> մասնակցի </w:t>
      </w:r>
      <w:r w:rsidRPr="00DE1E5A">
        <w:rPr>
          <w:rFonts w:ascii="GHEA Grapalat" w:hAnsi="GHEA Grapalat" w:cs="Sylfaen"/>
          <w:sz w:val="20"/>
          <w:szCs w:val="24"/>
          <w:lang w:val="hy-AM" w:eastAsia="en-US"/>
        </w:rPr>
        <w:t>հարկ վճարողի հաշվառման համարը և էլեկտրոնային փոստի հասցեն</w:t>
      </w:r>
      <w:r w:rsidRPr="00C479A8">
        <w:rPr>
          <w:rFonts w:ascii="GHEA Grapalat" w:hAnsi="GHEA Grapalat" w:cs="Sylfaen"/>
          <w:sz w:val="20"/>
          <w:szCs w:val="24"/>
          <w:lang w:val="hy-AM" w:eastAsia="en-US"/>
        </w:rPr>
        <w:t>.</w:t>
      </w:r>
    </w:p>
    <w:bookmarkEnd w:id="4"/>
    <w:p w:rsidR="00C339E7" w:rsidRPr="00DE1E5A" w:rsidRDefault="00C339E7" w:rsidP="00C339E7">
      <w:pPr>
        <w:pStyle w:val="norm"/>
        <w:spacing w:line="240" w:lineRule="auto"/>
        <w:rPr>
          <w:rFonts w:ascii="GHEA Grapalat" w:hAnsi="GHEA Grapalat" w:cs="Sylfaen"/>
          <w:sz w:val="20"/>
          <w:szCs w:val="24"/>
          <w:lang w:val="hy-AM" w:eastAsia="en-US"/>
        </w:rPr>
      </w:pPr>
      <w:r w:rsidRPr="00C479A8">
        <w:rPr>
          <w:rFonts w:ascii="GHEA Grapalat" w:hAnsi="GHEA Grapalat" w:cs="Sylfaen"/>
          <w:sz w:val="20"/>
          <w:szCs w:val="24"/>
          <w:lang w:val="hy-AM" w:eastAsia="en-US"/>
        </w:rPr>
        <w:t>2</w:t>
      </w:r>
      <w:r w:rsidRPr="00DE1E5A">
        <w:rPr>
          <w:rFonts w:ascii="GHEA Grapalat" w:hAnsi="GHEA Grapalat" w:cs="Sylfaen"/>
          <w:sz w:val="20"/>
          <w:szCs w:val="24"/>
          <w:lang w:val="hy-AM" w:eastAsia="en-US"/>
        </w:rPr>
        <w:t>) իր կողմից հաստատված գնային առաջարկ,</w:t>
      </w:r>
    </w:p>
    <w:p w:rsidR="00C339E7" w:rsidRPr="00DE1E5A" w:rsidRDefault="00C339E7" w:rsidP="00C339E7">
      <w:pPr>
        <w:pStyle w:val="norm"/>
        <w:spacing w:line="240" w:lineRule="auto"/>
        <w:ind w:firstLine="0"/>
        <w:rPr>
          <w:rFonts w:ascii="GHEA Grapalat" w:hAnsi="GHEA Grapalat" w:cs="Sylfaen"/>
          <w:sz w:val="20"/>
          <w:szCs w:val="24"/>
          <w:lang w:val="hy-AM" w:eastAsia="en-US"/>
        </w:rPr>
      </w:pPr>
      <w:r w:rsidRPr="00DE1E5A">
        <w:rPr>
          <w:rFonts w:ascii="GHEA Grapalat" w:hAnsi="GHEA Grapalat" w:cs="Sylfaen"/>
          <w:sz w:val="20"/>
          <w:szCs w:val="24"/>
          <w:lang w:val="hy-AM" w:eastAsia="en-US"/>
        </w:rPr>
        <w:t xml:space="preserve">           </w:t>
      </w:r>
      <w:r w:rsidRPr="00C479A8">
        <w:rPr>
          <w:rFonts w:ascii="GHEA Grapalat" w:hAnsi="GHEA Grapalat" w:cs="Sylfaen"/>
          <w:sz w:val="20"/>
          <w:szCs w:val="24"/>
          <w:lang w:val="hy-AM" w:eastAsia="en-US"/>
        </w:rPr>
        <w:t>4</w:t>
      </w:r>
      <w:r w:rsidRPr="00DE1E5A">
        <w:rPr>
          <w:rFonts w:ascii="GHEA Grapalat" w:hAnsi="GHEA Grapalat" w:cs="Sylfaen"/>
          <w:sz w:val="20"/>
          <w:szCs w:val="24"/>
          <w:lang w:val="hy-AM" w:eastAsia="en-US"/>
        </w:rPr>
        <w:t>) գործակալության պայմանագրի պատճենը և դրա կողմ հանդիսացող անձի տվյալները,  եթե կնքվելիք պայմանագիրն իրականացվելու է գործակալության միջոցով:</w:t>
      </w:r>
    </w:p>
    <w:p w:rsidR="00C339E7" w:rsidRPr="00C479A8" w:rsidRDefault="00C339E7" w:rsidP="00C339E7">
      <w:pPr>
        <w:pStyle w:val="norm"/>
        <w:spacing w:line="240" w:lineRule="auto"/>
        <w:rPr>
          <w:rFonts w:ascii="GHEA Grapalat" w:hAnsi="GHEA Grapalat" w:cs="Sylfaen"/>
          <w:sz w:val="20"/>
          <w:szCs w:val="24"/>
          <w:lang w:val="hy-AM" w:eastAsia="en-US"/>
        </w:rPr>
      </w:pPr>
      <w:r w:rsidRPr="00C479A8">
        <w:rPr>
          <w:rFonts w:ascii="GHEA Grapalat" w:hAnsi="GHEA Grapalat" w:cs="Sylfaen"/>
          <w:sz w:val="20"/>
          <w:szCs w:val="24"/>
          <w:lang w:val="hy-AM" w:eastAsia="en-US"/>
        </w:rPr>
        <w:t>5</w:t>
      </w:r>
      <w:r w:rsidRPr="00DE1E5A">
        <w:rPr>
          <w:rFonts w:ascii="GHEA Grapalat" w:hAnsi="GHEA Grapalat" w:cs="Sylfaen"/>
          <w:sz w:val="20"/>
          <w:szCs w:val="24"/>
          <w:lang w:val="hy-AM" w:eastAsia="en-US"/>
        </w:rPr>
        <w:t>) համատեղ գործունեության պայմանագրի պատճենը, եթե մասնակիցները սույն ընթացակարգին մասնակցում են համատեղ գործունեության կարգով (կոնսորցիումով):</w:t>
      </w:r>
      <w:r w:rsidRPr="00C479A8">
        <w:rPr>
          <w:rFonts w:ascii="GHEA Grapalat" w:hAnsi="GHEA Grapalat" w:cs="Sylfaen"/>
          <w:sz w:val="20"/>
          <w:szCs w:val="24"/>
          <w:lang w:val="hy-AM" w:eastAsia="en-US"/>
        </w:rPr>
        <w:t xml:space="preserve"> </w:t>
      </w:r>
    </w:p>
    <w:p w:rsidR="00C339E7" w:rsidRPr="00C479A8" w:rsidRDefault="00C339E7" w:rsidP="00C339E7">
      <w:pPr>
        <w:pStyle w:val="norm"/>
        <w:spacing w:line="240" w:lineRule="auto"/>
        <w:rPr>
          <w:rFonts w:ascii="GHEA Grapalat" w:hAnsi="GHEA Grapalat" w:cs="Sylfaen"/>
          <w:sz w:val="20"/>
          <w:szCs w:val="24"/>
          <w:lang w:val="hy-AM" w:eastAsia="en-US"/>
        </w:rPr>
      </w:pPr>
      <w:bookmarkStart w:id="5" w:name="_Hlk9262052"/>
      <w:r w:rsidRPr="00403E97">
        <w:rPr>
          <w:rFonts w:ascii="GHEA Grapalat" w:hAnsi="GHEA Grapalat" w:cs="Sylfaen"/>
          <w:sz w:val="20"/>
          <w:szCs w:val="24"/>
          <w:lang w:val="hy-AM" w:eastAsia="en-US"/>
        </w:rPr>
        <w:t xml:space="preserve">Ընդ որում </w:t>
      </w:r>
      <w:r w:rsidRPr="00C479A8">
        <w:rPr>
          <w:rFonts w:ascii="GHEA Grapalat" w:hAnsi="GHEA Grapalat" w:cs="Sylfaen"/>
          <w:sz w:val="20"/>
          <w:szCs w:val="24"/>
          <w:lang w:val="hy-AM" w:eastAsia="en-US"/>
        </w:rPr>
        <w:t xml:space="preserve">համատեղ </w:t>
      </w:r>
      <w:r w:rsidRPr="00403E97">
        <w:rPr>
          <w:rFonts w:ascii="GHEA Grapalat" w:hAnsi="GHEA Grapalat" w:cs="Sylfaen"/>
          <w:sz w:val="20"/>
          <w:szCs w:val="24"/>
          <w:lang w:val="hy-AM" w:eastAsia="en-US"/>
        </w:rPr>
        <w:t>գործունեության կարգով (կոնսորցիումով)</w:t>
      </w:r>
      <w:r w:rsidRPr="00C479A8">
        <w:rPr>
          <w:rFonts w:ascii="GHEA Grapalat" w:hAnsi="GHEA Grapalat" w:cs="Sylfaen"/>
          <w:sz w:val="20"/>
          <w:szCs w:val="24"/>
          <w:lang w:val="hy-AM" w:eastAsia="en-US"/>
        </w:rPr>
        <w:t xml:space="preserve"> սույն ընթացակարգին մասնակցելու դեպքում՝</w:t>
      </w:r>
    </w:p>
    <w:p w:rsidR="00C339E7" w:rsidRDefault="00C339E7" w:rsidP="00C339E7">
      <w:pPr>
        <w:pStyle w:val="norm"/>
        <w:numPr>
          <w:ilvl w:val="0"/>
          <w:numId w:val="18"/>
        </w:numPr>
        <w:spacing w:line="240" w:lineRule="auto"/>
        <w:ind w:left="0" w:firstLine="810"/>
        <w:rPr>
          <w:rFonts w:ascii="GHEA Grapalat" w:hAnsi="GHEA Grapalat" w:cs="Sylfaen"/>
          <w:sz w:val="20"/>
          <w:szCs w:val="24"/>
          <w:lang w:val="hy-AM" w:eastAsia="en-US"/>
        </w:rPr>
      </w:pPr>
      <w:r w:rsidRPr="00403E97">
        <w:rPr>
          <w:rFonts w:ascii="GHEA Grapalat" w:hAnsi="GHEA Grapalat" w:cs="Sylfaen"/>
          <w:sz w:val="20"/>
          <w:szCs w:val="24"/>
          <w:lang w:val="hy-AM" w:eastAsia="en-US"/>
        </w:rPr>
        <w:t>հայտի գնահատման ժամանակ հաշվի է առնվում, որ համատեղ գործունեության պայմանագրի յուրաքանչյուր անդամի որակավորումը պետք է համապատասխանի այդ պայմանագրով տվյալ անդամի ստանձնած` հրավերով սահմանված որակավորման պահանջներին,</w:t>
      </w:r>
    </w:p>
    <w:p w:rsidR="00C339E7" w:rsidRDefault="00C339E7" w:rsidP="00C339E7">
      <w:pPr>
        <w:pStyle w:val="norm"/>
        <w:numPr>
          <w:ilvl w:val="0"/>
          <w:numId w:val="18"/>
        </w:numPr>
        <w:spacing w:line="240" w:lineRule="auto"/>
        <w:ind w:left="0" w:firstLine="810"/>
        <w:rPr>
          <w:rFonts w:ascii="GHEA Grapalat" w:hAnsi="GHEA Grapalat" w:cs="Sylfaen"/>
          <w:sz w:val="20"/>
          <w:szCs w:val="24"/>
          <w:lang w:val="hy-AM" w:eastAsia="en-US"/>
        </w:rPr>
      </w:pPr>
      <w:r w:rsidRPr="00403E97">
        <w:rPr>
          <w:rFonts w:ascii="GHEA Grapalat" w:hAnsi="GHEA Grapalat" w:cs="Sylfaen"/>
          <w:sz w:val="20"/>
          <w:szCs w:val="24"/>
          <w:lang w:val="hy-AM" w:eastAsia="en-US"/>
        </w:rPr>
        <w:t xml:space="preserve">համատեղ գործունեության պայմանագրի կողմերից որևէ մեկը չի կարող </w:t>
      </w:r>
      <w:r w:rsidRPr="00C479A8">
        <w:rPr>
          <w:rFonts w:ascii="GHEA Grapalat" w:hAnsi="GHEA Grapalat" w:cs="Sylfaen"/>
          <w:sz w:val="20"/>
          <w:szCs w:val="24"/>
          <w:lang w:val="hy-AM" w:eastAsia="en-US"/>
        </w:rPr>
        <w:t xml:space="preserve">սույն </w:t>
      </w:r>
      <w:r w:rsidRPr="00403E97">
        <w:rPr>
          <w:rFonts w:ascii="GHEA Grapalat" w:hAnsi="GHEA Grapalat" w:cs="Sylfaen"/>
          <w:sz w:val="20"/>
          <w:szCs w:val="24"/>
          <w:lang w:val="hy-AM" w:eastAsia="en-US"/>
        </w:rPr>
        <w:t>ընթացակարգին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C339E7" w:rsidRPr="00403E97" w:rsidRDefault="00C339E7" w:rsidP="00C339E7">
      <w:pPr>
        <w:pStyle w:val="norm"/>
        <w:numPr>
          <w:ilvl w:val="0"/>
          <w:numId w:val="18"/>
        </w:numPr>
        <w:spacing w:line="240" w:lineRule="auto"/>
        <w:ind w:left="0" w:firstLine="810"/>
        <w:rPr>
          <w:rFonts w:ascii="GHEA Grapalat" w:hAnsi="GHEA Grapalat" w:cs="Sylfaen"/>
          <w:sz w:val="20"/>
          <w:szCs w:val="24"/>
          <w:lang w:val="hy-AM" w:eastAsia="en-US"/>
        </w:rPr>
      </w:pPr>
      <w:r w:rsidRPr="00403E97">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w:t>
      </w:r>
      <w:r w:rsidRPr="00403E97">
        <w:rPr>
          <w:rFonts w:ascii="GHEA Grapalat" w:hAnsi="GHEA Grapalat" w:cs="Sylfaen"/>
          <w:sz w:val="20"/>
          <w:szCs w:val="24"/>
          <w:lang w:val="hy-AM" w:eastAsia="en-US"/>
        </w:rPr>
        <w:lastRenderedPageBreak/>
        <w:t>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Pr="00C479A8">
        <w:rPr>
          <w:rFonts w:ascii="GHEA Grapalat" w:hAnsi="GHEA Grapalat" w:cs="Sylfaen"/>
          <w:sz w:val="20"/>
          <w:szCs w:val="24"/>
          <w:lang w:val="hy-AM" w:eastAsia="en-US"/>
        </w:rPr>
        <w:t>:</w:t>
      </w:r>
    </w:p>
    <w:bookmarkEnd w:id="5"/>
    <w:p w:rsidR="00C339E7" w:rsidRPr="00C479A8" w:rsidRDefault="00C339E7" w:rsidP="00C339E7">
      <w:pPr>
        <w:pStyle w:val="norm"/>
        <w:spacing w:line="240" w:lineRule="auto"/>
        <w:rPr>
          <w:rFonts w:ascii="GHEA Grapalat" w:hAnsi="GHEA Grapalat" w:cs="Sylfaen"/>
          <w:sz w:val="20"/>
          <w:szCs w:val="24"/>
          <w:lang w:val="hy-AM" w:eastAsia="en-US"/>
        </w:rPr>
      </w:pPr>
    </w:p>
    <w:p w:rsidR="00C339E7" w:rsidRPr="00DE1E5A" w:rsidRDefault="00C339E7" w:rsidP="00C339E7">
      <w:pPr>
        <w:pStyle w:val="norm"/>
        <w:spacing w:line="240" w:lineRule="auto"/>
        <w:rPr>
          <w:rFonts w:ascii="GHEA Grapalat" w:hAnsi="GHEA Grapalat" w:cs="Sylfaen"/>
          <w:sz w:val="20"/>
          <w:szCs w:val="24"/>
          <w:lang w:val="hy-AM" w:eastAsia="en-US"/>
        </w:rPr>
      </w:pPr>
    </w:p>
    <w:p w:rsidR="00C339E7" w:rsidRPr="00DE1E5A" w:rsidRDefault="00C339E7" w:rsidP="00C339E7">
      <w:pPr>
        <w:spacing w:after="0" w:line="240" w:lineRule="auto"/>
        <w:jc w:val="center"/>
        <w:rPr>
          <w:rFonts w:ascii="GHEA Grapalat" w:hAnsi="GHEA Grapalat" w:cs="Arial"/>
          <w:b/>
          <w:sz w:val="20"/>
          <w:lang w:val="es-ES"/>
        </w:rPr>
      </w:pPr>
      <w:r w:rsidRPr="00DE1E5A">
        <w:rPr>
          <w:rFonts w:ascii="GHEA Grapalat" w:hAnsi="GHEA Grapalat"/>
          <w:b/>
          <w:sz w:val="20"/>
          <w:lang w:val="es-ES"/>
        </w:rPr>
        <w:t xml:space="preserve">5.   </w:t>
      </w:r>
      <w:r w:rsidRPr="00DE1E5A">
        <w:rPr>
          <w:rFonts w:ascii="GHEA Grapalat" w:hAnsi="GHEA Grapalat" w:cs="Sylfaen"/>
          <w:b/>
          <w:sz w:val="20"/>
          <w:lang w:val="es-ES"/>
        </w:rPr>
        <w:t>ՀԱՅՏԻ</w:t>
      </w:r>
      <w:r w:rsidRPr="00DE1E5A">
        <w:rPr>
          <w:rFonts w:ascii="GHEA Grapalat" w:hAnsi="GHEA Grapalat" w:cs="Arial"/>
          <w:b/>
          <w:sz w:val="20"/>
          <w:lang w:val="es-ES"/>
        </w:rPr>
        <w:t xml:space="preserve">   </w:t>
      </w:r>
      <w:r w:rsidRPr="00DE1E5A">
        <w:rPr>
          <w:rFonts w:ascii="GHEA Grapalat" w:hAnsi="GHEA Grapalat" w:cs="Sylfaen"/>
          <w:b/>
          <w:sz w:val="20"/>
          <w:lang w:val="es-ES"/>
        </w:rPr>
        <w:t>ԳՆԱՅԻՆ</w:t>
      </w:r>
      <w:r w:rsidRPr="00DE1E5A">
        <w:rPr>
          <w:rFonts w:ascii="GHEA Grapalat" w:hAnsi="GHEA Grapalat" w:cs="Arial"/>
          <w:b/>
          <w:sz w:val="20"/>
          <w:lang w:val="es-ES"/>
        </w:rPr>
        <w:t xml:space="preserve">  </w:t>
      </w:r>
      <w:r w:rsidRPr="00DE1E5A">
        <w:rPr>
          <w:rFonts w:ascii="GHEA Grapalat" w:hAnsi="GHEA Grapalat" w:cs="Sylfaen"/>
          <w:b/>
          <w:sz w:val="20"/>
          <w:lang w:val="es-ES"/>
        </w:rPr>
        <w:t>ԱՌԱՋԱՐԿԸ</w:t>
      </w:r>
      <w:r w:rsidRPr="00DE1E5A">
        <w:rPr>
          <w:rFonts w:ascii="GHEA Grapalat" w:hAnsi="GHEA Grapalat" w:cs="Arial"/>
          <w:b/>
          <w:sz w:val="20"/>
          <w:lang w:val="es-ES"/>
        </w:rPr>
        <w:t xml:space="preserve"> </w:t>
      </w:r>
    </w:p>
    <w:p w:rsidR="00C339E7" w:rsidRPr="00DE1E5A" w:rsidRDefault="00C339E7" w:rsidP="00C339E7">
      <w:pPr>
        <w:spacing w:after="0" w:line="240" w:lineRule="auto"/>
        <w:jc w:val="center"/>
        <w:rPr>
          <w:rFonts w:ascii="GHEA Grapalat" w:hAnsi="GHEA Grapalat" w:cs="Arial"/>
          <w:b/>
          <w:sz w:val="20"/>
          <w:lang w:val="es-ES"/>
        </w:rPr>
      </w:pPr>
    </w:p>
    <w:p w:rsidR="00C339E7" w:rsidRPr="00DE1E5A" w:rsidRDefault="00C339E7" w:rsidP="00C339E7">
      <w:pPr>
        <w:spacing w:after="0" w:line="240" w:lineRule="auto"/>
        <w:ind w:firstLine="567"/>
        <w:jc w:val="both"/>
        <w:rPr>
          <w:rFonts w:ascii="GHEA Grapalat" w:hAnsi="GHEA Grapalat"/>
          <w:sz w:val="20"/>
          <w:lang w:val="es-ES"/>
        </w:rPr>
      </w:pPr>
      <w:r w:rsidRPr="00DE1E5A">
        <w:rPr>
          <w:rFonts w:ascii="GHEA Grapalat" w:hAnsi="GHEA Grapalat" w:cs="Sylfaen"/>
          <w:sz w:val="20"/>
          <w:lang w:val="es-ES"/>
        </w:rPr>
        <w:t xml:space="preserve">5.1 </w:t>
      </w:r>
      <w:r w:rsidRPr="00C339E7">
        <w:rPr>
          <w:rFonts w:ascii="GHEA Grapalat" w:hAnsi="GHEA Grapalat" w:cs="Sylfaen"/>
          <w:sz w:val="20"/>
          <w:lang w:val="hy-AM"/>
        </w:rPr>
        <w:t>Առաջարկվող</w:t>
      </w:r>
      <w:r w:rsidRPr="00DE1E5A">
        <w:rPr>
          <w:rFonts w:ascii="GHEA Grapalat" w:hAnsi="GHEA Grapalat" w:cs="Sylfaen"/>
          <w:sz w:val="20"/>
          <w:lang w:val="es-ES"/>
        </w:rPr>
        <w:t xml:space="preserve"> </w:t>
      </w:r>
      <w:r w:rsidRPr="00C339E7">
        <w:rPr>
          <w:rFonts w:ascii="GHEA Grapalat" w:hAnsi="GHEA Grapalat" w:cs="Sylfaen"/>
          <w:sz w:val="20"/>
          <w:lang w:val="hy-AM"/>
        </w:rPr>
        <w:t>գինը</w:t>
      </w:r>
      <w:r w:rsidRPr="00DE1E5A">
        <w:rPr>
          <w:rFonts w:ascii="GHEA Grapalat" w:hAnsi="GHEA Grapalat" w:cs="Sylfaen"/>
          <w:sz w:val="20"/>
          <w:lang w:val="es-ES"/>
        </w:rPr>
        <w:t xml:space="preserve"> </w:t>
      </w:r>
      <w:r w:rsidRPr="00C339E7">
        <w:rPr>
          <w:rFonts w:ascii="GHEA Grapalat" w:hAnsi="GHEA Grapalat" w:cs="Sylfaen"/>
          <w:sz w:val="20"/>
          <w:lang w:val="hy-AM"/>
        </w:rPr>
        <w:t>ապրանքի</w:t>
      </w:r>
      <w:r w:rsidRPr="00DE1E5A">
        <w:rPr>
          <w:rFonts w:ascii="GHEA Grapalat" w:hAnsi="GHEA Grapalat" w:cs="Sylfaen"/>
          <w:sz w:val="20"/>
          <w:lang w:val="es-ES"/>
        </w:rPr>
        <w:t xml:space="preserve"> </w:t>
      </w:r>
      <w:r w:rsidRPr="00C339E7">
        <w:rPr>
          <w:rFonts w:ascii="GHEA Grapalat" w:hAnsi="GHEA Grapalat" w:cs="Sylfaen"/>
          <w:sz w:val="20"/>
          <w:lang w:val="hy-AM"/>
        </w:rPr>
        <w:t>արժեքից</w:t>
      </w:r>
      <w:r w:rsidRPr="00DE1E5A">
        <w:rPr>
          <w:rFonts w:ascii="GHEA Grapalat" w:hAnsi="GHEA Grapalat" w:cs="Sylfaen"/>
          <w:sz w:val="20"/>
          <w:lang w:val="es-ES"/>
        </w:rPr>
        <w:t xml:space="preserve"> </w:t>
      </w:r>
      <w:r w:rsidRPr="00C339E7">
        <w:rPr>
          <w:rFonts w:ascii="GHEA Grapalat" w:hAnsi="GHEA Grapalat" w:cs="Sylfaen"/>
          <w:sz w:val="20"/>
          <w:lang w:val="hy-AM"/>
        </w:rPr>
        <w:t>բացի</w:t>
      </w:r>
      <w:r w:rsidRPr="00DE1E5A">
        <w:rPr>
          <w:rFonts w:ascii="GHEA Grapalat" w:hAnsi="GHEA Grapalat" w:cs="Sylfaen"/>
          <w:sz w:val="20"/>
          <w:lang w:val="es-ES"/>
        </w:rPr>
        <w:t xml:space="preserve"> </w:t>
      </w:r>
      <w:r w:rsidRPr="00C339E7">
        <w:rPr>
          <w:rFonts w:ascii="GHEA Grapalat" w:hAnsi="GHEA Grapalat" w:cs="Sylfaen"/>
          <w:sz w:val="20"/>
          <w:lang w:val="hy-AM"/>
        </w:rPr>
        <w:t>ներառում</w:t>
      </w:r>
      <w:r w:rsidRPr="00DE1E5A">
        <w:rPr>
          <w:rFonts w:ascii="GHEA Grapalat" w:hAnsi="GHEA Grapalat" w:cs="Sylfaen"/>
          <w:sz w:val="20"/>
          <w:lang w:val="es-ES"/>
        </w:rPr>
        <w:t xml:space="preserve"> </w:t>
      </w:r>
      <w:r w:rsidRPr="00C339E7">
        <w:rPr>
          <w:rFonts w:ascii="GHEA Grapalat" w:hAnsi="GHEA Grapalat" w:cs="Sylfaen"/>
          <w:sz w:val="20"/>
          <w:lang w:val="hy-AM"/>
        </w:rPr>
        <w:t>է</w:t>
      </w:r>
      <w:r w:rsidRPr="00DE1E5A">
        <w:rPr>
          <w:rFonts w:ascii="GHEA Grapalat" w:hAnsi="GHEA Grapalat" w:cs="Sylfaen"/>
          <w:sz w:val="20"/>
          <w:lang w:val="es-ES"/>
        </w:rPr>
        <w:t xml:space="preserve"> </w:t>
      </w:r>
      <w:r w:rsidRPr="00C339E7">
        <w:rPr>
          <w:rFonts w:ascii="GHEA Grapalat" w:hAnsi="GHEA Grapalat" w:cs="Sylfaen"/>
          <w:sz w:val="20"/>
          <w:lang w:val="hy-AM"/>
        </w:rPr>
        <w:t>փոխադրման</w:t>
      </w:r>
      <w:r w:rsidRPr="00DE1E5A">
        <w:rPr>
          <w:rFonts w:ascii="GHEA Grapalat" w:hAnsi="GHEA Grapalat" w:cs="Sylfaen"/>
          <w:sz w:val="20"/>
          <w:lang w:val="es-ES"/>
        </w:rPr>
        <w:t xml:space="preserve">, </w:t>
      </w:r>
      <w:r w:rsidRPr="00C339E7">
        <w:rPr>
          <w:rFonts w:ascii="GHEA Grapalat" w:hAnsi="GHEA Grapalat" w:cs="Sylfaen"/>
          <w:sz w:val="20"/>
          <w:lang w:val="hy-AM"/>
        </w:rPr>
        <w:t>ապահովագրման</w:t>
      </w:r>
      <w:r w:rsidRPr="00DE1E5A">
        <w:rPr>
          <w:rFonts w:ascii="GHEA Grapalat" w:hAnsi="GHEA Grapalat" w:cs="Sylfaen"/>
          <w:sz w:val="20"/>
          <w:lang w:val="es-ES"/>
        </w:rPr>
        <w:t xml:space="preserve">, </w:t>
      </w:r>
      <w:r w:rsidRPr="00C339E7">
        <w:rPr>
          <w:rFonts w:ascii="GHEA Grapalat" w:hAnsi="GHEA Grapalat" w:cs="Sylfaen"/>
          <w:sz w:val="20"/>
          <w:lang w:val="hy-AM"/>
        </w:rPr>
        <w:t>տուրքերի</w:t>
      </w:r>
      <w:r w:rsidRPr="00DE1E5A">
        <w:rPr>
          <w:rFonts w:ascii="GHEA Grapalat" w:hAnsi="GHEA Grapalat" w:cs="Sylfaen"/>
          <w:sz w:val="20"/>
          <w:lang w:val="es-ES"/>
        </w:rPr>
        <w:t xml:space="preserve">, </w:t>
      </w:r>
      <w:r w:rsidRPr="00C339E7">
        <w:rPr>
          <w:rFonts w:ascii="GHEA Grapalat" w:hAnsi="GHEA Grapalat" w:cs="Sylfaen"/>
          <w:sz w:val="20"/>
          <w:lang w:val="hy-AM"/>
        </w:rPr>
        <w:t>հարկերի</w:t>
      </w:r>
      <w:r w:rsidRPr="00DE1E5A">
        <w:rPr>
          <w:rFonts w:ascii="GHEA Grapalat" w:hAnsi="GHEA Grapalat" w:cs="Sylfaen"/>
          <w:sz w:val="20"/>
          <w:lang w:val="es-ES"/>
        </w:rPr>
        <w:t xml:space="preserve">, </w:t>
      </w:r>
      <w:r w:rsidRPr="00C339E7">
        <w:rPr>
          <w:rFonts w:ascii="GHEA Grapalat" w:hAnsi="GHEA Grapalat" w:cs="Sylfaen"/>
          <w:sz w:val="20"/>
          <w:lang w:val="hy-AM"/>
        </w:rPr>
        <w:t>այլ</w:t>
      </w:r>
      <w:r w:rsidRPr="00DE1E5A">
        <w:rPr>
          <w:rFonts w:ascii="GHEA Grapalat" w:hAnsi="GHEA Grapalat" w:cs="Sylfaen"/>
          <w:sz w:val="20"/>
          <w:lang w:val="es-ES"/>
        </w:rPr>
        <w:t xml:space="preserve"> </w:t>
      </w:r>
      <w:r w:rsidRPr="00C339E7">
        <w:rPr>
          <w:rFonts w:ascii="GHEA Grapalat" w:hAnsi="GHEA Grapalat" w:cs="Sylfaen"/>
          <w:sz w:val="20"/>
          <w:lang w:val="hy-AM"/>
        </w:rPr>
        <w:t>վճարումների</w:t>
      </w:r>
      <w:r w:rsidRPr="00DE1E5A">
        <w:rPr>
          <w:rFonts w:ascii="GHEA Grapalat" w:hAnsi="GHEA Grapalat" w:cs="Sylfaen"/>
          <w:sz w:val="20"/>
          <w:lang w:val="es-ES"/>
        </w:rPr>
        <w:t xml:space="preserve"> </w:t>
      </w:r>
      <w:r w:rsidRPr="00C339E7">
        <w:rPr>
          <w:rFonts w:ascii="GHEA Grapalat" w:hAnsi="GHEA Grapalat" w:cs="Sylfaen"/>
          <w:sz w:val="20"/>
          <w:lang w:val="hy-AM"/>
        </w:rPr>
        <w:t>գծով</w:t>
      </w:r>
      <w:r w:rsidRPr="00DE1E5A">
        <w:rPr>
          <w:rFonts w:ascii="GHEA Grapalat" w:hAnsi="GHEA Grapalat" w:cs="Sylfaen"/>
          <w:sz w:val="20"/>
          <w:lang w:val="es-ES"/>
        </w:rPr>
        <w:t xml:space="preserve"> </w:t>
      </w:r>
      <w:r w:rsidRPr="00C339E7">
        <w:rPr>
          <w:rFonts w:ascii="GHEA Grapalat" w:hAnsi="GHEA Grapalat" w:cs="Sylfaen"/>
          <w:sz w:val="20"/>
          <w:lang w:val="hy-AM"/>
        </w:rPr>
        <w:t>ծախսերը</w:t>
      </w:r>
      <w:r w:rsidRPr="00DE1E5A">
        <w:rPr>
          <w:rFonts w:ascii="GHEA Grapalat" w:hAnsi="GHEA Grapalat" w:cs="Sylfaen"/>
          <w:sz w:val="20"/>
          <w:lang w:val="es-ES"/>
        </w:rPr>
        <w:t xml:space="preserve"> </w:t>
      </w:r>
      <w:r w:rsidRPr="00C339E7">
        <w:rPr>
          <w:rFonts w:ascii="GHEA Grapalat" w:hAnsi="GHEA Grapalat" w:cs="Sylfaen"/>
          <w:sz w:val="20"/>
          <w:lang w:val="hy-AM"/>
        </w:rPr>
        <w:t>և</w:t>
      </w:r>
      <w:r w:rsidRPr="00DE1E5A">
        <w:rPr>
          <w:rFonts w:ascii="GHEA Grapalat" w:hAnsi="GHEA Grapalat" w:cs="Sylfaen"/>
          <w:sz w:val="20"/>
          <w:lang w:val="es-ES"/>
        </w:rPr>
        <w:t xml:space="preserve"> </w:t>
      </w:r>
      <w:r w:rsidRPr="00C339E7">
        <w:rPr>
          <w:rFonts w:ascii="GHEA Grapalat" w:hAnsi="GHEA Grapalat" w:cs="Sylfaen"/>
          <w:sz w:val="20"/>
          <w:lang w:val="hy-AM"/>
        </w:rPr>
        <w:t>չի</w:t>
      </w:r>
      <w:r w:rsidRPr="00DE1E5A">
        <w:rPr>
          <w:rFonts w:ascii="GHEA Grapalat" w:hAnsi="GHEA Grapalat" w:cs="Sylfaen"/>
          <w:sz w:val="20"/>
          <w:lang w:val="es-ES"/>
        </w:rPr>
        <w:t xml:space="preserve"> </w:t>
      </w:r>
      <w:r w:rsidRPr="00C339E7">
        <w:rPr>
          <w:rFonts w:ascii="GHEA Grapalat" w:hAnsi="GHEA Grapalat" w:cs="Sylfaen"/>
          <w:sz w:val="20"/>
          <w:lang w:val="hy-AM"/>
        </w:rPr>
        <w:t>կարող</w:t>
      </w:r>
      <w:r w:rsidRPr="00DE1E5A">
        <w:rPr>
          <w:rFonts w:ascii="GHEA Grapalat" w:hAnsi="GHEA Grapalat" w:cs="Sylfaen"/>
          <w:sz w:val="20"/>
          <w:lang w:val="es-ES"/>
        </w:rPr>
        <w:t xml:space="preserve"> </w:t>
      </w:r>
      <w:r w:rsidRPr="00C339E7">
        <w:rPr>
          <w:rFonts w:ascii="GHEA Grapalat" w:hAnsi="GHEA Grapalat" w:cs="Sylfaen"/>
          <w:sz w:val="20"/>
          <w:lang w:val="hy-AM"/>
        </w:rPr>
        <w:t>պակաս</w:t>
      </w:r>
      <w:r w:rsidRPr="00DE1E5A">
        <w:rPr>
          <w:rFonts w:ascii="GHEA Grapalat" w:hAnsi="GHEA Grapalat" w:cs="Sylfaen"/>
          <w:sz w:val="20"/>
          <w:lang w:val="es-ES"/>
        </w:rPr>
        <w:t xml:space="preserve"> </w:t>
      </w:r>
      <w:r w:rsidRPr="00C339E7">
        <w:rPr>
          <w:rFonts w:ascii="GHEA Grapalat" w:hAnsi="GHEA Grapalat" w:cs="Sylfaen"/>
          <w:sz w:val="20"/>
          <w:lang w:val="hy-AM"/>
        </w:rPr>
        <w:t>լինել</w:t>
      </w:r>
      <w:r w:rsidRPr="00DE1E5A">
        <w:rPr>
          <w:rFonts w:ascii="GHEA Grapalat" w:hAnsi="GHEA Grapalat" w:cs="Sylfaen"/>
          <w:sz w:val="20"/>
          <w:lang w:val="es-ES"/>
        </w:rPr>
        <w:t xml:space="preserve"> </w:t>
      </w:r>
      <w:r w:rsidRPr="00C339E7">
        <w:rPr>
          <w:rFonts w:ascii="GHEA Grapalat" w:hAnsi="GHEA Grapalat" w:cs="Sylfaen"/>
          <w:sz w:val="20"/>
          <w:lang w:val="hy-AM"/>
        </w:rPr>
        <w:t>դրանց</w:t>
      </w:r>
      <w:r w:rsidRPr="00DE1E5A">
        <w:rPr>
          <w:rFonts w:ascii="GHEA Grapalat" w:hAnsi="GHEA Grapalat" w:cs="Sylfaen"/>
          <w:sz w:val="20"/>
          <w:lang w:val="es-ES"/>
        </w:rPr>
        <w:t xml:space="preserve"> </w:t>
      </w:r>
      <w:r w:rsidRPr="00C339E7">
        <w:rPr>
          <w:rFonts w:ascii="GHEA Grapalat" w:hAnsi="GHEA Grapalat" w:cs="Sylfaen"/>
          <w:sz w:val="20"/>
          <w:lang w:val="hy-AM"/>
        </w:rPr>
        <w:t>ինքնարժեքից</w:t>
      </w:r>
      <w:r w:rsidRPr="00DE1E5A">
        <w:rPr>
          <w:rFonts w:ascii="GHEA Grapalat" w:hAnsi="GHEA Grapalat" w:cs="Sylfaen"/>
          <w:sz w:val="20"/>
          <w:lang w:val="es-ES"/>
        </w:rPr>
        <w:t xml:space="preserve">: </w:t>
      </w:r>
      <w:r w:rsidRPr="00C339E7">
        <w:rPr>
          <w:rFonts w:ascii="GHEA Grapalat" w:hAnsi="GHEA Grapalat" w:cs="Sylfaen"/>
          <w:sz w:val="20"/>
          <w:lang w:val="hy-AM"/>
        </w:rPr>
        <w:t>Առաջարկվող</w:t>
      </w:r>
      <w:r w:rsidRPr="00DE1E5A">
        <w:rPr>
          <w:rFonts w:ascii="GHEA Grapalat" w:hAnsi="GHEA Grapalat" w:cs="Sylfaen"/>
          <w:sz w:val="20"/>
          <w:lang w:val="es-ES"/>
        </w:rPr>
        <w:t xml:space="preserve"> </w:t>
      </w:r>
      <w:r w:rsidRPr="00C339E7">
        <w:rPr>
          <w:rFonts w:ascii="GHEA Grapalat" w:hAnsi="GHEA Grapalat" w:cs="Sylfaen"/>
          <w:sz w:val="20"/>
          <w:lang w:val="hy-AM"/>
        </w:rPr>
        <w:t>գնի</w:t>
      </w:r>
      <w:r w:rsidRPr="00DE1E5A">
        <w:rPr>
          <w:rFonts w:ascii="GHEA Grapalat" w:hAnsi="GHEA Grapalat" w:cs="Sylfaen"/>
          <w:sz w:val="20"/>
          <w:lang w:val="es-ES"/>
        </w:rPr>
        <w:t xml:space="preserve">  </w:t>
      </w:r>
      <w:r w:rsidRPr="00C339E7">
        <w:rPr>
          <w:rFonts w:ascii="GHEA Grapalat" w:hAnsi="GHEA Grapalat" w:cs="Sylfaen"/>
          <w:sz w:val="20"/>
          <w:lang w:val="hy-AM"/>
        </w:rPr>
        <w:t>հաշվարկը</w:t>
      </w:r>
      <w:r w:rsidRPr="00DE1E5A">
        <w:rPr>
          <w:rFonts w:ascii="GHEA Grapalat" w:hAnsi="GHEA Grapalat" w:cs="Sylfaen"/>
          <w:sz w:val="20"/>
          <w:lang w:val="es-ES"/>
        </w:rPr>
        <w:t xml:space="preserve"> </w:t>
      </w:r>
      <w:r w:rsidRPr="00C339E7">
        <w:rPr>
          <w:rFonts w:ascii="GHEA Grapalat" w:hAnsi="GHEA Grapalat" w:cs="Sylfaen"/>
          <w:sz w:val="20"/>
          <w:lang w:val="hy-AM"/>
        </w:rPr>
        <w:t>պետք</w:t>
      </w:r>
      <w:r w:rsidRPr="00DE1E5A">
        <w:rPr>
          <w:rFonts w:ascii="GHEA Grapalat" w:hAnsi="GHEA Grapalat" w:cs="Sylfaen"/>
          <w:sz w:val="20"/>
          <w:lang w:val="es-ES"/>
        </w:rPr>
        <w:t xml:space="preserve"> </w:t>
      </w:r>
      <w:r w:rsidRPr="00C339E7">
        <w:rPr>
          <w:rFonts w:ascii="GHEA Grapalat" w:hAnsi="GHEA Grapalat" w:cs="Sylfaen"/>
          <w:sz w:val="20"/>
          <w:lang w:val="hy-AM"/>
        </w:rPr>
        <w:t>է</w:t>
      </w:r>
      <w:r w:rsidRPr="00DE1E5A">
        <w:rPr>
          <w:rFonts w:ascii="GHEA Grapalat" w:hAnsi="GHEA Grapalat" w:cs="Sylfaen"/>
          <w:sz w:val="20"/>
          <w:lang w:val="es-ES"/>
        </w:rPr>
        <w:t xml:space="preserve"> </w:t>
      </w:r>
      <w:r w:rsidRPr="00C339E7">
        <w:rPr>
          <w:rFonts w:ascii="GHEA Grapalat" w:hAnsi="GHEA Grapalat" w:cs="Sylfaen"/>
          <w:sz w:val="20"/>
          <w:lang w:val="hy-AM"/>
        </w:rPr>
        <w:t>ներկայացվի</w:t>
      </w:r>
      <w:r w:rsidRPr="00DE1E5A">
        <w:rPr>
          <w:rFonts w:ascii="GHEA Grapalat" w:hAnsi="GHEA Grapalat" w:cs="Sylfaen"/>
          <w:sz w:val="20"/>
          <w:lang w:val="es-ES"/>
        </w:rPr>
        <w:t xml:space="preserve"> </w:t>
      </w:r>
      <w:r w:rsidRPr="00C339E7">
        <w:rPr>
          <w:rFonts w:ascii="GHEA Grapalat" w:hAnsi="GHEA Grapalat" w:cs="Sylfaen"/>
          <w:sz w:val="20"/>
          <w:lang w:val="hy-AM"/>
        </w:rPr>
        <w:t>հայտով</w:t>
      </w:r>
      <w:r w:rsidRPr="00DE1E5A">
        <w:rPr>
          <w:rFonts w:ascii="GHEA Grapalat" w:hAnsi="GHEA Grapalat"/>
          <w:sz w:val="20"/>
          <w:lang w:val="es-ES"/>
        </w:rPr>
        <w:t xml:space="preserve"> համակարգի միջոցով:</w:t>
      </w:r>
    </w:p>
    <w:p w:rsidR="00C339E7" w:rsidRPr="00DE1E5A" w:rsidRDefault="00C339E7" w:rsidP="00C339E7">
      <w:pPr>
        <w:pStyle w:val="norm"/>
        <w:spacing w:line="240" w:lineRule="auto"/>
        <w:ind w:firstLine="567"/>
        <w:rPr>
          <w:rFonts w:ascii="GHEA Grapalat" w:hAnsi="GHEA Grapalat" w:cs="Sylfaen"/>
          <w:sz w:val="20"/>
          <w:szCs w:val="24"/>
          <w:lang w:val="es-ES" w:eastAsia="en-US"/>
        </w:rPr>
      </w:pPr>
      <w:r w:rsidRPr="00DE1E5A">
        <w:rPr>
          <w:rFonts w:ascii="GHEA Grapalat" w:hAnsi="GHEA Grapalat"/>
          <w:sz w:val="20"/>
          <w:lang w:val="es-ES"/>
        </w:rPr>
        <w:t>5.</w:t>
      </w:r>
      <w:r w:rsidRPr="00DE1E5A">
        <w:rPr>
          <w:rFonts w:ascii="GHEA Grapalat" w:hAnsi="GHEA Grapalat"/>
          <w:sz w:val="20"/>
          <w:lang w:val="hy-AM"/>
        </w:rPr>
        <w:t>2</w:t>
      </w:r>
      <w:r w:rsidRPr="00DE1E5A">
        <w:rPr>
          <w:rFonts w:ascii="GHEA Grapalat" w:hAnsi="GHEA Grapalat" w:cs="Sylfaen"/>
          <w:sz w:val="20"/>
          <w:lang w:val="es-ES"/>
        </w:rPr>
        <w:t xml:space="preserve"> Մ</w:t>
      </w:r>
      <w:r w:rsidRPr="00DE1E5A">
        <w:rPr>
          <w:rFonts w:ascii="GHEA Grapalat" w:hAnsi="GHEA Grapalat" w:cs="Sylfaen"/>
          <w:sz w:val="20"/>
          <w:szCs w:val="24"/>
          <w:lang w:val="hy-AM" w:eastAsia="en-US"/>
        </w:rPr>
        <w:t xml:space="preserve">ասնակիցը գնային առաջարկը ներկայացնում է </w:t>
      </w:r>
      <w:r w:rsidRPr="00DE1E5A">
        <w:rPr>
          <w:rFonts w:ascii="GHEA Grapalat" w:hAnsi="GHEA Grapalat" w:cs="Sylfaen"/>
          <w:sz w:val="20"/>
        </w:rPr>
        <w:t>արժեք</w:t>
      </w:r>
      <w:r w:rsidRPr="00DE1E5A">
        <w:rPr>
          <w:rFonts w:ascii="GHEA Grapalat" w:hAnsi="GHEA Grapalat" w:cs="Sylfaen"/>
          <w:sz w:val="20"/>
          <w:lang w:val="es-ES"/>
        </w:rPr>
        <w:t xml:space="preserve"> (</w:t>
      </w:r>
      <w:r w:rsidRPr="00DE1E5A">
        <w:rPr>
          <w:rFonts w:ascii="GHEA Grapalat" w:hAnsi="GHEA Grapalat" w:cs="Sylfaen"/>
          <w:sz w:val="20"/>
        </w:rPr>
        <w:t>ինքնարժեքի</w:t>
      </w:r>
      <w:r w:rsidRPr="00DE1E5A">
        <w:rPr>
          <w:rFonts w:ascii="GHEA Grapalat" w:hAnsi="GHEA Grapalat" w:cs="Sylfaen"/>
          <w:sz w:val="20"/>
          <w:lang w:val="es-ES"/>
        </w:rPr>
        <w:t xml:space="preserve"> </w:t>
      </w:r>
      <w:r w:rsidRPr="00DE1E5A">
        <w:rPr>
          <w:rFonts w:ascii="GHEA Grapalat" w:hAnsi="GHEA Grapalat" w:cs="Sylfaen"/>
          <w:sz w:val="20"/>
        </w:rPr>
        <w:t>և</w:t>
      </w:r>
      <w:r w:rsidRPr="00DE1E5A">
        <w:rPr>
          <w:rFonts w:ascii="GHEA Grapalat" w:hAnsi="GHEA Grapalat" w:cs="Sylfaen"/>
          <w:sz w:val="20"/>
          <w:lang w:val="es-ES"/>
        </w:rPr>
        <w:t xml:space="preserve"> </w:t>
      </w:r>
      <w:r w:rsidRPr="00DE1E5A">
        <w:rPr>
          <w:rFonts w:ascii="GHEA Grapalat" w:hAnsi="GHEA Grapalat" w:cs="Sylfaen"/>
          <w:sz w:val="20"/>
        </w:rPr>
        <w:t>կանխատեսվող</w:t>
      </w:r>
      <w:r w:rsidRPr="00DE1E5A">
        <w:rPr>
          <w:rFonts w:ascii="GHEA Grapalat" w:hAnsi="GHEA Grapalat" w:cs="Sylfaen"/>
          <w:sz w:val="20"/>
          <w:lang w:val="es-ES"/>
        </w:rPr>
        <w:t xml:space="preserve"> </w:t>
      </w:r>
      <w:r w:rsidRPr="00DE1E5A">
        <w:rPr>
          <w:rFonts w:ascii="GHEA Grapalat" w:hAnsi="GHEA Grapalat" w:cs="Sylfaen"/>
          <w:sz w:val="20"/>
        </w:rPr>
        <w:t>շահույթի</w:t>
      </w:r>
      <w:r w:rsidRPr="00DE1E5A">
        <w:rPr>
          <w:rFonts w:ascii="GHEA Grapalat" w:hAnsi="GHEA Grapalat" w:cs="Sylfaen"/>
          <w:sz w:val="20"/>
          <w:lang w:val="es-ES"/>
        </w:rPr>
        <w:t xml:space="preserve"> </w:t>
      </w:r>
      <w:r w:rsidRPr="00DE1E5A">
        <w:rPr>
          <w:rFonts w:ascii="GHEA Grapalat" w:hAnsi="GHEA Grapalat" w:cs="Sylfaen"/>
          <w:sz w:val="20"/>
        </w:rPr>
        <w:t>հանրագումարը</w:t>
      </w:r>
      <w:r w:rsidRPr="00DE1E5A">
        <w:rPr>
          <w:rFonts w:ascii="GHEA Grapalat" w:hAnsi="GHEA Grapalat" w:cs="Sylfaen"/>
          <w:sz w:val="20"/>
          <w:lang w:val="es-ES"/>
        </w:rPr>
        <w:t>)</w:t>
      </w:r>
      <w:r w:rsidRPr="00DE1E5A">
        <w:rPr>
          <w:rFonts w:ascii="GHEA Grapalat" w:hAnsi="GHEA Grapalat" w:cs="Sylfaen"/>
          <w:szCs w:val="22"/>
          <w:lang w:val="es-ES"/>
        </w:rPr>
        <w:t xml:space="preserve"> </w:t>
      </w:r>
      <w:r w:rsidRPr="00DE1E5A">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Pr="00DE1E5A">
        <w:rPr>
          <w:rFonts w:ascii="GHEA Grapalat" w:hAnsi="GHEA Grapalat" w:cs="Sylfaen"/>
          <w:sz w:val="20"/>
          <w:szCs w:val="24"/>
          <w:lang w:eastAsia="en-US"/>
        </w:rPr>
        <w:t>Ա</w:t>
      </w:r>
      <w:r w:rsidRPr="00DE1E5A">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DE1E5A">
        <w:rPr>
          <w:rFonts w:ascii="GHEA Grapalat" w:hAnsi="GHEA Grapalat" w:cs="Sylfaen"/>
          <w:sz w:val="20"/>
          <w:szCs w:val="24"/>
          <w:lang w:eastAsia="en-US"/>
        </w:rPr>
        <w:t>մ</w:t>
      </w:r>
      <w:r w:rsidRPr="00DE1E5A">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DE1E5A">
        <w:rPr>
          <w:rFonts w:ascii="GHEA Grapalat" w:hAnsi="GHEA Grapalat" w:cs="Sylfaen"/>
          <w:sz w:val="20"/>
          <w:szCs w:val="24"/>
          <w:lang w:val="es-ES" w:eastAsia="en-US"/>
        </w:rPr>
        <w:t xml:space="preserve"> </w:t>
      </w:r>
      <w:r w:rsidRPr="00DE1E5A">
        <w:rPr>
          <w:rFonts w:ascii="GHEA Grapalat" w:hAnsi="GHEA Grapalat" w:cs="Sylfaen"/>
          <w:sz w:val="20"/>
          <w:lang w:val="ru-RU"/>
        </w:rPr>
        <w:t>ներկայաց</w:t>
      </w:r>
      <w:r w:rsidRPr="00DE1E5A">
        <w:rPr>
          <w:rFonts w:ascii="GHEA Grapalat" w:hAnsi="GHEA Grapalat" w:cs="Sylfaen"/>
          <w:sz w:val="20"/>
        </w:rPr>
        <w:t>վող</w:t>
      </w:r>
      <w:r w:rsidRPr="00DE1E5A">
        <w:rPr>
          <w:rFonts w:ascii="GHEA Grapalat" w:hAnsi="GHEA Grapalat" w:cs="Sylfaen"/>
          <w:sz w:val="20"/>
          <w:lang w:val="es-ES"/>
        </w:rPr>
        <w:t xml:space="preserve"> </w:t>
      </w:r>
      <w:r w:rsidRPr="00DE1E5A">
        <w:rPr>
          <w:rFonts w:ascii="GHEA Grapalat" w:hAnsi="GHEA Grapalat" w:cs="Sylfaen"/>
          <w:sz w:val="20"/>
          <w:lang w:val="ru-RU"/>
        </w:rPr>
        <w:t>գնային</w:t>
      </w:r>
      <w:r w:rsidRPr="00DE1E5A">
        <w:rPr>
          <w:rFonts w:ascii="GHEA Grapalat" w:hAnsi="GHEA Grapalat" w:cs="Sylfaen"/>
          <w:sz w:val="20"/>
          <w:lang w:val="es-ES"/>
        </w:rPr>
        <w:t xml:space="preserve"> </w:t>
      </w:r>
      <w:r w:rsidRPr="00DE1E5A">
        <w:rPr>
          <w:rFonts w:ascii="GHEA Grapalat" w:hAnsi="GHEA Grapalat" w:cs="Sylfaen"/>
          <w:sz w:val="20"/>
          <w:lang w:val="ru-RU"/>
        </w:rPr>
        <w:t>առաջարկում</w:t>
      </w:r>
      <w:r w:rsidRPr="00DE1E5A">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DE1E5A">
        <w:rPr>
          <w:rFonts w:ascii="GHEA Grapalat" w:hAnsi="GHEA Grapalat" w:cs="Sylfaen"/>
          <w:sz w:val="20"/>
          <w:szCs w:val="24"/>
          <w:lang w:val="es-ES" w:eastAsia="en-US"/>
        </w:rPr>
        <w:t xml:space="preserve"> </w:t>
      </w:r>
    </w:p>
    <w:p w:rsidR="00C339E7" w:rsidRPr="00DE1E5A" w:rsidRDefault="00C339E7" w:rsidP="00C339E7">
      <w:pPr>
        <w:pStyle w:val="norm"/>
        <w:spacing w:line="240" w:lineRule="auto"/>
        <w:rPr>
          <w:rFonts w:ascii="GHEA Grapalat" w:hAnsi="GHEA Grapalat" w:cs="Sylfaen"/>
          <w:sz w:val="20"/>
          <w:szCs w:val="24"/>
          <w:lang w:val="hy-AM" w:eastAsia="en-US"/>
        </w:rPr>
      </w:pPr>
      <w:r w:rsidRPr="00DE1E5A">
        <w:rPr>
          <w:rFonts w:ascii="GHEA Grapalat" w:hAnsi="GHEA Grapalat" w:cs="Sylfaen"/>
          <w:sz w:val="20"/>
          <w:szCs w:val="24"/>
          <w:lang w:val="es-ES" w:eastAsia="en-US"/>
        </w:rPr>
        <w:t>Մ</w:t>
      </w:r>
      <w:r w:rsidRPr="00DE1E5A">
        <w:rPr>
          <w:rFonts w:ascii="GHEA Grapalat" w:hAnsi="GHEA Grapalat" w:cs="Sylfaen"/>
          <w:sz w:val="20"/>
          <w:szCs w:val="24"/>
          <w:lang w:val="hy-AM" w:eastAsia="en-US"/>
        </w:rPr>
        <w:t>ասնակիցների գնային առաջարկների գնահատում</w:t>
      </w:r>
      <w:r w:rsidRPr="00DE1E5A">
        <w:rPr>
          <w:rFonts w:ascii="GHEA Grapalat" w:hAnsi="GHEA Grapalat" w:cs="Sylfaen"/>
          <w:sz w:val="20"/>
          <w:szCs w:val="24"/>
          <w:lang w:eastAsia="en-US"/>
        </w:rPr>
        <w:t>ն</w:t>
      </w:r>
      <w:r w:rsidRPr="00DE1E5A">
        <w:rPr>
          <w:rFonts w:ascii="GHEA Grapalat" w:hAnsi="GHEA Grapalat" w:cs="Sylfaen"/>
          <w:sz w:val="20"/>
          <w:szCs w:val="24"/>
          <w:lang w:val="hy-AM" w:eastAsia="en-US"/>
        </w:rPr>
        <w:t xml:space="preserve"> </w:t>
      </w:r>
      <w:r w:rsidRPr="00DE1E5A">
        <w:rPr>
          <w:rFonts w:ascii="GHEA Grapalat" w:hAnsi="GHEA Grapalat" w:cs="Sylfaen"/>
          <w:sz w:val="20"/>
          <w:szCs w:val="24"/>
          <w:lang w:eastAsia="en-US"/>
        </w:rPr>
        <w:t>ու</w:t>
      </w:r>
      <w:r w:rsidRPr="00DE1E5A">
        <w:rPr>
          <w:rFonts w:ascii="GHEA Grapalat" w:hAnsi="GHEA Grapalat" w:cs="Sylfaen"/>
          <w:sz w:val="20"/>
          <w:szCs w:val="24"/>
          <w:lang w:val="hy-AM" w:eastAsia="en-US"/>
        </w:rPr>
        <w:t xml:space="preserve"> համեմատումն իրականացվում </w:t>
      </w:r>
      <w:r w:rsidRPr="00DE1E5A">
        <w:rPr>
          <w:rFonts w:ascii="GHEA Grapalat" w:hAnsi="GHEA Grapalat" w:cs="Sylfaen"/>
          <w:sz w:val="20"/>
          <w:szCs w:val="24"/>
          <w:lang w:eastAsia="en-US"/>
        </w:rPr>
        <w:t>են</w:t>
      </w:r>
      <w:r w:rsidRPr="00DE1E5A">
        <w:rPr>
          <w:rFonts w:ascii="GHEA Grapalat" w:hAnsi="GHEA Grapalat" w:cs="Sylfaen"/>
          <w:sz w:val="20"/>
          <w:szCs w:val="24"/>
          <w:lang w:val="hy-AM" w:eastAsia="en-US"/>
        </w:rPr>
        <w:t xml:space="preserve"> առանց սույն կետում նշված հարկի գումարի հաշվարկման</w:t>
      </w:r>
      <w:r w:rsidRPr="00DE1E5A">
        <w:rPr>
          <w:rFonts w:ascii="GHEA Grapalat" w:hAnsi="GHEA Grapalat" w:cs="Sylfaen"/>
          <w:sz w:val="20"/>
          <w:szCs w:val="24"/>
          <w:lang w:val="es-ES" w:eastAsia="en-US"/>
        </w:rPr>
        <w:t xml:space="preserve">: </w:t>
      </w:r>
      <w:r w:rsidRPr="00DE1E5A">
        <w:rPr>
          <w:rFonts w:ascii="GHEA Grapalat" w:hAnsi="GHEA Grapalat" w:cs="Sylfaen"/>
          <w:sz w:val="20"/>
          <w:szCs w:val="24"/>
          <w:lang w:val="hy-AM" w:eastAsia="en-US"/>
        </w:rPr>
        <w:t>Ընդ որում, մասնակցի հայտը ենթակա չէ մերժման, եթե`</w:t>
      </w:r>
    </w:p>
    <w:p w:rsidR="00C339E7" w:rsidRPr="00DE1E5A" w:rsidRDefault="00C339E7" w:rsidP="00C339E7">
      <w:pPr>
        <w:pStyle w:val="norm"/>
        <w:spacing w:line="240" w:lineRule="auto"/>
        <w:rPr>
          <w:rFonts w:ascii="GHEA Grapalat" w:hAnsi="GHEA Grapalat" w:cs="Sylfaen"/>
          <w:sz w:val="20"/>
          <w:szCs w:val="24"/>
          <w:lang w:val="hy-AM" w:eastAsia="en-US"/>
        </w:rPr>
      </w:pPr>
      <w:r w:rsidRPr="00DE1E5A">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rsidR="00C339E7" w:rsidRPr="00DE1E5A" w:rsidRDefault="00C339E7" w:rsidP="00C339E7">
      <w:pPr>
        <w:pStyle w:val="norm"/>
        <w:spacing w:line="240" w:lineRule="auto"/>
        <w:rPr>
          <w:rFonts w:ascii="GHEA Grapalat" w:hAnsi="GHEA Grapalat" w:cs="Sylfaen"/>
          <w:sz w:val="20"/>
          <w:szCs w:val="24"/>
          <w:lang w:val="hy-AM" w:eastAsia="en-US"/>
        </w:rPr>
      </w:pPr>
      <w:r w:rsidRPr="00DE1E5A">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C339E7" w:rsidRPr="00DE1E5A" w:rsidRDefault="00C339E7" w:rsidP="00C339E7">
      <w:pPr>
        <w:pStyle w:val="norm"/>
        <w:spacing w:line="240" w:lineRule="auto"/>
        <w:rPr>
          <w:rFonts w:ascii="GHEA Grapalat" w:hAnsi="GHEA Grapalat" w:cs="Sylfaen"/>
          <w:sz w:val="20"/>
          <w:szCs w:val="24"/>
          <w:lang w:val="hy-AM" w:eastAsia="en-US"/>
        </w:rPr>
      </w:pPr>
      <w:r w:rsidRPr="00DE1E5A">
        <w:rPr>
          <w:rFonts w:ascii="GHEA Grapalat" w:hAnsi="GHEA Grapalat" w:cs="Sylfaen"/>
          <w:sz w:val="20"/>
          <w:szCs w:val="24"/>
          <w:lang w:val="hy-AM" w:eastAsia="en-US"/>
        </w:rPr>
        <w:t>գ. մասնակցի գնային առաջարկում չափաբաժնի համարը սխալ է նշված, սակայն գնման առարկայի անվանումը ճիշտ է լրացված:</w:t>
      </w:r>
    </w:p>
    <w:p w:rsidR="00C339E7" w:rsidRPr="00DE1E5A" w:rsidRDefault="00C339E7" w:rsidP="00C339E7">
      <w:pPr>
        <w:pStyle w:val="norm"/>
        <w:spacing w:line="240" w:lineRule="auto"/>
        <w:ind w:firstLine="567"/>
        <w:rPr>
          <w:rFonts w:ascii="GHEA Grapalat" w:hAnsi="GHEA Grapalat"/>
          <w:sz w:val="20"/>
          <w:lang w:val="es-ES"/>
        </w:rPr>
      </w:pPr>
      <w:r w:rsidRPr="00DE1E5A">
        <w:rPr>
          <w:rFonts w:ascii="GHEA Grapalat" w:hAnsi="GHEA Grapalat"/>
          <w:sz w:val="20"/>
          <w:lang w:val="es-ES"/>
        </w:rPr>
        <w:t>5.</w:t>
      </w:r>
      <w:r w:rsidRPr="00DE1E5A">
        <w:rPr>
          <w:rFonts w:ascii="GHEA Grapalat" w:hAnsi="GHEA Grapalat"/>
          <w:sz w:val="20"/>
          <w:lang w:val="hy-AM"/>
        </w:rPr>
        <w:t>3</w:t>
      </w:r>
      <w:r w:rsidRPr="00DE1E5A">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Pr="00DE1E5A">
        <w:rPr>
          <w:rFonts w:ascii="GHEA Grapalat" w:hAnsi="GHEA Grapalat"/>
          <w:sz w:val="20"/>
          <w:lang w:val="hy-AM"/>
        </w:rPr>
        <w:t>առանց Հայաստանի Հանրա</w:t>
      </w:r>
      <w:r w:rsidRPr="00DE1E5A">
        <w:rPr>
          <w:rFonts w:ascii="GHEA Grapalat" w:hAnsi="GHEA Grapalat"/>
          <w:sz w:val="20"/>
          <w:lang w:val="hy-AM"/>
        </w:rPr>
        <w:softHyphen/>
        <w:t>պետության պետական բյուջե վճարվելիք ավելացված արժեքի հարկի գումարի հաշվարկման</w:t>
      </w:r>
      <w:r w:rsidRPr="00DE1E5A">
        <w:rPr>
          <w:rFonts w:ascii="GHEA Grapalat" w:hAnsi="GHEA Grapalat"/>
          <w:sz w:val="20"/>
          <w:lang w:val="es-ES"/>
        </w:rPr>
        <w:t>։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339E7" w:rsidRPr="00DE1E5A" w:rsidRDefault="00C339E7" w:rsidP="00C339E7">
      <w:pPr>
        <w:pStyle w:val="BodyTextIndent2"/>
        <w:spacing w:line="240" w:lineRule="auto"/>
        <w:ind w:firstLine="567"/>
        <w:rPr>
          <w:rFonts w:ascii="GHEA Grapalat" w:hAnsi="GHEA Grapalat"/>
          <w:lang w:val="es-ES"/>
        </w:rPr>
      </w:pPr>
    </w:p>
    <w:p w:rsidR="00C339E7" w:rsidRPr="00DE1E5A" w:rsidRDefault="00C339E7" w:rsidP="00C339E7">
      <w:pPr>
        <w:spacing w:after="0" w:line="240" w:lineRule="auto"/>
        <w:jc w:val="center"/>
        <w:rPr>
          <w:rFonts w:ascii="GHEA Grapalat" w:hAnsi="GHEA Grapalat"/>
          <w:b/>
          <w:sz w:val="20"/>
          <w:lang w:val="es-ES"/>
        </w:rPr>
      </w:pPr>
      <w:r w:rsidRPr="00DE1E5A">
        <w:rPr>
          <w:rFonts w:ascii="GHEA Grapalat" w:hAnsi="GHEA Grapalat"/>
          <w:b/>
          <w:sz w:val="20"/>
          <w:lang w:val="es-ES"/>
        </w:rPr>
        <w:t xml:space="preserve">6. </w:t>
      </w:r>
      <w:r w:rsidRPr="00DE1E5A">
        <w:rPr>
          <w:rFonts w:ascii="GHEA Grapalat" w:hAnsi="GHEA Grapalat"/>
          <w:b/>
          <w:sz w:val="20"/>
        </w:rPr>
        <w:t>ՀԱՅՏԻ</w:t>
      </w:r>
      <w:r w:rsidRPr="00DE1E5A">
        <w:rPr>
          <w:rFonts w:ascii="GHEA Grapalat" w:hAnsi="GHEA Grapalat"/>
          <w:b/>
          <w:sz w:val="20"/>
          <w:lang w:val="es-ES"/>
        </w:rPr>
        <w:t xml:space="preserve"> </w:t>
      </w:r>
      <w:r w:rsidRPr="00DE1E5A">
        <w:rPr>
          <w:rFonts w:ascii="GHEA Grapalat" w:hAnsi="GHEA Grapalat"/>
          <w:b/>
          <w:sz w:val="20"/>
        </w:rPr>
        <w:t>ԳՈՐԾՈՂՈՒԹՅԱՆ</w:t>
      </w:r>
      <w:r w:rsidRPr="00DE1E5A">
        <w:rPr>
          <w:rFonts w:ascii="GHEA Grapalat" w:hAnsi="GHEA Grapalat"/>
          <w:b/>
          <w:sz w:val="20"/>
          <w:lang w:val="es-ES"/>
        </w:rPr>
        <w:t xml:space="preserve"> </w:t>
      </w:r>
      <w:r w:rsidRPr="00DE1E5A">
        <w:rPr>
          <w:rFonts w:ascii="GHEA Grapalat" w:hAnsi="GHEA Grapalat"/>
          <w:b/>
          <w:sz w:val="20"/>
        </w:rPr>
        <w:t>ԺԱՄԿԵՏԸ</w:t>
      </w:r>
      <w:r w:rsidRPr="00DE1E5A">
        <w:rPr>
          <w:rFonts w:ascii="GHEA Grapalat" w:hAnsi="GHEA Grapalat"/>
          <w:b/>
          <w:sz w:val="20"/>
          <w:lang w:val="es-ES"/>
        </w:rPr>
        <w:t xml:space="preserve">, </w:t>
      </w:r>
      <w:r w:rsidRPr="00DE1E5A">
        <w:rPr>
          <w:rFonts w:ascii="GHEA Grapalat" w:hAnsi="GHEA Grapalat"/>
          <w:b/>
          <w:sz w:val="20"/>
        </w:rPr>
        <w:t>ՀԱՅՏԵՐՈՒՄ</w:t>
      </w:r>
      <w:r w:rsidRPr="00DE1E5A">
        <w:rPr>
          <w:rFonts w:ascii="GHEA Grapalat" w:hAnsi="GHEA Grapalat"/>
          <w:b/>
          <w:sz w:val="20"/>
          <w:lang w:val="es-ES"/>
        </w:rPr>
        <w:t xml:space="preserve"> </w:t>
      </w:r>
      <w:r w:rsidRPr="00DE1E5A">
        <w:rPr>
          <w:rFonts w:ascii="GHEA Grapalat" w:hAnsi="GHEA Grapalat"/>
          <w:b/>
          <w:sz w:val="20"/>
        </w:rPr>
        <w:t>ՓՈՓՈԽՈՒԹՅՈՒՆ</w:t>
      </w:r>
      <w:r w:rsidRPr="00DE1E5A">
        <w:rPr>
          <w:rFonts w:ascii="GHEA Grapalat" w:hAnsi="GHEA Grapalat"/>
          <w:b/>
          <w:sz w:val="20"/>
          <w:lang w:val="es-ES"/>
        </w:rPr>
        <w:t xml:space="preserve"> </w:t>
      </w:r>
      <w:r w:rsidRPr="00DE1E5A">
        <w:rPr>
          <w:rFonts w:ascii="GHEA Grapalat" w:hAnsi="GHEA Grapalat"/>
          <w:b/>
          <w:sz w:val="20"/>
        </w:rPr>
        <w:t>ԿԱՏԱՐԵԼՈՒ</w:t>
      </w:r>
    </w:p>
    <w:p w:rsidR="00C339E7" w:rsidRPr="00DE1E5A" w:rsidRDefault="00C339E7" w:rsidP="00C339E7">
      <w:pPr>
        <w:spacing w:after="0" w:line="240" w:lineRule="auto"/>
        <w:jc w:val="center"/>
        <w:rPr>
          <w:rFonts w:ascii="GHEA Grapalat" w:hAnsi="GHEA Grapalat"/>
          <w:b/>
          <w:sz w:val="20"/>
          <w:lang w:val="es-ES"/>
        </w:rPr>
      </w:pPr>
      <w:r w:rsidRPr="00DE1E5A">
        <w:rPr>
          <w:rFonts w:ascii="GHEA Grapalat" w:hAnsi="GHEA Grapalat"/>
          <w:b/>
          <w:sz w:val="20"/>
        </w:rPr>
        <w:t>ԵՎ</w:t>
      </w:r>
      <w:r w:rsidRPr="00DE1E5A">
        <w:rPr>
          <w:rFonts w:ascii="GHEA Grapalat" w:hAnsi="GHEA Grapalat"/>
          <w:b/>
          <w:sz w:val="20"/>
          <w:lang w:val="es-ES"/>
        </w:rPr>
        <w:t xml:space="preserve"> </w:t>
      </w:r>
      <w:r w:rsidRPr="00DE1E5A">
        <w:rPr>
          <w:rFonts w:ascii="GHEA Grapalat" w:hAnsi="GHEA Grapalat"/>
          <w:b/>
          <w:sz w:val="20"/>
        </w:rPr>
        <w:t>ԴՐԱՆՔ</w:t>
      </w:r>
      <w:r w:rsidRPr="00DE1E5A">
        <w:rPr>
          <w:rFonts w:ascii="GHEA Grapalat" w:hAnsi="GHEA Grapalat"/>
          <w:b/>
          <w:sz w:val="20"/>
          <w:lang w:val="es-ES"/>
        </w:rPr>
        <w:t xml:space="preserve"> </w:t>
      </w:r>
      <w:r w:rsidRPr="00DE1E5A">
        <w:rPr>
          <w:rFonts w:ascii="GHEA Grapalat" w:hAnsi="GHEA Grapalat"/>
          <w:b/>
          <w:sz w:val="20"/>
        </w:rPr>
        <w:t>ՀԵՏ</w:t>
      </w:r>
      <w:r w:rsidRPr="00DE1E5A">
        <w:rPr>
          <w:rFonts w:ascii="GHEA Grapalat" w:hAnsi="GHEA Grapalat"/>
          <w:b/>
          <w:sz w:val="20"/>
          <w:lang w:val="es-ES"/>
        </w:rPr>
        <w:t xml:space="preserve"> </w:t>
      </w:r>
      <w:r w:rsidRPr="00DE1E5A">
        <w:rPr>
          <w:rFonts w:ascii="GHEA Grapalat" w:hAnsi="GHEA Grapalat"/>
          <w:b/>
          <w:sz w:val="20"/>
        </w:rPr>
        <w:t>ՎԵՐՑՆԵԼՈՒ</w:t>
      </w:r>
      <w:r w:rsidRPr="00DE1E5A">
        <w:rPr>
          <w:rFonts w:ascii="GHEA Grapalat" w:hAnsi="GHEA Grapalat"/>
          <w:b/>
          <w:sz w:val="20"/>
          <w:lang w:val="es-ES"/>
        </w:rPr>
        <w:t xml:space="preserve"> </w:t>
      </w:r>
      <w:r w:rsidRPr="00DE1E5A">
        <w:rPr>
          <w:rFonts w:ascii="GHEA Grapalat" w:hAnsi="GHEA Grapalat"/>
          <w:b/>
          <w:sz w:val="20"/>
        </w:rPr>
        <w:t>ԿԱՐԳԸ</w:t>
      </w:r>
    </w:p>
    <w:p w:rsidR="00C339E7" w:rsidRPr="00DE1E5A" w:rsidRDefault="00C339E7" w:rsidP="00C339E7">
      <w:pPr>
        <w:pStyle w:val="BodyTextIndent"/>
        <w:spacing w:line="240" w:lineRule="auto"/>
        <w:ind w:firstLine="567"/>
        <w:rPr>
          <w:rFonts w:ascii="GHEA Grapalat" w:hAnsi="GHEA Grapalat"/>
          <w:b/>
          <w:lang w:val="af-ZA"/>
        </w:rPr>
      </w:pPr>
    </w:p>
    <w:p w:rsidR="00C339E7" w:rsidRPr="00DE1E5A" w:rsidRDefault="00C339E7" w:rsidP="00C339E7">
      <w:pPr>
        <w:pStyle w:val="BodyTextIndent"/>
        <w:spacing w:line="240" w:lineRule="auto"/>
        <w:ind w:firstLine="567"/>
        <w:rPr>
          <w:rFonts w:ascii="GHEA Grapalat" w:hAnsi="GHEA Grapalat" w:cs="Sylfaen"/>
          <w:i w:val="0"/>
          <w:szCs w:val="24"/>
          <w:lang w:val="af-ZA"/>
        </w:rPr>
      </w:pPr>
      <w:r w:rsidRPr="00DE1E5A">
        <w:rPr>
          <w:rFonts w:ascii="GHEA Grapalat" w:hAnsi="GHEA Grapalat"/>
          <w:i w:val="0"/>
          <w:lang w:val="af-ZA"/>
        </w:rPr>
        <w:t>6.1</w:t>
      </w:r>
      <w:r w:rsidRPr="00DE1E5A">
        <w:rPr>
          <w:rFonts w:ascii="GHEA Grapalat" w:hAnsi="GHEA Grapalat"/>
          <w:lang w:val="af-ZA"/>
        </w:rPr>
        <w:t xml:space="preserve"> </w:t>
      </w:r>
      <w:r w:rsidRPr="00DE1E5A">
        <w:rPr>
          <w:rFonts w:ascii="GHEA Grapalat" w:hAnsi="GHEA Grapalat" w:cs="Sylfaen"/>
          <w:i w:val="0"/>
          <w:szCs w:val="24"/>
          <w:lang w:val="ru-RU"/>
        </w:rPr>
        <w:t>Օրենքի</w:t>
      </w:r>
      <w:r w:rsidRPr="00DE1E5A">
        <w:rPr>
          <w:rFonts w:ascii="GHEA Grapalat" w:hAnsi="GHEA Grapalat" w:cs="Sylfaen"/>
          <w:i w:val="0"/>
          <w:szCs w:val="24"/>
          <w:lang w:val="af-ZA"/>
        </w:rPr>
        <w:t xml:space="preserve"> 31-</w:t>
      </w:r>
      <w:r w:rsidRPr="00DE1E5A">
        <w:rPr>
          <w:rFonts w:ascii="GHEA Grapalat" w:hAnsi="GHEA Grapalat" w:cs="Sylfaen"/>
          <w:i w:val="0"/>
          <w:szCs w:val="24"/>
          <w:lang w:val="ru-RU"/>
        </w:rPr>
        <w:t>րդ</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հոդվածի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համաձայն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հայտը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վավեր</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է</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մինչև</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Օրենքին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համապատասխան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պայմանագրի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կնքումը</w:t>
      </w:r>
      <w:r w:rsidRPr="00DE1E5A">
        <w:rPr>
          <w:rFonts w:ascii="GHEA Grapalat" w:hAnsi="GHEA Grapalat" w:cs="Sylfaen"/>
          <w:i w:val="0"/>
          <w:szCs w:val="24"/>
          <w:lang w:val="af-ZA"/>
        </w:rPr>
        <w:t xml:space="preserve">, </w:t>
      </w:r>
      <w:r w:rsidRPr="00DE1E5A">
        <w:rPr>
          <w:rFonts w:ascii="GHEA Grapalat" w:hAnsi="GHEA Grapalat" w:cs="Sylfaen"/>
          <w:i w:val="0"/>
          <w:szCs w:val="24"/>
          <w:lang w:val="en-US"/>
        </w:rPr>
        <w:t>մ</w:t>
      </w:r>
      <w:r w:rsidRPr="00DE1E5A">
        <w:rPr>
          <w:rFonts w:ascii="GHEA Grapalat" w:hAnsi="GHEA Grapalat" w:cs="Sylfaen"/>
          <w:i w:val="0"/>
          <w:szCs w:val="24"/>
          <w:lang w:val="ru-RU"/>
        </w:rPr>
        <w:t>ասնակցի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կողմից</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հայտի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հետ</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վերցնելը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հայտի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մերժումը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կամ</w:t>
      </w:r>
      <w:r w:rsidRPr="00DE1E5A">
        <w:rPr>
          <w:rFonts w:ascii="GHEA Grapalat" w:hAnsi="GHEA Grapalat" w:cs="Sylfaen"/>
          <w:i w:val="0"/>
          <w:szCs w:val="24"/>
          <w:lang w:val="af-ZA"/>
        </w:rPr>
        <w:t xml:space="preserve"> սույն </w:t>
      </w:r>
      <w:r w:rsidRPr="00DE1E5A">
        <w:rPr>
          <w:rFonts w:ascii="GHEA Grapalat" w:hAnsi="GHEA Grapalat" w:cs="Sylfaen"/>
          <w:i w:val="0"/>
          <w:szCs w:val="24"/>
          <w:lang w:val="ru-RU"/>
        </w:rPr>
        <w:t>ընթացակարգը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չկայացած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հայտարարվելը։</w:t>
      </w:r>
    </w:p>
    <w:p w:rsidR="00C339E7" w:rsidRPr="00DE1E5A" w:rsidRDefault="00C339E7" w:rsidP="00C339E7">
      <w:pPr>
        <w:pStyle w:val="BodyTextIndent"/>
        <w:spacing w:line="240" w:lineRule="auto"/>
        <w:ind w:firstLine="567"/>
        <w:rPr>
          <w:rFonts w:ascii="GHEA Grapalat" w:hAnsi="GHEA Grapalat" w:cs="Sylfaen"/>
          <w:i w:val="0"/>
          <w:szCs w:val="24"/>
          <w:lang w:val="af-ZA"/>
        </w:rPr>
      </w:pPr>
      <w:r w:rsidRPr="00DE1E5A">
        <w:rPr>
          <w:rFonts w:ascii="GHEA Grapalat" w:hAnsi="GHEA Grapalat" w:cs="Sylfaen"/>
          <w:i w:val="0"/>
          <w:szCs w:val="24"/>
          <w:lang w:val="af-ZA"/>
        </w:rPr>
        <w:t xml:space="preserve">6.2  </w:t>
      </w:r>
      <w:r w:rsidRPr="00DE1E5A">
        <w:rPr>
          <w:rFonts w:ascii="GHEA Grapalat" w:hAnsi="GHEA Grapalat" w:cs="Sylfaen"/>
          <w:i w:val="0"/>
          <w:szCs w:val="24"/>
          <w:lang w:val="ru-RU"/>
        </w:rPr>
        <w:t>Օրենքի</w:t>
      </w:r>
      <w:r w:rsidRPr="00DE1E5A">
        <w:rPr>
          <w:rFonts w:ascii="GHEA Grapalat" w:hAnsi="GHEA Grapalat" w:cs="Sylfaen"/>
          <w:i w:val="0"/>
          <w:szCs w:val="24"/>
          <w:lang w:val="af-ZA"/>
        </w:rPr>
        <w:t xml:space="preserve"> 31-</w:t>
      </w:r>
      <w:r w:rsidRPr="00DE1E5A">
        <w:rPr>
          <w:rFonts w:ascii="GHEA Grapalat" w:hAnsi="GHEA Grapalat" w:cs="Sylfaen"/>
          <w:i w:val="0"/>
          <w:szCs w:val="24"/>
          <w:lang w:val="ru-RU"/>
        </w:rPr>
        <w:t>րդ</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հոդվածի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համաձայն</w:t>
      </w:r>
      <w:r w:rsidRPr="00DE1E5A">
        <w:rPr>
          <w:rFonts w:ascii="GHEA Grapalat" w:hAnsi="GHEA Grapalat" w:cs="Sylfaen"/>
          <w:i w:val="0"/>
          <w:szCs w:val="24"/>
          <w:lang w:val="af-ZA"/>
        </w:rPr>
        <w:t xml:space="preserve">` </w:t>
      </w:r>
      <w:r w:rsidRPr="00DE1E5A">
        <w:rPr>
          <w:rFonts w:ascii="GHEA Grapalat" w:hAnsi="GHEA Grapalat" w:cs="Sylfaen"/>
          <w:i w:val="0"/>
          <w:szCs w:val="24"/>
          <w:lang w:val="en-US"/>
        </w:rPr>
        <w:t>մ</w:t>
      </w:r>
      <w:r w:rsidRPr="00DE1E5A">
        <w:rPr>
          <w:rFonts w:ascii="GHEA Grapalat" w:hAnsi="GHEA Grapalat" w:cs="Sylfaen"/>
          <w:i w:val="0"/>
          <w:szCs w:val="24"/>
          <w:lang w:val="ru-RU"/>
        </w:rPr>
        <w:t>ասնակիցը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մինչև</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սույն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հրավերի</w:t>
      </w:r>
      <w:r w:rsidRPr="00DE1E5A">
        <w:rPr>
          <w:rFonts w:ascii="GHEA Grapalat" w:hAnsi="GHEA Grapalat" w:cs="Sylfaen"/>
          <w:i w:val="0"/>
          <w:szCs w:val="24"/>
          <w:lang w:val="af-ZA"/>
        </w:rPr>
        <w:t xml:space="preserve"> 1-ին մասի 4.2 </w:t>
      </w:r>
      <w:r w:rsidRPr="00DE1E5A">
        <w:rPr>
          <w:rFonts w:ascii="GHEA Grapalat" w:hAnsi="GHEA Grapalat" w:cs="Sylfaen"/>
          <w:i w:val="0"/>
          <w:szCs w:val="24"/>
          <w:lang w:val="ru-RU"/>
        </w:rPr>
        <w:t>կետում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նշված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հայտերի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ներկայացման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վերջնաժամկետը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կարող</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է</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փոփոխել</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հետ</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վերցնել</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իր</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հայտը։</w:t>
      </w:r>
    </w:p>
    <w:p w:rsidR="00C339E7" w:rsidRPr="00DE1E5A" w:rsidRDefault="00C339E7" w:rsidP="00C339E7">
      <w:pPr>
        <w:spacing w:after="0" w:line="240" w:lineRule="auto"/>
        <w:ind w:firstLine="567"/>
        <w:jc w:val="center"/>
        <w:rPr>
          <w:rFonts w:ascii="GHEA Grapalat" w:hAnsi="GHEA Grapalat"/>
          <w:b/>
          <w:sz w:val="20"/>
          <w:lang w:val="af-ZA"/>
        </w:rPr>
      </w:pPr>
    </w:p>
    <w:p w:rsidR="00C339E7" w:rsidRPr="00DE1E5A" w:rsidRDefault="00C339E7" w:rsidP="00C339E7">
      <w:pPr>
        <w:spacing w:after="0" w:line="240" w:lineRule="auto"/>
        <w:ind w:firstLine="567"/>
        <w:jc w:val="center"/>
        <w:rPr>
          <w:rFonts w:ascii="GHEA Grapalat" w:hAnsi="GHEA Grapalat"/>
          <w:b/>
          <w:sz w:val="20"/>
          <w:lang w:val="af-ZA"/>
        </w:rPr>
      </w:pPr>
    </w:p>
    <w:p w:rsidR="00C339E7" w:rsidRPr="00DE1E5A" w:rsidRDefault="00C339E7" w:rsidP="00C339E7">
      <w:pPr>
        <w:spacing w:after="0" w:line="240" w:lineRule="auto"/>
        <w:ind w:firstLine="567"/>
        <w:jc w:val="center"/>
        <w:rPr>
          <w:rFonts w:ascii="GHEA Grapalat" w:hAnsi="GHEA Grapalat"/>
          <w:b/>
          <w:sz w:val="20"/>
          <w:lang w:val="hy-AM"/>
        </w:rPr>
      </w:pPr>
      <w:r w:rsidRPr="00DE1E5A">
        <w:rPr>
          <w:rFonts w:ascii="GHEA Grapalat" w:hAnsi="GHEA Grapalat"/>
          <w:b/>
          <w:sz w:val="20"/>
          <w:lang w:val="af-ZA"/>
        </w:rPr>
        <w:t>7.  ՀԱՅՏԵՐԻ ԲԱՑՈՒՄԸ</w:t>
      </w:r>
      <w:r w:rsidRPr="00DE1E5A">
        <w:rPr>
          <w:rFonts w:ascii="GHEA Grapalat" w:hAnsi="GHEA Grapalat"/>
          <w:b/>
          <w:sz w:val="20"/>
          <w:lang w:val="hy-AM"/>
        </w:rPr>
        <w:t xml:space="preserve">, </w:t>
      </w:r>
      <w:r w:rsidRPr="00DE1E5A">
        <w:rPr>
          <w:rFonts w:ascii="GHEA Grapalat" w:hAnsi="GHEA Grapalat"/>
          <w:b/>
          <w:sz w:val="20"/>
          <w:lang w:val="af-ZA"/>
        </w:rPr>
        <w:t xml:space="preserve">ԳՆԱՀԱՏՈՒՄԸ  ԵՎ  </w:t>
      </w:r>
    </w:p>
    <w:p w:rsidR="00C339E7" w:rsidRPr="00DE1E5A" w:rsidRDefault="00C339E7" w:rsidP="00C339E7">
      <w:pPr>
        <w:spacing w:after="0" w:line="240" w:lineRule="auto"/>
        <w:ind w:firstLine="567"/>
        <w:jc w:val="center"/>
        <w:rPr>
          <w:rFonts w:ascii="GHEA Grapalat" w:hAnsi="GHEA Grapalat"/>
          <w:b/>
          <w:sz w:val="20"/>
          <w:lang w:val="af-ZA"/>
        </w:rPr>
      </w:pPr>
      <w:r w:rsidRPr="00DE1E5A">
        <w:rPr>
          <w:rFonts w:ascii="GHEA Grapalat" w:hAnsi="GHEA Grapalat"/>
          <w:b/>
          <w:sz w:val="20"/>
          <w:lang w:val="af-ZA"/>
        </w:rPr>
        <w:t xml:space="preserve">ԱՐԴՅՈՒՆՔՆԵՐԻ ԱՄՓՈՓՈՒՄԸ </w:t>
      </w:r>
    </w:p>
    <w:p w:rsidR="00C339E7" w:rsidRPr="00DE1E5A" w:rsidRDefault="00C339E7" w:rsidP="00C339E7">
      <w:pPr>
        <w:spacing w:after="0" w:line="240" w:lineRule="auto"/>
        <w:ind w:firstLine="567"/>
        <w:jc w:val="both"/>
        <w:rPr>
          <w:rFonts w:ascii="GHEA Grapalat" w:hAnsi="GHEA Grapalat"/>
          <w:b/>
          <w:sz w:val="20"/>
          <w:lang w:val="af-ZA"/>
        </w:rPr>
      </w:pPr>
    </w:p>
    <w:p w:rsidR="00C339E7" w:rsidRPr="00DE1E5A" w:rsidRDefault="00C339E7" w:rsidP="00C339E7">
      <w:pPr>
        <w:pStyle w:val="BodyTextIndent2"/>
        <w:spacing w:line="240" w:lineRule="auto"/>
        <w:ind w:firstLine="567"/>
        <w:rPr>
          <w:rFonts w:ascii="GHEA Grapalat" w:hAnsi="GHEA Grapalat" w:cs="Tahoma"/>
        </w:rPr>
      </w:pPr>
      <w:r w:rsidRPr="00DE1E5A">
        <w:rPr>
          <w:rFonts w:ascii="GHEA Grapalat" w:hAnsi="GHEA Grapalat"/>
        </w:rPr>
        <w:t xml:space="preserve">7.1 </w:t>
      </w:r>
      <w:r w:rsidRPr="00DE1E5A">
        <w:rPr>
          <w:rFonts w:ascii="GHEA Grapalat" w:hAnsi="GHEA Grapalat" w:cs="Sylfaen"/>
          <w:lang w:val="ru-RU"/>
        </w:rPr>
        <w:t>Հայտերի</w:t>
      </w:r>
      <w:r w:rsidRPr="00DE1E5A">
        <w:rPr>
          <w:rFonts w:ascii="GHEA Grapalat" w:hAnsi="GHEA Grapalat" w:cs="Sylfaen"/>
        </w:rPr>
        <w:t xml:space="preserve"> </w:t>
      </w:r>
      <w:r w:rsidRPr="00DE1E5A">
        <w:rPr>
          <w:rFonts w:ascii="GHEA Grapalat" w:hAnsi="GHEA Grapalat" w:cs="Sylfaen"/>
          <w:lang w:val="ru-RU"/>
        </w:rPr>
        <w:t>բացումը</w:t>
      </w:r>
      <w:r w:rsidRPr="00DE1E5A">
        <w:rPr>
          <w:rFonts w:ascii="GHEA Grapalat" w:hAnsi="GHEA Grapalat" w:cs="Sylfaen"/>
        </w:rPr>
        <w:t xml:space="preserve"> </w:t>
      </w:r>
      <w:r w:rsidRPr="00DE1E5A">
        <w:rPr>
          <w:rFonts w:ascii="GHEA Grapalat" w:hAnsi="GHEA Grapalat" w:cs="Sylfaen"/>
          <w:lang w:val="ru-RU"/>
        </w:rPr>
        <w:t>կկատարվի</w:t>
      </w:r>
      <w:r w:rsidRPr="00DE1E5A">
        <w:rPr>
          <w:rFonts w:ascii="GHEA Grapalat" w:hAnsi="GHEA Grapalat" w:cs="Sylfaen"/>
        </w:rPr>
        <w:t xml:space="preserve"> </w:t>
      </w:r>
      <w:r w:rsidRPr="00DE1E5A">
        <w:rPr>
          <w:rFonts w:ascii="GHEA Grapalat" w:hAnsi="GHEA Grapalat" w:cs="Sylfaen"/>
          <w:szCs w:val="24"/>
          <w:lang w:val="en-US"/>
        </w:rPr>
        <w:t>համակարգի</w:t>
      </w:r>
      <w:r w:rsidRPr="00DE1E5A">
        <w:rPr>
          <w:rFonts w:ascii="GHEA Grapalat" w:hAnsi="GHEA Grapalat" w:cs="Sylfaen"/>
          <w:szCs w:val="24"/>
        </w:rPr>
        <w:t xml:space="preserve"> </w:t>
      </w:r>
      <w:r w:rsidRPr="00DE1E5A">
        <w:rPr>
          <w:rFonts w:ascii="GHEA Grapalat" w:hAnsi="GHEA Grapalat" w:cs="Sylfaen"/>
          <w:szCs w:val="24"/>
          <w:lang w:val="en-US"/>
        </w:rPr>
        <w:t>միջոցով</w:t>
      </w:r>
      <w:r w:rsidRPr="00DE1E5A">
        <w:rPr>
          <w:rFonts w:ascii="GHEA Grapalat" w:hAnsi="GHEA Grapalat" w:cs="Sylfaen"/>
          <w:szCs w:val="24"/>
        </w:rPr>
        <w:t xml:space="preserve">`  </w:t>
      </w:r>
      <w:r w:rsidRPr="00DE1E5A">
        <w:rPr>
          <w:rFonts w:ascii="GHEA Grapalat" w:hAnsi="GHEA Grapalat" w:cs="Sylfaen"/>
          <w:szCs w:val="24"/>
          <w:lang w:val="ru-RU"/>
        </w:rPr>
        <w:t>սույն</w:t>
      </w:r>
      <w:r w:rsidRPr="00DE1E5A">
        <w:rPr>
          <w:rFonts w:ascii="GHEA Grapalat" w:hAnsi="GHEA Grapalat" w:cs="Sylfaen"/>
          <w:szCs w:val="24"/>
        </w:rPr>
        <w:t xml:space="preserve"> </w:t>
      </w:r>
      <w:r w:rsidRPr="00DE1E5A">
        <w:rPr>
          <w:rFonts w:ascii="GHEA Grapalat" w:hAnsi="GHEA Grapalat" w:cs="Sylfaen"/>
          <w:szCs w:val="24"/>
          <w:lang w:val="ru-RU"/>
        </w:rPr>
        <w:t>ընթացակարգի</w:t>
      </w:r>
      <w:r w:rsidRPr="00DE1E5A">
        <w:rPr>
          <w:rFonts w:ascii="GHEA Grapalat" w:hAnsi="GHEA Grapalat" w:cs="Sylfaen"/>
          <w:szCs w:val="24"/>
        </w:rPr>
        <w:t xml:space="preserve"> </w:t>
      </w:r>
      <w:r w:rsidRPr="00DE1E5A">
        <w:rPr>
          <w:rFonts w:ascii="GHEA Grapalat" w:hAnsi="GHEA Grapalat" w:cs="Sylfaen"/>
          <w:szCs w:val="24"/>
          <w:lang w:val="ru-RU"/>
        </w:rPr>
        <w:t>հայտարարությունը</w:t>
      </w:r>
      <w:r w:rsidRPr="00DE1E5A">
        <w:rPr>
          <w:rFonts w:ascii="GHEA Grapalat" w:hAnsi="GHEA Grapalat" w:cs="Sylfaen"/>
          <w:szCs w:val="24"/>
        </w:rPr>
        <w:t xml:space="preserve"> </w:t>
      </w:r>
      <w:r w:rsidRPr="00DE1E5A">
        <w:rPr>
          <w:rFonts w:ascii="GHEA Grapalat" w:hAnsi="GHEA Grapalat" w:cs="Sylfaen"/>
          <w:szCs w:val="24"/>
          <w:lang w:val="ru-RU"/>
        </w:rPr>
        <w:t>և</w:t>
      </w:r>
      <w:r w:rsidRPr="00DE1E5A">
        <w:rPr>
          <w:rFonts w:ascii="GHEA Grapalat" w:hAnsi="GHEA Grapalat" w:cs="Sylfaen"/>
          <w:szCs w:val="24"/>
        </w:rPr>
        <w:t xml:space="preserve"> </w:t>
      </w:r>
      <w:r w:rsidRPr="00DE1E5A">
        <w:rPr>
          <w:rFonts w:ascii="GHEA Grapalat" w:hAnsi="GHEA Grapalat" w:cs="Sylfaen"/>
          <w:szCs w:val="24"/>
          <w:lang w:val="ru-RU"/>
        </w:rPr>
        <w:t>հրավերը</w:t>
      </w:r>
      <w:r w:rsidRPr="00DE1E5A">
        <w:rPr>
          <w:rFonts w:ascii="GHEA Grapalat" w:hAnsi="GHEA Grapalat" w:cs="Sylfaen"/>
          <w:szCs w:val="24"/>
        </w:rPr>
        <w:t xml:space="preserve"> </w:t>
      </w:r>
      <w:r w:rsidRPr="00DE1E5A">
        <w:rPr>
          <w:rFonts w:ascii="GHEA Grapalat" w:hAnsi="GHEA Grapalat" w:cs="Sylfaen"/>
          <w:szCs w:val="24"/>
          <w:lang w:val="ru-RU"/>
        </w:rPr>
        <w:t>համակարգում</w:t>
      </w:r>
      <w:r w:rsidRPr="00DE1E5A">
        <w:rPr>
          <w:rFonts w:ascii="GHEA Grapalat" w:hAnsi="GHEA Grapalat" w:cs="Sylfaen"/>
          <w:szCs w:val="24"/>
        </w:rPr>
        <w:t xml:space="preserve"> </w:t>
      </w:r>
      <w:r w:rsidRPr="00DE1E5A">
        <w:rPr>
          <w:rFonts w:ascii="GHEA Grapalat" w:hAnsi="GHEA Grapalat" w:cs="Sylfaen"/>
          <w:szCs w:val="24"/>
          <w:lang w:val="en-US"/>
        </w:rPr>
        <w:t>հ</w:t>
      </w:r>
      <w:r w:rsidRPr="00DE1E5A">
        <w:rPr>
          <w:rFonts w:ascii="GHEA Grapalat" w:hAnsi="GHEA Grapalat" w:cs="Sylfaen"/>
          <w:szCs w:val="24"/>
          <w:lang w:val="ru-RU"/>
        </w:rPr>
        <w:t>րապարակվելու</w:t>
      </w:r>
      <w:r w:rsidRPr="00DE1E5A">
        <w:rPr>
          <w:rFonts w:ascii="GHEA Grapalat" w:hAnsi="GHEA Grapalat" w:cs="Sylfaen"/>
          <w:szCs w:val="24"/>
        </w:rPr>
        <w:t xml:space="preserve"> </w:t>
      </w:r>
      <w:r w:rsidRPr="00DE1E5A">
        <w:rPr>
          <w:rFonts w:ascii="GHEA Grapalat" w:hAnsi="GHEA Grapalat" w:cs="Sylfaen"/>
          <w:szCs w:val="24"/>
          <w:lang w:val="en-US"/>
        </w:rPr>
        <w:t>օրվանից</w:t>
      </w:r>
      <w:r w:rsidRPr="00DE1E5A">
        <w:rPr>
          <w:rFonts w:ascii="GHEA Grapalat" w:hAnsi="GHEA Grapalat" w:cs="Sylfaen"/>
          <w:szCs w:val="24"/>
        </w:rPr>
        <w:t xml:space="preserve"> </w:t>
      </w:r>
      <w:r w:rsidRPr="00DE1E5A">
        <w:rPr>
          <w:rFonts w:ascii="GHEA Grapalat" w:hAnsi="GHEA Grapalat" w:cs="Sylfaen"/>
          <w:szCs w:val="24"/>
          <w:lang w:val="ru-RU"/>
        </w:rPr>
        <w:t>հաշված</w:t>
      </w:r>
      <w:r w:rsidRPr="00DE1E5A">
        <w:rPr>
          <w:rFonts w:ascii="GHEA Grapalat" w:hAnsi="GHEA Grapalat" w:cs="Sylfaen"/>
          <w:szCs w:val="24"/>
        </w:rPr>
        <w:t xml:space="preserve"> </w:t>
      </w:r>
      <w:r w:rsidRPr="00B51ECD">
        <w:rPr>
          <w:rFonts w:ascii="GHEA Grapalat" w:hAnsi="GHEA Grapalat" w:cs="Sylfaen"/>
          <w:b/>
          <w:szCs w:val="24"/>
        </w:rPr>
        <w:t>«</w:t>
      </w:r>
      <w:r w:rsidR="00B51ECD" w:rsidRPr="00B51ECD">
        <w:rPr>
          <w:rFonts w:ascii="GHEA Grapalat" w:hAnsi="GHEA Grapalat" w:cs="Sylfaen"/>
          <w:b/>
          <w:szCs w:val="24"/>
          <w:lang w:val="hy-AM"/>
        </w:rPr>
        <w:t>7</w:t>
      </w:r>
      <w:r w:rsidRPr="00B51ECD">
        <w:rPr>
          <w:rFonts w:ascii="GHEA Grapalat" w:hAnsi="GHEA Grapalat" w:cs="Sylfaen"/>
          <w:b/>
          <w:szCs w:val="24"/>
        </w:rPr>
        <w:t>»</w:t>
      </w:r>
      <w:r w:rsidRPr="00B51ECD">
        <w:rPr>
          <w:rFonts w:ascii="GHEA Grapalat" w:hAnsi="GHEA Grapalat" w:cs="Sylfaen"/>
          <w:b/>
          <w:szCs w:val="24"/>
          <w:lang w:val="ru-RU"/>
        </w:rPr>
        <w:t>րդ</w:t>
      </w:r>
      <w:r w:rsidRPr="00B51ECD">
        <w:rPr>
          <w:rFonts w:ascii="GHEA Grapalat" w:hAnsi="GHEA Grapalat" w:cs="Sylfaen"/>
          <w:b/>
          <w:szCs w:val="24"/>
        </w:rPr>
        <w:t xml:space="preserve"> </w:t>
      </w:r>
      <w:r w:rsidRPr="00B51ECD">
        <w:rPr>
          <w:rFonts w:ascii="GHEA Grapalat" w:hAnsi="GHEA Grapalat" w:cs="Sylfaen"/>
          <w:b/>
          <w:szCs w:val="24"/>
          <w:lang w:val="ru-RU"/>
        </w:rPr>
        <w:t>օրվա</w:t>
      </w:r>
      <w:r w:rsidR="008773A0">
        <w:rPr>
          <w:rFonts w:ascii="GHEA Grapalat" w:hAnsi="GHEA Grapalat" w:cs="Sylfaen"/>
          <w:b/>
          <w:szCs w:val="24"/>
          <w:lang w:val="hy-AM"/>
        </w:rPr>
        <w:t xml:space="preserve">՝ </w:t>
      </w:r>
      <w:r w:rsidR="00376FE8">
        <w:rPr>
          <w:rFonts w:ascii="GHEA Grapalat" w:hAnsi="GHEA Grapalat" w:cs="Sylfaen"/>
          <w:b/>
          <w:szCs w:val="24"/>
          <w:lang w:val="hy-AM"/>
        </w:rPr>
        <w:t>օգոստոսի</w:t>
      </w:r>
      <w:r w:rsidR="008773A0">
        <w:rPr>
          <w:rFonts w:ascii="GHEA Grapalat" w:hAnsi="GHEA Grapalat" w:cs="Sylfaen"/>
          <w:b/>
          <w:szCs w:val="24"/>
          <w:lang w:val="hy-AM"/>
        </w:rPr>
        <w:t xml:space="preserve"> </w:t>
      </w:r>
      <w:r w:rsidR="00376FE8">
        <w:rPr>
          <w:rFonts w:ascii="GHEA Grapalat" w:hAnsi="GHEA Grapalat" w:cs="Sylfaen"/>
          <w:b/>
          <w:szCs w:val="24"/>
          <w:lang w:val="hy-AM"/>
        </w:rPr>
        <w:t>6</w:t>
      </w:r>
      <w:r w:rsidR="00B51ECD" w:rsidRPr="00B51ECD">
        <w:rPr>
          <w:rFonts w:ascii="GHEA Grapalat" w:hAnsi="GHEA Grapalat" w:cs="Sylfaen"/>
          <w:b/>
          <w:szCs w:val="24"/>
          <w:lang w:val="hy-AM"/>
        </w:rPr>
        <w:t>-ին</w:t>
      </w:r>
      <w:r w:rsidRPr="00B51ECD">
        <w:rPr>
          <w:rFonts w:ascii="GHEA Grapalat" w:hAnsi="GHEA Grapalat" w:cs="Sylfaen"/>
          <w:b/>
          <w:szCs w:val="24"/>
        </w:rPr>
        <w:t xml:space="preserve"> </w:t>
      </w:r>
      <w:r w:rsidRPr="00B51ECD">
        <w:rPr>
          <w:rFonts w:ascii="GHEA Grapalat" w:hAnsi="GHEA Grapalat" w:cs="Sylfaen"/>
          <w:b/>
          <w:szCs w:val="24"/>
          <w:lang w:val="ru-RU"/>
        </w:rPr>
        <w:t>ժամը</w:t>
      </w:r>
      <w:r w:rsidRPr="00B51ECD">
        <w:rPr>
          <w:rFonts w:ascii="GHEA Grapalat" w:hAnsi="GHEA Grapalat" w:cs="Sylfaen"/>
          <w:b/>
          <w:szCs w:val="24"/>
        </w:rPr>
        <w:t xml:space="preserve"> «</w:t>
      </w:r>
      <w:r w:rsidR="00B51ECD" w:rsidRPr="00B51ECD">
        <w:rPr>
          <w:rFonts w:ascii="GHEA Grapalat" w:hAnsi="GHEA Grapalat" w:cs="Sylfaen"/>
          <w:b/>
          <w:szCs w:val="24"/>
          <w:lang w:val="hy-AM"/>
        </w:rPr>
        <w:t>11:00</w:t>
      </w:r>
      <w:r w:rsidRPr="00B51ECD">
        <w:rPr>
          <w:rFonts w:ascii="GHEA Grapalat" w:hAnsi="GHEA Grapalat" w:cs="Sylfaen"/>
          <w:b/>
          <w:szCs w:val="24"/>
        </w:rPr>
        <w:t>»-</w:t>
      </w:r>
      <w:r w:rsidRPr="00B51ECD">
        <w:rPr>
          <w:rFonts w:ascii="GHEA Grapalat" w:hAnsi="GHEA Grapalat" w:cs="Sylfaen"/>
          <w:b/>
          <w:szCs w:val="24"/>
          <w:lang w:val="en-US"/>
        </w:rPr>
        <w:t>ի</w:t>
      </w:r>
      <w:r w:rsidRPr="00B51ECD">
        <w:rPr>
          <w:rFonts w:ascii="GHEA Grapalat" w:hAnsi="GHEA Grapalat" w:cs="Sylfaen"/>
          <w:b/>
          <w:szCs w:val="24"/>
          <w:lang w:val="ru-RU"/>
        </w:rPr>
        <w:t>ն։</w:t>
      </w:r>
      <w:r w:rsidRPr="00DE1E5A">
        <w:rPr>
          <w:rFonts w:ascii="GHEA Grapalat" w:hAnsi="GHEA Grapalat" w:cs="Sylfaen"/>
          <w:szCs w:val="24"/>
        </w:rPr>
        <w:t xml:space="preserve"> </w:t>
      </w:r>
    </w:p>
    <w:p w:rsidR="00C339E7" w:rsidRPr="00DE1E5A" w:rsidRDefault="00C339E7" w:rsidP="00C339E7">
      <w:pPr>
        <w:spacing w:after="0" w:line="240" w:lineRule="auto"/>
        <w:ind w:firstLine="567"/>
        <w:jc w:val="both"/>
        <w:rPr>
          <w:rFonts w:ascii="GHEA Grapalat" w:hAnsi="GHEA Grapalat" w:cs="Sylfaen"/>
          <w:sz w:val="20"/>
          <w:lang w:val="hy-AM"/>
        </w:rPr>
      </w:pPr>
      <w:r w:rsidRPr="00DE1E5A">
        <w:rPr>
          <w:rFonts w:ascii="GHEA Grapalat" w:hAnsi="GHEA Grapalat" w:cs="Sylfaen"/>
          <w:sz w:val="20"/>
          <w:lang w:val="ru-RU"/>
        </w:rPr>
        <w:t>Հայտերի</w:t>
      </w:r>
      <w:r w:rsidRPr="00DE1E5A">
        <w:rPr>
          <w:rFonts w:ascii="GHEA Grapalat" w:hAnsi="GHEA Grapalat" w:cs="Sylfaen"/>
          <w:sz w:val="20"/>
          <w:lang w:val="af-ZA"/>
        </w:rPr>
        <w:t xml:space="preserve"> </w:t>
      </w:r>
      <w:r w:rsidRPr="00DE1E5A">
        <w:rPr>
          <w:rFonts w:ascii="GHEA Grapalat" w:hAnsi="GHEA Grapalat" w:cs="Sylfaen"/>
          <w:sz w:val="20"/>
          <w:lang w:val="ru-RU"/>
        </w:rPr>
        <w:t>բացման</w:t>
      </w:r>
      <w:r w:rsidRPr="00DE1E5A">
        <w:rPr>
          <w:rFonts w:ascii="GHEA Grapalat" w:hAnsi="GHEA Grapalat" w:cs="Sylfaen"/>
          <w:sz w:val="20"/>
          <w:lang w:val="af-ZA"/>
        </w:rPr>
        <w:t xml:space="preserve"> </w:t>
      </w:r>
      <w:r w:rsidRPr="00DE1E5A">
        <w:rPr>
          <w:rFonts w:ascii="GHEA Grapalat" w:hAnsi="GHEA Grapalat" w:cs="Sylfaen"/>
          <w:sz w:val="20"/>
          <w:lang w:val="ru-RU"/>
        </w:rPr>
        <w:t>նիստում</w:t>
      </w:r>
      <w:r w:rsidRPr="00DE1E5A">
        <w:rPr>
          <w:rFonts w:ascii="GHEA Grapalat" w:hAnsi="GHEA Grapalat" w:cs="Sylfaen"/>
          <w:sz w:val="20"/>
          <w:lang w:val="af-ZA"/>
        </w:rPr>
        <w:t xml:space="preserve"> </w:t>
      </w:r>
      <w:r w:rsidRPr="00DE1E5A">
        <w:rPr>
          <w:rFonts w:ascii="GHEA Grapalat" w:hAnsi="GHEA Grapalat" w:cs="Sylfaen"/>
          <w:sz w:val="20"/>
        </w:rPr>
        <w:t>հանձնաժողովի</w:t>
      </w:r>
      <w:r w:rsidRPr="00DE1E5A">
        <w:rPr>
          <w:rFonts w:ascii="GHEA Grapalat" w:hAnsi="GHEA Grapalat" w:cs="Sylfaen"/>
          <w:sz w:val="20"/>
          <w:lang w:val="af-ZA"/>
        </w:rPr>
        <w:t xml:space="preserve"> </w:t>
      </w:r>
      <w:r w:rsidRPr="00DE1E5A">
        <w:rPr>
          <w:rFonts w:ascii="GHEA Grapalat" w:hAnsi="GHEA Grapalat" w:cs="Sylfaen"/>
          <w:sz w:val="20"/>
        </w:rPr>
        <w:t>նախագահը</w:t>
      </w:r>
      <w:r w:rsidRPr="00DE1E5A">
        <w:rPr>
          <w:rFonts w:ascii="GHEA Grapalat" w:hAnsi="GHEA Grapalat" w:cs="Sylfaen"/>
          <w:sz w:val="20"/>
          <w:lang w:val="af-ZA"/>
        </w:rPr>
        <w:t xml:space="preserve"> (</w:t>
      </w:r>
      <w:r w:rsidRPr="00DE1E5A">
        <w:rPr>
          <w:rFonts w:ascii="GHEA Grapalat" w:hAnsi="GHEA Grapalat" w:cs="Sylfaen"/>
          <w:sz w:val="20"/>
          <w:lang w:val="hy-AM"/>
        </w:rPr>
        <w:t>նիստը</w:t>
      </w:r>
      <w:r w:rsidRPr="00DE1E5A">
        <w:rPr>
          <w:rFonts w:ascii="GHEA Grapalat" w:hAnsi="GHEA Grapalat" w:cs="Sylfaen"/>
          <w:sz w:val="20"/>
          <w:lang w:val="af-ZA"/>
        </w:rPr>
        <w:t xml:space="preserve"> </w:t>
      </w:r>
      <w:r w:rsidRPr="00DE1E5A">
        <w:rPr>
          <w:rFonts w:ascii="GHEA Grapalat" w:hAnsi="GHEA Grapalat" w:cs="Sylfaen"/>
          <w:sz w:val="20"/>
          <w:lang w:val="hy-AM"/>
        </w:rPr>
        <w:t>նախագահողը</w:t>
      </w:r>
      <w:r w:rsidRPr="00DE1E5A">
        <w:rPr>
          <w:rFonts w:ascii="GHEA Grapalat" w:hAnsi="GHEA Grapalat" w:cs="Sylfaen"/>
          <w:sz w:val="20"/>
          <w:lang w:val="af-ZA"/>
        </w:rPr>
        <w:t xml:space="preserve">) </w:t>
      </w:r>
      <w:r w:rsidRPr="00DE1E5A">
        <w:rPr>
          <w:rFonts w:ascii="GHEA Grapalat" w:hAnsi="GHEA Grapalat" w:cs="Sylfaen"/>
          <w:sz w:val="20"/>
          <w:lang w:val="hy-AM"/>
        </w:rPr>
        <w:t>նիստը</w:t>
      </w:r>
      <w:r w:rsidRPr="00DE1E5A">
        <w:rPr>
          <w:rFonts w:ascii="GHEA Grapalat" w:hAnsi="GHEA Grapalat" w:cs="Sylfaen"/>
          <w:sz w:val="20"/>
          <w:lang w:val="af-ZA"/>
        </w:rPr>
        <w:t xml:space="preserve"> </w:t>
      </w:r>
      <w:r w:rsidRPr="00DE1E5A">
        <w:rPr>
          <w:rFonts w:ascii="GHEA Grapalat" w:hAnsi="GHEA Grapalat" w:cs="Sylfaen"/>
          <w:sz w:val="20"/>
          <w:lang w:val="hy-AM"/>
        </w:rPr>
        <w:t>հայտարարում</w:t>
      </w:r>
      <w:r w:rsidRPr="00DE1E5A">
        <w:rPr>
          <w:rFonts w:ascii="GHEA Grapalat" w:hAnsi="GHEA Grapalat" w:cs="Sylfaen"/>
          <w:sz w:val="20"/>
          <w:lang w:val="af-ZA"/>
        </w:rPr>
        <w:t xml:space="preserve"> </w:t>
      </w:r>
      <w:r w:rsidRPr="00DE1E5A">
        <w:rPr>
          <w:rFonts w:ascii="GHEA Grapalat" w:hAnsi="GHEA Grapalat" w:cs="Sylfaen"/>
          <w:sz w:val="20"/>
          <w:lang w:val="hy-AM"/>
        </w:rPr>
        <w:t>է</w:t>
      </w:r>
      <w:r w:rsidRPr="00DE1E5A">
        <w:rPr>
          <w:rFonts w:ascii="GHEA Grapalat" w:hAnsi="GHEA Grapalat" w:cs="Sylfaen"/>
          <w:sz w:val="20"/>
          <w:lang w:val="af-ZA"/>
        </w:rPr>
        <w:t xml:space="preserve"> </w:t>
      </w:r>
      <w:r w:rsidRPr="00DE1E5A">
        <w:rPr>
          <w:rFonts w:ascii="GHEA Grapalat" w:hAnsi="GHEA Grapalat" w:cs="Sylfaen"/>
          <w:sz w:val="20"/>
          <w:lang w:val="hy-AM"/>
        </w:rPr>
        <w:t>բացված</w:t>
      </w:r>
      <w:r w:rsidRPr="00DE1E5A">
        <w:rPr>
          <w:rFonts w:ascii="GHEA Grapalat" w:hAnsi="GHEA Grapalat" w:cs="Sylfaen"/>
          <w:sz w:val="20"/>
          <w:lang w:val="af-ZA"/>
        </w:rPr>
        <w:t xml:space="preserve"> </w:t>
      </w:r>
      <w:r w:rsidRPr="00DE1E5A">
        <w:rPr>
          <w:rFonts w:ascii="GHEA Grapalat" w:hAnsi="GHEA Grapalat" w:cs="Sylfaen"/>
          <w:sz w:val="20"/>
          <w:lang w:val="hy-AM"/>
        </w:rPr>
        <w:t>և</w:t>
      </w:r>
      <w:r w:rsidRPr="00DE1E5A">
        <w:rPr>
          <w:rFonts w:ascii="GHEA Grapalat" w:hAnsi="GHEA Grapalat" w:cs="Sylfaen"/>
          <w:sz w:val="20"/>
          <w:lang w:val="af-ZA"/>
        </w:rPr>
        <w:t xml:space="preserve"> </w:t>
      </w:r>
      <w:r w:rsidRPr="00DE1E5A">
        <w:rPr>
          <w:rFonts w:ascii="GHEA Grapalat" w:hAnsi="GHEA Grapalat" w:cs="Sylfaen"/>
          <w:sz w:val="20"/>
          <w:lang w:val="hy-AM"/>
        </w:rPr>
        <w:t>հրապա</w:t>
      </w:r>
      <w:r w:rsidRPr="00DE1E5A">
        <w:rPr>
          <w:rFonts w:ascii="GHEA Grapalat" w:hAnsi="GHEA Grapalat" w:cs="Sylfaen"/>
          <w:sz w:val="20"/>
          <w:lang w:val="hy-AM"/>
        </w:rPr>
        <w:softHyphen/>
        <w:t>րակում է գնման հայտով սահմանված</w:t>
      </w:r>
      <w:r w:rsidRPr="00DE1E5A">
        <w:rPr>
          <w:rFonts w:ascii="GHEA Grapalat" w:hAnsi="GHEA Grapalat" w:cs="Sylfaen"/>
          <w:sz w:val="20"/>
          <w:lang w:val="af-ZA"/>
        </w:rPr>
        <w:t>`</w:t>
      </w:r>
      <w:r w:rsidRPr="00DE1E5A">
        <w:rPr>
          <w:rFonts w:ascii="GHEA Grapalat" w:hAnsi="GHEA Grapalat" w:cs="Sylfaen"/>
          <w:sz w:val="20"/>
          <w:lang w:val="hy-AM"/>
        </w:rPr>
        <w:t xml:space="preserve"> </w:t>
      </w:r>
      <w:r w:rsidRPr="00DE1E5A">
        <w:rPr>
          <w:rFonts w:ascii="GHEA Grapalat" w:hAnsi="GHEA Grapalat" w:cs="Sylfaen"/>
          <w:sz w:val="20"/>
        </w:rPr>
        <w:t>սույն</w:t>
      </w:r>
      <w:r w:rsidRPr="00DE1E5A">
        <w:rPr>
          <w:rFonts w:ascii="GHEA Grapalat" w:hAnsi="GHEA Grapalat" w:cs="Sylfaen"/>
          <w:sz w:val="20"/>
          <w:lang w:val="af-ZA"/>
        </w:rPr>
        <w:t xml:space="preserve"> </w:t>
      </w:r>
      <w:r w:rsidRPr="00DE1E5A">
        <w:rPr>
          <w:rFonts w:ascii="GHEA Grapalat" w:hAnsi="GHEA Grapalat" w:cs="Sylfaen"/>
          <w:sz w:val="20"/>
        </w:rPr>
        <w:t>ընթացակարգի</w:t>
      </w:r>
      <w:r w:rsidRPr="00DE1E5A">
        <w:rPr>
          <w:rFonts w:ascii="GHEA Grapalat" w:hAnsi="GHEA Grapalat" w:cs="Sylfaen"/>
          <w:sz w:val="20"/>
          <w:lang w:val="af-ZA"/>
        </w:rPr>
        <w:t xml:space="preserve"> </w:t>
      </w:r>
      <w:r w:rsidRPr="00DE1E5A">
        <w:rPr>
          <w:rFonts w:ascii="GHEA Grapalat" w:hAnsi="GHEA Grapalat" w:cs="Sylfaen"/>
          <w:sz w:val="20"/>
        </w:rPr>
        <w:t>շրջանակում</w:t>
      </w:r>
      <w:r w:rsidRPr="00DE1E5A">
        <w:rPr>
          <w:rFonts w:ascii="GHEA Grapalat" w:hAnsi="GHEA Grapalat" w:cs="Sylfaen"/>
          <w:sz w:val="20"/>
          <w:lang w:val="af-ZA"/>
        </w:rPr>
        <w:t xml:space="preserve"> </w:t>
      </w:r>
      <w:r w:rsidRPr="00DE1E5A">
        <w:rPr>
          <w:rFonts w:ascii="GHEA Grapalat" w:hAnsi="GHEA Grapalat" w:cs="Sylfaen"/>
          <w:sz w:val="20"/>
        </w:rPr>
        <w:t>գնվելիք</w:t>
      </w:r>
      <w:r w:rsidRPr="00DE1E5A">
        <w:rPr>
          <w:rFonts w:ascii="GHEA Grapalat" w:hAnsi="GHEA Grapalat" w:cs="Sylfaen"/>
          <w:sz w:val="20"/>
          <w:lang w:val="af-ZA"/>
        </w:rPr>
        <w:t xml:space="preserve"> </w:t>
      </w:r>
      <w:r w:rsidRPr="00DE1E5A">
        <w:rPr>
          <w:rFonts w:ascii="GHEA Grapalat" w:hAnsi="GHEA Grapalat" w:cs="Sylfaen"/>
          <w:sz w:val="20"/>
        </w:rPr>
        <w:t>ապրանքների</w:t>
      </w:r>
      <w:r w:rsidRPr="00DE1E5A">
        <w:rPr>
          <w:rFonts w:ascii="GHEA Grapalat" w:hAnsi="GHEA Grapalat" w:cs="Sylfaen"/>
          <w:sz w:val="20"/>
          <w:lang w:val="af-ZA"/>
        </w:rPr>
        <w:t xml:space="preserve"> </w:t>
      </w:r>
      <w:r w:rsidRPr="00DE1E5A">
        <w:rPr>
          <w:rFonts w:ascii="GHEA Grapalat" w:hAnsi="GHEA Grapalat" w:cs="Sylfaen"/>
          <w:sz w:val="20"/>
          <w:lang w:val="hy-AM"/>
        </w:rPr>
        <w:t>գինը՝</w:t>
      </w:r>
      <w:r w:rsidRPr="00DE1E5A">
        <w:rPr>
          <w:rFonts w:ascii="GHEA Grapalat" w:hAnsi="GHEA Grapalat" w:cs="Sylfaen"/>
          <w:sz w:val="20"/>
          <w:lang w:val="af-ZA"/>
        </w:rPr>
        <w:t xml:space="preserve"> </w:t>
      </w:r>
      <w:r w:rsidRPr="00DE1E5A">
        <w:rPr>
          <w:rFonts w:ascii="GHEA Grapalat" w:hAnsi="GHEA Grapalat" w:cs="Sylfaen"/>
          <w:sz w:val="20"/>
          <w:lang w:val="hy-AM"/>
        </w:rPr>
        <w:t>մեկ</w:t>
      </w:r>
      <w:r w:rsidRPr="00DE1E5A">
        <w:rPr>
          <w:rFonts w:ascii="GHEA Grapalat" w:hAnsi="GHEA Grapalat" w:cs="Sylfaen"/>
          <w:sz w:val="20"/>
          <w:lang w:val="af-ZA"/>
        </w:rPr>
        <w:t xml:space="preserve"> </w:t>
      </w:r>
      <w:r w:rsidRPr="00DE1E5A">
        <w:rPr>
          <w:rFonts w:ascii="GHEA Grapalat" w:hAnsi="GHEA Grapalat" w:cs="Sylfaen"/>
          <w:sz w:val="20"/>
          <w:lang w:val="hy-AM"/>
        </w:rPr>
        <w:t>թվով</w:t>
      </w:r>
      <w:r w:rsidRPr="00DE1E5A">
        <w:rPr>
          <w:rFonts w:ascii="GHEA Grapalat" w:hAnsi="GHEA Grapalat" w:cs="Sylfaen"/>
          <w:sz w:val="20"/>
          <w:lang w:val="af-ZA"/>
        </w:rPr>
        <w:t xml:space="preserve"> </w:t>
      </w:r>
      <w:r w:rsidRPr="00DE1E5A">
        <w:rPr>
          <w:rFonts w:ascii="GHEA Grapalat" w:hAnsi="GHEA Grapalat" w:cs="Sylfaen"/>
          <w:sz w:val="20"/>
          <w:lang w:val="hy-AM"/>
        </w:rPr>
        <w:t>արտահայտված</w:t>
      </w:r>
      <w:r w:rsidRPr="00DE1E5A">
        <w:rPr>
          <w:rFonts w:ascii="GHEA Grapalat" w:hAnsi="GHEA Grapalat" w:cs="Sylfaen"/>
          <w:sz w:val="20"/>
          <w:lang w:val="af-ZA"/>
        </w:rPr>
        <w:t xml:space="preserve">, </w:t>
      </w:r>
      <w:r w:rsidRPr="00DE1E5A">
        <w:rPr>
          <w:rFonts w:ascii="GHEA Grapalat" w:hAnsi="GHEA Grapalat" w:cs="Sylfaen"/>
          <w:sz w:val="20"/>
        </w:rPr>
        <w:t>ինչպես</w:t>
      </w:r>
      <w:r w:rsidRPr="00DE1E5A">
        <w:rPr>
          <w:rFonts w:ascii="GHEA Grapalat" w:hAnsi="GHEA Grapalat" w:cs="Sylfaen"/>
          <w:sz w:val="20"/>
          <w:lang w:val="af-ZA"/>
        </w:rPr>
        <w:t xml:space="preserve"> </w:t>
      </w:r>
      <w:r w:rsidRPr="00DE1E5A">
        <w:rPr>
          <w:rFonts w:ascii="GHEA Grapalat" w:hAnsi="GHEA Grapalat" w:cs="Sylfaen"/>
          <w:sz w:val="20"/>
        </w:rPr>
        <w:t>նաև</w:t>
      </w:r>
      <w:r w:rsidRPr="00DE1E5A">
        <w:rPr>
          <w:rFonts w:ascii="GHEA Grapalat" w:hAnsi="GHEA Grapalat" w:cs="Sylfaen"/>
          <w:sz w:val="20"/>
          <w:lang w:val="af-ZA"/>
        </w:rPr>
        <w:t xml:space="preserve"> </w:t>
      </w:r>
      <w:r w:rsidRPr="00DE1E5A">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DE1E5A">
        <w:rPr>
          <w:rFonts w:ascii="GHEA Grapalat" w:hAnsi="GHEA Grapalat" w:cs="Sylfaen"/>
          <w:sz w:val="20"/>
          <w:lang w:val="af-ZA"/>
        </w:rPr>
        <w:t>:</w:t>
      </w:r>
    </w:p>
    <w:p w:rsidR="00C339E7" w:rsidRPr="00DE1E5A" w:rsidRDefault="00C339E7" w:rsidP="00C339E7">
      <w:pPr>
        <w:spacing w:after="0" w:line="240" w:lineRule="auto"/>
        <w:ind w:firstLine="567"/>
        <w:jc w:val="both"/>
        <w:rPr>
          <w:rFonts w:ascii="GHEA Grapalat" w:hAnsi="GHEA Grapalat" w:cs="Sylfaen"/>
          <w:sz w:val="20"/>
          <w:lang w:val="af-ZA"/>
        </w:rPr>
      </w:pPr>
      <w:r w:rsidRPr="00DE1E5A">
        <w:rPr>
          <w:rFonts w:ascii="GHEA Grapalat" w:hAnsi="GHEA Grapalat"/>
          <w:sz w:val="20"/>
          <w:lang w:val="hy-AM"/>
        </w:rPr>
        <w:t>Համակարգում հանձնաժողովի բացող անդամների գործառույթներն աստիճա</w:t>
      </w:r>
      <w:r w:rsidRPr="00DE1E5A">
        <w:rPr>
          <w:rFonts w:ascii="GHEA Grapalat" w:hAnsi="GHEA Grapalat"/>
          <w:sz w:val="20"/>
          <w:lang w:val="hy-AM"/>
        </w:rPr>
        <w:softHyphen/>
        <w:t>նա</w:t>
      </w:r>
      <w:r w:rsidRPr="00DE1E5A">
        <w:rPr>
          <w:rFonts w:ascii="GHEA Grapalat" w:hAnsi="GHEA Grapalat"/>
          <w:sz w:val="20"/>
          <w:lang w:val="hy-AM"/>
        </w:rPr>
        <w:softHyphen/>
        <w:t>կարգված են: Աստիճանակարգումը որոշվում է հանձնաժողովի նախա</w:t>
      </w:r>
      <w:r w:rsidRPr="00DE1E5A">
        <w:rPr>
          <w:rFonts w:ascii="GHEA Grapalat" w:hAnsi="GHEA Grapalat"/>
          <w:sz w:val="20"/>
          <w:lang w:val="hy-AM"/>
        </w:rPr>
        <w:softHyphen/>
        <w:t>գահի կողմից: Հանձնաժողովի</w:t>
      </w:r>
      <w:r w:rsidRPr="00DE1E5A">
        <w:rPr>
          <w:rFonts w:ascii="GHEA Grapalat" w:hAnsi="GHEA Grapalat"/>
          <w:sz w:val="20"/>
          <w:lang w:val="af-ZA"/>
        </w:rPr>
        <w:t xml:space="preserve"> </w:t>
      </w:r>
      <w:r w:rsidRPr="00DE1E5A">
        <w:rPr>
          <w:rFonts w:ascii="GHEA Grapalat" w:hAnsi="GHEA Grapalat"/>
          <w:sz w:val="20"/>
          <w:lang w:val="hy-AM"/>
        </w:rPr>
        <w:t>առաջին</w:t>
      </w:r>
      <w:r w:rsidRPr="00DE1E5A">
        <w:rPr>
          <w:rFonts w:ascii="GHEA Grapalat" w:hAnsi="GHEA Grapalat"/>
          <w:sz w:val="20"/>
          <w:lang w:val="af-ZA"/>
        </w:rPr>
        <w:t xml:space="preserve"> </w:t>
      </w:r>
      <w:r w:rsidRPr="00DE1E5A">
        <w:rPr>
          <w:rFonts w:ascii="GHEA Grapalat" w:hAnsi="GHEA Grapalat"/>
          <w:sz w:val="20"/>
          <w:lang w:val="hy-AM"/>
        </w:rPr>
        <w:t>բացող</w:t>
      </w:r>
      <w:r w:rsidRPr="00DE1E5A">
        <w:rPr>
          <w:rFonts w:ascii="GHEA Grapalat" w:hAnsi="GHEA Grapalat"/>
          <w:sz w:val="20"/>
          <w:lang w:val="af-ZA"/>
        </w:rPr>
        <w:t xml:space="preserve"> </w:t>
      </w:r>
      <w:r w:rsidRPr="00DE1E5A">
        <w:rPr>
          <w:rFonts w:ascii="GHEA Grapalat" w:hAnsi="GHEA Grapalat"/>
          <w:sz w:val="20"/>
          <w:lang w:val="hy-AM"/>
        </w:rPr>
        <w:t>անդամն</w:t>
      </w:r>
      <w:r w:rsidRPr="00DE1E5A">
        <w:rPr>
          <w:rFonts w:ascii="GHEA Grapalat" w:hAnsi="GHEA Grapalat"/>
          <w:sz w:val="20"/>
          <w:lang w:val="af-ZA"/>
        </w:rPr>
        <w:t xml:space="preserve"> </w:t>
      </w:r>
      <w:r w:rsidRPr="00DE1E5A">
        <w:rPr>
          <w:rFonts w:ascii="GHEA Grapalat" w:hAnsi="GHEA Grapalat"/>
          <w:sz w:val="20"/>
          <w:lang w:val="hy-AM"/>
        </w:rPr>
        <w:t>իր</w:t>
      </w:r>
      <w:r w:rsidRPr="00DE1E5A">
        <w:rPr>
          <w:rFonts w:ascii="GHEA Grapalat" w:hAnsi="GHEA Grapalat"/>
          <w:sz w:val="20"/>
          <w:lang w:val="af-ZA"/>
        </w:rPr>
        <w:t xml:space="preserve"> </w:t>
      </w:r>
      <w:r w:rsidRPr="00DE1E5A">
        <w:rPr>
          <w:rFonts w:ascii="GHEA Grapalat" w:hAnsi="GHEA Grapalat"/>
          <w:sz w:val="20"/>
          <w:lang w:val="hy-AM"/>
        </w:rPr>
        <w:t>կատարած</w:t>
      </w:r>
      <w:r w:rsidRPr="00DE1E5A">
        <w:rPr>
          <w:rFonts w:ascii="GHEA Grapalat" w:hAnsi="GHEA Grapalat"/>
          <w:sz w:val="20"/>
          <w:lang w:val="af-ZA"/>
        </w:rPr>
        <w:t xml:space="preserve"> </w:t>
      </w:r>
      <w:r w:rsidRPr="00DE1E5A">
        <w:rPr>
          <w:rFonts w:ascii="GHEA Grapalat" w:hAnsi="GHEA Grapalat"/>
          <w:sz w:val="20"/>
          <w:lang w:val="hy-AM"/>
        </w:rPr>
        <w:t>նշումներով</w:t>
      </w:r>
      <w:r w:rsidRPr="00DE1E5A">
        <w:rPr>
          <w:rFonts w:ascii="GHEA Grapalat" w:hAnsi="GHEA Grapalat"/>
          <w:sz w:val="20"/>
          <w:lang w:val="af-ZA"/>
        </w:rPr>
        <w:t xml:space="preserve"> </w:t>
      </w:r>
      <w:r w:rsidRPr="00DE1E5A">
        <w:rPr>
          <w:rFonts w:ascii="GHEA Grapalat" w:hAnsi="GHEA Grapalat"/>
          <w:sz w:val="20"/>
          <w:lang w:val="hy-AM"/>
        </w:rPr>
        <w:t>երկրորդ</w:t>
      </w:r>
      <w:r w:rsidRPr="00DE1E5A">
        <w:rPr>
          <w:rFonts w:ascii="GHEA Grapalat" w:hAnsi="GHEA Grapalat"/>
          <w:sz w:val="20"/>
          <w:lang w:val="af-ZA"/>
        </w:rPr>
        <w:t xml:space="preserve"> </w:t>
      </w:r>
      <w:r w:rsidRPr="00DE1E5A">
        <w:rPr>
          <w:rFonts w:ascii="GHEA Grapalat" w:hAnsi="GHEA Grapalat"/>
          <w:sz w:val="20"/>
          <w:lang w:val="hy-AM"/>
        </w:rPr>
        <w:t>բացող</w:t>
      </w:r>
      <w:r w:rsidRPr="00DE1E5A">
        <w:rPr>
          <w:rFonts w:ascii="GHEA Grapalat" w:hAnsi="GHEA Grapalat"/>
          <w:sz w:val="20"/>
          <w:lang w:val="af-ZA"/>
        </w:rPr>
        <w:t xml:space="preserve"> </w:t>
      </w:r>
      <w:r w:rsidRPr="00DE1E5A">
        <w:rPr>
          <w:rFonts w:ascii="GHEA Grapalat" w:hAnsi="GHEA Grapalat"/>
          <w:sz w:val="20"/>
          <w:lang w:val="hy-AM"/>
        </w:rPr>
        <w:t>անդամի</w:t>
      </w:r>
      <w:r w:rsidRPr="00DE1E5A">
        <w:rPr>
          <w:rFonts w:ascii="GHEA Grapalat" w:hAnsi="GHEA Grapalat"/>
          <w:sz w:val="20"/>
          <w:lang w:val="af-ZA"/>
        </w:rPr>
        <w:t xml:space="preserve"> </w:t>
      </w:r>
      <w:r w:rsidRPr="00DE1E5A">
        <w:rPr>
          <w:rFonts w:ascii="GHEA Grapalat" w:hAnsi="GHEA Grapalat"/>
          <w:sz w:val="20"/>
          <w:lang w:val="hy-AM"/>
        </w:rPr>
        <w:t>դիտարկմանն</w:t>
      </w:r>
      <w:r w:rsidRPr="00DE1E5A">
        <w:rPr>
          <w:rFonts w:ascii="GHEA Grapalat" w:hAnsi="GHEA Grapalat"/>
          <w:sz w:val="20"/>
          <w:lang w:val="af-ZA"/>
        </w:rPr>
        <w:t xml:space="preserve"> </w:t>
      </w:r>
      <w:r w:rsidRPr="00DE1E5A">
        <w:rPr>
          <w:rFonts w:ascii="GHEA Grapalat" w:hAnsi="GHEA Grapalat"/>
          <w:sz w:val="20"/>
          <w:lang w:val="hy-AM"/>
        </w:rPr>
        <w:t>է</w:t>
      </w:r>
      <w:r w:rsidRPr="00DE1E5A">
        <w:rPr>
          <w:rFonts w:ascii="GHEA Grapalat" w:hAnsi="GHEA Grapalat"/>
          <w:sz w:val="20"/>
          <w:lang w:val="af-ZA"/>
        </w:rPr>
        <w:t xml:space="preserve"> </w:t>
      </w:r>
      <w:r w:rsidRPr="00DE1E5A">
        <w:rPr>
          <w:rFonts w:ascii="GHEA Grapalat" w:hAnsi="GHEA Grapalat"/>
          <w:sz w:val="20"/>
          <w:lang w:val="hy-AM"/>
        </w:rPr>
        <w:t>ներկայացնում</w:t>
      </w:r>
      <w:r w:rsidRPr="00DE1E5A">
        <w:rPr>
          <w:rFonts w:ascii="GHEA Grapalat" w:hAnsi="GHEA Grapalat"/>
          <w:sz w:val="20"/>
          <w:lang w:val="af-ZA"/>
        </w:rPr>
        <w:t xml:space="preserve"> </w:t>
      </w:r>
      <w:r w:rsidRPr="00DE1E5A">
        <w:rPr>
          <w:rFonts w:ascii="GHEA Grapalat" w:hAnsi="GHEA Grapalat"/>
          <w:sz w:val="20"/>
          <w:lang w:val="hy-AM"/>
        </w:rPr>
        <w:t>բացման</w:t>
      </w:r>
      <w:r w:rsidRPr="00DE1E5A">
        <w:rPr>
          <w:rFonts w:ascii="GHEA Grapalat" w:hAnsi="GHEA Grapalat"/>
          <w:sz w:val="20"/>
          <w:lang w:val="af-ZA"/>
        </w:rPr>
        <w:t xml:space="preserve"> </w:t>
      </w:r>
      <w:r w:rsidRPr="00DE1E5A">
        <w:rPr>
          <w:rFonts w:ascii="GHEA Grapalat" w:hAnsi="GHEA Grapalat"/>
          <w:sz w:val="20"/>
          <w:lang w:val="hy-AM"/>
        </w:rPr>
        <w:t>ենթակա</w:t>
      </w:r>
      <w:r w:rsidRPr="00DE1E5A">
        <w:rPr>
          <w:rFonts w:ascii="GHEA Grapalat" w:hAnsi="GHEA Grapalat"/>
          <w:sz w:val="20"/>
          <w:lang w:val="af-ZA"/>
        </w:rPr>
        <w:t xml:space="preserve"> </w:t>
      </w:r>
      <w:r w:rsidRPr="00DE1E5A">
        <w:rPr>
          <w:rFonts w:ascii="GHEA Grapalat" w:hAnsi="GHEA Grapalat"/>
          <w:sz w:val="20"/>
          <w:lang w:val="hy-AM"/>
        </w:rPr>
        <w:t>այն</w:t>
      </w:r>
      <w:r w:rsidRPr="00DE1E5A">
        <w:rPr>
          <w:rFonts w:ascii="GHEA Grapalat" w:hAnsi="GHEA Grapalat"/>
          <w:sz w:val="20"/>
          <w:lang w:val="af-ZA"/>
        </w:rPr>
        <w:t xml:space="preserve"> </w:t>
      </w:r>
      <w:r w:rsidRPr="00DE1E5A">
        <w:rPr>
          <w:rFonts w:ascii="GHEA Grapalat" w:hAnsi="GHEA Grapalat"/>
          <w:sz w:val="20"/>
          <w:lang w:val="hy-AM"/>
        </w:rPr>
        <w:t>հայտերի</w:t>
      </w:r>
      <w:r w:rsidRPr="00DE1E5A">
        <w:rPr>
          <w:rFonts w:ascii="GHEA Grapalat" w:hAnsi="GHEA Grapalat"/>
          <w:sz w:val="20"/>
          <w:lang w:val="af-ZA"/>
        </w:rPr>
        <w:t xml:space="preserve"> </w:t>
      </w:r>
      <w:r w:rsidRPr="00DE1E5A">
        <w:rPr>
          <w:rFonts w:ascii="GHEA Grapalat" w:hAnsi="GHEA Grapalat"/>
          <w:sz w:val="20"/>
          <w:lang w:val="hy-AM"/>
        </w:rPr>
        <w:t>ցուցակը</w:t>
      </w:r>
      <w:r w:rsidRPr="00DE1E5A">
        <w:rPr>
          <w:rFonts w:ascii="GHEA Grapalat" w:hAnsi="GHEA Grapalat"/>
          <w:sz w:val="20"/>
          <w:lang w:val="af-ZA"/>
        </w:rPr>
        <w:t xml:space="preserve">, </w:t>
      </w:r>
      <w:r w:rsidRPr="00DE1E5A">
        <w:rPr>
          <w:rFonts w:ascii="GHEA Grapalat" w:hAnsi="GHEA Grapalat"/>
          <w:sz w:val="20"/>
          <w:lang w:val="hy-AM"/>
        </w:rPr>
        <w:t>որոնց</w:t>
      </w:r>
      <w:r w:rsidRPr="00DE1E5A">
        <w:rPr>
          <w:rFonts w:ascii="GHEA Grapalat" w:hAnsi="GHEA Grapalat"/>
          <w:sz w:val="20"/>
          <w:lang w:val="af-ZA"/>
        </w:rPr>
        <w:t xml:space="preserve"> </w:t>
      </w:r>
      <w:r w:rsidRPr="00DE1E5A">
        <w:rPr>
          <w:rFonts w:ascii="GHEA Grapalat" w:hAnsi="GHEA Grapalat"/>
          <w:sz w:val="20"/>
          <w:lang w:val="hy-AM"/>
        </w:rPr>
        <w:t>համակարգը</w:t>
      </w:r>
      <w:r w:rsidRPr="00DE1E5A">
        <w:rPr>
          <w:rFonts w:ascii="GHEA Grapalat" w:hAnsi="GHEA Grapalat"/>
          <w:sz w:val="20"/>
          <w:lang w:val="af-ZA"/>
        </w:rPr>
        <w:t xml:space="preserve"> </w:t>
      </w:r>
      <w:r w:rsidRPr="00DE1E5A">
        <w:rPr>
          <w:rFonts w:ascii="GHEA Grapalat" w:hAnsi="GHEA Grapalat"/>
          <w:sz w:val="20"/>
          <w:lang w:val="hy-AM"/>
        </w:rPr>
        <w:t>դիտել</w:t>
      </w:r>
      <w:r w:rsidRPr="00DE1E5A">
        <w:rPr>
          <w:rFonts w:ascii="GHEA Grapalat" w:hAnsi="GHEA Grapalat"/>
          <w:sz w:val="20"/>
          <w:lang w:val="af-ZA"/>
        </w:rPr>
        <w:t xml:space="preserve"> </w:t>
      </w:r>
      <w:r w:rsidRPr="00DE1E5A">
        <w:rPr>
          <w:rFonts w:ascii="GHEA Grapalat" w:hAnsi="GHEA Grapalat"/>
          <w:sz w:val="20"/>
          <w:lang w:val="hy-AM"/>
        </w:rPr>
        <w:t>է</w:t>
      </w:r>
      <w:r w:rsidRPr="00DE1E5A">
        <w:rPr>
          <w:rFonts w:ascii="GHEA Grapalat" w:hAnsi="GHEA Grapalat"/>
          <w:sz w:val="20"/>
          <w:lang w:val="af-ZA"/>
        </w:rPr>
        <w:t xml:space="preserve"> </w:t>
      </w:r>
      <w:r w:rsidRPr="00DE1E5A">
        <w:rPr>
          <w:rFonts w:ascii="GHEA Grapalat" w:hAnsi="GHEA Grapalat"/>
          <w:sz w:val="20"/>
          <w:lang w:val="hy-AM"/>
        </w:rPr>
        <w:t>որպես</w:t>
      </w:r>
      <w:r w:rsidRPr="00DE1E5A">
        <w:rPr>
          <w:rFonts w:ascii="GHEA Grapalat" w:hAnsi="GHEA Grapalat"/>
          <w:sz w:val="20"/>
          <w:lang w:val="af-ZA"/>
        </w:rPr>
        <w:t xml:space="preserve"> </w:t>
      </w:r>
      <w:r w:rsidRPr="00DE1E5A">
        <w:rPr>
          <w:rFonts w:ascii="GHEA Grapalat" w:hAnsi="GHEA Grapalat"/>
          <w:sz w:val="20"/>
          <w:lang w:val="hy-AM"/>
        </w:rPr>
        <w:t>ներկայացված</w:t>
      </w:r>
      <w:r w:rsidRPr="00DE1E5A">
        <w:rPr>
          <w:rFonts w:ascii="GHEA Grapalat" w:hAnsi="GHEA Grapalat"/>
          <w:sz w:val="20"/>
          <w:lang w:val="af-ZA"/>
        </w:rPr>
        <w:t xml:space="preserve"> (</w:t>
      </w:r>
      <w:r w:rsidRPr="00DE1E5A">
        <w:rPr>
          <w:rFonts w:ascii="GHEA Grapalat" w:hAnsi="GHEA Grapalat"/>
          <w:sz w:val="20"/>
          <w:lang w:val="hy-AM"/>
        </w:rPr>
        <w:t>պիտանի</w:t>
      </w:r>
      <w:r w:rsidRPr="00DE1E5A">
        <w:rPr>
          <w:rFonts w:ascii="GHEA Grapalat" w:hAnsi="GHEA Grapalat"/>
          <w:sz w:val="20"/>
          <w:lang w:val="af-ZA"/>
        </w:rPr>
        <w:t xml:space="preserve">) </w:t>
      </w:r>
      <w:r w:rsidRPr="00DE1E5A">
        <w:rPr>
          <w:rFonts w:ascii="GHEA Grapalat" w:hAnsi="GHEA Grapalat"/>
          <w:sz w:val="20"/>
          <w:lang w:val="hy-AM"/>
        </w:rPr>
        <w:t>հայտեր</w:t>
      </w:r>
      <w:r w:rsidRPr="00DE1E5A">
        <w:rPr>
          <w:rFonts w:ascii="GHEA Grapalat" w:hAnsi="GHEA Grapalat"/>
          <w:sz w:val="20"/>
          <w:lang w:val="af-ZA"/>
        </w:rPr>
        <w:t xml:space="preserve">, </w:t>
      </w:r>
      <w:r w:rsidRPr="00DE1E5A">
        <w:rPr>
          <w:rFonts w:ascii="GHEA Grapalat" w:hAnsi="GHEA Grapalat"/>
          <w:sz w:val="20"/>
          <w:lang w:val="hy-AM"/>
        </w:rPr>
        <w:t>որից</w:t>
      </w:r>
      <w:r w:rsidRPr="00DE1E5A">
        <w:rPr>
          <w:rFonts w:ascii="GHEA Grapalat" w:hAnsi="GHEA Grapalat"/>
          <w:sz w:val="20"/>
          <w:lang w:val="af-ZA"/>
        </w:rPr>
        <w:t xml:space="preserve"> </w:t>
      </w:r>
      <w:r w:rsidRPr="00DE1E5A">
        <w:rPr>
          <w:rFonts w:ascii="GHEA Grapalat" w:hAnsi="GHEA Grapalat"/>
          <w:sz w:val="20"/>
          <w:lang w:val="hy-AM"/>
        </w:rPr>
        <w:t>հետո</w:t>
      </w:r>
      <w:r w:rsidRPr="00DE1E5A">
        <w:rPr>
          <w:rFonts w:ascii="GHEA Grapalat" w:hAnsi="GHEA Grapalat"/>
          <w:sz w:val="20"/>
          <w:lang w:val="af-ZA"/>
        </w:rPr>
        <w:t xml:space="preserve"> </w:t>
      </w:r>
      <w:r w:rsidRPr="00DE1E5A">
        <w:rPr>
          <w:rFonts w:ascii="GHEA Grapalat" w:hAnsi="GHEA Grapalat"/>
          <w:sz w:val="20"/>
          <w:lang w:val="hy-AM"/>
        </w:rPr>
        <w:t>երկրորդ</w:t>
      </w:r>
      <w:r w:rsidRPr="00DE1E5A">
        <w:rPr>
          <w:rFonts w:ascii="GHEA Grapalat" w:hAnsi="GHEA Grapalat"/>
          <w:sz w:val="20"/>
          <w:lang w:val="af-ZA"/>
        </w:rPr>
        <w:t xml:space="preserve"> </w:t>
      </w:r>
      <w:r w:rsidRPr="00DE1E5A">
        <w:rPr>
          <w:rFonts w:ascii="GHEA Grapalat" w:hAnsi="GHEA Grapalat"/>
          <w:sz w:val="20"/>
          <w:lang w:val="hy-AM"/>
        </w:rPr>
        <w:t>բացող</w:t>
      </w:r>
      <w:r w:rsidRPr="00DE1E5A">
        <w:rPr>
          <w:rFonts w:ascii="GHEA Grapalat" w:hAnsi="GHEA Grapalat"/>
          <w:sz w:val="20"/>
          <w:lang w:val="af-ZA"/>
        </w:rPr>
        <w:t xml:space="preserve"> </w:t>
      </w:r>
      <w:r w:rsidRPr="00DE1E5A">
        <w:rPr>
          <w:rFonts w:ascii="GHEA Grapalat" w:hAnsi="GHEA Grapalat"/>
          <w:sz w:val="20"/>
          <w:lang w:val="hy-AM"/>
        </w:rPr>
        <w:t>անդամը</w:t>
      </w:r>
      <w:r w:rsidRPr="00DE1E5A">
        <w:rPr>
          <w:rFonts w:ascii="GHEA Grapalat" w:hAnsi="GHEA Grapalat"/>
          <w:sz w:val="20"/>
          <w:lang w:val="af-ZA"/>
        </w:rPr>
        <w:t xml:space="preserve"> </w:t>
      </w:r>
      <w:r w:rsidRPr="00DE1E5A">
        <w:rPr>
          <w:rFonts w:ascii="GHEA Grapalat" w:hAnsi="GHEA Grapalat"/>
          <w:sz w:val="20"/>
          <w:lang w:val="hy-AM"/>
        </w:rPr>
        <w:t>հաստատում</w:t>
      </w:r>
      <w:r w:rsidRPr="00DE1E5A">
        <w:rPr>
          <w:rFonts w:ascii="GHEA Grapalat" w:hAnsi="GHEA Grapalat"/>
          <w:sz w:val="20"/>
          <w:lang w:val="af-ZA"/>
        </w:rPr>
        <w:t xml:space="preserve"> </w:t>
      </w:r>
      <w:r w:rsidRPr="00DE1E5A">
        <w:rPr>
          <w:rFonts w:ascii="GHEA Grapalat" w:hAnsi="GHEA Grapalat"/>
          <w:sz w:val="20"/>
          <w:lang w:val="hy-AM"/>
        </w:rPr>
        <w:t>է</w:t>
      </w:r>
      <w:r w:rsidRPr="00DE1E5A">
        <w:rPr>
          <w:rFonts w:ascii="GHEA Grapalat" w:hAnsi="GHEA Grapalat"/>
          <w:sz w:val="20"/>
          <w:lang w:val="af-ZA"/>
        </w:rPr>
        <w:t xml:space="preserve"> </w:t>
      </w:r>
      <w:r w:rsidRPr="00DE1E5A">
        <w:rPr>
          <w:rFonts w:ascii="GHEA Grapalat" w:hAnsi="GHEA Grapalat"/>
          <w:sz w:val="20"/>
          <w:lang w:val="hy-AM"/>
        </w:rPr>
        <w:t>իրեն</w:t>
      </w:r>
      <w:r w:rsidRPr="00DE1E5A">
        <w:rPr>
          <w:rFonts w:ascii="GHEA Grapalat" w:hAnsi="GHEA Grapalat"/>
          <w:sz w:val="20"/>
          <w:lang w:val="af-ZA"/>
        </w:rPr>
        <w:t xml:space="preserve"> </w:t>
      </w:r>
      <w:r w:rsidRPr="00DE1E5A">
        <w:rPr>
          <w:rFonts w:ascii="GHEA Grapalat" w:hAnsi="GHEA Grapalat" w:cs="Sylfaen"/>
          <w:sz w:val="20"/>
          <w:lang w:val="hy-AM"/>
        </w:rPr>
        <w:t>ներկայացված</w:t>
      </w:r>
      <w:r w:rsidRPr="00DE1E5A">
        <w:rPr>
          <w:rFonts w:ascii="GHEA Grapalat" w:hAnsi="GHEA Grapalat" w:cs="Sylfaen"/>
          <w:sz w:val="20"/>
          <w:lang w:val="af-ZA"/>
        </w:rPr>
        <w:t xml:space="preserve"> </w:t>
      </w:r>
      <w:r w:rsidRPr="00DE1E5A">
        <w:rPr>
          <w:rFonts w:ascii="GHEA Grapalat" w:hAnsi="GHEA Grapalat" w:cs="Sylfaen"/>
          <w:sz w:val="20"/>
          <w:lang w:val="hy-AM"/>
        </w:rPr>
        <w:t>հայտերի</w:t>
      </w:r>
      <w:r w:rsidRPr="00DE1E5A">
        <w:rPr>
          <w:rFonts w:ascii="GHEA Grapalat" w:hAnsi="GHEA Grapalat" w:cs="Sylfaen"/>
          <w:sz w:val="20"/>
          <w:lang w:val="af-ZA"/>
        </w:rPr>
        <w:t xml:space="preserve"> </w:t>
      </w:r>
      <w:r w:rsidRPr="00DE1E5A">
        <w:rPr>
          <w:rFonts w:ascii="GHEA Grapalat" w:hAnsi="GHEA Grapalat" w:cs="Sylfaen"/>
          <w:sz w:val="20"/>
          <w:lang w:val="hy-AM"/>
        </w:rPr>
        <w:t>ցուցակը</w:t>
      </w:r>
      <w:r w:rsidRPr="00DE1E5A">
        <w:rPr>
          <w:rFonts w:ascii="GHEA Grapalat" w:hAnsi="GHEA Grapalat" w:cs="Sylfaen"/>
          <w:sz w:val="20"/>
          <w:lang w:val="af-ZA"/>
        </w:rPr>
        <w:t xml:space="preserve">: </w:t>
      </w:r>
      <w:r w:rsidRPr="00DE1E5A">
        <w:rPr>
          <w:rFonts w:ascii="GHEA Grapalat" w:hAnsi="GHEA Grapalat" w:cs="Sylfaen"/>
          <w:sz w:val="20"/>
          <w:lang w:val="hy-AM"/>
        </w:rPr>
        <w:t>Հաստատումից</w:t>
      </w:r>
      <w:r w:rsidRPr="00DE1E5A">
        <w:rPr>
          <w:rFonts w:ascii="GHEA Grapalat" w:hAnsi="GHEA Grapalat" w:cs="Sylfaen"/>
          <w:sz w:val="20"/>
          <w:lang w:val="af-ZA"/>
        </w:rPr>
        <w:t xml:space="preserve"> </w:t>
      </w:r>
      <w:r w:rsidRPr="00DE1E5A">
        <w:rPr>
          <w:rFonts w:ascii="GHEA Grapalat" w:hAnsi="GHEA Grapalat" w:cs="Sylfaen"/>
          <w:sz w:val="20"/>
          <w:lang w:val="hy-AM"/>
        </w:rPr>
        <w:t>հետո</w:t>
      </w:r>
      <w:r w:rsidRPr="00DE1E5A">
        <w:rPr>
          <w:rFonts w:ascii="GHEA Grapalat" w:hAnsi="GHEA Grapalat" w:cs="Sylfaen"/>
          <w:sz w:val="20"/>
          <w:lang w:val="af-ZA"/>
        </w:rPr>
        <w:t xml:space="preserve"> </w:t>
      </w:r>
      <w:r w:rsidRPr="00DE1E5A">
        <w:rPr>
          <w:rFonts w:ascii="GHEA Grapalat" w:hAnsi="GHEA Grapalat" w:cs="Sylfaen"/>
          <w:sz w:val="20"/>
          <w:lang w:val="hy-AM"/>
        </w:rPr>
        <w:t>բեռնվում</w:t>
      </w:r>
      <w:r w:rsidRPr="00DE1E5A">
        <w:rPr>
          <w:rFonts w:ascii="GHEA Grapalat" w:hAnsi="GHEA Grapalat" w:cs="Sylfaen"/>
          <w:sz w:val="20"/>
          <w:lang w:val="af-ZA"/>
        </w:rPr>
        <w:t xml:space="preserve"> </w:t>
      </w:r>
      <w:r w:rsidRPr="00DE1E5A">
        <w:rPr>
          <w:rFonts w:ascii="GHEA Grapalat" w:hAnsi="GHEA Grapalat" w:cs="Sylfaen"/>
          <w:sz w:val="20"/>
          <w:lang w:val="hy-AM"/>
        </w:rPr>
        <w:t>է</w:t>
      </w:r>
      <w:r w:rsidRPr="00DE1E5A">
        <w:rPr>
          <w:rFonts w:ascii="GHEA Grapalat" w:hAnsi="GHEA Grapalat" w:cs="Sylfaen"/>
          <w:sz w:val="20"/>
          <w:lang w:val="af-ZA"/>
        </w:rPr>
        <w:t xml:space="preserve"> </w:t>
      </w:r>
      <w:r w:rsidRPr="00DE1E5A">
        <w:rPr>
          <w:rFonts w:ascii="GHEA Grapalat" w:hAnsi="GHEA Grapalat" w:cs="Sylfaen"/>
          <w:sz w:val="20"/>
          <w:lang w:val="hy-AM"/>
        </w:rPr>
        <w:t>հայտերի</w:t>
      </w:r>
      <w:r w:rsidRPr="00DE1E5A">
        <w:rPr>
          <w:rFonts w:ascii="GHEA Grapalat" w:hAnsi="GHEA Grapalat" w:cs="Sylfaen"/>
          <w:sz w:val="20"/>
          <w:lang w:val="af-ZA"/>
        </w:rPr>
        <w:t xml:space="preserve"> </w:t>
      </w:r>
      <w:r w:rsidRPr="00DE1E5A">
        <w:rPr>
          <w:rFonts w:ascii="GHEA Grapalat" w:hAnsi="GHEA Grapalat" w:cs="Sylfaen"/>
          <w:sz w:val="20"/>
          <w:lang w:val="hy-AM"/>
        </w:rPr>
        <w:t>բացման</w:t>
      </w:r>
      <w:r w:rsidRPr="00DE1E5A">
        <w:rPr>
          <w:rFonts w:ascii="GHEA Grapalat" w:hAnsi="GHEA Grapalat" w:cs="Sylfaen"/>
          <w:sz w:val="20"/>
          <w:lang w:val="af-ZA"/>
        </w:rPr>
        <w:t xml:space="preserve"> </w:t>
      </w:r>
      <w:r w:rsidRPr="00DE1E5A">
        <w:rPr>
          <w:rFonts w:ascii="GHEA Grapalat" w:hAnsi="GHEA Grapalat" w:cs="Sylfaen"/>
          <w:sz w:val="20"/>
          <w:lang w:val="hy-AM"/>
        </w:rPr>
        <w:t>մասին</w:t>
      </w:r>
      <w:r w:rsidRPr="00DE1E5A">
        <w:rPr>
          <w:rFonts w:ascii="GHEA Grapalat" w:hAnsi="GHEA Grapalat" w:cs="Sylfaen"/>
          <w:sz w:val="20"/>
          <w:lang w:val="af-ZA"/>
        </w:rPr>
        <w:t xml:space="preserve"> </w:t>
      </w:r>
      <w:r w:rsidRPr="00DE1E5A">
        <w:rPr>
          <w:rFonts w:ascii="GHEA Grapalat" w:hAnsi="GHEA Grapalat" w:cs="Sylfaen"/>
          <w:sz w:val="20"/>
          <w:lang w:val="hy-AM"/>
        </w:rPr>
        <w:t>արձանագրությունը</w:t>
      </w:r>
      <w:r w:rsidRPr="00DE1E5A">
        <w:rPr>
          <w:rFonts w:ascii="GHEA Grapalat" w:hAnsi="GHEA Grapalat" w:cs="Sylfaen"/>
          <w:sz w:val="20"/>
          <w:lang w:val="af-ZA"/>
        </w:rPr>
        <w:t xml:space="preserve"> (</w:t>
      </w:r>
      <w:r w:rsidRPr="00DE1E5A">
        <w:rPr>
          <w:rFonts w:ascii="GHEA Grapalat" w:hAnsi="GHEA Grapalat" w:cs="Sylfaen"/>
          <w:sz w:val="20"/>
          <w:lang w:val="hy-AM"/>
        </w:rPr>
        <w:t>համակարգում՝</w:t>
      </w:r>
      <w:r w:rsidRPr="00DE1E5A">
        <w:rPr>
          <w:rFonts w:ascii="GHEA Grapalat" w:hAnsi="GHEA Grapalat" w:cs="Sylfaen"/>
          <w:sz w:val="20"/>
          <w:lang w:val="af-ZA"/>
        </w:rPr>
        <w:t xml:space="preserve"> </w:t>
      </w:r>
      <w:r w:rsidRPr="00DE1E5A">
        <w:rPr>
          <w:rFonts w:ascii="GHEA Grapalat" w:hAnsi="GHEA Grapalat" w:cs="Sylfaen"/>
          <w:sz w:val="20"/>
          <w:lang w:val="hy-AM"/>
        </w:rPr>
        <w:t>հաշվետվություն</w:t>
      </w:r>
      <w:r w:rsidRPr="00DE1E5A">
        <w:rPr>
          <w:rFonts w:ascii="GHEA Grapalat" w:hAnsi="GHEA Grapalat" w:cs="Sylfaen"/>
          <w:sz w:val="20"/>
          <w:lang w:val="af-ZA"/>
        </w:rPr>
        <w:t xml:space="preserve">), </w:t>
      </w:r>
      <w:r w:rsidRPr="00DE1E5A">
        <w:rPr>
          <w:rFonts w:ascii="GHEA Grapalat" w:hAnsi="GHEA Grapalat" w:cs="Sylfaen"/>
          <w:sz w:val="20"/>
          <w:lang w:val="hy-AM"/>
        </w:rPr>
        <w:t>որը</w:t>
      </w:r>
      <w:r w:rsidRPr="00DE1E5A">
        <w:rPr>
          <w:rFonts w:ascii="GHEA Grapalat" w:hAnsi="GHEA Grapalat" w:cs="Sylfaen"/>
          <w:sz w:val="20"/>
          <w:lang w:val="af-ZA"/>
        </w:rPr>
        <w:t xml:space="preserve"> </w:t>
      </w:r>
      <w:r w:rsidRPr="00DE1E5A">
        <w:rPr>
          <w:rFonts w:ascii="GHEA Grapalat" w:hAnsi="GHEA Grapalat" w:cs="Sylfaen"/>
          <w:sz w:val="20"/>
          <w:lang w:val="hy-AM"/>
        </w:rPr>
        <w:t>հայտերի</w:t>
      </w:r>
      <w:r w:rsidRPr="00DE1E5A">
        <w:rPr>
          <w:rFonts w:ascii="GHEA Grapalat" w:hAnsi="GHEA Grapalat" w:cs="Sylfaen"/>
          <w:sz w:val="20"/>
          <w:lang w:val="af-ZA"/>
        </w:rPr>
        <w:t xml:space="preserve"> </w:t>
      </w:r>
      <w:r w:rsidRPr="00DE1E5A">
        <w:rPr>
          <w:rFonts w:ascii="GHEA Grapalat" w:hAnsi="GHEA Grapalat" w:cs="Sylfaen"/>
          <w:sz w:val="20"/>
          <w:lang w:val="hy-AM"/>
        </w:rPr>
        <w:lastRenderedPageBreak/>
        <w:t>բացման</w:t>
      </w:r>
      <w:r w:rsidRPr="00DE1E5A">
        <w:rPr>
          <w:rFonts w:ascii="GHEA Grapalat" w:hAnsi="GHEA Grapalat" w:cs="Sylfaen"/>
          <w:sz w:val="20"/>
          <w:lang w:val="af-ZA"/>
        </w:rPr>
        <w:t xml:space="preserve"> </w:t>
      </w:r>
      <w:r w:rsidRPr="00DE1E5A">
        <w:rPr>
          <w:rFonts w:ascii="GHEA Grapalat" w:hAnsi="GHEA Grapalat" w:cs="Sylfaen"/>
          <w:sz w:val="20"/>
          <w:lang w:val="hy-AM"/>
        </w:rPr>
        <w:t>օրը</w:t>
      </w:r>
      <w:r w:rsidRPr="00DE1E5A">
        <w:rPr>
          <w:rFonts w:ascii="GHEA Grapalat" w:hAnsi="GHEA Grapalat" w:cs="Sylfaen"/>
          <w:sz w:val="20"/>
          <w:lang w:val="af-ZA"/>
        </w:rPr>
        <w:t xml:space="preserve"> </w:t>
      </w:r>
      <w:r w:rsidRPr="00DE1E5A">
        <w:rPr>
          <w:rFonts w:ascii="GHEA Grapalat" w:hAnsi="GHEA Grapalat" w:cs="Sylfaen"/>
          <w:sz w:val="20"/>
          <w:lang w:val="hy-AM"/>
        </w:rPr>
        <w:t>հանձնաժողովի</w:t>
      </w:r>
      <w:r w:rsidRPr="00DE1E5A">
        <w:rPr>
          <w:rFonts w:ascii="GHEA Grapalat" w:hAnsi="GHEA Grapalat" w:cs="Sylfaen"/>
          <w:sz w:val="20"/>
          <w:lang w:val="af-ZA"/>
        </w:rPr>
        <w:t xml:space="preserve"> </w:t>
      </w:r>
      <w:r w:rsidRPr="00DE1E5A">
        <w:rPr>
          <w:rFonts w:ascii="GHEA Grapalat" w:hAnsi="GHEA Grapalat" w:cs="Sylfaen"/>
          <w:sz w:val="20"/>
          <w:lang w:val="hy-AM"/>
        </w:rPr>
        <w:t>քարտուղարը</w:t>
      </w:r>
      <w:r w:rsidRPr="00DE1E5A">
        <w:rPr>
          <w:rFonts w:ascii="GHEA Grapalat" w:hAnsi="GHEA Grapalat" w:cs="Sylfaen"/>
          <w:sz w:val="20"/>
          <w:lang w:val="af-ZA"/>
        </w:rPr>
        <w:t xml:space="preserve"> </w:t>
      </w:r>
      <w:r w:rsidRPr="00DE1E5A">
        <w:rPr>
          <w:rFonts w:ascii="GHEA Grapalat" w:hAnsi="GHEA Grapalat" w:cs="Sylfaen"/>
          <w:sz w:val="20"/>
          <w:lang w:val="hy-AM"/>
        </w:rPr>
        <w:t xml:space="preserve"> համակարգի միջոցով</w:t>
      </w:r>
      <w:r w:rsidRPr="00DE1E5A">
        <w:rPr>
          <w:rFonts w:ascii="GHEA Grapalat" w:hAnsi="GHEA Grapalat" w:cs="Sylfaen"/>
          <w:sz w:val="20"/>
          <w:lang w:val="af-ZA"/>
        </w:rPr>
        <w:t xml:space="preserve"> </w:t>
      </w:r>
      <w:r w:rsidRPr="00DE1E5A">
        <w:rPr>
          <w:rFonts w:ascii="GHEA Grapalat" w:hAnsi="GHEA Grapalat" w:cs="Sylfaen"/>
          <w:sz w:val="20"/>
          <w:lang w:val="hy-AM"/>
        </w:rPr>
        <w:t>ուղարկում է մասնակիցների էլեկտրոնային փոստերին</w:t>
      </w:r>
      <w:r w:rsidRPr="00DE1E5A">
        <w:rPr>
          <w:rFonts w:ascii="GHEA Grapalat" w:hAnsi="GHEA Grapalat" w:cs="Sylfaen"/>
          <w:sz w:val="20"/>
          <w:lang w:val="af-ZA"/>
        </w:rPr>
        <w:t>:</w:t>
      </w:r>
    </w:p>
    <w:p w:rsidR="00C339E7" w:rsidRPr="00DE1E5A" w:rsidRDefault="00C339E7" w:rsidP="00C339E7">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af-ZA"/>
        </w:rPr>
        <w:t xml:space="preserve">7.2 </w:t>
      </w:r>
      <w:r w:rsidRPr="00DE1E5A">
        <w:rPr>
          <w:rFonts w:ascii="GHEA Grapalat" w:hAnsi="GHEA Grapalat" w:cs="Sylfaen"/>
          <w:sz w:val="20"/>
        </w:rPr>
        <w:t>Հայտերը</w:t>
      </w:r>
      <w:r w:rsidRPr="00DE1E5A">
        <w:rPr>
          <w:rFonts w:ascii="GHEA Grapalat" w:hAnsi="GHEA Grapalat" w:cs="Sylfaen"/>
          <w:sz w:val="20"/>
          <w:lang w:val="af-ZA"/>
        </w:rPr>
        <w:t xml:space="preserve"> </w:t>
      </w:r>
      <w:r w:rsidRPr="00DE1E5A">
        <w:rPr>
          <w:rFonts w:ascii="GHEA Grapalat" w:hAnsi="GHEA Grapalat" w:cs="Sylfaen"/>
          <w:sz w:val="20"/>
        </w:rPr>
        <w:t>գնահատվում</w:t>
      </w:r>
      <w:r w:rsidRPr="00DE1E5A">
        <w:rPr>
          <w:rFonts w:ascii="GHEA Grapalat" w:hAnsi="GHEA Grapalat" w:cs="Sylfaen"/>
          <w:sz w:val="20"/>
          <w:lang w:val="af-ZA"/>
        </w:rPr>
        <w:t xml:space="preserve"> </w:t>
      </w:r>
      <w:r w:rsidRPr="00DE1E5A">
        <w:rPr>
          <w:rFonts w:ascii="GHEA Grapalat" w:hAnsi="GHEA Grapalat" w:cs="Sylfaen"/>
          <w:sz w:val="20"/>
        </w:rPr>
        <w:t>են</w:t>
      </w:r>
      <w:r w:rsidRPr="00DE1E5A">
        <w:rPr>
          <w:rFonts w:ascii="GHEA Grapalat" w:hAnsi="GHEA Grapalat" w:cs="Sylfaen"/>
          <w:sz w:val="20"/>
          <w:lang w:val="af-ZA"/>
        </w:rPr>
        <w:t xml:space="preserve"> </w:t>
      </w:r>
      <w:r w:rsidRPr="00DE1E5A">
        <w:rPr>
          <w:rFonts w:ascii="GHEA Grapalat" w:hAnsi="GHEA Grapalat" w:cs="Sylfaen"/>
          <w:sz w:val="20"/>
        </w:rPr>
        <w:t>սույն</w:t>
      </w:r>
      <w:r w:rsidRPr="00DE1E5A">
        <w:rPr>
          <w:rFonts w:ascii="GHEA Grapalat" w:hAnsi="GHEA Grapalat" w:cs="Sylfaen"/>
          <w:sz w:val="20"/>
          <w:lang w:val="af-ZA"/>
        </w:rPr>
        <w:t xml:space="preserve"> </w:t>
      </w:r>
      <w:r w:rsidRPr="00DE1E5A">
        <w:rPr>
          <w:rFonts w:ascii="GHEA Grapalat" w:hAnsi="GHEA Grapalat" w:cs="Sylfaen"/>
          <w:sz w:val="20"/>
        </w:rPr>
        <w:t>հրավերով</w:t>
      </w:r>
      <w:r w:rsidRPr="00DE1E5A">
        <w:rPr>
          <w:rFonts w:ascii="GHEA Grapalat" w:hAnsi="GHEA Grapalat" w:cs="Sylfaen"/>
          <w:sz w:val="20"/>
          <w:lang w:val="af-ZA"/>
        </w:rPr>
        <w:t xml:space="preserve"> </w:t>
      </w:r>
      <w:r w:rsidRPr="00DE1E5A">
        <w:rPr>
          <w:rFonts w:ascii="GHEA Grapalat" w:hAnsi="GHEA Grapalat" w:cs="Sylfaen"/>
          <w:sz w:val="20"/>
        </w:rPr>
        <w:t>սահմանված</w:t>
      </w:r>
      <w:r w:rsidRPr="00DE1E5A">
        <w:rPr>
          <w:rFonts w:ascii="GHEA Grapalat" w:hAnsi="GHEA Grapalat" w:cs="Sylfaen"/>
          <w:sz w:val="20"/>
          <w:lang w:val="af-ZA"/>
        </w:rPr>
        <w:t xml:space="preserve"> </w:t>
      </w:r>
      <w:r w:rsidRPr="00DE1E5A">
        <w:rPr>
          <w:rFonts w:ascii="GHEA Grapalat" w:hAnsi="GHEA Grapalat" w:cs="Sylfaen"/>
          <w:sz w:val="20"/>
        </w:rPr>
        <w:t>կարգով</w:t>
      </w:r>
      <w:r w:rsidRPr="00DE1E5A">
        <w:rPr>
          <w:rFonts w:ascii="GHEA Grapalat" w:hAnsi="GHEA Grapalat" w:cs="Sylfaen"/>
          <w:sz w:val="20"/>
          <w:lang w:val="af-ZA"/>
        </w:rPr>
        <w:t xml:space="preserve">: </w:t>
      </w:r>
    </w:p>
    <w:p w:rsidR="00C339E7" w:rsidRPr="00DE1E5A" w:rsidRDefault="00C339E7" w:rsidP="00C339E7">
      <w:pPr>
        <w:spacing w:after="0" w:line="240" w:lineRule="auto"/>
        <w:ind w:firstLine="567"/>
        <w:jc w:val="both"/>
        <w:rPr>
          <w:rFonts w:ascii="GHEA Grapalat" w:hAnsi="GHEA Grapalat" w:cs="Sylfaen"/>
          <w:sz w:val="20"/>
          <w:lang w:val="af-ZA"/>
        </w:rPr>
      </w:pPr>
      <w:r w:rsidRPr="00DE1E5A">
        <w:rPr>
          <w:rFonts w:ascii="GHEA Grapalat" w:hAnsi="GHEA Grapalat" w:cs="Sylfaen"/>
          <w:sz w:val="20"/>
        </w:rPr>
        <w:t>Հայտերի</w:t>
      </w:r>
      <w:r w:rsidRPr="00DE1E5A">
        <w:rPr>
          <w:rFonts w:ascii="GHEA Grapalat" w:hAnsi="GHEA Grapalat" w:cs="Sylfaen"/>
          <w:sz w:val="20"/>
          <w:lang w:val="af-ZA"/>
        </w:rPr>
        <w:t xml:space="preserve"> </w:t>
      </w:r>
      <w:r w:rsidRPr="00DE1E5A">
        <w:rPr>
          <w:rFonts w:ascii="GHEA Grapalat" w:hAnsi="GHEA Grapalat" w:cs="Sylfaen"/>
          <w:sz w:val="20"/>
        </w:rPr>
        <w:t>գնահատումն</w:t>
      </w:r>
      <w:r w:rsidRPr="00DE1E5A">
        <w:rPr>
          <w:rFonts w:ascii="GHEA Grapalat" w:hAnsi="GHEA Grapalat" w:cs="Sylfaen"/>
          <w:sz w:val="20"/>
          <w:lang w:val="af-ZA"/>
        </w:rPr>
        <w:t xml:space="preserve"> </w:t>
      </w:r>
      <w:r w:rsidRPr="00DE1E5A">
        <w:rPr>
          <w:rFonts w:ascii="GHEA Grapalat" w:hAnsi="GHEA Grapalat" w:cs="Sylfaen"/>
          <w:sz w:val="20"/>
        </w:rPr>
        <w:t>իրականացվում</w:t>
      </w:r>
      <w:r w:rsidRPr="00DE1E5A">
        <w:rPr>
          <w:rFonts w:ascii="GHEA Grapalat" w:hAnsi="GHEA Grapalat" w:cs="Sylfaen"/>
          <w:sz w:val="20"/>
          <w:lang w:val="af-ZA"/>
        </w:rPr>
        <w:t xml:space="preserve"> </w:t>
      </w:r>
      <w:r w:rsidRPr="00DE1E5A">
        <w:rPr>
          <w:rFonts w:ascii="GHEA Grapalat" w:hAnsi="GHEA Grapalat" w:cs="Sylfaen"/>
          <w:sz w:val="20"/>
        </w:rPr>
        <w:t>է</w:t>
      </w:r>
      <w:r w:rsidRPr="00DE1E5A">
        <w:rPr>
          <w:rFonts w:ascii="GHEA Grapalat" w:hAnsi="GHEA Grapalat" w:cs="Sylfaen"/>
          <w:sz w:val="20"/>
          <w:lang w:val="af-ZA"/>
        </w:rPr>
        <w:t xml:space="preserve"> </w:t>
      </w:r>
      <w:r w:rsidRPr="00DE1E5A">
        <w:rPr>
          <w:rFonts w:ascii="GHEA Grapalat" w:hAnsi="GHEA Grapalat" w:cs="Sylfaen"/>
          <w:sz w:val="20"/>
        </w:rPr>
        <w:t>դրանց</w:t>
      </w:r>
      <w:r w:rsidRPr="00DE1E5A">
        <w:rPr>
          <w:rFonts w:ascii="GHEA Grapalat" w:hAnsi="GHEA Grapalat" w:cs="Sylfaen"/>
          <w:sz w:val="20"/>
          <w:lang w:val="af-ZA"/>
        </w:rPr>
        <w:t xml:space="preserve"> </w:t>
      </w:r>
      <w:r w:rsidRPr="00DE1E5A">
        <w:rPr>
          <w:rFonts w:ascii="GHEA Grapalat" w:hAnsi="GHEA Grapalat" w:cs="Sylfaen"/>
          <w:sz w:val="20"/>
        </w:rPr>
        <w:t>ներկայացման</w:t>
      </w:r>
      <w:r w:rsidRPr="00DE1E5A">
        <w:rPr>
          <w:rFonts w:ascii="GHEA Grapalat" w:hAnsi="GHEA Grapalat" w:cs="Sylfaen"/>
          <w:sz w:val="20"/>
          <w:lang w:val="af-ZA"/>
        </w:rPr>
        <w:t xml:space="preserve"> </w:t>
      </w:r>
      <w:r w:rsidRPr="00DE1E5A">
        <w:rPr>
          <w:rFonts w:ascii="GHEA Grapalat" w:hAnsi="GHEA Grapalat" w:cs="Sylfaen"/>
          <w:sz w:val="20"/>
        </w:rPr>
        <w:t>վերջնաժամկետը</w:t>
      </w:r>
      <w:r w:rsidRPr="00DE1E5A">
        <w:rPr>
          <w:rFonts w:ascii="GHEA Grapalat" w:hAnsi="GHEA Grapalat" w:cs="Sylfaen"/>
          <w:sz w:val="20"/>
          <w:lang w:val="af-ZA"/>
        </w:rPr>
        <w:t xml:space="preserve"> </w:t>
      </w:r>
      <w:r w:rsidRPr="00DE1E5A">
        <w:rPr>
          <w:rFonts w:ascii="GHEA Grapalat" w:hAnsi="GHEA Grapalat" w:cs="Sylfaen"/>
          <w:sz w:val="20"/>
        </w:rPr>
        <w:t>լրանալու</w:t>
      </w:r>
      <w:r w:rsidRPr="00DE1E5A">
        <w:rPr>
          <w:rFonts w:ascii="GHEA Grapalat" w:hAnsi="GHEA Grapalat" w:cs="Sylfaen"/>
          <w:sz w:val="20"/>
          <w:lang w:val="af-ZA"/>
        </w:rPr>
        <w:t xml:space="preserve"> </w:t>
      </w:r>
      <w:r w:rsidRPr="00DE1E5A">
        <w:rPr>
          <w:rFonts w:ascii="GHEA Grapalat" w:hAnsi="GHEA Grapalat" w:cs="Sylfaen"/>
          <w:sz w:val="20"/>
        </w:rPr>
        <w:t>օրվանից</w:t>
      </w:r>
      <w:r w:rsidRPr="00DE1E5A">
        <w:rPr>
          <w:rFonts w:ascii="GHEA Grapalat" w:hAnsi="GHEA Grapalat" w:cs="Sylfaen"/>
          <w:sz w:val="20"/>
          <w:lang w:val="af-ZA"/>
        </w:rPr>
        <w:t xml:space="preserve"> </w:t>
      </w:r>
      <w:r w:rsidRPr="00DE1E5A">
        <w:rPr>
          <w:rFonts w:ascii="GHEA Grapalat" w:hAnsi="GHEA Grapalat" w:cs="Sylfaen"/>
          <w:sz w:val="20"/>
        </w:rPr>
        <w:t>հաշված</w:t>
      </w:r>
      <w:r w:rsidRPr="00DE1E5A">
        <w:rPr>
          <w:rFonts w:ascii="GHEA Grapalat" w:hAnsi="GHEA Grapalat" w:cs="Sylfaen"/>
          <w:sz w:val="20"/>
          <w:lang w:val="af-ZA"/>
        </w:rPr>
        <w:t xml:space="preserve"> </w:t>
      </w:r>
      <w:r w:rsidRPr="00DE1E5A">
        <w:rPr>
          <w:rFonts w:ascii="GHEA Grapalat" w:hAnsi="GHEA Grapalat" w:cs="Sylfaen"/>
          <w:sz w:val="20"/>
        </w:rPr>
        <w:t>մինչև</w:t>
      </w:r>
      <w:r w:rsidRPr="00DE1E5A">
        <w:rPr>
          <w:rFonts w:ascii="GHEA Grapalat" w:hAnsi="GHEA Grapalat" w:cs="Sylfaen"/>
          <w:sz w:val="20"/>
          <w:lang w:val="af-ZA"/>
        </w:rPr>
        <w:t xml:space="preserve"> </w:t>
      </w:r>
      <w:r w:rsidRPr="00DE1E5A">
        <w:rPr>
          <w:rFonts w:ascii="GHEA Grapalat" w:hAnsi="GHEA Grapalat" w:cs="Sylfaen"/>
          <w:sz w:val="20"/>
        </w:rPr>
        <w:t>հինգ</w:t>
      </w:r>
      <w:r w:rsidRPr="00DE1E5A">
        <w:rPr>
          <w:rFonts w:ascii="GHEA Grapalat" w:hAnsi="GHEA Grapalat" w:cs="Sylfaen"/>
          <w:sz w:val="20"/>
          <w:lang w:val="af-ZA"/>
        </w:rPr>
        <w:t xml:space="preserve">, </w:t>
      </w:r>
      <w:r w:rsidRPr="00DE1E5A">
        <w:rPr>
          <w:rFonts w:ascii="GHEA Grapalat" w:hAnsi="GHEA Grapalat" w:cs="Sylfaen"/>
          <w:sz w:val="20"/>
        </w:rPr>
        <w:t>իսկ</w:t>
      </w:r>
      <w:r w:rsidRPr="00DE1E5A">
        <w:rPr>
          <w:rFonts w:ascii="GHEA Grapalat" w:hAnsi="GHEA Grapalat" w:cs="Sylfaen"/>
          <w:sz w:val="20"/>
          <w:lang w:val="af-ZA"/>
        </w:rPr>
        <w:t xml:space="preserve"> </w:t>
      </w:r>
      <w:r w:rsidRPr="00DE1E5A">
        <w:rPr>
          <w:rFonts w:ascii="GHEA Grapalat" w:hAnsi="GHEA Grapalat" w:cs="Sylfaen"/>
          <w:sz w:val="20"/>
        </w:rPr>
        <w:t>առաջին</w:t>
      </w:r>
      <w:r w:rsidRPr="00DE1E5A">
        <w:rPr>
          <w:rFonts w:ascii="GHEA Grapalat" w:hAnsi="GHEA Grapalat" w:cs="Sylfaen"/>
          <w:sz w:val="20"/>
          <w:lang w:val="af-ZA"/>
        </w:rPr>
        <w:t xml:space="preserve"> </w:t>
      </w:r>
      <w:r w:rsidRPr="00DE1E5A">
        <w:rPr>
          <w:rFonts w:ascii="GHEA Grapalat" w:hAnsi="GHEA Grapalat" w:cs="Sylfaen"/>
          <w:sz w:val="20"/>
        </w:rPr>
        <w:t>տեղը</w:t>
      </w:r>
      <w:r w:rsidRPr="00DE1E5A">
        <w:rPr>
          <w:rFonts w:ascii="GHEA Grapalat" w:hAnsi="GHEA Grapalat" w:cs="Sylfaen"/>
          <w:sz w:val="20"/>
          <w:lang w:val="af-ZA"/>
        </w:rPr>
        <w:t xml:space="preserve"> </w:t>
      </w:r>
      <w:r w:rsidRPr="00DE1E5A">
        <w:rPr>
          <w:rFonts w:ascii="GHEA Grapalat" w:hAnsi="GHEA Grapalat" w:cs="Sylfaen"/>
          <w:sz w:val="20"/>
        </w:rPr>
        <w:t>զբաղեցրած</w:t>
      </w:r>
      <w:r w:rsidRPr="00DE1E5A">
        <w:rPr>
          <w:rFonts w:ascii="GHEA Grapalat" w:hAnsi="GHEA Grapalat" w:cs="Sylfaen"/>
          <w:sz w:val="20"/>
          <w:lang w:val="af-ZA"/>
        </w:rPr>
        <w:t xml:space="preserve"> </w:t>
      </w:r>
      <w:r w:rsidRPr="00DE1E5A">
        <w:rPr>
          <w:rFonts w:ascii="GHEA Grapalat" w:hAnsi="GHEA Grapalat" w:cs="Sylfaen"/>
          <w:sz w:val="20"/>
        </w:rPr>
        <w:t>մասնակցի</w:t>
      </w:r>
      <w:r w:rsidRPr="00DE1E5A">
        <w:rPr>
          <w:rFonts w:ascii="GHEA Grapalat" w:hAnsi="GHEA Grapalat" w:cs="Sylfaen"/>
          <w:sz w:val="20"/>
          <w:lang w:val="af-ZA"/>
        </w:rPr>
        <w:t xml:space="preserve"> </w:t>
      </w:r>
      <w:r w:rsidRPr="00DE1E5A">
        <w:rPr>
          <w:rFonts w:ascii="GHEA Grapalat" w:hAnsi="GHEA Grapalat" w:cs="Sylfaen"/>
          <w:sz w:val="20"/>
        </w:rPr>
        <w:t>ներկայացրած</w:t>
      </w:r>
      <w:r w:rsidRPr="00DE1E5A">
        <w:rPr>
          <w:rFonts w:ascii="GHEA Grapalat" w:hAnsi="GHEA Grapalat" w:cs="Sylfaen"/>
          <w:sz w:val="20"/>
          <w:lang w:val="af-ZA"/>
        </w:rPr>
        <w:t xml:space="preserve"> </w:t>
      </w:r>
      <w:r w:rsidRPr="00DE1E5A">
        <w:rPr>
          <w:rFonts w:ascii="GHEA Grapalat" w:hAnsi="GHEA Grapalat" w:cs="Sylfaen"/>
          <w:sz w:val="20"/>
        </w:rPr>
        <w:t>փաստաթղթերի</w:t>
      </w:r>
      <w:r w:rsidRPr="00DE1E5A">
        <w:rPr>
          <w:rFonts w:ascii="GHEA Grapalat" w:hAnsi="GHEA Grapalat" w:cs="Sylfaen"/>
          <w:sz w:val="20"/>
          <w:lang w:val="af-ZA"/>
        </w:rPr>
        <w:t xml:space="preserve"> </w:t>
      </w:r>
      <w:r w:rsidRPr="00DE1E5A">
        <w:rPr>
          <w:rFonts w:ascii="GHEA Grapalat" w:hAnsi="GHEA Grapalat" w:cs="Sylfaen"/>
          <w:sz w:val="20"/>
        </w:rPr>
        <w:t>գնահատումը</w:t>
      </w:r>
      <w:r w:rsidRPr="00DE1E5A">
        <w:rPr>
          <w:rFonts w:ascii="GHEA Grapalat" w:hAnsi="GHEA Grapalat" w:cs="Sylfaen"/>
          <w:sz w:val="20"/>
          <w:lang w:val="af-ZA"/>
        </w:rPr>
        <w:t xml:space="preserve">` </w:t>
      </w:r>
      <w:r w:rsidRPr="00DE1E5A">
        <w:rPr>
          <w:rFonts w:ascii="GHEA Grapalat" w:hAnsi="GHEA Grapalat" w:cs="Sylfaen"/>
          <w:sz w:val="20"/>
        </w:rPr>
        <w:t>դրանք</w:t>
      </w:r>
      <w:r w:rsidRPr="00DE1E5A">
        <w:rPr>
          <w:rFonts w:ascii="GHEA Grapalat" w:hAnsi="GHEA Grapalat" w:cs="Sylfaen"/>
          <w:sz w:val="20"/>
          <w:lang w:val="af-ZA"/>
        </w:rPr>
        <w:t xml:space="preserve"> </w:t>
      </w:r>
      <w:r w:rsidRPr="00DE1E5A">
        <w:rPr>
          <w:rFonts w:ascii="GHEA Grapalat" w:hAnsi="GHEA Grapalat" w:cs="Sylfaen"/>
          <w:sz w:val="20"/>
        </w:rPr>
        <w:t>ներկայացվելու</w:t>
      </w:r>
      <w:r w:rsidRPr="00DE1E5A">
        <w:rPr>
          <w:rFonts w:ascii="GHEA Grapalat" w:hAnsi="GHEA Grapalat" w:cs="Sylfaen"/>
          <w:sz w:val="20"/>
          <w:lang w:val="af-ZA"/>
        </w:rPr>
        <w:t xml:space="preserve"> </w:t>
      </w:r>
      <w:r w:rsidRPr="00DE1E5A">
        <w:rPr>
          <w:rFonts w:ascii="GHEA Grapalat" w:hAnsi="GHEA Grapalat" w:cs="Sylfaen"/>
          <w:sz w:val="20"/>
        </w:rPr>
        <w:t>օրվանից</w:t>
      </w:r>
      <w:r w:rsidRPr="00DE1E5A">
        <w:rPr>
          <w:rFonts w:ascii="GHEA Grapalat" w:hAnsi="GHEA Grapalat" w:cs="Sylfaen"/>
          <w:sz w:val="20"/>
          <w:lang w:val="af-ZA"/>
        </w:rPr>
        <w:t xml:space="preserve"> </w:t>
      </w:r>
      <w:r w:rsidRPr="00DE1E5A">
        <w:rPr>
          <w:rFonts w:ascii="GHEA Grapalat" w:hAnsi="GHEA Grapalat" w:cs="Sylfaen"/>
          <w:sz w:val="20"/>
        </w:rPr>
        <w:t>հաշված</w:t>
      </w:r>
      <w:r w:rsidRPr="00DE1E5A">
        <w:rPr>
          <w:rFonts w:ascii="GHEA Grapalat" w:hAnsi="GHEA Grapalat" w:cs="Sylfaen"/>
          <w:sz w:val="20"/>
          <w:lang w:val="af-ZA"/>
        </w:rPr>
        <w:t xml:space="preserve"> </w:t>
      </w:r>
      <w:r w:rsidRPr="00DE1E5A">
        <w:rPr>
          <w:rFonts w:ascii="GHEA Grapalat" w:hAnsi="GHEA Grapalat" w:cs="Sylfaen"/>
          <w:sz w:val="20"/>
        </w:rPr>
        <w:t>մինչև</w:t>
      </w:r>
      <w:r w:rsidRPr="00DE1E5A">
        <w:rPr>
          <w:rFonts w:ascii="GHEA Grapalat" w:hAnsi="GHEA Grapalat" w:cs="Sylfaen"/>
          <w:sz w:val="20"/>
          <w:lang w:val="af-ZA"/>
        </w:rPr>
        <w:t xml:space="preserve"> </w:t>
      </w:r>
      <w:r w:rsidRPr="00DE1E5A">
        <w:rPr>
          <w:rFonts w:ascii="GHEA Grapalat" w:hAnsi="GHEA Grapalat" w:cs="Sylfaen"/>
          <w:sz w:val="20"/>
        </w:rPr>
        <w:t>տաս</w:t>
      </w:r>
      <w:r w:rsidRPr="00DE1E5A">
        <w:rPr>
          <w:rFonts w:ascii="GHEA Grapalat" w:hAnsi="GHEA Grapalat" w:cs="Sylfaen"/>
          <w:sz w:val="20"/>
          <w:lang w:val="af-ZA"/>
        </w:rPr>
        <w:t xml:space="preserve"> </w:t>
      </w:r>
      <w:r w:rsidRPr="00DE1E5A">
        <w:rPr>
          <w:rFonts w:ascii="GHEA Grapalat" w:hAnsi="GHEA Grapalat" w:cs="Sylfaen"/>
          <w:sz w:val="20"/>
        </w:rPr>
        <w:t>աշխատանքային</w:t>
      </w:r>
      <w:r w:rsidRPr="00DE1E5A">
        <w:rPr>
          <w:rFonts w:ascii="GHEA Grapalat" w:hAnsi="GHEA Grapalat" w:cs="Sylfaen"/>
          <w:sz w:val="20"/>
          <w:lang w:val="af-ZA"/>
        </w:rPr>
        <w:t xml:space="preserve"> </w:t>
      </w:r>
      <w:r w:rsidRPr="00DE1E5A">
        <w:rPr>
          <w:rFonts w:ascii="GHEA Grapalat" w:hAnsi="GHEA Grapalat" w:cs="Sylfaen"/>
          <w:sz w:val="20"/>
        </w:rPr>
        <w:t>օրվա</w:t>
      </w:r>
      <w:r w:rsidRPr="00DE1E5A">
        <w:rPr>
          <w:rFonts w:ascii="GHEA Grapalat" w:hAnsi="GHEA Grapalat" w:cs="Sylfaen"/>
          <w:sz w:val="20"/>
          <w:lang w:val="af-ZA"/>
        </w:rPr>
        <w:t xml:space="preserve"> </w:t>
      </w:r>
      <w:r w:rsidRPr="00DE1E5A">
        <w:rPr>
          <w:rFonts w:ascii="GHEA Grapalat" w:hAnsi="GHEA Grapalat" w:cs="Sylfaen"/>
          <w:sz w:val="20"/>
        </w:rPr>
        <w:t>ընթացքում</w:t>
      </w:r>
      <w:r w:rsidRPr="00DE1E5A">
        <w:rPr>
          <w:rFonts w:ascii="GHEA Grapalat" w:hAnsi="GHEA Grapalat" w:cs="Sylfaen"/>
          <w:sz w:val="20"/>
          <w:lang w:val="af-ZA"/>
        </w:rPr>
        <w:t>:</w:t>
      </w:r>
      <w:r w:rsidRPr="00DE1E5A">
        <w:rPr>
          <w:rStyle w:val="FootnoteReference"/>
          <w:rFonts w:ascii="GHEA Grapalat" w:hAnsi="GHEA Grapalat" w:cs="Sylfaen"/>
          <w:sz w:val="20"/>
        </w:rPr>
        <w:footnoteReference w:id="4"/>
      </w:r>
    </w:p>
    <w:p w:rsidR="00C339E7" w:rsidRPr="00DE1E5A" w:rsidRDefault="00C339E7" w:rsidP="00C339E7">
      <w:pPr>
        <w:spacing w:after="0" w:line="240" w:lineRule="auto"/>
        <w:ind w:firstLine="567"/>
        <w:jc w:val="both"/>
        <w:rPr>
          <w:rFonts w:ascii="GHEA Grapalat" w:hAnsi="GHEA Grapalat" w:cs="Sylfaen"/>
          <w:sz w:val="20"/>
          <w:lang w:val="af-ZA"/>
        </w:rPr>
      </w:pPr>
      <w:r w:rsidRPr="00DE1E5A">
        <w:rPr>
          <w:rFonts w:ascii="GHEA Grapalat" w:hAnsi="GHEA Grapalat" w:cs="Sylfaen"/>
          <w:sz w:val="20"/>
        </w:rPr>
        <w:t>Բավարար</w:t>
      </w:r>
      <w:r w:rsidRPr="00DE1E5A">
        <w:rPr>
          <w:rFonts w:ascii="GHEA Grapalat" w:hAnsi="GHEA Grapalat" w:cs="Sylfaen"/>
          <w:sz w:val="20"/>
          <w:lang w:val="af-ZA"/>
        </w:rPr>
        <w:t xml:space="preserve"> </w:t>
      </w:r>
      <w:r w:rsidRPr="00DE1E5A">
        <w:rPr>
          <w:rFonts w:ascii="GHEA Grapalat" w:hAnsi="GHEA Grapalat" w:cs="Sylfaen"/>
          <w:sz w:val="20"/>
        </w:rPr>
        <w:t>են</w:t>
      </w:r>
      <w:r w:rsidRPr="00DE1E5A">
        <w:rPr>
          <w:rFonts w:ascii="GHEA Grapalat" w:hAnsi="GHEA Grapalat" w:cs="Sylfaen"/>
          <w:sz w:val="20"/>
          <w:lang w:val="af-ZA"/>
        </w:rPr>
        <w:t xml:space="preserve"> </w:t>
      </w:r>
      <w:r w:rsidRPr="00DE1E5A">
        <w:rPr>
          <w:rFonts w:ascii="GHEA Grapalat" w:hAnsi="GHEA Grapalat" w:cs="Sylfaen"/>
          <w:sz w:val="20"/>
        </w:rPr>
        <w:t>գնահատվում</w:t>
      </w:r>
      <w:r w:rsidRPr="00DE1E5A">
        <w:rPr>
          <w:rFonts w:ascii="GHEA Grapalat" w:hAnsi="GHEA Grapalat" w:cs="Sylfaen"/>
          <w:sz w:val="20"/>
          <w:lang w:val="af-ZA"/>
        </w:rPr>
        <w:t xml:space="preserve"> </w:t>
      </w:r>
      <w:r w:rsidRPr="00DE1E5A">
        <w:rPr>
          <w:rFonts w:ascii="GHEA Grapalat" w:hAnsi="GHEA Grapalat" w:cs="Sylfaen"/>
          <w:sz w:val="20"/>
        </w:rPr>
        <w:t>սույն</w:t>
      </w:r>
      <w:r w:rsidRPr="00DE1E5A">
        <w:rPr>
          <w:rFonts w:ascii="GHEA Grapalat" w:hAnsi="GHEA Grapalat" w:cs="Sylfaen"/>
          <w:sz w:val="20"/>
          <w:lang w:val="af-ZA"/>
        </w:rPr>
        <w:t xml:space="preserve"> </w:t>
      </w:r>
      <w:r w:rsidRPr="00DE1E5A">
        <w:rPr>
          <w:rFonts w:ascii="GHEA Grapalat" w:hAnsi="GHEA Grapalat" w:cs="Sylfaen"/>
          <w:sz w:val="20"/>
        </w:rPr>
        <w:t>հրավերով</w:t>
      </w:r>
      <w:r w:rsidRPr="00DE1E5A">
        <w:rPr>
          <w:rFonts w:ascii="GHEA Grapalat" w:hAnsi="GHEA Grapalat" w:cs="Sylfaen"/>
          <w:sz w:val="20"/>
          <w:lang w:val="af-ZA"/>
        </w:rPr>
        <w:t xml:space="preserve"> </w:t>
      </w:r>
      <w:r w:rsidRPr="00DE1E5A">
        <w:rPr>
          <w:rFonts w:ascii="GHEA Grapalat" w:hAnsi="GHEA Grapalat" w:cs="Sylfaen"/>
          <w:sz w:val="20"/>
        </w:rPr>
        <w:t>նախատեսված</w:t>
      </w:r>
      <w:r w:rsidRPr="00DE1E5A">
        <w:rPr>
          <w:rFonts w:ascii="GHEA Grapalat" w:hAnsi="GHEA Grapalat" w:cs="Sylfaen"/>
          <w:sz w:val="20"/>
          <w:lang w:val="af-ZA"/>
        </w:rPr>
        <w:t xml:space="preserve"> </w:t>
      </w:r>
      <w:r w:rsidRPr="00DE1E5A">
        <w:rPr>
          <w:rFonts w:ascii="GHEA Grapalat" w:hAnsi="GHEA Grapalat" w:cs="Sylfaen"/>
          <w:sz w:val="20"/>
        </w:rPr>
        <w:t>պայմաններին</w:t>
      </w:r>
      <w:r w:rsidRPr="00DE1E5A">
        <w:rPr>
          <w:rFonts w:ascii="GHEA Grapalat" w:hAnsi="GHEA Grapalat" w:cs="Sylfaen"/>
          <w:sz w:val="20"/>
          <w:lang w:val="af-ZA"/>
        </w:rPr>
        <w:t xml:space="preserve"> </w:t>
      </w:r>
      <w:r w:rsidRPr="00DE1E5A">
        <w:rPr>
          <w:rFonts w:ascii="GHEA Grapalat" w:hAnsi="GHEA Grapalat" w:cs="Sylfaen"/>
          <w:sz w:val="20"/>
        </w:rPr>
        <w:t>համապատասխանող</w:t>
      </w:r>
      <w:r w:rsidRPr="00DE1E5A">
        <w:rPr>
          <w:rFonts w:ascii="GHEA Grapalat" w:hAnsi="GHEA Grapalat" w:cs="Sylfaen"/>
          <w:sz w:val="20"/>
          <w:lang w:val="af-ZA"/>
        </w:rPr>
        <w:t xml:space="preserve"> </w:t>
      </w:r>
      <w:r w:rsidRPr="00DE1E5A">
        <w:rPr>
          <w:rFonts w:ascii="GHEA Grapalat" w:hAnsi="GHEA Grapalat" w:cs="Sylfaen"/>
          <w:sz w:val="20"/>
        </w:rPr>
        <w:t>հայտերը</w:t>
      </w:r>
      <w:r w:rsidRPr="00DE1E5A">
        <w:rPr>
          <w:rFonts w:ascii="GHEA Grapalat" w:hAnsi="GHEA Grapalat" w:cs="Sylfaen"/>
          <w:sz w:val="20"/>
          <w:lang w:val="af-ZA"/>
        </w:rPr>
        <w:t xml:space="preserve">, </w:t>
      </w:r>
      <w:r w:rsidRPr="00DE1E5A">
        <w:rPr>
          <w:rFonts w:ascii="GHEA Grapalat" w:hAnsi="GHEA Grapalat" w:cs="Sylfaen"/>
          <w:sz w:val="20"/>
        </w:rPr>
        <w:t>հակառակ</w:t>
      </w:r>
      <w:r w:rsidRPr="00DE1E5A">
        <w:rPr>
          <w:rFonts w:ascii="GHEA Grapalat" w:hAnsi="GHEA Grapalat" w:cs="Sylfaen"/>
          <w:sz w:val="20"/>
          <w:lang w:val="af-ZA"/>
        </w:rPr>
        <w:t xml:space="preserve"> </w:t>
      </w:r>
      <w:r w:rsidRPr="00DE1E5A">
        <w:rPr>
          <w:rFonts w:ascii="GHEA Grapalat" w:hAnsi="GHEA Grapalat" w:cs="Sylfaen"/>
          <w:sz w:val="20"/>
        </w:rPr>
        <w:t>դեպքում</w:t>
      </w:r>
      <w:r w:rsidRPr="00DE1E5A">
        <w:rPr>
          <w:rFonts w:ascii="GHEA Grapalat" w:hAnsi="GHEA Grapalat" w:cs="Sylfaen"/>
          <w:sz w:val="20"/>
          <w:lang w:val="af-ZA"/>
        </w:rPr>
        <w:t xml:space="preserve"> </w:t>
      </w:r>
      <w:r w:rsidRPr="00DE1E5A">
        <w:rPr>
          <w:rFonts w:ascii="GHEA Grapalat" w:hAnsi="GHEA Grapalat" w:cs="Sylfaen"/>
          <w:sz w:val="20"/>
        </w:rPr>
        <w:t>հայտերը</w:t>
      </w:r>
      <w:r w:rsidRPr="00DE1E5A">
        <w:rPr>
          <w:rFonts w:ascii="GHEA Grapalat" w:hAnsi="GHEA Grapalat" w:cs="Sylfaen"/>
          <w:sz w:val="20"/>
          <w:lang w:val="af-ZA"/>
        </w:rPr>
        <w:t xml:space="preserve"> </w:t>
      </w:r>
      <w:r w:rsidRPr="00DE1E5A">
        <w:rPr>
          <w:rFonts w:ascii="GHEA Grapalat" w:hAnsi="GHEA Grapalat" w:cs="Sylfaen"/>
          <w:sz w:val="20"/>
        </w:rPr>
        <w:t>գնահատվում</w:t>
      </w:r>
      <w:r w:rsidRPr="00DE1E5A">
        <w:rPr>
          <w:rFonts w:ascii="GHEA Grapalat" w:hAnsi="GHEA Grapalat" w:cs="Sylfaen"/>
          <w:sz w:val="20"/>
          <w:lang w:val="af-ZA"/>
        </w:rPr>
        <w:t xml:space="preserve"> </w:t>
      </w:r>
      <w:r w:rsidRPr="00DE1E5A">
        <w:rPr>
          <w:rFonts w:ascii="GHEA Grapalat" w:hAnsi="GHEA Grapalat" w:cs="Sylfaen"/>
          <w:sz w:val="20"/>
        </w:rPr>
        <w:t>են</w:t>
      </w:r>
      <w:r w:rsidRPr="00DE1E5A">
        <w:rPr>
          <w:rFonts w:ascii="GHEA Grapalat" w:hAnsi="GHEA Grapalat" w:cs="Sylfaen"/>
          <w:sz w:val="20"/>
          <w:lang w:val="af-ZA"/>
        </w:rPr>
        <w:t xml:space="preserve"> </w:t>
      </w:r>
      <w:r w:rsidRPr="00DE1E5A">
        <w:rPr>
          <w:rFonts w:ascii="GHEA Grapalat" w:hAnsi="GHEA Grapalat" w:cs="Sylfaen"/>
          <w:sz w:val="20"/>
        </w:rPr>
        <w:t>անբավարար</w:t>
      </w:r>
      <w:r w:rsidRPr="00DE1E5A">
        <w:rPr>
          <w:rFonts w:ascii="GHEA Grapalat" w:hAnsi="GHEA Grapalat" w:cs="Sylfaen"/>
          <w:sz w:val="20"/>
          <w:lang w:val="af-ZA"/>
        </w:rPr>
        <w:t xml:space="preserve"> </w:t>
      </w:r>
      <w:r w:rsidRPr="00DE1E5A">
        <w:rPr>
          <w:rFonts w:ascii="GHEA Grapalat" w:hAnsi="GHEA Grapalat" w:cs="Sylfaen"/>
          <w:sz w:val="20"/>
        </w:rPr>
        <w:t>և</w:t>
      </w:r>
      <w:r w:rsidRPr="00DE1E5A">
        <w:rPr>
          <w:rFonts w:ascii="GHEA Grapalat" w:hAnsi="GHEA Grapalat" w:cs="Sylfaen"/>
          <w:sz w:val="20"/>
          <w:lang w:val="af-ZA"/>
        </w:rPr>
        <w:t xml:space="preserve"> </w:t>
      </w:r>
      <w:r w:rsidRPr="00DE1E5A">
        <w:rPr>
          <w:rFonts w:ascii="GHEA Grapalat" w:hAnsi="GHEA Grapalat" w:cs="Sylfaen"/>
          <w:sz w:val="20"/>
        </w:rPr>
        <w:t>մերժվում</w:t>
      </w:r>
      <w:r w:rsidRPr="00DE1E5A">
        <w:rPr>
          <w:rFonts w:ascii="GHEA Grapalat" w:hAnsi="GHEA Grapalat" w:cs="Sylfaen"/>
          <w:sz w:val="20"/>
          <w:lang w:val="af-ZA"/>
        </w:rPr>
        <w:t xml:space="preserve"> </w:t>
      </w:r>
      <w:r w:rsidRPr="00DE1E5A">
        <w:rPr>
          <w:rFonts w:ascii="GHEA Grapalat" w:hAnsi="GHEA Grapalat" w:cs="Sylfaen"/>
          <w:sz w:val="20"/>
        </w:rPr>
        <w:t>են</w:t>
      </w:r>
      <w:r w:rsidRPr="00DE1E5A">
        <w:rPr>
          <w:rFonts w:ascii="GHEA Grapalat" w:hAnsi="GHEA Grapalat" w:cs="Sylfaen"/>
          <w:sz w:val="20"/>
          <w:lang w:val="af-ZA"/>
        </w:rPr>
        <w:t xml:space="preserve">: </w:t>
      </w:r>
      <w:r w:rsidRPr="00DE1E5A">
        <w:rPr>
          <w:rFonts w:ascii="GHEA Grapalat" w:hAnsi="GHEA Grapalat" w:cs="Sylfaen"/>
          <w:sz w:val="20"/>
        </w:rPr>
        <w:t>Ընդ</w:t>
      </w:r>
      <w:r w:rsidRPr="00DE1E5A">
        <w:rPr>
          <w:rFonts w:ascii="GHEA Grapalat" w:hAnsi="GHEA Grapalat" w:cs="Sylfaen"/>
          <w:sz w:val="20"/>
          <w:lang w:val="af-ZA"/>
        </w:rPr>
        <w:t xml:space="preserve"> որում հայտերի բացման նիստում հանձնաժողովը մերժում է այն հայտերը, </w:t>
      </w:r>
      <w:r w:rsidRPr="00DE1E5A">
        <w:rPr>
          <w:rFonts w:ascii="GHEA Grapalat" w:hAnsi="GHEA Grapalat" w:cs="Sylfaen"/>
          <w:sz w:val="20"/>
        </w:rPr>
        <w:t>որոնցում</w:t>
      </w:r>
      <w:r w:rsidRPr="00DE1E5A">
        <w:rPr>
          <w:rFonts w:ascii="GHEA Grapalat" w:hAnsi="GHEA Grapalat" w:cs="Sylfaen"/>
          <w:sz w:val="20"/>
          <w:lang w:val="af-ZA"/>
        </w:rPr>
        <w:t xml:space="preserve"> </w:t>
      </w:r>
      <w:r w:rsidRPr="00DE1E5A">
        <w:rPr>
          <w:rFonts w:ascii="GHEA Grapalat" w:hAnsi="GHEA Grapalat" w:cs="Sylfaen"/>
          <w:sz w:val="20"/>
        </w:rPr>
        <w:t>բացակայում</w:t>
      </w:r>
      <w:r w:rsidRPr="00DE1E5A">
        <w:rPr>
          <w:rFonts w:ascii="GHEA Grapalat" w:hAnsi="GHEA Grapalat" w:cs="Sylfaen"/>
          <w:sz w:val="20"/>
          <w:lang w:val="af-ZA"/>
        </w:rPr>
        <w:t xml:space="preserve"> է </w:t>
      </w:r>
      <w:r w:rsidRPr="00DE1E5A">
        <w:rPr>
          <w:rFonts w:ascii="GHEA Grapalat" w:hAnsi="GHEA Grapalat" w:cs="Sylfaen"/>
          <w:sz w:val="20"/>
        </w:rPr>
        <w:t>գնային</w:t>
      </w:r>
      <w:r w:rsidRPr="00DE1E5A">
        <w:rPr>
          <w:rFonts w:ascii="GHEA Grapalat" w:hAnsi="GHEA Grapalat" w:cs="Sylfaen"/>
          <w:sz w:val="20"/>
          <w:lang w:val="af-ZA"/>
        </w:rPr>
        <w:t xml:space="preserve"> </w:t>
      </w:r>
      <w:r w:rsidRPr="00DE1E5A">
        <w:rPr>
          <w:rFonts w:ascii="GHEA Grapalat" w:hAnsi="GHEA Grapalat" w:cs="Sylfaen"/>
          <w:sz w:val="20"/>
        </w:rPr>
        <w:t>առաջարկը</w:t>
      </w:r>
      <w:r w:rsidRPr="00DE1E5A">
        <w:rPr>
          <w:rFonts w:ascii="GHEA Grapalat" w:hAnsi="GHEA Grapalat" w:cs="Sylfaen"/>
          <w:sz w:val="20"/>
          <w:lang w:val="af-ZA"/>
        </w:rPr>
        <w:t xml:space="preserve"> </w:t>
      </w:r>
      <w:r w:rsidRPr="00DE1E5A">
        <w:rPr>
          <w:rFonts w:ascii="GHEA Grapalat" w:hAnsi="GHEA Grapalat" w:cs="Sylfaen"/>
          <w:sz w:val="20"/>
        </w:rPr>
        <w:t>կամ</w:t>
      </w:r>
      <w:r w:rsidRPr="00DE1E5A">
        <w:rPr>
          <w:rFonts w:ascii="GHEA Grapalat" w:hAnsi="GHEA Grapalat" w:cs="Sylfaen"/>
          <w:sz w:val="20"/>
          <w:lang w:val="af-ZA"/>
        </w:rPr>
        <w:t xml:space="preserve"> </w:t>
      </w:r>
      <w:r w:rsidRPr="00DE1E5A">
        <w:rPr>
          <w:rFonts w:ascii="GHEA Grapalat" w:hAnsi="GHEA Grapalat" w:cs="Sylfaen"/>
          <w:sz w:val="20"/>
        </w:rPr>
        <w:t>գնային</w:t>
      </w:r>
      <w:r w:rsidRPr="00DE1E5A">
        <w:rPr>
          <w:rFonts w:ascii="GHEA Grapalat" w:hAnsi="GHEA Grapalat" w:cs="Sylfaen"/>
          <w:sz w:val="20"/>
          <w:lang w:val="af-ZA"/>
        </w:rPr>
        <w:t xml:space="preserve"> </w:t>
      </w:r>
      <w:r w:rsidRPr="00DE1E5A">
        <w:rPr>
          <w:rFonts w:ascii="GHEA Grapalat" w:hAnsi="GHEA Grapalat" w:cs="Sylfaen"/>
          <w:sz w:val="20"/>
        </w:rPr>
        <w:t>առաջարկը</w:t>
      </w:r>
      <w:r w:rsidRPr="00DE1E5A">
        <w:rPr>
          <w:rFonts w:ascii="GHEA Grapalat" w:hAnsi="GHEA Grapalat" w:cs="Sylfaen"/>
          <w:sz w:val="20"/>
          <w:lang w:val="af-ZA"/>
        </w:rPr>
        <w:t xml:space="preserve"> </w:t>
      </w:r>
      <w:r w:rsidRPr="00DE1E5A">
        <w:rPr>
          <w:rFonts w:ascii="GHEA Grapalat" w:hAnsi="GHEA Grapalat" w:cs="Sylfaen"/>
          <w:sz w:val="20"/>
        </w:rPr>
        <w:t>ներկայացված</w:t>
      </w:r>
      <w:r w:rsidRPr="00DE1E5A">
        <w:rPr>
          <w:rFonts w:ascii="GHEA Grapalat" w:hAnsi="GHEA Grapalat" w:cs="Sylfaen"/>
          <w:sz w:val="20"/>
          <w:lang w:val="af-ZA"/>
        </w:rPr>
        <w:t xml:space="preserve"> է </w:t>
      </w:r>
      <w:r w:rsidRPr="00DE1E5A">
        <w:rPr>
          <w:rFonts w:ascii="GHEA Grapalat" w:hAnsi="GHEA Grapalat" w:cs="Sylfaen"/>
          <w:sz w:val="20"/>
        </w:rPr>
        <w:t>հրավերի</w:t>
      </w:r>
      <w:r w:rsidRPr="00DE1E5A">
        <w:rPr>
          <w:rFonts w:ascii="GHEA Grapalat" w:hAnsi="GHEA Grapalat" w:cs="Sylfaen"/>
          <w:sz w:val="20"/>
          <w:lang w:val="af-ZA"/>
        </w:rPr>
        <w:t xml:space="preserve"> </w:t>
      </w:r>
      <w:r w:rsidRPr="00DE1E5A">
        <w:rPr>
          <w:rFonts w:ascii="GHEA Grapalat" w:hAnsi="GHEA Grapalat" w:cs="Sylfaen"/>
          <w:sz w:val="20"/>
        </w:rPr>
        <w:t>պահանջներին</w:t>
      </w:r>
      <w:r w:rsidRPr="00DE1E5A">
        <w:rPr>
          <w:rFonts w:ascii="GHEA Grapalat" w:hAnsi="GHEA Grapalat" w:cs="Sylfaen"/>
          <w:sz w:val="20"/>
          <w:lang w:val="af-ZA"/>
        </w:rPr>
        <w:t xml:space="preserve"> </w:t>
      </w:r>
      <w:r w:rsidRPr="00DE1E5A">
        <w:rPr>
          <w:rFonts w:ascii="GHEA Grapalat" w:hAnsi="GHEA Grapalat" w:cs="Sylfaen"/>
          <w:sz w:val="20"/>
        </w:rPr>
        <w:t>անհամապատասխան</w:t>
      </w:r>
      <w:r w:rsidRPr="00DE1E5A">
        <w:rPr>
          <w:rFonts w:ascii="GHEA Grapalat" w:hAnsi="GHEA Grapalat" w:cs="Sylfaen"/>
          <w:sz w:val="20"/>
          <w:lang w:val="af-ZA"/>
        </w:rPr>
        <w:t>:</w:t>
      </w:r>
    </w:p>
    <w:p w:rsidR="00C339E7" w:rsidRPr="00DE1E5A" w:rsidRDefault="00C339E7" w:rsidP="00C339E7">
      <w:pPr>
        <w:spacing w:after="0" w:line="240" w:lineRule="auto"/>
        <w:ind w:firstLine="567"/>
        <w:jc w:val="both"/>
        <w:rPr>
          <w:rFonts w:ascii="GHEA Grapalat" w:hAnsi="GHEA Grapalat" w:cs="Sylfaen"/>
          <w:lang w:val="af-ZA"/>
        </w:rPr>
      </w:pPr>
      <w:r w:rsidRPr="00DE1E5A">
        <w:rPr>
          <w:rFonts w:ascii="GHEA Grapalat" w:hAnsi="GHEA Grapalat" w:cs="Sylfaen"/>
          <w:sz w:val="20"/>
          <w:lang w:val="af-ZA"/>
        </w:rPr>
        <w:t xml:space="preserve">7.3 </w:t>
      </w:r>
      <w:r w:rsidRPr="00DE1E5A">
        <w:rPr>
          <w:rFonts w:ascii="GHEA Grapalat" w:hAnsi="GHEA Grapalat" w:cs="Sylfaen"/>
          <w:sz w:val="20"/>
        </w:rPr>
        <w:t>Առաջին</w:t>
      </w:r>
      <w:r w:rsidRPr="00DE1E5A">
        <w:rPr>
          <w:rFonts w:ascii="GHEA Grapalat" w:hAnsi="GHEA Grapalat" w:cs="Sylfaen"/>
          <w:sz w:val="20"/>
          <w:lang w:val="af-ZA"/>
        </w:rPr>
        <w:t xml:space="preserve"> </w:t>
      </w:r>
      <w:r w:rsidRPr="00DE1E5A">
        <w:rPr>
          <w:rFonts w:ascii="GHEA Grapalat" w:hAnsi="GHEA Grapalat" w:cs="Sylfaen"/>
          <w:sz w:val="20"/>
        </w:rPr>
        <w:t>և</w:t>
      </w:r>
      <w:r w:rsidRPr="00DE1E5A">
        <w:rPr>
          <w:rFonts w:ascii="GHEA Grapalat" w:hAnsi="GHEA Grapalat" w:cs="Sylfaen"/>
          <w:sz w:val="20"/>
          <w:lang w:val="af-ZA"/>
        </w:rPr>
        <w:t xml:space="preserve"> </w:t>
      </w:r>
      <w:r w:rsidRPr="00DE1E5A">
        <w:rPr>
          <w:rFonts w:ascii="GHEA Grapalat" w:hAnsi="GHEA Grapalat" w:cs="Sylfaen"/>
          <w:sz w:val="20"/>
        </w:rPr>
        <w:t>հաջորդաբար</w:t>
      </w:r>
      <w:r w:rsidRPr="00DE1E5A">
        <w:rPr>
          <w:rFonts w:ascii="GHEA Grapalat" w:hAnsi="GHEA Grapalat" w:cs="Sylfaen"/>
          <w:sz w:val="20"/>
          <w:lang w:val="af-ZA"/>
        </w:rPr>
        <w:t xml:space="preserve"> </w:t>
      </w:r>
      <w:r w:rsidRPr="00DE1E5A">
        <w:rPr>
          <w:rFonts w:ascii="GHEA Grapalat" w:hAnsi="GHEA Grapalat" w:cs="Sylfaen"/>
          <w:sz w:val="20"/>
        </w:rPr>
        <w:t>տեղեր</w:t>
      </w:r>
      <w:r w:rsidRPr="00DE1E5A">
        <w:rPr>
          <w:rFonts w:ascii="GHEA Grapalat" w:hAnsi="GHEA Grapalat" w:cs="Sylfaen"/>
          <w:sz w:val="20"/>
          <w:lang w:val="af-ZA"/>
        </w:rPr>
        <w:t xml:space="preserve"> </w:t>
      </w:r>
      <w:r w:rsidRPr="00DE1E5A">
        <w:rPr>
          <w:rFonts w:ascii="GHEA Grapalat" w:hAnsi="GHEA Grapalat" w:cs="Sylfaen"/>
          <w:sz w:val="20"/>
        </w:rPr>
        <w:t>զբաղեցրած</w:t>
      </w:r>
      <w:r w:rsidRPr="00DE1E5A">
        <w:rPr>
          <w:rFonts w:ascii="GHEA Grapalat" w:hAnsi="GHEA Grapalat" w:cs="Sylfaen"/>
          <w:sz w:val="20"/>
          <w:lang w:val="af-ZA"/>
        </w:rPr>
        <w:t xml:space="preserve"> </w:t>
      </w:r>
      <w:r w:rsidRPr="00DE1E5A">
        <w:rPr>
          <w:rFonts w:ascii="GHEA Grapalat" w:hAnsi="GHEA Grapalat" w:cs="Sylfaen"/>
          <w:sz w:val="20"/>
        </w:rPr>
        <w:t>մասնակիցների</w:t>
      </w:r>
      <w:r w:rsidRPr="00DE1E5A">
        <w:rPr>
          <w:rFonts w:ascii="GHEA Grapalat" w:hAnsi="GHEA Grapalat" w:cs="Sylfaen"/>
          <w:sz w:val="20"/>
          <w:lang w:val="af-ZA"/>
        </w:rPr>
        <w:t xml:space="preserve"> </w:t>
      </w:r>
      <w:r w:rsidRPr="00DE1E5A">
        <w:rPr>
          <w:rFonts w:ascii="GHEA Grapalat" w:hAnsi="GHEA Grapalat" w:cs="Sylfaen"/>
          <w:sz w:val="20"/>
        </w:rPr>
        <w:t>որոշման</w:t>
      </w:r>
      <w:r w:rsidRPr="00DE1E5A">
        <w:rPr>
          <w:rFonts w:ascii="GHEA Grapalat" w:hAnsi="GHEA Grapalat" w:cs="Sylfaen"/>
          <w:sz w:val="20"/>
          <w:lang w:val="af-ZA"/>
        </w:rPr>
        <w:t xml:space="preserve"> </w:t>
      </w:r>
      <w:r w:rsidRPr="00DE1E5A">
        <w:rPr>
          <w:rFonts w:ascii="GHEA Grapalat" w:hAnsi="GHEA Grapalat" w:cs="Sylfaen"/>
          <w:sz w:val="20"/>
        </w:rPr>
        <w:t>նպատակով</w:t>
      </w:r>
      <w:r w:rsidRPr="00DE1E5A">
        <w:rPr>
          <w:rFonts w:ascii="GHEA Grapalat" w:hAnsi="GHEA Grapalat" w:cs="Sylfaen"/>
          <w:sz w:val="20"/>
          <w:lang w:val="af-ZA"/>
        </w:rPr>
        <w:t xml:space="preserve"> </w:t>
      </w:r>
      <w:r w:rsidRPr="00DE1E5A">
        <w:rPr>
          <w:rFonts w:ascii="GHEA Grapalat" w:hAnsi="GHEA Grapalat" w:cs="Sylfaen"/>
          <w:sz w:val="20"/>
        </w:rPr>
        <w:t>հանձնաժողովի</w:t>
      </w:r>
      <w:r w:rsidRPr="00DE1E5A">
        <w:rPr>
          <w:rFonts w:ascii="GHEA Grapalat" w:hAnsi="GHEA Grapalat" w:cs="Sylfaen"/>
          <w:sz w:val="20"/>
          <w:lang w:val="af-ZA"/>
        </w:rPr>
        <w:t xml:space="preserve"> </w:t>
      </w:r>
      <w:r w:rsidRPr="00DE1E5A">
        <w:rPr>
          <w:rFonts w:ascii="GHEA Grapalat" w:hAnsi="GHEA Grapalat" w:cs="Sylfaen"/>
          <w:sz w:val="20"/>
        </w:rPr>
        <w:t>նախագահն</w:t>
      </w:r>
      <w:r w:rsidRPr="00DE1E5A">
        <w:rPr>
          <w:rFonts w:ascii="GHEA Grapalat" w:hAnsi="GHEA Grapalat" w:cs="Sylfaen"/>
          <w:sz w:val="20"/>
          <w:lang w:val="af-ZA"/>
        </w:rPr>
        <w:t xml:space="preserve"> </w:t>
      </w:r>
      <w:r w:rsidRPr="00DE1E5A">
        <w:rPr>
          <w:rFonts w:ascii="GHEA Grapalat" w:hAnsi="GHEA Grapalat" w:cs="Sylfaen"/>
          <w:sz w:val="20"/>
        </w:rPr>
        <w:t>ավտոմատ</w:t>
      </w:r>
      <w:r w:rsidRPr="00DE1E5A">
        <w:rPr>
          <w:rFonts w:ascii="GHEA Grapalat" w:hAnsi="GHEA Grapalat" w:cs="Sylfaen"/>
          <w:sz w:val="20"/>
          <w:lang w:val="af-ZA"/>
        </w:rPr>
        <w:t xml:space="preserve"> </w:t>
      </w:r>
      <w:r w:rsidRPr="00DE1E5A">
        <w:rPr>
          <w:rFonts w:ascii="GHEA Grapalat" w:hAnsi="GHEA Grapalat" w:cs="Sylfaen"/>
          <w:sz w:val="20"/>
        </w:rPr>
        <w:t>եղանակով</w:t>
      </w:r>
      <w:r w:rsidRPr="00DE1E5A">
        <w:rPr>
          <w:rFonts w:ascii="GHEA Grapalat" w:hAnsi="GHEA Grapalat" w:cs="Sylfaen"/>
          <w:sz w:val="20"/>
          <w:lang w:val="af-ZA"/>
        </w:rPr>
        <w:t xml:space="preserve"> </w:t>
      </w:r>
      <w:r w:rsidRPr="00DE1E5A">
        <w:rPr>
          <w:rFonts w:ascii="GHEA Grapalat" w:hAnsi="GHEA Grapalat" w:cs="Sylfaen"/>
          <w:sz w:val="20"/>
        </w:rPr>
        <w:t>ստեղծում</w:t>
      </w:r>
      <w:r w:rsidRPr="00DE1E5A">
        <w:rPr>
          <w:rFonts w:ascii="GHEA Grapalat" w:hAnsi="GHEA Grapalat" w:cs="Sylfaen"/>
          <w:sz w:val="20"/>
          <w:lang w:val="af-ZA"/>
        </w:rPr>
        <w:t xml:space="preserve"> </w:t>
      </w:r>
      <w:r w:rsidRPr="00DE1E5A">
        <w:rPr>
          <w:rFonts w:ascii="GHEA Grapalat" w:hAnsi="GHEA Grapalat" w:cs="Sylfaen"/>
          <w:sz w:val="20"/>
        </w:rPr>
        <w:t>է</w:t>
      </w:r>
      <w:r w:rsidRPr="00DE1E5A">
        <w:rPr>
          <w:rFonts w:ascii="GHEA Grapalat" w:hAnsi="GHEA Grapalat" w:cs="Sylfaen"/>
          <w:sz w:val="20"/>
          <w:lang w:val="af-ZA"/>
        </w:rPr>
        <w:t xml:space="preserve"> </w:t>
      </w:r>
      <w:r w:rsidRPr="00DE1E5A">
        <w:rPr>
          <w:rFonts w:ascii="GHEA Grapalat" w:hAnsi="GHEA Grapalat" w:cs="Sylfaen"/>
          <w:sz w:val="20"/>
        </w:rPr>
        <w:t>հայտերի</w:t>
      </w:r>
      <w:r w:rsidRPr="00DE1E5A">
        <w:rPr>
          <w:rFonts w:ascii="GHEA Grapalat" w:hAnsi="GHEA Grapalat" w:cs="Sylfaen"/>
          <w:sz w:val="20"/>
          <w:lang w:val="af-ZA"/>
        </w:rPr>
        <w:t xml:space="preserve"> </w:t>
      </w:r>
      <w:r w:rsidRPr="00DE1E5A">
        <w:rPr>
          <w:rFonts w:ascii="GHEA Grapalat" w:hAnsi="GHEA Grapalat" w:cs="Sylfaen"/>
          <w:sz w:val="20"/>
        </w:rPr>
        <w:t>գնահատման</w:t>
      </w:r>
      <w:r w:rsidRPr="00DE1E5A">
        <w:rPr>
          <w:rFonts w:ascii="GHEA Grapalat" w:hAnsi="GHEA Grapalat" w:cs="Sylfaen"/>
          <w:sz w:val="20"/>
          <w:lang w:val="af-ZA"/>
        </w:rPr>
        <w:t xml:space="preserve"> </w:t>
      </w:r>
      <w:r w:rsidRPr="00DE1E5A">
        <w:rPr>
          <w:rFonts w:ascii="GHEA Grapalat" w:hAnsi="GHEA Grapalat" w:cs="Sylfaen"/>
          <w:sz w:val="20"/>
        </w:rPr>
        <w:t>մասին</w:t>
      </w:r>
      <w:r w:rsidRPr="00DE1E5A">
        <w:rPr>
          <w:rFonts w:ascii="GHEA Grapalat" w:hAnsi="GHEA Grapalat" w:cs="Sylfaen"/>
          <w:sz w:val="20"/>
          <w:lang w:val="af-ZA"/>
        </w:rPr>
        <w:t xml:space="preserve"> </w:t>
      </w:r>
      <w:r w:rsidRPr="00DE1E5A">
        <w:rPr>
          <w:rFonts w:ascii="GHEA Grapalat" w:hAnsi="GHEA Grapalat" w:cs="Sylfaen"/>
          <w:sz w:val="20"/>
        </w:rPr>
        <w:t>արձանագրություն</w:t>
      </w:r>
      <w:r w:rsidRPr="00DE1E5A">
        <w:rPr>
          <w:rFonts w:ascii="GHEA Grapalat" w:hAnsi="GHEA Grapalat" w:cs="Sylfaen"/>
          <w:sz w:val="20"/>
          <w:lang w:val="af-ZA"/>
        </w:rPr>
        <w:t xml:space="preserve">, </w:t>
      </w:r>
      <w:r w:rsidRPr="00DE1E5A">
        <w:rPr>
          <w:rFonts w:ascii="GHEA Grapalat" w:hAnsi="GHEA Grapalat" w:cs="Sylfaen"/>
          <w:sz w:val="20"/>
        </w:rPr>
        <w:t>որը</w:t>
      </w:r>
      <w:r w:rsidRPr="00DE1E5A">
        <w:rPr>
          <w:rFonts w:ascii="GHEA Grapalat" w:hAnsi="GHEA Grapalat" w:cs="Sylfaen"/>
          <w:sz w:val="20"/>
          <w:lang w:val="af-ZA"/>
        </w:rPr>
        <w:t xml:space="preserve"> </w:t>
      </w:r>
      <w:r w:rsidRPr="00DE1E5A">
        <w:rPr>
          <w:rFonts w:ascii="GHEA Grapalat" w:hAnsi="GHEA Grapalat" w:cs="Sylfaen"/>
          <w:sz w:val="20"/>
        </w:rPr>
        <w:t>համակարգում</w:t>
      </w:r>
      <w:r w:rsidRPr="00DE1E5A">
        <w:rPr>
          <w:rFonts w:ascii="GHEA Grapalat" w:hAnsi="GHEA Grapalat" w:cs="Sylfaen"/>
          <w:sz w:val="20"/>
          <w:lang w:val="af-ZA"/>
        </w:rPr>
        <w:t xml:space="preserve"> </w:t>
      </w:r>
      <w:r w:rsidRPr="00DE1E5A">
        <w:rPr>
          <w:rFonts w:ascii="GHEA Grapalat" w:hAnsi="GHEA Grapalat" w:cs="Sylfaen"/>
          <w:sz w:val="20"/>
        </w:rPr>
        <w:t>հաստատվում</w:t>
      </w:r>
      <w:r w:rsidRPr="00DE1E5A">
        <w:rPr>
          <w:rFonts w:ascii="GHEA Grapalat" w:hAnsi="GHEA Grapalat" w:cs="Sylfaen"/>
          <w:sz w:val="20"/>
          <w:lang w:val="af-ZA"/>
        </w:rPr>
        <w:t xml:space="preserve"> </w:t>
      </w:r>
      <w:r w:rsidRPr="00DE1E5A">
        <w:rPr>
          <w:rFonts w:ascii="GHEA Grapalat" w:hAnsi="GHEA Grapalat" w:cs="Sylfaen"/>
          <w:sz w:val="20"/>
        </w:rPr>
        <w:t>է</w:t>
      </w:r>
      <w:r w:rsidRPr="00DE1E5A">
        <w:rPr>
          <w:rFonts w:ascii="GHEA Grapalat" w:hAnsi="GHEA Grapalat" w:cs="Sylfaen"/>
          <w:sz w:val="20"/>
          <w:lang w:val="af-ZA"/>
        </w:rPr>
        <w:t xml:space="preserve"> </w:t>
      </w:r>
      <w:r w:rsidRPr="00DE1E5A">
        <w:rPr>
          <w:rFonts w:ascii="GHEA Grapalat" w:hAnsi="GHEA Grapalat" w:cs="Sylfaen"/>
          <w:sz w:val="20"/>
        </w:rPr>
        <w:t>հանձնաժողովի</w:t>
      </w:r>
      <w:r w:rsidRPr="00DE1E5A">
        <w:rPr>
          <w:rFonts w:ascii="GHEA Grapalat" w:hAnsi="GHEA Grapalat" w:cs="Sylfaen"/>
          <w:sz w:val="20"/>
          <w:lang w:val="af-ZA"/>
        </w:rPr>
        <w:t xml:space="preserve"> </w:t>
      </w:r>
      <w:r w:rsidRPr="00DE1E5A">
        <w:rPr>
          <w:rFonts w:ascii="GHEA Grapalat" w:hAnsi="GHEA Grapalat" w:cs="Sylfaen"/>
          <w:sz w:val="20"/>
        </w:rPr>
        <w:t>անդամների</w:t>
      </w:r>
      <w:r w:rsidRPr="00DE1E5A">
        <w:rPr>
          <w:rFonts w:ascii="GHEA Grapalat" w:hAnsi="GHEA Grapalat" w:cs="Sylfaen"/>
          <w:sz w:val="20"/>
          <w:lang w:val="af-ZA"/>
        </w:rPr>
        <w:t xml:space="preserve"> </w:t>
      </w:r>
      <w:r w:rsidRPr="00DE1E5A">
        <w:rPr>
          <w:rFonts w:ascii="GHEA Grapalat" w:hAnsi="GHEA Grapalat" w:cs="Sylfaen"/>
          <w:sz w:val="20"/>
        </w:rPr>
        <w:t>կողմից</w:t>
      </w:r>
      <w:r w:rsidRPr="00DE1E5A">
        <w:rPr>
          <w:rFonts w:ascii="GHEA Grapalat" w:hAnsi="GHEA Grapalat" w:cs="Sylfaen"/>
          <w:sz w:val="20"/>
          <w:lang w:val="af-ZA"/>
        </w:rPr>
        <w:t xml:space="preserve">` </w:t>
      </w:r>
      <w:r w:rsidRPr="00DE1E5A">
        <w:rPr>
          <w:rFonts w:ascii="GHEA Grapalat" w:hAnsi="GHEA Grapalat" w:cs="Sylfaen"/>
          <w:sz w:val="20"/>
        </w:rPr>
        <w:t>համակարգում</w:t>
      </w:r>
      <w:r w:rsidRPr="00DE1E5A">
        <w:rPr>
          <w:rFonts w:ascii="GHEA Grapalat" w:hAnsi="GHEA Grapalat" w:cs="Sylfaen"/>
          <w:sz w:val="20"/>
          <w:lang w:val="af-ZA"/>
        </w:rPr>
        <w:t xml:space="preserve"> </w:t>
      </w:r>
      <w:r w:rsidRPr="00DE1E5A">
        <w:rPr>
          <w:rFonts w:ascii="GHEA Grapalat" w:hAnsi="GHEA Grapalat" w:cs="Sylfaen"/>
          <w:sz w:val="20"/>
        </w:rPr>
        <w:t>նշում</w:t>
      </w:r>
      <w:r w:rsidRPr="00DE1E5A">
        <w:rPr>
          <w:rFonts w:ascii="GHEA Grapalat" w:hAnsi="GHEA Grapalat" w:cs="Sylfaen"/>
          <w:sz w:val="20"/>
          <w:lang w:val="af-ZA"/>
        </w:rPr>
        <w:t xml:space="preserve"> </w:t>
      </w:r>
      <w:r w:rsidRPr="00DE1E5A">
        <w:rPr>
          <w:rFonts w:ascii="GHEA Grapalat" w:hAnsi="GHEA Grapalat" w:cs="Sylfaen"/>
          <w:sz w:val="20"/>
        </w:rPr>
        <w:t>կատարելու</w:t>
      </w:r>
      <w:r w:rsidRPr="00DE1E5A">
        <w:rPr>
          <w:rFonts w:ascii="GHEA Grapalat" w:hAnsi="GHEA Grapalat" w:cs="Sylfaen"/>
          <w:sz w:val="20"/>
          <w:lang w:val="af-ZA"/>
        </w:rPr>
        <w:t xml:space="preserve"> </w:t>
      </w:r>
      <w:r w:rsidRPr="00DE1E5A">
        <w:rPr>
          <w:rFonts w:ascii="GHEA Grapalat" w:hAnsi="GHEA Grapalat" w:cs="Sylfaen"/>
          <w:sz w:val="20"/>
        </w:rPr>
        <w:t>միջոցով</w:t>
      </w:r>
      <w:r w:rsidRPr="00DE1E5A">
        <w:rPr>
          <w:rFonts w:ascii="GHEA Grapalat" w:hAnsi="GHEA Grapalat" w:cs="Sylfaen"/>
          <w:sz w:val="20"/>
          <w:lang w:val="af-ZA"/>
        </w:rPr>
        <w:t>:</w:t>
      </w:r>
    </w:p>
    <w:p w:rsidR="00C339E7" w:rsidRPr="00DE1E5A" w:rsidRDefault="00C339E7" w:rsidP="00C339E7">
      <w:pPr>
        <w:pStyle w:val="BodyTextIndent2"/>
        <w:spacing w:line="240" w:lineRule="auto"/>
        <w:ind w:firstLine="567"/>
        <w:rPr>
          <w:rFonts w:ascii="GHEA Grapalat" w:hAnsi="GHEA Grapalat" w:cs="Sylfaen"/>
          <w:szCs w:val="24"/>
          <w:lang w:val="hy-AM"/>
        </w:rPr>
      </w:pPr>
      <w:r w:rsidRPr="00DE1E5A">
        <w:rPr>
          <w:rFonts w:ascii="GHEA Grapalat" w:hAnsi="GHEA Grapalat" w:cs="Sylfaen"/>
          <w:szCs w:val="24"/>
        </w:rPr>
        <w:t>7.</w:t>
      </w:r>
      <w:r w:rsidRPr="00DE1E5A">
        <w:rPr>
          <w:rFonts w:ascii="GHEA Grapalat" w:hAnsi="GHEA Grapalat" w:cs="Sylfaen"/>
          <w:szCs w:val="24"/>
          <w:lang w:val="hy-AM"/>
        </w:rPr>
        <w:t>4</w:t>
      </w:r>
      <w:r w:rsidRPr="00DE1E5A">
        <w:rPr>
          <w:rFonts w:ascii="GHEA Grapalat" w:hAnsi="GHEA Grapalat" w:cs="Sylfaen"/>
          <w:szCs w:val="24"/>
        </w:rPr>
        <w:t xml:space="preserve"> </w:t>
      </w:r>
      <w:r w:rsidRPr="00DE1E5A">
        <w:rPr>
          <w:rFonts w:ascii="GHEA Grapalat" w:hAnsi="GHEA Grapalat" w:cs="Sylfaen"/>
          <w:szCs w:val="24"/>
          <w:lang w:val="ru-RU"/>
        </w:rPr>
        <w:t>Առաջին</w:t>
      </w:r>
      <w:r w:rsidRPr="00DE1E5A">
        <w:rPr>
          <w:rFonts w:ascii="GHEA Grapalat" w:hAnsi="GHEA Grapalat" w:cs="Sylfaen"/>
          <w:szCs w:val="24"/>
        </w:rPr>
        <w:t xml:space="preserve"> </w:t>
      </w:r>
      <w:r w:rsidRPr="00DE1E5A">
        <w:rPr>
          <w:rFonts w:ascii="GHEA Grapalat" w:hAnsi="GHEA Grapalat" w:cs="Sylfaen"/>
          <w:szCs w:val="24"/>
          <w:lang w:val="ru-RU"/>
        </w:rPr>
        <w:t>տեղը</w:t>
      </w:r>
      <w:r w:rsidRPr="00DE1E5A">
        <w:rPr>
          <w:rFonts w:ascii="GHEA Grapalat" w:hAnsi="GHEA Grapalat" w:cs="Sylfaen"/>
          <w:szCs w:val="24"/>
        </w:rPr>
        <w:t xml:space="preserve"> </w:t>
      </w:r>
      <w:r w:rsidRPr="00DE1E5A">
        <w:rPr>
          <w:rFonts w:ascii="GHEA Grapalat" w:hAnsi="GHEA Grapalat" w:cs="Sylfaen"/>
          <w:szCs w:val="24"/>
          <w:lang w:val="ru-RU"/>
        </w:rPr>
        <w:t>զբաղեցրած</w:t>
      </w:r>
      <w:r w:rsidRPr="00DE1E5A">
        <w:rPr>
          <w:rFonts w:ascii="GHEA Grapalat" w:hAnsi="GHEA Grapalat" w:cs="Sylfaen"/>
          <w:szCs w:val="24"/>
        </w:rPr>
        <w:t xml:space="preserve"> </w:t>
      </w:r>
      <w:r w:rsidRPr="00DE1E5A">
        <w:rPr>
          <w:rFonts w:ascii="GHEA Grapalat" w:hAnsi="GHEA Grapalat" w:cs="Sylfaen"/>
          <w:szCs w:val="24"/>
          <w:lang w:val="ru-RU"/>
        </w:rPr>
        <w:t>մասնակիցը</w:t>
      </w:r>
      <w:r w:rsidRPr="00DE1E5A">
        <w:rPr>
          <w:rFonts w:ascii="GHEA Grapalat" w:hAnsi="GHEA Grapalat" w:cs="Sylfaen"/>
          <w:szCs w:val="24"/>
        </w:rPr>
        <w:t xml:space="preserve"> </w:t>
      </w:r>
      <w:r w:rsidRPr="00DE1E5A">
        <w:rPr>
          <w:rFonts w:ascii="GHEA Grapalat" w:hAnsi="GHEA Grapalat" w:cs="Sylfaen"/>
          <w:szCs w:val="24"/>
          <w:lang w:val="ru-RU"/>
        </w:rPr>
        <w:t>որոշվում</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բավարար</w:t>
      </w:r>
      <w:r w:rsidRPr="00DE1E5A">
        <w:rPr>
          <w:rFonts w:ascii="GHEA Grapalat" w:hAnsi="GHEA Grapalat" w:cs="Sylfaen"/>
          <w:szCs w:val="24"/>
        </w:rPr>
        <w:t xml:space="preserve"> </w:t>
      </w:r>
      <w:r w:rsidRPr="00DE1E5A">
        <w:rPr>
          <w:rFonts w:ascii="GHEA Grapalat" w:hAnsi="GHEA Grapalat" w:cs="Sylfaen"/>
          <w:szCs w:val="24"/>
          <w:lang w:val="ru-RU"/>
        </w:rPr>
        <w:t>գնահատված</w:t>
      </w:r>
      <w:r w:rsidRPr="00DE1E5A">
        <w:rPr>
          <w:rFonts w:ascii="GHEA Grapalat" w:hAnsi="GHEA Grapalat" w:cs="Sylfaen"/>
          <w:szCs w:val="24"/>
        </w:rPr>
        <w:t xml:space="preserve"> </w:t>
      </w:r>
      <w:r w:rsidRPr="00DE1E5A">
        <w:rPr>
          <w:rFonts w:ascii="GHEA Grapalat" w:hAnsi="GHEA Grapalat" w:cs="Sylfaen"/>
          <w:szCs w:val="24"/>
          <w:lang w:val="ru-RU"/>
        </w:rPr>
        <w:t>հայտեր</w:t>
      </w:r>
      <w:r w:rsidRPr="00DE1E5A">
        <w:rPr>
          <w:rFonts w:ascii="GHEA Grapalat" w:hAnsi="GHEA Grapalat" w:cs="Sylfaen"/>
          <w:szCs w:val="24"/>
        </w:rPr>
        <w:t xml:space="preserve"> </w:t>
      </w:r>
      <w:r w:rsidRPr="00DE1E5A">
        <w:rPr>
          <w:rFonts w:ascii="GHEA Grapalat" w:hAnsi="GHEA Grapalat" w:cs="Sylfaen"/>
          <w:szCs w:val="24"/>
          <w:lang w:val="ru-RU"/>
        </w:rPr>
        <w:t>ներկայացրած</w:t>
      </w:r>
      <w:r w:rsidRPr="00DE1E5A">
        <w:rPr>
          <w:rFonts w:ascii="GHEA Grapalat" w:hAnsi="GHEA Grapalat" w:cs="Sylfaen"/>
          <w:szCs w:val="24"/>
        </w:rPr>
        <w:t xml:space="preserve"> </w:t>
      </w:r>
      <w:r w:rsidRPr="00DE1E5A">
        <w:rPr>
          <w:rFonts w:ascii="GHEA Grapalat" w:hAnsi="GHEA Grapalat" w:cs="Sylfaen"/>
          <w:szCs w:val="24"/>
          <w:lang w:val="ru-RU"/>
        </w:rPr>
        <w:t>մասնակիցների</w:t>
      </w:r>
      <w:r w:rsidRPr="00DE1E5A">
        <w:rPr>
          <w:rFonts w:ascii="GHEA Grapalat" w:hAnsi="GHEA Grapalat" w:cs="Sylfaen"/>
          <w:szCs w:val="24"/>
        </w:rPr>
        <w:t xml:space="preserve"> </w:t>
      </w:r>
      <w:r w:rsidRPr="00DE1E5A">
        <w:rPr>
          <w:rFonts w:ascii="GHEA Grapalat" w:hAnsi="GHEA Grapalat" w:cs="Sylfaen"/>
          <w:szCs w:val="24"/>
          <w:lang w:val="ru-RU"/>
        </w:rPr>
        <w:t>թվից</w:t>
      </w:r>
      <w:r w:rsidRPr="00DE1E5A">
        <w:rPr>
          <w:rFonts w:ascii="GHEA Grapalat" w:hAnsi="GHEA Grapalat" w:cs="Sylfaen"/>
          <w:szCs w:val="24"/>
        </w:rPr>
        <w:t xml:space="preserve">` </w:t>
      </w:r>
      <w:r w:rsidRPr="00DE1E5A">
        <w:rPr>
          <w:rFonts w:ascii="GHEA Grapalat" w:hAnsi="GHEA Grapalat" w:cs="Sylfaen"/>
          <w:szCs w:val="24"/>
          <w:lang w:val="ru-RU"/>
        </w:rPr>
        <w:t>նվազագույն</w:t>
      </w:r>
      <w:r w:rsidRPr="00DE1E5A">
        <w:rPr>
          <w:rFonts w:ascii="GHEA Grapalat" w:hAnsi="GHEA Grapalat" w:cs="Sylfaen"/>
          <w:szCs w:val="24"/>
        </w:rPr>
        <w:t xml:space="preserve"> </w:t>
      </w:r>
      <w:r w:rsidRPr="00DE1E5A">
        <w:rPr>
          <w:rFonts w:ascii="GHEA Grapalat" w:hAnsi="GHEA Grapalat" w:cs="Sylfaen"/>
          <w:szCs w:val="24"/>
          <w:lang w:val="ru-RU"/>
        </w:rPr>
        <w:t>գնային</w:t>
      </w:r>
      <w:r w:rsidRPr="00DE1E5A">
        <w:rPr>
          <w:rFonts w:ascii="GHEA Grapalat" w:hAnsi="GHEA Grapalat" w:cs="Sylfaen"/>
          <w:szCs w:val="24"/>
        </w:rPr>
        <w:t xml:space="preserve"> </w:t>
      </w:r>
      <w:r w:rsidRPr="00DE1E5A">
        <w:rPr>
          <w:rFonts w:ascii="GHEA Grapalat" w:hAnsi="GHEA Grapalat" w:cs="Sylfaen"/>
          <w:szCs w:val="24"/>
          <w:lang w:val="ru-RU"/>
        </w:rPr>
        <w:t>առաջարկ</w:t>
      </w:r>
      <w:r w:rsidRPr="00DE1E5A">
        <w:rPr>
          <w:rFonts w:ascii="GHEA Grapalat" w:hAnsi="GHEA Grapalat" w:cs="Sylfaen"/>
          <w:szCs w:val="24"/>
        </w:rPr>
        <w:t xml:space="preserve"> </w:t>
      </w:r>
      <w:r w:rsidRPr="00DE1E5A">
        <w:rPr>
          <w:rFonts w:ascii="GHEA Grapalat" w:hAnsi="GHEA Grapalat" w:cs="Sylfaen"/>
          <w:szCs w:val="24"/>
          <w:lang w:val="ru-RU"/>
        </w:rPr>
        <w:t>ներկայացրած</w:t>
      </w:r>
      <w:r w:rsidRPr="00DE1E5A">
        <w:rPr>
          <w:rFonts w:ascii="GHEA Grapalat" w:hAnsi="GHEA Grapalat" w:cs="Sylfaen"/>
          <w:szCs w:val="24"/>
        </w:rPr>
        <w:t xml:space="preserve"> </w:t>
      </w:r>
      <w:r w:rsidRPr="00DE1E5A">
        <w:rPr>
          <w:rFonts w:ascii="GHEA Grapalat" w:hAnsi="GHEA Grapalat" w:cs="Sylfaen"/>
          <w:szCs w:val="24"/>
          <w:lang w:val="en-US"/>
        </w:rPr>
        <w:t>մ</w:t>
      </w:r>
      <w:r w:rsidRPr="00DE1E5A">
        <w:rPr>
          <w:rFonts w:ascii="GHEA Grapalat" w:hAnsi="GHEA Grapalat" w:cs="Sylfaen"/>
          <w:szCs w:val="24"/>
          <w:lang w:val="ru-RU"/>
        </w:rPr>
        <w:t>ասնակցին</w:t>
      </w:r>
      <w:r w:rsidRPr="00DE1E5A">
        <w:rPr>
          <w:rFonts w:ascii="GHEA Grapalat" w:hAnsi="GHEA Grapalat" w:cs="Sylfaen"/>
          <w:szCs w:val="24"/>
        </w:rPr>
        <w:t xml:space="preserve"> </w:t>
      </w:r>
      <w:r w:rsidRPr="00DE1E5A">
        <w:rPr>
          <w:rFonts w:ascii="GHEA Grapalat" w:hAnsi="GHEA Grapalat" w:cs="Sylfaen"/>
          <w:szCs w:val="24"/>
          <w:lang w:val="ru-RU"/>
        </w:rPr>
        <w:t>նախապատվություն</w:t>
      </w:r>
      <w:r w:rsidRPr="00DE1E5A">
        <w:rPr>
          <w:rFonts w:ascii="GHEA Grapalat" w:hAnsi="GHEA Grapalat" w:cs="Sylfaen"/>
          <w:szCs w:val="24"/>
        </w:rPr>
        <w:t xml:space="preserve"> </w:t>
      </w:r>
      <w:r w:rsidRPr="00DE1E5A">
        <w:rPr>
          <w:rFonts w:ascii="GHEA Grapalat" w:hAnsi="GHEA Grapalat" w:cs="Sylfaen"/>
          <w:szCs w:val="24"/>
          <w:lang w:val="ru-RU"/>
        </w:rPr>
        <w:t>տալու</w:t>
      </w:r>
      <w:r w:rsidRPr="00DE1E5A">
        <w:rPr>
          <w:rFonts w:ascii="GHEA Grapalat" w:hAnsi="GHEA Grapalat" w:cs="Sylfaen"/>
          <w:szCs w:val="24"/>
        </w:rPr>
        <w:t xml:space="preserve"> </w:t>
      </w:r>
      <w:r w:rsidRPr="00DE1E5A">
        <w:rPr>
          <w:rFonts w:ascii="GHEA Grapalat" w:hAnsi="GHEA Grapalat" w:cs="Sylfaen"/>
          <w:szCs w:val="24"/>
          <w:lang w:val="ru-RU"/>
        </w:rPr>
        <w:t>սկզբունքով։</w:t>
      </w:r>
      <w:r w:rsidRPr="00DE1E5A">
        <w:rPr>
          <w:rFonts w:ascii="GHEA Grapalat" w:hAnsi="GHEA Grapalat" w:cs="Sylfaen"/>
          <w:szCs w:val="24"/>
        </w:rPr>
        <w:t xml:space="preserve"> </w:t>
      </w:r>
      <w:r w:rsidRPr="00DE1E5A">
        <w:rPr>
          <w:rFonts w:ascii="GHEA Grapalat" w:hAnsi="GHEA Grapalat" w:cs="Sylfaen"/>
          <w:szCs w:val="24"/>
          <w:lang w:val="ru-RU"/>
        </w:rPr>
        <w:t>Ընդ</w:t>
      </w:r>
      <w:r w:rsidRPr="00DE1E5A">
        <w:rPr>
          <w:rFonts w:ascii="GHEA Grapalat" w:hAnsi="GHEA Grapalat" w:cs="Sylfaen"/>
          <w:szCs w:val="24"/>
        </w:rPr>
        <w:t xml:space="preserve"> </w:t>
      </w:r>
      <w:r w:rsidRPr="00DE1E5A">
        <w:rPr>
          <w:rFonts w:ascii="GHEA Grapalat" w:hAnsi="GHEA Grapalat" w:cs="Sylfaen"/>
          <w:szCs w:val="24"/>
          <w:lang w:val="ru-RU"/>
        </w:rPr>
        <w:t>որում</w:t>
      </w:r>
      <w:r w:rsidRPr="00DE1E5A">
        <w:rPr>
          <w:rFonts w:ascii="GHEA Grapalat" w:hAnsi="GHEA Grapalat" w:cs="Sylfaen"/>
          <w:szCs w:val="24"/>
        </w:rPr>
        <w:t xml:space="preserve">, </w:t>
      </w:r>
      <w:r w:rsidRPr="00DE1E5A">
        <w:rPr>
          <w:rFonts w:ascii="GHEA Grapalat" w:hAnsi="GHEA Grapalat" w:cs="Sylfaen"/>
          <w:szCs w:val="24"/>
          <w:lang w:val="ru-RU"/>
        </w:rPr>
        <w:t>հանձնաժողովի</w:t>
      </w:r>
      <w:r w:rsidRPr="00DE1E5A">
        <w:rPr>
          <w:rFonts w:ascii="GHEA Grapalat" w:hAnsi="GHEA Grapalat" w:cs="Sylfaen"/>
          <w:szCs w:val="24"/>
        </w:rPr>
        <w:t xml:space="preserve"> </w:t>
      </w:r>
      <w:r w:rsidRPr="00DE1E5A">
        <w:rPr>
          <w:rFonts w:ascii="GHEA Grapalat" w:hAnsi="GHEA Grapalat" w:cs="Sylfaen"/>
          <w:szCs w:val="24"/>
          <w:lang w:val="ru-RU"/>
        </w:rPr>
        <w:t>կողմից</w:t>
      </w:r>
      <w:r w:rsidRPr="00DE1E5A">
        <w:rPr>
          <w:rFonts w:ascii="GHEA Grapalat" w:hAnsi="GHEA Grapalat" w:cs="Sylfaen"/>
          <w:szCs w:val="24"/>
        </w:rPr>
        <w:t xml:space="preserve"> </w:t>
      </w:r>
      <w:r w:rsidRPr="00DE1E5A">
        <w:rPr>
          <w:rFonts w:ascii="GHEA Grapalat" w:hAnsi="GHEA Grapalat" w:cs="Sylfaen"/>
          <w:szCs w:val="24"/>
          <w:lang w:val="en-US"/>
        </w:rPr>
        <w:t>առաջին</w:t>
      </w:r>
      <w:r w:rsidRPr="00DE1E5A">
        <w:rPr>
          <w:rFonts w:ascii="GHEA Grapalat" w:hAnsi="GHEA Grapalat" w:cs="Sylfaen"/>
          <w:szCs w:val="24"/>
        </w:rPr>
        <w:t xml:space="preserve"> </w:t>
      </w:r>
      <w:r w:rsidRPr="00DE1E5A">
        <w:rPr>
          <w:rFonts w:ascii="GHEA Grapalat" w:hAnsi="GHEA Grapalat" w:cs="Sylfaen"/>
          <w:szCs w:val="24"/>
          <w:lang w:val="en-US"/>
        </w:rPr>
        <w:t>և</w:t>
      </w:r>
      <w:r w:rsidRPr="00DE1E5A">
        <w:rPr>
          <w:rFonts w:ascii="GHEA Grapalat" w:hAnsi="GHEA Grapalat" w:cs="Sylfaen"/>
          <w:szCs w:val="24"/>
        </w:rPr>
        <w:t xml:space="preserve"> </w:t>
      </w:r>
      <w:r w:rsidRPr="00DE1E5A">
        <w:rPr>
          <w:rFonts w:ascii="GHEA Grapalat" w:hAnsi="GHEA Grapalat" w:cs="Sylfaen"/>
          <w:szCs w:val="24"/>
          <w:lang w:val="en-US"/>
        </w:rPr>
        <w:t>հաջորդաբար</w:t>
      </w:r>
      <w:r w:rsidRPr="00DE1E5A">
        <w:rPr>
          <w:rFonts w:ascii="GHEA Grapalat" w:hAnsi="GHEA Grapalat" w:cs="Sylfaen"/>
          <w:szCs w:val="24"/>
        </w:rPr>
        <w:t xml:space="preserve"> </w:t>
      </w:r>
      <w:r w:rsidRPr="00DE1E5A">
        <w:rPr>
          <w:rFonts w:ascii="GHEA Grapalat" w:hAnsi="GHEA Grapalat" w:cs="Sylfaen"/>
          <w:szCs w:val="24"/>
          <w:lang w:val="en-US"/>
        </w:rPr>
        <w:t>տեղեր</w:t>
      </w:r>
      <w:r w:rsidRPr="00DE1E5A">
        <w:rPr>
          <w:rFonts w:ascii="GHEA Grapalat" w:hAnsi="GHEA Grapalat" w:cs="Sylfaen"/>
          <w:szCs w:val="24"/>
        </w:rPr>
        <w:t xml:space="preserve"> </w:t>
      </w:r>
      <w:r w:rsidRPr="00DE1E5A">
        <w:rPr>
          <w:rFonts w:ascii="GHEA Grapalat" w:hAnsi="GHEA Grapalat" w:cs="Sylfaen"/>
          <w:szCs w:val="24"/>
          <w:lang w:val="ru-RU"/>
        </w:rPr>
        <w:t>զբաղեցրած</w:t>
      </w:r>
      <w:r w:rsidRPr="00DE1E5A">
        <w:rPr>
          <w:rFonts w:ascii="GHEA Grapalat" w:hAnsi="GHEA Grapalat" w:cs="Sylfaen"/>
          <w:szCs w:val="24"/>
        </w:rPr>
        <w:t xml:space="preserve"> </w:t>
      </w:r>
      <w:r w:rsidRPr="00DE1E5A">
        <w:rPr>
          <w:rFonts w:ascii="GHEA Grapalat" w:hAnsi="GHEA Grapalat" w:cs="Sylfaen"/>
          <w:szCs w:val="24"/>
          <w:lang w:val="ru-RU"/>
        </w:rPr>
        <w:t>մասնակիցներին</w:t>
      </w:r>
      <w:r w:rsidRPr="00DE1E5A">
        <w:rPr>
          <w:rFonts w:ascii="GHEA Grapalat" w:hAnsi="GHEA Grapalat" w:cs="Sylfaen"/>
          <w:szCs w:val="24"/>
        </w:rPr>
        <w:t xml:space="preserve"> </w:t>
      </w:r>
      <w:r w:rsidRPr="00DE1E5A">
        <w:rPr>
          <w:rFonts w:ascii="GHEA Grapalat" w:hAnsi="GHEA Grapalat" w:cs="Sylfaen"/>
          <w:szCs w:val="24"/>
          <w:lang w:val="ru-RU"/>
        </w:rPr>
        <w:t>որոշելիս</w:t>
      </w:r>
      <w:r w:rsidRPr="00DE1E5A">
        <w:rPr>
          <w:rFonts w:ascii="GHEA Grapalat" w:hAnsi="GHEA Grapalat" w:cs="Sylfaen"/>
          <w:szCs w:val="24"/>
        </w:rPr>
        <w:t xml:space="preserve"> </w:t>
      </w:r>
      <w:r w:rsidRPr="00DE1E5A">
        <w:rPr>
          <w:rFonts w:ascii="GHEA Grapalat" w:hAnsi="GHEA Grapalat" w:cs="Sylfaen"/>
          <w:szCs w:val="24"/>
          <w:lang w:val="ru-RU"/>
        </w:rPr>
        <w:t>գնային</w:t>
      </w:r>
      <w:r w:rsidRPr="00DE1E5A">
        <w:rPr>
          <w:rFonts w:ascii="GHEA Grapalat" w:hAnsi="GHEA Grapalat" w:cs="Sylfaen"/>
          <w:szCs w:val="24"/>
        </w:rPr>
        <w:t xml:space="preserve"> </w:t>
      </w:r>
      <w:r w:rsidRPr="00DE1E5A">
        <w:rPr>
          <w:rFonts w:ascii="GHEA Grapalat" w:hAnsi="GHEA Grapalat" w:cs="Sylfaen"/>
          <w:szCs w:val="24"/>
          <w:lang w:val="ru-RU"/>
        </w:rPr>
        <w:t>առաջարկների</w:t>
      </w:r>
      <w:r w:rsidRPr="00DE1E5A">
        <w:rPr>
          <w:rFonts w:ascii="GHEA Grapalat" w:hAnsi="GHEA Grapalat" w:cs="Sylfaen"/>
          <w:szCs w:val="24"/>
        </w:rPr>
        <w:t xml:space="preserve"> գնահատումը և </w:t>
      </w:r>
      <w:r w:rsidRPr="00DE1E5A">
        <w:rPr>
          <w:rFonts w:ascii="GHEA Grapalat" w:hAnsi="GHEA Grapalat" w:cs="Sylfaen"/>
          <w:szCs w:val="24"/>
          <w:lang w:val="ru-RU"/>
        </w:rPr>
        <w:t>համեմատումն</w:t>
      </w:r>
      <w:r w:rsidRPr="00DE1E5A">
        <w:rPr>
          <w:rFonts w:ascii="GHEA Grapalat" w:hAnsi="GHEA Grapalat" w:cs="Sylfaen"/>
          <w:szCs w:val="24"/>
        </w:rPr>
        <w:t xml:space="preserve"> </w:t>
      </w:r>
      <w:r w:rsidRPr="00DE1E5A">
        <w:rPr>
          <w:rFonts w:ascii="GHEA Grapalat" w:hAnsi="GHEA Grapalat" w:cs="Sylfaen"/>
          <w:szCs w:val="24"/>
          <w:lang w:val="ru-RU"/>
        </w:rPr>
        <w:t>իրականացվում</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առանց</w:t>
      </w:r>
      <w:r w:rsidRPr="00DE1E5A">
        <w:rPr>
          <w:rFonts w:ascii="GHEA Grapalat" w:hAnsi="GHEA Grapalat" w:cs="Sylfaen"/>
          <w:szCs w:val="24"/>
        </w:rPr>
        <w:t xml:space="preserve"> </w:t>
      </w:r>
      <w:r w:rsidRPr="00DE1E5A">
        <w:rPr>
          <w:rFonts w:ascii="GHEA Grapalat" w:hAnsi="GHEA Grapalat" w:cs="Sylfaen"/>
          <w:szCs w:val="24"/>
          <w:lang w:val="ru-RU"/>
        </w:rPr>
        <w:t>սույն</w:t>
      </w:r>
      <w:r w:rsidRPr="00DE1E5A">
        <w:rPr>
          <w:rFonts w:ascii="GHEA Grapalat" w:hAnsi="GHEA Grapalat" w:cs="Sylfaen"/>
          <w:szCs w:val="24"/>
        </w:rPr>
        <w:t xml:space="preserve"> </w:t>
      </w:r>
      <w:r w:rsidRPr="00DE1E5A">
        <w:rPr>
          <w:rFonts w:ascii="GHEA Grapalat" w:hAnsi="GHEA Grapalat" w:cs="Sylfaen"/>
          <w:szCs w:val="24"/>
          <w:lang w:val="ru-RU"/>
        </w:rPr>
        <w:t>հրավերի</w:t>
      </w:r>
      <w:r w:rsidRPr="00DE1E5A">
        <w:rPr>
          <w:rFonts w:ascii="GHEA Grapalat" w:hAnsi="GHEA Grapalat" w:cs="Sylfaen"/>
          <w:szCs w:val="24"/>
        </w:rPr>
        <w:t xml:space="preserve"> 1-ին </w:t>
      </w:r>
      <w:r w:rsidRPr="00DE1E5A">
        <w:rPr>
          <w:rFonts w:ascii="GHEA Grapalat" w:hAnsi="GHEA Grapalat" w:cs="Sylfaen"/>
          <w:szCs w:val="24"/>
          <w:lang w:val="ru-RU"/>
        </w:rPr>
        <w:t>մասի</w:t>
      </w:r>
      <w:r w:rsidRPr="00DE1E5A">
        <w:rPr>
          <w:rFonts w:ascii="GHEA Grapalat" w:hAnsi="GHEA Grapalat" w:cs="Sylfaen"/>
          <w:szCs w:val="24"/>
        </w:rPr>
        <w:t xml:space="preserve"> 5.2-րդ </w:t>
      </w:r>
      <w:r w:rsidRPr="00DE1E5A">
        <w:rPr>
          <w:rFonts w:ascii="GHEA Grapalat" w:hAnsi="GHEA Grapalat" w:cs="Sylfaen"/>
          <w:szCs w:val="24"/>
          <w:lang w:val="ru-RU"/>
        </w:rPr>
        <w:t>կետում</w:t>
      </w:r>
      <w:r w:rsidRPr="00DE1E5A">
        <w:rPr>
          <w:rFonts w:ascii="GHEA Grapalat" w:hAnsi="GHEA Grapalat" w:cs="Sylfaen"/>
          <w:szCs w:val="24"/>
        </w:rPr>
        <w:t xml:space="preserve"> </w:t>
      </w:r>
      <w:r w:rsidRPr="00DE1E5A">
        <w:rPr>
          <w:rFonts w:ascii="GHEA Grapalat" w:hAnsi="GHEA Grapalat" w:cs="Sylfaen"/>
          <w:szCs w:val="24"/>
          <w:lang w:val="ru-RU"/>
        </w:rPr>
        <w:t>նշված</w:t>
      </w:r>
      <w:r w:rsidRPr="00DE1E5A">
        <w:rPr>
          <w:rFonts w:ascii="GHEA Grapalat" w:hAnsi="GHEA Grapalat" w:cs="Sylfaen"/>
          <w:szCs w:val="24"/>
        </w:rPr>
        <w:t xml:space="preserve"> </w:t>
      </w:r>
      <w:r w:rsidRPr="00DE1E5A">
        <w:rPr>
          <w:rFonts w:ascii="GHEA Grapalat" w:hAnsi="GHEA Grapalat" w:cs="Sylfaen"/>
          <w:szCs w:val="24"/>
          <w:lang w:val="ru-RU"/>
        </w:rPr>
        <w:t>հարկի</w:t>
      </w:r>
      <w:r w:rsidRPr="00DE1E5A">
        <w:rPr>
          <w:rFonts w:ascii="GHEA Grapalat" w:hAnsi="GHEA Grapalat" w:cs="Sylfaen"/>
          <w:szCs w:val="24"/>
        </w:rPr>
        <w:t xml:space="preserve"> </w:t>
      </w:r>
      <w:r w:rsidRPr="00DE1E5A">
        <w:rPr>
          <w:rFonts w:ascii="GHEA Grapalat" w:hAnsi="GHEA Grapalat" w:cs="Sylfaen"/>
          <w:szCs w:val="24"/>
          <w:lang w:val="ru-RU"/>
        </w:rPr>
        <w:t>գումարի</w:t>
      </w:r>
      <w:r w:rsidRPr="00DE1E5A">
        <w:rPr>
          <w:rFonts w:ascii="GHEA Grapalat" w:hAnsi="GHEA Grapalat" w:cs="Sylfaen"/>
          <w:szCs w:val="24"/>
        </w:rPr>
        <w:t xml:space="preserve"> </w:t>
      </w:r>
      <w:r w:rsidRPr="00DE1E5A">
        <w:rPr>
          <w:rFonts w:ascii="GHEA Grapalat" w:hAnsi="GHEA Grapalat" w:cs="Sylfaen"/>
          <w:szCs w:val="24"/>
          <w:lang w:val="ru-RU"/>
        </w:rPr>
        <w:t>հաշվարկման</w:t>
      </w:r>
      <w:r w:rsidRPr="00DE1E5A">
        <w:rPr>
          <w:rFonts w:ascii="GHEA Grapalat" w:hAnsi="GHEA Grapalat" w:cs="Sylfaen"/>
          <w:szCs w:val="24"/>
          <w:lang w:val="hy-AM"/>
        </w:rPr>
        <w:t>, իսկ</w:t>
      </w:r>
      <w:r w:rsidRPr="00DE1E5A">
        <w:rPr>
          <w:rFonts w:ascii="GHEA Grapalat" w:hAnsi="GHEA Grapalat" w:cs="Sylfaen"/>
          <w:szCs w:val="24"/>
        </w:rPr>
        <w:t xml:space="preserve"> </w:t>
      </w:r>
      <w:r w:rsidRPr="00DE1E5A">
        <w:rPr>
          <w:rFonts w:ascii="GHEA Grapalat" w:hAnsi="GHEA Grapalat" w:cs="Sylfaen"/>
        </w:rPr>
        <w:t xml:space="preserve">հայտերը գնահատելիս </w:t>
      </w:r>
      <w:r w:rsidRPr="00DE1E5A">
        <w:rPr>
          <w:rFonts w:ascii="GHEA Grapalat" w:hAnsi="GHEA Grapalat" w:cs="Sylfaen"/>
          <w:lang w:val="en-US"/>
        </w:rPr>
        <w:t>հիմք</w:t>
      </w:r>
      <w:r w:rsidRPr="00DE1E5A">
        <w:rPr>
          <w:rFonts w:ascii="GHEA Grapalat" w:hAnsi="GHEA Grapalat" w:cs="Sylfaen"/>
        </w:rPr>
        <w:t xml:space="preserve"> </w:t>
      </w:r>
      <w:r w:rsidRPr="00DE1E5A">
        <w:rPr>
          <w:rFonts w:ascii="GHEA Grapalat" w:hAnsi="GHEA Grapalat" w:cs="Sylfaen"/>
          <w:lang w:val="en-US"/>
        </w:rPr>
        <w:t>է</w:t>
      </w:r>
      <w:r w:rsidRPr="00DE1E5A">
        <w:rPr>
          <w:rFonts w:ascii="GHEA Grapalat" w:hAnsi="GHEA Grapalat" w:cs="Sylfaen"/>
        </w:rPr>
        <w:t xml:space="preserve"> </w:t>
      </w:r>
      <w:r w:rsidRPr="00DE1E5A">
        <w:rPr>
          <w:rFonts w:ascii="GHEA Grapalat" w:hAnsi="GHEA Grapalat" w:cs="Sylfaen"/>
          <w:lang w:val="en-US"/>
        </w:rPr>
        <w:t>ընդունում</w:t>
      </w:r>
      <w:r w:rsidRPr="00DE1E5A">
        <w:rPr>
          <w:rFonts w:ascii="GHEA Grapalat" w:hAnsi="GHEA Grapalat" w:cs="Sylfaen"/>
        </w:rPr>
        <w:t xml:space="preserve"> հ</w:t>
      </w:r>
      <w:r w:rsidRPr="00DE1E5A">
        <w:rPr>
          <w:rFonts w:ascii="GHEA Grapalat" w:hAnsi="GHEA Grapalat" w:cs="Sylfaen"/>
          <w:lang w:val="en-US"/>
        </w:rPr>
        <w:t>ամակարգում</w:t>
      </w:r>
      <w:r w:rsidRPr="00DE1E5A">
        <w:rPr>
          <w:rFonts w:ascii="GHEA Grapalat" w:hAnsi="GHEA Grapalat" w:cs="Sylfaen"/>
        </w:rPr>
        <w:t xml:space="preserve"> </w:t>
      </w:r>
      <w:r w:rsidRPr="00DE1E5A">
        <w:rPr>
          <w:rFonts w:ascii="GHEA Grapalat" w:hAnsi="GHEA Grapalat" w:cs="Sylfaen"/>
          <w:lang w:val="en-US"/>
        </w:rPr>
        <w:t>կցված</w:t>
      </w:r>
      <w:r w:rsidRPr="00DE1E5A">
        <w:rPr>
          <w:rFonts w:ascii="GHEA Grapalat" w:hAnsi="GHEA Grapalat" w:cs="Sylfaen"/>
        </w:rPr>
        <w:t xml:space="preserve">` </w:t>
      </w:r>
      <w:r w:rsidRPr="00DE1E5A">
        <w:rPr>
          <w:rFonts w:ascii="GHEA Grapalat" w:hAnsi="GHEA Grapalat" w:cs="Sylfaen"/>
          <w:lang w:val="en-US"/>
        </w:rPr>
        <w:t>մասնակցի</w:t>
      </w:r>
      <w:r w:rsidRPr="00DE1E5A">
        <w:rPr>
          <w:rFonts w:ascii="GHEA Grapalat" w:hAnsi="GHEA Grapalat" w:cs="Sylfaen"/>
        </w:rPr>
        <w:t xml:space="preserve"> </w:t>
      </w:r>
      <w:r w:rsidRPr="00DE1E5A">
        <w:rPr>
          <w:rFonts w:ascii="GHEA Grapalat" w:hAnsi="GHEA Grapalat" w:cs="Sylfaen"/>
          <w:lang w:val="en-US"/>
        </w:rPr>
        <w:t>կողմից</w:t>
      </w:r>
      <w:r w:rsidRPr="00DE1E5A">
        <w:rPr>
          <w:rFonts w:ascii="GHEA Grapalat" w:hAnsi="GHEA Grapalat" w:cs="Sylfaen"/>
        </w:rPr>
        <w:t xml:space="preserve"> </w:t>
      </w:r>
      <w:r w:rsidRPr="00DE1E5A">
        <w:rPr>
          <w:rFonts w:ascii="GHEA Grapalat" w:hAnsi="GHEA Grapalat" w:cs="Sylfaen"/>
          <w:lang w:val="en-US"/>
        </w:rPr>
        <w:t>հաստատված</w:t>
      </w:r>
      <w:r w:rsidRPr="00DE1E5A">
        <w:rPr>
          <w:rFonts w:ascii="GHEA Grapalat" w:hAnsi="GHEA Grapalat" w:cs="Sylfaen"/>
        </w:rPr>
        <w:t xml:space="preserve"> </w:t>
      </w:r>
      <w:r w:rsidRPr="00DE1E5A">
        <w:rPr>
          <w:rFonts w:ascii="GHEA Grapalat" w:hAnsi="GHEA Grapalat" w:cs="Sylfaen"/>
          <w:lang w:val="en-US"/>
        </w:rPr>
        <w:t>գնային</w:t>
      </w:r>
      <w:r w:rsidRPr="00DE1E5A">
        <w:rPr>
          <w:rFonts w:ascii="GHEA Grapalat" w:hAnsi="GHEA Grapalat" w:cs="Sylfaen"/>
        </w:rPr>
        <w:t xml:space="preserve"> </w:t>
      </w:r>
      <w:r w:rsidRPr="00DE1E5A">
        <w:rPr>
          <w:rFonts w:ascii="GHEA Grapalat" w:hAnsi="GHEA Grapalat" w:cs="Sylfaen"/>
          <w:lang w:val="en-US"/>
        </w:rPr>
        <w:t>առաջարկը</w:t>
      </w:r>
      <w:r w:rsidRPr="00DE1E5A">
        <w:rPr>
          <w:rFonts w:ascii="GHEA Grapalat" w:hAnsi="GHEA Grapalat" w:cs="Sylfaen"/>
          <w:lang w:val="hy-AM"/>
        </w:rPr>
        <w:t>:</w:t>
      </w:r>
    </w:p>
    <w:p w:rsidR="00C339E7" w:rsidRPr="00DE1E5A" w:rsidRDefault="00C339E7" w:rsidP="00C339E7">
      <w:pPr>
        <w:pStyle w:val="BodyTextIndent"/>
        <w:spacing w:line="240" w:lineRule="auto"/>
        <w:ind w:firstLine="567"/>
        <w:rPr>
          <w:rFonts w:ascii="GHEA Grapalat" w:hAnsi="GHEA Grapalat" w:cs="Sylfaen"/>
          <w:i w:val="0"/>
          <w:szCs w:val="24"/>
          <w:lang w:val="af-ZA"/>
        </w:rPr>
      </w:pPr>
      <w:r w:rsidRPr="00DE1E5A">
        <w:rPr>
          <w:rFonts w:ascii="GHEA Grapalat" w:hAnsi="GHEA Grapalat" w:cs="Sylfaen"/>
          <w:i w:val="0"/>
          <w:szCs w:val="24"/>
          <w:lang w:val="af-ZA"/>
        </w:rPr>
        <w:t>7.</w:t>
      </w:r>
      <w:r w:rsidRPr="00DE1E5A">
        <w:rPr>
          <w:rFonts w:ascii="GHEA Grapalat" w:hAnsi="GHEA Grapalat" w:cs="Sylfaen"/>
          <w:i w:val="0"/>
          <w:szCs w:val="24"/>
          <w:lang w:val="hy-AM"/>
        </w:rPr>
        <w:t>5</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Եթե</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հայտում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անհամապատասխանություն</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է</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տեղ</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գտել</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տառերով</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և</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թվերով</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գրված</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գումարների</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միջև</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ապա</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հիմք</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է</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ընդունվում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տառերով</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գրված</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գումարը։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Եթե</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առաջարկվող</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գները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ներկայացված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են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երկու</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ավելի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արժույթներով</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ապա</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դրանք</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համեմատվում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են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Հայաստանի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Հանրապետության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դրամով</w:t>
      </w:r>
      <w:r w:rsidRPr="00DE1E5A">
        <w:rPr>
          <w:rFonts w:ascii="GHEA Grapalat" w:hAnsi="GHEA Grapalat" w:cs="Sylfaen"/>
          <w:i w:val="0"/>
          <w:szCs w:val="24"/>
          <w:lang w:val="af-ZA"/>
        </w:rPr>
        <w:t xml:space="preserve">` </w:t>
      </w:r>
      <w:r w:rsidR="0031700B" w:rsidRPr="00A06959">
        <w:rPr>
          <w:rFonts w:ascii="GHEA Grapalat" w:hAnsi="GHEA Grapalat" w:cs="Sylfaen"/>
          <w:b/>
          <w:i w:val="0"/>
          <w:szCs w:val="24"/>
          <w:lang w:val="hy-AM"/>
        </w:rPr>
        <w:t>Կենտրոնական բանկի կողմից սահմանված օրվա</w:t>
      </w:r>
      <w:r w:rsidR="0031700B" w:rsidRPr="00A06959">
        <w:rPr>
          <w:rFonts w:ascii="GHEA Grapalat" w:hAnsi="GHEA Grapalat" w:cs="Sylfaen"/>
          <w:b/>
          <w:i w:val="0"/>
          <w:szCs w:val="24"/>
          <w:lang w:val="af-ZA"/>
        </w:rPr>
        <w:t xml:space="preserve"> </w:t>
      </w:r>
      <w:r w:rsidR="0031700B" w:rsidRPr="00A06959">
        <w:rPr>
          <w:rFonts w:ascii="GHEA Grapalat" w:hAnsi="GHEA Grapalat" w:cs="Sylfaen"/>
          <w:b/>
          <w:i w:val="0"/>
          <w:szCs w:val="24"/>
          <w:lang w:val="ru-RU"/>
        </w:rPr>
        <w:t>փոխարժեքով</w:t>
      </w:r>
      <w:r w:rsidR="0031700B" w:rsidRPr="00DE1E5A">
        <w:rPr>
          <w:rStyle w:val="FootnoteReference"/>
          <w:rFonts w:ascii="GHEA Grapalat" w:hAnsi="GHEA Grapalat" w:cs="Sylfaen"/>
          <w:i w:val="0"/>
          <w:szCs w:val="24"/>
          <w:lang w:val="af-ZA"/>
        </w:rPr>
        <w:t xml:space="preserve"> </w:t>
      </w:r>
      <w:r w:rsidRPr="00DE1E5A">
        <w:rPr>
          <w:rStyle w:val="FootnoteReference"/>
          <w:rFonts w:ascii="GHEA Grapalat" w:hAnsi="GHEA Grapalat" w:cs="Sylfaen"/>
          <w:i w:val="0"/>
          <w:szCs w:val="24"/>
          <w:lang w:val="af-ZA"/>
        </w:rPr>
        <w:footnoteReference w:id="5"/>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փոխարժեքով։</w:t>
      </w:r>
      <w:r w:rsidRPr="00DE1E5A">
        <w:rPr>
          <w:rFonts w:ascii="GHEA Grapalat" w:hAnsi="GHEA Grapalat" w:cs="Sylfaen"/>
          <w:i w:val="0"/>
          <w:szCs w:val="24"/>
          <w:lang w:val="af-ZA"/>
        </w:rPr>
        <w:t xml:space="preserve"> </w:t>
      </w:r>
    </w:p>
    <w:p w:rsidR="00C339E7" w:rsidRPr="00DE1E5A" w:rsidRDefault="00C339E7" w:rsidP="00C339E7">
      <w:pPr>
        <w:pStyle w:val="BodyTextIndent"/>
        <w:spacing w:line="240" w:lineRule="auto"/>
        <w:ind w:firstLine="567"/>
        <w:rPr>
          <w:rFonts w:ascii="GHEA Grapalat" w:hAnsi="GHEA Grapalat" w:cs="Sylfaen"/>
          <w:i w:val="0"/>
          <w:szCs w:val="24"/>
          <w:lang w:val="af-ZA"/>
        </w:rPr>
      </w:pPr>
      <w:r w:rsidRPr="00DE1E5A">
        <w:rPr>
          <w:rFonts w:ascii="GHEA Grapalat" w:hAnsi="GHEA Grapalat" w:cs="Sylfaen"/>
          <w:i w:val="0"/>
          <w:szCs w:val="24"/>
          <w:lang w:val="af-ZA"/>
        </w:rPr>
        <w:t>7.</w:t>
      </w:r>
      <w:r w:rsidRPr="00DE1E5A">
        <w:rPr>
          <w:rFonts w:ascii="GHEA Grapalat" w:hAnsi="GHEA Grapalat" w:cs="Sylfaen"/>
          <w:i w:val="0"/>
          <w:szCs w:val="24"/>
          <w:lang w:val="hy-AM"/>
        </w:rPr>
        <w:t>6</w:t>
      </w:r>
      <w:r w:rsidRPr="00DE1E5A">
        <w:rPr>
          <w:rFonts w:ascii="GHEA Grapalat" w:hAnsi="GHEA Grapalat" w:cs="Sylfaen"/>
          <w:i w:val="0"/>
          <w:szCs w:val="24"/>
          <w:lang w:val="af-ZA"/>
        </w:rPr>
        <w:t xml:space="preserve"> Հ</w:t>
      </w:r>
      <w:r w:rsidRPr="00DE1E5A">
        <w:rPr>
          <w:rFonts w:ascii="GHEA Grapalat" w:hAnsi="GHEA Grapalat" w:cs="Sylfaen"/>
          <w:i w:val="0"/>
          <w:szCs w:val="24"/>
          <w:lang w:val="ru-RU"/>
        </w:rPr>
        <w:t>անձնաժողովի</w:t>
      </w:r>
      <w:r w:rsidRPr="00DE1E5A">
        <w:rPr>
          <w:rFonts w:ascii="GHEA Grapalat" w:hAnsi="GHEA Grapalat" w:cs="Sylfaen"/>
          <w:i w:val="0"/>
          <w:szCs w:val="24"/>
          <w:lang w:val="af-ZA"/>
        </w:rPr>
        <w:t xml:space="preserve">, </w:t>
      </w:r>
      <w:r w:rsidRPr="00DE1E5A">
        <w:rPr>
          <w:rFonts w:ascii="GHEA Grapalat" w:hAnsi="GHEA Grapalat" w:cs="Sylfaen"/>
          <w:i w:val="0"/>
          <w:szCs w:val="24"/>
          <w:lang w:val="en-US"/>
        </w:rPr>
        <w:t>պ</w:t>
      </w:r>
      <w:r w:rsidRPr="00DE1E5A">
        <w:rPr>
          <w:rFonts w:ascii="GHEA Grapalat" w:hAnsi="GHEA Grapalat" w:cs="Sylfaen"/>
          <w:i w:val="0"/>
          <w:szCs w:val="24"/>
          <w:lang w:val="ru-RU"/>
        </w:rPr>
        <w:t>ատվիրատուի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և</w:t>
      </w:r>
      <w:r w:rsidRPr="00DE1E5A">
        <w:rPr>
          <w:rFonts w:ascii="GHEA Grapalat" w:hAnsi="GHEA Grapalat" w:cs="Sylfaen"/>
          <w:i w:val="0"/>
          <w:szCs w:val="24"/>
          <w:lang w:val="af-ZA"/>
        </w:rPr>
        <w:t xml:space="preserve"> </w:t>
      </w:r>
      <w:r w:rsidRPr="00DE1E5A">
        <w:rPr>
          <w:rFonts w:ascii="GHEA Grapalat" w:hAnsi="GHEA Grapalat" w:cs="Sylfaen"/>
          <w:i w:val="0"/>
          <w:szCs w:val="24"/>
          <w:lang w:val="en-US"/>
        </w:rPr>
        <w:t>մ</w:t>
      </w:r>
      <w:r w:rsidRPr="00DE1E5A">
        <w:rPr>
          <w:rFonts w:ascii="GHEA Grapalat" w:hAnsi="GHEA Grapalat" w:cs="Sylfaen"/>
          <w:i w:val="0"/>
          <w:szCs w:val="24"/>
          <w:lang w:val="ru-RU"/>
        </w:rPr>
        <w:t>ասնակիցների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միջև</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բանակցություններն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արգելվում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են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բացառությամբ</w:t>
      </w:r>
      <w:r w:rsidRPr="00DE1E5A">
        <w:rPr>
          <w:rFonts w:ascii="GHEA Grapalat" w:hAnsi="GHEA Grapalat" w:cs="Sylfaen"/>
          <w:i w:val="0"/>
          <w:szCs w:val="24"/>
          <w:lang w:val="af-ZA"/>
        </w:rPr>
        <w:t>`</w:t>
      </w:r>
    </w:p>
    <w:p w:rsidR="00C339E7" w:rsidRPr="00DE1E5A" w:rsidRDefault="00C339E7" w:rsidP="00C339E7">
      <w:pPr>
        <w:pStyle w:val="BodyTextIndent"/>
        <w:spacing w:line="240" w:lineRule="auto"/>
        <w:rPr>
          <w:rFonts w:ascii="GHEA Grapalat" w:hAnsi="GHEA Grapalat" w:cs="Sylfaen"/>
          <w:i w:val="0"/>
          <w:szCs w:val="24"/>
          <w:lang w:val="af-ZA"/>
        </w:rPr>
      </w:pPr>
      <w:r w:rsidRPr="00DE1E5A">
        <w:rPr>
          <w:rFonts w:ascii="GHEA Grapalat" w:hAnsi="GHEA Grapalat" w:cs="Sylfaen"/>
          <w:i w:val="0"/>
          <w:szCs w:val="24"/>
          <w:lang w:val="af-ZA"/>
        </w:rPr>
        <w:t xml:space="preserve">1) </w:t>
      </w:r>
      <w:r w:rsidRPr="00DE1E5A">
        <w:rPr>
          <w:rFonts w:ascii="GHEA Grapalat" w:hAnsi="GHEA Grapalat" w:cs="Sylfaen"/>
          <w:i w:val="0"/>
          <w:szCs w:val="24"/>
          <w:lang w:val="ru-RU"/>
        </w:rPr>
        <w:t>երբ</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ընթացակարգին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մասնակցել</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է</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մեկ</w:t>
      </w:r>
      <w:r w:rsidRPr="00DE1E5A">
        <w:rPr>
          <w:rFonts w:ascii="GHEA Grapalat" w:hAnsi="GHEA Grapalat" w:cs="Sylfaen"/>
          <w:i w:val="0"/>
          <w:szCs w:val="24"/>
          <w:lang w:val="af-ZA"/>
        </w:rPr>
        <w:t xml:space="preserve"> մ</w:t>
      </w:r>
      <w:r w:rsidRPr="00DE1E5A">
        <w:rPr>
          <w:rFonts w:ascii="GHEA Grapalat" w:hAnsi="GHEA Grapalat" w:cs="Sylfaen"/>
          <w:i w:val="0"/>
          <w:szCs w:val="24"/>
          <w:lang w:val="ru-RU"/>
        </w:rPr>
        <w:t>ասնակից</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որի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ներկայացրած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հայտը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համապատասխանում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է</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հրավերի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պահանջներին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հայտերի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գնահատման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արդյունքում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հրավերի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պահանջներին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համապատասխան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է</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գնահատվել</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միայն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մեկ</w:t>
      </w:r>
      <w:r w:rsidRPr="00DE1E5A">
        <w:rPr>
          <w:rFonts w:ascii="GHEA Grapalat" w:hAnsi="GHEA Grapalat" w:cs="Sylfaen"/>
          <w:i w:val="0"/>
          <w:szCs w:val="24"/>
          <w:lang w:val="af-ZA"/>
        </w:rPr>
        <w:t xml:space="preserve"> մ</w:t>
      </w:r>
      <w:r w:rsidRPr="00DE1E5A">
        <w:rPr>
          <w:rFonts w:ascii="GHEA Grapalat" w:hAnsi="GHEA Grapalat" w:cs="Sylfaen"/>
          <w:i w:val="0"/>
          <w:szCs w:val="24"/>
          <w:lang w:val="ru-RU"/>
        </w:rPr>
        <w:t>ասնակցի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հայտ</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առաջարկված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նվազագույն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գների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հավասարության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դեպքում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եթե</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ոչ</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գնային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պայմանները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բավարարող</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գնահատված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հայտեր</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ներկայացրած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բոլոր</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մասնակիցների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ներկայացրած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գնային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առաջարկները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գերազանցում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են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այդ</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գնումը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կատարելու</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համար</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նախատեսված</w:t>
      </w:r>
      <w:r w:rsidRPr="00DE1E5A">
        <w:rPr>
          <w:rFonts w:ascii="GHEA Grapalat" w:hAnsi="GHEA Grapalat" w:cs="Sylfaen"/>
          <w:i w:val="0"/>
          <w:szCs w:val="24"/>
          <w:lang w:val="af-ZA"/>
        </w:rPr>
        <w:t xml:space="preserve">` </w:t>
      </w:r>
      <w:r w:rsidRPr="00DE1E5A">
        <w:rPr>
          <w:rFonts w:ascii="GHEA Grapalat" w:hAnsi="GHEA Grapalat" w:cs="Sylfaen"/>
          <w:i w:val="0"/>
          <w:szCs w:val="24"/>
          <w:lang w:val="en-US"/>
        </w:rPr>
        <w:t>սույն</w:t>
      </w:r>
      <w:r w:rsidRPr="00DE1E5A">
        <w:rPr>
          <w:rFonts w:ascii="GHEA Grapalat" w:hAnsi="GHEA Grapalat" w:cs="Sylfaen"/>
          <w:i w:val="0"/>
          <w:szCs w:val="24"/>
          <w:lang w:val="af-ZA"/>
        </w:rPr>
        <w:t xml:space="preserve"> </w:t>
      </w:r>
      <w:r w:rsidRPr="00DE1E5A">
        <w:rPr>
          <w:rFonts w:ascii="GHEA Grapalat" w:hAnsi="GHEA Grapalat" w:cs="Sylfaen"/>
          <w:i w:val="0"/>
          <w:szCs w:val="24"/>
          <w:lang w:val="en-US"/>
        </w:rPr>
        <w:t>հրավերի</w:t>
      </w:r>
      <w:r w:rsidRPr="00DE1E5A">
        <w:rPr>
          <w:rFonts w:ascii="GHEA Grapalat" w:hAnsi="GHEA Grapalat" w:cs="Sylfaen"/>
          <w:i w:val="0"/>
          <w:szCs w:val="24"/>
          <w:lang w:val="af-ZA"/>
        </w:rPr>
        <w:t xml:space="preserve"> 1-</w:t>
      </w:r>
      <w:r w:rsidRPr="00DE1E5A">
        <w:rPr>
          <w:rFonts w:ascii="GHEA Grapalat" w:hAnsi="GHEA Grapalat" w:cs="Sylfaen"/>
          <w:i w:val="0"/>
          <w:szCs w:val="24"/>
          <w:lang w:val="en-US"/>
        </w:rPr>
        <w:t>ին</w:t>
      </w:r>
      <w:r w:rsidRPr="00DE1E5A">
        <w:rPr>
          <w:rFonts w:ascii="GHEA Grapalat" w:hAnsi="GHEA Grapalat" w:cs="Sylfaen"/>
          <w:i w:val="0"/>
          <w:szCs w:val="24"/>
          <w:lang w:val="af-ZA"/>
        </w:rPr>
        <w:t xml:space="preserve"> </w:t>
      </w:r>
      <w:r w:rsidRPr="00DE1E5A">
        <w:rPr>
          <w:rFonts w:ascii="GHEA Grapalat" w:hAnsi="GHEA Grapalat" w:cs="Sylfaen"/>
          <w:i w:val="0"/>
          <w:szCs w:val="24"/>
          <w:lang w:val="en-US"/>
        </w:rPr>
        <w:t>մասի</w:t>
      </w:r>
      <w:r w:rsidRPr="00DE1E5A">
        <w:rPr>
          <w:rFonts w:ascii="GHEA Grapalat" w:hAnsi="GHEA Grapalat" w:cs="Sylfaen"/>
          <w:i w:val="0"/>
          <w:szCs w:val="24"/>
          <w:lang w:val="af-ZA"/>
        </w:rPr>
        <w:t xml:space="preserve"> 7.1 </w:t>
      </w:r>
      <w:r w:rsidRPr="00DE1E5A">
        <w:rPr>
          <w:rFonts w:ascii="GHEA Grapalat" w:hAnsi="GHEA Grapalat" w:cs="Sylfaen"/>
          <w:i w:val="0"/>
          <w:szCs w:val="24"/>
          <w:lang w:val="en-US"/>
        </w:rPr>
        <w:t>կետի</w:t>
      </w:r>
      <w:r w:rsidRPr="00DE1E5A">
        <w:rPr>
          <w:rFonts w:ascii="GHEA Grapalat" w:hAnsi="GHEA Grapalat" w:cs="Sylfaen"/>
          <w:i w:val="0"/>
          <w:szCs w:val="24"/>
          <w:lang w:val="af-ZA"/>
        </w:rPr>
        <w:t xml:space="preserve"> 2-</w:t>
      </w:r>
      <w:r w:rsidRPr="00DE1E5A">
        <w:rPr>
          <w:rFonts w:ascii="GHEA Grapalat" w:hAnsi="GHEA Grapalat" w:cs="Sylfaen"/>
          <w:i w:val="0"/>
          <w:szCs w:val="24"/>
          <w:lang w:val="en-US"/>
        </w:rPr>
        <w:t>րդ</w:t>
      </w:r>
      <w:r w:rsidRPr="00DE1E5A">
        <w:rPr>
          <w:rFonts w:ascii="GHEA Grapalat" w:hAnsi="GHEA Grapalat" w:cs="Sylfaen"/>
          <w:i w:val="0"/>
          <w:szCs w:val="24"/>
          <w:lang w:val="af-ZA"/>
        </w:rPr>
        <w:t xml:space="preserve"> </w:t>
      </w:r>
      <w:r w:rsidRPr="00DE1E5A">
        <w:rPr>
          <w:rFonts w:ascii="GHEA Grapalat" w:hAnsi="GHEA Grapalat" w:cs="Sylfaen"/>
          <w:i w:val="0"/>
          <w:szCs w:val="24"/>
          <w:lang w:val="en-US"/>
        </w:rPr>
        <w:t>պարբերությամբ</w:t>
      </w:r>
      <w:r w:rsidRPr="00DE1E5A">
        <w:rPr>
          <w:rFonts w:ascii="GHEA Grapalat" w:hAnsi="GHEA Grapalat" w:cs="Sylfaen"/>
          <w:i w:val="0"/>
          <w:szCs w:val="24"/>
          <w:lang w:val="af-ZA"/>
        </w:rPr>
        <w:t xml:space="preserve"> </w:t>
      </w:r>
      <w:r w:rsidRPr="00DE1E5A">
        <w:rPr>
          <w:rFonts w:ascii="GHEA Grapalat" w:hAnsi="GHEA Grapalat" w:cs="Sylfaen"/>
          <w:i w:val="0"/>
          <w:szCs w:val="24"/>
          <w:lang w:val="en-US"/>
        </w:rPr>
        <w:t>նախատեսված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ֆինանսական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միջոցները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գնումն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իրականացվում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է</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Օրենքի</w:t>
      </w:r>
      <w:r w:rsidRPr="00DE1E5A">
        <w:rPr>
          <w:rFonts w:ascii="GHEA Grapalat" w:hAnsi="GHEA Grapalat" w:cs="Sylfaen"/>
          <w:i w:val="0"/>
          <w:szCs w:val="24"/>
          <w:lang w:val="af-ZA"/>
        </w:rPr>
        <w:t xml:space="preserve"> 15-</w:t>
      </w:r>
      <w:r w:rsidRPr="00DE1E5A">
        <w:rPr>
          <w:rFonts w:ascii="GHEA Grapalat" w:hAnsi="GHEA Grapalat" w:cs="Sylfaen"/>
          <w:i w:val="0"/>
          <w:szCs w:val="24"/>
          <w:lang w:val="ru-RU"/>
        </w:rPr>
        <w:t>րդ</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հոդվածի</w:t>
      </w:r>
      <w:r w:rsidRPr="00DE1E5A">
        <w:rPr>
          <w:rFonts w:ascii="GHEA Grapalat" w:hAnsi="GHEA Grapalat" w:cs="Sylfaen"/>
          <w:i w:val="0"/>
          <w:szCs w:val="24"/>
          <w:lang w:val="af-ZA"/>
        </w:rPr>
        <w:t xml:space="preserve"> 6-</w:t>
      </w:r>
      <w:r w:rsidRPr="00DE1E5A">
        <w:rPr>
          <w:rFonts w:ascii="GHEA Grapalat" w:hAnsi="GHEA Grapalat" w:cs="Sylfaen"/>
          <w:i w:val="0"/>
          <w:szCs w:val="24"/>
          <w:lang w:val="ru-RU"/>
        </w:rPr>
        <w:t>րդ</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մասի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հիման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վրա։</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Սույն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կետի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համաձայն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վարվող</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բանակցությունները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կարող</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են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հանգեցնել</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միայն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առաջարկված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նվազեցմանը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վճարման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պայմանների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փոփոխությանը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իսկ</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բանակցությունները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վարվում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են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միաժամանակյա</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բոլոր</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մասնակիցների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հետ</w:t>
      </w:r>
      <w:r w:rsidRPr="00DE1E5A">
        <w:rPr>
          <w:rFonts w:ascii="GHEA Grapalat" w:hAnsi="GHEA Grapalat" w:cs="Sylfaen"/>
          <w:i w:val="0"/>
          <w:szCs w:val="24"/>
          <w:lang w:val="af-ZA"/>
        </w:rPr>
        <w:t>.</w:t>
      </w:r>
    </w:p>
    <w:p w:rsidR="00C339E7" w:rsidRPr="00DE1E5A" w:rsidDel="00992C40" w:rsidRDefault="00C339E7" w:rsidP="00C339E7">
      <w:pPr>
        <w:pStyle w:val="BodyTextIndent2"/>
        <w:spacing w:line="240" w:lineRule="auto"/>
        <w:ind w:firstLine="567"/>
        <w:rPr>
          <w:rFonts w:ascii="GHEA Grapalat" w:hAnsi="GHEA Grapalat" w:cs="Sylfaen"/>
          <w:szCs w:val="24"/>
        </w:rPr>
      </w:pPr>
      <w:r w:rsidRPr="00DE1E5A">
        <w:rPr>
          <w:rFonts w:ascii="GHEA Grapalat" w:hAnsi="GHEA Grapalat" w:cs="Sylfaen"/>
          <w:szCs w:val="24"/>
        </w:rPr>
        <w:t xml:space="preserve">2)  </w:t>
      </w:r>
      <w:r w:rsidRPr="00DE1E5A">
        <w:rPr>
          <w:rFonts w:ascii="GHEA Grapalat" w:hAnsi="GHEA Grapalat" w:cs="Sylfaen"/>
          <w:szCs w:val="24"/>
          <w:lang w:val="ru-RU"/>
        </w:rPr>
        <w:t>Օրենքով</w:t>
      </w:r>
      <w:r w:rsidRPr="00DE1E5A">
        <w:rPr>
          <w:rFonts w:ascii="GHEA Grapalat" w:hAnsi="GHEA Grapalat" w:cs="Sylfaen"/>
          <w:szCs w:val="24"/>
        </w:rPr>
        <w:t xml:space="preserve"> </w:t>
      </w:r>
      <w:r w:rsidRPr="00DE1E5A">
        <w:rPr>
          <w:rFonts w:ascii="GHEA Grapalat" w:hAnsi="GHEA Grapalat" w:cs="Sylfaen"/>
          <w:szCs w:val="24"/>
          <w:lang w:val="ru-RU"/>
        </w:rPr>
        <w:t>նախատեսված</w:t>
      </w:r>
      <w:r w:rsidRPr="00DE1E5A">
        <w:rPr>
          <w:rFonts w:ascii="GHEA Grapalat" w:hAnsi="GHEA Grapalat" w:cs="Sylfaen"/>
          <w:szCs w:val="24"/>
        </w:rPr>
        <w:t xml:space="preserve"> </w:t>
      </w:r>
      <w:r w:rsidRPr="00DE1E5A">
        <w:rPr>
          <w:rFonts w:ascii="GHEA Grapalat" w:hAnsi="GHEA Grapalat" w:cs="Sylfaen"/>
          <w:szCs w:val="24"/>
          <w:lang w:val="ru-RU"/>
        </w:rPr>
        <w:t>այլ</w:t>
      </w:r>
      <w:r w:rsidRPr="00DE1E5A">
        <w:rPr>
          <w:rFonts w:ascii="GHEA Grapalat" w:hAnsi="GHEA Grapalat" w:cs="Sylfaen"/>
          <w:szCs w:val="24"/>
        </w:rPr>
        <w:t xml:space="preserve"> </w:t>
      </w:r>
      <w:r w:rsidRPr="00DE1E5A">
        <w:rPr>
          <w:rFonts w:ascii="GHEA Grapalat" w:hAnsi="GHEA Grapalat" w:cs="Sylfaen"/>
          <w:szCs w:val="24"/>
          <w:lang w:val="ru-RU"/>
        </w:rPr>
        <w:t>դեպքերի։</w:t>
      </w:r>
    </w:p>
    <w:p w:rsidR="00C339E7" w:rsidRPr="00DE1E5A" w:rsidRDefault="00C339E7" w:rsidP="00C339E7">
      <w:pPr>
        <w:pStyle w:val="norm"/>
        <w:spacing w:line="240" w:lineRule="auto"/>
        <w:rPr>
          <w:rFonts w:ascii="GHEA Grapalat" w:hAnsi="GHEA Grapalat" w:cs="Sylfaen"/>
          <w:sz w:val="20"/>
          <w:szCs w:val="24"/>
          <w:lang w:val="af-ZA" w:eastAsia="en-US"/>
        </w:rPr>
      </w:pPr>
      <w:r w:rsidRPr="00DE1E5A">
        <w:rPr>
          <w:rFonts w:ascii="GHEA Grapalat" w:hAnsi="GHEA Grapalat"/>
          <w:sz w:val="20"/>
          <w:lang w:val="af-ZA"/>
        </w:rPr>
        <w:t>7.</w:t>
      </w:r>
      <w:r w:rsidRPr="00DE1E5A">
        <w:rPr>
          <w:rFonts w:ascii="GHEA Grapalat" w:hAnsi="GHEA Grapalat"/>
          <w:sz w:val="20"/>
          <w:lang w:val="hy-AM"/>
        </w:rPr>
        <w:t>7</w:t>
      </w:r>
      <w:r w:rsidRPr="00DE1E5A">
        <w:rPr>
          <w:rFonts w:ascii="GHEA Grapalat" w:hAnsi="GHEA Grapalat"/>
          <w:sz w:val="20"/>
          <w:lang w:val="af-ZA"/>
        </w:rPr>
        <w:t xml:space="preserve"> Հ</w:t>
      </w:r>
      <w:r w:rsidRPr="00DE1E5A">
        <w:rPr>
          <w:rFonts w:ascii="GHEA Grapalat" w:hAnsi="GHEA Grapalat" w:cs="Sylfaen"/>
          <w:sz w:val="20"/>
          <w:szCs w:val="24"/>
          <w:lang w:val="ru-RU" w:eastAsia="en-US"/>
        </w:rPr>
        <w:t>անձնաժողովը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հրավերի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պահանջների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նկատմամբ</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բավարար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գնահատված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հայտեր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ներկայացրած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մ</w:t>
      </w:r>
      <w:r w:rsidRPr="00DE1E5A">
        <w:rPr>
          <w:rFonts w:ascii="GHEA Grapalat" w:hAnsi="GHEA Grapalat" w:cs="Sylfaen"/>
          <w:sz w:val="20"/>
          <w:szCs w:val="24"/>
          <w:lang w:val="ru-RU" w:eastAsia="en-US"/>
        </w:rPr>
        <w:t>ասնակիցներից</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որոշում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հայտարարում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առաջին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հաջորդաբար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տեղեր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զբաղեցրած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մասնակիցներին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Առաջարկված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նվազագույն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հավասարության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դեպքում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կամ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եթե</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ոչ</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գնային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պայմաններին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բավարարող</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գնահատված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հայտեր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ներկայացրած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բոլոր</w:t>
      </w:r>
      <w:r w:rsidRPr="00DE1E5A">
        <w:rPr>
          <w:rFonts w:ascii="GHEA Grapalat" w:hAnsi="GHEA Grapalat" w:cs="Sylfaen"/>
          <w:sz w:val="20"/>
          <w:szCs w:val="24"/>
          <w:lang w:val="af-ZA" w:eastAsia="en-US"/>
        </w:rPr>
        <w:t xml:space="preserve"> մ</w:t>
      </w:r>
      <w:r w:rsidRPr="00DE1E5A">
        <w:rPr>
          <w:rFonts w:ascii="GHEA Grapalat" w:hAnsi="GHEA Grapalat" w:cs="Sylfaen"/>
          <w:sz w:val="20"/>
          <w:szCs w:val="24"/>
          <w:lang w:val="ru-RU" w:eastAsia="en-US"/>
        </w:rPr>
        <w:t>ասնակիցների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ներկայացրած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գնային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առաջարկները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գերազանցում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են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սույն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ընթացակարգի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շրջանակում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գնվելիք</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ապրանքների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գնման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հայտով</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սահմանված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գինը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կամ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գնումն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իրականացվում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Օրենքի</w:t>
      </w:r>
      <w:r w:rsidRPr="00DE1E5A">
        <w:rPr>
          <w:rFonts w:ascii="GHEA Grapalat" w:hAnsi="GHEA Grapalat" w:cs="Sylfaen"/>
          <w:sz w:val="20"/>
          <w:szCs w:val="24"/>
          <w:lang w:val="af-ZA" w:eastAsia="en-US"/>
        </w:rPr>
        <w:t xml:space="preserve"> 15-</w:t>
      </w:r>
      <w:r w:rsidRPr="00DE1E5A">
        <w:rPr>
          <w:rFonts w:ascii="GHEA Grapalat" w:hAnsi="GHEA Grapalat" w:cs="Sylfaen"/>
          <w:sz w:val="20"/>
          <w:szCs w:val="24"/>
          <w:lang w:val="ru-RU" w:eastAsia="en-US"/>
        </w:rPr>
        <w:t>րդ</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հոդվածի</w:t>
      </w:r>
      <w:r w:rsidRPr="00DE1E5A">
        <w:rPr>
          <w:rFonts w:ascii="GHEA Grapalat" w:hAnsi="GHEA Grapalat" w:cs="Sylfaen"/>
          <w:sz w:val="20"/>
          <w:szCs w:val="24"/>
          <w:lang w:val="af-ZA" w:eastAsia="en-US"/>
        </w:rPr>
        <w:t xml:space="preserve"> 6-</w:t>
      </w:r>
      <w:r w:rsidRPr="00DE1E5A">
        <w:rPr>
          <w:rFonts w:ascii="GHEA Grapalat" w:hAnsi="GHEA Grapalat" w:cs="Sylfaen"/>
          <w:sz w:val="20"/>
          <w:szCs w:val="24"/>
          <w:lang w:val="ru-RU" w:eastAsia="en-US"/>
        </w:rPr>
        <w:t>րդ</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մասի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հիման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վրա՝</w:t>
      </w:r>
      <w:r w:rsidRPr="00DE1E5A">
        <w:rPr>
          <w:rFonts w:ascii="GHEA Grapalat" w:hAnsi="GHEA Grapalat" w:cs="Sylfaen"/>
          <w:sz w:val="20"/>
          <w:szCs w:val="24"/>
          <w:lang w:val="af-ZA" w:eastAsia="en-US"/>
        </w:rPr>
        <w:t xml:space="preserve"> </w:t>
      </w:r>
    </w:p>
    <w:p w:rsidR="00C339E7" w:rsidRPr="00DE1E5A" w:rsidRDefault="00C339E7" w:rsidP="00C339E7">
      <w:pPr>
        <w:pStyle w:val="norm"/>
        <w:spacing w:line="240" w:lineRule="auto"/>
        <w:rPr>
          <w:rFonts w:ascii="GHEA Grapalat" w:hAnsi="GHEA Grapalat" w:cs="Sylfaen"/>
          <w:sz w:val="20"/>
          <w:szCs w:val="24"/>
          <w:lang w:val="af-ZA" w:eastAsia="en-US"/>
        </w:rPr>
      </w:pPr>
      <w:r w:rsidRPr="00DE1E5A">
        <w:rPr>
          <w:rFonts w:ascii="GHEA Grapalat" w:hAnsi="GHEA Grapalat" w:cs="Sylfaen"/>
          <w:sz w:val="20"/>
          <w:szCs w:val="24"/>
          <w:lang w:val="ru-RU" w:eastAsia="en-US"/>
        </w:rPr>
        <w:t>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առաջին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հաջորդաբար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տեղեր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զբաղեցրած</w:t>
      </w:r>
      <w:r w:rsidRPr="00DE1E5A">
        <w:rPr>
          <w:rFonts w:ascii="GHEA Grapalat" w:hAnsi="GHEA Grapalat" w:cs="Sylfaen"/>
          <w:sz w:val="20"/>
          <w:szCs w:val="24"/>
          <w:lang w:val="af-ZA" w:eastAsia="en-US"/>
        </w:rPr>
        <w:t xml:space="preserve"> մ</w:t>
      </w:r>
      <w:r w:rsidRPr="00DE1E5A">
        <w:rPr>
          <w:rFonts w:ascii="GHEA Grapalat" w:hAnsi="GHEA Grapalat" w:cs="Sylfaen"/>
          <w:sz w:val="20"/>
          <w:szCs w:val="24"/>
          <w:lang w:val="ru-RU" w:eastAsia="en-US"/>
        </w:rPr>
        <w:t>ասնակիցներին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որոշելու</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նպատակով</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հանձնաժողովի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նիստում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առաջարկված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նվազեցման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նպատակով</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ոչ</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գնային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պայման</w:t>
      </w:r>
      <w:r w:rsidRPr="00DE1E5A">
        <w:rPr>
          <w:rFonts w:ascii="GHEA Grapalat" w:hAnsi="GHEA Grapalat" w:cs="Sylfaen"/>
          <w:sz w:val="20"/>
          <w:szCs w:val="24"/>
          <w:lang w:val="af-ZA" w:eastAsia="en-US"/>
        </w:rPr>
        <w:softHyphen/>
      </w:r>
      <w:r w:rsidRPr="00DE1E5A">
        <w:rPr>
          <w:rFonts w:ascii="GHEA Grapalat" w:hAnsi="GHEA Grapalat" w:cs="Sylfaen"/>
          <w:sz w:val="20"/>
          <w:szCs w:val="24"/>
          <w:lang w:val="ru-RU" w:eastAsia="en-US"/>
        </w:rPr>
        <w:t>ները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բավարարող</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գնահատված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բոլոր</w:t>
      </w:r>
      <w:r w:rsidRPr="00DE1E5A">
        <w:rPr>
          <w:rFonts w:ascii="GHEA Grapalat" w:hAnsi="GHEA Grapalat" w:cs="Sylfaen"/>
          <w:sz w:val="20"/>
          <w:szCs w:val="24"/>
          <w:lang w:val="af-ZA" w:eastAsia="en-US"/>
        </w:rPr>
        <w:t xml:space="preserve"> մ</w:t>
      </w:r>
      <w:r w:rsidRPr="00DE1E5A">
        <w:rPr>
          <w:rFonts w:ascii="GHEA Grapalat" w:hAnsi="GHEA Grapalat" w:cs="Sylfaen"/>
          <w:sz w:val="20"/>
          <w:szCs w:val="24"/>
          <w:lang w:val="ru-RU" w:eastAsia="en-US"/>
        </w:rPr>
        <w:t>ասնակիցների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հետ</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վարվում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են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միաժամանակյա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բանակցություններ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եթե</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նիստին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ներկա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են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բոլոր</w:t>
      </w:r>
      <w:r w:rsidRPr="00DE1E5A">
        <w:rPr>
          <w:rFonts w:ascii="GHEA Grapalat" w:hAnsi="GHEA Grapalat" w:cs="Sylfaen"/>
          <w:sz w:val="20"/>
          <w:szCs w:val="24"/>
          <w:lang w:val="af-ZA" w:eastAsia="en-US"/>
        </w:rPr>
        <w:t xml:space="preserve"> մ</w:t>
      </w:r>
      <w:r w:rsidRPr="00DE1E5A">
        <w:rPr>
          <w:rFonts w:ascii="GHEA Grapalat" w:hAnsi="GHEA Grapalat" w:cs="Sylfaen"/>
          <w:sz w:val="20"/>
          <w:szCs w:val="24"/>
          <w:lang w:val="ru-RU" w:eastAsia="en-US"/>
        </w:rPr>
        <w:t>ասնակիցները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համապատասխան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լիազորություն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ունեցող</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ներկայացուցիչները</w:t>
      </w:r>
      <w:r w:rsidRPr="00DE1E5A">
        <w:rPr>
          <w:rFonts w:ascii="GHEA Grapalat" w:hAnsi="GHEA Grapalat" w:cs="Sylfaen"/>
          <w:sz w:val="20"/>
          <w:szCs w:val="24"/>
          <w:lang w:val="af-ZA" w:eastAsia="en-US"/>
        </w:rPr>
        <w:t>),</w:t>
      </w:r>
    </w:p>
    <w:p w:rsidR="00C339E7" w:rsidRPr="00DE1E5A" w:rsidRDefault="00C339E7" w:rsidP="00C339E7">
      <w:pPr>
        <w:pStyle w:val="norm"/>
        <w:spacing w:line="240" w:lineRule="auto"/>
        <w:rPr>
          <w:rFonts w:ascii="GHEA Grapalat" w:hAnsi="GHEA Grapalat" w:cs="Sylfaen"/>
          <w:sz w:val="20"/>
          <w:szCs w:val="24"/>
          <w:lang w:val="af-ZA" w:eastAsia="en-US"/>
        </w:rPr>
      </w:pPr>
      <w:r w:rsidRPr="00DE1E5A">
        <w:rPr>
          <w:rFonts w:ascii="GHEA Grapalat" w:hAnsi="GHEA Grapalat" w:cs="Sylfaen"/>
          <w:sz w:val="20"/>
          <w:szCs w:val="24"/>
          <w:lang w:val="ru-RU" w:eastAsia="en-US"/>
        </w:rPr>
        <w:t>բ</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հակառակ</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դեպքում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հանձնաժողովի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նիստը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կասեցվում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մեկ</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աշխատանքային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օրվա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ընթացքում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հանձնաժողովի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քարտուղարը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բավարար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գնահատված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հայտեր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ներկայացրած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բոլոր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մասնակիցներին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համակարգի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միջոցով</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միաժամանակ</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ծանուցում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նվազեցման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շուրջ</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միաժամանակյա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բանակցությունների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վարման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օրվա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ժամի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վայրի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մասին</w:t>
      </w:r>
      <w:r w:rsidRPr="00DE1E5A">
        <w:rPr>
          <w:rFonts w:ascii="GHEA Grapalat" w:hAnsi="GHEA Grapalat" w:cs="Sylfaen"/>
          <w:sz w:val="20"/>
          <w:szCs w:val="24"/>
          <w:lang w:val="af-ZA" w:eastAsia="en-US"/>
        </w:rPr>
        <w:t>,</w:t>
      </w:r>
    </w:p>
    <w:p w:rsidR="00C339E7" w:rsidRPr="00DE1E5A" w:rsidRDefault="00C339E7" w:rsidP="00C339E7">
      <w:pPr>
        <w:pStyle w:val="norm"/>
        <w:spacing w:line="240" w:lineRule="auto"/>
        <w:rPr>
          <w:rFonts w:ascii="GHEA Grapalat" w:hAnsi="GHEA Grapalat" w:cs="Sylfaen"/>
          <w:color w:val="FF0000"/>
          <w:sz w:val="20"/>
          <w:szCs w:val="24"/>
          <w:lang w:val="af-ZA" w:eastAsia="en-US"/>
        </w:rPr>
      </w:pPr>
      <w:r w:rsidRPr="00DE1E5A">
        <w:rPr>
          <w:rFonts w:ascii="GHEA Grapalat" w:hAnsi="GHEA Grapalat" w:cs="Sylfaen"/>
          <w:sz w:val="20"/>
          <w:szCs w:val="24"/>
          <w:lang w:val="ru-RU" w:eastAsia="en-US"/>
        </w:rPr>
        <w:t>գ</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բանակցությունները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վարվում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են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ոչ</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շուտ</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քան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ծանուցումն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ուղարկվելու</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օրվան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հաջորդող</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օրվանից</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երկրորդ</w:t>
      </w:r>
      <w:r w:rsidRPr="00DE1E5A">
        <w:rPr>
          <w:rFonts w:ascii="GHEA Grapalat" w:hAnsi="GHEA Grapalat" w:cs="Sylfaen"/>
          <w:sz w:val="20"/>
          <w:szCs w:val="24"/>
          <w:lang w:val="af-ZA" w:eastAsia="en-US"/>
        </w:rPr>
        <w:t xml:space="preserve"> և ոչ ուշ, քան տասներորդ </w:t>
      </w:r>
      <w:r w:rsidRPr="00DE1E5A">
        <w:rPr>
          <w:rFonts w:ascii="GHEA Grapalat" w:hAnsi="GHEA Grapalat" w:cs="Sylfaen"/>
          <w:sz w:val="20"/>
          <w:szCs w:val="24"/>
          <w:lang w:val="ru-RU" w:eastAsia="en-US"/>
        </w:rPr>
        <w:t>աշխատանքային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օրը</w:t>
      </w:r>
      <w:r w:rsidRPr="00DE1E5A">
        <w:rPr>
          <w:rFonts w:ascii="GHEA Grapalat" w:hAnsi="GHEA Grapalat" w:cs="Sylfaen"/>
          <w:sz w:val="20"/>
          <w:szCs w:val="24"/>
          <w:lang w:val="af-ZA" w:eastAsia="en-US"/>
        </w:rPr>
        <w:t xml:space="preserve">, </w:t>
      </w:r>
    </w:p>
    <w:p w:rsidR="00C339E7" w:rsidRPr="00DE1E5A" w:rsidRDefault="00C339E7" w:rsidP="00C339E7">
      <w:pPr>
        <w:pStyle w:val="norm"/>
        <w:spacing w:line="240" w:lineRule="auto"/>
        <w:rPr>
          <w:rFonts w:ascii="GHEA Grapalat" w:hAnsi="GHEA Grapalat" w:cs="Sylfaen"/>
          <w:sz w:val="20"/>
          <w:szCs w:val="24"/>
          <w:lang w:val="af-ZA" w:eastAsia="en-US"/>
        </w:rPr>
      </w:pPr>
      <w:r w:rsidRPr="00DE1E5A">
        <w:rPr>
          <w:rFonts w:ascii="GHEA Grapalat" w:hAnsi="GHEA Grapalat" w:cs="Sylfaen"/>
          <w:sz w:val="20"/>
          <w:szCs w:val="24"/>
          <w:lang w:val="ru-RU" w:eastAsia="en-US"/>
        </w:rPr>
        <w:lastRenderedPageBreak/>
        <w:t>դ</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յուրաքանչյուր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մա</w:t>
      </w:r>
      <w:r w:rsidRPr="00DE1E5A">
        <w:rPr>
          <w:rFonts w:ascii="GHEA Grapalat" w:hAnsi="GHEA Grapalat" w:cs="Sylfaen"/>
          <w:sz w:val="20"/>
          <w:szCs w:val="24"/>
          <w:lang w:val="ru-RU" w:eastAsia="en-US"/>
        </w:rPr>
        <w:t>սնակցի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տվյալ</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պահին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ներկայացրած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գնային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առաջարկը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հրապարակվում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մյուս</w:t>
      </w:r>
      <w:r w:rsidRPr="00DE1E5A">
        <w:rPr>
          <w:rFonts w:ascii="GHEA Grapalat" w:hAnsi="GHEA Grapalat" w:cs="Sylfaen"/>
          <w:sz w:val="20"/>
          <w:szCs w:val="24"/>
          <w:lang w:val="af-ZA" w:eastAsia="en-US"/>
        </w:rPr>
        <w:t xml:space="preserve"> մ</w:t>
      </w:r>
      <w:r w:rsidRPr="00DE1E5A">
        <w:rPr>
          <w:rFonts w:ascii="GHEA Grapalat" w:hAnsi="GHEA Grapalat" w:cs="Sylfaen"/>
          <w:sz w:val="20"/>
          <w:szCs w:val="24"/>
          <w:lang w:val="ru-RU" w:eastAsia="en-US"/>
        </w:rPr>
        <w:t>ասնակիցների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համար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մինչև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բանակցությունների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համար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նախատեսված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վերջնաժամկետի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ավարտը</w:t>
      </w:r>
      <w:r w:rsidRPr="00DE1E5A">
        <w:rPr>
          <w:rFonts w:ascii="GHEA Grapalat" w:hAnsi="GHEA Grapalat" w:cs="Sylfaen"/>
          <w:sz w:val="20"/>
          <w:szCs w:val="24"/>
          <w:lang w:val="af-ZA" w:eastAsia="en-US"/>
        </w:rPr>
        <w:t xml:space="preserve"> մ</w:t>
      </w:r>
      <w:r w:rsidRPr="00DE1E5A">
        <w:rPr>
          <w:rFonts w:ascii="GHEA Grapalat" w:hAnsi="GHEA Grapalat" w:cs="Sylfaen"/>
          <w:sz w:val="20"/>
          <w:szCs w:val="24"/>
          <w:lang w:val="ru-RU" w:eastAsia="en-US"/>
        </w:rPr>
        <w:t>ասնակիցը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կարող</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վերանայել</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իր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գնային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առաջարկը</w:t>
      </w:r>
      <w:r w:rsidRPr="00DE1E5A">
        <w:rPr>
          <w:rFonts w:ascii="GHEA Grapalat" w:hAnsi="GHEA Grapalat" w:cs="Sylfaen"/>
          <w:sz w:val="20"/>
          <w:szCs w:val="24"/>
          <w:lang w:val="af-ZA" w:eastAsia="en-US"/>
        </w:rPr>
        <w:t>,</w:t>
      </w:r>
    </w:p>
    <w:p w:rsidR="00C339E7" w:rsidRPr="00DE1E5A" w:rsidRDefault="00C339E7" w:rsidP="00C339E7">
      <w:pPr>
        <w:pStyle w:val="norm"/>
        <w:spacing w:line="240" w:lineRule="auto"/>
        <w:rPr>
          <w:rFonts w:ascii="GHEA Grapalat" w:hAnsi="GHEA Grapalat" w:cs="Sylfaen"/>
          <w:sz w:val="20"/>
          <w:szCs w:val="24"/>
          <w:lang w:val="af-ZA" w:eastAsia="en-US"/>
        </w:rPr>
      </w:pPr>
      <w:r w:rsidRPr="00DE1E5A">
        <w:rPr>
          <w:rFonts w:ascii="GHEA Grapalat" w:hAnsi="GHEA Grapalat" w:cs="Sylfaen"/>
          <w:sz w:val="20"/>
          <w:szCs w:val="24"/>
          <w:lang w:val="ru-RU" w:eastAsia="en-US"/>
        </w:rPr>
        <w:t>ե</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բանակցությունների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համար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սահմանված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վերջնաժամկետը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լրանալու</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պահին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ըստ</w:t>
      </w:r>
      <w:r w:rsidRPr="00DE1E5A">
        <w:rPr>
          <w:rFonts w:ascii="GHEA Grapalat" w:hAnsi="GHEA Grapalat" w:cs="Sylfaen"/>
          <w:sz w:val="20"/>
          <w:szCs w:val="24"/>
          <w:lang w:val="af-ZA" w:eastAsia="en-US"/>
        </w:rPr>
        <w:t xml:space="preserve"> մ</w:t>
      </w:r>
      <w:r w:rsidRPr="00DE1E5A">
        <w:rPr>
          <w:rFonts w:ascii="GHEA Grapalat" w:hAnsi="GHEA Grapalat" w:cs="Sylfaen"/>
          <w:sz w:val="20"/>
          <w:szCs w:val="24"/>
          <w:lang w:val="ru-RU" w:eastAsia="en-US"/>
        </w:rPr>
        <w:t>ասնակիցների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ներկայացրած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որոնց</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գինը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չի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գերազանցում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այդ</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գնումը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կատարելու</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համար</w:t>
      </w:r>
      <w:r w:rsidRPr="00DE1E5A">
        <w:rPr>
          <w:rFonts w:ascii="GHEA Grapalat" w:hAnsi="GHEA Grapalat" w:cs="Sylfaen"/>
          <w:sz w:val="20"/>
          <w:szCs w:val="24"/>
          <w:lang w:val="af-ZA" w:eastAsia="en-US"/>
        </w:rPr>
        <w:t xml:space="preserve"> հատկացված  </w:t>
      </w:r>
      <w:r w:rsidRPr="00DE1E5A">
        <w:rPr>
          <w:rFonts w:ascii="GHEA Grapalat" w:hAnsi="GHEA Grapalat" w:cs="Sylfaen"/>
          <w:sz w:val="20"/>
          <w:szCs w:val="24"/>
          <w:lang w:val="ru-RU" w:eastAsia="en-US"/>
        </w:rPr>
        <w:t>ֆինանսական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միջոցների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չափը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որոշվում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հայտարարվում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են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առաջին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հաջորդաբար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տեղերը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զբաղեցրած</w:t>
      </w:r>
      <w:r w:rsidRPr="00DE1E5A">
        <w:rPr>
          <w:rFonts w:ascii="GHEA Grapalat" w:hAnsi="GHEA Grapalat" w:cs="Sylfaen"/>
          <w:sz w:val="20"/>
          <w:szCs w:val="24"/>
          <w:lang w:val="af-ZA" w:eastAsia="en-US"/>
        </w:rPr>
        <w:t xml:space="preserve"> մ</w:t>
      </w:r>
      <w:r w:rsidRPr="00DE1E5A">
        <w:rPr>
          <w:rFonts w:ascii="GHEA Grapalat" w:hAnsi="GHEA Grapalat" w:cs="Sylfaen"/>
          <w:sz w:val="20"/>
          <w:szCs w:val="24"/>
          <w:lang w:val="ru-RU" w:eastAsia="en-US"/>
        </w:rPr>
        <w:t>ասնակիցները</w:t>
      </w:r>
      <w:r w:rsidRPr="00DE1E5A">
        <w:rPr>
          <w:rFonts w:ascii="GHEA Grapalat" w:hAnsi="GHEA Grapalat" w:cs="Sylfaen"/>
          <w:sz w:val="20"/>
          <w:szCs w:val="24"/>
          <w:lang w:val="af-ZA" w:eastAsia="en-US"/>
        </w:rPr>
        <w:t>,</w:t>
      </w:r>
    </w:p>
    <w:p w:rsidR="00C339E7" w:rsidRPr="00DE1E5A" w:rsidRDefault="00C339E7" w:rsidP="00C339E7">
      <w:pPr>
        <w:pStyle w:val="norm"/>
        <w:spacing w:line="240" w:lineRule="auto"/>
        <w:rPr>
          <w:rFonts w:ascii="GHEA Grapalat" w:hAnsi="GHEA Grapalat" w:cs="Sylfaen"/>
          <w:sz w:val="20"/>
          <w:szCs w:val="24"/>
          <w:lang w:val="af-ZA" w:eastAsia="en-US"/>
        </w:rPr>
      </w:pPr>
      <w:r w:rsidRPr="00DE1E5A">
        <w:rPr>
          <w:rFonts w:ascii="GHEA Grapalat" w:hAnsi="GHEA Grapalat" w:cs="Sylfaen"/>
          <w:sz w:val="20"/>
          <w:szCs w:val="24"/>
          <w:lang w:val="ru-RU" w:eastAsia="en-US"/>
        </w:rPr>
        <w:t>զ</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բանակցությունների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համար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սահմանված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վերջնաժամկետը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լրանալու</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պահին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եթե</w:t>
      </w:r>
      <w:r w:rsidRPr="00DE1E5A">
        <w:rPr>
          <w:rFonts w:ascii="GHEA Grapalat" w:hAnsi="GHEA Grapalat" w:cs="Sylfaen"/>
          <w:sz w:val="20"/>
          <w:szCs w:val="24"/>
          <w:lang w:val="af-ZA" w:eastAsia="en-US"/>
        </w:rPr>
        <w:t xml:space="preserve"> մ</w:t>
      </w:r>
      <w:r w:rsidRPr="00DE1E5A">
        <w:rPr>
          <w:rFonts w:ascii="GHEA Grapalat" w:hAnsi="GHEA Grapalat" w:cs="Sylfaen"/>
          <w:sz w:val="20"/>
          <w:szCs w:val="24"/>
          <w:lang w:val="ru-RU" w:eastAsia="en-US"/>
        </w:rPr>
        <w:t>ասնակիցների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ներկայացրած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գները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գերազանցում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են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սույն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ընթացակարգի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շրջանակում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գնվելիք</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ապրանքների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համար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գնման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հայտով</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սահմանված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գինը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կամ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նվազագույն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գները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հավասար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են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գնման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ընթացակարգը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Օրենքի</w:t>
      </w:r>
      <w:r w:rsidRPr="00DE1E5A">
        <w:rPr>
          <w:rFonts w:ascii="GHEA Grapalat" w:hAnsi="GHEA Grapalat" w:cs="Sylfaen"/>
          <w:sz w:val="20"/>
          <w:szCs w:val="24"/>
          <w:lang w:val="af-ZA" w:eastAsia="en-US"/>
        </w:rPr>
        <w:t xml:space="preserve"> 37-</w:t>
      </w:r>
      <w:r w:rsidRPr="00DE1E5A">
        <w:rPr>
          <w:rFonts w:ascii="GHEA Grapalat" w:hAnsi="GHEA Grapalat" w:cs="Sylfaen"/>
          <w:sz w:val="20"/>
          <w:szCs w:val="24"/>
          <w:lang w:val="ru-RU" w:eastAsia="en-US"/>
        </w:rPr>
        <w:t>րդ</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հոդվածի</w:t>
      </w:r>
      <w:r w:rsidRPr="00DE1E5A">
        <w:rPr>
          <w:rFonts w:ascii="GHEA Grapalat" w:hAnsi="GHEA Grapalat" w:cs="Sylfaen"/>
          <w:sz w:val="20"/>
          <w:szCs w:val="24"/>
          <w:lang w:val="af-ZA" w:eastAsia="en-US"/>
        </w:rPr>
        <w:t xml:space="preserve"> 1-</w:t>
      </w:r>
      <w:r w:rsidRPr="00DE1E5A">
        <w:rPr>
          <w:rFonts w:ascii="GHEA Grapalat" w:hAnsi="GHEA Grapalat" w:cs="Sylfaen"/>
          <w:sz w:val="20"/>
          <w:szCs w:val="24"/>
          <w:lang w:val="ru-RU" w:eastAsia="en-US"/>
        </w:rPr>
        <w:t>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մասի</w:t>
      </w:r>
      <w:r w:rsidRPr="00DE1E5A">
        <w:rPr>
          <w:rFonts w:ascii="GHEA Grapalat" w:hAnsi="GHEA Grapalat" w:cs="Sylfaen"/>
          <w:sz w:val="20"/>
          <w:szCs w:val="24"/>
          <w:lang w:val="af-ZA" w:eastAsia="en-US"/>
        </w:rPr>
        <w:t xml:space="preserve"> 1-</w:t>
      </w:r>
      <w:r w:rsidRPr="00DE1E5A">
        <w:rPr>
          <w:rFonts w:ascii="GHEA Grapalat" w:hAnsi="GHEA Grapalat" w:cs="Sylfaen"/>
          <w:sz w:val="20"/>
          <w:szCs w:val="24"/>
          <w:lang w:val="ru-RU" w:eastAsia="en-US"/>
        </w:rPr>
        <w:t>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կետի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հիման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վրա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հայտարարվում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չկայացած</w:t>
      </w:r>
      <w:r w:rsidRPr="00DE1E5A">
        <w:rPr>
          <w:rFonts w:ascii="GHEA Grapalat" w:hAnsi="GHEA Grapalat" w:cs="Sylfaen"/>
          <w:sz w:val="20"/>
          <w:szCs w:val="24"/>
          <w:lang w:val="af-ZA" w:eastAsia="en-US"/>
        </w:rPr>
        <w:t xml:space="preserve">: </w:t>
      </w:r>
    </w:p>
    <w:p w:rsidR="00C339E7" w:rsidRPr="00DE1E5A" w:rsidRDefault="00C339E7" w:rsidP="00C339E7">
      <w:pPr>
        <w:spacing w:after="0" w:line="240" w:lineRule="auto"/>
        <w:ind w:firstLine="708"/>
        <w:jc w:val="both"/>
        <w:rPr>
          <w:rFonts w:ascii="GHEA Grapalat" w:hAnsi="GHEA Grapalat"/>
          <w:sz w:val="20"/>
          <w:szCs w:val="20"/>
          <w:lang w:val="hy-AM"/>
        </w:rPr>
      </w:pPr>
      <w:r w:rsidRPr="00DE1E5A">
        <w:rPr>
          <w:rFonts w:ascii="GHEA Grapalat" w:hAnsi="GHEA Grapalat"/>
          <w:sz w:val="20"/>
          <w:szCs w:val="20"/>
          <w:lang w:val="af-ZA"/>
        </w:rPr>
        <w:t>7.</w:t>
      </w:r>
      <w:r w:rsidRPr="00DE1E5A">
        <w:rPr>
          <w:rFonts w:ascii="GHEA Grapalat" w:hAnsi="GHEA Grapalat"/>
          <w:sz w:val="20"/>
          <w:szCs w:val="20"/>
          <w:lang w:val="hy-AM"/>
        </w:rPr>
        <w:t>8</w:t>
      </w:r>
      <w:r w:rsidRPr="00DE1E5A">
        <w:rPr>
          <w:rFonts w:ascii="GHEA Grapalat" w:hAnsi="GHEA Grapalat"/>
          <w:sz w:val="20"/>
          <w:szCs w:val="20"/>
          <w:lang w:val="af-ZA"/>
        </w:rPr>
        <w:t xml:space="preserve"> Պահանջի դեպքում որևէ մասնակցի հայտի, ներառյալ գնային առաջարկի, ինչպես նաև մասնակցի, այդ թվում առաջին տեղը զբաղեցրած մասնակցի կողմից ներկայացված ապրանքի </w:t>
      </w:r>
      <w:r w:rsidRPr="00DE1E5A">
        <w:rPr>
          <w:rFonts w:ascii="GHEA Grapalat" w:hAnsi="GHEA Grapalat"/>
          <w:sz w:val="20"/>
          <w:szCs w:val="20"/>
          <w:lang w:val="hy-AM"/>
        </w:rPr>
        <w:t>ամբողջական նկարագիրը</w:t>
      </w:r>
      <w:r w:rsidRPr="00DE1E5A">
        <w:rPr>
          <w:rFonts w:ascii="GHEA Grapalat" w:hAnsi="GHEA Grapalat"/>
          <w:sz w:val="20"/>
          <w:szCs w:val="20"/>
          <w:lang w:val="af-ZA"/>
        </w:rPr>
        <w:t xml:space="preserve"> պարունակող փաստաթղթի (փաստաթղթերի)</w:t>
      </w:r>
      <w:r w:rsidRPr="00DE1E5A">
        <w:rPr>
          <w:rFonts w:ascii="GHEA Grapalat" w:hAnsi="GHEA Grapalat"/>
          <w:lang w:val="af-ZA"/>
        </w:rPr>
        <w:t xml:space="preserve"> </w:t>
      </w:r>
      <w:r w:rsidRPr="00DE1E5A">
        <w:rPr>
          <w:rFonts w:ascii="GHEA Grapalat" w:hAnsi="GHEA Grapalat"/>
          <w:sz w:val="20"/>
          <w:szCs w:val="20"/>
          <w:lang w:val="af-ZA"/>
        </w:rPr>
        <w:t>պատճենները հանձնաժողովի քարտուղարն անհապաղ տրամադրում է նման պահանջ ներկայացրած այլ մասնակցին:</w:t>
      </w:r>
      <w:r w:rsidRPr="00DE1E5A">
        <w:rPr>
          <w:rFonts w:ascii="GHEA Grapalat" w:hAnsi="GHEA Grapalat"/>
          <w:sz w:val="20"/>
          <w:szCs w:val="20"/>
          <w:lang w:val="hy-AM"/>
        </w:rPr>
        <w:t xml:space="preserve"> </w:t>
      </w:r>
      <w:r w:rsidRPr="00DE1E5A">
        <w:rPr>
          <w:rFonts w:ascii="GHEA Grapalat" w:hAnsi="GHEA Grapalat"/>
          <w:sz w:val="20"/>
          <w:szCs w:val="20"/>
          <w:lang w:val="af-ZA"/>
        </w:rPr>
        <w:t>Պահանջի կատարման անհնարինության դեպքում պահանջ ներկայացրած անձին անհապաղ տրամադրվում է բնօրինակ 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DE1E5A">
        <w:rPr>
          <w:rFonts w:ascii="GHEA Grapalat" w:hAnsi="GHEA Grapalat"/>
          <w:sz w:val="20"/>
          <w:szCs w:val="20"/>
          <w:lang w:val="hy-AM"/>
        </w:rPr>
        <w:t>:</w:t>
      </w:r>
    </w:p>
    <w:p w:rsidR="00C339E7" w:rsidRPr="00DE1E5A" w:rsidRDefault="00C339E7" w:rsidP="00C339E7">
      <w:pPr>
        <w:pStyle w:val="norm"/>
        <w:spacing w:line="240" w:lineRule="auto"/>
        <w:rPr>
          <w:rFonts w:ascii="GHEA Grapalat" w:hAnsi="GHEA Grapalat" w:cs="Sylfaen"/>
          <w:sz w:val="20"/>
          <w:szCs w:val="24"/>
          <w:lang w:val="af-ZA" w:eastAsia="en-US"/>
        </w:rPr>
      </w:pPr>
      <w:r w:rsidRPr="00DE1E5A">
        <w:rPr>
          <w:rFonts w:ascii="GHEA Grapalat" w:hAnsi="GHEA Grapalat"/>
          <w:sz w:val="20"/>
          <w:lang w:val="af-ZA"/>
        </w:rPr>
        <w:t>7.</w:t>
      </w:r>
      <w:r w:rsidRPr="00DE1E5A">
        <w:rPr>
          <w:rFonts w:ascii="GHEA Grapalat" w:hAnsi="GHEA Grapalat"/>
          <w:sz w:val="20"/>
          <w:lang w:val="hy-AM"/>
        </w:rPr>
        <w:t>9</w:t>
      </w:r>
      <w:r w:rsidRPr="00DE1E5A">
        <w:rPr>
          <w:rFonts w:ascii="GHEA Grapalat" w:hAnsi="GHEA Grapalat"/>
          <w:sz w:val="20"/>
          <w:lang w:val="af-ZA"/>
        </w:rPr>
        <w:t xml:space="preserve"> Եթե հայտերի բացման նիստի ընթացքում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իրականացված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գնահատման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արդյուն</w:t>
      </w:r>
      <w:r w:rsidRPr="00DE1E5A">
        <w:rPr>
          <w:rFonts w:ascii="GHEA Grapalat" w:hAnsi="GHEA Grapalat" w:cs="Sylfaen"/>
          <w:sz w:val="20"/>
          <w:szCs w:val="24"/>
          <w:lang w:val="af-ZA" w:eastAsia="en-US"/>
        </w:rPr>
        <w:softHyphen/>
      </w:r>
      <w:r w:rsidRPr="00DE1E5A">
        <w:rPr>
          <w:rFonts w:ascii="GHEA Grapalat" w:hAnsi="GHEA Grapalat" w:cs="Sylfaen"/>
          <w:sz w:val="20"/>
          <w:szCs w:val="24"/>
          <w:lang w:val="hy-AM" w:eastAsia="en-US"/>
        </w:rPr>
        <w:t>քում</w:t>
      </w:r>
      <w:r w:rsidRPr="00DE1E5A">
        <w:rPr>
          <w:rFonts w:ascii="GHEA Grapalat" w:hAnsi="GHEA Grapalat" w:cs="Sylfaen"/>
          <w:sz w:val="20"/>
          <w:szCs w:val="24"/>
          <w:lang w:val="af-ZA" w:eastAsia="en-US"/>
        </w:rPr>
        <w:t xml:space="preserve"> մասնակցի </w:t>
      </w:r>
      <w:r w:rsidRPr="00DE1E5A">
        <w:rPr>
          <w:rFonts w:ascii="GHEA Grapalat" w:hAnsi="GHEA Grapalat" w:cs="Sylfaen"/>
          <w:sz w:val="20"/>
          <w:szCs w:val="24"/>
          <w:lang w:val="hy-AM" w:eastAsia="en-US"/>
        </w:rPr>
        <w:t>հայտում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արձանագրվում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են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անհամապատասխանություններ՝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հրավերի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պահանջների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նկատմամբ</w:t>
      </w:r>
      <w:r w:rsidRPr="00DE1E5A">
        <w:rPr>
          <w:rFonts w:ascii="GHEA Grapalat" w:hAnsi="GHEA Grapalat" w:cs="Sylfaen"/>
          <w:sz w:val="20"/>
          <w:szCs w:val="24"/>
          <w:lang w:val="af-ZA" w:eastAsia="en-US"/>
        </w:rPr>
        <w:t xml:space="preserve">, </w:t>
      </w:r>
      <w:bookmarkStart w:id="7" w:name="_Hlk9262487"/>
      <w:r w:rsidRPr="00F67C25">
        <w:rPr>
          <w:rFonts w:ascii="GHEA Grapalat" w:hAnsi="GHEA Grapalat" w:cs="Sylfaen"/>
          <w:sz w:val="20"/>
          <w:szCs w:val="24"/>
          <w:lang w:val="hy-AM" w:eastAsia="en-US"/>
        </w:rPr>
        <w:t>ներառյալ երբ հայտում ներառված՝ Հայաստանի Հանրապետության ռեզիդենտ հանդիսացող մասնակցի կողմից հաստատվող փաստաթղթերը կամ դրանց մի մասը ներկայացված են հաստատված բնօրինակ փաստաթղթից արտատպված (սկանավորված) տարբերակով և հաստատված չեն էլեկտրոնային թվային ստորագրությամբ</w:t>
      </w:r>
      <w:r w:rsidRPr="00C479A8">
        <w:rPr>
          <w:rFonts w:ascii="GHEA Grapalat" w:hAnsi="GHEA Grapalat" w:cs="Sylfaen"/>
          <w:sz w:val="20"/>
          <w:szCs w:val="24"/>
          <w:lang w:val="hy-AM" w:eastAsia="en-US"/>
        </w:rPr>
        <w:t>,</w:t>
      </w:r>
      <w:bookmarkEnd w:id="7"/>
      <w:r w:rsidRPr="00C479A8">
        <w:rPr>
          <w:rFonts w:ascii="GHEA Grapalat" w:hAnsi="GHEA Grapalat" w:cs="Sylfaen"/>
          <w:sz w:val="20"/>
          <w:szCs w:val="24"/>
          <w:lang w:val="hy-AM" w:eastAsia="en-US"/>
        </w:rPr>
        <w:t xml:space="preserve"> </w:t>
      </w:r>
      <w:r w:rsidRPr="00DE1E5A">
        <w:rPr>
          <w:rFonts w:ascii="GHEA Grapalat" w:hAnsi="GHEA Grapalat" w:cs="Sylfaen"/>
          <w:sz w:val="20"/>
          <w:szCs w:val="24"/>
          <w:lang w:val="hy-AM" w:eastAsia="en-US"/>
        </w:rPr>
        <w:t>բացառությամբ</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այն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դեպքերի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երբ</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հայտում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բացակայում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գնային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առաջարկը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կամ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գնային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առաջարկը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ներկայացված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հրավերի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պահանջներին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անհամապատասխան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ապա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հանձնաժողովը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մեկ</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աշխատանքային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օրով</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կասեցնում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նիստը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իսկ</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հանձնաժողովի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քարտուղարը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նույն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օրը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դրա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մասին</w:t>
      </w:r>
      <w:r w:rsidRPr="00DE1E5A">
        <w:rPr>
          <w:rFonts w:ascii="GHEA Grapalat" w:hAnsi="GHEA Grapalat" w:cs="Sylfaen"/>
          <w:sz w:val="20"/>
          <w:szCs w:val="24"/>
          <w:lang w:val="af-ZA" w:eastAsia="en-US"/>
        </w:rPr>
        <w:t xml:space="preserve"> </w:t>
      </w:r>
      <w:r>
        <w:rPr>
          <w:rFonts w:ascii="GHEA Grapalat" w:hAnsi="GHEA Grapalat" w:cs="Sylfaen"/>
          <w:sz w:val="20"/>
          <w:szCs w:val="24"/>
          <w:lang w:val="af-ZA" w:eastAsia="en-US"/>
        </w:rPr>
        <w:t xml:space="preserve">համակարգի միջոցով </w:t>
      </w:r>
      <w:r w:rsidRPr="00DE1E5A">
        <w:rPr>
          <w:rFonts w:ascii="GHEA Grapalat" w:hAnsi="GHEA Grapalat" w:cs="Sylfaen"/>
          <w:sz w:val="20"/>
          <w:szCs w:val="24"/>
          <w:lang w:val="hy-AM" w:eastAsia="en-US"/>
        </w:rPr>
        <w:t>տեղեկացնում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է</w:t>
      </w:r>
      <w:r w:rsidRPr="00DE1E5A">
        <w:rPr>
          <w:rFonts w:ascii="GHEA Grapalat" w:hAnsi="GHEA Grapalat" w:cs="Sylfaen"/>
          <w:sz w:val="20"/>
          <w:szCs w:val="24"/>
          <w:lang w:val="af-ZA" w:eastAsia="en-US"/>
        </w:rPr>
        <w:t xml:space="preserve"> մ</w:t>
      </w:r>
      <w:r w:rsidRPr="00DE1E5A">
        <w:rPr>
          <w:rFonts w:ascii="GHEA Grapalat" w:hAnsi="GHEA Grapalat" w:cs="Sylfaen"/>
          <w:sz w:val="20"/>
          <w:szCs w:val="24"/>
          <w:lang w:val="hy-AM" w:eastAsia="en-US"/>
        </w:rPr>
        <w:t>ասնակցին՝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առաջարկելով</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մինչև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կասեցման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ժամկետի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ավարտը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շտկել</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անհամապատասխանությունը</w:t>
      </w:r>
      <w:r w:rsidRPr="00DE1E5A">
        <w:rPr>
          <w:rFonts w:ascii="GHEA Grapalat" w:hAnsi="GHEA Grapalat" w:cs="Sylfaen"/>
          <w:sz w:val="20"/>
          <w:szCs w:val="24"/>
          <w:lang w:val="af-ZA" w:eastAsia="en-US"/>
        </w:rPr>
        <w:t xml:space="preserve">:   </w:t>
      </w:r>
    </w:p>
    <w:p w:rsidR="00C339E7" w:rsidRPr="00DE1E5A" w:rsidRDefault="00C339E7" w:rsidP="00C339E7">
      <w:pPr>
        <w:pStyle w:val="norm"/>
        <w:spacing w:line="240" w:lineRule="auto"/>
        <w:ind w:firstLine="567"/>
        <w:rPr>
          <w:rFonts w:ascii="GHEA Grapalat" w:hAnsi="GHEA Grapalat" w:cs="Sylfaen"/>
          <w:sz w:val="20"/>
          <w:szCs w:val="24"/>
          <w:lang w:val="af-ZA" w:eastAsia="en-US"/>
        </w:rPr>
      </w:pPr>
      <w:r w:rsidRPr="00DE1E5A">
        <w:rPr>
          <w:rFonts w:ascii="GHEA Grapalat" w:hAnsi="GHEA Grapalat" w:cs="Sylfaen"/>
          <w:sz w:val="20"/>
          <w:szCs w:val="24"/>
          <w:lang w:val="af-ZA" w:eastAsia="en-US"/>
        </w:rPr>
        <w:t>7.</w:t>
      </w:r>
      <w:r w:rsidRPr="00DE1E5A">
        <w:rPr>
          <w:rFonts w:ascii="GHEA Grapalat" w:hAnsi="GHEA Grapalat" w:cs="Sylfaen"/>
          <w:sz w:val="20"/>
          <w:szCs w:val="24"/>
          <w:lang w:val="hy-AM" w:eastAsia="en-US"/>
        </w:rPr>
        <w:t>10</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Եթե</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սույն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հրավերի</w:t>
      </w:r>
      <w:r w:rsidRPr="00DE1E5A">
        <w:rPr>
          <w:rFonts w:ascii="GHEA Grapalat" w:hAnsi="GHEA Grapalat" w:cs="Sylfaen"/>
          <w:sz w:val="20"/>
          <w:szCs w:val="24"/>
          <w:lang w:val="af-ZA" w:eastAsia="en-US"/>
        </w:rPr>
        <w:t xml:space="preserve"> 7.</w:t>
      </w:r>
      <w:r w:rsidRPr="00DE1E5A">
        <w:rPr>
          <w:rFonts w:ascii="GHEA Grapalat" w:hAnsi="GHEA Grapalat" w:cs="Sylfaen"/>
          <w:sz w:val="20"/>
          <w:szCs w:val="24"/>
          <w:lang w:val="hy-AM" w:eastAsia="en-US"/>
        </w:rPr>
        <w:t>9</w:t>
      </w:r>
      <w:r w:rsidRPr="00DE1E5A">
        <w:rPr>
          <w:rFonts w:ascii="GHEA Grapalat" w:hAnsi="GHEA Grapalat" w:cs="Sylfaen"/>
          <w:sz w:val="20"/>
          <w:szCs w:val="24"/>
          <w:lang w:val="af-ZA" w:eastAsia="en-US"/>
        </w:rPr>
        <w:t>-</w:t>
      </w:r>
      <w:r w:rsidRPr="00DE1E5A">
        <w:rPr>
          <w:rFonts w:ascii="GHEA Grapalat" w:hAnsi="GHEA Grapalat" w:cs="Sylfaen"/>
          <w:sz w:val="20"/>
          <w:szCs w:val="24"/>
          <w:lang w:eastAsia="en-US"/>
        </w:rPr>
        <w:t>րդ</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կետով</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սահմանված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ժամկետում</w:t>
      </w:r>
      <w:r w:rsidRPr="00DE1E5A">
        <w:rPr>
          <w:rFonts w:ascii="GHEA Grapalat" w:hAnsi="GHEA Grapalat" w:cs="Sylfaen"/>
          <w:sz w:val="20"/>
          <w:szCs w:val="24"/>
          <w:lang w:val="af-ZA" w:eastAsia="en-US"/>
        </w:rPr>
        <w:t xml:space="preserve"> մ</w:t>
      </w:r>
      <w:r w:rsidRPr="00DE1E5A">
        <w:rPr>
          <w:rFonts w:ascii="GHEA Grapalat" w:hAnsi="GHEA Grapalat" w:cs="Sylfaen"/>
          <w:sz w:val="20"/>
          <w:szCs w:val="24"/>
          <w:lang w:eastAsia="en-US"/>
        </w:rPr>
        <w:t>ասնակիցը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շտկում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արձանագրված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անհամապատասխանությունը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ապա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վերջինիս</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հայտը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գնահատվում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բավարար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Հակառակ</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դեպքում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հայտը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գնահատվում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անբավարար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մերժվում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է</w:t>
      </w:r>
      <w:r w:rsidRPr="00DE1E5A">
        <w:rPr>
          <w:rFonts w:ascii="GHEA Grapalat" w:hAnsi="GHEA Grapalat" w:cs="Sylfaen"/>
          <w:sz w:val="20"/>
          <w:szCs w:val="24"/>
          <w:lang w:val="af-ZA" w:eastAsia="en-US"/>
        </w:rPr>
        <w:t xml:space="preserve">:  </w:t>
      </w:r>
    </w:p>
    <w:p w:rsidR="00C339E7" w:rsidRPr="00DE1E5A" w:rsidRDefault="00C339E7" w:rsidP="00C339E7">
      <w:pPr>
        <w:pStyle w:val="BodyTextIndent2"/>
        <w:spacing w:line="240" w:lineRule="auto"/>
        <w:ind w:firstLine="567"/>
        <w:rPr>
          <w:rFonts w:ascii="GHEA Grapalat" w:hAnsi="GHEA Grapalat" w:cs="Sylfaen"/>
          <w:szCs w:val="24"/>
          <w:lang w:val="hy-AM"/>
        </w:rPr>
      </w:pPr>
      <w:r w:rsidRPr="00DE1E5A">
        <w:rPr>
          <w:rFonts w:ascii="GHEA Grapalat" w:hAnsi="GHEA Grapalat" w:cs="Sylfaen"/>
          <w:szCs w:val="24"/>
        </w:rPr>
        <w:t>7.</w:t>
      </w:r>
      <w:r w:rsidRPr="00DE1E5A">
        <w:rPr>
          <w:rFonts w:ascii="GHEA Grapalat" w:hAnsi="GHEA Grapalat" w:cs="Sylfaen"/>
          <w:szCs w:val="24"/>
          <w:lang w:val="hy-AM"/>
        </w:rPr>
        <w:t>11</w:t>
      </w:r>
      <w:r w:rsidRPr="00DE1E5A">
        <w:rPr>
          <w:rFonts w:ascii="GHEA Grapalat" w:hAnsi="GHEA Grapalat" w:cs="Sylfaen"/>
          <w:szCs w:val="24"/>
        </w:rPr>
        <w:t xml:space="preserve"> </w:t>
      </w:r>
      <w:r w:rsidRPr="00DE1E5A">
        <w:rPr>
          <w:rFonts w:ascii="GHEA Grapalat" w:hAnsi="GHEA Grapalat" w:cs="Sylfaen"/>
          <w:szCs w:val="24"/>
          <w:lang w:val="en-US"/>
        </w:rPr>
        <w:t>Հ</w:t>
      </w:r>
      <w:r w:rsidRPr="00DE1E5A">
        <w:rPr>
          <w:rFonts w:ascii="GHEA Grapalat" w:hAnsi="GHEA Grapalat" w:cs="Sylfaen"/>
          <w:szCs w:val="24"/>
          <w:lang w:val="ru-RU"/>
        </w:rPr>
        <w:t>անձնաժողովի</w:t>
      </w:r>
      <w:r w:rsidRPr="00DE1E5A">
        <w:rPr>
          <w:rFonts w:ascii="GHEA Grapalat" w:hAnsi="GHEA Grapalat" w:cs="Sylfaen"/>
          <w:szCs w:val="24"/>
        </w:rPr>
        <w:t xml:space="preserve"> </w:t>
      </w:r>
      <w:r w:rsidRPr="00DE1E5A">
        <w:rPr>
          <w:rFonts w:ascii="GHEA Grapalat" w:hAnsi="GHEA Grapalat" w:cs="Sylfaen"/>
          <w:szCs w:val="24"/>
          <w:lang w:val="ru-RU"/>
        </w:rPr>
        <w:t>անդամը</w:t>
      </w:r>
      <w:r w:rsidRPr="00DE1E5A">
        <w:rPr>
          <w:rFonts w:ascii="GHEA Grapalat" w:hAnsi="GHEA Grapalat" w:cs="Sylfaen"/>
          <w:szCs w:val="24"/>
        </w:rPr>
        <w:t xml:space="preserve"> </w:t>
      </w:r>
      <w:r w:rsidRPr="00DE1E5A">
        <w:rPr>
          <w:rFonts w:ascii="GHEA Grapalat" w:hAnsi="GHEA Grapalat" w:cs="Sylfaen"/>
          <w:szCs w:val="24"/>
          <w:lang w:val="ru-RU"/>
        </w:rPr>
        <w:t>կամ</w:t>
      </w:r>
      <w:r w:rsidRPr="00DE1E5A">
        <w:rPr>
          <w:rFonts w:ascii="GHEA Grapalat" w:hAnsi="GHEA Grapalat" w:cs="Sylfaen"/>
          <w:szCs w:val="24"/>
        </w:rPr>
        <w:t xml:space="preserve"> </w:t>
      </w:r>
      <w:r w:rsidRPr="00DE1E5A">
        <w:rPr>
          <w:rFonts w:ascii="GHEA Grapalat" w:hAnsi="GHEA Grapalat" w:cs="Sylfaen"/>
          <w:szCs w:val="24"/>
          <w:lang w:val="ru-RU"/>
        </w:rPr>
        <w:t>քարտուղարը</w:t>
      </w:r>
      <w:r w:rsidRPr="00DE1E5A">
        <w:rPr>
          <w:rFonts w:ascii="GHEA Grapalat" w:hAnsi="GHEA Grapalat" w:cs="Sylfaen"/>
          <w:szCs w:val="24"/>
        </w:rPr>
        <w:t xml:space="preserve"> </w:t>
      </w:r>
      <w:r w:rsidRPr="00DE1E5A">
        <w:rPr>
          <w:rFonts w:ascii="GHEA Grapalat" w:hAnsi="GHEA Grapalat" w:cs="Sylfaen"/>
          <w:szCs w:val="24"/>
          <w:lang w:val="ru-RU"/>
        </w:rPr>
        <w:t>չի</w:t>
      </w:r>
      <w:r w:rsidRPr="00DE1E5A">
        <w:rPr>
          <w:rFonts w:ascii="GHEA Grapalat" w:hAnsi="GHEA Grapalat" w:cs="Sylfaen"/>
          <w:szCs w:val="24"/>
        </w:rPr>
        <w:t xml:space="preserve"> </w:t>
      </w:r>
      <w:r w:rsidRPr="00DE1E5A">
        <w:rPr>
          <w:rFonts w:ascii="GHEA Grapalat" w:hAnsi="GHEA Grapalat" w:cs="Sylfaen"/>
          <w:szCs w:val="24"/>
          <w:lang w:val="ru-RU"/>
        </w:rPr>
        <w:t>կարող</w:t>
      </w:r>
      <w:r w:rsidRPr="00DE1E5A">
        <w:rPr>
          <w:rFonts w:ascii="GHEA Grapalat" w:hAnsi="GHEA Grapalat" w:cs="Sylfaen"/>
          <w:szCs w:val="24"/>
        </w:rPr>
        <w:t xml:space="preserve"> </w:t>
      </w:r>
      <w:r w:rsidRPr="00DE1E5A">
        <w:rPr>
          <w:rFonts w:ascii="GHEA Grapalat" w:hAnsi="GHEA Grapalat" w:cs="Sylfaen"/>
          <w:szCs w:val="24"/>
          <w:lang w:val="ru-RU"/>
        </w:rPr>
        <w:t>մասնակցել</w:t>
      </w:r>
      <w:r w:rsidRPr="00DE1E5A">
        <w:rPr>
          <w:rFonts w:ascii="GHEA Grapalat" w:hAnsi="GHEA Grapalat" w:cs="Sylfaen"/>
          <w:szCs w:val="24"/>
        </w:rPr>
        <w:t xml:space="preserve"> </w:t>
      </w:r>
      <w:r w:rsidRPr="00DE1E5A">
        <w:rPr>
          <w:rFonts w:ascii="GHEA Grapalat" w:hAnsi="GHEA Grapalat" w:cs="Sylfaen"/>
          <w:szCs w:val="24"/>
          <w:lang w:val="ru-RU"/>
        </w:rPr>
        <w:t>հանձնաժողովի</w:t>
      </w:r>
      <w:r w:rsidRPr="00DE1E5A">
        <w:rPr>
          <w:rFonts w:ascii="GHEA Grapalat" w:hAnsi="GHEA Grapalat" w:cs="Sylfaen"/>
          <w:szCs w:val="24"/>
        </w:rPr>
        <w:t xml:space="preserve"> </w:t>
      </w:r>
      <w:r w:rsidRPr="00DE1E5A">
        <w:rPr>
          <w:rFonts w:ascii="GHEA Grapalat" w:hAnsi="GHEA Grapalat" w:cs="Sylfaen"/>
          <w:szCs w:val="24"/>
          <w:lang w:val="ru-RU"/>
        </w:rPr>
        <w:t>աշխատանքներին</w:t>
      </w:r>
      <w:r w:rsidRPr="00DE1E5A">
        <w:rPr>
          <w:rFonts w:ascii="GHEA Grapalat" w:hAnsi="GHEA Grapalat" w:cs="Sylfaen"/>
          <w:szCs w:val="24"/>
        </w:rPr>
        <w:t xml:space="preserve">, </w:t>
      </w:r>
      <w:r w:rsidRPr="00DE1E5A">
        <w:rPr>
          <w:rFonts w:ascii="GHEA Grapalat" w:hAnsi="GHEA Grapalat" w:cs="Sylfaen"/>
          <w:szCs w:val="24"/>
          <w:lang w:val="ru-RU"/>
        </w:rPr>
        <w:t>եթե</w:t>
      </w:r>
      <w:r w:rsidRPr="00DE1E5A">
        <w:rPr>
          <w:rFonts w:ascii="GHEA Grapalat" w:hAnsi="GHEA Grapalat" w:cs="Sylfaen"/>
          <w:szCs w:val="24"/>
        </w:rPr>
        <w:t xml:space="preserve"> </w:t>
      </w:r>
      <w:r w:rsidRPr="00DE1E5A">
        <w:rPr>
          <w:rFonts w:ascii="GHEA Grapalat" w:hAnsi="GHEA Grapalat" w:cs="Sylfaen"/>
          <w:szCs w:val="24"/>
          <w:lang w:val="ru-RU"/>
        </w:rPr>
        <w:t>հայտերի</w:t>
      </w:r>
      <w:r w:rsidRPr="00DE1E5A">
        <w:rPr>
          <w:rFonts w:ascii="GHEA Grapalat" w:hAnsi="GHEA Grapalat" w:cs="Sylfaen"/>
          <w:szCs w:val="24"/>
        </w:rPr>
        <w:t xml:space="preserve"> </w:t>
      </w:r>
      <w:r w:rsidRPr="00DE1E5A">
        <w:rPr>
          <w:rFonts w:ascii="GHEA Grapalat" w:hAnsi="GHEA Grapalat" w:cs="Sylfaen"/>
          <w:szCs w:val="24"/>
          <w:lang w:val="ru-RU"/>
        </w:rPr>
        <w:t>բացման</w:t>
      </w:r>
      <w:r w:rsidRPr="00DE1E5A">
        <w:rPr>
          <w:rFonts w:ascii="GHEA Grapalat" w:hAnsi="GHEA Grapalat" w:cs="Sylfaen"/>
          <w:szCs w:val="24"/>
        </w:rPr>
        <w:t xml:space="preserve"> </w:t>
      </w:r>
      <w:r w:rsidRPr="00DE1E5A">
        <w:rPr>
          <w:rFonts w:ascii="GHEA Grapalat" w:hAnsi="GHEA Grapalat" w:cs="Sylfaen"/>
          <w:szCs w:val="24"/>
          <w:lang w:val="ru-RU"/>
        </w:rPr>
        <w:t>նիստ</w:t>
      </w:r>
      <w:r w:rsidRPr="00DE1E5A">
        <w:rPr>
          <w:rFonts w:ascii="GHEA Grapalat" w:hAnsi="GHEA Grapalat" w:cs="Sylfaen"/>
          <w:szCs w:val="24"/>
          <w:lang w:val="en-US"/>
        </w:rPr>
        <w:t>ում</w:t>
      </w:r>
      <w:r w:rsidRPr="00DE1E5A">
        <w:rPr>
          <w:rFonts w:ascii="GHEA Grapalat" w:hAnsi="GHEA Grapalat" w:cs="Sylfaen"/>
          <w:szCs w:val="24"/>
        </w:rPr>
        <w:t xml:space="preserve"> </w:t>
      </w:r>
      <w:r w:rsidRPr="00DE1E5A">
        <w:rPr>
          <w:rFonts w:ascii="GHEA Grapalat" w:hAnsi="GHEA Grapalat" w:cs="Sylfaen"/>
          <w:szCs w:val="24"/>
          <w:lang w:val="ru-RU"/>
        </w:rPr>
        <w:t>պարզվում</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որ</w:t>
      </w:r>
      <w:r w:rsidRPr="00DE1E5A">
        <w:rPr>
          <w:rFonts w:ascii="GHEA Grapalat" w:hAnsi="GHEA Grapalat" w:cs="Sylfaen"/>
          <w:szCs w:val="24"/>
        </w:rPr>
        <w:t xml:space="preserve"> </w:t>
      </w:r>
      <w:r w:rsidRPr="00DE1E5A">
        <w:rPr>
          <w:rFonts w:ascii="GHEA Grapalat" w:hAnsi="GHEA Grapalat" w:cs="Sylfaen"/>
          <w:szCs w:val="24"/>
          <w:lang w:val="ru-RU"/>
        </w:rPr>
        <w:t>վերջիններիս</w:t>
      </w:r>
      <w:r w:rsidRPr="00DE1E5A">
        <w:rPr>
          <w:rFonts w:ascii="GHEA Grapalat" w:hAnsi="GHEA Grapalat" w:cs="Sylfaen"/>
          <w:szCs w:val="24"/>
        </w:rPr>
        <w:t xml:space="preserve"> </w:t>
      </w:r>
      <w:r w:rsidRPr="00DE1E5A">
        <w:rPr>
          <w:rFonts w:ascii="GHEA Grapalat" w:hAnsi="GHEA Grapalat" w:cs="Sylfaen"/>
          <w:szCs w:val="24"/>
          <w:lang w:val="ru-RU"/>
        </w:rPr>
        <w:t>կողմից</w:t>
      </w:r>
      <w:r w:rsidRPr="00DE1E5A">
        <w:rPr>
          <w:rFonts w:ascii="GHEA Grapalat" w:hAnsi="GHEA Grapalat" w:cs="Sylfaen"/>
          <w:szCs w:val="24"/>
        </w:rPr>
        <w:t xml:space="preserve"> </w:t>
      </w:r>
      <w:r w:rsidRPr="00DE1E5A">
        <w:rPr>
          <w:rFonts w:ascii="GHEA Grapalat" w:hAnsi="GHEA Grapalat" w:cs="Sylfaen"/>
          <w:szCs w:val="24"/>
          <w:lang w:val="ru-RU"/>
        </w:rPr>
        <w:t>հիմնադրված</w:t>
      </w:r>
      <w:r w:rsidRPr="00DE1E5A">
        <w:rPr>
          <w:rFonts w:ascii="GHEA Grapalat" w:hAnsi="GHEA Grapalat" w:cs="Sylfaen"/>
          <w:szCs w:val="24"/>
        </w:rPr>
        <w:t xml:space="preserve"> </w:t>
      </w:r>
      <w:r w:rsidRPr="00DE1E5A">
        <w:rPr>
          <w:rFonts w:ascii="GHEA Grapalat" w:hAnsi="GHEA Grapalat" w:cs="Sylfaen"/>
          <w:szCs w:val="24"/>
          <w:lang w:val="ru-RU"/>
        </w:rPr>
        <w:t>կամ</w:t>
      </w:r>
      <w:r w:rsidRPr="00DE1E5A">
        <w:rPr>
          <w:rFonts w:ascii="GHEA Grapalat" w:hAnsi="GHEA Grapalat" w:cs="Sylfaen"/>
          <w:szCs w:val="24"/>
        </w:rPr>
        <w:t xml:space="preserve"> </w:t>
      </w:r>
      <w:r w:rsidRPr="00DE1E5A">
        <w:rPr>
          <w:rFonts w:ascii="GHEA Grapalat" w:hAnsi="GHEA Grapalat" w:cs="Sylfaen"/>
          <w:szCs w:val="24"/>
          <w:lang w:val="ru-RU"/>
        </w:rPr>
        <w:t>բաժնեմաս</w:t>
      </w:r>
      <w:r w:rsidRPr="00DE1E5A">
        <w:rPr>
          <w:rFonts w:ascii="GHEA Grapalat" w:hAnsi="GHEA Grapalat" w:cs="Sylfaen"/>
          <w:szCs w:val="24"/>
        </w:rPr>
        <w:t xml:space="preserve"> (</w:t>
      </w:r>
      <w:r w:rsidRPr="00DE1E5A">
        <w:rPr>
          <w:rFonts w:ascii="GHEA Grapalat" w:hAnsi="GHEA Grapalat" w:cs="Sylfaen"/>
          <w:szCs w:val="24"/>
          <w:lang w:val="ru-RU"/>
        </w:rPr>
        <w:t>փայաբաժին</w:t>
      </w:r>
      <w:r w:rsidRPr="00DE1E5A">
        <w:rPr>
          <w:rFonts w:ascii="GHEA Grapalat" w:hAnsi="GHEA Grapalat" w:cs="Sylfaen"/>
          <w:szCs w:val="24"/>
        </w:rPr>
        <w:t xml:space="preserve">) </w:t>
      </w:r>
      <w:r w:rsidRPr="00DE1E5A">
        <w:rPr>
          <w:rFonts w:ascii="GHEA Grapalat" w:hAnsi="GHEA Grapalat" w:cs="Sylfaen"/>
          <w:szCs w:val="24"/>
          <w:lang w:val="ru-RU"/>
        </w:rPr>
        <w:t>ունեցող</w:t>
      </w:r>
      <w:r w:rsidRPr="00DE1E5A">
        <w:rPr>
          <w:rFonts w:ascii="GHEA Grapalat" w:hAnsi="GHEA Grapalat" w:cs="Sylfaen"/>
          <w:szCs w:val="24"/>
        </w:rPr>
        <w:t xml:space="preserve"> </w:t>
      </w:r>
      <w:r w:rsidRPr="00DE1E5A">
        <w:rPr>
          <w:rFonts w:ascii="GHEA Grapalat" w:hAnsi="GHEA Grapalat" w:cs="Sylfaen"/>
          <w:szCs w:val="24"/>
          <w:lang w:val="ru-RU"/>
        </w:rPr>
        <w:t>կազմակերպությունը</w:t>
      </w:r>
      <w:r w:rsidRPr="00DE1E5A">
        <w:rPr>
          <w:rFonts w:ascii="GHEA Grapalat" w:hAnsi="GHEA Grapalat" w:cs="Sylfaen"/>
          <w:szCs w:val="24"/>
        </w:rPr>
        <w:t xml:space="preserve">, </w:t>
      </w:r>
      <w:r w:rsidRPr="00DE1E5A">
        <w:rPr>
          <w:rFonts w:ascii="GHEA Grapalat" w:hAnsi="GHEA Grapalat" w:cs="Sylfaen"/>
          <w:szCs w:val="24"/>
          <w:lang w:val="ru-RU"/>
        </w:rPr>
        <w:t>կամ</w:t>
      </w:r>
      <w:r w:rsidRPr="00DE1E5A">
        <w:rPr>
          <w:rFonts w:ascii="GHEA Grapalat" w:hAnsi="GHEA Grapalat" w:cs="Sylfaen"/>
          <w:szCs w:val="24"/>
        </w:rPr>
        <w:t xml:space="preserve"> </w:t>
      </w:r>
      <w:r w:rsidRPr="00DE1E5A">
        <w:rPr>
          <w:rFonts w:ascii="GHEA Grapalat" w:hAnsi="GHEA Grapalat" w:cs="Sylfaen"/>
          <w:szCs w:val="24"/>
          <w:lang w:val="ru-RU"/>
        </w:rPr>
        <w:t>իրենց</w:t>
      </w:r>
      <w:r w:rsidRPr="00DE1E5A">
        <w:rPr>
          <w:rFonts w:ascii="GHEA Grapalat" w:hAnsi="GHEA Grapalat" w:cs="Sylfaen"/>
          <w:szCs w:val="24"/>
        </w:rPr>
        <w:t xml:space="preserve"> </w:t>
      </w:r>
      <w:r w:rsidRPr="00DE1E5A">
        <w:rPr>
          <w:rFonts w:ascii="GHEA Grapalat" w:hAnsi="GHEA Grapalat" w:cs="Sylfaen"/>
          <w:szCs w:val="24"/>
          <w:lang w:val="ru-RU"/>
        </w:rPr>
        <w:t>մերձավոր</w:t>
      </w:r>
      <w:r w:rsidRPr="00DE1E5A">
        <w:rPr>
          <w:rFonts w:ascii="GHEA Grapalat" w:hAnsi="GHEA Grapalat" w:cs="Sylfaen"/>
          <w:szCs w:val="24"/>
        </w:rPr>
        <w:t xml:space="preserve"> </w:t>
      </w:r>
      <w:r w:rsidRPr="00DE1E5A">
        <w:rPr>
          <w:rFonts w:ascii="GHEA Grapalat" w:hAnsi="GHEA Grapalat" w:cs="Sylfaen"/>
          <w:szCs w:val="24"/>
          <w:lang w:val="ru-RU"/>
        </w:rPr>
        <w:t>ազգակցությամբ</w:t>
      </w:r>
      <w:r w:rsidRPr="00DE1E5A">
        <w:rPr>
          <w:rFonts w:ascii="GHEA Grapalat" w:hAnsi="GHEA Grapalat" w:cs="Sylfaen"/>
          <w:szCs w:val="24"/>
        </w:rPr>
        <w:t xml:space="preserve"> </w:t>
      </w:r>
      <w:r w:rsidRPr="00DE1E5A">
        <w:rPr>
          <w:rFonts w:ascii="GHEA Grapalat" w:hAnsi="GHEA Grapalat" w:cs="Sylfaen"/>
          <w:szCs w:val="24"/>
          <w:lang w:val="ru-RU"/>
        </w:rPr>
        <w:t>կամ</w:t>
      </w:r>
      <w:r w:rsidRPr="00DE1E5A">
        <w:rPr>
          <w:rFonts w:ascii="GHEA Grapalat" w:hAnsi="GHEA Grapalat" w:cs="Sylfaen"/>
          <w:szCs w:val="24"/>
        </w:rPr>
        <w:t xml:space="preserve"> </w:t>
      </w:r>
      <w:r w:rsidRPr="00DE1E5A">
        <w:rPr>
          <w:rFonts w:ascii="GHEA Grapalat" w:hAnsi="GHEA Grapalat" w:cs="Sylfaen"/>
          <w:szCs w:val="24"/>
          <w:lang w:val="ru-RU"/>
        </w:rPr>
        <w:t>խնամիությամբ</w:t>
      </w:r>
      <w:r w:rsidRPr="00DE1E5A">
        <w:rPr>
          <w:rFonts w:ascii="GHEA Grapalat" w:hAnsi="GHEA Grapalat" w:cs="Sylfaen"/>
          <w:szCs w:val="24"/>
        </w:rPr>
        <w:t xml:space="preserve"> </w:t>
      </w:r>
      <w:r w:rsidRPr="00DE1E5A">
        <w:rPr>
          <w:rFonts w:ascii="GHEA Grapalat" w:hAnsi="GHEA Grapalat" w:cs="Sylfaen"/>
          <w:szCs w:val="24"/>
          <w:lang w:val="ru-RU"/>
        </w:rPr>
        <w:t>կապված</w:t>
      </w:r>
      <w:r w:rsidRPr="00DE1E5A">
        <w:rPr>
          <w:rFonts w:ascii="GHEA Grapalat" w:hAnsi="GHEA Grapalat" w:cs="Sylfaen"/>
          <w:szCs w:val="24"/>
        </w:rPr>
        <w:t xml:space="preserve"> </w:t>
      </w:r>
      <w:r w:rsidRPr="00DE1E5A">
        <w:rPr>
          <w:rFonts w:ascii="GHEA Grapalat" w:hAnsi="GHEA Grapalat" w:cs="Sylfaen"/>
          <w:szCs w:val="24"/>
          <w:lang w:val="ru-RU"/>
        </w:rPr>
        <w:t>անձը</w:t>
      </w:r>
      <w:r w:rsidRPr="00DE1E5A">
        <w:rPr>
          <w:rFonts w:ascii="GHEA Grapalat" w:hAnsi="GHEA Grapalat" w:cs="Sylfaen"/>
          <w:szCs w:val="24"/>
        </w:rPr>
        <w:t xml:space="preserve"> (</w:t>
      </w:r>
      <w:r w:rsidRPr="00DE1E5A">
        <w:rPr>
          <w:rFonts w:ascii="GHEA Grapalat" w:hAnsi="GHEA Grapalat" w:cs="Sylfaen"/>
          <w:szCs w:val="24"/>
          <w:lang w:val="ru-RU"/>
        </w:rPr>
        <w:t>ծնող</w:t>
      </w:r>
      <w:r w:rsidRPr="00DE1E5A">
        <w:rPr>
          <w:rFonts w:ascii="GHEA Grapalat" w:hAnsi="GHEA Grapalat" w:cs="Sylfaen"/>
          <w:szCs w:val="24"/>
        </w:rPr>
        <w:t xml:space="preserve">, </w:t>
      </w:r>
      <w:r w:rsidRPr="00DE1E5A">
        <w:rPr>
          <w:rFonts w:ascii="GHEA Grapalat" w:hAnsi="GHEA Grapalat" w:cs="Sylfaen"/>
          <w:szCs w:val="24"/>
          <w:lang w:val="ru-RU"/>
        </w:rPr>
        <w:t>ամուսին</w:t>
      </w:r>
      <w:r w:rsidRPr="00DE1E5A">
        <w:rPr>
          <w:rFonts w:ascii="GHEA Grapalat" w:hAnsi="GHEA Grapalat" w:cs="Sylfaen"/>
          <w:szCs w:val="24"/>
        </w:rPr>
        <w:t xml:space="preserve">, </w:t>
      </w:r>
      <w:r w:rsidRPr="00DE1E5A">
        <w:rPr>
          <w:rFonts w:ascii="GHEA Grapalat" w:hAnsi="GHEA Grapalat" w:cs="Sylfaen"/>
          <w:szCs w:val="24"/>
          <w:lang w:val="ru-RU"/>
        </w:rPr>
        <w:t>երեխա</w:t>
      </w:r>
      <w:r w:rsidRPr="00DE1E5A">
        <w:rPr>
          <w:rFonts w:ascii="GHEA Grapalat" w:hAnsi="GHEA Grapalat" w:cs="Sylfaen"/>
          <w:szCs w:val="24"/>
        </w:rPr>
        <w:t xml:space="preserve">, </w:t>
      </w:r>
      <w:r w:rsidRPr="00DE1E5A">
        <w:rPr>
          <w:rFonts w:ascii="GHEA Grapalat" w:hAnsi="GHEA Grapalat" w:cs="Sylfaen"/>
          <w:szCs w:val="24"/>
          <w:lang w:val="ru-RU"/>
        </w:rPr>
        <w:t>եղբայր</w:t>
      </w:r>
      <w:r w:rsidRPr="00DE1E5A">
        <w:rPr>
          <w:rFonts w:ascii="GHEA Grapalat" w:hAnsi="GHEA Grapalat" w:cs="Sylfaen"/>
          <w:szCs w:val="24"/>
        </w:rPr>
        <w:t xml:space="preserve">, </w:t>
      </w:r>
      <w:r w:rsidRPr="00DE1E5A">
        <w:rPr>
          <w:rFonts w:ascii="GHEA Grapalat" w:hAnsi="GHEA Grapalat" w:cs="Sylfaen"/>
          <w:szCs w:val="24"/>
          <w:lang w:val="ru-RU"/>
        </w:rPr>
        <w:t>քույր</w:t>
      </w:r>
      <w:r w:rsidRPr="00DE1E5A">
        <w:rPr>
          <w:rFonts w:ascii="GHEA Grapalat" w:hAnsi="GHEA Grapalat" w:cs="Sylfaen"/>
          <w:szCs w:val="24"/>
        </w:rPr>
        <w:t xml:space="preserve">, </w:t>
      </w:r>
      <w:r w:rsidRPr="00DE1E5A">
        <w:rPr>
          <w:rFonts w:ascii="GHEA Grapalat" w:hAnsi="GHEA Grapalat" w:cs="Sylfaen"/>
          <w:szCs w:val="24"/>
          <w:lang w:val="ru-RU"/>
        </w:rPr>
        <w:t>ինչպես</w:t>
      </w:r>
      <w:r w:rsidRPr="00DE1E5A">
        <w:rPr>
          <w:rFonts w:ascii="GHEA Grapalat" w:hAnsi="GHEA Grapalat" w:cs="Sylfaen"/>
          <w:szCs w:val="24"/>
        </w:rPr>
        <w:t xml:space="preserve"> </w:t>
      </w:r>
      <w:r w:rsidRPr="00DE1E5A">
        <w:rPr>
          <w:rFonts w:ascii="GHEA Grapalat" w:hAnsi="GHEA Grapalat" w:cs="Sylfaen"/>
          <w:szCs w:val="24"/>
          <w:lang w:val="ru-RU"/>
        </w:rPr>
        <w:t>նաև</w:t>
      </w:r>
      <w:r w:rsidRPr="00DE1E5A">
        <w:rPr>
          <w:rFonts w:ascii="GHEA Grapalat" w:hAnsi="GHEA Grapalat" w:cs="Sylfaen"/>
          <w:szCs w:val="24"/>
        </w:rPr>
        <w:t xml:space="preserve"> </w:t>
      </w:r>
      <w:r w:rsidRPr="00DE1E5A">
        <w:rPr>
          <w:rFonts w:ascii="GHEA Grapalat" w:hAnsi="GHEA Grapalat" w:cs="Sylfaen"/>
          <w:szCs w:val="24"/>
          <w:lang w:val="ru-RU"/>
        </w:rPr>
        <w:t>ամուսնու</w:t>
      </w:r>
      <w:r w:rsidRPr="00DE1E5A">
        <w:rPr>
          <w:rFonts w:ascii="GHEA Grapalat" w:hAnsi="GHEA Grapalat" w:cs="Sylfaen"/>
          <w:szCs w:val="24"/>
        </w:rPr>
        <w:t xml:space="preserve"> </w:t>
      </w:r>
      <w:r w:rsidRPr="00DE1E5A">
        <w:rPr>
          <w:rFonts w:ascii="GHEA Grapalat" w:hAnsi="GHEA Grapalat" w:cs="Sylfaen"/>
          <w:szCs w:val="24"/>
          <w:lang w:val="ru-RU"/>
        </w:rPr>
        <w:t>ծնող</w:t>
      </w:r>
      <w:r w:rsidRPr="00DE1E5A">
        <w:rPr>
          <w:rFonts w:ascii="GHEA Grapalat" w:hAnsi="GHEA Grapalat" w:cs="Sylfaen"/>
          <w:szCs w:val="24"/>
        </w:rPr>
        <w:t xml:space="preserve">, </w:t>
      </w:r>
      <w:r w:rsidRPr="00DE1E5A">
        <w:rPr>
          <w:rFonts w:ascii="GHEA Grapalat" w:hAnsi="GHEA Grapalat" w:cs="Sylfaen"/>
          <w:szCs w:val="24"/>
          <w:lang w:val="ru-RU"/>
        </w:rPr>
        <w:t>երեխա</w:t>
      </w:r>
      <w:r w:rsidRPr="00DE1E5A">
        <w:rPr>
          <w:rFonts w:ascii="GHEA Grapalat" w:hAnsi="GHEA Grapalat" w:cs="Sylfaen"/>
          <w:szCs w:val="24"/>
        </w:rPr>
        <w:t xml:space="preserve">, </w:t>
      </w:r>
      <w:r w:rsidRPr="00DE1E5A">
        <w:rPr>
          <w:rFonts w:ascii="GHEA Grapalat" w:hAnsi="GHEA Grapalat" w:cs="Sylfaen"/>
          <w:szCs w:val="24"/>
          <w:lang w:val="ru-RU"/>
        </w:rPr>
        <w:t>եղբայր</w:t>
      </w:r>
      <w:r w:rsidRPr="00DE1E5A">
        <w:rPr>
          <w:rFonts w:ascii="GHEA Grapalat" w:hAnsi="GHEA Grapalat" w:cs="Sylfaen"/>
          <w:szCs w:val="24"/>
        </w:rPr>
        <w:t xml:space="preserve"> </w:t>
      </w:r>
      <w:r w:rsidRPr="00DE1E5A">
        <w:rPr>
          <w:rFonts w:ascii="GHEA Grapalat" w:hAnsi="GHEA Grapalat" w:cs="Sylfaen"/>
          <w:szCs w:val="24"/>
          <w:lang w:val="ru-RU"/>
        </w:rPr>
        <w:t>կամ</w:t>
      </w:r>
      <w:r w:rsidRPr="00DE1E5A">
        <w:rPr>
          <w:rFonts w:ascii="GHEA Grapalat" w:hAnsi="GHEA Grapalat" w:cs="Sylfaen"/>
          <w:szCs w:val="24"/>
        </w:rPr>
        <w:t xml:space="preserve"> </w:t>
      </w:r>
      <w:r w:rsidRPr="00DE1E5A">
        <w:rPr>
          <w:rFonts w:ascii="GHEA Grapalat" w:hAnsi="GHEA Grapalat" w:cs="Sylfaen"/>
          <w:szCs w:val="24"/>
          <w:lang w:val="ru-RU"/>
        </w:rPr>
        <w:t>քույր</w:t>
      </w:r>
      <w:r w:rsidRPr="00DE1E5A">
        <w:rPr>
          <w:rFonts w:ascii="GHEA Grapalat" w:hAnsi="GHEA Grapalat" w:cs="Sylfaen"/>
          <w:szCs w:val="24"/>
        </w:rPr>
        <w:t xml:space="preserve">) </w:t>
      </w:r>
      <w:r w:rsidRPr="00DE1E5A">
        <w:rPr>
          <w:rFonts w:ascii="GHEA Grapalat" w:hAnsi="GHEA Grapalat" w:cs="Sylfaen"/>
          <w:szCs w:val="24"/>
          <w:lang w:val="ru-RU"/>
        </w:rPr>
        <w:t>կամ</w:t>
      </w:r>
      <w:r w:rsidRPr="00DE1E5A">
        <w:rPr>
          <w:rFonts w:ascii="GHEA Grapalat" w:hAnsi="GHEA Grapalat" w:cs="Sylfaen"/>
          <w:szCs w:val="24"/>
        </w:rPr>
        <w:t xml:space="preserve"> </w:t>
      </w:r>
      <w:r w:rsidRPr="00DE1E5A">
        <w:rPr>
          <w:rFonts w:ascii="GHEA Grapalat" w:hAnsi="GHEA Grapalat" w:cs="Sylfaen"/>
          <w:szCs w:val="24"/>
          <w:lang w:val="ru-RU"/>
        </w:rPr>
        <w:t>այդ</w:t>
      </w:r>
      <w:r w:rsidRPr="00DE1E5A">
        <w:rPr>
          <w:rFonts w:ascii="GHEA Grapalat" w:hAnsi="GHEA Grapalat" w:cs="Sylfaen"/>
          <w:szCs w:val="24"/>
        </w:rPr>
        <w:t xml:space="preserve"> </w:t>
      </w:r>
      <w:r w:rsidRPr="00DE1E5A">
        <w:rPr>
          <w:rFonts w:ascii="GHEA Grapalat" w:hAnsi="GHEA Grapalat" w:cs="Sylfaen"/>
          <w:szCs w:val="24"/>
          <w:lang w:val="ru-RU"/>
        </w:rPr>
        <w:t>անձի</w:t>
      </w:r>
      <w:r w:rsidRPr="00DE1E5A">
        <w:rPr>
          <w:rFonts w:ascii="GHEA Grapalat" w:hAnsi="GHEA Grapalat" w:cs="Sylfaen"/>
          <w:szCs w:val="24"/>
        </w:rPr>
        <w:t xml:space="preserve"> </w:t>
      </w:r>
      <w:r w:rsidRPr="00DE1E5A">
        <w:rPr>
          <w:rFonts w:ascii="GHEA Grapalat" w:hAnsi="GHEA Grapalat" w:cs="Sylfaen"/>
          <w:szCs w:val="24"/>
          <w:lang w:val="ru-RU"/>
        </w:rPr>
        <w:t>կողմից</w:t>
      </w:r>
      <w:r w:rsidRPr="00DE1E5A">
        <w:rPr>
          <w:rFonts w:ascii="GHEA Grapalat" w:hAnsi="GHEA Grapalat" w:cs="Sylfaen"/>
          <w:szCs w:val="24"/>
        </w:rPr>
        <w:t xml:space="preserve"> </w:t>
      </w:r>
      <w:r w:rsidRPr="00DE1E5A">
        <w:rPr>
          <w:rFonts w:ascii="GHEA Grapalat" w:hAnsi="GHEA Grapalat" w:cs="Sylfaen"/>
          <w:szCs w:val="24"/>
          <w:lang w:val="ru-RU"/>
        </w:rPr>
        <w:t>հիմնադրված</w:t>
      </w:r>
      <w:r w:rsidRPr="00DE1E5A">
        <w:rPr>
          <w:rFonts w:ascii="GHEA Grapalat" w:hAnsi="GHEA Grapalat" w:cs="Sylfaen"/>
          <w:szCs w:val="24"/>
        </w:rPr>
        <w:t xml:space="preserve"> </w:t>
      </w:r>
      <w:r w:rsidRPr="00DE1E5A">
        <w:rPr>
          <w:rFonts w:ascii="GHEA Grapalat" w:hAnsi="GHEA Grapalat" w:cs="Sylfaen"/>
          <w:szCs w:val="24"/>
          <w:lang w:val="ru-RU"/>
        </w:rPr>
        <w:t>կամ</w:t>
      </w:r>
      <w:r w:rsidRPr="00DE1E5A">
        <w:rPr>
          <w:rFonts w:ascii="GHEA Grapalat" w:hAnsi="GHEA Grapalat" w:cs="Sylfaen"/>
          <w:szCs w:val="24"/>
        </w:rPr>
        <w:t xml:space="preserve"> </w:t>
      </w:r>
      <w:r w:rsidRPr="00DE1E5A">
        <w:rPr>
          <w:rFonts w:ascii="GHEA Grapalat" w:hAnsi="GHEA Grapalat" w:cs="Sylfaen"/>
          <w:szCs w:val="24"/>
          <w:lang w:val="ru-RU"/>
        </w:rPr>
        <w:t>բաժնեմաս</w:t>
      </w:r>
      <w:r w:rsidRPr="00DE1E5A">
        <w:rPr>
          <w:rFonts w:ascii="GHEA Grapalat" w:hAnsi="GHEA Grapalat" w:cs="Sylfaen"/>
          <w:szCs w:val="24"/>
        </w:rPr>
        <w:t xml:space="preserve"> (</w:t>
      </w:r>
      <w:r w:rsidRPr="00DE1E5A">
        <w:rPr>
          <w:rFonts w:ascii="GHEA Grapalat" w:hAnsi="GHEA Grapalat" w:cs="Sylfaen"/>
          <w:szCs w:val="24"/>
          <w:lang w:val="ru-RU"/>
        </w:rPr>
        <w:t>փայաբաժին</w:t>
      </w:r>
      <w:r w:rsidRPr="00DE1E5A">
        <w:rPr>
          <w:rFonts w:ascii="GHEA Grapalat" w:hAnsi="GHEA Grapalat" w:cs="Sylfaen"/>
          <w:szCs w:val="24"/>
        </w:rPr>
        <w:t xml:space="preserve">) </w:t>
      </w:r>
      <w:r w:rsidRPr="00DE1E5A">
        <w:rPr>
          <w:rFonts w:ascii="GHEA Grapalat" w:hAnsi="GHEA Grapalat" w:cs="Sylfaen"/>
          <w:szCs w:val="24"/>
          <w:lang w:val="ru-RU"/>
        </w:rPr>
        <w:t>ունեցող</w:t>
      </w:r>
      <w:r w:rsidRPr="00DE1E5A">
        <w:rPr>
          <w:rFonts w:ascii="GHEA Grapalat" w:hAnsi="GHEA Grapalat" w:cs="Sylfaen"/>
          <w:szCs w:val="24"/>
        </w:rPr>
        <w:t xml:space="preserve"> </w:t>
      </w:r>
      <w:r w:rsidRPr="00DE1E5A">
        <w:rPr>
          <w:rFonts w:ascii="GHEA Grapalat" w:hAnsi="GHEA Grapalat" w:cs="Sylfaen"/>
          <w:szCs w:val="24"/>
          <w:lang w:val="ru-RU"/>
        </w:rPr>
        <w:t>կազմակերպությունը</w:t>
      </w:r>
      <w:r w:rsidRPr="00DE1E5A">
        <w:rPr>
          <w:rFonts w:ascii="GHEA Grapalat" w:hAnsi="GHEA Grapalat" w:cs="Sylfaen"/>
          <w:szCs w:val="24"/>
        </w:rPr>
        <w:t xml:space="preserve"> </w:t>
      </w:r>
      <w:r w:rsidRPr="00DE1E5A">
        <w:rPr>
          <w:rFonts w:ascii="GHEA Grapalat" w:hAnsi="GHEA Grapalat" w:cs="Sylfaen"/>
          <w:szCs w:val="24"/>
          <w:lang w:val="ru-RU"/>
        </w:rPr>
        <w:t>տվյալ</w:t>
      </w:r>
      <w:r w:rsidRPr="00DE1E5A">
        <w:rPr>
          <w:rFonts w:ascii="GHEA Grapalat" w:hAnsi="GHEA Grapalat" w:cs="Sylfaen"/>
          <w:szCs w:val="24"/>
        </w:rPr>
        <w:t xml:space="preserve"> </w:t>
      </w:r>
      <w:r w:rsidRPr="00DE1E5A">
        <w:rPr>
          <w:rFonts w:ascii="GHEA Grapalat" w:hAnsi="GHEA Grapalat" w:cs="Sylfaen"/>
          <w:szCs w:val="24"/>
          <w:lang w:val="ru-RU"/>
        </w:rPr>
        <w:t>ընթացակարգին</w:t>
      </w:r>
      <w:r w:rsidRPr="00DE1E5A">
        <w:rPr>
          <w:rFonts w:ascii="GHEA Grapalat" w:hAnsi="GHEA Grapalat" w:cs="Sylfaen"/>
          <w:szCs w:val="24"/>
        </w:rPr>
        <w:t xml:space="preserve"> </w:t>
      </w:r>
      <w:r w:rsidRPr="00DE1E5A">
        <w:rPr>
          <w:rFonts w:ascii="GHEA Grapalat" w:hAnsi="GHEA Grapalat" w:cs="Sylfaen"/>
          <w:szCs w:val="24"/>
          <w:lang w:val="ru-RU"/>
        </w:rPr>
        <w:t>մասնակցելու</w:t>
      </w:r>
      <w:r w:rsidRPr="00DE1E5A">
        <w:rPr>
          <w:rFonts w:ascii="GHEA Grapalat" w:hAnsi="GHEA Grapalat" w:cs="Sylfaen"/>
          <w:szCs w:val="24"/>
        </w:rPr>
        <w:t xml:space="preserve"> </w:t>
      </w:r>
      <w:r w:rsidRPr="00DE1E5A">
        <w:rPr>
          <w:rFonts w:ascii="GHEA Grapalat" w:hAnsi="GHEA Grapalat" w:cs="Sylfaen"/>
          <w:szCs w:val="24"/>
          <w:lang w:val="ru-RU"/>
        </w:rPr>
        <w:t>համար</w:t>
      </w:r>
      <w:r w:rsidRPr="00DE1E5A">
        <w:rPr>
          <w:rFonts w:ascii="GHEA Grapalat" w:hAnsi="GHEA Grapalat" w:cs="Sylfaen"/>
          <w:szCs w:val="24"/>
        </w:rPr>
        <w:t xml:space="preserve"> </w:t>
      </w:r>
      <w:r w:rsidRPr="00DE1E5A">
        <w:rPr>
          <w:rFonts w:ascii="GHEA Grapalat" w:hAnsi="GHEA Grapalat" w:cs="Sylfaen"/>
          <w:szCs w:val="24"/>
          <w:lang w:val="ru-RU"/>
        </w:rPr>
        <w:t>ներկայացրել</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հայտ</w:t>
      </w:r>
      <w:r w:rsidRPr="00DE1E5A">
        <w:rPr>
          <w:rFonts w:ascii="GHEA Grapalat" w:hAnsi="GHEA Grapalat" w:cs="Sylfaen"/>
          <w:szCs w:val="24"/>
        </w:rPr>
        <w:t>:</w:t>
      </w:r>
      <w:r w:rsidRPr="00DE1E5A">
        <w:rPr>
          <w:rFonts w:ascii="GHEA Grapalat" w:hAnsi="GHEA Grapalat" w:cs="Sylfaen"/>
          <w:szCs w:val="24"/>
          <w:lang w:val="hy-AM"/>
        </w:rPr>
        <w:t xml:space="preserve"> </w:t>
      </w:r>
      <w:r w:rsidRPr="00DE1E5A">
        <w:rPr>
          <w:rFonts w:ascii="GHEA Grapalat" w:hAnsi="GHEA Grapalat" w:cs="Sylfaen"/>
          <w:szCs w:val="24"/>
          <w:lang w:val="ru-RU"/>
        </w:rPr>
        <w:t>Եթե</w:t>
      </w:r>
      <w:r w:rsidRPr="00DE1E5A">
        <w:rPr>
          <w:rFonts w:ascii="GHEA Grapalat" w:hAnsi="GHEA Grapalat" w:cs="Sylfaen"/>
          <w:szCs w:val="24"/>
        </w:rPr>
        <w:t xml:space="preserve"> </w:t>
      </w:r>
      <w:r w:rsidRPr="00DE1E5A">
        <w:rPr>
          <w:rFonts w:ascii="GHEA Grapalat" w:hAnsi="GHEA Grapalat" w:cs="Sylfaen"/>
          <w:szCs w:val="24"/>
          <w:lang w:val="ru-RU"/>
        </w:rPr>
        <w:t>առկա</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սույն</w:t>
      </w:r>
      <w:r w:rsidRPr="00DE1E5A">
        <w:rPr>
          <w:rFonts w:ascii="GHEA Grapalat" w:hAnsi="GHEA Grapalat" w:cs="Sylfaen"/>
          <w:szCs w:val="24"/>
        </w:rPr>
        <w:t xml:space="preserve"> </w:t>
      </w:r>
      <w:r w:rsidRPr="00DE1E5A">
        <w:rPr>
          <w:rFonts w:ascii="GHEA Grapalat" w:hAnsi="GHEA Grapalat" w:cs="Sylfaen"/>
          <w:szCs w:val="24"/>
          <w:lang w:val="en-US"/>
        </w:rPr>
        <w:t>կետ</w:t>
      </w:r>
      <w:r w:rsidRPr="00DE1E5A">
        <w:rPr>
          <w:rFonts w:ascii="GHEA Grapalat" w:hAnsi="GHEA Grapalat" w:cs="Sylfaen"/>
          <w:szCs w:val="24"/>
          <w:lang w:val="ru-RU"/>
        </w:rPr>
        <w:t>ով</w:t>
      </w:r>
      <w:r w:rsidRPr="00DE1E5A">
        <w:rPr>
          <w:rFonts w:ascii="GHEA Grapalat" w:hAnsi="GHEA Grapalat" w:cs="Sylfaen"/>
          <w:szCs w:val="24"/>
        </w:rPr>
        <w:t xml:space="preserve"> </w:t>
      </w:r>
      <w:r w:rsidRPr="00DE1E5A">
        <w:rPr>
          <w:rFonts w:ascii="GHEA Grapalat" w:hAnsi="GHEA Grapalat" w:cs="Sylfaen"/>
          <w:szCs w:val="24"/>
          <w:lang w:val="ru-RU"/>
        </w:rPr>
        <w:t>նախատեսված</w:t>
      </w:r>
      <w:r w:rsidRPr="00DE1E5A">
        <w:rPr>
          <w:rFonts w:ascii="GHEA Grapalat" w:hAnsi="GHEA Grapalat" w:cs="Sylfaen"/>
          <w:szCs w:val="24"/>
        </w:rPr>
        <w:t xml:space="preserve"> </w:t>
      </w:r>
      <w:r w:rsidRPr="00DE1E5A">
        <w:rPr>
          <w:rFonts w:ascii="GHEA Grapalat" w:hAnsi="GHEA Grapalat" w:cs="Sylfaen"/>
          <w:szCs w:val="24"/>
          <w:lang w:val="ru-RU"/>
        </w:rPr>
        <w:t>պայմանը</w:t>
      </w:r>
      <w:r w:rsidRPr="00DE1E5A">
        <w:rPr>
          <w:rFonts w:ascii="GHEA Grapalat" w:hAnsi="GHEA Grapalat" w:cs="Sylfaen"/>
          <w:szCs w:val="24"/>
        </w:rPr>
        <w:t xml:space="preserve">, </w:t>
      </w:r>
      <w:r w:rsidRPr="00DE1E5A">
        <w:rPr>
          <w:rFonts w:ascii="GHEA Grapalat" w:hAnsi="GHEA Grapalat" w:cs="Sylfaen"/>
          <w:szCs w:val="24"/>
          <w:lang w:val="ru-RU"/>
        </w:rPr>
        <w:t>ապա</w:t>
      </w:r>
      <w:r w:rsidRPr="00DE1E5A">
        <w:rPr>
          <w:rFonts w:ascii="GHEA Grapalat" w:hAnsi="GHEA Grapalat" w:cs="Sylfaen"/>
          <w:szCs w:val="24"/>
        </w:rPr>
        <w:t xml:space="preserve"> </w:t>
      </w:r>
      <w:r w:rsidRPr="00DE1E5A">
        <w:rPr>
          <w:rFonts w:ascii="GHEA Grapalat" w:hAnsi="GHEA Grapalat" w:cs="Sylfaen"/>
          <w:szCs w:val="24"/>
          <w:lang w:val="ru-RU"/>
        </w:rPr>
        <w:t>հայտերի</w:t>
      </w:r>
      <w:r w:rsidRPr="00DE1E5A">
        <w:rPr>
          <w:rFonts w:ascii="GHEA Grapalat" w:hAnsi="GHEA Grapalat" w:cs="Sylfaen"/>
          <w:szCs w:val="24"/>
        </w:rPr>
        <w:t xml:space="preserve"> </w:t>
      </w:r>
      <w:r w:rsidRPr="00DE1E5A">
        <w:rPr>
          <w:rFonts w:ascii="GHEA Grapalat" w:hAnsi="GHEA Grapalat" w:cs="Sylfaen"/>
          <w:szCs w:val="24"/>
          <w:lang w:val="ru-RU"/>
        </w:rPr>
        <w:t>բացման</w:t>
      </w:r>
      <w:r w:rsidRPr="00DE1E5A">
        <w:rPr>
          <w:rFonts w:ascii="GHEA Grapalat" w:hAnsi="GHEA Grapalat" w:cs="Sylfaen"/>
          <w:szCs w:val="24"/>
        </w:rPr>
        <w:t xml:space="preserve"> </w:t>
      </w:r>
      <w:r w:rsidRPr="00DE1E5A">
        <w:rPr>
          <w:rFonts w:ascii="GHEA Grapalat" w:hAnsi="GHEA Grapalat" w:cs="Sylfaen"/>
          <w:szCs w:val="24"/>
          <w:lang w:val="ru-RU"/>
        </w:rPr>
        <w:t>նիստից</w:t>
      </w:r>
      <w:r w:rsidRPr="00DE1E5A">
        <w:rPr>
          <w:rFonts w:ascii="GHEA Grapalat" w:hAnsi="GHEA Grapalat" w:cs="Sylfaen"/>
          <w:szCs w:val="24"/>
        </w:rPr>
        <w:t xml:space="preserve"> </w:t>
      </w:r>
      <w:r w:rsidRPr="00DE1E5A">
        <w:rPr>
          <w:rFonts w:ascii="GHEA Grapalat" w:hAnsi="GHEA Grapalat" w:cs="Sylfaen"/>
          <w:szCs w:val="24"/>
          <w:lang w:val="ru-RU"/>
        </w:rPr>
        <w:t>անմիջապես</w:t>
      </w:r>
      <w:r w:rsidRPr="00DE1E5A">
        <w:rPr>
          <w:rFonts w:ascii="GHEA Grapalat" w:hAnsi="GHEA Grapalat" w:cs="Sylfaen"/>
          <w:szCs w:val="24"/>
        </w:rPr>
        <w:t xml:space="preserve"> </w:t>
      </w:r>
      <w:r w:rsidRPr="00DE1E5A">
        <w:rPr>
          <w:rFonts w:ascii="GHEA Grapalat" w:hAnsi="GHEA Grapalat" w:cs="Sylfaen"/>
          <w:szCs w:val="24"/>
          <w:lang w:val="ru-RU"/>
        </w:rPr>
        <w:t>հետո</w:t>
      </w:r>
      <w:r w:rsidRPr="00DE1E5A">
        <w:rPr>
          <w:rFonts w:ascii="GHEA Grapalat" w:hAnsi="GHEA Grapalat" w:cs="Sylfaen"/>
          <w:szCs w:val="24"/>
        </w:rPr>
        <w:t xml:space="preserve"> </w:t>
      </w:r>
      <w:r w:rsidRPr="00DE1E5A">
        <w:rPr>
          <w:rFonts w:ascii="GHEA Grapalat" w:hAnsi="GHEA Grapalat" w:cs="Sylfaen"/>
          <w:szCs w:val="24"/>
          <w:lang w:val="ru-RU"/>
        </w:rPr>
        <w:t>տվյալ</w:t>
      </w:r>
      <w:r w:rsidRPr="00DE1E5A">
        <w:rPr>
          <w:rFonts w:ascii="GHEA Grapalat" w:hAnsi="GHEA Grapalat" w:cs="Sylfaen"/>
          <w:szCs w:val="24"/>
        </w:rPr>
        <w:t xml:space="preserve"> </w:t>
      </w:r>
      <w:r w:rsidRPr="00DE1E5A">
        <w:rPr>
          <w:rFonts w:ascii="GHEA Grapalat" w:hAnsi="GHEA Grapalat" w:cs="Sylfaen"/>
          <w:szCs w:val="24"/>
          <w:lang w:val="ru-RU"/>
        </w:rPr>
        <w:t>ընթացակարգի</w:t>
      </w:r>
      <w:r w:rsidRPr="00DE1E5A">
        <w:rPr>
          <w:rFonts w:ascii="GHEA Grapalat" w:hAnsi="GHEA Grapalat" w:cs="Sylfaen"/>
          <w:szCs w:val="24"/>
        </w:rPr>
        <w:t xml:space="preserve"> </w:t>
      </w:r>
      <w:r w:rsidRPr="00DE1E5A">
        <w:rPr>
          <w:rFonts w:ascii="GHEA Grapalat" w:hAnsi="GHEA Grapalat" w:cs="Sylfaen"/>
          <w:szCs w:val="24"/>
          <w:lang w:val="ru-RU"/>
        </w:rPr>
        <w:t>առնչությամբ</w:t>
      </w:r>
      <w:r w:rsidRPr="00DE1E5A">
        <w:rPr>
          <w:rFonts w:ascii="GHEA Grapalat" w:hAnsi="GHEA Grapalat" w:cs="Sylfaen"/>
          <w:szCs w:val="24"/>
        </w:rPr>
        <w:t xml:space="preserve"> </w:t>
      </w:r>
      <w:r w:rsidRPr="00DE1E5A">
        <w:rPr>
          <w:rFonts w:ascii="GHEA Grapalat" w:hAnsi="GHEA Grapalat" w:cs="Sylfaen"/>
          <w:szCs w:val="24"/>
          <w:lang w:val="ru-RU"/>
        </w:rPr>
        <w:t>շահերի</w:t>
      </w:r>
      <w:r w:rsidRPr="00DE1E5A">
        <w:rPr>
          <w:rFonts w:ascii="GHEA Grapalat" w:hAnsi="GHEA Grapalat" w:cs="Sylfaen"/>
          <w:szCs w:val="24"/>
        </w:rPr>
        <w:t xml:space="preserve"> </w:t>
      </w:r>
      <w:r w:rsidRPr="00DE1E5A">
        <w:rPr>
          <w:rFonts w:ascii="GHEA Grapalat" w:hAnsi="GHEA Grapalat" w:cs="Sylfaen"/>
          <w:szCs w:val="24"/>
          <w:lang w:val="ru-RU"/>
        </w:rPr>
        <w:t>բախում</w:t>
      </w:r>
      <w:r w:rsidRPr="00DE1E5A">
        <w:rPr>
          <w:rFonts w:ascii="GHEA Grapalat" w:hAnsi="GHEA Grapalat" w:cs="Sylfaen"/>
          <w:szCs w:val="24"/>
        </w:rPr>
        <w:t xml:space="preserve"> </w:t>
      </w:r>
      <w:r w:rsidRPr="00DE1E5A">
        <w:rPr>
          <w:rFonts w:ascii="GHEA Grapalat" w:hAnsi="GHEA Grapalat" w:cs="Sylfaen"/>
          <w:szCs w:val="24"/>
          <w:lang w:val="ru-RU"/>
        </w:rPr>
        <w:t>ունեցող</w:t>
      </w:r>
      <w:r w:rsidRPr="00DE1E5A">
        <w:rPr>
          <w:rFonts w:ascii="GHEA Grapalat" w:hAnsi="GHEA Grapalat" w:cs="Sylfaen"/>
          <w:szCs w:val="24"/>
        </w:rPr>
        <w:t xml:space="preserve"> </w:t>
      </w:r>
      <w:r w:rsidRPr="00DE1E5A">
        <w:rPr>
          <w:rFonts w:ascii="GHEA Grapalat" w:hAnsi="GHEA Grapalat" w:cs="Sylfaen"/>
          <w:szCs w:val="24"/>
          <w:lang w:val="ru-RU"/>
        </w:rPr>
        <w:t>հանձնաժողովի</w:t>
      </w:r>
      <w:r w:rsidRPr="00DE1E5A">
        <w:rPr>
          <w:rFonts w:ascii="GHEA Grapalat" w:hAnsi="GHEA Grapalat" w:cs="Sylfaen"/>
          <w:szCs w:val="24"/>
        </w:rPr>
        <w:t xml:space="preserve"> </w:t>
      </w:r>
      <w:r w:rsidRPr="00DE1E5A">
        <w:rPr>
          <w:rFonts w:ascii="GHEA Grapalat" w:hAnsi="GHEA Grapalat" w:cs="Sylfaen"/>
          <w:szCs w:val="24"/>
          <w:lang w:val="ru-RU"/>
        </w:rPr>
        <w:t>անդամը</w:t>
      </w:r>
      <w:r w:rsidRPr="00DE1E5A">
        <w:rPr>
          <w:rFonts w:ascii="GHEA Grapalat" w:hAnsi="GHEA Grapalat" w:cs="Sylfaen"/>
          <w:szCs w:val="24"/>
        </w:rPr>
        <w:t xml:space="preserve"> </w:t>
      </w:r>
      <w:r w:rsidRPr="00DE1E5A">
        <w:rPr>
          <w:rFonts w:ascii="GHEA Grapalat" w:hAnsi="GHEA Grapalat" w:cs="Sylfaen"/>
          <w:szCs w:val="24"/>
          <w:lang w:val="ru-RU"/>
        </w:rPr>
        <w:t>կամ</w:t>
      </w:r>
      <w:r w:rsidRPr="00DE1E5A">
        <w:rPr>
          <w:rFonts w:ascii="GHEA Grapalat" w:hAnsi="GHEA Grapalat" w:cs="Sylfaen"/>
          <w:szCs w:val="24"/>
        </w:rPr>
        <w:t xml:space="preserve"> </w:t>
      </w:r>
      <w:r w:rsidRPr="00DE1E5A">
        <w:rPr>
          <w:rFonts w:ascii="GHEA Grapalat" w:hAnsi="GHEA Grapalat" w:cs="Sylfaen"/>
          <w:szCs w:val="24"/>
          <w:lang w:val="ru-RU"/>
        </w:rPr>
        <w:t>քարտուղարը</w:t>
      </w:r>
      <w:r w:rsidRPr="00DE1E5A">
        <w:rPr>
          <w:rFonts w:ascii="GHEA Grapalat" w:hAnsi="GHEA Grapalat" w:cs="Sylfaen"/>
          <w:szCs w:val="24"/>
        </w:rPr>
        <w:t xml:space="preserve"> </w:t>
      </w:r>
      <w:r w:rsidRPr="00DE1E5A">
        <w:rPr>
          <w:rFonts w:ascii="GHEA Grapalat" w:hAnsi="GHEA Grapalat" w:cs="Sylfaen"/>
          <w:szCs w:val="24"/>
          <w:lang w:val="ru-RU"/>
        </w:rPr>
        <w:t>ինքնաբացարկ</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հայտնում</w:t>
      </w:r>
      <w:r w:rsidRPr="00DE1E5A">
        <w:rPr>
          <w:rFonts w:ascii="GHEA Grapalat" w:hAnsi="GHEA Grapalat" w:cs="Sylfaen"/>
          <w:szCs w:val="24"/>
        </w:rPr>
        <w:t xml:space="preserve"> </w:t>
      </w:r>
      <w:r w:rsidRPr="00DE1E5A">
        <w:rPr>
          <w:rFonts w:ascii="GHEA Grapalat" w:hAnsi="GHEA Grapalat" w:cs="Sylfaen"/>
          <w:szCs w:val="24"/>
          <w:lang w:val="ru-RU"/>
        </w:rPr>
        <w:t>տվյալ</w:t>
      </w:r>
      <w:r w:rsidRPr="00DE1E5A">
        <w:rPr>
          <w:rFonts w:ascii="GHEA Grapalat" w:hAnsi="GHEA Grapalat" w:cs="Sylfaen"/>
          <w:szCs w:val="24"/>
        </w:rPr>
        <w:t xml:space="preserve"> </w:t>
      </w:r>
      <w:r w:rsidRPr="00DE1E5A">
        <w:rPr>
          <w:rFonts w:ascii="GHEA Grapalat" w:hAnsi="GHEA Grapalat" w:cs="Sylfaen"/>
          <w:szCs w:val="24"/>
          <w:lang w:val="ru-RU"/>
        </w:rPr>
        <w:t>ընթացակարգից</w:t>
      </w:r>
      <w:r w:rsidRPr="00DE1E5A">
        <w:rPr>
          <w:rFonts w:ascii="GHEA Grapalat" w:hAnsi="GHEA Grapalat" w:cs="Sylfaen"/>
          <w:szCs w:val="24"/>
        </w:rPr>
        <w:t xml:space="preserve">: </w:t>
      </w:r>
    </w:p>
    <w:p w:rsidR="00C339E7" w:rsidRPr="00DE1E5A" w:rsidRDefault="00C339E7" w:rsidP="00C339E7">
      <w:pPr>
        <w:pStyle w:val="BodyTextIndent2"/>
        <w:spacing w:line="240" w:lineRule="auto"/>
        <w:ind w:firstLine="567"/>
        <w:rPr>
          <w:rFonts w:ascii="GHEA Grapalat" w:hAnsi="GHEA Grapalat" w:cs="Sylfaen"/>
          <w:lang w:val="hy-AM"/>
        </w:rPr>
      </w:pPr>
      <w:r w:rsidRPr="00DE1E5A">
        <w:rPr>
          <w:rFonts w:ascii="GHEA Grapalat" w:hAnsi="GHEA Grapalat" w:cs="Sylfaen"/>
          <w:szCs w:val="24"/>
          <w:lang w:val="hy-AM"/>
        </w:rPr>
        <w:t xml:space="preserve">7.12 </w:t>
      </w:r>
      <w:r w:rsidRPr="00DE1E5A">
        <w:rPr>
          <w:rFonts w:ascii="GHEA Grapalat" w:hAnsi="GHEA Grapalat" w:cs="Sylfaen"/>
          <w:szCs w:val="24"/>
          <w:lang w:val="es-ES"/>
        </w:rPr>
        <w:t>Հայտերը բացվելուց հետո կազմվում է արձանագրություն`</w:t>
      </w:r>
      <w:r w:rsidRPr="00DE1E5A">
        <w:rPr>
          <w:rFonts w:ascii="GHEA Grapalat" w:hAnsi="GHEA Grapalat" w:cs="Sylfaen"/>
        </w:rPr>
        <w:t xml:space="preserve"> գնումների մասին ՀՀ օրենսդրությամբ սահմանված կարգով</w:t>
      </w:r>
      <w:r w:rsidRPr="00DE1E5A">
        <w:rPr>
          <w:rFonts w:ascii="GHEA Grapalat" w:hAnsi="GHEA Grapalat" w:cs="Sylfaen"/>
          <w:lang w:val="hy-AM"/>
        </w:rPr>
        <w:t>:</w:t>
      </w:r>
    </w:p>
    <w:p w:rsidR="00C339E7" w:rsidRPr="00DE1E5A" w:rsidRDefault="00C339E7" w:rsidP="00C339E7">
      <w:pPr>
        <w:pStyle w:val="BodyTextIndent2"/>
        <w:spacing w:line="240" w:lineRule="auto"/>
        <w:ind w:firstLine="567"/>
        <w:rPr>
          <w:rFonts w:ascii="GHEA Grapalat" w:hAnsi="GHEA Grapalat" w:cs="Sylfaen"/>
          <w:szCs w:val="24"/>
          <w:lang w:val="hy-AM"/>
        </w:rPr>
      </w:pPr>
      <w:r w:rsidRPr="00DE1E5A">
        <w:rPr>
          <w:rFonts w:ascii="GHEA Grapalat" w:hAnsi="GHEA Grapalat" w:cs="Sylfaen"/>
          <w:szCs w:val="24"/>
          <w:lang w:val="hy-AM"/>
        </w:rPr>
        <w:t xml:space="preserve">7.13 </w:t>
      </w:r>
      <w:r w:rsidRPr="00DE1E5A">
        <w:rPr>
          <w:rFonts w:ascii="GHEA Grapalat" w:hAnsi="GHEA Grapalat" w:cs="Sylfaen"/>
          <w:szCs w:val="24"/>
        </w:rPr>
        <w:t xml:space="preserve"> Հանձնաժողովի քարտուղարը հայտերի բացման նիստի ավարտից հետո ոչ ուշ քան հաջորդող աշխատանքային օրը` </w:t>
      </w:r>
    </w:p>
    <w:p w:rsidR="00C339E7" w:rsidRPr="00DE1E5A" w:rsidRDefault="00C339E7" w:rsidP="00C339E7">
      <w:pPr>
        <w:pStyle w:val="BodyTextIndent2"/>
        <w:spacing w:line="240" w:lineRule="auto"/>
        <w:ind w:firstLine="567"/>
        <w:rPr>
          <w:rFonts w:ascii="GHEA Grapalat" w:hAnsi="GHEA Grapalat" w:cs="Sylfaen"/>
          <w:szCs w:val="24"/>
        </w:rPr>
      </w:pPr>
      <w:r w:rsidRPr="00DE1E5A">
        <w:rPr>
          <w:rFonts w:ascii="GHEA Grapalat" w:hAnsi="GHEA Grapalat" w:cs="Sylfaen"/>
          <w:szCs w:val="24"/>
        </w:rPr>
        <w:t>1) հայտերի բացման նիստի արձանագրության բնօրինակից արտատպված (սկանավորված) տարբերակը հրապարակում է տեղեկագրում.</w:t>
      </w:r>
    </w:p>
    <w:p w:rsidR="00C339E7" w:rsidRPr="00DE1E5A" w:rsidRDefault="00C339E7" w:rsidP="00C339E7">
      <w:pPr>
        <w:pStyle w:val="BodyTextIndent2"/>
        <w:spacing w:line="240" w:lineRule="auto"/>
        <w:ind w:firstLine="567"/>
        <w:rPr>
          <w:rFonts w:ascii="GHEA Grapalat" w:hAnsi="GHEA Grapalat" w:cs="Sylfaen"/>
          <w:szCs w:val="24"/>
        </w:rPr>
      </w:pPr>
      <w:r w:rsidRPr="00DE1E5A">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C339E7" w:rsidRPr="00DE1E5A" w:rsidRDefault="00C339E7" w:rsidP="00C339E7">
      <w:pPr>
        <w:pStyle w:val="BodyTextIndent2"/>
        <w:spacing w:line="240" w:lineRule="auto"/>
        <w:ind w:firstLine="567"/>
        <w:rPr>
          <w:rFonts w:ascii="GHEA Grapalat" w:hAnsi="GHEA Grapalat" w:cs="Sylfaen"/>
          <w:szCs w:val="24"/>
        </w:rPr>
      </w:pPr>
      <w:r w:rsidRPr="00DE1E5A">
        <w:rPr>
          <w:rFonts w:ascii="GHEA Grapalat" w:hAnsi="GHEA Grapalat" w:cs="Sylfaen"/>
          <w:szCs w:val="24"/>
        </w:rPr>
        <w:t xml:space="preserve">3) </w:t>
      </w:r>
      <w:r>
        <w:rPr>
          <w:rFonts w:ascii="GHEA Grapalat" w:hAnsi="GHEA Grapalat" w:cs="Sylfaen"/>
          <w:szCs w:val="24"/>
        </w:rPr>
        <w:t xml:space="preserve">սույն հրավերում նշված իր </w:t>
      </w:r>
      <w:r w:rsidRPr="00DE1E5A">
        <w:rPr>
          <w:rFonts w:ascii="GHEA Grapalat" w:hAnsi="GHEA Grapalat" w:cs="Sylfaen"/>
          <w:szCs w:val="24"/>
        </w:rPr>
        <w:t xml:space="preserve">էլեկտրոնային փոստի միջոցով Հայաստանի Հանրապետության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առկայության վերաբերյալ՝ ներկայացնելով մասնակցի անվանումը և հարկ վճարողի հաշվառման համարը: Ընդ որում սույն ենթակետում հարցումն ուղարկվում </w:t>
      </w:r>
      <w:r w:rsidRPr="00DE1E5A">
        <w:rPr>
          <w:rFonts w:ascii="GHEA Grapalat" w:hAnsi="GHEA Grapalat" w:cs="Sylfaen"/>
        </w:rPr>
        <w:t xml:space="preserve">է </w:t>
      </w:r>
      <w:hyperlink r:id="rId16" w:history="1">
        <w:r w:rsidRPr="00DE1E5A">
          <w:rPr>
            <w:rFonts w:ascii="GHEA Grapalat" w:hAnsi="GHEA Grapalat"/>
          </w:rPr>
          <w:t>Lena_Najaryan@taxservice.am</w:t>
        </w:r>
      </w:hyperlink>
      <w:r w:rsidRPr="00DE1E5A">
        <w:rPr>
          <w:rFonts w:ascii="GHEA Grapalat" w:hAnsi="GHEA Grapalat" w:cs="Sylfaen"/>
        </w:rPr>
        <w:t xml:space="preserve"> էլեկտրոնային փոստի հասցեին սույն հրավերի </w:t>
      </w:r>
      <w:r>
        <w:rPr>
          <w:rFonts w:ascii="GHEA Grapalat" w:hAnsi="GHEA Grapalat" w:cs="Sylfaen"/>
        </w:rPr>
        <w:t>5</w:t>
      </w:r>
      <w:r w:rsidRPr="00DE1E5A">
        <w:rPr>
          <w:rFonts w:ascii="GHEA Grapalat" w:hAnsi="GHEA Grapalat" w:cs="Sylfaen"/>
        </w:rPr>
        <w:t xml:space="preserve">-րդ հավելվածով նախատեսված ձևին համապատասխան` էլեկտրոնային նամակի պատճենները միաժամանակ ուղարկելով </w:t>
      </w:r>
      <w:hyperlink r:id="rId17" w:history="1">
        <w:r w:rsidRPr="00DE1E5A">
          <w:rPr>
            <w:rFonts w:ascii="GHEA Grapalat" w:hAnsi="GHEA Grapalat"/>
          </w:rPr>
          <w:t>karine_sargsyan@taxservice.am</w:t>
        </w:r>
      </w:hyperlink>
      <w:r w:rsidRPr="00DE1E5A">
        <w:rPr>
          <w:rFonts w:ascii="GHEA Grapalat" w:hAnsi="GHEA Grapalat"/>
        </w:rPr>
        <w:t xml:space="preserve">, </w:t>
      </w:r>
      <w:hyperlink r:id="rId18" w:history="1">
        <w:r w:rsidRPr="00DE1E5A">
          <w:rPr>
            <w:rFonts w:ascii="GHEA Grapalat" w:hAnsi="GHEA Grapalat"/>
          </w:rPr>
          <w:t>gor_mkrtchyan@taxservice.am</w:t>
        </w:r>
      </w:hyperlink>
      <w:r w:rsidRPr="00DE1E5A">
        <w:rPr>
          <w:rFonts w:ascii="GHEA Grapalat" w:hAnsi="GHEA Grapalat" w:cs="Sylfaen"/>
        </w:rPr>
        <w:t xml:space="preserve"> և </w:t>
      </w:r>
      <w:hyperlink r:id="rId19" w:history="1">
        <w:r w:rsidRPr="00DE1E5A">
          <w:rPr>
            <w:rFonts w:ascii="GHEA Grapalat" w:hAnsi="GHEA Grapalat"/>
          </w:rPr>
          <w:t>procurement@minfin.am</w:t>
        </w:r>
      </w:hyperlink>
      <w:r w:rsidRPr="00DE1E5A">
        <w:rPr>
          <w:rFonts w:ascii="GHEA Grapalat" w:hAnsi="GHEA Grapalat" w:cs="Sylfaen"/>
        </w:rPr>
        <w:t xml:space="preserve"> էլեկտրոնային փոստի հասցեներին</w:t>
      </w:r>
    </w:p>
    <w:p w:rsidR="00C339E7" w:rsidRPr="00DE1E5A" w:rsidRDefault="00C339E7" w:rsidP="00C339E7">
      <w:pPr>
        <w:spacing w:after="0" w:line="240" w:lineRule="auto"/>
        <w:ind w:firstLine="567"/>
        <w:jc w:val="both"/>
        <w:rPr>
          <w:rFonts w:ascii="GHEA Grapalat" w:hAnsi="GHEA Grapalat" w:cs="Sylfaen"/>
          <w:sz w:val="20"/>
          <w:lang w:val="hy-AM"/>
        </w:rPr>
      </w:pPr>
      <w:r w:rsidRPr="00DE1E5A">
        <w:rPr>
          <w:rFonts w:ascii="GHEA Grapalat" w:hAnsi="GHEA Grapalat" w:cs="Sylfaen"/>
          <w:sz w:val="20"/>
          <w:lang w:val="hy-AM"/>
        </w:rPr>
        <w:t xml:space="preserve">4) համակարգի միջոցով առաջին տեղը զբաղեցրած մասնակցին ուղարկում է ծանուցում՝ առաջարկելով ծանուցումն ուղարկելու օրվանից երեք աշխատանքային օրվա ընթացքում էլեկտրոնային փոստի միջոցով ներկայացնել հայտով առաջարկված ապրանքի (ապրանքների) ամբողջական նկարագիրը: </w:t>
      </w:r>
    </w:p>
    <w:p w:rsidR="00C339E7" w:rsidRPr="00DE1E5A" w:rsidRDefault="00C339E7" w:rsidP="00C339E7">
      <w:pPr>
        <w:pStyle w:val="norm"/>
        <w:spacing w:line="240" w:lineRule="auto"/>
        <w:ind w:firstLine="706"/>
        <w:rPr>
          <w:rFonts w:ascii="GHEA Grapalat" w:hAnsi="GHEA Grapalat" w:cs="Sylfaen"/>
          <w:sz w:val="20"/>
          <w:szCs w:val="24"/>
          <w:lang w:val="hy-AM" w:eastAsia="en-US"/>
        </w:rPr>
      </w:pPr>
      <w:r w:rsidRPr="00DE1E5A">
        <w:rPr>
          <w:rFonts w:ascii="GHEA Grapalat" w:hAnsi="GHEA Grapalat" w:cs="Sylfaen"/>
          <w:sz w:val="20"/>
          <w:szCs w:val="24"/>
          <w:lang w:val="af-ZA" w:eastAsia="en-US"/>
        </w:rPr>
        <w:t>7.</w:t>
      </w:r>
      <w:r w:rsidRPr="00DE1E5A">
        <w:rPr>
          <w:rFonts w:ascii="GHEA Grapalat" w:hAnsi="GHEA Grapalat" w:cs="Sylfaen"/>
          <w:sz w:val="20"/>
          <w:szCs w:val="24"/>
          <w:lang w:val="hy-AM" w:eastAsia="en-US"/>
        </w:rPr>
        <w:t>14</w:t>
      </w:r>
      <w:r w:rsidRPr="00DE1E5A">
        <w:rPr>
          <w:rFonts w:ascii="GHEA Grapalat" w:hAnsi="GHEA Grapalat" w:cs="Sylfaen"/>
          <w:sz w:val="20"/>
          <w:szCs w:val="24"/>
          <w:lang w:val="af-ZA" w:eastAsia="en-US"/>
        </w:rPr>
        <w:t xml:space="preserve"> </w:t>
      </w:r>
      <w:bookmarkStart w:id="8" w:name="_Hlk9263802"/>
      <w:r w:rsidRPr="00DE1E5A">
        <w:rPr>
          <w:rFonts w:ascii="GHEA Grapalat" w:hAnsi="GHEA Grapalat" w:cs="Sylfaen"/>
          <w:sz w:val="20"/>
          <w:szCs w:val="24"/>
          <w:lang w:val="af-ZA" w:eastAsia="en-US"/>
        </w:rPr>
        <w:t>Ա</w:t>
      </w:r>
      <w:r w:rsidRPr="00DE1E5A">
        <w:rPr>
          <w:rFonts w:ascii="GHEA Grapalat" w:hAnsi="GHEA Grapalat" w:cs="Sylfaen"/>
          <w:sz w:val="20"/>
          <w:szCs w:val="24"/>
          <w:lang w:val="hy-AM" w:eastAsia="en-US"/>
        </w:rPr>
        <w:t>ռաջին տեղը զբաղեցրած մասնակիցը սույն հրավերի 7.13-րդ կետի 4-րդ ենթակետով պահանջվող փաստաթղթերը հիշյալ ենթակետով սահմանված ժամկետում ուղարկում է հանձնա</w:t>
      </w:r>
      <w:r w:rsidRPr="00DE1E5A">
        <w:rPr>
          <w:rFonts w:ascii="GHEA Grapalat" w:hAnsi="GHEA Grapalat" w:cs="Sylfaen"/>
          <w:sz w:val="20"/>
          <w:szCs w:val="24"/>
          <w:lang w:val="hy-AM" w:eastAsia="en-US"/>
        </w:rPr>
        <w:softHyphen/>
        <w:t xml:space="preserve">ժողովի քարտուղարի` սույն հրավերով նախատեսված էլեկտրոնային փոստին: Քարտուղարը պարտավոր է սույն կետում նշված փաստաթղթերն ստանալու օրը հաստատել դրանց ստանալու հանգամանքը՝ սույն հրավերում նշված իր էլեկտրոնային փոստից մասնակցի էլեկտրոնային փոստին հավաստում ուղարկելու միջոցով: </w:t>
      </w:r>
      <w:bookmarkEnd w:id="8"/>
      <w:r w:rsidRPr="00DE1E5A">
        <w:rPr>
          <w:rFonts w:ascii="GHEA Grapalat" w:hAnsi="GHEA Grapalat" w:cs="Sylfaen"/>
          <w:sz w:val="20"/>
          <w:szCs w:val="24"/>
          <w:lang w:val="hy-AM" w:eastAsia="en-US"/>
        </w:rPr>
        <w:tab/>
      </w:r>
    </w:p>
    <w:p w:rsidR="00C339E7" w:rsidRPr="00DE1E5A" w:rsidRDefault="00C339E7" w:rsidP="00C339E7">
      <w:pPr>
        <w:spacing w:after="0" w:line="240" w:lineRule="auto"/>
        <w:ind w:firstLine="706"/>
        <w:jc w:val="both"/>
        <w:rPr>
          <w:rFonts w:ascii="GHEA Grapalat" w:hAnsi="GHEA Grapalat" w:cs="Sylfaen"/>
          <w:sz w:val="20"/>
          <w:lang w:val="hy-AM"/>
        </w:rPr>
      </w:pPr>
      <w:r w:rsidRPr="00DE1E5A">
        <w:rPr>
          <w:rFonts w:ascii="GHEA Grapalat" w:hAnsi="GHEA Grapalat" w:cs="Sylfaen"/>
          <w:sz w:val="20"/>
          <w:lang w:val="af-ZA"/>
        </w:rPr>
        <w:t>7.</w:t>
      </w:r>
      <w:r w:rsidRPr="00DE1E5A">
        <w:rPr>
          <w:rFonts w:ascii="GHEA Grapalat" w:hAnsi="GHEA Grapalat" w:cs="Sylfaen"/>
          <w:sz w:val="20"/>
          <w:lang w:val="hy-AM"/>
        </w:rPr>
        <w:t>15</w:t>
      </w:r>
      <w:r w:rsidRPr="00DE1E5A">
        <w:rPr>
          <w:rFonts w:ascii="GHEA Grapalat" w:hAnsi="GHEA Grapalat" w:cs="Sylfaen"/>
          <w:sz w:val="20"/>
          <w:lang w:val="af-ZA"/>
        </w:rPr>
        <w:t xml:space="preserve"> </w:t>
      </w:r>
      <w:r w:rsidRPr="00DE1E5A">
        <w:rPr>
          <w:rFonts w:ascii="GHEA Grapalat" w:hAnsi="GHEA Grapalat" w:cs="Sylfaen"/>
          <w:sz w:val="20"/>
          <w:lang w:val="hy-AM"/>
        </w:rPr>
        <w:t>Կոմիտեն</w:t>
      </w:r>
      <w:r w:rsidRPr="00DE1E5A">
        <w:rPr>
          <w:rFonts w:ascii="GHEA Grapalat" w:hAnsi="GHEA Grapalat" w:cs="Sylfaen"/>
          <w:sz w:val="20"/>
          <w:lang w:val="af-ZA"/>
        </w:rPr>
        <w:t xml:space="preserve"> </w:t>
      </w:r>
      <w:r w:rsidRPr="00DE1E5A">
        <w:rPr>
          <w:rFonts w:ascii="GHEA Grapalat" w:hAnsi="GHEA Grapalat" w:cs="Sylfaen"/>
          <w:sz w:val="20"/>
          <w:lang w:val="hy-AM"/>
        </w:rPr>
        <w:t>սույն</w:t>
      </w:r>
      <w:r w:rsidRPr="00DE1E5A">
        <w:rPr>
          <w:rFonts w:ascii="GHEA Grapalat" w:hAnsi="GHEA Grapalat" w:cs="Sylfaen"/>
          <w:sz w:val="20"/>
          <w:lang w:val="af-ZA"/>
        </w:rPr>
        <w:t xml:space="preserve"> </w:t>
      </w:r>
      <w:r w:rsidRPr="00DE1E5A">
        <w:rPr>
          <w:rFonts w:ascii="GHEA Grapalat" w:hAnsi="GHEA Grapalat" w:cs="Sylfaen"/>
          <w:sz w:val="20"/>
          <w:lang w:val="hy-AM"/>
        </w:rPr>
        <w:t>հրավերի</w:t>
      </w:r>
      <w:r w:rsidRPr="00DE1E5A">
        <w:rPr>
          <w:rFonts w:ascii="GHEA Grapalat" w:hAnsi="GHEA Grapalat" w:cs="Sylfaen"/>
          <w:sz w:val="20"/>
          <w:lang w:val="af-ZA"/>
        </w:rPr>
        <w:t xml:space="preserve"> 1-ին մասի 7.</w:t>
      </w:r>
      <w:r w:rsidRPr="00DE1E5A">
        <w:rPr>
          <w:rFonts w:ascii="GHEA Grapalat" w:hAnsi="GHEA Grapalat" w:cs="Sylfaen"/>
          <w:sz w:val="20"/>
          <w:lang w:val="hy-AM"/>
        </w:rPr>
        <w:t>13</w:t>
      </w:r>
      <w:r w:rsidRPr="00DE1E5A">
        <w:rPr>
          <w:rFonts w:ascii="GHEA Grapalat" w:hAnsi="GHEA Grapalat" w:cs="Sylfaen"/>
          <w:sz w:val="20"/>
          <w:lang w:val="af-ZA"/>
        </w:rPr>
        <w:t xml:space="preserve"> </w:t>
      </w:r>
      <w:r w:rsidRPr="00DE1E5A">
        <w:rPr>
          <w:rFonts w:ascii="GHEA Grapalat" w:hAnsi="GHEA Grapalat" w:cs="Sylfaen"/>
          <w:sz w:val="20"/>
          <w:lang w:val="hy-AM"/>
        </w:rPr>
        <w:t>կետի</w:t>
      </w:r>
      <w:r w:rsidRPr="00DE1E5A">
        <w:rPr>
          <w:rFonts w:ascii="GHEA Grapalat" w:hAnsi="GHEA Grapalat" w:cs="Sylfaen"/>
          <w:sz w:val="20"/>
          <w:lang w:val="af-ZA"/>
        </w:rPr>
        <w:t xml:space="preserve"> 3-րդ </w:t>
      </w:r>
      <w:r w:rsidRPr="00DE1E5A">
        <w:rPr>
          <w:rFonts w:ascii="GHEA Grapalat" w:hAnsi="GHEA Grapalat" w:cs="Sylfaen"/>
          <w:sz w:val="20"/>
          <w:lang w:val="hy-AM"/>
        </w:rPr>
        <w:t>ենթակետով</w:t>
      </w:r>
      <w:r w:rsidRPr="00DE1E5A">
        <w:rPr>
          <w:rFonts w:ascii="GHEA Grapalat" w:hAnsi="GHEA Grapalat" w:cs="Sylfaen"/>
          <w:sz w:val="20"/>
          <w:lang w:val="af-ZA"/>
        </w:rPr>
        <w:t xml:space="preserve"> </w:t>
      </w:r>
      <w:r w:rsidRPr="00DE1E5A">
        <w:rPr>
          <w:rFonts w:ascii="GHEA Grapalat" w:hAnsi="GHEA Grapalat" w:cs="Sylfaen"/>
          <w:sz w:val="20"/>
          <w:lang w:val="hy-AM"/>
        </w:rPr>
        <w:t>նախատեսված</w:t>
      </w:r>
      <w:r w:rsidRPr="00DE1E5A">
        <w:rPr>
          <w:rFonts w:ascii="GHEA Grapalat" w:hAnsi="GHEA Grapalat" w:cs="Sylfaen"/>
          <w:sz w:val="20"/>
          <w:lang w:val="af-ZA"/>
        </w:rPr>
        <w:t xml:space="preserve"> </w:t>
      </w:r>
      <w:r w:rsidRPr="00DE1E5A">
        <w:rPr>
          <w:rFonts w:ascii="GHEA Grapalat" w:hAnsi="GHEA Grapalat" w:cs="Sylfaen"/>
          <w:sz w:val="20"/>
          <w:lang w:val="hy-AM"/>
        </w:rPr>
        <w:t>հարցումն</w:t>
      </w:r>
      <w:r w:rsidRPr="00DE1E5A">
        <w:rPr>
          <w:rFonts w:ascii="GHEA Grapalat" w:hAnsi="GHEA Grapalat" w:cs="Sylfaen"/>
          <w:sz w:val="20"/>
          <w:lang w:val="af-ZA"/>
        </w:rPr>
        <w:t xml:space="preserve"> </w:t>
      </w:r>
      <w:r w:rsidRPr="00DE1E5A">
        <w:rPr>
          <w:rFonts w:ascii="GHEA Grapalat" w:hAnsi="GHEA Grapalat" w:cs="Sylfaen"/>
          <w:sz w:val="20"/>
          <w:lang w:val="hy-AM"/>
        </w:rPr>
        <w:t>ստանալու</w:t>
      </w:r>
      <w:r w:rsidRPr="00DE1E5A">
        <w:rPr>
          <w:rFonts w:ascii="GHEA Grapalat" w:hAnsi="GHEA Grapalat" w:cs="Sylfaen"/>
          <w:sz w:val="20"/>
          <w:lang w:val="af-ZA"/>
        </w:rPr>
        <w:t xml:space="preserve"> </w:t>
      </w:r>
      <w:r w:rsidRPr="00DE1E5A">
        <w:rPr>
          <w:rFonts w:ascii="GHEA Grapalat" w:hAnsi="GHEA Grapalat" w:cs="Sylfaen"/>
          <w:sz w:val="20"/>
          <w:lang w:val="hy-AM"/>
        </w:rPr>
        <w:t>օրվանից</w:t>
      </w:r>
      <w:r w:rsidRPr="00DE1E5A">
        <w:rPr>
          <w:rFonts w:ascii="GHEA Grapalat" w:hAnsi="GHEA Grapalat" w:cs="Sylfaen"/>
          <w:sz w:val="20"/>
          <w:lang w:val="af-ZA"/>
        </w:rPr>
        <w:t xml:space="preserve"> </w:t>
      </w:r>
      <w:r w:rsidRPr="00DE1E5A">
        <w:rPr>
          <w:rFonts w:ascii="GHEA Grapalat" w:hAnsi="GHEA Grapalat" w:cs="Sylfaen"/>
          <w:sz w:val="20"/>
          <w:lang w:val="hy-AM"/>
        </w:rPr>
        <w:t>երեք</w:t>
      </w:r>
      <w:r w:rsidRPr="00DE1E5A">
        <w:rPr>
          <w:rFonts w:ascii="GHEA Grapalat" w:hAnsi="GHEA Grapalat" w:cs="Sylfaen"/>
          <w:sz w:val="20"/>
          <w:lang w:val="af-ZA"/>
        </w:rPr>
        <w:t xml:space="preserve"> </w:t>
      </w:r>
      <w:r w:rsidRPr="00DE1E5A">
        <w:rPr>
          <w:rFonts w:ascii="GHEA Grapalat" w:hAnsi="GHEA Grapalat" w:cs="Sylfaen"/>
          <w:sz w:val="20"/>
          <w:lang w:val="hy-AM"/>
        </w:rPr>
        <w:t>աշխատանքային</w:t>
      </w:r>
      <w:r w:rsidRPr="00DE1E5A">
        <w:rPr>
          <w:rFonts w:ascii="GHEA Grapalat" w:hAnsi="GHEA Grapalat" w:cs="Sylfaen"/>
          <w:sz w:val="20"/>
          <w:lang w:val="af-ZA"/>
        </w:rPr>
        <w:t xml:space="preserve"> </w:t>
      </w:r>
      <w:r w:rsidRPr="00DE1E5A">
        <w:rPr>
          <w:rFonts w:ascii="GHEA Grapalat" w:hAnsi="GHEA Grapalat" w:cs="Sylfaen"/>
          <w:sz w:val="20"/>
          <w:lang w:val="hy-AM"/>
        </w:rPr>
        <w:t>օրվա</w:t>
      </w:r>
      <w:r w:rsidRPr="00DE1E5A">
        <w:rPr>
          <w:rFonts w:ascii="GHEA Grapalat" w:hAnsi="GHEA Grapalat" w:cs="Sylfaen"/>
          <w:sz w:val="20"/>
          <w:lang w:val="af-ZA"/>
        </w:rPr>
        <w:t xml:space="preserve"> </w:t>
      </w:r>
      <w:r w:rsidRPr="00DE1E5A">
        <w:rPr>
          <w:rFonts w:ascii="GHEA Grapalat" w:hAnsi="GHEA Grapalat" w:cs="Sylfaen"/>
          <w:sz w:val="20"/>
          <w:lang w:val="hy-AM"/>
        </w:rPr>
        <w:t>ընթացքում</w:t>
      </w:r>
      <w:r w:rsidRPr="00DE1E5A">
        <w:rPr>
          <w:rFonts w:ascii="GHEA Grapalat" w:hAnsi="GHEA Grapalat" w:cs="Sylfaen"/>
          <w:sz w:val="20"/>
          <w:lang w:val="af-ZA"/>
        </w:rPr>
        <w:t xml:space="preserve"> </w:t>
      </w:r>
      <w:r w:rsidRPr="00DE1E5A">
        <w:rPr>
          <w:rFonts w:ascii="GHEA Grapalat" w:hAnsi="GHEA Grapalat" w:cs="Sylfaen"/>
          <w:sz w:val="20"/>
          <w:lang w:val="hy-AM"/>
        </w:rPr>
        <w:t>էլեկտրոնային փոստի միջոցով</w:t>
      </w:r>
      <w:r w:rsidRPr="00DE1E5A">
        <w:rPr>
          <w:rFonts w:ascii="GHEA Grapalat" w:hAnsi="GHEA Grapalat" w:cs="Sylfaen"/>
          <w:sz w:val="20"/>
          <w:lang w:val="af-ZA"/>
        </w:rPr>
        <w:t xml:space="preserve"> պ</w:t>
      </w:r>
      <w:r w:rsidRPr="00DE1E5A">
        <w:rPr>
          <w:rFonts w:ascii="GHEA Grapalat" w:hAnsi="GHEA Grapalat" w:cs="Sylfaen"/>
          <w:sz w:val="20"/>
          <w:lang w:val="hy-AM"/>
        </w:rPr>
        <w:t>ատվիրատուին</w:t>
      </w:r>
      <w:r w:rsidRPr="00DE1E5A">
        <w:rPr>
          <w:rFonts w:ascii="GHEA Grapalat" w:hAnsi="GHEA Grapalat" w:cs="Sylfaen"/>
          <w:sz w:val="20"/>
          <w:lang w:val="af-ZA"/>
        </w:rPr>
        <w:t xml:space="preserve"> </w:t>
      </w:r>
      <w:r w:rsidRPr="00DE1E5A">
        <w:rPr>
          <w:rFonts w:ascii="GHEA Grapalat" w:hAnsi="GHEA Grapalat" w:cs="Sylfaen"/>
          <w:sz w:val="20"/>
          <w:lang w:val="hy-AM"/>
        </w:rPr>
        <w:t>տրամա</w:t>
      </w:r>
      <w:r w:rsidRPr="00DE1E5A">
        <w:rPr>
          <w:rFonts w:ascii="GHEA Grapalat" w:hAnsi="GHEA Grapalat" w:cs="Sylfaen"/>
          <w:sz w:val="20"/>
          <w:lang w:val="af-ZA"/>
        </w:rPr>
        <w:softHyphen/>
      </w:r>
      <w:r w:rsidRPr="00DE1E5A">
        <w:rPr>
          <w:rFonts w:ascii="GHEA Grapalat" w:hAnsi="GHEA Grapalat" w:cs="Sylfaen"/>
          <w:sz w:val="20"/>
          <w:lang w:val="hy-AM"/>
        </w:rPr>
        <w:t>դրում</w:t>
      </w:r>
      <w:r w:rsidRPr="00DE1E5A">
        <w:rPr>
          <w:rFonts w:ascii="GHEA Grapalat" w:hAnsi="GHEA Grapalat" w:cs="Sylfaen"/>
          <w:sz w:val="20"/>
          <w:lang w:val="af-ZA"/>
        </w:rPr>
        <w:t xml:space="preserve"> </w:t>
      </w:r>
      <w:r w:rsidRPr="00DE1E5A">
        <w:rPr>
          <w:rFonts w:ascii="GHEA Grapalat" w:hAnsi="GHEA Grapalat" w:cs="Sylfaen"/>
          <w:sz w:val="20"/>
          <w:lang w:val="hy-AM"/>
        </w:rPr>
        <w:t>է</w:t>
      </w:r>
      <w:r w:rsidRPr="00DE1E5A">
        <w:rPr>
          <w:rFonts w:ascii="GHEA Grapalat" w:hAnsi="GHEA Grapalat" w:cs="Sylfaen"/>
          <w:sz w:val="20"/>
          <w:lang w:val="af-ZA"/>
        </w:rPr>
        <w:t xml:space="preserve"> </w:t>
      </w:r>
      <w:r w:rsidRPr="00DE1E5A">
        <w:rPr>
          <w:rFonts w:ascii="GHEA Grapalat" w:hAnsi="GHEA Grapalat" w:cs="Sylfaen"/>
          <w:sz w:val="20"/>
          <w:lang w:val="hy-AM"/>
        </w:rPr>
        <w:t>հարցման</w:t>
      </w:r>
      <w:r w:rsidRPr="00DE1E5A">
        <w:rPr>
          <w:rFonts w:ascii="GHEA Grapalat" w:hAnsi="GHEA Grapalat" w:cs="Sylfaen"/>
          <w:sz w:val="20"/>
          <w:lang w:val="af-ZA"/>
        </w:rPr>
        <w:t xml:space="preserve"> </w:t>
      </w:r>
      <w:r w:rsidRPr="00DE1E5A">
        <w:rPr>
          <w:rFonts w:ascii="GHEA Grapalat" w:hAnsi="GHEA Grapalat" w:cs="Sylfaen"/>
          <w:sz w:val="20"/>
          <w:lang w:val="hy-AM"/>
        </w:rPr>
        <w:t>մասին</w:t>
      </w:r>
      <w:r w:rsidRPr="00DE1E5A">
        <w:rPr>
          <w:rFonts w:ascii="GHEA Grapalat" w:hAnsi="GHEA Grapalat" w:cs="Sylfaen"/>
          <w:sz w:val="20"/>
          <w:lang w:val="af-ZA"/>
        </w:rPr>
        <w:t xml:space="preserve"> </w:t>
      </w:r>
      <w:r w:rsidRPr="002B6371">
        <w:rPr>
          <w:rFonts w:ascii="GHEA Grapalat" w:hAnsi="GHEA Grapalat" w:cs="Sylfaen"/>
          <w:sz w:val="20"/>
          <w:lang w:val="af-ZA"/>
        </w:rPr>
        <w:t xml:space="preserve">սույն հրավերի </w:t>
      </w:r>
      <w:r w:rsidRPr="00F67C25">
        <w:rPr>
          <w:rFonts w:ascii="GHEA Grapalat" w:hAnsi="GHEA Grapalat" w:cs="Sylfaen"/>
          <w:sz w:val="20"/>
          <w:lang w:val="af-ZA"/>
        </w:rPr>
        <w:t>6</w:t>
      </w:r>
      <w:r w:rsidRPr="002B6371">
        <w:rPr>
          <w:rFonts w:ascii="GHEA Grapalat" w:hAnsi="GHEA Grapalat" w:cs="Sylfaen"/>
          <w:sz w:val="20"/>
          <w:lang w:val="af-ZA"/>
        </w:rPr>
        <w:t>-րդ հավելվածով</w:t>
      </w:r>
      <w:r w:rsidRPr="00DE1E5A">
        <w:rPr>
          <w:rFonts w:ascii="GHEA Grapalat" w:hAnsi="GHEA Grapalat" w:cs="Sylfaen"/>
          <w:sz w:val="20"/>
          <w:lang w:val="af-ZA"/>
        </w:rPr>
        <w:t xml:space="preserve"> նախատեսված ձևին համապատասխան տեղեկատվություն: </w:t>
      </w:r>
      <w:r w:rsidRPr="00DE1E5A">
        <w:rPr>
          <w:rFonts w:ascii="GHEA Grapalat" w:hAnsi="GHEA Grapalat" w:cs="Sylfaen"/>
          <w:sz w:val="20"/>
          <w:lang w:val="hy-AM"/>
        </w:rPr>
        <w:t>Սույն</w:t>
      </w:r>
      <w:r w:rsidRPr="00DE1E5A">
        <w:rPr>
          <w:rFonts w:ascii="GHEA Grapalat" w:hAnsi="GHEA Grapalat" w:cs="Sylfaen"/>
          <w:sz w:val="20"/>
          <w:lang w:val="af-ZA"/>
        </w:rPr>
        <w:t xml:space="preserve"> </w:t>
      </w:r>
      <w:r w:rsidRPr="00DE1E5A">
        <w:rPr>
          <w:rFonts w:ascii="GHEA Grapalat" w:hAnsi="GHEA Grapalat" w:cs="Sylfaen"/>
          <w:sz w:val="20"/>
          <w:lang w:val="hy-AM"/>
        </w:rPr>
        <w:t>կետով</w:t>
      </w:r>
      <w:r w:rsidRPr="00DE1E5A">
        <w:rPr>
          <w:rFonts w:ascii="GHEA Grapalat" w:hAnsi="GHEA Grapalat" w:cs="Sylfaen"/>
          <w:sz w:val="20"/>
          <w:lang w:val="af-ZA"/>
        </w:rPr>
        <w:t xml:space="preserve"> </w:t>
      </w:r>
      <w:r w:rsidRPr="00DE1E5A">
        <w:rPr>
          <w:rFonts w:ascii="GHEA Grapalat" w:hAnsi="GHEA Grapalat" w:cs="Sylfaen"/>
          <w:sz w:val="20"/>
          <w:lang w:val="hy-AM"/>
        </w:rPr>
        <w:t>սահմանված</w:t>
      </w:r>
      <w:r w:rsidRPr="00DE1E5A">
        <w:rPr>
          <w:rFonts w:ascii="GHEA Grapalat" w:hAnsi="GHEA Grapalat" w:cs="Sylfaen"/>
          <w:sz w:val="20"/>
          <w:lang w:val="af-ZA"/>
        </w:rPr>
        <w:t xml:space="preserve"> </w:t>
      </w:r>
      <w:r w:rsidRPr="00DE1E5A">
        <w:rPr>
          <w:rFonts w:ascii="GHEA Grapalat" w:hAnsi="GHEA Grapalat" w:cs="Sylfaen"/>
          <w:sz w:val="20"/>
          <w:lang w:val="hy-AM"/>
        </w:rPr>
        <w:t>ժամկետում</w:t>
      </w:r>
      <w:r w:rsidRPr="00DE1E5A">
        <w:rPr>
          <w:rFonts w:ascii="GHEA Grapalat" w:hAnsi="GHEA Grapalat" w:cs="Sylfaen"/>
          <w:sz w:val="20"/>
          <w:lang w:val="af-ZA"/>
        </w:rPr>
        <w:t xml:space="preserve"> </w:t>
      </w:r>
      <w:r w:rsidRPr="00DE1E5A">
        <w:rPr>
          <w:rFonts w:ascii="GHEA Grapalat" w:hAnsi="GHEA Grapalat" w:cs="Sylfaen"/>
          <w:sz w:val="20"/>
          <w:lang w:val="hy-AM"/>
        </w:rPr>
        <w:t xml:space="preserve">կոմիտեից տեղեկատվության չստացման դեպքում մասնակցի ներկայացրած հայտարարությունները համարվում են իրականությանը համապատասխանող:  </w:t>
      </w:r>
    </w:p>
    <w:p w:rsidR="00C339E7" w:rsidRPr="00DE1E5A" w:rsidRDefault="00C339E7" w:rsidP="00C339E7">
      <w:pPr>
        <w:spacing w:after="0" w:line="240" w:lineRule="auto"/>
        <w:ind w:firstLine="375"/>
        <w:jc w:val="both"/>
        <w:rPr>
          <w:rFonts w:ascii="GHEA Grapalat" w:hAnsi="GHEA Grapalat"/>
          <w:lang w:val="hy-AM"/>
        </w:rPr>
      </w:pPr>
      <w:r w:rsidRPr="00DE1E5A">
        <w:rPr>
          <w:rFonts w:ascii="GHEA Grapalat" w:hAnsi="GHEA Grapalat"/>
          <w:lang w:val="hy-AM"/>
        </w:rPr>
        <w:tab/>
      </w:r>
      <w:r w:rsidRPr="00DE1E5A">
        <w:rPr>
          <w:rFonts w:ascii="GHEA Grapalat" w:hAnsi="GHEA Grapalat" w:cs="Sylfaen"/>
          <w:sz w:val="20"/>
          <w:lang w:val="hy-AM"/>
        </w:rPr>
        <w:t>7.</w:t>
      </w:r>
      <w:ins w:id="9" w:author="Sergey Shahnazaryan" w:date="2019-05-15T11:35:00Z">
        <w:r w:rsidRPr="00C479A8">
          <w:rPr>
            <w:rFonts w:ascii="GHEA Grapalat" w:hAnsi="GHEA Grapalat" w:cs="Sylfaen"/>
            <w:sz w:val="20"/>
            <w:lang w:val="hy-AM"/>
          </w:rPr>
          <w:t xml:space="preserve"> </w:t>
        </w:r>
      </w:ins>
      <w:r w:rsidRPr="00DE1E5A">
        <w:rPr>
          <w:rFonts w:ascii="GHEA Grapalat" w:hAnsi="GHEA Grapalat" w:cs="Sylfaen"/>
          <w:sz w:val="20"/>
          <w:lang w:val="hy-AM"/>
        </w:rPr>
        <w:t xml:space="preserve">16 Օրենքի 6-րդ հոդվածի 1-ին մասի 6-րդ կետով նախատեսված հիմքերն ի հայտ գալու օրվան հաջորդող հինգ աշխատանքային օրվա ընթացքում պատվիրատուն տվյալ մասնակցի տվյալները` համապատասխան հիմքերով, գրավոր ուղարկում է լիազորված մարմին, որը դրանք ստանալուն հաջորդող հինգ աշխատանքային օրվա ընթացքում </w:t>
      </w:r>
      <w:bookmarkStart w:id="10" w:name="_Hlk9262748"/>
      <w:r w:rsidRPr="00C479A8">
        <w:rPr>
          <w:rFonts w:ascii="GHEA Grapalat" w:hAnsi="GHEA Grapalat" w:cs="Sylfaen"/>
          <w:sz w:val="20"/>
          <w:lang w:val="hy-AM"/>
        </w:rPr>
        <w:t>նախաձեռնում է տվյալ մասնակցին գնումների գործընթացին մասնակցելու իրավունք չունեցող մասնակիցների ցուցակում ներառելու ընթացակարգ</w:t>
      </w:r>
      <w:bookmarkEnd w:id="10"/>
      <w:r w:rsidRPr="00DE1E5A">
        <w:rPr>
          <w:rFonts w:ascii="GHEA Grapalat" w:hAnsi="GHEA Grapalat" w:cs="Sylfaen"/>
          <w:sz w:val="20"/>
          <w:lang w:val="hy-AM"/>
        </w:rPr>
        <w:t xml:space="preserve">: Ընդ որում, եթե մասնակցի` գնումներին մասնակցելու իրավունք ունենալու մասին հայտով ներկայացված հայտարարությունը որակվում է որպես իրականությանը չհամապատասխանող կամ մասնակիցը կամ առաջին տեղ զբաղեցրած մասնակիցը </w:t>
      </w:r>
      <w:r w:rsidRPr="00C479A8">
        <w:rPr>
          <w:rFonts w:ascii="GHEA Grapalat" w:hAnsi="GHEA Grapalat" w:cs="Sylfaen"/>
          <w:sz w:val="20"/>
          <w:lang w:val="hy-AM"/>
        </w:rPr>
        <w:t xml:space="preserve">սույն </w:t>
      </w:r>
      <w:r w:rsidRPr="00DE1E5A">
        <w:rPr>
          <w:rFonts w:ascii="GHEA Grapalat" w:hAnsi="GHEA Grapalat" w:cs="Sylfaen"/>
          <w:sz w:val="20"/>
          <w:lang w:val="hy-AM"/>
        </w:rPr>
        <w:t>հրավերով սահմանված կարգով և ժամկետներում չի ներկայացնում հրավերով նախատեսված փաստաթղթերը, ապա այդ հանգամանքը համարվում է որպես գնման գործընթացի շրջանակում ստանձնված պարտավորության խախտում:</w:t>
      </w:r>
    </w:p>
    <w:p w:rsidR="00C339E7" w:rsidRDefault="00C339E7" w:rsidP="00C339E7">
      <w:pPr>
        <w:pStyle w:val="BodyTextIndent2"/>
        <w:spacing w:line="240" w:lineRule="auto"/>
        <w:ind w:firstLine="567"/>
        <w:rPr>
          <w:ins w:id="11" w:author="Sergey Shahnazaryan" w:date="2019-05-15T12:22:00Z"/>
          <w:rFonts w:ascii="GHEA Grapalat" w:hAnsi="GHEA Grapalat"/>
        </w:rPr>
      </w:pPr>
      <w:r w:rsidRPr="00DE1E5A">
        <w:rPr>
          <w:rFonts w:ascii="GHEA Grapalat" w:hAnsi="GHEA Grapalat" w:cs="Sylfaen"/>
          <w:szCs w:val="24"/>
        </w:rPr>
        <w:t>7.</w:t>
      </w:r>
      <w:r w:rsidRPr="00DE1E5A">
        <w:rPr>
          <w:rFonts w:ascii="GHEA Grapalat" w:hAnsi="GHEA Grapalat" w:cs="Sylfaen"/>
          <w:szCs w:val="24"/>
          <w:lang w:val="hy-AM"/>
        </w:rPr>
        <w:t>17</w:t>
      </w:r>
      <w:r w:rsidRPr="00DE1E5A">
        <w:rPr>
          <w:rFonts w:ascii="GHEA Grapalat" w:hAnsi="GHEA Grapalat" w:cs="Sylfaen"/>
          <w:szCs w:val="24"/>
        </w:rPr>
        <w:t xml:space="preserve"> </w:t>
      </w:r>
      <w:r w:rsidRPr="00DE1E5A">
        <w:rPr>
          <w:rFonts w:ascii="GHEA Grapalat" w:hAnsi="GHEA Grapalat" w:cs="Sylfaen"/>
          <w:szCs w:val="24"/>
          <w:lang w:val="hy-AM"/>
        </w:rPr>
        <w:t>Սույն</w:t>
      </w:r>
      <w:r w:rsidRPr="00DE1E5A">
        <w:rPr>
          <w:rFonts w:ascii="GHEA Grapalat" w:hAnsi="GHEA Grapalat" w:cs="Sylfaen"/>
          <w:szCs w:val="24"/>
        </w:rPr>
        <w:t xml:space="preserve"> </w:t>
      </w:r>
      <w:r w:rsidRPr="00DE1E5A">
        <w:rPr>
          <w:rFonts w:ascii="GHEA Grapalat" w:hAnsi="GHEA Grapalat" w:cs="Sylfaen"/>
          <w:szCs w:val="24"/>
          <w:lang w:val="hy-AM"/>
        </w:rPr>
        <w:t>հրավերի</w:t>
      </w:r>
      <w:r w:rsidRPr="00DE1E5A">
        <w:rPr>
          <w:rFonts w:ascii="GHEA Grapalat" w:hAnsi="GHEA Grapalat" w:cs="Sylfaen"/>
          <w:szCs w:val="24"/>
        </w:rPr>
        <w:t xml:space="preserve"> 1-ին մասի 7.</w:t>
      </w:r>
      <w:r w:rsidRPr="00DE1E5A">
        <w:rPr>
          <w:rFonts w:ascii="GHEA Grapalat" w:hAnsi="GHEA Grapalat" w:cs="Sylfaen"/>
          <w:szCs w:val="24"/>
          <w:lang w:val="hy-AM"/>
        </w:rPr>
        <w:t>15</w:t>
      </w:r>
      <w:r w:rsidRPr="00DE1E5A">
        <w:rPr>
          <w:rFonts w:ascii="GHEA Grapalat" w:hAnsi="GHEA Grapalat" w:cs="Sylfaen"/>
          <w:szCs w:val="24"/>
        </w:rPr>
        <w:t xml:space="preserve"> </w:t>
      </w:r>
      <w:r w:rsidRPr="00DE1E5A">
        <w:rPr>
          <w:rFonts w:ascii="GHEA Grapalat" w:hAnsi="GHEA Grapalat" w:cs="Sylfaen"/>
          <w:szCs w:val="24"/>
          <w:lang w:val="hy-AM"/>
        </w:rPr>
        <w:t>կետ</w:t>
      </w:r>
      <w:r w:rsidRPr="00DE1E5A">
        <w:rPr>
          <w:rFonts w:ascii="GHEA Grapalat" w:hAnsi="GHEA Grapalat" w:cs="Sylfaen"/>
          <w:szCs w:val="24"/>
        </w:rPr>
        <w:t xml:space="preserve">ով </w:t>
      </w:r>
      <w:r w:rsidRPr="00DE1E5A">
        <w:rPr>
          <w:rFonts w:ascii="GHEA Grapalat" w:hAnsi="GHEA Grapalat" w:cs="Sylfaen"/>
          <w:szCs w:val="24"/>
          <w:lang w:val="hy-AM"/>
        </w:rPr>
        <w:t>նախատեսված</w:t>
      </w:r>
      <w:r w:rsidRPr="00DE1E5A">
        <w:rPr>
          <w:rFonts w:ascii="GHEA Grapalat" w:hAnsi="GHEA Grapalat" w:cs="Sylfaen"/>
          <w:szCs w:val="24"/>
        </w:rPr>
        <w:t>` կոմիտե</w:t>
      </w:r>
      <w:r w:rsidRPr="00DE1E5A">
        <w:rPr>
          <w:rFonts w:ascii="GHEA Grapalat" w:hAnsi="GHEA Grapalat" w:cs="Sylfaen"/>
          <w:szCs w:val="24"/>
          <w:lang w:val="hy-AM"/>
        </w:rPr>
        <w:t>ից</w:t>
      </w:r>
      <w:r w:rsidRPr="00DE1E5A">
        <w:rPr>
          <w:rFonts w:ascii="GHEA Grapalat" w:hAnsi="GHEA Grapalat" w:cs="Sylfaen"/>
          <w:szCs w:val="24"/>
        </w:rPr>
        <w:t xml:space="preserve"> տեղեկատվության </w:t>
      </w:r>
      <w:r>
        <w:rPr>
          <w:rFonts w:ascii="GHEA Grapalat" w:hAnsi="GHEA Grapalat" w:cs="Sylfaen"/>
          <w:szCs w:val="24"/>
        </w:rPr>
        <w:t xml:space="preserve">ստացման </w:t>
      </w:r>
      <w:r w:rsidRPr="00DE1E5A">
        <w:rPr>
          <w:rFonts w:ascii="GHEA Grapalat" w:hAnsi="GHEA Grapalat" w:cs="Sylfaen"/>
          <w:szCs w:val="24"/>
        </w:rPr>
        <w:t>վերջնա</w:t>
      </w:r>
      <w:r w:rsidRPr="00DE1E5A">
        <w:rPr>
          <w:rFonts w:ascii="GHEA Grapalat" w:hAnsi="GHEA Grapalat" w:cs="Sylfaen"/>
          <w:szCs w:val="24"/>
          <w:lang w:val="hy-AM"/>
        </w:rPr>
        <w:t>ժամկետի</w:t>
      </w:r>
      <w:r w:rsidRPr="00DE1E5A">
        <w:rPr>
          <w:rFonts w:ascii="GHEA Grapalat" w:hAnsi="GHEA Grapalat" w:cs="Sylfaen"/>
          <w:szCs w:val="24"/>
        </w:rPr>
        <w:t xml:space="preserve"> </w:t>
      </w:r>
      <w:r w:rsidRPr="00DE1E5A">
        <w:rPr>
          <w:rFonts w:ascii="GHEA Grapalat" w:hAnsi="GHEA Grapalat" w:cs="Sylfaen"/>
          <w:szCs w:val="24"/>
          <w:lang w:val="hy-AM"/>
        </w:rPr>
        <w:t>ավարտին</w:t>
      </w:r>
      <w:r w:rsidRPr="00DE1E5A">
        <w:rPr>
          <w:rFonts w:ascii="GHEA Grapalat" w:hAnsi="GHEA Grapalat" w:cs="Sylfaen"/>
          <w:szCs w:val="24"/>
        </w:rPr>
        <w:t xml:space="preserve"> </w:t>
      </w:r>
      <w:r w:rsidRPr="00DE1E5A">
        <w:rPr>
          <w:rFonts w:ascii="GHEA Grapalat" w:hAnsi="GHEA Grapalat" w:cs="Sylfaen"/>
          <w:szCs w:val="24"/>
          <w:lang w:val="hy-AM"/>
        </w:rPr>
        <w:t>հաջորդող</w:t>
      </w:r>
      <w:r w:rsidRPr="00DE1E5A">
        <w:rPr>
          <w:rFonts w:ascii="GHEA Grapalat" w:hAnsi="GHEA Grapalat" w:cs="Sylfaen"/>
          <w:szCs w:val="24"/>
        </w:rPr>
        <w:t xml:space="preserve"> </w:t>
      </w:r>
      <w:r w:rsidRPr="00DE1E5A">
        <w:rPr>
          <w:rFonts w:ascii="GHEA Grapalat" w:hAnsi="GHEA Grapalat" w:cs="Sylfaen"/>
          <w:szCs w:val="24"/>
          <w:lang w:val="hy-AM"/>
        </w:rPr>
        <w:t>աշխատանքային</w:t>
      </w:r>
      <w:r w:rsidRPr="00DE1E5A">
        <w:rPr>
          <w:rFonts w:ascii="GHEA Grapalat" w:hAnsi="GHEA Grapalat" w:cs="Sylfaen"/>
          <w:szCs w:val="24"/>
        </w:rPr>
        <w:t xml:space="preserve"> </w:t>
      </w:r>
      <w:r w:rsidRPr="00DE1E5A">
        <w:rPr>
          <w:rFonts w:ascii="GHEA Grapalat" w:hAnsi="GHEA Grapalat" w:cs="Sylfaen"/>
          <w:szCs w:val="24"/>
          <w:lang w:val="hy-AM"/>
        </w:rPr>
        <w:t>օրը</w:t>
      </w:r>
      <w:r w:rsidRPr="00DE1E5A">
        <w:rPr>
          <w:rFonts w:ascii="GHEA Grapalat" w:hAnsi="GHEA Grapalat" w:cs="Sylfaen"/>
          <w:szCs w:val="24"/>
        </w:rPr>
        <w:t xml:space="preserve"> </w:t>
      </w:r>
      <w:r w:rsidRPr="00DE1E5A">
        <w:rPr>
          <w:rFonts w:ascii="GHEA Grapalat" w:hAnsi="GHEA Grapalat" w:cs="Sylfaen"/>
          <w:szCs w:val="24"/>
          <w:lang w:val="hy-AM"/>
        </w:rPr>
        <w:t>քարտուղարն</w:t>
      </w:r>
      <w:r w:rsidRPr="00DE1E5A">
        <w:rPr>
          <w:rFonts w:ascii="GHEA Grapalat" w:hAnsi="GHEA Grapalat" w:cs="Sylfaen"/>
          <w:szCs w:val="24"/>
        </w:rPr>
        <w:t xml:space="preserve"> </w:t>
      </w:r>
      <w:r w:rsidRPr="00DE1E5A">
        <w:rPr>
          <w:rFonts w:ascii="GHEA Grapalat" w:hAnsi="GHEA Grapalat" w:cs="Sylfaen"/>
          <w:szCs w:val="24"/>
          <w:lang w:val="hy-AM"/>
        </w:rPr>
        <w:t>էլեկտրոնային</w:t>
      </w:r>
      <w:r w:rsidRPr="00DE1E5A">
        <w:rPr>
          <w:rFonts w:ascii="GHEA Grapalat" w:hAnsi="GHEA Grapalat" w:cs="Sylfaen"/>
          <w:szCs w:val="24"/>
        </w:rPr>
        <w:t xml:space="preserve"> </w:t>
      </w:r>
      <w:r w:rsidRPr="00DE1E5A">
        <w:rPr>
          <w:rFonts w:ascii="GHEA Grapalat" w:hAnsi="GHEA Grapalat" w:cs="Sylfaen"/>
          <w:szCs w:val="24"/>
          <w:lang w:val="hy-AM"/>
        </w:rPr>
        <w:t>եղանակով</w:t>
      </w:r>
      <w:r w:rsidRPr="00DE1E5A">
        <w:rPr>
          <w:rFonts w:ascii="GHEA Grapalat" w:hAnsi="GHEA Grapalat" w:cs="Sylfaen"/>
          <w:szCs w:val="24"/>
        </w:rPr>
        <w:t xml:space="preserve"> </w:t>
      </w:r>
      <w:r w:rsidRPr="00DE1E5A">
        <w:rPr>
          <w:rFonts w:ascii="GHEA Grapalat" w:hAnsi="GHEA Grapalat" w:cs="Sylfaen"/>
          <w:szCs w:val="24"/>
          <w:lang w:val="hy-AM"/>
        </w:rPr>
        <w:t>հանձնաժողովի</w:t>
      </w:r>
      <w:r w:rsidRPr="00DE1E5A">
        <w:rPr>
          <w:rFonts w:ascii="GHEA Grapalat" w:hAnsi="GHEA Grapalat" w:cs="Sylfaen"/>
          <w:szCs w:val="24"/>
        </w:rPr>
        <w:t xml:space="preserve"> </w:t>
      </w:r>
      <w:r w:rsidRPr="00DE1E5A">
        <w:rPr>
          <w:rFonts w:ascii="GHEA Grapalat" w:hAnsi="GHEA Grapalat" w:cs="Sylfaen"/>
          <w:szCs w:val="24"/>
          <w:lang w:val="hy-AM"/>
        </w:rPr>
        <w:t>անդամներին</w:t>
      </w:r>
      <w:r w:rsidRPr="00DE1E5A">
        <w:rPr>
          <w:rFonts w:ascii="GHEA Grapalat" w:hAnsi="GHEA Grapalat" w:cs="Sylfaen"/>
          <w:szCs w:val="24"/>
        </w:rPr>
        <w:t xml:space="preserve"> </w:t>
      </w:r>
      <w:r w:rsidRPr="00DE1E5A">
        <w:rPr>
          <w:rFonts w:ascii="GHEA Grapalat" w:hAnsi="GHEA Grapalat" w:cs="Sylfaen"/>
          <w:szCs w:val="24"/>
          <w:lang w:val="hy-AM"/>
        </w:rPr>
        <w:t>միաժամանակ</w:t>
      </w:r>
      <w:r w:rsidRPr="00DE1E5A">
        <w:rPr>
          <w:rFonts w:ascii="GHEA Grapalat" w:hAnsi="GHEA Grapalat" w:cs="Sylfaen"/>
          <w:szCs w:val="24"/>
        </w:rPr>
        <w:t xml:space="preserve"> </w:t>
      </w:r>
      <w:r w:rsidRPr="00DE1E5A">
        <w:rPr>
          <w:rFonts w:ascii="GHEA Grapalat" w:hAnsi="GHEA Grapalat" w:cs="Sylfaen"/>
          <w:szCs w:val="24"/>
          <w:lang w:val="hy-AM"/>
        </w:rPr>
        <w:t>տրամադրում</w:t>
      </w:r>
      <w:r w:rsidRPr="00DE1E5A">
        <w:rPr>
          <w:rFonts w:ascii="GHEA Grapalat" w:hAnsi="GHEA Grapalat" w:cs="Sylfaen"/>
          <w:szCs w:val="24"/>
        </w:rPr>
        <w:t xml:space="preserve"> </w:t>
      </w:r>
      <w:r w:rsidRPr="00DE1E5A">
        <w:rPr>
          <w:rFonts w:ascii="GHEA Grapalat" w:hAnsi="GHEA Grapalat" w:cs="Sylfaen"/>
          <w:szCs w:val="24"/>
          <w:lang w:val="hy-AM"/>
        </w:rPr>
        <w:t>է</w:t>
      </w:r>
      <w:r w:rsidRPr="00DE1E5A">
        <w:rPr>
          <w:rFonts w:ascii="GHEA Grapalat" w:hAnsi="GHEA Grapalat" w:cs="Sylfaen"/>
          <w:szCs w:val="24"/>
        </w:rPr>
        <w:t xml:space="preserve"> </w:t>
      </w:r>
      <w:r w:rsidRPr="00DE1E5A">
        <w:rPr>
          <w:rFonts w:ascii="GHEA Grapalat" w:hAnsi="GHEA Grapalat" w:cs="Sylfaen"/>
          <w:szCs w:val="24"/>
          <w:lang w:val="hy-AM"/>
        </w:rPr>
        <w:t>գնահատման</w:t>
      </w:r>
      <w:r w:rsidRPr="00DE1E5A">
        <w:rPr>
          <w:rFonts w:ascii="GHEA Grapalat" w:hAnsi="GHEA Grapalat" w:cs="Sylfaen"/>
          <w:szCs w:val="24"/>
        </w:rPr>
        <w:t xml:space="preserve"> </w:t>
      </w:r>
      <w:r w:rsidRPr="00DE1E5A">
        <w:rPr>
          <w:rFonts w:ascii="GHEA Grapalat" w:hAnsi="GHEA Grapalat" w:cs="Sylfaen"/>
          <w:szCs w:val="24"/>
          <w:lang w:val="hy-AM"/>
        </w:rPr>
        <w:t>թերթիկների</w:t>
      </w:r>
      <w:r w:rsidRPr="00DE1E5A">
        <w:rPr>
          <w:rFonts w:ascii="GHEA Grapalat" w:hAnsi="GHEA Grapalat" w:cs="Sylfaen"/>
          <w:szCs w:val="24"/>
        </w:rPr>
        <w:t xml:space="preserve"> </w:t>
      </w:r>
      <w:r w:rsidRPr="00DE1E5A">
        <w:rPr>
          <w:rFonts w:ascii="GHEA Grapalat" w:hAnsi="GHEA Grapalat" w:cs="Sylfaen"/>
          <w:szCs w:val="24"/>
          <w:lang w:val="hy-AM"/>
        </w:rPr>
        <w:t>երկուական</w:t>
      </w:r>
      <w:r w:rsidRPr="00DE1E5A">
        <w:rPr>
          <w:rFonts w:ascii="GHEA Grapalat" w:hAnsi="GHEA Grapalat" w:cs="Sylfaen"/>
          <w:szCs w:val="24"/>
        </w:rPr>
        <w:t xml:space="preserve"> </w:t>
      </w:r>
      <w:r w:rsidRPr="00DE1E5A">
        <w:rPr>
          <w:rFonts w:ascii="GHEA Grapalat" w:hAnsi="GHEA Grapalat" w:cs="Sylfaen"/>
          <w:szCs w:val="24"/>
          <w:lang w:val="hy-AM"/>
        </w:rPr>
        <w:t>օրինակ,</w:t>
      </w:r>
      <w:r w:rsidRPr="00DE1E5A">
        <w:rPr>
          <w:rFonts w:ascii="GHEA Grapalat" w:hAnsi="GHEA Grapalat" w:cs="Sylfaen"/>
          <w:szCs w:val="24"/>
        </w:rPr>
        <w:t xml:space="preserve"> կոմիտե</w:t>
      </w:r>
      <w:r w:rsidRPr="00DE1E5A">
        <w:rPr>
          <w:rFonts w:ascii="GHEA Grapalat" w:hAnsi="GHEA Grapalat" w:cs="Sylfaen"/>
          <w:szCs w:val="24"/>
          <w:lang w:val="hy-AM"/>
        </w:rPr>
        <w:t>ից</w:t>
      </w:r>
      <w:r w:rsidRPr="00DE1E5A">
        <w:rPr>
          <w:rFonts w:ascii="GHEA Grapalat" w:hAnsi="GHEA Grapalat" w:cs="Sylfaen"/>
          <w:szCs w:val="24"/>
        </w:rPr>
        <w:t xml:space="preserve"> </w:t>
      </w:r>
      <w:r w:rsidRPr="00DE1E5A">
        <w:rPr>
          <w:rFonts w:ascii="GHEA Grapalat" w:hAnsi="GHEA Grapalat" w:cs="Sylfaen"/>
          <w:szCs w:val="24"/>
          <w:lang w:val="hy-AM"/>
        </w:rPr>
        <w:t>ստացված</w:t>
      </w:r>
      <w:r w:rsidRPr="00DE1E5A">
        <w:rPr>
          <w:rFonts w:ascii="GHEA Grapalat" w:hAnsi="GHEA Grapalat" w:cs="Sylfaen"/>
          <w:szCs w:val="24"/>
        </w:rPr>
        <w:t xml:space="preserve"> տեղեկատվությունը և առաջին տեղը զբաղեցրած մասնակից կողմից ներկայացված ապրանքի ամբողջական նկարագիրը: </w:t>
      </w:r>
      <w:r w:rsidRPr="00DE1E5A">
        <w:rPr>
          <w:rFonts w:ascii="GHEA Grapalat" w:hAnsi="GHEA Grapalat" w:cs="Sylfaen"/>
          <w:szCs w:val="24"/>
          <w:lang w:val="hy-AM"/>
        </w:rPr>
        <w:t>Հայտերի գնահատման արդյունքների հաստատման նիստը հրավիրվում</w:t>
      </w:r>
      <w:r w:rsidRPr="00DE1E5A">
        <w:rPr>
          <w:rFonts w:ascii="GHEA Grapalat" w:hAnsi="GHEA Grapalat" w:cs="Sylfaen"/>
          <w:szCs w:val="24"/>
        </w:rPr>
        <w:t xml:space="preserve"> </w:t>
      </w:r>
      <w:r w:rsidRPr="00DE1E5A">
        <w:rPr>
          <w:rFonts w:ascii="GHEA Grapalat" w:hAnsi="GHEA Grapalat" w:cs="Sylfaen"/>
          <w:szCs w:val="24"/>
          <w:lang w:val="hy-AM"/>
        </w:rPr>
        <w:t>է</w:t>
      </w:r>
      <w:r w:rsidRPr="00DE1E5A">
        <w:rPr>
          <w:rFonts w:ascii="GHEA Grapalat" w:hAnsi="GHEA Grapalat" w:cs="Sylfaen"/>
          <w:szCs w:val="24"/>
        </w:rPr>
        <w:t xml:space="preserve"> </w:t>
      </w:r>
      <w:bookmarkStart w:id="12" w:name="_Hlk9262892"/>
      <w:r>
        <w:rPr>
          <w:rFonts w:ascii="GHEA Grapalat" w:hAnsi="GHEA Grapalat" w:cs="Sylfaen"/>
          <w:szCs w:val="24"/>
        </w:rPr>
        <w:t>սույն հրավերի 1-ին մասի 7.2 կետով սահմանված ժամկետներում</w:t>
      </w:r>
      <w:bookmarkEnd w:id="12"/>
      <w:r w:rsidRPr="00DE1E5A">
        <w:rPr>
          <w:rFonts w:ascii="GHEA Grapalat" w:hAnsi="GHEA Grapalat" w:cs="Sylfaen"/>
          <w:szCs w:val="24"/>
        </w:rPr>
        <w:t>:</w:t>
      </w:r>
      <w:r w:rsidRPr="00DE1E5A">
        <w:rPr>
          <w:rFonts w:ascii="GHEA Grapalat" w:hAnsi="GHEA Grapalat" w:cs="Sylfaen"/>
          <w:szCs w:val="24"/>
          <w:lang w:val="hy-AM"/>
        </w:rPr>
        <w:t xml:space="preserve"> Ընդ</w:t>
      </w:r>
      <w:r w:rsidRPr="00DE1E5A">
        <w:rPr>
          <w:rFonts w:ascii="GHEA Grapalat" w:hAnsi="GHEA Grapalat" w:cs="Sylfaen"/>
          <w:szCs w:val="24"/>
        </w:rPr>
        <w:t xml:space="preserve"> </w:t>
      </w:r>
      <w:r w:rsidRPr="00DE1E5A">
        <w:rPr>
          <w:rFonts w:ascii="GHEA Grapalat" w:hAnsi="GHEA Grapalat" w:cs="Sylfaen"/>
          <w:szCs w:val="24"/>
          <w:lang w:val="hy-AM"/>
        </w:rPr>
        <w:t>որում</w:t>
      </w:r>
      <w:r w:rsidRPr="00DE1E5A">
        <w:rPr>
          <w:rFonts w:ascii="GHEA Grapalat" w:hAnsi="GHEA Grapalat" w:cs="Sylfaen"/>
          <w:szCs w:val="24"/>
        </w:rPr>
        <w:t xml:space="preserve"> </w:t>
      </w:r>
      <w:r w:rsidRPr="00DE1E5A">
        <w:rPr>
          <w:rFonts w:ascii="GHEA Grapalat" w:hAnsi="GHEA Grapalat" w:cs="Sylfaen"/>
          <w:szCs w:val="24"/>
          <w:lang w:val="hy-AM"/>
        </w:rPr>
        <w:t>հանձնաժողովը</w:t>
      </w:r>
      <w:r w:rsidRPr="00DE1E5A">
        <w:rPr>
          <w:rFonts w:ascii="GHEA Grapalat" w:hAnsi="GHEA Grapalat" w:cs="Sylfaen"/>
          <w:szCs w:val="24"/>
        </w:rPr>
        <w:t xml:space="preserve"> </w:t>
      </w:r>
      <w:r w:rsidRPr="00DE1E5A">
        <w:rPr>
          <w:rFonts w:ascii="GHEA Grapalat" w:hAnsi="GHEA Grapalat" w:cs="Sylfaen"/>
          <w:szCs w:val="24"/>
          <w:lang w:val="hy-AM"/>
        </w:rPr>
        <w:t>գնահատում</w:t>
      </w:r>
      <w:r w:rsidRPr="00DE1E5A">
        <w:rPr>
          <w:rFonts w:ascii="GHEA Grapalat" w:hAnsi="GHEA Grapalat" w:cs="Sylfaen"/>
          <w:szCs w:val="24"/>
        </w:rPr>
        <w:t xml:space="preserve"> </w:t>
      </w:r>
      <w:r w:rsidRPr="00DE1E5A">
        <w:rPr>
          <w:rFonts w:ascii="GHEA Grapalat" w:hAnsi="GHEA Grapalat" w:cs="Sylfaen"/>
          <w:szCs w:val="24"/>
          <w:lang w:val="hy-AM"/>
        </w:rPr>
        <w:t>է</w:t>
      </w:r>
      <w:r w:rsidRPr="00DE1E5A">
        <w:rPr>
          <w:rFonts w:ascii="GHEA Grapalat" w:hAnsi="GHEA Grapalat" w:cs="Sylfaen"/>
          <w:szCs w:val="24"/>
        </w:rPr>
        <w:t xml:space="preserve"> </w:t>
      </w:r>
      <w:r w:rsidRPr="00DE1E5A">
        <w:rPr>
          <w:rFonts w:ascii="GHEA Grapalat" w:hAnsi="GHEA Grapalat" w:cs="Sylfaen"/>
          <w:szCs w:val="24"/>
          <w:lang w:val="hy-AM"/>
        </w:rPr>
        <w:t>նաև</w:t>
      </w:r>
      <w:r w:rsidRPr="00DE1E5A">
        <w:rPr>
          <w:rFonts w:ascii="GHEA Grapalat" w:hAnsi="GHEA Grapalat" w:cs="Sylfaen"/>
          <w:szCs w:val="24"/>
        </w:rPr>
        <w:t xml:space="preserve"> </w:t>
      </w:r>
      <w:r w:rsidRPr="00DE1E5A">
        <w:rPr>
          <w:rFonts w:ascii="GHEA Grapalat" w:hAnsi="GHEA Grapalat" w:cs="Sylfaen"/>
          <w:szCs w:val="24"/>
          <w:lang w:val="hy-AM"/>
        </w:rPr>
        <w:t>ներկայացված</w:t>
      </w:r>
      <w:r w:rsidRPr="00DE1E5A">
        <w:rPr>
          <w:rFonts w:ascii="GHEA Grapalat" w:hAnsi="GHEA Grapalat" w:cs="Sylfaen"/>
          <w:szCs w:val="24"/>
        </w:rPr>
        <w:t xml:space="preserve"> </w:t>
      </w:r>
      <w:r w:rsidRPr="00DE1E5A">
        <w:rPr>
          <w:rFonts w:ascii="GHEA Grapalat" w:hAnsi="GHEA Grapalat" w:cs="Sylfaen"/>
          <w:lang w:val="hy-AM"/>
        </w:rPr>
        <w:t>ապրանքի</w:t>
      </w:r>
      <w:r w:rsidRPr="00DE1E5A">
        <w:rPr>
          <w:rFonts w:ascii="GHEA Grapalat" w:hAnsi="GHEA Grapalat" w:cs="Sylfaen"/>
        </w:rPr>
        <w:t xml:space="preserve"> </w:t>
      </w:r>
      <w:r w:rsidRPr="00DE1E5A">
        <w:rPr>
          <w:rFonts w:ascii="GHEA Grapalat" w:hAnsi="GHEA Grapalat"/>
          <w:lang w:val="hy-AM"/>
        </w:rPr>
        <w:t>ամբողջական նկարագ</w:t>
      </w:r>
      <w:r w:rsidRPr="00DE1E5A">
        <w:rPr>
          <w:rFonts w:ascii="GHEA Grapalat" w:hAnsi="GHEA Grapalat"/>
        </w:rPr>
        <w:t xml:space="preserve">րի </w:t>
      </w:r>
      <w:r w:rsidRPr="00DE1E5A">
        <w:rPr>
          <w:rFonts w:ascii="GHEA Grapalat" w:hAnsi="GHEA Grapalat" w:cs="Sylfaen"/>
          <w:szCs w:val="24"/>
          <w:lang w:val="hy-AM"/>
        </w:rPr>
        <w:t>համապա</w:t>
      </w:r>
      <w:r w:rsidRPr="00DE1E5A">
        <w:rPr>
          <w:rFonts w:ascii="GHEA Grapalat" w:hAnsi="GHEA Grapalat" w:cs="Sylfaen"/>
          <w:szCs w:val="24"/>
        </w:rPr>
        <w:softHyphen/>
      </w:r>
      <w:r w:rsidRPr="00DE1E5A">
        <w:rPr>
          <w:rFonts w:ascii="GHEA Grapalat" w:hAnsi="GHEA Grapalat" w:cs="Sylfaen"/>
          <w:szCs w:val="24"/>
          <w:lang w:val="hy-AM"/>
        </w:rPr>
        <w:t>տասխանությունը</w:t>
      </w:r>
      <w:r w:rsidRPr="00DE1E5A">
        <w:rPr>
          <w:rFonts w:ascii="GHEA Grapalat" w:hAnsi="GHEA Grapalat" w:cs="Sylfaen"/>
          <w:szCs w:val="24"/>
        </w:rPr>
        <w:t xml:space="preserve"> սույն </w:t>
      </w:r>
      <w:r w:rsidRPr="00DE1E5A">
        <w:rPr>
          <w:rFonts w:ascii="GHEA Grapalat" w:hAnsi="GHEA Grapalat" w:cs="Sylfaen"/>
          <w:szCs w:val="24"/>
          <w:lang w:val="hy-AM"/>
        </w:rPr>
        <w:t>հրավերի</w:t>
      </w:r>
      <w:r w:rsidRPr="00DE1E5A">
        <w:rPr>
          <w:rFonts w:ascii="GHEA Grapalat" w:hAnsi="GHEA Grapalat" w:cs="Sylfaen"/>
          <w:szCs w:val="24"/>
        </w:rPr>
        <w:t xml:space="preserve"> </w:t>
      </w:r>
      <w:r w:rsidRPr="00DE1E5A">
        <w:rPr>
          <w:rFonts w:ascii="GHEA Grapalat" w:hAnsi="GHEA Grapalat" w:cs="Sylfaen"/>
          <w:szCs w:val="24"/>
          <w:lang w:val="hy-AM"/>
        </w:rPr>
        <w:t>պահանջներին</w:t>
      </w:r>
      <w:r w:rsidRPr="00DE1E5A">
        <w:rPr>
          <w:rFonts w:ascii="GHEA Grapalat" w:hAnsi="GHEA Grapalat" w:cs="Sylfaen"/>
          <w:szCs w:val="24"/>
        </w:rPr>
        <w:t xml:space="preserve">, </w:t>
      </w:r>
      <w:r w:rsidRPr="00DE1E5A">
        <w:rPr>
          <w:rFonts w:ascii="GHEA Grapalat" w:hAnsi="GHEA Grapalat" w:cs="Sylfaen"/>
          <w:szCs w:val="24"/>
          <w:lang w:val="hy-AM"/>
        </w:rPr>
        <w:t>իսկ</w:t>
      </w:r>
      <w:r w:rsidRPr="00DE1E5A">
        <w:rPr>
          <w:rFonts w:ascii="GHEA Grapalat" w:hAnsi="GHEA Grapalat" w:cs="Sylfaen"/>
          <w:szCs w:val="24"/>
        </w:rPr>
        <w:t xml:space="preserve"> </w:t>
      </w:r>
      <w:r w:rsidRPr="00DE1E5A">
        <w:rPr>
          <w:rFonts w:ascii="GHEA Grapalat" w:hAnsi="GHEA Grapalat" w:cs="Sylfaen"/>
          <w:szCs w:val="24"/>
          <w:lang w:val="hy-AM"/>
        </w:rPr>
        <w:t>անհամապատասխանություն</w:t>
      </w:r>
      <w:r w:rsidRPr="00DE1E5A">
        <w:rPr>
          <w:rFonts w:ascii="GHEA Grapalat" w:hAnsi="GHEA Grapalat" w:cs="Sylfaen"/>
          <w:szCs w:val="24"/>
        </w:rPr>
        <w:t xml:space="preserve"> </w:t>
      </w:r>
      <w:r w:rsidRPr="00DE1E5A">
        <w:rPr>
          <w:rFonts w:ascii="GHEA Grapalat" w:hAnsi="GHEA Grapalat" w:cs="Sylfaen"/>
          <w:szCs w:val="24"/>
          <w:lang w:val="hy-AM"/>
        </w:rPr>
        <w:t>արձանագրելու</w:t>
      </w:r>
      <w:r w:rsidRPr="00DE1E5A">
        <w:rPr>
          <w:rFonts w:ascii="GHEA Grapalat" w:hAnsi="GHEA Grapalat" w:cs="Sylfaen"/>
          <w:szCs w:val="24"/>
        </w:rPr>
        <w:t xml:space="preserve"> </w:t>
      </w:r>
      <w:r w:rsidRPr="00DE1E5A">
        <w:rPr>
          <w:rFonts w:ascii="GHEA Grapalat" w:hAnsi="GHEA Grapalat" w:cs="Sylfaen"/>
          <w:szCs w:val="24"/>
          <w:lang w:val="hy-AM"/>
        </w:rPr>
        <w:t>դեպքում</w:t>
      </w:r>
      <w:r w:rsidRPr="00DE1E5A">
        <w:rPr>
          <w:rFonts w:ascii="GHEA Grapalat" w:hAnsi="GHEA Grapalat" w:cs="Sylfaen"/>
          <w:szCs w:val="24"/>
        </w:rPr>
        <w:t xml:space="preserve"> </w:t>
      </w:r>
      <w:r w:rsidRPr="00DE1E5A">
        <w:rPr>
          <w:rFonts w:ascii="GHEA Grapalat" w:hAnsi="GHEA Grapalat" w:cs="Sylfaen"/>
          <w:szCs w:val="24"/>
          <w:lang w:val="hy-AM"/>
        </w:rPr>
        <w:t>հանձնաժողովի</w:t>
      </w:r>
      <w:r w:rsidRPr="00DE1E5A">
        <w:rPr>
          <w:rFonts w:ascii="GHEA Grapalat" w:hAnsi="GHEA Grapalat" w:cs="Sylfaen"/>
          <w:szCs w:val="24"/>
        </w:rPr>
        <w:t xml:space="preserve"> </w:t>
      </w:r>
      <w:r w:rsidRPr="00DE1E5A">
        <w:rPr>
          <w:rFonts w:ascii="GHEA Grapalat" w:hAnsi="GHEA Grapalat" w:cs="Sylfaen"/>
          <w:szCs w:val="24"/>
          <w:lang w:val="hy-AM"/>
        </w:rPr>
        <w:t>նիստի</w:t>
      </w:r>
      <w:r w:rsidRPr="00DE1E5A">
        <w:rPr>
          <w:rFonts w:ascii="GHEA Grapalat" w:hAnsi="GHEA Grapalat" w:cs="Sylfaen"/>
          <w:szCs w:val="24"/>
        </w:rPr>
        <w:t xml:space="preserve"> </w:t>
      </w:r>
      <w:r w:rsidRPr="00DE1E5A">
        <w:rPr>
          <w:rFonts w:ascii="GHEA Grapalat" w:hAnsi="GHEA Grapalat" w:cs="Sylfaen"/>
          <w:szCs w:val="24"/>
          <w:lang w:val="hy-AM"/>
        </w:rPr>
        <w:t>արձանագրության</w:t>
      </w:r>
      <w:r w:rsidRPr="00DE1E5A">
        <w:rPr>
          <w:rFonts w:ascii="GHEA Grapalat" w:hAnsi="GHEA Grapalat" w:cs="Sylfaen"/>
          <w:szCs w:val="24"/>
        </w:rPr>
        <w:t xml:space="preserve"> </w:t>
      </w:r>
      <w:r w:rsidRPr="00DE1E5A">
        <w:rPr>
          <w:rFonts w:ascii="GHEA Grapalat" w:hAnsi="GHEA Grapalat" w:cs="Sylfaen"/>
          <w:szCs w:val="24"/>
          <w:lang w:val="hy-AM"/>
        </w:rPr>
        <w:t>մեջ</w:t>
      </w:r>
      <w:r w:rsidRPr="00DE1E5A">
        <w:rPr>
          <w:rFonts w:ascii="GHEA Grapalat" w:hAnsi="GHEA Grapalat" w:cs="Sylfaen"/>
          <w:szCs w:val="24"/>
        </w:rPr>
        <w:t xml:space="preserve"> պարտադիր և </w:t>
      </w:r>
      <w:r w:rsidRPr="00DE1E5A">
        <w:rPr>
          <w:rFonts w:ascii="GHEA Grapalat" w:hAnsi="GHEA Grapalat" w:cs="Sylfaen"/>
          <w:szCs w:val="24"/>
          <w:lang w:val="hy-AM"/>
        </w:rPr>
        <w:t>մանրամասն</w:t>
      </w:r>
      <w:r w:rsidRPr="00DE1E5A">
        <w:rPr>
          <w:rFonts w:ascii="GHEA Grapalat" w:hAnsi="GHEA Grapalat" w:cs="Sylfaen"/>
          <w:szCs w:val="24"/>
        </w:rPr>
        <w:t xml:space="preserve"> </w:t>
      </w:r>
      <w:r w:rsidRPr="00DE1E5A">
        <w:rPr>
          <w:rFonts w:ascii="GHEA Grapalat" w:hAnsi="GHEA Grapalat" w:cs="Sylfaen"/>
          <w:szCs w:val="24"/>
          <w:lang w:val="hy-AM"/>
        </w:rPr>
        <w:t>նկարագրվում</w:t>
      </w:r>
      <w:r w:rsidRPr="00DE1E5A">
        <w:rPr>
          <w:rFonts w:ascii="GHEA Grapalat" w:hAnsi="GHEA Grapalat" w:cs="Sylfaen"/>
          <w:szCs w:val="24"/>
        </w:rPr>
        <w:t xml:space="preserve"> </w:t>
      </w:r>
      <w:r w:rsidRPr="00DE1E5A">
        <w:rPr>
          <w:rFonts w:ascii="GHEA Grapalat" w:hAnsi="GHEA Grapalat" w:cs="Sylfaen"/>
          <w:szCs w:val="24"/>
          <w:lang w:val="hy-AM"/>
        </w:rPr>
        <w:t>են</w:t>
      </w:r>
      <w:r w:rsidRPr="00DE1E5A">
        <w:rPr>
          <w:rFonts w:ascii="GHEA Grapalat" w:hAnsi="GHEA Grapalat" w:cs="Sylfaen"/>
          <w:szCs w:val="24"/>
        </w:rPr>
        <w:t xml:space="preserve"> ապրանի ամբողջական նկարագրում սույն </w:t>
      </w:r>
      <w:r w:rsidRPr="00DE1E5A">
        <w:rPr>
          <w:rFonts w:ascii="GHEA Grapalat" w:hAnsi="GHEA Grapalat"/>
        </w:rPr>
        <w:t>հրավերի պահանջների նկատմամբ արձանագրված անհամապատասխանությունները:</w:t>
      </w:r>
    </w:p>
    <w:p w:rsidR="00C339E7" w:rsidRPr="00C479A8" w:rsidRDefault="00C339E7" w:rsidP="00C339E7">
      <w:pPr>
        <w:pStyle w:val="BodyTextIndent2"/>
        <w:spacing w:line="240" w:lineRule="auto"/>
        <w:ind w:firstLine="567"/>
        <w:rPr>
          <w:rFonts w:ascii="GHEA Grapalat" w:hAnsi="GHEA Grapalat" w:cs="Sylfaen"/>
          <w:szCs w:val="24"/>
        </w:rPr>
      </w:pPr>
      <w:bookmarkStart w:id="13" w:name="_Hlk9263397"/>
      <w:r w:rsidRPr="00F67C25">
        <w:rPr>
          <w:rFonts w:ascii="GHEA Grapalat" w:hAnsi="GHEA Grapalat" w:cs="Sylfaen"/>
          <w:szCs w:val="24"/>
          <w:lang w:val="hy-AM"/>
        </w:rPr>
        <w:t xml:space="preserve">7.18 </w:t>
      </w:r>
      <w:r>
        <w:rPr>
          <w:rFonts w:ascii="GHEA Grapalat" w:hAnsi="GHEA Grapalat" w:cs="Sylfaen"/>
          <w:szCs w:val="24"/>
          <w:lang w:val="en-US"/>
        </w:rPr>
        <w:t>Կոմիտեի</w:t>
      </w:r>
      <w:r w:rsidRPr="00C479A8">
        <w:rPr>
          <w:rFonts w:ascii="GHEA Grapalat" w:hAnsi="GHEA Grapalat" w:cs="Sylfaen"/>
          <w:szCs w:val="24"/>
        </w:rPr>
        <w:t xml:space="preserve"> </w:t>
      </w:r>
      <w:r>
        <w:rPr>
          <w:rFonts w:ascii="GHEA Grapalat" w:hAnsi="GHEA Grapalat" w:cs="Sylfaen"/>
          <w:szCs w:val="24"/>
          <w:lang w:val="en-US"/>
        </w:rPr>
        <w:t>կողմից</w:t>
      </w:r>
      <w:r w:rsidRPr="00C479A8">
        <w:rPr>
          <w:rFonts w:ascii="GHEA Grapalat" w:hAnsi="GHEA Grapalat" w:cs="Sylfaen"/>
          <w:szCs w:val="24"/>
        </w:rPr>
        <w:t xml:space="preserve"> </w:t>
      </w:r>
      <w:r>
        <w:rPr>
          <w:rFonts w:ascii="GHEA Grapalat" w:hAnsi="GHEA Grapalat" w:cs="Sylfaen"/>
          <w:szCs w:val="24"/>
          <w:lang w:val="en-US"/>
        </w:rPr>
        <w:t>տրամադրված</w:t>
      </w:r>
      <w:r w:rsidRPr="00C479A8">
        <w:rPr>
          <w:rFonts w:ascii="GHEA Grapalat" w:hAnsi="GHEA Grapalat" w:cs="Sylfaen"/>
          <w:szCs w:val="24"/>
        </w:rPr>
        <w:t xml:space="preserve"> </w:t>
      </w:r>
      <w:r>
        <w:rPr>
          <w:rFonts w:ascii="GHEA Grapalat" w:hAnsi="GHEA Grapalat" w:cs="Sylfaen"/>
          <w:szCs w:val="24"/>
          <w:lang w:val="en-US"/>
        </w:rPr>
        <w:t>տեղեկատվության</w:t>
      </w:r>
      <w:r w:rsidRPr="00C479A8">
        <w:rPr>
          <w:rFonts w:ascii="GHEA Grapalat" w:hAnsi="GHEA Grapalat" w:cs="Sylfaen"/>
          <w:szCs w:val="24"/>
        </w:rPr>
        <w:t xml:space="preserve"> </w:t>
      </w:r>
      <w:r>
        <w:rPr>
          <w:rFonts w:ascii="GHEA Grapalat" w:hAnsi="GHEA Grapalat" w:cs="Sylfaen"/>
          <w:szCs w:val="24"/>
          <w:lang w:val="en-US"/>
        </w:rPr>
        <w:t>կամ</w:t>
      </w:r>
      <w:r w:rsidRPr="00C479A8">
        <w:rPr>
          <w:rFonts w:ascii="GHEA Grapalat" w:hAnsi="GHEA Grapalat" w:cs="Sylfaen"/>
          <w:szCs w:val="24"/>
        </w:rPr>
        <w:t xml:space="preserve"> </w:t>
      </w:r>
      <w:r>
        <w:rPr>
          <w:rFonts w:ascii="GHEA Grapalat" w:hAnsi="GHEA Grapalat" w:cs="Sylfaen"/>
          <w:szCs w:val="24"/>
          <w:lang w:val="en-US"/>
        </w:rPr>
        <w:t>ա</w:t>
      </w:r>
      <w:r w:rsidRPr="00F67C25">
        <w:rPr>
          <w:rFonts w:ascii="GHEA Grapalat" w:hAnsi="GHEA Grapalat" w:cs="Sylfaen"/>
          <w:szCs w:val="24"/>
          <w:lang w:val="hy-AM"/>
        </w:rPr>
        <w:t xml:space="preserve">ռաջին տեղ զբաղեցրած մասնակցի կողմից </w:t>
      </w:r>
      <w:r>
        <w:rPr>
          <w:rFonts w:ascii="GHEA Grapalat" w:hAnsi="GHEA Grapalat" w:cs="Sylfaen"/>
          <w:szCs w:val="24"/>
          <w:lang w:val="en-US"/>
        </w:rPr>
        <w:t>ներկայացված</w:t>
      </w:r>
      <w:r w:rsidRPr="00C479A8">
        <w:rPr>
          <w:rFonts w:ascii="GHEA Grapalat" w:hAnsi="GHEA Grapalat" w:cs="Sylfaen"/>
          <w:szCs w:val="24"/>
        </w:rPr>
        <w:t xml:space="preserve"> </w:t>
      </w:r>
      <w:r>
        <w:rPr>
          <w:rFonts w:ascii="GHEA Grapalat" w:hAnsi="GHEA Grapalat" w:cs="Sylfaen"/>
          <w:szCs w:val="24"/>
          <w:lang w:val="en-US"/>
        </w:rPr>
        <w:t>ապրանքի</w:t>
      </w:r>
      <w:r w:rsidRPr="00C479A8">
        <w:rPr>
          <w:rFonts w:ascii="GHEA Grapalat" w:hAnsi="GHEA Grapalat" w:cs="Sylfaen"/>
          <w:szCs w:val="24"/>
        </w:rPr>
        <w:t xml:space="preserve"> </w:t>
      </w:r>
      <w:r>
        <w:rPr>
          <w:rFonts w:ascii="GHEA Grapalat" w:hAnsi="GHEA Grapalat" w:cs="Sylfaen"/>
          <w:szCs w:val="24"/>
          <w:lang w:val="en-US"/>
        </w:rPr>
        <w:t>ամբողջական</w:t>
      </w:r>
      <w:r w:rsidRPr="00C479A8">
        <w:rPr>
          <w:rFonts w:ascii="GHEA Grapalat" w:hAnsi="GHEA Grapalat" w:cs="Sylfaen"/>
          <w:szCs w:val="24"/>
        </w:rPr>
        <w:t xml:space="preserve"> </w:t>
      </w:r>
      <w:r>
        <w:rPr>
          <w:rFonts w:ascii="GHEA Grapalat" w:hAnsi="GHEA Grapalat" w:cs="Sylfaen"/>
          <w:szCs w:val="24"/>
          <w:lang w:val="en-US"/>
        </w:rPr>
        <w:t>նկարագրի</w:t>
      </w:r>
      <w:r w:rsidRPr="00C479A8">
        <w:rPr>
          <w:rFonts w:ascii="GHEA Grapalat" w:hAnsi="GHEA Grapalat" w:cs="Sylfaen"/>
          <w:szCs w:val="24"/>
        </w:rPr>
        <w:t xml:space="preserve"> </w:t>
      </w:r>
      <w:r>
        <w:rPr>
          <w:rFonts w:ascii="GHEA Grapalat" w:hAnsi="GHEA Grapalat" w:cs="Sylfaen"/>
          <w:szCs w:val="24"/>
          <w:lang w:val="en-US"/>
        </w:rPr>
        <w:t>գնահատման</w:t>
      </w:r>
      <w:r w:rsidRPr="00C479A8">
        <w:rPr>
          <w:rFonts w:ascii="GHEA Grapalat" w:hAnsi="GHEA Grapalat" w:cs="Sylfaen"/>
          <w:szCs w:val="24"/>
        </w:rPr>
        <w:t xml:space="preserve"> </w:t>
      </w:r>
      <w:r>
        <w:rPr>
          <w:rFonts w:ascii="GHEA Grapalat" w:hAnsi="GHEA Grapalat" w:cs="Sylfaen"/>
          <w:szCs w:val="24"/>
          <w:lang w:val="en-US"/>
        </w:rPr>
        <w:t>արդյունքում</w:t>
      </w:r>
      <w:r w:rsidRPr="00C479A8">
        <w:rPr>
          <w:rFonts w:ascii="GHEA Grapalat" w:hAnsi="GHEA Grapalat" w:cs="Sylfaen"/>
          <w:szCs w:val="24"/>
        </w:rPr>
        <w:t xml:space="preserve"> </w:t>
      </w:r>
      <w:r>
        <w:rPr>
          <w:rFonts w:ascii="GHEA Grapalat" w:hAnsi="GHEA Grapalat" w:cs="Sylfaen"/>
          <w:szCs w:val="24"/>
          <w:lang w:val="en-US"/>
        </w:rPr>
        <w:t>հրավերի</w:t>
      </w:r>
      <w:r w:rsidRPr="00C479A8">
        <w:rPr>
          <w:rFonts w:ascii="GHEA Grapalat" w:hAnsi="GHEA Grapalat" w:cs="Sylfaen"/>
          <w:szCs w:val="24"/>
        </w:rPr>
        <w:t xml:space="preserve"> </w:t>
      </w:r>
      <w:r>
        <w:rPr>
          <w:rFonts w:ascii="GHEA Grapalat" w:hAnsi="GHEA Grapalat" w:cs="Sylfaen"/>
          <w:szCs w:val="24"/>
          <w:lang w:val="en-US"/>
        </w:rPr>
        <w:t>պահանջների</w:t>
      </w:r>
      <w:r w:rsidRPr="00C479A8">
        <w:rPr>
          <w:rFonts w:ascii="GHEA Grapalat" w:hAnsi="GHEA Grapalat" w:cs="Sylfaen"/>
          <w:szCs w:val="24"/>
        </w:rPr>
        <w:t xml:space="preserve"> </w:t>
      </w:r>
      <w:r>
        <w:rPr>
          <w:rFonts w:ascii="GHEA Grapalat" w:hAnsi="GHEA Grapalat" w:cs="Sylfaen"/>
          <w:szCs w:val="24"/>
          <w:lang w:val="en-US"/>
        </w:rPr>
        <w:t>նկատմամբ</w:t>
      </w:r>
      <w:r w:rsidRPr="00C479A8">
        <w:rPr>
          <w:rFonts w:ascii="GHEA Grapalat" w:hAnsi="GHEA Grapalat" w:cs="Sylfaen"/>
          <w:szCs w:val="24"/>
        </w:rPr>
        <w:t xml:space="preserve"> </w:t>
      </w:r>
      <w:r>
        <w:rPr>
          <w:rFonts w:ascii="GHEA Grapalat" w:hAnsi="GHEA Grapalat" w:cs="Sylfaen"/>
          <w:szCs w:val="24"/>
          <w:lang w:val="en-US"/>
        </w:rPr>
        <w:t>անհամապատասխանություններ</w:t>
      </w:r>
      <w:r w:rsidRPr="00C479A8">
        <w:rPr>
          <w:rFonts w:ascii="GHEA Grapalat" w:hAnsi="GHEA Grapalat" w:cs="Sylfaen"/>
          <w:szCs w:val="24"/>
        </w:rPr>
        <w:t xml:space="preserve"> </w:t>
      </w:r>
      <w:r>
        <w:rPr>
          <w:rFonts w:ascii="GHEA Grapalat" w:hAnsi="GHEA Grapalat" w:cs="Sylfaen"/>
          <w:szCs w:val="24"/>
          <w:lang w:val="en-US"/>
        </w:rPr>
        <w:t>արձանագրվելու</w:t>
      </w:r>
      <w:r w:rsidRPr="00C479A8">
        <w:rPr>
          <w:rFonts w:ascii="GHEA Grapalat" w:hAnsi="GHEA Grapalat" w:cs="Sylfaen"/>
          <w:szCs w:val="24"/>
        </w:rPr>
        <w:t xml:space="preserve">, </w:t>
      </w:r>
      <w:r>
        <w:rPr>
          <w:rFonts w:ascii="GHEA Grapalat" w:hAnsi="GHEA Grapalat" w:cs="Sylfaen"/>
          <w:szCs w:val="24"/>
          <w:lang w:val="en-US"/>
        </w:rPr>
        <w:t>ինչպես</w:t>
      </w:r>
      <w:r w:rsidRPr="00C479A8">
        <w:rPr>
          <w:rFonts w:ascii="GHEA Grapalat" w:hAnsi="GHEA Grapalat" w:cs="Sylfaen"/>
          <w:szCs w:val="24"/>
        </w:rPr>
        <w:t xml:space="preserve"> </w:t>
      </w:r>
      <w:r>
        <w:rPr>
          <w:rFonts w:ascii="GHEA Grapalat" w:hAnsi="GHEA Grapalat" w:cs="Sylfaen"/>
          <w:szCs w:val="24"/>
          <w:lang w:val="en-US"/>
        </w:rPr>
        <w:t>նաև</w:t>
      </w:r>
      <w:r w:rsidRPr="00C479A8">
        <w:rPr>
          <w:rFonts w:ascii="GHEA Grapalat" w:hAnsi="GHEA Grapalat" w:cs="Sylfaen"/>
          <w:szCs w:val="24"/>
        </w:rPr>
        <w:t xml:space="preserve"> </w:t>
      </w:r>
      <w:r>
        <w:rPr>
          <w:rFonts w:ascii="GHEA Grapalat" w:hAnsi="GHEA Grapalat" w:cs="Sylfaen"/>
          <w:szCs w:val="24"/>
          <w:lang w:val="en-US"/>
        </w:rPr>
        <w:t>առաջին</w:t>
      </w:r>
      <w:r w:rsidRPr="00C479A8">
        <w:rPr>
          <w:rFonts w:ascii="GHEA Grapalat" w:hAnsi="GHEA Grapalat" w:cs="Sylfaen"/>
          <w:szCs w:val="24"/>
        </w:rPr>
        <w:t xml:space="preserve"> </w:t>
      </w:r>
      <w:r>
        <w:rPr>
          <w:rFonts w:ascii="GHEA Grapalat" w:hAnsi="GHEA Grapalat" w:cs="Sylfaen"/>
          <w:szCs w:val="24"/>
          <w:lang w:val="en-US"/>
        </w:rPr>
        <w:t>տեղ</w:t>
      </w:r>
      <w:r w:rsidRPr="00C479A8">
        <w:rPr>
          <w:rFonts w:ascii="GHEA Grapalat" w:hAnsi="GHEA Grapalat" w:cs="Sylfaen"/>
          <w:szCs w:val="24"/>
        </w:rPr>
        <w:t xml:space="preserve"> </w:t>
      </w:r>
      <w:r>
        <w:rPr>
          <w:rFonts w:ascii="GHEA Grapalat" w:hAnsi="GHEA Grapalat" w:cs="Sylfaen"/>
          <w:szCs w:val="24"/>
          <w:lang w:val="en-US"/>
        </w:rPr>
        <w:t>զբաղեցրած</w:t>
      </w:r>
      <w:r w:rsidRPr="00C479A8">
        <w:rPr>
          <w:rFonts w:ascii="GHEA Grapalat" w:hAnsi="GHEA Grapalat" w:cs="Sylfaen"/>
          <w:szCs w:val="24"/>
        </w:rPr>
        <w:t xml:space="preserve"> </w:t>
      </w:r>
      <w:r>
        <w:rPr>
          <w:rFonts w:ascii="GHEA Grapalat" w:hAnsi="GHEA Grapalat" w:cs="Sylfaen"/>
          <w:szCs w:val="24"/>
          <w:lang w:val="en-US"/>
        </w:rPr>
        <w:t>մասնակցի</w:t>
      </w:r>
      <w:r w:rsidRPr="00C479A8">
        <w:rPr>
          <w:rFonts w:ascii="GHEA Grapalat" w:hAnsi="GHEA Grapalat" w:cs="Sylfaen"/>
          <w:szCs w:val="24"/>
        </w:rPr>
        <w:t xml:space="preserve"> </w:t>
      </w:r>
      <w:r>
        <w:rPr>
          <w:rFonts w:ascii="GHEA Grapalat" w:hAnsi="GHEA Grapalat" w:cs="Sylfaen"/>
          <w:szCs w:val="24"/>
          <w:lang w:val="en-US"/>
        </w:rPr>
        <w:t>կողմից</w:t>
      </w:r>
      <w:r w:rsidRPr="00C479A8">
        <w:rPr>
          <w:rFonts w:ascii="GHEA Grapalat" w:hAnsi="GHEA Grapalat" w:cs="Sylfaen"/>
          <w:szCs w:val="24"/>
        </w:rPr>
        <w:t xml:space="preserve"> </w:t>
      </w:r>
      <w:r>
        <w:rPr>
          <w:rFonts w:ascii="GHEA Grapalat" w:hAnsi="GHEA Grapalat" w:cs="Sylfaen"/>
          <w:szCs w:val="24"/>
          <w:lang w:val="en-US"/>
        </w:rPr>
        <w:t>ապրանքի</w:t>
      </w:r>
      <w:r w:rsidRPr="00C479A8">
        <w:rPr>
          <w:rFonts w:ascii="GHEA Grapalat" w:hAnsi="GHEA Grapalat" w:cs="Sylfaen"/>
          <w:szCs w:val="24"/>
        </w:rPr>
        <w:t xml:space="preserve"> </w:t>
      </w:r>
      <w:r>
        <w:rPr>
          <w:rFonts w:ascii="GHEA Grapalat" w:hAnsi="GHEA Grapalat" w:cs="Sylfaen"/>
          <w:szCs w:val="24"/>
          <w:lang w:val="en-US"/>
        </w:rPr>
        <w:t>ամբողջական</w:t>
      </w:r>
      <w:r w:rsidRPr="00C479A8">
        <w:rPr>
          <w:rFonts w:ascii="GHEA Grapalat" w:hAnsi="GHEA Grapalat" w:cs="Sylfaen"/>
          <w:szCs w:val="24"/>
        </w:rPr>
        <w:t xml:space="preserve"> </w:t>
      </w:r>
      <w:r>
        <w:rPr>
          <w:rFonts w:ascii="GHEA Grapalat" w:hAnsi="GHEA Grapalat" w:cs="Sylfaen"/>
          <w:szCs w:val="24"/>
          <w:lang w:val="en-US"/>
        </w:rPr>
        <w:t>նկարագիրը</w:t>
      </w:r>
      <w:r w:rsidRPr="00C479A8">
        <w:rPr>
          <w:rFonts w:ascii="GHEA Grapalat" w:hAnsi="GHEA Grapalat" w:cs="Sylfaen"/>
          <w:szCs w:val="24"/>
        </w:rPr>
        <w:t xml:space="preserve"> </w:t>
      </w:r>
      <w:r>
        <w:rPr>
          <w:rFonts w:ascii="GHEA Grapalat" w:hAnsi="GHEA Grapalat" w:cs="Sylfaen"/>
          <w:szCs w:val="24"/>
          <w:lang w:val="en-US"/>
        </w:rPr>
        <w:t>չներկայացվելու</w:t>
      </w:r>
      <w:r w:rsidRPr="00C479A8">
        <w:rPr>
          <w:rFonts w:ascii="GHEA Grapalat" w:hAnsi="GHEA Grapalat" w:cs="Sylfaen"/>
          <w:szCs w:val="24"/>
        </w:rPr>
        <w:t xml:space="preserve"> </w:t>
      </w:r>
      <w:r>
        <w:rPr>
          <w:rFonts w:ascii="GHEA Grapalat" w:hAnsi="GHEA Grapalat" w:cs="Sylfaen"/>
          <w:szCs w:val="24"/>
          <w:lang w:val="en-US"/>
        </w:rPr>
        <w:t>դեպքում</w:t>
      </w:r>
      <w:r w:rsidRPr="00C479A8">
        <w:rPr>
          <w:rFonts w:ascii="GHEA Grapalat" w:hAnsi="GHEA Grapalat" w:cs="Sylfaen"/>
          <w:szCs w:val="24"/>
        </w:rPr>
        <w:t xml:space="preserve"> </w:t>
      </w:r>
      <w:r w:rsidRPr="00F67C25">
        <w:rPr>
          <w:rFonts w:ascii="GHEA Grapalat" w:hAnsi="GHEA Grapalat" w:cs="Sylfaen"/>
          <w:szCs w:val="24"/>
          <w:lang w:val="hy-AM"/>
        </w:rPr>
        <w:t>հանձնաժողովի քարտուղարը նույն օր</w:t>
      </w:r>
      <w:r>
        <w:rPr>
          <w:rFonts w:ascii="GHEA Grapalat" w:hAnsi="GHEA Grapalat" w:cs="Sylfaen"/>
          <w:szCs w:val="24"/>
          <w:lang w:val="en-US"/>
        </w:rPr>
        <w:t>ը</w:t>
      </w:r>
      <w:r w:rsidRPr="00C479A8">
        <w:rPr>
          <w:rFonts w:ascii="GHEA Grapalat" w:hAnsi="GHEA Grapalat" w:cs="Sylfaen"/>
          <w:szCs w:val="24"/>
        </w:rPr>
        <w:t xml:space="preserve"> </w:t>
      </w:r>
      <w:r>
        <w:rPr>
          <w:rFonts w:ascii="GHEA Grapalat" w:hAnsi="GHEA Grapalat" w:cs="Sylfaen"/>
          <w:szCs w:val="24"/>
          <w:lang w:val="en-US"/>
        </w:rPr>
        <w:t>համակարգի</w:t>
      </w:r>
      <w:r w:rsidRPr="00C479A8">
        <w:rPr>
          <w:rFonts w:ascii="GHEA Grapalat" w:hAnsi="GHEA Grapalat" w:cs="Sylfaen"/>
          <w:szCs w:val="24"/>
        </w:rPr>
        <w:t xml:space="preserve"> </w:t>
      </w:r>
      <w:r>
        <w:rPr>
          <w:rFonts w:ascii="GHEA Grapalat" w:hAnsi="GHEA Grapalat" w:cs="Sylfaen"/>
          <w:szCs w:val="24"/>
          <w:lang w:val="en-US"/>
        </w:rPr>
        <w:t>միջոցով</w:t>
      </w:r>
      <w:r w:rsidRPr="00C479A8">
        <w:rPr>
          <w:rFonts w:ascii="GHEA Grapalat" w:hAnsi="GHEA Grapalat" w:cs="Sylfaen"/>
          <w:szCs w:val="24"/>
        </w:rPr>
        <w:t xml:space="preserve"> </w:t>
      </w:r>
      <w:r w:rsidRPr="00F67C25">
        <w:rPr>
          <w:rFonts w:ascii="GHEA Grapalat" w:hAnsi="GHEA Grapalat" w:cs="Sylfaen"/>
          <w:szCs w:val="24"/>
          <w:lang w:val="hy-AM"/>
        </w:rPr>
        <w:t>ծանուցում է առաջին տեղն զբաղեցրած մասնակցին՝ առաջարկելով երեք աշխատանքային օրվա ընթացքում շտկել անհամապատաս</w:t>
      </w:r>
      <w:r w:rsidRPr="00F67C25">
        <w:rPr>
          <w:rFonts w:ascii="GHEA Grapalat" w:hAnsi="GHEA Grapalat" w:cs="Sylfaen"/>
          <w:szCs w:val="24"/>
          <w:lang w:val="hy-AM"/>
        </w:rPr>
        <w:softHyphen/>
        <w:t>խանությունը: Ընդ որում, եթե անհամապատասխանությունն արձանագրվել է</w:t>
      </w:r>
      <w:r>
        <w:rPr>
          <w:rFonts w:ascii="GHEA Grapalat" w:hAnsi="GHEA Grapalat" w:cs="Sylfaen"/>
          <w:szCs w:val="24"/>
          <w:lang w:val="en-US"/>
        </w:rPr>
        <w:t>՝</w:t>
      </w:r>
    </w:p>
    <w:p w:rsidR="00C339E7" w:rsidRPr="00C479A8" w:rsidRDefault="00C339E7" w:rsidP="00C339E7">
      <w:pPr>
        <w:pStyle w:val="BodyTextIndent2"/>
        <w:numPr>
          <w:ilvl w:val="0"/>
          <w:numId w:val="18"/>
        </w:numPr>
        <w:spacing w:line="240" w:lineRule="auto"/>
        <w:ind w:left="0" w:firstLine="630"/>
        <w:rPr>
          <w:rFonts w:ascii="GHEA Grapalat" w:hAnsi="GHEA Grapalat" w:cs="Sylfaen"/>
          <w:szCs w:val="24"/>
        </w:rPr>
      </w:pPr>
      <w:r w:rsidRPr="00F67C25">
        <w:rPr>
          <w:rFonts w:ascii="GHEA Grapalat" w:hAnsi="GHEA Grapalat" w:cs="Sylfaen"/>
          <w:szCs w:val="24"/>
          <w:lang w:val="hy-AM"/>
        </w:rPr>
        <w:t xml:space="preserve">կոմիտեից ստացված տեղեկատվության արդյունքում, ապա սույն կետում նշված ծանուցմանը կցվում է նաև </w:t>
      </w:r>
      <w:r>
        <w:rPr>
          <w:rFonts w:ascii="GHEA Grapalat" w:hAnsi="GHEA Grapalat" w:cs="Sylfaen"/>
          <w:szCs w:val="24"/>
          <w:lang w:val="en-US"/>
        </w:rPr>
        <w:t>կոմիտեի</w:t>
      </w:r>
      <w:r w:rsidRPr="00C479A8">
        <w:rPr>
          <w:rFonts w:ascii="GHEA Grapalat" w:hAnsi="GHEA Grapalat" w:cs="Sylfaen"/>
          <w:szCs w:val="24"/>
        </w:rPr>
        <w:t xml:space="preserve"> </w:t>
      </w:r>
      <w:r>
        <w:rPr>
          <w:rFonts w:ascii="GHEA Grapalat" w:hAnsi="GHEA Grapalat" w:cs="Sylfaen"/>
          <w:szCs w:val="24"/>
          <w:lang w:val="en-US"/>
        </w:rPr>
        <w:t>տրամադրած</w:t>
      </w:r>
      <w:r w:rsidRPr="00C479A8">
        <w:rPr>
          <w:rFonts w:ascii="GHEA Grapalat" w:hAnsi="GHEA Grapalat" w:cs="Sylfaen"/>
          <w:szCs w:val="24"/>
        </w:rPr>
        <w:t xml:space="preserve"> </w:t>
      </w:r>
      <w:r w:rsidRPr="00F67C25">
        <w:rPr>
          <w:rFonts w:ascii="GHEA Grapalat" w:hAnsi="GHEA Grapalat" w:cs="Sylfaen"/>
          <w:szCs w:val="24"/>
          <w:lang w:val="hy-AM"/>
        </w:rPr>
        <w:t>տեղեկատվությունը պարունակող փաստաթղթի բնօրինակից արտատպված (սկանավորված) տարբերակը</w:t>
      </w:r>
      <w:r w:rsidRPr="00C479A8">
        <w:rPr>
          <w:rFonts w:ascii="GHEA Grapalat" w:hAnsi="GHEA Grapalat" w:cs="Sylfaen"/>
          <w:szCs w:val="24"/>
        </w:rPr>
        <w:t>.</w:t>
      </w:r>
    </w:p>
    <w:p w:rsidR="00C339E7" w:rsidRPr="00C479A8" w:rsidRDefault="00C339E7" w:rsidP="00C339E7">
      <w:pPr>
        <w:pStyle w:val="BodyTextIndent2"/>
        <w:numPr>
          <w:ilvl w:val="0"/>
          <w:numId w:val="18"/>
        </w:numPr>
        <w:spacing w:line="240" w:lineRule="auto"/>
        <w:ind w:left="0" w:firstLine="630"/>
        <w:rPr>
          <w:rFonts w:ascii="GHEA Grapalat" w:hAnsi="GHEA Grapalat" w:cs="Sylfaen"/>
          <w:szCs w:val="24"/>
        </w:rPr>
      </w:pPr>
      <w:r>
        <w:rPr>
          <w:rFonts w:ascii="GHEA Grapalat" w:hAnsi="GHEA Grapalat" w:cs="Sylfaen"/>
          <w:szCs w:val="24"/>
          <w:lang w:val="en-US"/>
        </w:rPr>
        <w:t>ներկայացված</w:t>
      </w:r>
      <w:r w:rsidRPr="00C479A8">
        <w:rPr>
          <w:rFonts w:ascii="GHEA Grapalat" w:hAnsi="GHEA Grapalat" w:cs="Sylfaen"/>
          <w:szCs w:val="24"/>
        </w:rPr>
        <w:t xml:space="preserve"> </w:t>
      </w:r>
      <w:r>
        <w:rPr>
          <w:rFonts w:ascii="GHEA Grapalat" w:hAnsi="GHEA Grapalat" w:cs="Sylfaen"/>
          <w:szCs w:val="24"/>
          <w:lang w:val="en-US"/>
        </w:rPr>
        <w:t>ապրանքի</w:t>
      </w:r>
      <w:r w:rsidRPr="00C479A8">
        <w:rPr>
          <w:rFonts w:ascii="GHEA Grapalat" w:hAnsi="GHEA Grapalat" w:cs="Sylfaen"/>
          <w:szCs w:val="24"/>
        </w:rPr>
        <w:t xml:space="preserve"> </w:t>
      </w:r>
      <w:r>
        <w:rPr>
          <w:rFonts w:ascii="GHEA Grapalat" w:hAnsi="GHEA Grapalat" w:cs="Sylfaen"/>
          <w:szCs w:val="24"/>
          <w:lang w:val="en-US"/>
        </w:rPr>
        <w:t>ամբողջական</w:t>
      </w:r>
      <w:r w:rsidRPr="00C479A8">
        <w:rPr>
          <w:rFonts w:ascii="GHEA Grapalat" w:hAnsi="GHEA Grapalat" w:cs="Sylfaen"/>
          <w:szCs w:val="24"/>
        </w:rPr>
        <w:t xml:space="preserve"> </w:t>
      </w:r>
      <w:r>
        <w:rPr>
          <w:rFonts w:ascii="GHEA Grapalat" w:hAnsi="GHEA Grapalat" w:cs="Sylfaen"/>
          <w:szCs w:val="24"/>
          <w:lang w:val="en-US"/>
        </w:rPr>
        <w:t>նկարագրի</w:t>
      </w:r>
      <w:r w:rsidRPr="00C479A8">
        <w:rPr>
          <w:rFonts w:ascii="GHEA Grapalat" w:hAnsi="GHEA Grapalat" w:cs="Sylfaen"/>
          <w:szCs w:val="24"/>
        </w:rPr>
        <w:t xml:space="preserve"> </w:t>
      </w:r>
      <w:r>
        <w:rPr>
          <w:rFonts w:ascii="GHEA Grapalat" w:hAnsi="GHEA Grapalat" w:cs="Sylfaen"/>
          <w:szCs w:val="24"/>
          <w:lang w:val="en-US"/>
        </w:rPr>
        <w:t>գնահատման</w:t>
      </w:r>
      <w:r w:rsidRPr="00C479A8">
        <w:rPr>
          <w:rFonts w:ascii="GHEA Grapalat" w:hAnsi="GHEA Grapalat" w:cs="Sylfaen"/>
          <w:szCs w:val="24"/>
        </w:rPr>
        <w:t xml:space="preserve"> </w:t>
      </w:r>
      <w:r>
        <w:rPr>
          <w:rFonts w:ascii="GHEA Grapalat" w:hAnsi="GHEA Grapalat" w:cs="Sylfaen"/>
          <w:szCs w:val="24"/>
          <w:lang w:val="en-US"/>
        </w:rPr>
        <w:t>արդյունքում</w:t>
      </w:r>
      <w:r w:rsidRPr="00C479A8">
        <w:rPr>
          <w:rFonts w:ascii="GHEA Grapalat" w:hAnsi="GHEA Grapalat" w:cs="Sylfaen"/>
          <w:szCs w:val="24"/>
        </w:rPr>
        <w:t xml:space="preserve">, </w:t>
      </w:r>
      <w:r>
        <w:rPr>
          <w:rFonts w:ascii="GHEA Grapalat" w:hAnsi="GHEA Grapalat" w:cs="Sylfaen"/>
          <w:szCs w:val="24"/>
          <w:lang w:val="en-US"/>
        </w:rPr>
        <w:t>ապա</w:t>
      </w:r>
      <w:r w:rsidRPr="00C479A8">
        <w:rPr>
          <w:rFonts w:ascii="GHEA Grapalat" w:hAnsi="GHEA Grapalat" w:cs="Sylfaen"/>
          <w:szCs w:val="24"/>
        </w:rPr>
        <w:t xml:space="preserve"> </w:t>
      </w:r>
      <w:r>
        <w:rPr>
          <w:rFonts w:ascii="GHEA Grapalat" w:hAnsi="GHEA Grapalat" w:cs="Sylfaen"/>
          <w:szCs w:val="24"/>
          <w:lang w:val="en-US"/>
        </w:rPr>
        <w:t>սույն</w:t>
      </w:r>
      <w:r w:rsidRPr="00C479A8">
        <w:rPr>
          <w:rFonts w:ascii="GHEA Grapalat" w:hAnsi="GHEA Grapalat" w:cs="Sylfaen"/>
          <w:szCs w:val="24"/>
        </w:rPr>
        <w:t xml:space="preserve"> </w:t>
      </w:r>
      <w:r>
        <w:rPr>
          <w:rFonts w:ascii="GHEA Grapalat" w:hAnsi="GHEA Grapalat" w:cs="Sylfaen"/>
          <w:szCs w:val="24"/>
          <w:lang w:val="en-US"/>
        </w:rPr>
        <w:t>կետում</w:t>
      </w:r>
      <w:r w:rsidRPr="00C479A8">
        <w:rPr>
          <w:rFonts w:ascii="GHEA Grapalat" w:hAnsi="GHEA Grapalat" w:cs="Sylfaen"/>
          <w:szCs w:val="24"/>
        </w:rPr>
        <w:t xml:space="preserve"> </w:t>
      </w:r>
      <w:r w:rsidRPr="00F21FFB">
        <w:rPr>
          <w:rFonts w:ascii="GHEA Grapalat" w:hAnsi="GHEA Grapalat" w:cs="Sylfaen"/>
          <w:szCs w:val="24"/>
          <w:lang w:val="hy-AM"/>
        </w:rPr>
        <w:t xml:space="preserve">նշված ծանուցմանը կցվում է նաև </w:t>
      </w:r>
      <w:r>
        <w:rPr>
          <w:rFonts w:ascii="GHEA Grapalat" w:hAnsi="GHEA Grapalat" w:cs="Sylfaen"/>
          <w:szCs w:val="24"/>
          <w:lang w:val="en-US"/>
        </w:rPr>
        <w:t>հանձնաժողովի</w:t>
      </w:r>
      <w:r w:rsidRPr="00C479A8">
        <w:rPr>
          <w:rFonts w:ascii="GHEA Grapalat" w:hAnsi="GHEA Grapalat" w:cs="Sylfaen"/>
          <w:szCs w:val="24"/>
        </w:rPr>
        <w:t xml:space="preserve"> </w:t>
      </w:r>
      <w:r>
        <w:rPr>
          <w:rFonts w:ascii="GHEA Grapalat" w:hAnsi="GHEA Grapalat" w:cs="Sylfaen"/>
          <w:szCs w:val="24"/>
          <w:lang w:val="en-US"/>
        </w:rPr>
        <w:t>նիստի</w:t>
      </w:r>
      <w:r w:rsidRPr="00C479A8">
        <w:rPr>
          <w:rFonts w:ascii="GHEA Grapalat" w:hAnsi="GHEA Grapalat" w:cs="Sylfaen"/>
          <w:szCs w:val="24"/>
        </w:rPr>
        <w:t xml:space="preserve"> </w:t>
      </w:r>
      <w:r>
        <w:rPr>
          <w:rFonts w:ascii="GHEA Grapalat" w:hAnsi="GHEA Grapalat" w:cs="Sylfaen"/>
          <w:szCs w:val="24"/>
          <w:lang w:val="en-US"/>
        </w:rPr>
        <w:t>արձանագրության</w:t>
      </w:r>
      <w:r w:rsidRPr="00C479A8">
        <w:rPr>
          <w:rFonts w:ascii="GHEA Grapalat" w:hAnsi="GHEA Grapalat" w:cs="Sylfaen"/>
          <w:szCs w:val="24"/>
        </w:rPr>
        <w:t xml:space="preserve"> </w:t>
      </w:r>
      <w:r w:rsidRPr="00F21FFB">
        <w:rPr>
          <w:rFonts w:ascii="GHEA Grapalat" w:hAnsi="GHEA Grapalat" w:cs="Sylfaen"/>
          <w:szCs w:val="24"/>
          <w:lang w:val="hy-AM"/>
        </w:rPr>
        <w:t>բնօրինակից արտատպված (սկանավորված) տարբերակը</w:t>
      </w:r>
      <w:r w:rsidRPr="00C479A8">
        <w:rPr>
          <w:rFonts w:ascii="GHEA Grapalat" w:hAnsi="GHEA Grapalat" w:cs="Sylfaen"/>
          <w:szCs w:val="24"/>
        </w:rPr>
        <w:t>:</w:t>
      </w:r>
    </w:p>
    <w:p w:rsidR="00C339E7" w:rsidRPr="00C479A8" w:rsidRDefault="00C339E7" w:rsidP="00C339E7">
      <w:pPr>
        <w:pStyle w:val="BodyTextIndent2"/>
        <w:spacing w:line="240" w:lineRule="auto"/>
        <w:rPr>
          <w:rFonts w:ascii="GHEA Grapalat" w:hAnsi="GHEA Grapalat" w:cs="Sylfaen"/>
          <w:szCs w:val="24"/>
        </w:rPr>
      </w:pPr>
      <w:r w:rsidRPr="00C479A8">
        <w:rPr>
          <w:rFonts w:ascii="GHEA Grapalat" w:hAnsi="GHEA Grapalat" w:cs="Sylfaen"/>
          <w:szCs w:val="24"/>
        </w:rPr>
        <w:t xml:space="preserve">7.19 </w:t>
      </w:r>
      <w:r>
        <w:rPr>
          <w:rFonts w:ascii="GHEA Grapalat" w:hAnsi="GHEA Grapalat" w:cs="Sylfaen"/>
          <w:szCs w:val="24"/>
          <w:lang w:val="en-US"/>
        </w:rPr>
        <w:t>Առաջին</w:t>
      </w:r>
      <w:r w:rsidRPr="00C479A8">
        <w:rPr>
          <w:rFonts w:ascii="GHEA Grapalat" w:hAnsi="GHEA Grapalat" w:cs="Sylfaen"/>
          <w:szCs w:val="24"/>
        </w:rPr>
        <w:t xml:space="preserve"> </w:t>
      </w:r>
      <w:r>
        <w:rPr>
          <w:rFonts w:ascii="GHEA Grapalat" w:hAnsi="GHEA Grapalat" w:cs="Sylfaen"/>
          <w:szCs w:val="24"/>
          <w:lang w:val="en-US"/>
        </w:rPr>
        <w:t>տեղ</w:t>
      </w:r>
      <w:r w:rsidRPr="00C479A8">
        <w:rPr>
          <w:rFonts w:ascii="GHEA Grapalat" w:hAnsi="GHEA Grapalat" w:cs="Sylfaen"/>
          <w:szCs w:val="24"/>
        </w:rPr>
        <w:t xml:space="preserve"> </w:t>
      </w:r>
      <w:r>
        <w:rPr>
          <w:rFonts w:ascii="GHEA Grapalat" w:hAnsi="GHEA Grapalat" w:cs="Sylfaen"/>
          <w:szCs w:val="24"/>
          <w:lang w:val="en-US"/>
        </w:rPr>
        <w:t>զբաղեցրած</w:t>
      </w:r>
      <w:r w:rsidRPr="00C479A8">
        <w:rPr>
          <w:rFonts w:ascii="GHEA Grapalat" w:hAnsi="GHEA Grapalat" w:cs="Sylfaen"/>
          <w:szCs w:val="24"/>
        </w:rPr>
        <w:t xml:space="preserve"> </w:t>
      </w:r>
      <w:r>
        <w:rPr>
          <w:rFonts w:ascii="GHEA Grapalat" w:hAnsi="GHEA Grapalat" w:cs="Sylfaen"/>
          <w:szCs w:val="24"/>
          <w:lang w:val="en-US"/>
        </w:rPr>
        <w:t>մասնակցի</w:t>
      </w:r>
      <w:r w:rsidRPr="00C479A8">
        <w:rPr>
          <w:rFonts w:ascii="GHEA Grapalat" w:hAnsi="GHEA Grapalat" w:cs="Sylfaen"/>
          <w:szCs w:val="24"/>
        </w:rPr>
        <w:t xml:space="preserve"> </w:t>
      </w:r>
      <w:r>
        <w:rPr>
          <w:rFonts w:ascii="GHEA Grapalat" w:hAnsi="GHEA Grapalat" w:cs="Sylfaen"/>
          <w:szCs w:val="24"/>
          <w:lang w:val="en-US"/>
        </w:rPr>
        <w:t>կողմից</w:t>
      </w:r>
      <w:r w:rsidRPr="00C479A8">
        <w:rPr>
          <w:rFonts w:ascii="GHEA Grapalat" w:hAnsi="GHEA Grapalat" w:cs="Sylfaen"/>
          <w:szCs w:val="24"/>
        </w:rPr>
        <w:t xml:space="preserve"> </w:t>
      </w:r>
      <w:r>
        <w:rPr>
          <w:rFonts w:ascii="GHEA Grapalat" w:hAnsi="GHEA Grapalat" w:cs="Sylfaen"/>
          <w:szCs w:val="24"/>
          <w:lang w:val="en-US"/>
        </w:rPr>
        <w:t>արձանագրված</w:t>
      </w:r>
      <w:r w:rsidRPr="00C479A8">
        <w:rPr>
          <w:rFonts w:ascii="GHEA Grapalat" w:hAnsi="GHEA Grapalat" w:cs="Sylfaen"/>
          <w:szCs w:val="24"/>
        </w:rPr>
        <w:t xml:space="preserve"> </w:t>
      </w:r>
      <w:r>
        <w:rPr>
          <w:rFonts w:ascii="GHEA Grapalat" w:hAnsi="GHEA Grapalat" w:cs="Sylfaen"/>
          <w:szCs w:val="24"/>
          <w:lang w:val="en-US"/>
        </w:rPr>
        <w:t>անհամապատասխանությունը</w:t>
      </w:r>
      <w:r w:rsidRPr="00C479A8">
        <w:rPr>
          <w:rFonts w:ascii="GHEA Grapalat" w:hAnsi="GHEA Grapalat" w:cs="Sylfaen"/>
          <w:szCs w:val="24"/>
        </w:rPr>
        <w:t xml:space="preserve"> </w:t>
      </w:r>
      <w:r>
        <w:rPr>
          <w:rFonts w:ascii="GHEA Grapalat" w:hAnsi="GHEA Grapalat" w:cs="Sylfaen"/>
          <w:szCs w:val="24"/>
          <w:lang w:val="en-US"/>
        </w:rPr>
        <w:t>սույն</w:t>
      </w:r>
      <w:r w:rsidRPr="00C479A8">
        <w:rPr>
          <w:rFonts w:ascii="GHEA Grapalat" w:hAnsi="GHEA Grapalat" w:cs="Sylfaen"/>
          <w:szCs w:val="24"/>
        </w:rPr>
        <w:t xml:space="preserve"> </w:t>
      </w:r>
      <w:r>
        <w:rPr>
          <w:rFonts w:ascii="GHEA Grapalat" w:hAnsi="GHEA Grapalat" w:cs="Sylfaen"/>
          <w:szCs w:val="24"/>
          <w:lang w:val="en-US"/>
        </w:rPr>
        <w:t>հրավերի</w:t>
      </w:r>
      <w:r w:rsidRPr="00C479A8">
        <w:rPr>
          <w:rFonts w:ascii="GHEA Grapalat" w:hAnsi="GHEA Grapalat" w:cs="Sylfaen"/>
          <w:szCs w:val="24"/>
        </w:rPr>
        <w:t xml:space="preserve"> 1-</w:t>
      </w:r>
      <w:r>
        <w:rPr>
          <w:rFonts w:ascii="GHEA Grapalat" w:hAnsi="GHEA Grapalat" w:cs="Sylfaen"/>
          <w:szCs w:val="24"/>
          <w:lang w:val="en-US"/>
        </w:rPr>
        <w:t>ին</w:t>
      </w:r>
      <w:r w:rsidRPr="00C479A8">
        <w:rPr>
          <w:rFonts w:ascii="GHEA Grapalat" w:hAnsi="GHEA Grapalat" w:cs="Sylfaen"/>
          <w:szCs w:val="24"/>
        </w:rPr>
        <w:t xml:space="preserve"> </w:t>
      </w:r>
      <w:r>
        <w:rPr>
          <w:rFonts w:ascii="GHEA Grapalat" w:hAnsi="GHEA Grapalat" w:cs="Sylfaen"/>
          <w:szCs w:val="24"/>
          <w:lang w:val="en-US"/>
        </w:rPr>
        <w:t>մասի</w:t>
      </w:r>
      <w:r w:rsidRPr="00C479A8">
        <w:rPr>
          <w:rFonts w:ascii="GHEA Grapalat" w:hAnsi="GHEA Grapalat" w:cs="Sylfaen"/>
          <w:szCs w:val="24"/>
        </w:rPr>
        <w:t xml:space="preserve"> 7.18 </w:t>
      </w:r>
      <w:r>
        <w:rPr>
          <w:rFonts w:ascii="GHEA Grapalat" w:hAnsi="GHEA Grapalat" w:cs="Sylfaen"/>
          <w:szCs w:val="24"/>
          <w:lang w:val="en-US"/>
        </w:rPr>
        <w:t>կետով</w:t>
      </w:r>
      <w:r w:rsidRPr="00C479A8">
        <w:rPr>
          <w:rFonts w:ascii="GHEA Grapalat" w:hAnsi="GHEA Grapalat" w:cs="Sylfaen"/>
          <w:szCs w:val="24"/>
        </w:rPr>
        <w:t xml:space="preserve"> </w:t>
      </w:r>
      <w:r>
        <w:rPr>
          <w:rFonts w:ascii="GHEA Grapalat" w:hAnsi="GHEA Grapalat" w:cs="Sylfaen"/>
          <w:szCs w:val="24"/>
          <w:lang w:val="en-US"/>
        </w:rPr>
        <w:t>սահմանված</w:t>
      </w:r>
      <w:r w:rsidRPr="00C479A8">
        <w:rPr>
          <w:rFonts w:ascii="GHEA Grapalat" w:hAnsi="GHEA Grapalat" w:cs="Sylfaen"/>
          <w:szCs w:val="24"/>
        </w:rPr>
        <w:t xml:space="preserve"> </w:t>
      </w:r>
      <w:r>
        <w:rPr>
          <w:rFonts w:ascii="GHEA Grapalat" w:hAnsi="GHEA Grapalat" w:cs="Sylfaen"/>
          <w:szCs w:val="24"/>
          <w:lang w:val="en-US"/>
        </w:rPr>
        <w:t>ժամկետում՝</w:t>
      </w:r>
    </w:p>
    <w:p w:rsidR="00C339E7" w:rsidRPr="00C479A8" w:rsidRDefault="00C339E7" w:rsidP="00C339E7">
      <w:pPr>
        <w:pStyle w:val="BodyTextIndent2"/>
        <w:spacing w:line="240" w:lineRule="auto"/>
        <w:rPr>
          <w:rFonts w:ascii="GHEA Grapalat" w:hAnsi="GHEA Grapalat" w:cs="Sylfaen"/>
          <w:szCs w:val="24"/>
        </w:rPr>
      </w:pPr>
      <w:r w:rsidRPr="00C479A8">
        <w:rPr>
          <w:rFonts w:ascii="GHEA Grapalat" w:hAnsi="GHEA Grapalat" w:cs="Sylfaen"/>
          <w:szCs w:val="24"/>
        </w:rPr>
        <w:t xml:space="preserve">1) </w:t>
      </w:r>
      <w:r w:rsidRPr="00F67C25">
        <w:rPr>
          <w:rFonts w:ascii="GHEA Grapalat" w:hAnsi="GHEA Grapalat" w:cs="Sylfaen"/>
          <w:szCs w:val="24"/>
          <w:lang w:val="en-US"/>
        </w:rPr>
        <w:t>շտկելու</w:t>
      </w:r>
      <w:r w:rsidRPr="00C479A8">
        <w:rPr>
          <w:rFonts w:ascii="GHEA Grapalat" w:hAnsi="GHEA Grapalat" w:cs="Sylfaen"/>
          <w:szCs w:val="24"/>
        </w:rPr>
        <w:t xml:space="preserve"> </w:t>
      </w:r>
      <w:r w:rsidRPr="00F67C25">
        <w:rPr>
          <w:rFonts w:ascii="GHEA Grapalat" w:hAnsi="GHEA Grapalat" w:cs="Sylfaen"/>
          <w:szCs w:val="24"/>
          <w:lang w:val="en-US"/>
        </w:rPr>
        <w:t>դեպքում</w:t>
      </w:r>
      <w:r w:rsidRPr="00C479A8">
        <w:rPr>
          <w:rFonts w:ascii="GHEA Grapalat" w:hAnsi="GHEA Grapalat" w:cs="Sylfaen"/>
          <w:szCs w:val="24"/>
        </w:rPr>
        <w:t xml:space="preserve"> </w:t>
      </w:r>
      <w:r w:rsidRPr="00F67C25">
        <w:rPr>
          <w:rFonts w:ascii="GHEA Grapalat" w:hAnsi="GHEA Grapalat" w:cs="Sylfaen"/>
          <w:szCs w:val="24"/>
          <w:lang w:val="en-US"/>
        </w:rPr>
        <w:t>հայտը</w:t>
      </w:r>
      <w:r w:rsidRPr="00C479A8">
        <w:rPr>
          <w:rFonts w:ascii="GHEA Grapalat" w:hAnsi="GHEA Grapalat" w:cs="Sylfaen"/>
          <w:szCs w:val="24"/>
        </w:rPr>
        <w:t xml:space="preserve"> </w:t>
      </w:r>
      <w:r w:rsidRPr="00F67C25">
        <w:rPr>
          <w:rFonts w:ascii="GHEA Grapalat" w:hAnsi="GHEA Grapalat" w:cs="Sylfaen"/>
          <w:szCs w:val="24"/>
          <w:lang w:val="en-US"/>
        </w:rPr>
        <w:t>գնահատվում</w:t>
      </w:r>
      <w:r w:rsidRPr="00C479A8">
        <w:rPr>
          <w:rFonts w:ascii="GHEA Grapalat" w:hAnsi="GHEA Grapalat" w:cs="Sylfaen"/>
          <w:szCs w:val="24"/>
        </w:rPr>
        <w:t xml:space="preserve"> </w:t>
      </w:r>
      <w:r w:rsidRPr="00F67C25">
        <w:rPr>
          <w:rFonts w:ascii="GHEA Grapalat" w:hAnsi="GHEA Grapalat" w:cs="Sylfaen"/>
          <w:szCs w:val="24"/>
          <w:lang w:val="en-US"/>
        </w:rPr>
        <w:t>է</w:t>
      </w:r>
      <w:r w:rsidRPr="00C479A8">
        <w:rPr>
          <w:rFonts w:ascii="GHEA Grapalat" w:hAnsi="GHEA Grapalat" w:cs="Sylfaen"/>
          <w:szCs w:val="24"/>
        </w:rPr>
        <w:t xml:space="preserve"> </w:t>
      </w:r>
      <w:r w:rsidRPr="00F67C25">
        <w:rPr>
          <w:rFonts w:ascii="GHEA Grapalat" w:hAnsi="GHEA Grapalat" w:cs="Sylfaen"/>
          <w:szCs w:val="24"/>
          <w:lang w:val="en-US"/>
        </w:rPr>
        <w:t>բավարար</w:t>
      </w:r>
      <w:r w:rsidRPr="00C479A8">
        <w:rPr>
          <w:rFonts w:ascii="GHEA Grapalat" w:hAnsi="GHEA Grapalat" w:cs="Sylfaen"/>
          <w:szCs w:val="24"/>
        </w:rPr>
        <w:t xml:space="preserve"> </w:t>
      </w:r>
      <w:r w:rsidRPr="00F67C25">
        <w:rPr>
          <w:rFonts w:ascii="GHEA Grapalat" w:hAnsi="GHEA Grapalat" w:cs="Sylfaen"/>
          <w:szCs w:val="24"/>
          <w:lang w:val="en-US"/>
        </w:rPr>
        <w:t>և</w:t>
      </w:r>
      <w:r w:rsidRPr="00C479A8">
        <w:rPr>
          <w:rFonts w:ascii="GHEA Grapalat" w:hAnsi="GHEA Grapalat" w:cs="Sylfaen"/>
          <w:szCs w:val="24"/>
        </w:rPr>
        <w:t xml:space="preserve"> </w:t>
      </w:r>
      <w:r w:rsidRPr="00F67C25">
        <w:rPr>
          <w:rFonts w:ascii="GHEA Grapalat" w:hAnsi="GHEA Grapalat" w:cs="Sylfaen"/>
          <w:szCs w:val="24"/>
          <w:lang w:val="en-US"/>
        </w:rPr>
        <w:t>առաջին</w:t>
      </w:r>
      <w:r w:rsidRPr="00C479A8">
        <w:rPr>
          <w:rFonts w:ascii="GHEA Grapalat" w:hAnsi="GHEA Grapalat" w:cs="Sylfaen"/>
          <w:szCs w:val="24"/>
        </w:rPr>
        <w:t xml:space="preserve"> </w:t>
      </w:r>
      <w:r w:rsidRPr="00F67C25">
        <w:rPr>
          <w:rFonts w:ascii="GHEA Grapalat" w:hAnsi="GHEA Grapalat" w:cs="Sylfaen"/>
          <w:szCs w:val="24"/>
          <w:lang w:val="en-US"/>
        </w:rPr>
        <w:t>տեղն</w:t>
      </w:r>
      <w:r w:rsidRPr="00C479A8">
        <w:rPr>
          <w:rFonts w:ascii="GHEA Grapalat" w:hAnsi="GHEA Grapalat" w:cs="Sylfaen"/>
          <w:szCs w:val="24"/>
        </w:rPr>
        <w:t xml:space="preserve"> </w:t>
      </w:r>
      <w:r w:rsidRPr="00F67C25">
        <w:rPr>
          <w:rFonts w:ascii="GHEA Grapalat" w:hAnsi="GHEA Grapalat" w:cs="Sylfaen"/>
          <w:szCs w:val="24"/>
          <w:lang w:val="en-US"/>
        </w:rPr>
        <w:t>զբաղեցրած</w:t>
      </w:r>
      <w:r w:rsidRPr="00C479A8">
        <w:rPr>
          <w:rFonts w:ascii="GHEA Grapalat" w:hAnsi="GHEA Grapalat" w:cs="Sylfaen"/>
          <w:szCs w:val="24"/>
        </w:rPr>
        <w:t xml:space="preserve"> </w:t>
      </w:r>
      <w:r w:rsidRPr="00F67C25">
        <w:rPr>
          <w:rFonts w:ascii="GHEA Grapalat" w:hAnsi="GHEA Grapalat" w:cs="Sylfaen"/>
          <w:szCs w:val="24"/>
          <w:lang w:val="en-US"/>
        </w:rPr>
        <w:t>մասնակիցը</w:t>
      </w:r>
      <w:r w:rsidRPr="00C479A8">
        <w:rPr>
          <w:rFonts w:ascii="GHEA Grapalat" w:hAnsi="GHEA Grapalat" w:cs="Sylfaen"/>
          <w:szCs w:val="24"/>
        </w:rPr>
        <w:t xml:space="preserve"> </w:t>
      </w:r>
      <w:r w:rsidRPr="00F67C25">
        <w:rPr>
          <w:rFonts w:ascii="GHEA Grapalat" w:hAnsi="GHEA Grapalat" w:cs="Sylfaen"/>
          <w:szCs w:val="24"/>
          <w:lang w:val="en-US"/>
        </w:rPr>
        <w:t>հայտարարվում</w:t>
      </w:r>
      <w:r w:rsidRPr="00C479A8">
        <w:rPr>
          <w:rFonts w:ascii="GHEA Grapalat" w:hAnsi="GHEA Grapalat" w:cs="Sylfaen"/>
          <w:szCs w:val="24"/>
        </w:rPr>
        <w:t xml:space="preserve"> </w:t>
      </w:r>
      <w:r w:rsidRPr="00F67C25">
        <w:rPr>
          <w:rFonts w:ascii="GHEA Grapalat" w:hAnsi="GHEA Grapalat" w:cs="Sylfaen"/>
          <w:szCs w:val="24"/>
          <w:lang w:val="en-US"/>
        </w:rPr>
        <w:t>է</w:t>
      </w:r>
      <w:r w:rsidRPr="00C479A8">
        <w:rPr>
          <w:rFonts w:ascii="GHEA Grapalat" w:hAnsi="GHEA Grapalat" w:cs="Sylfaen"/>
          <w:szCs w:val="24"/>
        </w:rPr>
        <w:t xml:space="preserve"> </w:t>
      </w:r>
      <w:r w:rsidRPr="00F67C25">
        <w:rPr>
          <w:rFonts w:ascii="GHEA Grapalat" w:hAnsi="GHEA Grapalat" w:cs="Sylfaen"/>
          <w:szCs w:val="24"/>
          <w:lang w:val="en-US"/>
        </w:rPr>
        <w:t>ընտրված</w:t>
      </w:r>
      <w:r w:rsidRPr="00C479A8">
        <w:rPr>
          <w:rFonts w:ascii="GHEA Grapalat" w:hAnsi="GHEA Grapalat" w:cs="Sylfaen"/>
          <w:szCs w:val="24"/>
        </w:rPr>
        <w:t xml:space="preserve"> </w:t>
      </w:r>
      <w:r w:rsidRPr="00F67C25">
        <w:rPr>
          <w:rFonts w:ascii="GHEA Grapalat" w:hAnsi="GHEA Grapalat" w:cs="Sylfaen"/>
          <w:szCs w:val="24"/>
          <w:lang w:val="en-US"/>
        </w:rPr>
        <w:t>մասնակից</w:t>
      </w:r>
      <w:r w:rsidRPr="00C479A8">
        <w:rPr>
          <w:rFonts w:ascii="GHEA Grapalat" w:hAnsi="GHEA Grapalat" w:cs="Sylfaen"/>
          <w:szCs w:val="24"/>
        </w:rPr>
        <w:t xml:space="preserve">: </w:t>
      </w:r>
      <w:r w:rsidRPr="00F67C25">
        <w:rPr>
          <w:rFonts w:ascii="GHEA Grapalat" w:hAnsi="GHEA Grapalat" w:cs="Sylfaen"/>
          <w:szCs w:val="24"/>
          <w:lang w:val="en-US"/>
        </w:rPr>
        <w:t>Եթե</w:t>
      </w:r>
      <w:r w:rsidRPr="00C479A8">
        <w:rPr>
          <w:rFonts w:ascii="GHEA Grapalat" w:hAnsi="GHEA Grapalat" w:cs="Sylfaen"/>
          <w:szCs w:val="24"/>
        </w:rPr>
        <w:t xml:space="preserve"> </w:t>
      </w:r>
      <w:r w:rsidRPr="00F67C25">
        <w:rPr>
          <w:rFonts w:ascii="GHEA Grapalat" w:hAnsi="GHEA Grapalat" w:cs="Sylfaen"/>
          <w:szCs w:val="24"/>
          <w:lang w:val="en-US"/>
        </w:rPr>
        <w:t>արձանագրված</w:t>
      </w:r>
      <w:r w:rsidRPr="00C479A8">
        <w:rPr>
          <w:rFonts w:ascii="GHEA Grapalat" w:hAnsi="GHEA Grapalat" w:cs="Sylfaen"/>
          <w:szCs w:val="24"/>
        </w:rPr>
        <w:t xml:space="preserve"> </w:t>
      </w:r>
      <w:r w:rsidRPr="00F67C25">
        <w:rPr>
          <w:rFonts w:ascii="GHEA Grapalat" w:hAnsi="GHEA Grapalat" w:cs="Sylfaen"/>
          <w:szCs w:val="24"/>
          <w:lang w:val="en-US"/>
        </w:rPr>
        <w:t>անհամապատասխանությունը</w:t>
      </w:r>
      <w:r w:rsidRPr="00C479A8">
        <w:rPr>
          <w:rFonts w:ascii="GHEA Grapalat" w:hAnsi="GHEA Grapalat" w:cs="Sylfaen"/>
          <w:szCs w:val="24"/>
        </w:rPr>
        <w:t xml:space="preserve"> </w:t>
      </w:r>
      <w:r w:rsidRPr="00F67C25">
        <w:rPr>
          <w:rFonts w:ascii="GHEA Grapalat" w:hAnsi="GHEA Grapalat" w:cs="Sylfaen"/>
          <w:szCs w:val="24"/>
          <w:lang w:val="en-US"/>
        </w:rPr>
        <w:t>վերաբերում</w:t>
      </w:r>
      <w:r w:rsidRPr="00C479A8">
        <w:rPr>
          <w:rFonts w:ascii="GHEA Grapalat" w:hAnsi="GHEA Grapalat" w:cs="Sylfaen"/>
          <w:szCs w:val="24"/>
        </w:rPr>
        <w:t xml:space="preserve"> </w:t>
      </w:r>
      <w:r w:rsidRPr="00F67C25">
        <w:rPr>
          <w:rFonts w:ascii="GHEA Grapalat" w:hAnsi="GHEA Grapalat" w:cs="Sylfaen"/>
          <w:szCs w:val="24"/>
          <w:lang w:val="en-US"/>
        </w:rPr>
        <w:t>է</w:t>
      </w:r>
      <w:r w:rsidRPr="00C479A8">
        <w:rPr>
          <w:rFonts w:ascii="GHEA Grapalat" w:hAnsi="GHEA Grapalat" w:cs="Sylfaen"/>
          <w:szCs w:val="24"/>
        </w:rPr>
        <w:t xml:space="preserve">  </w:t>
      </w:r>
      <w:r w:rsidRPr="00F67C25">
        <w:rPr>
          <w:rFonts w:ascii="GHEA Grapalat" w:hAnsi="GHEA Grapalat" w:cs="Sylfaen"/>
          <w:szCs w:val="24"/>
          <w:lang w:val="en-US"/>
        </w:rPr>
        <w:t>հարկային</w:t>
      </w:r>
      <w:r w:rsidRPr="00C479A8">
        <w:rPr>
          <w:rFonts w:ascii="GHEA Grapalat" w:hAnsi="GHEA Grapalat" w:cs="Sylfaen"/>
          <w:szCs w:val="24"/>
        </w:rPr>
        <w:t xml:space="preserve"> </w:t>
      </w:r>
      <w:r w:rsidRPr="00F67C25">
        <w:rPr>
          <w:rFonts w:ascii="GHEA Grapalat" w:hAnsi="GHEA Grapalat" w:cs="Sylfaen"/>
          <w:szCs w:val="24"/>
          <w:lang w:val="en-US"/>
        </w:rPr>
        <w:t>մարմնի</w:t>
      </w:r>
      <w:r w:rsidRPr="00C479A8">
        <w:rPr>
          <w:rFonts w:ascii="GHEA Grapalat" w:hAnsi="GHEA Grapalat" w:cs="Sylfaen"/>
          <w:szCs w:val="24"/>
        </w:rPr>
        <w:t xml:space="preserve"> </w:t>
      </w:r>
      <w:r w:rsidRPr="00F67C25">
        <w:rPr>
          <w:rFonts w:ascii="GHEA Grapalat" w:hAnsi="GHEA Grapalat" w:cs="Sylfaen"/>
          <w:szCs w:val="24"/>
          <w:lang w:val="en-US"/>
        </w:rPr>
        <w:t>կողմից</w:t>
      </w:r>
      <w:r w:rsidRPr="00C479A8">
        <w:rPr>
          <w:rFonts w:ascii="GHEA Grapalat" w:hAnsi="GHEA Grapalat" w:cs="Sylfaen"/>
          <w:szCs w:val="24"/>
        </w:rPr>
        <w:t xml:space="preserve"> </w:t>
      </w:r>
      <w:r w:rsidRPr="00F67C25">
        <w:rPr>
          <w:rFonts w:ascii="GHEA Grapalat" w:hAnsi="GHEA Grapalat" w:cs="Sylfaen"/>
          <w:szCs w:val="24"/>
          <w:lang w:val="en-US"/>
        </w:rPr>
        <w:t>վերահսկվող</w:t>
      </w:r>
      <w:r w:rsidRPr="00C479A8">
        <w:rPr>
          <w:rFonts w:ascii="GHEA Grapalat" w:hAnsi="GHEA Grapalat" w:cs="Sylfaen"/>
          <w:szCs w:val="24"/>
        </w:rPr>
        <w:t xml:space="preserve"> </w:t>
      </w:r>
      <w:r w:rsidRPr="00F67C25">
        <w:rPr>
          <w:rFonts w:ascii="GHEA Grapalat" w:hAnsi="GHEA Grapalat" w:cs="Sylfaen"/>
          <w:szCs w:val="24"/>
          <w:lang w:val="en-US"/>
        </w:rPr>
        <w:t>եկամուտների</w:t>
      </w:r>
      <w:r w:rsidRPr="00C479A8">
        <w:rPr>
          <w:rFonts w:ascii="GHEA Grapalat" w:hAnsi="GHEA Grapalat" w:cs="Sylfaen"/>
          <w:szCs w:val="24"/>
        </w:rPr>
        <w:t xml:space="preserve"> </w:t>
      </w:r>
      <w:r w:rsidRPr="00F67C25">
        <w:rPr>
          <w:rFonts w:ascii="GHEA Grapalat" w:hAnsi="GHEA Grapalat" w:cs="Sylfaen"/>
          <w:szCs w:val="24"/>
          <w:lang w:val="en-US"/>
        </w:rPr>
        <w:t>գծով</w:t>
      </w:r>
      <w:r w:rsidRPr="00C479A8">
        <w:rPr>
          <w:rFonts w:ascii="GHEA Grapalat" w:hAnsi="GHEA Grapalat" w:cs="Sylfaen"/>
          <w:szCs w:val="24"/>
        </w:rPr>
        <w:t xml:space="preserve"> </w:t>
      </w:r>
      <w:r w:rsidRPr="00F67C25">
        <w:rPr>
          <w:rFonts w:ascii="GHEA Grapalat" w:hAnsi="GHEA Grapalat" w:cs="Sylfaen"/>
          <w:szCs w:val="24"/>
          <w:lang w:val="en-US"/>
        </w:rPr>
        <w:t>ունեցած</w:t>
      </w:r>
      <w:r w:rsidRPr="00C479A8">
        <w:rPr>
          <w:rFonts w:ascii="GHEA Grapalat" w:hAnsi="GHEA Grapalat" w:cs="Sylfaen"/>
          <w:szCs w:val="24"/>
        </w:rPr>
        <w:t xml:space="preserve"> </w:t>
      </w:r>
      <w:r w:rsidRPr="00F67C25">
        <w:rPr>
          <w:rFonts w:ascii="GHEA Grapalat" w:hAnsi="GHEA Grapalat" w:cs="Sylfaen"/>
          <w:szCs w:val="24"/>
          <w:lang w:val="en-US"/>
        </w:rPr>
        <w:t>ժամկետանց</w:t>
      </w:r>
      <w:r w:rsidRPr="00C479A8">
        <w:rPr>
          <w:rFonts w:ascii="GHEA Grapalat" w:hAnsi="GHEA Grapalat" w:cs="Sylfaen"/>
          <w:szCs w:val="24"/>
        </w:rPr>
        <w:t xml:space="preserve"> </w:t>
      </w:r>
      <w:r w:rsidRPr="00F67C25">
        <w:rPr>
          <w:rFonts w:ascii="GHEA Grapalat" w:hAnsi="GHEA Grapalat" w:cs="Sylfaen"/>
          <w:szCs w:val="24"/>
          <w:lang w:val="en-US"/>
        </w:rPr>
        <w:t>հարկային</w:t>
      </w:r>
      <w:r w:rsidRPr="00C479A8">
        <w:rPr>
          <w:rFonts w:ascii="GHEA Grapalat" w:hAnsi="GHEA Grapalat" w:cs="Sylfaen"/>
          <w:szCs w:val="24"/>
        </w:rPr>
        <w:t xml:space="preserve"> </w:t>
      </w:r>
      <w:r w:rsidRPr="00F67C25">
        <w:rPr>
          <w:rFonts w:ascii="GHEA Grapalat" w:hAnsi="GHEA Grapalat" w:cs="Sylfaen"/>
          <w:szCs w:val="24"/>
          <w:lang w:val="en-US"/>
        </w:rPr>
        <w:t>պարտավորություններին</w:t>
      </w:r>
      <w:r w:rsidRPr="00C479A8">
        <w:rPr>
          <w:rFonts w:ascii="GHEA Grapalat" w:hAnsi="GHEA Grapalat" w:cs="Sylfaen"/>
          <w:szCs w:val="24"/>
        </w:rPr>
        <w:t xml:space="preserve">, </w:t>
      </w:r>
      <w:r w:rsidRPr="00F67C25">
        <w:rPr>
          <w:rFonts w:ascii="GHEA Grapalat" w:hAnsi="GHEA Grapalat" w:cs="Sylfaen"/>
          <w:szCs w:val="24"/>
          <w:lang w:val="en-US"/>
        </w:rPr>
        <w:t>ապա</w:t>
      </w:r>
      <w:r w:rsidRPr="00C479A8">
        <w:rPr>
          <w:rFonts w:ascii="GHEA Grapalat" w:hAnsi="GHEA Grapalat" w:cs="Sylfaen"/>
          <w:szCs w:val="24"/>
        </w:rPr>
        <w:t xml:space="preserve"> </w:t>
      </w:r>
      <w:r w:rsidRPr="00F67C25">
        <w:rPr>
          <w:rFonts w:ascii="GHEA Grapalat" w:hAnsi="GHEA Grapalat" w:cs="Sylfaen"/>
          <w:szCs w:val="24"/>
          <w:lang w:val="en-US"/>
        </w:rPr>
        <w:t>անհամապատասխանությունը</w:t>
      </w:r>
      <w:r w:rsidRPr="00C479A8">
        <w:rPr>
          <w:rFonts w:ascii="GHEA Grapalat" w:hAnsi="GHEA Grapalat" w:cs="Sylfaen"/>
          <w:szCs w:val="24"/>
        </w:rPr>
        <w:t xml:space="preserve"> </w:t>
      </w:r>
      <w:r w:rsidRPr="00F67C25">
        <w:rPr>
          <w:rFonts w:ascii="GHEA Grapalat" w:hAnsi="GHEA Grapalat" w:cs="Sylfaen"/>
          <w:szCs w:val="24"/>
          <w:lang w:val="en-US"/>
        </w:rPr>
        <w:t>համարվում</w:t>
      </w:r>
      <w:r w:rsidRPr="00C479A8">
        <w:rPr>
          <w:rFonts w:ascii="GHEA Grapalat" w:hAnsi="GHEA Grapalat" w:cs="Sylfaen"/>
          <w:szCs w:val="24"/>
        </w:rPr>
        <w:t xml:space="preserve"> </w:t>
      </w:r>
      <w:r w:rsidRPr="00F67C25">
        <w:rPr>
          <w:rFonts w:ascii="GHEA Grapalat" w:hAnsi="GHEA Grapalat" w:cs="Sylfaen"/>
          <w:szCs w:val="24"/>
          <w:lang w:val="en-US"/>
        </w:rPr>
        <w:t>է</w:t>
      </w:r>
      <w:r w:rsidRPr="00C479A8">
        <w:rPr>
          <w:rFonts w:ascii="GHEA Grapalat" w:hAnsi="GHEA Grapalat" w:cs="Sylfaen"/>
          <w:szCs w:val="24"/>
        </w:rPr>
        <w:t xml:space="preserve"> </w:t>
      </w:r>
      <w:r w:rsidRPr="00F67C25">
        <w:rPr>
          <w:rFonts w:ascii="GHEA Grapalat" w:hAnsi="GHEA Grapalat" w:cs="Sylfaen"/>
          <w:szCs w:val="24"/>
          <w:lang w:val="en-US"/>
        </w:rPr>
        <w:t>շտկված</w:t>
      </w:r>
      <w:r w:rsidRPr="00C479A8">
        <w:rPr>
          <w:rFonts w:ascii="GHEA Grapalat" w:hAnsi="GHEA Grapalat" w:cs="Sylfaen"/>
          <w:szCs w:val="24"/>
        </w:rPr>
        <w:t xml:space="preserve">, </w:t>
      </w:r>
      <w:r w:rsidRPr="00F67C25">
        <w:rPr>
          <w:rFonts w:ascii="GHEA Grapalat" w:hAnsi="GHEA Grapalat" w:cs="Sylfaen"/>
          <w:szCs w:val="24"/>
          <w:lang w:val="en-US"/>
        </w:rPr>
        <w:t>եթե</w:t>
      </w:r>
      <w:r w:rsidRPr="00C479A8">
        <w:rPr>
          <w:rFonts w:ascii="GHEA Grapalat" w:hAnsi="GHEA Grapalat" w:cs="Sylfaen"/>
          <w:szCs w:val="24"/>
        </w:rPr>
        <w:t xml:space="preserve"> </w:t>
      </w:r>
      <w:r>
        <w:rPr>
          <w:rFonts w:ascii="GHEA Grapalat" w:hAnsi="GHEA Grapalat" w:cs="Sylfaen"/>
          <w:szCs w:val="24"/>
          <w:lang w:val="en-US"/>
        </w:rPr>
        <w:t>առաջին</w:t>
      </w:r>
      <w:r w:rsidRPr="00C479A8">
        <w:rPr>
          <w:rFonts w:ascii="GHEA Grapalat" w:hAnsi="GHEA Grapalat" w:cs="Sylfaen"/>
          <w:szCs w:val="24"/>
        </w:rPr>
        <w:t xml:space="preserve"> </w:t>
      </w:r>
      <w:r>
        <w:rPr>
          <w:rFonts w:ascii="GHEA Grapalat" w:hAnsi="GHEA Grapalat" w:cs="Sylfaen"/>
          <w:szCs w:val="24"/>
          <w:lang w:val="en-US"/>
        </w:rPr>
        <w:t>տեղ</w:t>
      </w:r>
      <w:r w:rsidRPr="00C479A8">
        <w:rPr>
          <w:rFonts w:ascii="GHEA Grapalat" w:hAnsi="GHEA Grapalat" w:cs="Sylfaen"/>
          <w:szCs w:val="24"/>
        </w:rPr>
        <w:t xml:space="preserve"> </w:t>
      </w:r>
      <w:r>
        <w:rPr>
          <w:rFonts w:ascii="GHEA Grapalat" w:hAnsi="GHEA Grapalat" w:cs="Sylfaen"/>
          <w:szCs w:val="24"/>
          <w:lang w:val="en-US"/>
        </w:rPr>
        <w:lastRenderedPageBreak/>
        <w:t>զբաղեցրած</w:t>
      </w:r>
      <w:r w:rsidRPr="00C479A8">
        <w:rPr>
          <w:rFonts w:ascii="GHEA Grapalat" w:hAnsi="GHEA Grapalat" w:cs="Sylfaen"/>
          <w:szCs w:val="24"/>
        </w:rPr>
        <w:t xml:space="preserve"> </w:t>
      </w:r>
      <w:r w:rsidRPr="00F67C25">
        <w:rPr>
          <w:rFonts w:ascii="GHEA Grapalat" w:hAnsi="GHEA Grapalat" w:cs="Sylfaen"/>
          <w:szCs w:val="24"/>
          <w:lang w:val="en-US"/>
        </w:rPr>
        <w:t>մասնակիցը</w:t>
      </w:r>
      <w:r w:rsidRPr="00C479A8">
        <w:rPr>
          <w:rFonts w:ascii="GHEA Grapalat" w:hAnsi="GHEA Grapalat" w:cs="Sylfaen"/>
          <w:szCs w:val="24"/>
        </w:rPr>
        <w:t xml:space="preserve"> </w:t>
      </w:r>
      <w:r w:rsidRPr="00F67C25">
        <w:rPr>
          <w:rFonts w:ascii="GHEA Grapalat" w:hAnsi="GHEA Grapalat" w:cs="Sylfaen"/>
          <w:szCs w:val="24"/>
          <w:lang w:val="en-US"/>
        </w:rPr>
        <w:t>ներկայացնում</w:t>
      </w:r>
      <w:r w:rsidRPr="00C479A8">
        <w:rPr>
          <w:rFonts w:ascii="GHEA Grapalat" w:hAnsi="GHEA Grapalat" w:cs="Sylfaen"/>
          <w:szCs w:val="24"/>
        </w:rPr>
        <w:t xml:space="preserve"> </w:t>
      </w:r>
      <w:r w:rsidRPr="00F67C25">
        <w:rPr>
          <w:rFonts w:ascii="GHEA Grapalat" w:hAnsi="GHEA Grapalat" w:cs="Sylfaen"/>
          <w:szCs w:val="24"/>
          <w:lang w:val="en-US"/>
        </w:rPr>
        <w:t>է</w:t>
      </w:r>
      <w:r w:rsidRPr="00C479A8">
        <w:rPr>
          <w:rFonts w:ascii="GHEA Grapalat" w:hAnsi="GHEA Grapalat" w:cs="Sylfaen"/>
          <w:szCs w:val="24"/>
        </w:rPr>
        <w:t xml:space="preserve"> </w:t>
      </w:r>
      <w:r w:rsidRPr="00F67C25">
        <w:rPr>
          <w:rFonts w:ascii="GHEA Grapalat" w:hAnsi="GHEA Grapalat" w:cs="Sylfaen"/>
          <w:szCs w:val="24"/>
          <w:lang w:val="en-US"/>
        </w:rPr>
        <w:t>կոմիտեի</w:t>
      </w:r>
      <w:r w:rsidRPr="00C479A8">
        <w:rPr>
          <w:rFonts w:ascii="GHEA Grapalat" w:hAnsi="GHEA Grapalat" w:cs="Sylfaen"/>
          <w:szCs w:val="24"/>
        </w:rPr>
        <w:t xml:space="preserve"> </w:t>
      </w:r>
      <w:r w:rsidRPr="00F67C25">
        <w:rPr>
          <w:rFonts w:ascii="GHEA Grapalat" w:hAnsi="GHEA Grapalat" w:cs="Sylfaen"/>
          <w:szCs w:val="24"/>
          <w:lang w:val="en-US"/>
        </w:rPr>
        <w:t>տրամադրած</w:t>
      </w:r>
      <w:r w:rsidRPr="00C479A8">
        <w:rPr>
          <w:rFonts w:ascii="GHEA Grapalat" w:hAnsi="GHEA Grapalat" w:cs="Sylfaen"/>
          <w:szCs w:val="24"/>
        </w:rPr>
        <w:t xml:space="preserve"> </w:t>
      </w:r>
      <w:r w:rsidRPr="00F67C25">
        <w:rPr>
          <w:rFonts w:ascii="GHEA Grapalat" w:hAnsi="GHEA Grapalat" w:cs="Sylfaen"/>
          <w:szCs w:val="24"/>
          <w:lang w:val="en-US"/>
        </w:rPr>
        <w:t>տեղեկատվության</w:t>
      </w:r>
      <w:r w:rsidRPr="00C479A8">
        <w:rPr>
          <w:rFonts w:ascii="GHEA Grapalat" w:hAnsi="GHEA Grapalat" w:cs="Sylfaen"/>
          <w:szCs w:val="24"/>
        </w:rPr>
        <w:t xml:space="preserve"> </w:t>
      </w:r>
      <w:r w:rsidRPr="00F67C25">
        <w:rPr>
          <w:rFonts w:ascii="GHEA Grapalat" w:hAnsi="GHEA Grapalat" w:cs="Sylfaen"/>
          <w:szCs w:val="24"/>
          <w:lang w:val="en-US"/>
        </w:rPr>
        <w:t>մեջ</w:t>
      </w:r>
      <w:r w:rsidRPr="00C479A8">
        <w:rPr>
          <w:rFonts w:ascii="GHEA Grapalat" w:hAnsi="GHEA Grapalat" w:cs="Sylfaen"/>
          <w:szCs w:val="24"/>
        </w:rPr>
        <w:t xml:space="preserve"> </w:t>
      </w:r>
      <w:r w:rsidRPr="00F67C25">
        <w:rPr>
          <w:rFonts w:ascii="GHEA Grapalat" w:hAnsi="GHEA Grapalat" w:cs="Sylfaen"/>
          <w:szCs w:val="24"/>
          <w:lang w:val="en-US"/>
        </w:rPr>
        <w:t>նշված</w:t>
      </w:r>
      <w:r w:rsidRPr="00C479A8">
        <w:rPr>
          <w:rFonts w:ascii="GHEA Grapalat" w:hAnsi="GHEA Grapalat" w:cs="Sylfaen"/>
          <w:szCs w:val="24"/>
        </w:rPr>
        <w:t xml:space="preserve"> </w:t>
      </w:r>
      <w:r w:rsidRPr="00F67C25">
        <w:rPr>
          <w:rFonts w:ascii="GHEA Grapalat" w:hAnsi="GHEA Grapalat" w:cs="Sylfaen"/>
          <w:szCs w:val="24"/>
          <w:lang w:val="en-US"/>
        </w:rPr>
        <w:t>գումարի</w:t>
      </w:r>
      <w:r w:rsidRPr="00C479A8">
        <w:rPr>
          <w:rFonts w:ascii="GHEA Grapalat" w:hAnsi="GHEA Grapalat" w:cs="Sylfaen"/>
          <w:szCs w:val="24"/>
        </w:rPr>
        <w:t xml:space="preserve"> </w:t>
      </w:r>
      <w:r w:rsidRPr="00F67C25">
        <w:rPr>
          <w:rFonts w:ascii="GHEA Grapalat" w:hAnsi="GHEA Grapalat" w:cs="Sylfaen"/>
          <w:szCs w:val="24"/>
          <w:lang w:val="en-US"/>
        </w:rPr>
        <w:t>վճարումը</w:t>
      </w:r>
      <w:r w:rsidRPr="00C479A8">
        <w:rPr>
          <w:rFonts w:ascii="GHEA Grapalat" w:hAnsi="GHEA Grapalat" w:cs="Sylfaen"/>
          <w:szCs w:val="24"/>
        </w:rPr>
        <w:t xml:space="preserve"> </w:t>
      </w:r>
      <w:r w:rsidRPr="00F67C25">
        <w:rPr>
          <w:rFonts w:ascii="GHEA Grapalat" w:hAnsi="GHEA Grapalat" w:cs="Sylfaen"/>
          <w:szCs w:val="24"/>
          <w:lang w:val="en-US"/>
        </w:rPr>
        <w:t>հիմնավորող</w:t>
      </w:r>
      <w:r w:rsidRPr="00C479A8">
        <w:rPr>
          <w:rFonts w:ascii="GHEA Grapalat" w:hAnsi="GHEA Grapalat" w:cs="Sylfaen"/>
          <w:szCs w:val="24"/>
        </w:rPr>
        <w:t xml:space="preserve"> </w:t>
      </w:r>
      <w:r w:rsidRPr="00F67C25">
        <w:rPr>
          <w:rFonts w:ascii="GHEA Grapalat" w:hAnsi="GHEA Grapalat" w:cs="Sylfaen"/>
          <w:szCs w:val="24"/>
          <w:lang w:val="en-US"/>
        </w:rPr>
        <w:t>փաստաթղթի</w:t>
      </w:r>
      <w:r w:rsidRPr="00C479A8">
        <w:rPr>
          <w:rFonts w:ascii="GHEA Grapalat" w:hAnsi="GHEA Grapalat" w:cs="Sylfaen"/>
          <w:szCs w:val="24"/>
        </w:rPr>
        <w:t xml:space="preserve"> </w:t>
      </w:r>
      <w:r w:rsidRPr="00F67C25">
        <w:rPr>
          <w:rFonts w:ascii="GHEA Grapalat" w:hAnsi="GHEA Grapalat" w:cs="Sylfaen"/>
          <w:szCs w:val="24"/>
          <w:lang w:val="en-US"/>
        </w:rPr>
        <w:t>բնօրինակից</w:t>
      </w:r>
      <w:r w:rsidRPr="00C479A8">
        <w:rPr>
          <w:rFonts w:ascii="GHEA Grapalat" w:hAnsi="GHEA Grapalat" w:cs="Sylfaen"/>
          <w:szCs w:val="24"/>
        </w:rPr>
        <w:t xml:space="preserve"> </w:t>
      </w:r>
      <w:r w:rsidRPr="00F67C25">
        <w:rPr>
          <w:rFonts w:ascii="GHEA Grapalat" w:hAnsi="GHEA Grapalat" w:cs="Sylfaen"/>
          <w:szCs w:val="24"/>
          <w:lang w:val="en-US"/>
        </w:rPr>
        <w:t>արտատպված</w:t>
      </w:r>
      <w:r w:rsidRPr="00C479A8">
        <w:rPr>
          <w:rFonts w:ascii="GHEA Grapalat" w:hAnsi="GHEA Grapalat" w:cs="Sylfaen"/>
          <w:szCs w:val="24"/>
        </w:rPr>
        <w:t xml:space="preserve"> (</w:t>
      </w:r>
      <w:r w:rsidRPr="00F67C25">
        <w:rPr>
          <w:rFonts w:ascii="GHEA Grapalat" w:hAnsi="GHEA Grapalat" w:cs="Sylfaen"/>
          <w:szCs w:val="24"/>
          <w:lang w:val="en-US"/>
        </w:rPr>
        <w:t>սկանավորված</w:t>
      </w:r>
      <w:r w:rsidRPr="00C479A8">
        <w:rPr>
          <w:rFonts w:ascii="GHEA Grapalat" w:hAnsi="GHEA Grapalat" w:cs="Sylfaen"/>
          <w:szCs w:val="24"/>
        </w:rPr>
        <w:t xml:space="preserve">) </w:t>
      </w:r>
      <w:r w:rsidRPr="00F67C25">
        <w:rPr>
          <w:rFonts w:ascii="GHEA Grapalat" w:hAnsi="GHEA Grapalat" w:cs="Sylfaen"/>
          <w:szCs w:val="24"/>
          <w:lang w:val="en-US"/>
        </w:rPr>
        <w:t>օրինակը</w:t>
      </w:r>
      <w:r w:rsidRPr="00C479A8">
        <w:rPr>
          <w:rFonts w:ascii="GHEA Grapalat" w:hAnsi="GHEA Grapalat" w:cs="Sylfaen"/>
          <w:szCs w:val="24"/>
        </w:rPr>
        <w:t>.</w:t>
      </w:r>
    </w:p>
    <w:p w:rsidR="00C339E7" w:rsidRPr="00C479A8" w:rsidRDefault="00C339E7" w:rsidP="00C339E7">
      <w:pPr>
        <w:pStyle w:val="BodyTextIndent2"/>
        <w:spacing w:line="240" w:lineRule="auto"/>
        <w:rPr>
          <w:rFonts w:ascii="GHEA Grapalat" w:hAnsi="GHEA Grapalat" w:cs="Sylfaen"/>
          <w:szCs w:val="24"/>
        </w:rPr>
      </w:pPr>
      <w:r w:rsidRPr="00C479A8">
        <w:rPr>
          <w:rFonts w:ascii="GHEA Grapalat" w:hAnsi="GHEA Grapalat" w:cs="Sylfaen"/>
          <w:szCs w:val="24"/>
        </w:rPr>
        <w:t xml:space="preserve">2) </w:t>
      </w:r>
      <w:r>
        <w:rPr>
          <w:rFonts w:ascii="GHEA Grapalat" w:hAnsi="GHEA Grapalat" w:cs="Sylfaen"/>
          <w:szCs w:val="24"/>
          <w:lang w:val="en-US"/>
        </w:rPr>
        <w:t>չշտկելու</w:t>
      </w:r>
      <w:r w:rsidRPr="00C479A8">
        <w:rPr>
          <w:rFonts w:ascii="GHEA Grapalat" w:hAnsi="GHEA Grapalat" w:cs="Sylfaen"/>
          <w:szCs w:val="24"/>
        </w:rPr>
        <w:t xml:space="preserve"> </w:t>
      </w:r>
      <w:r>
        <w:rPr>
          <w:rFonts w:ascii="GHEA Grapalat" w:hAnsi="GHEA Grapalat" w:cs="Sylfaen"/>
          <w:szCs w:val="24"/>
          <w:lang w:val="en-US"/>
        </w:rPr>
        <w:t>դեպքում</w:t>
      </w:r>
      <w:r w:rsidRPr="00C479A8">
        <w:rPr>
          <w:rFonts w:ascii="GHEA Grapalat" w:hAnsi="GHEA Grapalat" w:cs="Sylfaen"/>
          <w:szCs w:val="24"/>
        </w:rPr>
        <w:t xml:space="preserve"> </w:t>
      </w:r>
      <w:r w:rsidRPr="00F67C25">
        <w:rPr>
          <w:rFonts w:ascii="GHEA Grapalat" w:hAnsi="GHEA Grapalat" w:cs="Sylfaen"/>
          <w:szCs w:val="24"/>
          <w:lang w:val="en-US"/>
        </w:rPr>
        <w:t>հանձնաժողով</w:t>
      </w:r>
      <w:r>
        <w:rPr>
          <w:rFonts w:ascii="GHEA Grapalat" w:hAnsi="GHEA Grapalat" w:cs="Sylfaen"/>
          <w:szCs w:val="24"/>
          <w:lang w:val="en-US"/>
        </w:rPr>
        <w:t>ի</w:t>
      </w:r>
      <w:r w:rsidRPr="00C479A8">
        <w:rPr>
          <w:rFonts w:ascii="GHEA Grapalat" w:hAnsi="GHEA Grapalat" w:cs="Sylfaen"/>
          <w:szCs w:val="24"/>
        </w:rPr>
        <w:t xml:space="preserve"> </w:t>
      </w:r>
      <w:r>
        <w:rPr>
          <w:rFonts w:ascii="GHEA Grapalat" w:hAnsi="GHEA Grapalat" w:cs="Sylfaen"/>
          <w:szCs w:val="24"/>
          <w:lang w:val="en-US"/>
        </w:rPr>
        <w:t>որոշմամբ</w:t>
      </w:r>
      <w:r w:rsidRPr="00C479A8">
        <w:rPr>
          <w:rFonts w:ascii="GHEA Grapalat" w:hAnsi="GHEA Grapalat" w:cs="Sylfaen"/>
          <w:szCs w:val="24"/>
        </w:rPr>
        <w:t xml:space="preserve"> </w:t>
      </w:r>
      <w:r w:rsidRPr="00F67C25">
        <w:rPr>
          <w:rFonts w:ascii="GHEA Grapalat" w:hAnsi="GHEA Grapalat" w:cs="Sylfaen"/>
          <w:szCs w:val="24"/>
          <w:lang w:val="en-US"/>
        </w:rPr>
        <w:t>մերժում</w:t>
      </w:r>
      <w:r w:rsidRPr="00C479A8">
        <w:rPr>
          <w:rFonts w:ascii="GHEA Grapalat" w:hAnsi="GHEA Grapalat" w:cs="Sylfaen"/>
          <w:szCs w:val="24"/>
        </w:rPr>
        <w:t xml:space="preserve"> </w:t>
      </w:r>
      <w:r w:rsidRPr="00F67C25">
        <w:rPr>
          <w:rFonts w:ascii="GHEA Grapalat" w:hAnsi="GHEA Grapalat" w:cs="Sylfaen"/>
          <w:szCs w:val="24"/>
          <w:lang w:val="en-US"/>
        </w:rPr>
        <w:t>է</w:t>
      </w:r>
      <w:r w:rsidRPr="00C479A8">
        <w:rPr>
          <w:rFonts w:ascii="GHEA Grapalat" w:hAnsi="GHEA Grapalat" w:cs="Sylfaen"/>
          <w:szCs w:val="24"/>
        </w:rPr>
        <w:t xml:space="preserve"> </w:t>
      </w:r>
      <w:r w:rsidRPr="00F67C25">
        <w:rPr>
          <w:rFonts w:ascii="GHEA Grapalat" w:hAnsi="GHEA Grapalat" w:cs="Sylfaen"/>
          <w:szCs w:val="24"/>
          <w:lang w:val="en-US"/>
        </w:rPr>
        <w:t>առաջին</w:t>
      </w:r>
      <w:r w:rsidRPr="00C479A8">
        <w:rPr>
          <w:rFonts w:ascii="GHEA Grapalat" w:hAnsi="GHEA Grapalat" w:cs="Sylfaen"/>
          <w:szCs w:val="24"/>
        </w:rPr>
        <w:t xml:space="preserve"> </w:t>
      </w:r>
      <w:r w:rsidRPr="00F67C25">
        <w:rPr>
          <w:rFonts w:ascii="GHEA Grapalat" w:hAnsi="GHEA Grapalat" w:cs="Sylfaen"/>
          <w:szCs w:val="24"/>
          <w:lang w:val="en-US"/>
        </w:rPr>
        <w:t>տեղը</w:t>
      </w:r>
      <w:r w:rsidRPr="00C479A8">
        <w:rPr>
          <w:rFonts w:ascii="GHEA Grapalat" w:hAnsi="GHEA Grapalat" w:cs="Sylfaen"/>
          <w:szCs w:val="24"/>
        </w:rPr>
        <w:t xml:space="preserve"> </w:t>
      </w:r>
      <w:r w:rsidRPr="00F67C25">
        <w:rPr>
          <w:rFonts w:ascii="GHEA Grapalat" w:hAnsi="GHEA Grapalat" w:cs="Sylfaen"/>
          <w:szCs w:val="24"/>
          <w:lang w:val="en-US"/>
        </w:rPr>
        <w:t>զբաղեցրած</w:t>
      </w:r>
      <w:r w:rsidRPr="00C479A8">
        <w:rPr>
          <w:rFonts w:ascii="GHEA Grapalat" w:hAnsi="GHEA Grapalat" w:cs="Sylfaen"/>
          <w:szCs w:val="24"/>
        </w:rPr>
        <w:t xml:space="preserve"> </w:t>
      </w:r>
      <w:r w:rsidRPr="00F67C25">
        <w:rPr>
          <w:rFonts w:ascii="GHEA Grapalat" w:hAnsi="GHEA Grapalat" w:cs="Sylfaen"/>
          <w:szCs w:val="24"/>
          <w:lang w:val="en-US"/>
        </w:rPr>
        <w:t>մասնակցի</w:t>
      </w:r>
      <w:r w:rsidRPr="00C479A8">
        <w:rPr>
          <w:rFonts w:ascii="GHEA Grapalat" w:hAnsi="GHEA Grapalat" w:cs="Sylfaen"/>
          <w:szCs w:val="24"/>
        </w:rPr>
        <w:t xml:space="preserve"> </w:t>
      </w:r>
      <w:r w:rsidRPr="00F67C25">
        <w:rPr>
          <w:rFonts w:ascii="GHEA Grapalat" w:hAnsi="GHEA Grapalat" w:cs="Sylfaen"/>
          <w:szCs w:val="24"/>
          <w:lang w:val="en-US"/>
        </w:rPr>
        <w:t>հայտը</w:t>
      </w:r>
      <w:r w:rsidRPr="00C479A8">
        <w:rPr>
          <w:rFonts w:ascii="GHEA Grapalat" w:hAnsi="GHEA Grapalat" w:cs="Sylfaen"/>
          <w:szCs w:val="24"/>
        </w:rPr>
        <w:t xml:space="preserve"> </w:t>
      </w:r>
      <w:r w:rsidRPr="00F67C25">
        <w:rPr>
          <w:rFonts w:ascii="GHEA Grapalat" w:hAnsi="GHEA Grapalat" w:cs="Sylfaen"/>
          <w:szCs w:val="24"/>
          <w:lang w:val="en-US"/>
        </w:rPr>
        <w:t>և</w:t>
      </w:r>
      <w:r w:rsidRPr="00C479A8">
        <w:rPr>
          <w:rFonts w:ascii="GHEA Grapalat" w:hAnsi="GHEA Grapalat" w:cs="Sylfaen"/>
          <w:szCs w:val="24"/>
        </w:rPr>
        <w:t xml:space="preserve"> </w:t>
      </w:r>
      <w:r w:rsidRPr="00F67C25">
        <w:rPr>
          <w:rFonts w:ascii="GHEA Grapalat" w:hAnsi="GHEA Grapalat" w:cs="Sylfaen"/>
          <w:szCs w:val="24"/>
          <w:lang w:val="en-US"/>
        </w:rPr>
        <w:t>նույն</w:t>
      </w:r>
      <w:r w:rsidRPr="00C479A8">
        <w:rPr>
          <w:rFonts w:ascii="GHEA Grapalat" w:hAnsi="GHEA Grapalat" w:cs="Sylfaen"/>
          <w:szCs w:val="24"/>
        </w:rPr>
        <w:t xml:space="preserve"> </w:t>
      </w:r>
      <w:r w:rsidRPr="00F67C25">
        <w:rPr>
          <w:rFonts w:ascii="GHEA Grapalat" w:hAnsi="GHEA Grapalat" w:cs="Sylfaen"/>
          <w:szCs w:val="24"/>
          <w:lang w:val="en-US"/>
        </w:rPr>
        <w:t>նիստում</w:t>
      </w:r>
      <w:r w:rsidRPr="00C479A8">
        <w:rPr>
          <w:rFonts w:ascii="GHEA Grapalat" w:hAnsi="GHEA Grapalat" w:cs="Sylfaen"/>
          <w:szCs w:val="24"/>
        </w:rPr>
        <w:t xml:space="preserve"> </w:t>
      </w:r>
      <w:r w:rsidRPr="00F67C25">
        <w:rPr>
          <w:rFonts w:ascii="GHEA Grapalat" w:hAnsi="GHEA Grapalat" w:cs="Sylfaen"/>
          <w:szCs w:val="24"/>
          <w:lang w:val="en-US"/>
        </w:rPr>
        <w:t>հանձնաժողովը</w:t>
      </w:r>
      <w:r w:rsidRPr="00C479A8">
        <w:rPr>
          <w:rFonts w:ascii="GHEA Grapalat" w:hAnsi="GHEA Grapalat" w:cs="Sylfaen"/>
          <w:szCs w:val="24"/>
        </w:rPr>
        <w:t xml:space="preserve"> </w:t>
      </w:r>
      <w:r w:rsidRPr="00F67C25">
        <w:rPr>
          <w:rFonts w:ascii="GHEA Grapalat" w:hAnsi="GHEA Grapalat" w:cs="Sylfaen"/>
          <w:szCs w:val="24"/>
          <w:lang w:val="en-US"/>
        </w:rPr>
        <w:t>առաջին</w:t>
      </w:r>
      <w:r w:rsidRPr="00C479A8">
        <w:rPr>
          <w:rFonts w:ascii="GHEA Grapalat" w:hAnsi="GHEA Grapalat" w:cs="Sylfaen"/>
          <w:szCs w:val="24"/>
        </w:rPr>
        <w:t xml:space="preserve"> </w:t>
      </w:r>
      <w:r w:rsidRPr="00F67C25">
        <w:rPr>
          <w:rFonts w:ascii="GHEA Grapalat" w:hAnsi="GHEA Grapalat" w:cs="Sylfaen"/>
          <w:szCs w:val="24"/>
          <w:lang w:val="en-US"/>
        </w:rPr>
        <w:t>տեղը</w:t>
      </w:r>
      <w:r w:rsidRPr="00C479A8">
        <w:rPr>
          <w:rFonts w:ascii="GHEA Grapalat" w:hAnsi="GHEA Grapalat" w:cs="Sylfaen"/>
          <w:szCs w:val="24"/>
        </w:rPr>
        <w:t xml:space="preserve"> </w:t>
      </w:r>
      <w:r w:rsidRPr="00F67C25">
        <w:rPr>
          <w:rFonts w:ascii="GHEA Grapalat" w:hAnsi="GHEA Grapalat" w:cs="Sylfaen"/>
          <w:szCs w:val="24"/>
          <w:lang w:val="en-US"/>
        </w:rPr>
        <w:t>զբաղեցրած</w:t>
      </w:r>
      <w:r w:rsidRPr="00C479A8">
        <w:rPr>
          <w:rFonts w:ascii="GHEA Grapalat" w:hAnsi="GHEA Grapalat" w:cs="Sylfaen"/>
          <w:szCs w:val="24"/>
        </w:rPr>
        <w:t xml:space="preserve"> </w:t>
      </w:r>
      <w:r w:rsidRPr="00F67C25">
        <w:rPr>
          <w:rFonts w:ascii="GHEA Grapalat" w:hAnsi="GHEA Grapalat" w:cs="Sylfaen"/>
          <w:szCs w:val="24"/>
          <w:lang w:val="en-US"/>
        </w:rPr>
        <w:t>մասնակից</w:t>
      </w:r>
      <w:r w:rsidRPr="00C479A8">
        <w:rPr>
          <w:rFonts w:ascii="GHEA Grapalat" w:hAnsi="GHEA Grapalat" w:cs="Sylfaen"/>
          <w:szCs w:val="24"/>
        </w:rPr>
        <w:t xml:space="preserve"> </w:t>
      </w:r>
      <w:r w:rsidRPr="00F67C25">
        <w:rPr>
          <w:rFonts w:ascii="GHEA Grapalat" w:hAnsi="GHEA Grapalat" w:cs="Sylfaen"/>
          <w:szCs w:val="24"/>
          <w:lang w:val="en-US"/>
        </w:rPr>
        <w:t>է</w:t>
      </w:r>
      <w:r w:rsidRPr="00C479A8">
        <w:rPr>
          <w:rFonts w:ascii="GHEA Grapalat" w:hAnsi="GHEA Grapalat" w:cs="Sylfaen"/>
          <w:szCs w:val="24"/>
        </w:rPr>
        <w:t xml:space="preserve"> </w:t>
      </w:r>
      <w:r w:rsidRPr="00F67C25">
        <w:rPr>
          <w:rFonts w:ascii="GHEA Grapalat" w:hAnsi="GHEA Grapalat" w:cs="Sylfaen"/>
          <w:szCs w:val="24"/>
          <w:lang w:val="en-US"/>
        </w:rPr>
        <w:t>ճանաչում</w:t>
      </w:r>
      <w:r w:rsidRPr="00C479A8">
        <w:rPr>
          <w:rFonts w:ascii="GHEA Grapalat" w:hAnsi="GHEA Grapalat" w:cs="Sylfaen"/>
          <w:szCs w:val="24"/>
        </w:rPr>
        <w:t xml:space="preserve"> </w:t>
      </w:r>
      <w:r w:rsidRPr="00F67C25">
        <w:rPr>
          <w:rFonts w:ascii="GHEA Grapalat" w:hAnsi="GHEA Grapalat" w:cs="Sylfaen"/>
          <w:szCs w:val="24"/>
          <w:lang w:val="en-US"/>
        </w:rPr>
        <w:t>հաջորդաբար</w:t>
      </w:r>
      <w:r w:rsidRPr="00C479A8">
        <w:rPr>
          <w:rFonts w:ascii="GHEA Grapalat" w:hAnsi="GHEA Grapalat" w:cs="Sylfaen"/>
          <w:szCs w:val="24"/>
        </w:rPr>
        <w:t xml:space="preserve"> </w:t>
      </w:r>
      <w:r w:rsidRPr="00F67C25">
        <w:rPr>
          <w:rFonts w:ascii="GHEA Grapalat" w:hAnsi="GHEA Grapalat" w:cs="Sylfaen"/>
          <w:szCs w:val="24"/>
          <w:lang w:val="en-US"/>
        </w:rPr>
        <w:t>տեղ</w:t>
      </w:r>
      <w:r w:rsidRPr="00C479A8">
        <w:rPr>
          <w:rFonts w:ascii="GHEA Grapalat" w:hAnsi="GHEA Grapalat" w:cs="Sylfaen"/>
          <w:szCs w:val="24"/>
        </w:rPr>
        <w:t xml:space="preserve"> </w:t>
      </w:r>
      <w:r w:rsidRPr="00F67C25">
        <w:rPr>
          <w:rFonts w:ascii="GHEA Grapalat" w:hAnsi="GHEA Grapalat" w:cs="Sylfaen"/>
          <w:szCs w:val="24"/>
          <w:lang w:val="en-US"/>
        </w:rPr>
        <w:t>զբաղեցրած</w:t>
      </w:r>
      <w:r w:rsidRPr="00C479A8">
        <w:rPr>
          <w:rFonts w:ascii="GHEA Grapalat" w:hAnsi="GHEA Grapalat" w:cs="Sylfaen"/>
          <w:szCs w:val="24"/>
        </w:rPr>
        <w:t xml:space="preserve"> </w:t>
      </w:r>
      <w:r w:rsidRPr="00F67C25">
        <w:rPr>
          <w:rFonts w:ascii="GHEA Grapalat" w:hAnsi="GHEA Grapalat" w:cs="Sylfaen"/>
          <w:szCs w:val="24"/>
          <w:lang w:val="en-US"/>
        </w:rPr>
        <w:t>մասնակցին</w:t>
      </w:r>
      <w:r w:rsidRPr="00C479A8">
        <w:rPr>
          <w:rFonts w:ascii="GHEA Grapalat" w:hAnsi="GHEA Grapalat" w:cs="Sylfaen"/>
          <w:szCs w:val="24"/>
        </w:rPr>
        <w:t xml:space="preserve">` </w:t>
      </w:r>
      <w:r w:rsidRPr="00F67C25">
        <w:rPr>
          <w:rFonts w:ascii="GHEA Grapalat" w:hAnsi="GHEA Grapalat" w:cs="Sylfaen"/>
          <w:szCs w:val="24"/>
          <w:lang w:val="en-US"/>
        </w:rPr>
        <w:t>կիրառելով</w:t>
      </w:r>
      <w:r w:rsidRPr="00C479A8">
        <w:rPr>
          <w:rFonts w:ascii="GHEA Grapalat" w:hAnsi="GHEA Grapalat" w:cs="Sylfaen"/>
          <w:szCs w:val="24"/>
        </w:rPr>
        <w:t xml:space="preserve"> </w:t>
      </w:r>
      <w:r w:rsidRPr="00F67C25">
        <w:rPr>
          <w:rFonts w:ascii="GHEA Grapalat" w:hAnsi="GHEA Grapalat" w:cs="Sylfaen"/>
          <w:szCs w:val="24"/>
          <w:lang w:val="en-US"/>
        </w:rPr>
        <w:t>սույն</w:t>
      </w:r>
      <w:r w:rsidRPr="00C479A8">
        <w:rPr>
          <w:rFonts w:ascii="GHEA Grapalat" w:hAnsi="GHEA Grapalat" w:cs="Sylfaen"/>
          <w:szCs w:val="24"/>
        </w:rPr>
        <w:t xml:space="preserve"> </w:t>
      </w:r>
      <w:r w:rsidRPr="00F67C25">
        <w:rPr>
          <w:rFonts w:ascii="GHEA Grapalat" w:hAnsi="GHEA Grapalat" w:cs="Sylfaen"/>
          <w:szCs w:val="24"/>
          <w:lang w:val="en-US"/>
        </w:rPr>
        <w:t>հրավերի</w:t>
      </w:r>
      <w:r w:rsidRPr="00C479A8">
        <w:rPr>
          <w:rFonts w:ascii="GHEA Grapalat" w:hAnsi="GHEA Grapalat" w:cs="Sylfaen"/>
          <w:szCs w:val="24"/>
        </w:rPr>
        <w:t xml:space="preserve"> 1-</w:t>
      </w:r>
      <w:r w:rsidRPr="00F67C25">
        <w:rPr>
          <w:rFonts w:ascii="GHEA Grapalat" w:hAnsi="GHEA Grapalat" w:cs="Sylfaen"/>
          <w:szCs w:val="24"/>
          <w:lang w:val="en-US"/>
        </w:rPr>
        <w:t>ին</w:t>
      </w:r>
      <w:r w:rsidRPr="00C479A8">
        <w:rPr>
          <w:rFonts w:ascii="GHEA Grapalat" w:hAnsi="GHEA Grapalat" w:cs="Sylfaen"/>
          <w:szCs w:val="24"/>
        </w:rPr>
        <w:t xml:space="preserve"> </w:t>
      </w:r>
      <w:r w:rsidRPr="00F67C25">
        <w:rPr>
          <w:rFonts w:ascii="GHEA Grapalat" w:hAnsi="GHEA Grapalat" w:cs="Sylfaen"/>
          <w:szCs w:val="24"/>
          <w:lang w:val="en-US"/>
        </w:rPr>
        <w:t>մասի</w:t>
      </w:r>
      <w:r w:rsidRPr="00C479A8">
        <w:rPr>
          <w:rFonts w:ascii="GHEA Grapalat" w:hAnsi="GHEA Grapalat" w:cs="Sylfaen"/>
          <w:szCs w:val="24"/>
        </w:rPr>
        <w:t xml:space="preserve"> 7.13-</w:t>
      </w:r>
      <w:r w:rsidRPr="00F67C25">
        <w:rPr>
          <w:rFonts w:ascii="GHEA Grapalat" w:hAnsi="GHEA Grapalat" w:cs="Sylfaen"/>
          <w:szCs w:val="24"/>
          <w:lang w:val="en-US"/>
        </w:rPr>
        <w:t>ից</w:t>
      </w:r>
      <w:r w:rsidRPr="00C479A8">
        <w:rPr>
          <w:rFonts w:ascii="GHEA Grapalat" w:hAnsi="GHEA Grapalat" w:cs="Sylfaen"/>
          <w:szCs w:val="24"/>
        </w:rPr>
        <w:t xml:space="preserve"> 7.20-</w:t>
      </w:r>
      <w:r w:rsidRPr="00F67C25">
        <w:rPr>
          <w:rFonts w:ascii="GHEA Grapalat" w:hAnsi="GHEA Grapalat" w:cs="Sylfaen"/>
          <w:szCs w:val="24"/>
          <w:lang w:val="en-US"/>
        </w:rPr>
        <w:t>րդ</w:t>
      </w:r>
      <w:r w:rsidRPr="00C479A8">
        <w:rPr>
          <w:rFonts w:ascii="GHEA Grapalat" w:hAnsi="GHEA Grapalat" w:cs="Sylfaen"/>
          <w:szCs w:val="24"/>
        </w:rPr>
        <w:t xml:space="preserve"> </w:t>
      </w:r>
      <w:r w:rsidRPr="00F67C25">
        <w:rPr>
          <w:rFonts w:ascii="GHEA Grapalat" w:hAnsi="GHEA Grapalat" w:cs="Sylfaen"/>
          <w:szCs w:val="24"/>
          <w:lang w:val="en-US"/>
        </w:rPr>
        <w:t>կետերով</w:t>
      </w:r>
      <w:r w:rsidRPr="00C479A8">
        <w:rPr>
          <w:rFonts w:ascii="GHEA Grapalat" w:hAnsi="GHEA Grapalat" w:cs="Sylfaen"/>
          <w:szCs w:val="24"/>
        </w:rPr>
        <w:t xml:space="preserve"> </w:t>
      </w:r>
      <w:r w:rsidRPr="00F67C25">
        <w:rPr>
          <w:rFonts w:ascii="GHEA Grapalat" w:hAnsi="GHEA Grapalat" w:cs="Sylfaen"/>
          <w:szCs w:val="24"/>
          <w:lang w:val="en-US"/>
        </w:rPr>
        <w:t>սահմանված</w:t>
      </w:r>
      <w:r w:rsidRPr="00C479A8">
        <w:rPr>
          <w:rFonts w:ascii="GHEA Grapalat" w:hAnsi="GHEA Grapalat" w:cs="Sylfaen"/>
          <w:szCs w:val="24"/>
        </w:rPr>
        <w:t xml:space="preserve"> </w:t>
      </w:r>
      <w:r>
        <w:rPr>
          <w:rFonts w:ascii="GHEA Grapalat" w:hAnsi="GHEA Grapalat" w:cs="Sylfaen"/>
          <w:szCs w:val="24"/>
          <w:lang w:val="en-US"/>
        </w:rPr>
        <w:t>պայմանները</w:t>
      </w:r>
      <w:r w:rsidRPr="00C479A8">
        <w:rPr>
          <w:rFonts w:ascii="GHEA Grapalat" w:hAnsi="GHEA Grapalat" w:cs="Sylfaen"/>
          <w:szCs w:val="24"/>
        </w:rPr>
        <w:t>:</w:t>
      </w:r>
    </w:p>
    <w:bookmarkEnd w:id="13"/>
    <w:p w:rsidR="00C339E7" w:rsidRPr="00DE1E5A" w:rsidRDefault="00C339E7" w:rsidP="00C339E7">
      <w:pPr>
        <w:pStyle w:val="norm"/>
        <w:spacing w:line="240" w:lineRule="auto"/>
        <w:ind w:firstLine="540"/>
        <w:rPr>
          <w:rFonts w:ascii="GHEA Grapalat" w:hAnsi="GHEA Grapalat" w:cs="Sylfaen"/>
          <w:sz w:val="20"/>
          <w:szCs w:val="24"/>
          <w:lang w:val="hy-AM" w:eastAsia="en-US"/>
        </w:rPr>
      </w:pPr>
      <w:r>
        <w:rPr>
          <w:rFonts w:ascii="GHEA Grapalat" w:hAnsi="GHEA Grapalat" w:cs="Sylfaen"/>
          <w:sz w:val="20"/>
          <w:szCs w:val="24"/>
          <w:lang w:eastAsia="en-US"/>
        </w:rPr>
        <w:t>Սույն</w:t>
      </w:r>
      <w:r w:rsidRPr="00C479A8">
        <w:rPr>
          <w:rFonts w:ascii="GHEA Grapalat" w:hAnsi="GHEA Grapalat" w:cs="Sylfaen"/>
          <w:sz w:val="20"/>
          <w:szCs w:val="24"/>
          <w:lang w:val="af-ZA" w:eastAsia="en-US"/>
        </w:rPr>
        <w:t xml:space="preserve"> </w:t>
      </w:r>
      <w:r>
        <w:rPr>
          <w:rFonts w:ascii="GHEA Grapalat" w:hAnsi="GHEA Grapalat" w:cs="Sylfaen"/>
          <w:sz w:val="20"/>
          <w:szCs w:val="24"/>
          <w:lang w:eastAsia="en-US"/>
        </w:rPr>
        <w:t>կետի</w:t>
      </w:r>
      <w:r w:rsidRPr="00C479A8">
        <w:rPr>
          <w:rFonts w:ascii="GHEA Grapalat" w:hAnsi="GHEA Grapalat" w:cs="Sylfaen"/>
          <w:sz w:val="20"/>
          <w:szCs w:val="24"/>
          <w:lang w:val="af-ZA" w:eastAsia="en-US"/>
        </w:rPr>
        <w:t xml:space="preserve"> 1-</w:t>
      </w:r>
      <w:r>
        <w:rPr>
          <w:rFonts w:ascii="GHEA Grapalat" w:hAnsi="GHEA Grapalat" w:cs="Sylfaen"/>
          <w:sz w:val="20"/>
          <w:szCs w:val="24"/>
          <w:lang w:eastAsia="en-US"/>
        </w:rPr>
        <w:t>ին</w:t>
      </w:r>
      <w:r w:rsidRPr="00C479A8">
        <w:rPr>
          <w:rFonts w:ascii="GHEA Grapalat" w:hAnsi="GHEA Grapalat" w:cs="Sylfaen"/>
          <w:sz w:val="20"/>
          <w:szCs w:val="24"/>
          <w:lang w:val="af-ZA" w:eastAsia="en-US"/>
        </w:rPr>
        <w:t xml:space="preserve"> </w:t>
      </w:r>
      <w:r>
        <w:rPr>
          <w:rFonts w:ascii="GHEA Grapalat" w:hAnsi="GHEA Grapalat" w:cs="Sylfaen"/>
          <w:sz w:val="20"/>
          <w:szCs w:val="24"/>
          <w:lang w:eastAsia="en-US"/>
        </w:rPr>
        <w:t>ենթակետով</w:t>
      </w:r>
      <w:r w:rsidRPr="00C479A8">
        <w:rPr>
          <w:rFonts w:ascii="GHEA Grapalat" w:hAnsi="GHEA Grapalat" w:cs="Sylfaen"/>
          <w:sz w:val="20"/>
          <w:szCs w:val="24"/>
          <w:lang w:val="af-ZA" w:eastAsia="en-US"/>
        </w:rPr>
        <w:t xml:space="preserve"> </w:t>
      </w:r>
      <w:r>
        <w:rPr>
          <w:rFonts w:ascii="GHEA Grapalat" w:hAnsi="GHEA Grapalat" w:cs="Sylfaen"/>
          <w:sz w:val="20"/>
          <w:szCs w:val="24"/>
          <w:lang w:eastAsia="en-US"/>
        </w:rPr>
        <w:t>նախատեսված</w:t>
      </w:r>
      <w:r w:rsidRPr="00C479A8">
        <w:rPr>
          <w:rFonts w:ascii="GHEA Grapalat" w:hAnsi="GHEA Grapalat" w:cs="Sylfaen"/>
          <w:sz w:val="20"/>
          <w:szCs w:val="24"/>
          <w:lang w:val="af-ZA" w:eastAsia="en-US"/>
        </w:rPr>
        <w:t xml:space="preserve"> </w:t>
      </w:r>
      <w:r>
        <w:rPr>
          <w:rFonts w:ascii="GHEA Grapalat" w:hAnsi="GHEA Grapalat" w:cs="Sylfaen"/>
          <w:sz w:val="20"/>
          <w:szCs w:val="24"/>
          <w:lang w:eastAsia="en-US"/>
        </w:rPr>
        <w:t>փաստաթղթերը</w:t>
      </w:r>
      <w:r w:rsidRPr="00C479A8">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հանձնա</w:t>
      </w:r>
      <w:r w:rsidRPr="00DE1E5A">
        <w:rPr>
          <w:rFonts w:ascii="GHEA Grapalat" w:hAnsi="GHEA Grapalat" w:cs="Sylfaen"/>
          <w:sz w:val="20"/>
          <w:szCs w:val="24"/>
          <w:lang w:val="hy-AM" w:eastAsia="en-US"/>
        </w:rPr>
        <w:softHyphen/>
        <w:t>ժողովի քարտուղարի</w:t>
      </w:r>
      <w:r>
        <w:rPr>
          <w:rFonts w:ascii="GHEA Grapalat" w:hAnsi="GHEA Grapalat" w:cs="Sylfaen"/>
          <w:sz w:val="20"/>
          <w:szCs w:val="24"/>
          <w:lang w:eastAsia="en-US"/>
        </w:rPr>
        <w:t>ն</w:t>
      </w:r>
      <w:r w:rsidRPr="00C479A8">
        <w:rPr>
          <w:rFonts w:ascii="GHEA Grapalat" w:hAnsi="GHEA Grapalat" w:cs="Sylfaen"/>
          <w:sz w:val="20"/>
          <w:szCs w:val="24"/>
          <w:lang w:val="af-ZA" w:eastAsia="en-US"/>
        </w:rPr>
        <w:t xml:space="preserve"> </w:t>
      </w:r>
      <w:r>
        <w:rPr>
          <w:rFonts w:ascii="GHEA Grapalat" w:hAnsi="GHEA Grapalat" w:cs="Sylfaen"/>
          <w:sz w:val="20"/>
          <w:szCs w:val="24"/>
          <w:lang w:eastAsia="en-US"/>
        </w:rPr>
        <w:t>ներկայացվում</w:t>
      </w:r>
      <w:r w:rsidRPr="00C479A8">
        <w:rPr>
          <w:rFonts w:ascii="GHEA Grapalat" w:hAnsi="GHEA Grapalat" w:cs="Sylfaen"/>
          <w:sz w:val="20"/>
          <w:szCs w:val="24"/>
          <w:lang w:val="af-ZA" w:eastAsia="en-US"/>
        </w:rPr>
        <w:t xml:space="preserve"> </w:t>
      </w:r>
      <w:r>
        <w:rPr>
          <w:rFonts w:ascii="GHEA Grapalat" w:hAnsi="GHEA Grapalat" w:cs="Sylfaen"/>
          <w:sz w:val="20"/>
          <w:szCs w:val="24"/>
          <w:lang w:eastAsia="en-US"/>
        </w:rPr>
        <w:t>են</w:t>
      </w:r>
      <w:r w:rsidRPr="00C479A8">
        <w:rPr>
          <w:rFonts w:ascii="GHEA Grapalat" w:hAnsi="GHEA Grapalat" w:cs="Sylfaen"/>
          <w:sz w:val="20"/>
          <w:szCs w:val="24"/>
          <w:lang w:val="af-ZA" w:eastAsia="en-US"/>
        </w:rPr>
        <w:t xml:space="preserve"> </w:t>
      </w:r>
      <w:r>
        <w:rPr>
          <w:rFonts w:ascii="GHEA Grapalat" w:hAnsi="GHEA Grapalat" w:cs="Sylfaen"/>
          <w:sz w:val="20"/>
          <w:szCs w:val="24"/>
          <w:lang w:eastAsia="en-US"/>
        </w:rPr>
        <w:t>սույն</w:t>
      </w:r>
      <w:r w:rsidRPr="00C479A8">
        <w:rPr>
          <w:rFonts w:ascii="GHEA Grapalat" w:hAnsi="GHEA Grapalat" w:cs="Sylfaen"/>
          <w:sz w:val="20"/>
          <w:szCs w:val="24"/>
          <w:lang w:val="af-ZA" w:eastAsia="en-US"/>
        </w:rPr>
        <w:t xml:space="preserve"> </w:t>
      </w:r>
      <w:r>
        <w:rPr>
          <w:rFonts w:ascii="GHEA Grapalat" w:hAnsi="GHEA Grapalat" w:cs="Sylfaen"/>
          <w:sz w:val="20"/>
          <w:szCs w:val="24"/>
          <w:lang w:eastAsia="en-US"/>
        </w:rPr>
        <w:t>հրավերի</w:t>
      </w:r>
      <w:r w:rsidRPr="00C479A8">
        <w:rPr>
          <w:rFonts w:ascii="GHEA Grapalat" w:hAnsi="GHEA Grapalat" w:cs="Sylfaen"/>
          <w:sz w:val="20"/>
          <w:szCs w:val="24"/>
          <w:lang w:val="af-ZA" w:eastAsia="en-US"/>
        </w:rPr>
        <w:t xml:space="preserve"> 1-</w:t>
      </w:r>
      <w:r>
        <w:rPr>
          <w:rFonts w:ascii="GHEA Grapalat" w:hAnsi="GHEA Grapalat" w:cs="Sylfaen"/>
          <w:sz w:val="20"/>
          <w:szCs w:val="24"/>
          <w:lang w:eastAsia="en-US"/>
        </w:rPr>
        <w:t>ին</w:t>
      </w:r>
      <w:r w:rsidRPr="00C479A8">
        <w:rPr>
          <w:rFonts w:ascii="GHEA Grapalat" w:hAnsi="GHEA Grapalat" w:cs="Sylfaen"/>
          <w:sz w:val="20"/>
          <w:szCs w:val="24"/>
          <w:lang w:val="af-ZA" w:eastAsia="en-US"/>
        </w:rPr>
        <w:t xml:space="preserve"> </w:t>
      </w:r>
      <w:r>
        <w:rPr>
          <w:rFonts w:ascii="GHEA Grapalat" w:hAnsi="GHEA Grapalat" w:cs="Sylfaen"/>
          <w:sz w:val="20"/>
          <w:szCs w:val="24"/>
          <w:lang w:eastAsia="en-US"/>
        </w:rPr>
        <w:t>մասի</w:t>
      </w:r>
      <w:r w:rsidRPr="00C479A8">
        <w:rPr>
          <w:rFonts w:ascii="GHEA Grapalat" w:hAnsi="GHEA Grapalat" w:cs="Sylfaen"/>
          <w:sz w:val="20"/>
          <w:szCs w:val="24"/>
          <w:lang w:val="af-ZA" w:eastAsia="en-US"/>
        </w:rPr>
        <w:t xml:space="preserve"> 7.14 </w:t>
      </w:r>
      <w:r>
        <w:rPr>
          <w:rFonts w:ascii="GHEA Grapalat" w:hAnsi="GHEA Grapalat" w:cs="Sylfaen"/>
          <w:sz w:val="20"/>
          <w:szCs w:val="24"/>
          <w:lang w:eastAsia="en-US"/>
        </w:rPr>
        <w:t>կետով</w:t>
      </w:r>
      <w:r w:rsidRPr="00C479A8">
        <w:rPr>
          <w:rFonts w:ascii="GHEA Grapalat" w:hAnsi="GHEA Grapalat" w:cs="Sylfaen"/>
          <w:sz w:val="20"/>
          <w:szCs w:val="24"/>
          <w:lang w:val="af-ZA" w:eastAsia="en-US"/>
        </w:rPr>
        <w:t xml:space="preserve"> </w:t>
      </w:r>
      <w:r>
        <w:rPr>
          <w:rFonts w:ascii="GHEA Grapalat" w:hAnsi="GHEA Grapalat" w:cs="Sylfaen"/>
          <w:sz w:val="20"/>
          <w:szCs w:val="24"/>
          <w:lang w:eastAsia="en-US"/>
        </w:rPr>
        <w:t>նախատեսված</w:t>
      </w:r>
      <w:r w:rsidRPr="00C479A8">
        <w:rPr>
          <w:rFonts w:ascii="GHEA Grapalat" w:hAnsi="GHEA Grapalat" w:cs="Sylfaen"/>
          <w:sz w:val="20"/>
          <w:szCs w:val="24"/>
          <w:lang w:val="af-ZA" w:eastAsia="en-US"/>
        </w:rPr>
        <w:t xml:space="preserve"> </w:t>
      </w:r>
      <w:r>
        <w:rPr>
          <w:rFonts w:ascii="GHEA Grapalat" w:hAnsi="GHEA Grapalat" w:cs="Sylfaen"/>
          <w:sz w:val="20"/>
          <w:szCs w:val="24"/>
          <w:lang w:eastAsia="en-US"/>
        </w:rPr>
        <w:t>կարգով</w:t>
      </w:r>
      <w:r w:rsidRPr="00C479A8">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Քարտուղարը պարտավոր է փաստաթղթերն ստանալու օրը հաստատել դրանց ստանալու հանգամանքը՝ սույն հրավերում նշված իր էլեկտրոնային փոստից մասնակցի էլեկտրոնային փոստին հավաստում ուղարկելու միջոցով:</w:t>
      </w:r>
    </w:p>
    <w:p w:rsidR="00C339E7" w:rsidRDefault="00C339E7" w:rsidP="00C339E7">
      <w:pPr>
        <w:pStyle w:val="BodyTextIndent2"/>
        <w:spacing w:line="240" w:lineRule="auto"/>
        <w:ind w:firstLine="567"/>
        <w:rPr>
          <w:rFonts w:ascii="GHEA Grapalat" w:hAnsi="GHEA Grapalat" w:cs="Sylfaen"/>
          <w:szCs w:val="24"/>
        </w:rPr>
      </w:pPr>
      <w:r>
        <w:rPr>
          <w:rFonts w:ascii="GHEA Grapalat" w:hAnsi="GHEA Grapalat" w:cs="Sylfaen"/>
          <w:szCs w:val="24"/>
        </w:rPr>
        <w:t xml:space="preserve">7.20 Առաջին տեղ զբաղեցրած մասնակցի կողմից ապրանքի ամբողջական նկարագիրը չներկայացվելու դեպքում կիրառվում են սույն հրավերի 1-ին մասի 7.17-ից 7.19-րդ կետերով սահմանված պայմանները:  </w:t>
      </w:r>
    </w:p>
    <w:p w:rsidR="00C339E7" w:rsidRPr="00DE1E5A" w:rsidRDefault="00C339E7" w:rsidP="00C339E7">
      <w:pPr>
        <w:pStyle w:val="BodyTextIndent2"/>
        <w:spacing w:line="240" w:lineRule="auto"/>
        <w:ind w:firstLine="567"/>
        <w:rPr>
          <w:rFonts w:ascii="GHEA Grapalat" w:hAnsi="GHEA Grapalat" w:cs="Sylfaen"/>
          <w:szCs w:val="24"/>
        </w:rPr>
      </w:pPr>
      <w:r w:rsidRPr="00DE1E5A">
        <w:rPr>
          <w:rFonts w:ascii="GHEA Grapalat" w:hAnsi="GHEA Grapalat" w:cs="Sylfaen"/>
          <w:szCs w:val="24"/>
        </w:rPr>
        <w:t>7.</w:t>
      </w:r>
      <w:r w:rsidRPr="00C479A8">
        <w:rPr>
          <w:rFonts w:ascii="GHEA Grapalat" w:hAnsi="GHEA Grapalat" w:cs="Sylfaen"/>
          <w:szCs w:val="24"/>
        </w:rPr>
        <w:t>21</w:t>
      </w:r>
      <w:r w:rsidRPr="00DE1E5A">
        <w:rPr>
          <w:rFonts w:ascii="GHEA Grapalat" w:hAnsi="GHEA Grapalat" w:cs="Sylfaen"/>
          <w:szCs w:val="24"/>
        </w:rPr>
        <w:t xml:space="preserve"> </w:t>
      </w:r>
      <w:r w:rsidRPr="00DE1E5A">
        <w:rPr>
          <w:rFonts w:ascii="GHEA Grapalat" w:hAnsi="GHEA Grapalat" w:cs="Sylfaen"/>
          <w:szCs w:val="24"/>
          <w:lang w:val="ru-RU"/>
        </w:rPr>
        <w:t>Մասնակիցները</w:t>
      </w:r>
      <w:r w:rsidRPr="00DE1E5A">
        <w:rPr>
          <w:rFonts w:ascii="GHEA Grapalat" w:hAnsi="GHEA Grapalat" w:cs="Sylfaen"/>
          <w:szCs w:val="24"/>
        </w:rPr>
        <w:t xml:space="preserve"> </w:t>
      </w:r>
      <w:r w:rsidRPr="00DE1E5A">
        <w:rPr>
          <w:rFonts w:ascii="GHEA Grapalat" w:hAnsi="GHEA Grapalat" w:cs="Sylfaen"/>
          <w:szCs w:val="24"/>
          <w:lang w:val="ru-RU"/>
        </w:rPr>
        <w:t>և</w:t>
      </w:r>
      <w:r w:rsidRPr="00DE1E5A">
        <w:rPr>
          <w:rFonts w:ascii="GHEA Grapalat" w:hAnsi="GHEA Grapalat" w:cs="Sylfaen"/>
          <w:szCs w:val="24"/>
        </w:rPr>
        <w:t xml:space="preserve"> </w:t>
      </w:r>
      <w:r w:rsidRPr="00DE1E5A">
        <w:rPr>
          <w:rFonts w:ascii="GHEA Grapalat" w:hAnsi="GHEA Grapalat" w:cs="Sylfaen"/>
          <w:szCs w:val="24"/>
          <w:lang w:val="ru-RU"/>
        </w:rPr>
        <w:t>նրանց</w:t>
      </w:r>
      <w:r w:rsidRPr="00DE1E5A">
        <w:rPr>
          <w:rFonts w:ascii="GHEA Grapalat" w:hAnsi="GHEA Grapalat" w:cs="Sylfaen"/>
          <w:szCs w:val="24"/>
        </w:rPr>
        <w:t xml:space="preserve"> </w:t>
      </w:r>
      <w:r w:rsidRPr="00DE1E5A">
        <w:rPr>
          <w:rFonts w:ascii="GHEA Grapalat" w:hAnsi="GHEA Grapalat" w:cs="Sylfaen"/>
          <w:szCs w:val="24"/>
          <w:lang w:val="ru-RU"/>
        </w:rPr>
        <w:t>ներկայացուցիչները</w:t>
      </w:r>
      <w:r w:rsidRPr="00DE1E5A">
        <w:rPr>
          <w:rFonts w:ascii="GHEA Grapalat" w:hAnsi="GHEA Grapalat" w:cs="Sylfaen"/>
          <w:szCs w:val="24"/>
        </w:rPr>
        <w:t xml:space="preserve"> </w:t>
      </w:r>
      <w:r w:rsidRPr="00DE1E5A">
        <w:rPr>
          <w:rFonts w:ascii="GHEA Grapalat" w:hAnsi="GHEA Grapalat" w:cs="Sylfaen"/>
          <w:szCs w:val="24"/>
          <w:lang w:val="ru-RU"/>
        </w:rPr>
        <w:t>կարող</w:t>
      </w:r>
      <w:r w:rsidRPr="00DE1E5A">
        <w:rPr>
          <w:rFonts w:ascii="GHEA Grapalat" w:hAnsi="GHEA Grapalat" w:cs="Sylfaen"/>
          <w:szCs w:val="24"/>
        </w:rPr>
        <w:t xml:space="preserve"> </w:t>
      </w:r>
      <w:r w:rsidRPr="00DE1E5A">
        <w:rPr>
          <w:rFonts w:ascii="GHEA Grapalat" w:hAnsi="GHEA Grapalat" w:cs="Sylfaen"/>
          <w:szCs w:val="24"/>
          <w:lang w:val="ru-RU"/>
        </w:rPr>
        <w:t>են</w:t>
      </w:r>
      <w:r w:rsidRPr="00DE1E5A">
        <w:rPr>
          <w:rFonts w:ascii="GHEA Grapalat" w:hAnsi="GHEA Grapalat" w:cs="Sylfaen"/>
          <w:szCs w:val="24"/>
        </w:rPr>
        <w:t xml:space="preserve"> </w:t>
      </w:r>
      <w:r w:rsidRPr="00DE1E5A">
        <w:rPr>
          <w:rFonts w:ascii="GHEA Grapalat" w:hAnsi="GHEA Grapalat" w:cs="Sylfaen"/>
          <w:szCs w:val="24"/>
          <w:lang w:val="ru-RU"/>
        </w:rPr>
        <w:t>ներկա</w:t>
      </w:r>
      <w:r w:rsidRPr="00DE1E5A">
        <w:rPr>
          <w:rFonts w:ascii="GHEA Grapalat" w:hAnsi="GHEA Grapalat" w:cs="Sylfaen"/>
          <w:szCs w:val="24"/>
        </w:rPr>
        <w:t xml:space="preserve"> լինել  </w:t>
      </w:r>
      <w:r w:rsidRPr="00DE1E5A">
        <w:rPr>
          <w:rFonts w:ascii="GHEA Grapalat" w:hAnsi="GHEA Grapalat" w:cs="Sylfaen"/>
          <w:szCs w:val="24"/>
          <w:lang w:val="ru-RU"/>
        </w:rPr>
        <w:t>հանձնաժողովի</w:t>
      </w:r>
      <w:r w:rsidRPr="00DE1E5A">
        <w:rPr>
          <w:rFonts w:ascii="GHEA Grapalat" w:hAnsi="GHEA Grapalat" w:cs="Sylfaen"/>
          <w:szCs w:val="24"/>
        </w:rPr>
        <w:t xml:space="preserve"> </w:t>
      </w:r>
      <w:r w:rsidRPr="00DE1E5A">
        <w:rPr>
          <w:rFonts w:ascii="GHEA Grapalat" w:hAnsi="GHEA Grapalat" w:cs="Sylfaen"/>
          <w:szCs w:val="24"/>
          <w:lang w:val="ru-RU"/>
        </w:rPr>
        <w:t>նիստերին։</w:t>
      </w:r>
      <w:r w:rsidRPr="00DE1E5A">
        <w:rPr>
          <w:rFonts w:ascii="GHEA Grapalat" w:hAnsi="GHEA Grapalat" w:cs="Sylfaen"/>
          <w:szCs w:val="24"/>
        </w:rPr>
        <w:t xml:space="preserve"> </w:t>
      </w:r>
      <w:r w:rsidRPr="00DE1E5A">
        <w:rPr>
          <w:rFonts w:ascii="GHEA Grapalat" w:hAnsi="GHEA Grapalat" w:cs="Sylfaen"/>
          <w:szCs w:val="24"/>
          <w:lang w:val="ru-RU"/>
        </w:rPr>
        <w:t>Մասնակիցները</w:t>
      </w:r>
      <w:r w:rsidRPr="00DE1E5A">
        <w:rPr>
          <w:rFonts w:ascii="GHEA Grapalat" w:hAnsi="GHEA Grapalat" w:cs="Sylfaen"/>
          <w:szCs w:val="24"/>
        </w:rPr>
        <w:t xml:space="preserve"> կամ </w:t>
      </w:r>
      <w:r w:rsidRPr="00DE1E5A">
        <w:rPr>
          <w:rFonts w:ascii="GHEA Grapalat" w:hAnsi="GHEA Grapalat" w:cs="Sylfaen"/>
          <w:szCs w:val="24"/>
          <w:lang w:val="ru-RU"/>
        </w:rPr>
        <w:t>նրանց</w:t>
      </w:r>
      <w:r w:rsidRPr="00DE1E5A">
        <w:rPr>
          <w:rFonts w:ascii="GHEA Grapalat" w:hAnsi="GHEA Grapalat" w:cs="Sylfaen"/>
          <w:szCs w:val="24"/>
        </w:rPr>
        <w:t xml:space="preserve"> </w:t>
      </w:r>
      <w:r w:rsidRPr="00DE1E5A">
        <w:rPr>
          <w:rFonts w:ascii="GHEA Grapalat" w:hAnsi="GHEA Grapalat" w:cs="Sylfaen"/>
          <w:szCs w:val="24"/>
          <w:lang w:val="ru-RU"/>
        </w:rPr>
        <w:t>ներկայացուցիչները</w:t>
      </w:r>
      <w:r w:rsidRPr="00DE1E5A">
        <w:rPr>
          <w:rFonts w:ascii="GHEA Grapalat" w:hAnsi="GHEA Grapalat" w:cs="Sylfaen"/>
          <w:szCs w:val="24"/>
        </w:rPr>
        <w:t xml:space="preserve"> </w:t>
      </w:r>
      <w:r w:rsidRPr="00DE1E5A">
        <w:rPr>
          <w:rFonts w:ascii="GHEA Grapalat" w:hAnsi="GHEA Grapalat" w:cs="Sylfaen"/>
          <w:szCs w:val="24"/>
          <w:lang w:val="ru-RU"/>
        </w:rPr>
        <w:t>կարող</w:t>
      </w:r>
      <w:r w:rsidRPr="00DE1E5A">
        <w:rPr>
          <w:rFonts w:ascii="GHEA Grapalat" w:hAnsi="GHEA Grapalat" w:cs="Sylfaen"/>
          <w:szCs w:val="24"/>
        </w:rPr>
        <w:t xml:space="preserve"> </w:t>
      </w:r>
      <w:r w:rsidRPr="00DE1E5A">
        <w:rPr>
          <w:rFonts w:ascii="GHEA Grapalat" w:hAnsi="GHEA Grapalat" w:cs="Sylfaen"/>
          <w:szCs w:val="24"/>
          <w:lang w:val="ru-RU"/>
        </w:rPr>
        <w:t>են</w:t>
      </w:r>
      <w:r w:rsidRPr="00DE1E5A">
        <w:rPr>
          <w:rFonts w:ascii="GHEA Grapalat" w:hAnsi="GHEA Grapalat" w:cs="Sylfaen"/>
          <w:szCs w:val="24"/>
        </w:rPr>
        <w:t xml:space="preserve"> </w:t>
      </w:r>
      <w:r w:rsidRPr="00DE1E5A">
        <w:rPr>
          <w:rFonts w:ascii="GHEA Grapalat" w:hAnsi="GHEA Grapalat" w:cs="Sylfaen"/>
          <w:szCs w:val="24"/>
          <w:lang w:val="ru-RU"/>
        </w:rPr>
        <w:t>պահանջել</w:t>
      </w:r>
      <w:r w:rsidRPr="00DE1E5A">
        <w:rPr>
          <w:rFonts w:ascii="GHEA Grapalat" w:hAnsi="GHEA Grapalat" w:cs="Sylfaen"/>
          <w:szCs w:val="24"/>
        </w:rPr>
        <w:t xml:space="preserve"> </w:t>
      </w:r>
      <w:r w:rsidRPr="00DE1E5A">
        <w:rPr>
          <w:rFonts w:ascii="GHEA Grapalat" w:hAnsi="GHEA Grapalat" w:cs="Sylfaen"/>
          <w:szCs w:val="24"/>
          <w:lang w:val="ru-RU"/>
        </w:rPr>
        <w:t>հանձնաժողովի</w:t>
      </w:r>
      <w:r w:rsidRPr="00DE1E5A">
        <w:rPr>
          <w:rFonts w:ascii="GHEA Grapalat" w:hAnsi="GHEA Grapalat" w:cs="Sylfaen"/>
          <w:szCs w:val="24"/>
        </w:rPr>
        <w:t xml:space="preserve"> </w:t>
      </w:r>
      <w:r w:rsidRPr="00DE1E5A">
        <w:rPr>
          <w:rFonts w:ascii="GHEA Grapalat" w:hAnsi="GHEA Grapalat" w:cs="Sylfaen"/>
          <w:szCs w:val="24"/>
          <w:lang w:val="ru-RU"/>
        </w:rPr>
        <w:t>նիստերի</w:t>
      </w:r>
      <w:r w:rsidRPr="00DE1E5A">
        <w:rPr>
          <w:rFonts w:ascii="GHEA Grapalat" w:hAnsi="GHEA Grapalat" w:cs="Sylfaen"/>
          <w:szCs w:val="24"/>
        </w:rPr>
        <w:t xml:space="preserve"> </w:t>
      </w:r>
      <w:r w:rsidRPr="00DE1E5A">
        <w:rPr>
          <w:rFonts w:ascii="GHEA Grapalat" w:hAnsi="GHEA Grapalat" w:cs="Sylfaen"/>
          <w:szCs w:val="24"/>
          <w:lang w:val="ru-RU"/>
        </w:rPr>
        <w:t>արձանագրությունների</w:t>
      </w:r>
      <w:r w:rsidRPr="00DE1E5A">
        <w:rPr>
          <w:rFonts w:ascii="GHEA Grapalat" w:hAnsi="GHEA Grapalat" w:cs="Sylfaen"/>
          <w:szCs w:val="24"/>
        </w:rPr>
        <w:t xml:space="preserve"> </w:t>
      </w:r>
      <w:r w:rsidRPr="00DE1E5A">
        <w:rPr>
          <w:rFonts w:ascii="GHEA Grapalat" w:hAnsi="GHEA Grapalat" w:cs="Sylfaen"/>
          <w:szCs w:val="24"/>
          <w:lang w:val="ru-RU"/>
        </w:rPr>
        <w:t>պատճենները</w:t>
      </w:r>
      <w:r w:rsidRPr="00DE1E5A">
        <w:rPr>
          <w:rFonts w:ascii="GHEA Grapalat" w:hAnsi="GHEA Grapalat" w:cs="Sylfaen"/>
          <w:szCs w:val="24"/>
        </w:rPr>
        <w:t xml:space="preserve">, </w:t>
      </w:r>
      <w:r w:rsidRPr="00DE1E5A">
        <w:rPr>
          <w:rFonts w:ascii="GHEA Grapalat" w:hAnsi="GHEA Grapalat" w:cs="Sylfaen"/>
          <w:szCs w:val="24"/>
          <w:lang w:val="ru-RU"/>
        </w:rPr>
        <w:t>որոնք</w:t>
      </w:r>
      <w:r w:rsidRPr="00DE1E5A">
        <w:rPr>
          <w:rFonts w:ascii="GHEA Grapalat" w:hAnsi="GHEA Grapalat" w:cs="Sylfaen"/>
          <w:szCs w:val="24"/>
        </w:rPr>
        <w:t xml:space="preserve"> </w:t>
      </w:r>
      <w:r w:rsidRPr="00DE1E5A">
        <w:rPr>
          <w:rFonts w:ascii="GHEA Grapalat" w:hAnsi="GHEA Grapalat" w:cs="Sylfaen"/>
          <w:szCs w:val="24"/>
          <w:lang w:val="ru-RU"/>
        </w:rPr>
        <w:t>տրամադրվում</w:t>
      </w:r>
      <w:r w:rsidRPr="00DE1E5A">
        <w:rPr>
          <w:rFonts w:ascii="GHEA Grapalat" w:hAnsi="GHEA Grapalat" w:cs="Sylfaen"/>
          <w:szCs w:val="24"/>
        </w:rPr>
        <w:t xml:space="preserve"> </w:t>
      </w:r>
      <w:r w:rsidRPr="00DE1E5A">
        <w:rPr>
          <w:rFonts w:ascii="GHEA Grapalat" w:hAnsi="GHEA Grapalat" w:cs="Sylfaen"/>
          <w:szCs w:val="24"/>
          <w:lang w:val="ru-RU"/>
        </w:rPr>
        <w:t>են</w:t>
      </w:r>
      <w:r w:rsidRPr="00DE1E5A">
        <w:rPr>
          <w:rFonts w:ascii="GHEA Grapalat" w:hAnsi="GHEA Grapalat" w:cs="Sylfaen"/>
          <w:szCs w:val="24"/>
        </w:rPr>
        <w:t xml:space="preserve"> </w:t>
      </w:r>
      <w:r w:rsidRPr="00DE1E5A">
        <w:rPr>
          <w:rFonts w:ascii="GHEA Grapalat" w:hAnsi="GHEA Grapalat" w:cs="Sylfaen"/>
          <w:szCs w:val="24"/>
          <w:lang w:val="ru-RU"/>
        </w:rPr>
        <w:t>մեկ</w:t>
      </w:r>
      <w:r w:rsidRPr="00DE1E5A">
        <w:rPr>
          <w:rFonts w:ascii="GHEA Grapalat" w:hAnsi="GHEA Grapalat" w:cs="Sylfaen"/>
          <w:szCs w:val="24"/>
        </w:rPr>
        <w:t xml:space="preserve"> </w:t>
      </w:r>
      <w:r w:rsidRPr="00DE1E5A">
        <w:rPr>
          <w:rFonts w:ascii="GHEA Grapalat" w:hAnsi="GHEA Grapalat" w:cs="Sylfaen"/>
          <w:szCs w:val="24"/>
          <w:lang w:val="ru-RU"/>
        </w:rPr>
        <w:t>օրացուցային</w:t>
      </w:r>
      <w:r w:rsidRPr="00DE1E5A">
        <w:rPr>
          <w:rFonts w:ascii="GHEA Grapalat" w:hAnsi="GHEA Grapalat" w:cs="Sylfaen"/>
          <w:szCs w:val="24"/>
        </w:rPr>
        <w:t xml:space="preserve"> </w:t>
      </w:r>
      <w:r w:rsidRPr="00DE1E5A">
        <w:rPr>
          <w:rFonts w:ascii="GHEA Grapalat" w:hAnsi="GHEA Grapalat" w:cs="Sylfaen"/>
          <w:szCs w:val="24"/>
          <w:lang w:val="ru-RU"/>
        </w:rPr>
        <w:t>օրվա</w:t>
      </w:r>
      <w:r w:rsidRPr="00DE1E5A">
        <w:rPr>
          <w:rFonts w:ascii="GHEA Grapalat" w:hAnsi="GHEA Grapalat" w:cs="Sylfaen"/>
          <w:szCs w:val="24"/>
        </w:rPr>
        <w:t xml:space="preserve"> </w:t>
      </w:r>
      <w:r w:rsidRPr="00DE1E5A">
        <w:rPr>
          <w:rFonts w:ascii="GHEA Grapalat" w:hAnsi="GHEA Grapalat" w:cs="Sylfaen"/>
          <w:szCs w:val="24"/>
          <w:lang w:val="ru-RU"/>
        </w:rPr>
        <w:t>ընթացքում։</w:t>
      </w:r>
    </w:p>
    <w:p w:rsidR="00C339E7" w:rsidRPr="00DE1E5A" w:rsidRDefault="00C339E7" w:rsidP="00C339E7">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af-ZA"/>
        </w:rPr>
        <w:t>7.</w:t>
      </w:r>
      <w:r>
        <w:rPr>
          <w:rFonts w:ascii="GHEA Grapalat" w:hAnsi="GHEA Grapalat" w:cs="Sylfaen"/>
          <w:sz w:val="20"/>
          <w:lang w:val="af-ZA"/>
        </w:rPr>
        <w:t>22</w:t>
      </w:r>
      <w:r w:rsidRPr="00DE1E5A">
        <w:rPr>
          <w:rFonts w:ascii="GHEA Grapalat" w:hAnsi="GHEA Grapalat" w:cs="Sylfaen"/>
          <w:sz w:val="20"/>
          <w:lang w:val="af-ZA"/>
        </w:rPr>
        <w:t xml:space="preserve"> </w:t>
      </w:r>
      <w:r w:rsidRPr="00DE1E5A">
        <w:rPr>
          <w:rFonts w:ascii="GHEA Grapalat" w:hAnsi="GHEA Grapalat" w:cs="Sylfaen"/>
          <w:sz w:val="20"/>
          <w:lang w:val="ru-RU"/>
        </w:rPr>
        <w:t>Հանձնաժողովի</w:t>
      </w:r>
      <w:r w:rsidRPr="00DE1E5A">
        <w:rPr>
          <w:rFonts w:ascii="GHEA Grapalat" w:hAnsi="GHEA Grapalat" w:cs="Sylfaen"/>
          <w:sz w:val="20"/>
          <w:lang w:val="af-ZA"/>
        </w:rPr>
        <w:t xml:space="preserve"> </w:t>
      </w:r>
      <w:r w:rsidRPr="00DE1E5A">
        <w:rPr>
          <w:rFonts w:ascii="GHEA Grapalat" w:hAnsi="GHEA Grapalat" w:cs="Sylfaen"/>
          <w:sz w:val="20"/>
          <w:lang w:val="ru-RU"/>
        </w:rPr>
        <w:t>և</w:t>
      </w:r>
      <w:r w:rsidRPr="00DE1E5A">
        <w:rPr>
          <w:rFonts w:ascii="GHEA Grapalat" w:hAnsi="GHEA Grapalat" w:cs="Sylfaen"/>
          <w:sz w:val="20"/>
          <w:lang w:val="af-ZA"/>
        </w:rPr>
        <w:t xml:space="preserve"> (</w:t>
      </w:r>
      <w:r w:rsidRPr="00DE1E5A">
        <w:rPr>
          <w:rFonts w:ascii="GHEA Grapalat" w:hAnsi="GHEA Grapalat" w:cs="Sylfaen"/>
          <w:sz w:val="20"/>
          <w:lang w:val="ru-RU"/>
        </w:rPr>
        <w:t>կամ</w:t>
      </w:r>
      <w:r w:rsidRPr="00DE1E5A">
        <w:rPr>
          <w:rFonts w:ascii="GHEA Grapalat" w:hAnsi="GHEA Grapalat" w:cs="Sylfaen"/>
          <w:sz w:val="20"/>
          <w:lang w:val="af-ZA"/>
        </w:rPr>
        <w:t xml:space="preserve">) </w:t>
      </w:r>
      <w:r w:rsidRPr="00DE1E5A">
        <w:rPr>
          <w:rFonts w:ascii="GHEA Grapalat" w:hAnsi="GHEA Grapalat" w:cs="Sylfaen"/>
          <w:sz w:val="20"/>
          <w:lang w:val="ru-RU"/>
        </w:rPr>
        <w:t>պատվիրատուի</w:t>
      </w:r>
      <w:r w:rsidRPr="00DE1E5A">
        <w:rPr>
          <w:rFonts w:ascii="GHEA Grapalat" w:hAnsi="GHEA Grapalat" w:cs="Sylfaen"/>
          <w:sz w:val="20"/>
          <w:lang w:val="af-ZA"/>
        </w:rPr>
        <w:t xml:space="preserve"> </w:t>
      </w:r>
      <w:r w:rsidRPr="00DE1E5A">
        <w:rPr>
          <w:rFonts w:ascii="GHEA Grapalat" w:hAnsi="GHEA Grapalat" w:cs="Sylfaen"/>
          <w:sz w:val="20"/>
          <w:lang w:val="ru-RU"/>
        </w:rPr>
        <w:t>կողմից</w:t>
      </w:r>
      <w:r w:rsidRPr="00DE1E5A">
        <w:rPr>
          <w:rFonts w:ascii="GHEA Grapalat" w:hAnsi="GHEA Grapalat" w:cs="Sylfaen"/>
          <w:sz w:val="20"/>
          <w:lang w:val="af-ZA"/>
        </w:rPr>
        <w:t xml:space="preserve"> </w:t>
      </w:r>
      <w:r w:rsidRPr="00DE1E5A">
        <w:rPr>
          <w:rFonts w:ascii="GHEA Grapalat" w:hAnsi="GHEA Grapalat" w:cs="Sylfaen"/>
          <w:sz w:val="20"/>
          <w:lang w:val="ru-RU"/>
        </w:rPr>
        <w:t>էլեկտրոնային</w:t>
      </w:r>
      <w:r w:rsidRPr="00DE1E5A">
        <w:rPr>
          <w:rFonts w:ascii="GHEA Grapalat" w:hAnsi="GHEA Grapalat" w:cs="Sylfaen"/>
          <w:sz w:val="20"/>
          <w:lang w:val="af-ZA"/>
        </w:rPr>
        <w:t xml:space="preserve"> </w:t>
      </w:r>
      <w:r w:rsidRPr="00DE1E5A">
        <w:rPr>
          <w:rFonts w:ascii="GHEA Grapalat" w:hAnsi="GHEA Grapalat" w:cs="Sylfaen"/>
          <w:sz w:val="20"/>
          <w:lang w:val="ru-RU"/>
        </w:rPr>
        <w:t>ծանուցումներն</w:t>
      </w:r>
      <w:r w:rsidRPr="00DE1E5A">
        <w:rPr>
          <w:rFonts w:ascii="GHEA Grapalat" w:hAnsi="GHEA Grapalat" w:cs="Sylfaen"/>
          <w:sz w:val="20"/>
          <w:lang w:val="af-ZA"/>
        </w:rPr>
        <w:t xml:space="preserve"> </w:t>
      </w:r>
      <w:r w:rsidRPr="00DE1E5A">
        <w:rPr>
          <w:rFonts w:ascii="GHEA Grapalat" w:hAnsi="GHEA Grapalat" w:cs="Sylfaen"/>
          <w:sz w:val="20"/>
          <w:lang w:val="ru-RU"/>
        </w:rPr>
        <w:t>ուղարկվում</w:t>
      </w:r>
      <w:r w:rsidRPr="00DE1E5A">
        <w:rPr>
          <w:rFonts w:ascii="GHEA Grapalat" w:hAnsi="GHEA Grapalat" w:cs="Sylfaen"/>
          <w:sz w:val="20"/>
          <w:lang w:val="af-ZA"/>
        </w:rPr>
        <w:t xml:space="preserve"> </w:t>
      </w:r>
      <w:r w:rsidRPr="00DE1E5A">
        <w:rPr>
          <w:rFonts w:ascii="GHEA Grapalat" w:hAnsi="GHEA Grapalat" w:cs="Sylfaen"/>
          <w:sz w:val="20"/>
          <w:lang w:val="ru-RU"/>
        </w:rPr>
        <w:t>են</w:t>
      </w:r>
      <w:r w:rsidRPr="00DE1E5A">
        <w:rPr>
          <w:rFonts w:ascii="GHEA Grapalat" w:hAnsi="GHEA Grapalat" w:cs="Sylfaen"/>
          <w:sz w:val="20"/>
          <w:lang w:val="af-ZA"/>
        </w:rPr>
        <w:t xml:space="preserve"> </w:t>
      </w:r>
      <w:r w:rsidRPr="00DE1E5A">
        <w:rPr>
          <w:rFonts w:ascii="GHEA Grapalat" w:hAnsi="GHEA Grapalat" w:cs="Sylfaen"/>
          <w:sz w:val="20"/>
          <w:lang w:val="ru-RU"/>
        </w:rPr>
        <w:t>համակարգի</w:t>
      </w:r>
      <w:r w:rsidRPr="00DE1E5A">
        <w:rPr>
          <w:rFonts w:ascii="GHEA Grapalat" w:hAnsi="GHEA Grapalat" w:cs="Sylfaen"/>
          <w:sz w:val="20"/>
          <w:lang w:val="af-ZA"/>
        </w:rPr>
        <w:t xml:space="preserve"> </w:t>
      </w:r>
      <w:r w:rsidRPr="00DE1E5A">
        <w:rPr>
          <w:rFonts w:ascii="GHEA Grapalat" w:hAnsi="GHEA Grapalat" w:cs="Sylfaen"/>
          <w:sz w:val="20"/>
          <w:lang w:val="ru-RU"/>
        </w:rPr>
        <w:t>միջոցով</w:t>
      </w:r>
      <w:r w:rsidRPr="00DE1E5A">
        <w:rPr>
          <w:rFonts w:ascii="GHEA Grapalat" w:hAnsi="GHEA Grapalat" w:cs="Sylfaen"/>
          <w:sz w:val="20"/>
          <w:lang w:val="af-ZA"/>
        </w:rPr>
        <w:t xml:space="preserve">, </w:t>
      </w:r>
      <w:r w:rsidRPr="00DE1E5A">
        <w:rPr>
          <w:rFonts w:ascii="GHEA Grapalat" w:hAnsi="GHEA Grapalat" w:cs="Sylfaen"/>
          <w:sz w:val="20"/>
          <w:lang w:val="ru-RU"/>
        </w:rPr>
        <w:t>իսկ</w:t>
      </w:r>
      <w:r w:rsidRPr="00DE1E5A">
        <w:rPr>
          <w:rFonts w:ascii="GHEA Grapalat" w:hAnsi="GHEA Grapalat" w:cs="Sylfaen"/>
          <w:sz w:val="20"/>
          <w:lang w:val="af-ZA"/>
        </w:rPr>
        <w:t xml:space="preserve"> </w:t>
      </w:r>
      <w:r w:rsidRPr="00DE1E5A">
        <w:rPr>
          <w:rFonts w:ascii="GHEA Grapalat" w:hAnsi="GHEA Grapalat" w:cs="Sylfaen"/>
          <w:sz w:val="20"/>
          <w:lang w:val="ru-RU"/>
        </w:rPr>
        <w:t>մասնակցի</w:t>
      </w:r>
      <w:r w:rsidRPr="00DE1E5A">
        <w:rPr>
          <w:rFonts w:ascii="GHEA Grapalat" w:hAnsi="GHEA Grapalat" w:cs="Sylfaen"/>
          <w:sz w:val="20"/>
          <w:lang w:val="af-ZA"/>
        </w:rPr>
        <w:t xml:space="preserve"> </w:t>
      </w:r>
      <w:r w:rsidRPr="00DE1E5A">
        <w:rPr>
          <w:rFonts w:ascii="GHEA Grapalat" w:hAnsi="GHEA Grapalat" w:cs="Sylfaen"/>
          <w:sz w:val="20"/>
          <w:lang w:val="ru-RU"/>
        </w:rPr>
        <w:t>կողմից</w:t>
      </w:r>
      <w:r w:rsidRPr="00DE1E5A">
        <w:rPr>
          <w:rFonts w:ascii="GHEA Grapalat" w:hAnsi="GHEA Grapalat" w:cs="Sylfaen"/>
          <w:sz w:val="20"/>
          <w:lang w:val="af-ZA"/>
        </w:rPr>
        <w:t xml:space="preserve">` </w:t>
      </w:r>
      <w:r w:rsidRPr="00DE1E5A">
        <w:rPr>
          <w:rFonts w:ascii="GHEA Grapalat" w:hAnsi="GHEA Grapalat" w:cs="Sylfaen"/>
          <w:sz w:val="20"/>
          <w:lang w:val="ru-RU"/>
        </w:rPr>
        <w:t>իր</w:t>
      </w:r>
      <w:r w:rsidRPr="00DE1E5A">
        <w:rPr>
          <w:rFonts w:ascii="GHEA Grapalat" w:hAnsi="GHEA Grapalat" w:cs="Sylfaen"/>
          <w:sz w:val="20"/>
          <w:lang w:val="af-ZA"/>
        </w:rPr>
        <w:t xml:space="preserve"> </w:t>
      </w:r>
      <w:r w:rsidRPr="00DE1E5A">
        <w:rPr>
          <w:rFonts w:ascii="GHEA Grapalat" w:hAnsi="GHEA Grapalat" w:cs="Sylfaen"/>
          <w:sz w:val="20"/>
          <w:lang w:val="ru-RU"/>
        </w:rPr>
        <w:t>հայտում</w:t>
      </w:r>
      <w:r w:rsidRPr="00DE1E5A">
        <w:rPr>
          <w:rFonts w:ascii="GHEA Grapalat" w:hAnsi="GHEA Grapalat" w:cs="Sylfaen"/>
          <w:sz w:val="20"/>
          <w:lang w:val="af-ZA"/>
        </w:rPr>
        <w:t xml:space="preserve"> </w:t>
      </w:r>
      <w:r w:rsidRPr="00DE1E5A">
        <w:rPr>
          <w:rFonts w:ascii="GHEA Grapalat" w:hAnsi="GHEA Grapalat" w:cs="Sylfaen"/>
          <w:sz w:val="20"/>
          <w:lang w:val="ru-RU"/>
        </w:rPr>
        <w:t>նշված</w:t>
      </w:r>
      <w:r w:rsidRPr="00DE1E5A">
        <w:rPr>
          <w:rFonts w:ascii="GHEA Grapalat" w:hAnsi="GHEA Grapalat" w:cs="Sylfaen"/>
          <w:sz w:val="20"/>
          <w:lang w:val="af-ZA"/>
        </w:rPr>
        <w:t xml:space="preserve"> </w:t>
      </w:r>
      <w:r w:rsidRPr="00DE1E5A">
        <w:rPr>
          <w:rFonts w:ascii="GHEA Grapalat" w:hAnsi="GHEA Grapalat" w:cs="Sylfaen"/>
          <w:sz w:val="20"/>
          <w:lang w:val="ru-RU"/>
        </w:rPr>
        <w:t>էլեկտրոնային</w:t>
      </w:r>
      <w:r w:rsidRPr="00DE1E5A">
        <w:rPr>
          <w:rFonts w:ascii="GHEA Grapalat" w:hAnsi="GHEA Grapalat" w:cs="Sylfaen"/>
          <w:sz w:val="20"/>
          <w:lang w:val="af-ZA"/>
        </w:rPr>
        <w:t xml:space="preserve"> </w:t>
      </w:r>
      <w:r w:rsidRPr="00DE1E5A">
        <w:rPr>
          <w:rFonts w:ascii="GHEA Grapalat" w:hAnsi="GHEA Grapalat" w:cs="Sylfaen"/>
          <w:sz w:val="20"/>
          <w:lang w:val="ru-RU"/>
        </w:rPr>
        <w:t>փոստից</w:t>
      </w:r>
      <w:r w:rsidRPr="00DE1E5A">
        <w:rPr>
          <w:rFonts w:ascii="GHEA Grapalat" w:hAnsi="GHEA Grapalat" w:cs="Sylfaen"/>
          <w:sz w:val="20"/>
          <w:lang w:val="af-ZA"/>
        </w:rPr>
        <w:t xml:space="preserve"> </w:t>
      </w:r>
      <w:r w:rsidRPr="00DE1E5A">
        <w:rPr>
          <w:rFonts w:ascii="GHEA Grapalat" w:hAnsi="GHEA Grapalat" w:cs="Sylfaen"/>
          <w:sz w:val="20"/>
          <w:lang w:val="ru-RU"/>
        </w:rPr>
        <w:t>սույն</w:t>
      </w:r>
      <w:r w:rsidRPr="00DE1E5A">
        <w:rPr>
          <w:rFonts w:ascii="GHEA Grapalat" w:hAnsi="GHEA Grapalat" w:cs="Sylfaen"/>
          <w:sz w:val="20"/>
          <w:lang w:val="af-ZA"/>
        </w:rPr>
        <w:t xml:space="preserve"> </w:t>
      </w:r>
      <w:r w:rsidRPr="00DE1E5A">
        <w:rPr>
          <w:rFonts w:ascii="GHEA Grapalat" w:hAnsi="GHEA Grapalat" w:cs="Sylfaen"/>
          <w:sz w:val="20"/>
          <w:lang w:val="ru-RU"/>
        </w:rPr>
        <w:t>հրավերում</w:t>
      </w:r>
      <w:r w:rsidRPr="00DE1E5A">
        <w:rPr>
          <w:rFonts w:ascii="GHEA Grapalat" w:hAnsi="GHEA Grapalat" w:cs="Sylfaen"/>
          <w:sz w:val="20"/>
          <w:lang w:val="af-ZA"/>
        </w:rPr>
        <w:t xml:space="preserve"> </w:t>
      </w:r>
      <w:r w:rsidRPr="00DE1E5A">
        <w:rPr>
          <w:rFonts w:ascii="GHEA Grapalat" w:hAnsi="GHEA Grapalat" w:cs="Sylfaen"/>
          <w:sz w:val="20"/>
          <w:lang w:val="ru-RU"/>
        </w:rPr>
        <w:t>նշված</w:t>
      </w:r>
      <w:r w:rsidRPr="00DE1E5A">
        <w:rPr>
          <w:rFonts w:ascii="GHEA Grapalat" w:hAnsi="GHEA Grapalat" w:cs="Sylfaen"/>
          <w:sz w:val="20"/>
          <w:lang w:val="af-ZA"/>
        </w:rPr>
        <w:t xml:space="preserve">` </w:t>
      </w:r>
      <w:r w:rsidRPr="00DE1E5A">
        <w:rPr>
          <w:rFonts w:ascii="GHEA Grapalat" w:hAnsi="GHEA Grapalat" w:cs="Sylfaen"/>
          <w:sz w:val="20"/>
          <w:lang w:val="ru-RU"/>
        </w:rPr>
        <w:t>հանձնաժողովի</w:t>
      </w:r>
      <w:r w:rsidRPr="00DE1E5A">
        <w:rPr>
          <w:rFonts w:ascii="GHEA Grapalat" w:hAnsi="GHEA Grapalat" w:cs="Sylfaen"/>
          <w:sz w:val="20"/>
          <w:lang w:val="af-ZA"/>
        </w:rPr>
        <w:t xml:space="preserve"> </w:t>
      </w:r>
      <w:r w:rsidRPr="00DE1E5A">
        <w:rPr>
          <w:rFonts w:ascii="GHEA Grapalat" w:hAnsi="GHEA Grapalat" w:cs="Sylfaen"/>
          <w:sz w:val="20"/>
          <w:lang w:val="ru-RU"/>
        </w:rPr>
        <w:t>քարտուղարի</w:t>
      </w:r>
      <w:r w:rsidRPr="00DE1E5A">
        <w:rPr>
          <w:rFonts w:ascii="GHEA Grapalat" w:hAnsi="GHEA Grapalat" w:cs="Sylfaen"/>
          <w:sz w:val="20"/>
          <w:lang w:val="af-ZA"/>
        </w:rPr>
        <w:t xml:space="preserve"> </w:t>
      </w:r>
      <w:r w:rsidRPr="00DE1E5A">
        <w:rPr>
          <w:rFonts w:ascii="GHEA Grapalat" w:hAnsi="GHEA Grapalat" w:cs="Sylfaen"/>
          <w:sz w:val="20"/>
          <w:lang w:val="ru-RU"/>
        </w:rPr>
        <w:t>էլեկտրոնային</w:t>
      </w:r>
      <w:r w:rsidRPr="00DE1E5A">
        <w:rPr>
          <w:rFonts w:ascii="GHEA Grapalat" w:hAnsi="GHEA Grapalat" w:cs="Sylfaen"/>
          <w:sz w:val="20"/>
          <w:lang w:val="af-ZA"/>
        </w:rPr>
        <w:t xml:space="preserve"> </w:t>
      </w:r>
      <w:r w:rsidRPr="00DE1E5A">
        <w:rPr>
          <w:rFonts w:ascii="GHEA Grapalat" w:hAnsi="GHEA Grapalat" w:cs="Sylfaen"/>
          <w:sz w:val="20"/>
          <w:lang w:val="ru-RU"/>
        </w:rPr>
        <w:t>փոստին</w:t>
      </w:r>
      <w:r w:rsidRPr="00DE1E5A">
        <w:rPr>
          <w:rFonts w:ascii="GHEA Grapalat" w:hAnsi="GHEA Grapalat" w:cs="Sylfaen"/>
          <w:sz w:val="20"/>
          <w:lang w:val="af-ZA"/>
        </w:rPr>
        <w:t xml:space="preserve"> </w:t>
      </w:r>
      <w:r w:rsidRPr="00DE1E5A">
        <w:rPr>
          <w:rFonts w:ascii="GHEA Grapalat" w:hAnsi="GHEA Grapalat"/>
          <w:sz w:val="20"/>
          <w:szCs w:val="20"/>
          <w:lang w:val="af-ZA"/>
        </w:rPr>
        <w:t>ուղարկվելու միջոցով:</w:t>
      </w:r>
      <w:r w:rsidRPr="00DE1E5A">
        <w:rPr>
          <w:rFonts w:ascii="GHEA Grapalat" w:hAnsi="GHEA Grapalat" w:cs="Sylfaen"/>
          <w:sz w:val="20"/>
          <w:lang w:val="af-ZA"/>
        </w:rPr>
        <w:t xml:space="preserve"> </w:t>
      </w:r>
    </w:p>
    <w:p w:rsidR="00C339E7" w:rsidRPr="00DE1E5A" w:rsidRDefault="00C339E7" w:rsidP="00C339E7">
      <w:pPr>
        <w:spacing w:after="0" w:line="240" w:lineRule="auto"/>
        <w:ind w:firstLine="567"/>
        <w:jc w:val="both"/>
        <w:rPr>
          <w:rFonts w:ascii="GHEA Grapalat" w:hAnsi="GHEA Grapalat"/>
          <w:sz w:val="20"/>
          <w:szCs w:val="20"/>
          <w:lang w:val="af-ZA"/>
        </w:rPr>
      </w:pPr>
      <w:r w:rsidRPr="00DE1E5A">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rsidR="00C339E7" w:rsidRPr="00DE1E5A" w:rsidRDefault="00C339E7" w:rsidP="00C339E7">
      <w:pPr>
        <w:pStyle w:val="BodyTextIndent2"/>
        <w:spacing w:line="240" w:lineRule="auto"/>
        <w:ind w:firstLine="567"/>
        <w:rPr>
          <w:rFonts w:ascii="GHEA Grapalat" w:hAnsi="GHEA Grapalat" w:cs="Sylfaen"/>
          <w:szCs w:val="24"/>
        </w:rPr>
      </w:pPr>
      <w:r w:rsidRPr="00DE1E5A">
        <w:rPr>
          <w:rFonts w:ascii="GHEA Grapalat" w:hAnsi="GHEA Grapalat" w:cs="Sylfaen"/>
          <w:szCs w:val="24"/>
          <w:lang w:val="ru-RU"/>
        </w:rPr>
        <w:t>Հայաստանի</w:t>
      </w:r>
      <w:r w:rsidRPr="00DE1E5A">
        <w:rPr>
          <w:rFonts w:ascii="GHEA Grapalat" w:hAnsi="GHEA Grapalat" w:cs="Sylfaen"/>
          <w:szCs w:val="24"/>
        </w:rPr>
        <w:t xml:space="preserve"> </w:t>
      </w:r>
      <w:r w:rsidRPr="00DE1E5A">
        <w:rPr>
          <w:rFonts w:ascii="GHEA Grapalat" w:hAnsi="GHEA Grapalat" w:cs="Sylfaen"/>
          <w:szCs w:val="24"/>
          <w:lang w:val="ru-RU"/>
        </w:rPr>
        <w:t>Հանրապետության</w:t>
      </w:r>
      <w:r w:rsidRPr="00DE1E5A">
        <w:rPr>
          <w:rFonts w:ascii="GHEA Grapalat" w:hAnsi="GHEA Grapalat" w:cs="Sylfaen"/>
          <w:szCs w:val="24"/>
        </w:rPr>
        <w:t xml:space="preserve"> </w:t>
      </w:r>
      <w:r w:rsidRPr="00DE1E5A">
        <w:rPr>
          <w:rFonts w:ascii="GHEA Grapalat" w:hAnsi="GHEA Grapalat" w:cs="Sylfaen"/>
          <w:szCs w:val="24"/>
          <w:lang w:val="ru-RU"/>
        </w:rPr>
        <w:t>ռեզիդենտ</w:t>
      </w:r>
      <w:r w:rsidRPr="00DE1E5A">
        <w:rPr>
          <w:rFonts w:ascii="GHEA Grapalat" w:hAnsi="GHEA Grapalat" w:cs="Sylfaen"/>
          <w:szCs w:val="24"/>
        </w:rPr>
        <w:t xml:space="preserve"> </w:t>
      </w:r>
      <w:r w:rsidRPr="00DE1E5A">
        <w:rPr>
          <w:rFonts w:ascii="GHEA Grapalat" w:hAnsi="GHEA Grapalat" w:cs="Sylfaen"/>
          <w:szCs w:val="24"/>
          <w:lang w:val="ru-RU"/>
        </w:rPr>
        <w:t>հանդիսացող</w:t>
      </w:r>
      <w:r w:rsidRPr="00DE1E5A">
        <w:rPr>
          <w:rFonts w:ascii="GHEA Grapalat" w:hAnsi="GHEA Grapalat" w:cs="Sylfaen"/>
          <w:szCs w:val="24"/>
        </w:rPr>
        <w:t xml:space="preserve"> </w:t>
      </w:r>
      <w:r w:rsidRPr="00DE1E5A">
        <w:rPr>
          <w:rFonts w:ascii="GHEA Grapalat" w:hAnsi="GHEA Grapalat" w:cs="Sylfaen"/>
          <w:szCs w:val="24"/>
          <w:lang w:val="ru-RU"/>
        </w:rPr>
        <w:t>մասնա</w:t>
      </w:r>
      <w:r w:rsidRPr="00DE1E5A">
        <w:rPr>
          <w:rFonts w:ascii="GHEA Grapalat" w:hAnsi="GHEA Grapalat" w:cs="Sylfaen"/>
          <w:szCs w:val="24"/>
        </w:rPr>
        <w:softHyphen/>
      </w:r>
      <w:r w:rsidRPr="00DE1E5A">
        <w:rPr>
          <w:rFonts w:ascii="GHEA Grapalat" w:hAnsi="GHEA Grapalat" w:cs="Sylfaen"/>
          <w:szCs w:val="24"/>
          <w:lang w:val="ru-RU"/>
        </w:rPr>
        <w:t>կիցներ</w:t>
      </w:r>
      <w:r w:rsidRPr="00DE1E5A">
        <w:rPr>
          <w:rFonts w:ascii="GHEA Grapalat" w:hAnsi="GHEA Grapalat" w:cs="Sylfaen"/>
          <w:szCs w:val="24"/>
          <w:lang w:val="en-US"/>
        </w:rPr>
        <w:t>ը</w:t>
      </w:r>
      <w:r w:rsidRPr="00DE1E5A">
        <w:rPr>
          <w:rFonts w:ascii="GHEA Grapalat" w:hAnsi="GHEA Grapalat" w:cs="Sylfaen"/>
          <w:szCs w:val="24"/>
        </w:rPr>
        <w:t xml:space="preserve"> </w:t>
      </w:r>
      <w:r w:rsidRPr="00DE1E5A">
        <w:rPr>
          <w:rFonts w:ascii="GHEA Grapalat" w:hAnsi="GHEA Grapalat" w:cs="Sylfaen"/>
          <w:szCs w:val="24"/>
          <w:lang w:val="en-US"/>
        </w:rPr>
        <w:t>հայտում</w:t>
      </w:r>
      <w:r w:rsidRPr="00DE1E5A">
        <w:rPr>
          <w:rFonts w:ascii="GHEA Grapalat" w:hAnsi="GHEA Grapalat" w:cs="Sylfaen"/>
          <w:szCs w:val="24"/>
        </w:rPr>
        <w:t xml:space="preserve"> </w:t>
      </w:r>
      <w:r w:rsidRPr="00DE1E5A">
        <w:rPr>
          <w:rFonts w:ascii="GHEA Grapalat" w:hAnsi="GHEA Grapalat" w:cs="Sylfaen"/>
          <w:szCs w:val="24"/>
          <w:lang w:val="en-US"/>
        </w:rPr>
        <w:t>ներառվող</w:t>
      </w:r>
      <w:r w:rsidRPr="00DE1E5A">
        <w:rPr>
          <w:rFonts w:ascii="GHEA Grapalat" w:hAnsi="GHEA Grapalat" w:cs="Sylfaen"/>
          <w:szCs w:val="24"/>
        </w:rPr>
        <w:t xml:space="preserve">` </w:t>
      </w:r>
      <w:r w:rsidRPr="00DE1E5A">
        <w:rPr>
          <w:rFonts w:ascii="GHEA Grapalat" w:hAnsi="GHEA Grapalat" w:cs="Sylfaen"/>
          <w:szCs w:val="24"/>
          <w:lang w:val="en-US"/>
        </w:rPr>
        <w:t>իրենց</w:t>
      </w:r>
      <w:r w:rsidRPr="00DE1E5A">
        <w:rPr>
          <w:rFonts w:ascii="GHEA Grapalat" w:hAnsi="GHEA Grapalat" w:cs="Sylfaen"/>
          <w:szCs w:val="24"/>
        </w:rPr>
        <w:t xml:space="preserve"> </w:t>
      </w:r>
      <w:r w:rsidRPr="00DE1E5A">
        <w:rPr>
          <w:rFonts w:ascii="GHEA Grapalat" w:hAnsi="GHEA Grapalat" w:cs="Sylfaen"/>
          <w:szCs w:val="24"/>
          <w:lang w:val="en-US"/>
        </w:rPr>
        <w:t>կողմից</w:t>
      </w:r>
      <w:r w:rsidRPr="00DE1E5A">
        <w:rPr>
          <w:rFonts w:ascii="GHEA Grapalat" w:hAnsi="GHEA Grapalat" w:cs="Sylfaen"/>
          <w:szCs w:val="24"/>
        </w:rPr>
        <w:t xml:space="preserve"> </w:t>
      </w:r>
      <w:r w:rsidRPr="00DE1E5A">
        <w:rPr>
          <w:rFonts w:ascii="GHEA Grapalat" w:hAnsi="GHEA Grapalat" w:cs="Sylfaen"/>
          <w:szCs w:val="24"/>
          <w:lang w:val="en-US"/>
        </w:rPr>
        <w:t>հաստատվող</w:t>
      </w:r>
      <w:r w:rsidRPr="00DE1E5A">
        <w:rPr>
          <w:rFonts w:ascii="GHEA Grapalat" w:hAnsi="GHEA Grapalat" w:cs="Sylfaen"/>
          <w:szCs w:val="24"/>
        </w:rPr>
        <w:t xml:space="preserve">  </w:t>
      </w:r>
      <w:r w:rsidRPr="00DE1E5A">
        <w:rPr>
          <w:rFonts w:ascii="GHEA Grapalat" w:hAnsi="GHEA Grapalat" w:cs="Sylfaen"/>
          <w:szCs w:val="24"/>
          <w:lang w:val="ru-RU"/>
        </w:rPr>
        <w:t>փաստա</w:t>
      </w:r>
      <w:r w:rsidRPr="00DE1E5A">
        <w:rPr>
          <w:rFonts w:ascii="GHEA Grapalat" w:hAnsi="GHEA Grapalat" w:cs="Sylfaen"/>
          <w:szCs w:val="24"/>
        </w:rPr>
        <w:softHyphen/>
      </w:r>
      <w:r w:rsidRPr="00DE1E5A">
        <w:rPr>
          <w:rFonts w:ascii="GHEA Grapalat" w:hAnsi="GHEA Grapalat" w:cs="Sylfaen"/>
          <w:szCs w:val="24"/>
          <w:lang w:val="ru-RU"/>
        </w:rPr>
        <w:t>թղթերը</w:t>
      </w:r>
      <w:r w:rsidRPr="00DE1E5A">
        <w:rPr>
          <w:rFonts w:ascii="GHEA Grapalat" w:hAnsi="GHEA Grapalat" w:cs="Sylfaen"/>
          <w:szCs w:val="24"/>
        </w:rPr>
        <w:t xml:space="preserve"> </w:t>
      </w:r>
      <w:r w:rsidRPr="00DE1E5A">
        <w:rPr>
          <w:rFonts w:ascii="GHEA Grapalat" w:hAnsi="GHEA Grapalat" w:cs="Sylfaen"/>
          <w:szCs w:val="24"/>
          <w:lang w:val="ru-RU"/>
        </w:rPr>
        <w:t>հաստատում</w:t>
      </w:r>
      <w:r w:rsidRPr="00DE1E5A">
        <w:rPr>
          <w:rFonts w:ascii="GHEA Grapalat" w:hAnsi="GHEA Grapalat" w:cs="Sylfaen"/>
          <w:szCs w:val="24"/>
        </w:rPr>
        <w:t xml:space="preserve"> </w:t>
      </w:r>
      <w:r w:rsidRPr="00DE1E5A">
        <w:rPr>
          <w:rFonts w:ascii="GHEA Grapalat" w:hAnsi="GHEA Grapalat" w:cs="Sylfaen"/>
          <w:szCs w:val="24"/>
          <w:lang w:val="ru-RU"/>
        </w:rPr>
        <w:t>են</w:t>
      </w:r>
      <w:r w:rsidRPr="00DE1E5A">
        <w:rPr>
          <w:rFonts w:ascii="GHEA Grapalat" w:hAnsi="GHEA Grapalat" w:cs="Sylfaen"/>
          <w:szCs w:val="24"/>
        </w:rPr>
        <w:t xml:space="preserve"> </w:t>
      </w:r>
      <w:r w:rsidRPr="00DE1E5A">
        <w:rPr>
          <w:rFonts w:ascii="GHEA Grapalat" w:hAnsi="GHEA Grapalat" w:cs="Sylfaen"/>
          <w:szCs w:val="24"/>
          <w:lang w:val="ru-RU"/>
        </w:rPr>
        <w:t>էլեկտրոնային</w:t>
      </w:r>
      <w:r w:rsidRPr="00DE1E5A">
        <w:rPr>
          <w:rFonts w:ascii="GHEA Grapalat" w:hAnsi="GHEA Grapalat" w:cs="Sylfaen"/>
          <w:szCs w:val="24"/>
        </w:rPr>
        <w:t xml:space="preserve"> </w:t>
      </w:r>
      <w:r w:rsidRPr="00DE1E5A">
        <w:rPr>
          <w:rFonts w:ascii="GHEA Grapalat" w:hAnsi="GHEA Grapalat" w:cs="Sylfaen"/>
          <w:szCs w:val="24"/>
          <w:lang w:val="ru-RU"/>
        </w:rPr>
        <w:t>թվային</w:t>
      </w:r>
      <w:r w:rsidRPr="00DE1E5A">
        <w:rPr>
          <w:rFonts w:ascii="GHEA Grapalat" w:hAnsi="GHEA Grapalat" w:cs="Sylfaen"/>
          <w:szCs w:val="24"/>
        </w:rPr>
        <w:t xml:space="preserve"> </w:t>
      </w:r>
      <w:r w:rsidRPr="00DE1E5A">
        <w:rPr>
          <w:rFonts w:ascii="GHEA Grapalat" w:hAnsi="GHEA Grapalat" w:cs="Sylfaen"/>
          <w:szCs w:val="24"/>
          <w:lang w:val="ru-RU"/>
        </w:rPr>
        <w:t>ստորագրությամբ</w:t>
      </w:r>
      <w:r w:rsidRPr="00DE1E5A">
        <w:rPr>
          <w:rFonts w:ascii="GHEA Grapalat" w:hAnsi="GHEA Grapalat" w:cs="Sylfaen"/>
          <w:szCs w:val="24"/>
        </w:rPr>
        <w:t xml:space="preserve">, </w:t>
      </w:r>
      <w:r w:rsidRPr="00DE1E5A">
        <w:rPr>
          <w:rFonts w:ascii="GHEA Grapalat" w:hAnsi="GHEA Grapalat" w:cs="Sylfaen"/>
          <w:szCs w:val="24"/>
          <w:lang w:val="ru-RU"/>
        </w:rPr>
        <w:t>իսկ</w:t>
      </w:r>
      <w:r w:rsidRPr="00DE1E5A">
        <w:rPr>
          <w:rFonts w:ascii="GHEA Grapalat" w:hAnsi="GHEA Grapalat" w:cs="Sylfaen"/>
          <w:szCs w:val="24"/>
        </w:rPr>
        <w:t xml:space="preserve"> </w:t>
      </w:r>
      <w:r w:rsidRPr="00DE1E5A">
        <w:rPr>
          <w:rFonts w:ascii="GHEA Grapalat" w:hAnsi="GHEA Grapalat" w:cs="Sylfaen"/>
          <w:szCs w:val="24"/>
          <w:lang w:val="ru-RU"/>
        </w:rPr>
        <w:t>Հայաստանի</w:t>
      </w:r>
      <w:r w:rsidRPr="00DE1E5A">
        <w:rPr>
          <w:rFonts w:ascii="GHEA Grapalat" w:hAnsi="GHEA Grapalat" w:cs="Sylfaen"/>
          <w:szCs w:val="24"/>
        </w:rPr>
        <w:t xml:space="preserve"> </w:t>
      </w:r>
      <w:r w:rsidRPr="00DE1E5A">
        <w:rPr>
          <w:rFonts w:ascii="GHEA Grapalat" w:hAnsi="GHEA Grapalat" w:cs="Sylfaen"/>
          <w:szCs w:val="24"/>
          <w:lang w:val="ru-RU"/>
        </w:rPr>
        <w:t>Հանրա</w:t>
      </w:r>
      <w:r w:rsidRPr="00DE1E5A">
        <w:rPr>
          <w:rFonts w:ascii="GHEA Grapalat" w:hAnsi="GHEA Grapalat" w:cs="Sylfaen"/>
          <w:szCs w:val="24"/>
        </w:rPr>
        <w:softHyphen/>
      </w:r>
      <w:r w:rsidRPr="00DE1E5A">
        <w:rPr>
          <w:rFonts w:ascii="GHEA Grapalat" w:hAnsi="GHEA Grapalat" w:cs="Sylfaen"/>
          <w:szCs w:val="24"/>
          <w:lang w:val="ru-RU"/>
        </w:rPr>
        <w:t>պետության</w:t>
      </w:r>
      <w:r w:rsidRPr="00DE1E5A">
        <w:rPr>
          <w:rFonts w:ascii="GHEA Grapalat" w:hAnsi="GHEA Grapalat" w:cs="Sylfaen"/>
          <w:szCs w:val="24"/>
        </w:rPr>
        <w:t xml:space="preserve"> </w:t>
      </w:r>
      <w:r w:rsidRPr="00DE1E5A">
        <w:rPr>
          <w:rFonts w:ascii="GHEA Grapalat" w:hAnsi="GHEA Grapalat" w:cs="Sylfaen"/>
          <w:szCs w:val="24"/>
          <w:lang w:val="ru-RU"/>
        </w:rPr>
        <w:t>ռեզիդենտ</w:t>
      </w:r>
      <w:r w:rsidRPr="00DE1E5A">
        <w:rPr>
          <w:rFonts w:ascii="GHEA Grapalat" w:hAnsi="GHEA Grapalat" w:cs="Sylfaen"/>
          <w:szCs w:val="24"/>
        </w:rPr>
        <w:t xml:space="preserve"> </w:t>
      </w:r>
      <w:r w:rsidRPr="00DE1E5A">
        <w:rPr>
          <w:rFonts w:ascii="GHEA Grapalat" w:hAnsi="GHEA Grapalat" w:cs="Sylfaen"/>
          <w:szCs w:val="24"/>
          <w:lang w:val="ru-RU"/>
        </w:rPr>
        <w:t>չհանդիսացող</w:t>
      </w:r>
      <w:r w:rsidRPr="00DE1E5A">
        <w:rPr>
          <w:rFonts w:ascii="GHEA Grapalat" w:hAnsi="GHEA Grapalat" w:cs="Sylfaen"/>
          <w:szCs w:val="24"/>
        </w:rPr>
        <w:t xml:space="preserve"> </w:t>
      </w:r>
      <w:r w:rsidRPr="00DE1E5A">
        <w:rPr>
          <w:rFonts w:ascii="GHEA Grapalat" w:hAnsi="GHEA Grapalat" w:cs="Sylfaen"/>
          <w:szCs w:val="24"/>
          <w:lang w:val="ru-RU"/>
        </w:rPr>
        <w:t>մասնակիցներ</w:t>
      </w:r>
      <w:r w:rsidRPr="00DE1E5A">
        <w:rPr>
          <w:rFonts w:ascii="GHEA Grapalat" w:hAnsi="GHEA Grapalat" w:cs="Sylfaen"/>
          <w:szCs w:val="24"/>
          <w:lang w:val="en-US"/>
        </w:rPr>
        <w:t>ը</w:t>
      </w:r>
      <w:r w:rsidRPr="00DE1E5A">
        <w:rPr>
          <w:rFonts w:ascii="GHEA Grapalat" w:hAnsi="GHEA Grapalat" w:cs="Sylfaen"/>
          <w:szCs w:val="24"/>
        </w:rPr>
        <w:t xml:space="preserve">` այդ </w:t>
      </w:r>
      <w:r w:rsidRPr="00DE1E5A">
        <w:rPr>
          <w:rFonts w:ascii="GHEA Grapalat" w:hAnsi="GHEA Grapalat" w:cs="Sylfaen"/>
          <w:szCs w:val="24"/>
          <w:lang w:val="ru-RU"/>
        </w:rPr>
        <w:t>փաստաթղթերը</w:t>
      </w:r>
      <w:r w:rsidRPr="00DE1E5A">
        <w:rPr>
          <w:rFonts w:ascii="GHEA Grapalat" w:hAnsi="GHEA Grapalat" w:cs="Sylfaen"/>
          <w:szCs w:val="24"/>
        </w:rPr>
        <w:t xml:space="preserve"> </w:t>
      </w:r>
      <w:r w:rsidRPr="00DE1E5A">
        <w:rPr>
          <w:rFonts w:ascii="GHEA Grapalat" w:hAnsi="GHEA Grapalat" w:cs="Sylfaen"/>
          <w:szCs w:val="24"/>
          <w:lang w:val="ru-RU"/>
        </w:rPr>
        <w:t>ներկայացնում</w:t>
      </w:r>
      <w:r w:rsidRPr="00DE1E5A">
        <w:rPr>
          <w:rFonts w:ascii="GHEA Grapalat" w:hAnsi="GHEA Grapalat" w:cs="Sylfaen"/>
          <w:szCs w:val="24"/>
        </w:rPr>
        <w:t xml:space="preserve"> </w:t>
      </w:r>
      <w:r w:rsidRPr="00DE1E5A">
        <w:rPr>
          <w:rFonts w:ascii="GHEA Grapalat" w:hAnsi="GHEA Grapalat" w:cs="Sylfaen"/>
          <w:szCs w:val="24"/>
          <w:lang w:val="ru-RU"/>
        </w:rPr>
        <w:t>են</w:t>
      </w:r>
      <w:r w:rsidRPr="00DE1E5A">
        <w:rPr>
          <w:rFonts w:ascii="GHEA Grapalat" w:hAnsi="GHEA Grapalat" w:cs="Sylfaen"/>
          <w:szCs w:val="24"/>
        </w:rPr>
        <w:t xml:space="preserve"> </w:t>
      </w:r>
      <w:r w:rsidRPr="00DE1E5A">
        <w:rPr>
          <w:rFonts w:ascii="GHEA Grapalat" w:hAnsi="GHEA Grapalat" w:cs="Sylfaen"/>
          <w:szCs w:val="24"/>
          <w:lang w:val="ru-RU"/>
        </w:rPr>
        <w:t>հաստատված</w:t>
      </w:r>
      <w:r w:rsidRPr="00DE1E5A">
        <w:rPr>
          <w:rFonts w:ascii="GHEA Grapalat" w:hAnsi="GHEA Grapalat" w:cs="Sylfaen"/>
          <w:szCs w:val="24"/>
        </w:rPr>
        <w:t xml:space="preserve"> </w:t>
      </w:r>
      <w:r w:rsidRPr="00DE1E5A">
        <w:rPr>
          <w:rFonts w:ascii="GHEA Grapalat" w:hAnsi="GHEA Grapalat" w:cs="Sylfaen"/>
          <w:szCs w:val="24"/>
          <w:lang w:val="ru-RU"/>
        </w:rPr>
        <w:t>բնօրինակ</w:t>
      </w:r>
      <w:r w:rsidRPr="00DE1E5A">
        <w:rPr>
          <w:rFonts w:ascii="GHEA Grapalat" w:hAnsi="GHEA Grapalat" w:cs="Sylfaen"/>
          <w:szCs w:val="24"/>
        </w:rPr>
        <w:t xml:space="preserve"> </w:t>
      </w:r>
      <w:r w:rsidRPr="00DE1E5A">
        <w:rPr>
          <w:rFonts w:ascii="GHEA Grapalat" w:hAnsi="GHEA Grapalat" w:cs="Sylfaen"/>
          <w:szCs w:val="24"/>
          <w:lang w:val="ru-RU"/>
        </w:rPr>
        <w:t>փաստաթղթից</w:t>
      </w:r>
      <w:r w:rsidRPr="00DE1E5A">
        <w:rPr>
          <w:rFonts w:ascii="GHEA Grapalat" w:hAnsi="GHEA Grapalat" w:cs="Sylfaen"/>
          <w:szCs w:val="24"/>
        </w:rPr>
        <w:t xml:space="preserve"> </w:t>
      </w:r>
      <w:r w:rsidRPr="00DE1E5A">
        <w:rPr>
          <w:rFonts w:ascii="GHEA Grapalat" w:hAnsi="GHEA Grapalat" w:cs="Sylfaen"/>
          <w:szCs w:val="24"/>
          <w:lang w:val="ru-RU"/>
        </w:rPr>
        <w:t>արտատպված</w:t>
      </w:r>
      <w:r w:rsidRPr="00DE1E5A">
        <w:rPr>
          <w:rFonts w:ascii="GHEA Grapalat" w:hAnsi="GHEA Grapalat" w:cs="Sylfaen"/>
          <w:szCs w:val="24"/>
        </w:rPr>
        <w:t xml:space="preserve"> (</w:t>
      </w:r>
      <w:r w:rsidRPr="00DE1E5A">
        <w:rPr>
          <w:rFonts w:ascii="GHEA Grapalat" w:hAnsi="GHEA Grapalat" w:cs="Sylfaen"/>
          <w:szCs w:val="24"/>
          <w:lang w:val="ru-RU"/>
        </w:rPr>
        <w:t>սկանավորված</w:t>
      </w:r>
      <w:r w:rsidRPr="00DE1E5A">
        <w:rPr>
          <w:rFonts w:ascii="GHEA Grapalat" w:hAnsi="GHEA Grapalat" w:cs="Sylfaen"/>
          <w:szCs w:val="24"/>
        </w:rPr>
        <w:t xml:space="preserve">) </w:t>
      </w:r>
      <w:r w:rsidRPr="00DE1E5A">
        <w:rPr>
          <w:rFonts w:ascii="GHEA Grapalat" w:hAnsi="GHEA Grapalat" w:cs="Sylfaen"/>
          <w:szCs w:val="24"/>
          <w:lang w:val="ru-RU"/>
        </w:rPr>
        <w:t>տարբերակով</w:t>
      </w:r>
      <w:r w:rsidRPr="00DE1E5A">
        <w:rPr>
          <w:rFonts w:ascii="GHEA Grapalat" w:hAnsi="GHEA Grapalat" w:cs="Sylfaen"/>
          <w:szCs w:val="24"/>
        </w:rPr>
        <w:t>:</w:t>
      </w:r>
    </w:p>
    <w:p w:rsidR="00C339E7" w:rsidRPr="00F67C25" w:rsidRDefault="00C339E7" w:rsidP="00C339E7">
      <w:pPr>
        <w:pStyle w:val="BodyTextIndent2"/>
        <w:spacing w:line="240" w:lineRule="auto"/>
        <w:ind w:firstLine="567"/>
        <w:rPr>
          <w:rFonts w:ascii="GHEA Grapalat" w:hAnsi="GHEA Grapalat" w:cs="Sylfaen"/>
          <w:szCs w:val="24"/>
        </w:rPr>
      </w:pPr>
      <w:r w:rsidRPr="00F67C25">
        <w:rPr>
          <w:rFonts w:ascii="GHEA Grapalat" w:hAnsi="GHEA Grapalat" w:cs="Sylfaen"/>
          <w:szCs w:val="24"/>
        </w:rPr>
        <w:t xml:space="preserve">Հայտում ներառվող՝ էլեկտրոնային թվային ստորագրությամբ հաստատվող փաստաթղթերը չեն կնքվում: </w:t>
      </w:r>
    </w:p>
    <w:p w:rsidR="00C339E7" w:rsidRPr="00DE1E5A" w:rsidRDefault="00C339E7" w:rsidP="00C339E7">
      <w:pPr>
        <w:pStyle w:val="BodyTextIndent2"/>
        <w:spacing w:line="240" w:lineRule="auto"/>
        <w:ind w:firstLine="567"/>
        <w:rPr>
          <w:rFonts w:ascii="GHEA Grapalat" w:hAnsi="GHEA Grapalat"/>
          <w:lang w:val="hy-AM"/>
        </w:rPr>
      </w:pPr>
      <w:r w:rsidRPr="00DE1E5A">
        <w:rPr>
          <w:rFonts w:ascii="GHEA Grapalat" w:hAnsi="GHEA Grapalat"/>
        </w:rPr>
        <w:t>7</w:t>
      </w:r>
      <w:r w:rsidRPr="00DE1E5A">
        <w:rPr>
          <w:rFonts w:ascii="GHEA Grapalat" w:hAnsi="GHEA Grapalat"/>
          <w:lang w:val="hy-AM"/>
        </w:rPr>
        <w:t>.</w:t>
      </w:r>
      <w:r w:rsidRPr="00DE1E5A">
        <w:rPr>
          <w:rFonts w:ascii="GHEA Grapalat" w:hAnsi="GHEA Grapalat" w:cs="Sylfaen"/>
        </w:rPr>
        <w:t>2</w:t>
      </w:r>
      <w:r>
        <w:rPr>
          <w:rFonts w:ascii="GHEA Grapalat" w:hAnsi="GHEA Grapalat" w:cs="Sylfaen"/>
        </w:rPr>
        <w:t>3</w:t>
      </w:r>
      <w:r w:rsidRPr="00DE1E5A">
        <w:rPr>
          <w:rFonts w:ascii="GHEA Grapalat" w:hAnsi="GHEA Grapalat" w:cs="Sylfaen"/>
        </w:rPr>
        <w:t xml:space="preserve"> Հայտերի</w:t>
      </w:r>
      <w:r w:rsidRPr="00DE1E5A">
        <w:rPr>
          <w:rFonts w:ascii="GHEA Grapalat" w:hAnsi="GHEA Grapalat" w:cs="Arial"/>
        </w:rPr>
        <w:t xml:space="preserve"> </w:t>
      </w:r>
      <w:r w:rsidRPr="00DE1E5A">
        <w:rPr>
          <w:rFonts w:ascii="GHEA Grapalat" w:hAnsi="GHEA Grapalat" w:cs="Sylfaen"/>
        </w:rPr>
        <w:t>գնահատումը</w:t>
      </w:r>
      <w:r w:rsidRPr="00DE1E5A">
        <w:rPr>
          <w:rFonts w:ascii="GHEA Grapalat" w:hAnsi="GHEA Grapalat" w:cs="Arial"/>
        </w:rPr>
        <w:t xml:space="preserve"> </w:t>
      </w:r>
      <w:r w:rsidRPr="00DE1E5A">
        <w:rPr>
          <w:rFonts w:ascii="GHEA Grapalat" w:hAnsi="GHEA Grapalat" w:cs="Sylfaen"/>
        </w:rPr>
        <w:t>և</w:t>
      </w:r>
      <w:r w:rsidRPr="00DE1E5A">
        <w:rPr>
          <w:rFonts w:ascii="GHEA Grapalat" w:hAnsi="GHEA Grapalat" w:cs="Arial"/>
        </w:rPr>
        <w:t xml:space="preserve"> </w:t>
      </w:r>
      <w:r w:rsidRPr="00DE1E5A">
        <w:rPr>
          <w:rFonts w:ascii="GHEA Grapalat" w:hAnsi="GHEA Grapalat" w:cs="Sylfaen"/>
        </w:rPr>
        <w:t>ընտրված մասնակցի որոշումն</w:t>
      </w:r>
      <w:r w:rsidRPr="00DE1E5A">
        <w:rPr>
          <w:rFonts w:ascii="GHEA Grapalat" w:hAnsi="GHEA Grapalat" w:cs="Arial"/>
        </w:rPr>
        <w:t xml:space="preserve"> </w:t>
      </w:r>
      <w:r w:rsidRPr="00DE1E5A">
        <w:rPr>
          <w:rFonts w:ascii="GHEA Grapalat" w:hAnsi="GHEA Grapalat" w:cs="Sylfaen"/>
        </w:rPr>
        <w:t>իրականացվում</w:t>
      </w:r>
      <w:r w:rsidRPr="00DE1E5A">
        <w:rPr>
          <w:rFonts w:ascii="GHEA Grapalat" w:hAnsi="GHEA Grapalat" w:cs="Arial"/>
        </w:rPr>
        <w:t xml:space="preserve"> </w:t>
      </w:r>
      <w:r w:rsidRPr="00DE1E5A">
        <w:rPr>
          <w:rFonts w:ascii="GHEA Grapalat" w:hAnsi="GHEA Grapalat" w:cs="Sylfaen"/>
        </w:rPr>
        <w:t>է</w:t>
      </w:r>
      <w:r w:rsidRPr="00DE1E5A">
        <w:rPr>
          <w:rFonts w:ascii="GHEA Grapalat" w:hAnsi="GHEA Grapalat" w:cs="Arial"/>
        </w:rPr>
        <w:t xml:space="preserve"> </w:t>
      </w:r>
      <w:r w:rsidRPr="00DE1E5A">
        <w:rPr>
          <w:rFonts w:ascii="GHEA Grapalat" w:hAnsi="GHEA Grapalat" w:cs="Sylfaen"/>
        </w:rPr>
        <w:t>ըստ</w:t>
      </w:r>
      <w:r w:rsidRPr="00DE1E5A">
        <w:rPr>
          <w:rFonts w:ascii="GHEA Grapalat" w:hAnsi="GHEA Grapalat" w:cs="Arial"/>
        </w:rPr>
        <w:t xml:space="preserve"> </w:t>
      </w:r>
      <w:r w:rsidRPr="00DE1E5A">
        <w:rPr>
          <w:rFonts w:ascii="GHEA Grapalat" w:hAnsi="GHEA Grapalat" w:cs="Sylfaen"/>
        </w:rPr>
        <w:t>առանձին</w:t>
      </w:r>
      <w:r w:rsidRPr="00DE1E5A">
        <w:rPr>
          <w:rFonts w:ascii="GHEA Grapalat" w:hAnsi="GHEA Grapalat" w:cs="Arial"/>
        </w:rPr>
        <w:t xml:space="preserve"> </w:t>
      </w:r>
      <w:r w:rsidRPr="00DE1E5A">
        <w:rPr>
          <w:rFonts w:ascii="GHEA Grapalat" w:hAnsi="GHEA Grapalat" w:cs="Sylfaen"/>
        </w:rPr>
        <w:t>չափաբաժինների</w:t>
      </w:r>
      <w:r w:rsidRPr="00DE1E5A">
        <w:rPr>
          <w:rStyle w:val="FootnoteReference"/>
          <w:rFonts w:ascii="GHEA Grapalat" w:hAnsi="GHEA Grapalat" w:cs="Sylfaen"/>
        </w:rPr>
        <w:footnoteReference w:id="6"/>
      </w:r>
      <w:r w:rsidRPr="00DE1E5A">
        <w:rPr>
          <w:rFonts w:ascii="GHEA Grapalat" w:hAnsi="GHEA Grapalat" w:cs="Tahoma"/>
        </w:rPr>
        <w:t>։</w:t>
      </w:r>
      <w:r w:rsidRPr="00DE1E5A">
        <w:rPr>
          <w:rFonts w:ascii="GHEA Grapalat" w:hAnsi="GHEA Grapalat" w:cs="Tahoma"/>
          <w:lang w:val="hy-AM"/>
        </w:rPr>
        <w:t xml:space="preserve"> </w:t>
      </w:r>
    </w:p>
    <w:p w:rsidR="00C339E7" w:rsidRPr="00DE1E5A" w:rsidRDefault="00C339E7" w:rsidP="00C339E7">
      <w:pPr>
        <w:spacing w:after="0" w:line="240" w:lineRule="auto"/>
        <w:ind w:firstLine="567"/>
        <w:jc w:val="both"/>
        <w:rPr>
          <w:rFonts w:ascii="GHEA Grapalat" w:hAnsi="GHEA Grapalat"/>
          <w:sz w:val="20"/>
          <w:szCs w:val="20"/>
          <w:lang w:val="af-ZA"/>
        </w:rPr>
      </w:pPr>
      <w:r w:rsidRPr="00DE1E5A">
        <w:rPr>
          <w:rFonts w:ascii="GHEA Grapalat" w:hAnsi="GHEA Grapalat"/>
          <w:sz w:val="20"/>
          <w:szCs w:val="20"/>
          <w:lang w:val="af-ZA"/>
        </w:rPr>
        <w:t>7.2</w:t>
      </w:r>
      <w:r>
        <w:rPr>
          <w:rFonts w:ascii="GHEA Grapalat" w:hAnsi="GHEA Grapalat"/>
          <w:sz w:val="20"/>
          <w:szCs w:val="20"/>
          <w:lang w:val="af-ZA"/>
        </w:rPr>
        <w:t>4</w:t>
      </w:r>
      <w:r w:rsidRPr="00DE1E5A">
        <w:rPr>
          <w:rFonts w:ascii="GHEA Grapalat" w:hAnsi="GHEA Grapalat"/>
          <w:sz w:val="20"/>
          <w:szCs w:val="20"/>
          <w:lang w:val="af-ZA"/>
        </w:rPr>
        <w:t xml:space="preserve">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w:t>
      </w:r>
      <w:r w:rsidRPr="00DE1E5A">
        <w:rPr>
          <w:rFonts w:ascii="GHEA Grapalat" w:hAnsi="GHEA Grapalat"/>
          <w:sz w:val="20"/>
          <w:szCs w:val="20"/>
          <w:lang w:val="hy-AM"/>
        </w:rPr>
        <w:t>է</w:t>
      </w:r>
      <w:r w:rsidRPr="00DE1E5A">
        <w:rPr>
          <w:rFonts w:ascii="GHEA Grapalat" w:hAnsi="GHEA Grapalat"/>
          <w:sz w:val="20"/>
          <w:szCs w:val="20"/>
          <w:lang w:val="af-ZA"/>
        </w:rPr>
        <w:t xml:space="preserve"> սույն </w:t>
      </w:r>
      <w:r w:rsidRPr="00DE1E5A">
        <w:rPr>
          <w:rFonts w:ascii="GHEA Grapalat" w:hAnsi="GHEA Grapalat"/>
          <w:sz w:val="20"/>
          <w:szCs w:val="20"/>
          <w:lang w:val="hy-AM"/>
        </w:rPr>
        <w:t>հրավերի 1-ին մասի 7.13-ից 7.2</w:t>
      </w:r>
      <w:r w:rsidRPr="00C479A8">
        <w:rPr>
          <w:rFonts w:ascii="GHEA Grapalat" w:hAnsi="GHEA Grapalat"/>
          <w:sz w:val="20"/>
          <w:szCs w:val="20"/>
          <w:lang w:val="hy-AM"/>
        </w:rPr>
        <w:t>3</w:t>
      </w:r>
      <w:r w:rsidRPr="00DE1E5A">
        <w:rPr>
          <w:rFonts w:ascii="GHEA Grapalat" w:hAnsi="GHEA Grapalat"/>
          <w:sz w:val="20"/>
          <w:szCs w:val="20"/>
          <w:lang w:val="hy-AM"/>
        </w:rPr>
        <w:t>-րդ կետերով սահմանված ընթացակարգը</w:t>
      </w:r>
      <w:r w:rsidRPr="00DE1E5A">
        <w:rPr>
          <w:rFonts w:ascii="GHEA Grapalat" w:hAnsi="GHEA Grapalat"/>
          <w:sz w:val="20"/>
          <w:szCs w:val="20"/>
          <w:lang w:val="af-ZA"/>
        </w:rPr>
        <w:t>:</w:t>
      </w:r>
    </w:p>
    <w:p w:rsidR="00C339E7" w:rsidRPr="00C339E7" w:rsidRDefault="00C339E7" w:rsidP="00C339E7">
      <w:pPr>
        <w:pStyle w:val="BodyTextIndent2"/>
        <w:spacing w:line="240" w:lineRule="auto"/>
        <w:ind w:firstLine="567"/>
        <w:rPr>
          <w:rFonts w:ascii="GHEA Grapalat" w:hAnsi="GHEA Grapalat" w:cs="Sylfaen"/>
          <w:szCs w:val="24"/>
        </w:rPr>
      </w:pPr>
      <w:r w:rsidRPr="00DE1E5A">
        <w:rPr>
          <w:rFonts w:ascii="GHEA Grapalat" w:hAnsi="GHEA Grapalat" w:cs="Sylfaen"/>
          <w:szCs w:val="24"/>
        </w:rPr>
        <w:t>7</w:t>
      </w:r>
      <w:r w:rsidRPr="00DE1E5A">
        <w:rPr>
          <w:rFonts w:ascii="GHEA Grapalat" w:hAnsi="GHEA Grapalat" w:cs="Sylfaen"/>
          <w:szCs w:val="24"/>
          <w:lang w:val="hy-AM"/>
        </w:rPr>
        <w:t>.2</w:t>
      </w:r>
      <w:r w:rsidRPr="00C479A8">
        <w:rPr>
          <w:rFonts w:ascii="GHEA Grapalat" w:hAnsi="GHEA Grapalat" w:cs="Sylfaen"/>
          <w:szCs w:val="24"/>
        </w:rPr>
        <w:t>5</w:t>
      </w:r>
      <w:r w:rsidRPr="00DE1E5A">
        <w:rPr>
          <w:rFonts w:ascii="GHEA Grapalat" w:hAnsi="GHEA Grapalat" w:cs="Sylfaen"/>
          <w:szCs w:val="24"/>
        </w:rPr>
        <w:t xml:space="preserve"> </w:t>
      </w:r>
      <w:r w:rsidRPr="00DE1E5A">
        <w:rPr>
          <w:rFonts w:ascii="GHEA Grapalat" w:hAnsi="GHEA Grapalat" w:cs="Sylfaen"/>
          <w:szCs w:val="24"/>
          <w:lang w:val="ru-RU"/>
        </w:rPr>
        <w:t>Հայտերի</w:t>
      </w:r>
      <w:r w:rsidRPr="00DE1E5A">
        <w:rPr>
          <w:rFonts w:ascii="GHEA Grapalat" w:hAnsi="GHEA Grapalat" w:cs="Sylfaen"/>
          <w:szCs w:val="24"/>
        </w:rPr>
        <w:t xml:space="preserve"> </w:t>
      </w:r>
      <w:r w:rsidRPr="00DE1E5A">
        <w:rPr>
          <w:rFonts w:ascii="GHEA Grapalat" w:hAnsi="GHEA Grapalat" w:cs="Sylfaen"/>
          <w:szCs w:val="24"/>
          <w:lang w:val="ru-RU"/>
        </w:rPr>
        <w:t>գնահատման</w:t>
      </w:r>
      <w:r w:rsidRPr="00DE1E5A">
        <w:rPr>
          <w:rFonts w:ascii="GHEA Grapalat" w:hAnsi="GHEA Grapalat" w:cs="Sylfaen"/>
          <w:szCs w:val="24"/>
        </w:rPr>
        <w:t xml:space="preserve"> </w:t>
      </w:r>
      <w:r w:rsidRPr="00DE1E5A">
        <w:rPr>
          <w:rFonts w:ascii="GHEA Grapalat" w:hAnsi="GHEA Grapalat" w:cs="Sylfaen"/>
          <w:szCs w:val="24"/>
          <w:lang w:val="ru-RU"/>
        </w:rPr>
        <w:t>արդյունքներով</w:t>
      </w:r>
      <w:r w:rsidRPr="00DE1E5A">
        <w:rPr>
          <w:rFonts w:ascii="GHEA Grapalat" w:hAnsi="GHEA Grapalat" w:cs="Sylfaen"/>
          <w:szCs w:val="24"/>
        </w:rPr>
        <w:t xml:space="preserve"> </w:t>
      </w:r>
      <w:r w:rsidRPr="00DE1E5A">
        <w:rPr>
          <w:rFonts w:ascii="GHEA Grapalat" w:hAnsi="GHEA Grapalat" w:cs="Sylfaen"/>
          <w:szCs w:val="24"/>
          <w:lang w:val="ru-RU"/>
        </w:rPr>
        <w:t>կազմվում</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հայտերի</w:t>
      </w:r>
      <w:r w:rsidRPr="00DE1E5A">
        <w:rPr>
          <w:rFonts w:ascii="GHEA Grapalat" w:hAnsi="GHEA Grapalat" w:cs="Sylfaen"/>
          <w:szCs w:val="24"/>
        </w:rPr>
        <w:t xml:space="preserve"> </w:t>
      </w:r>
      <w:r w:rsidRPr="00DE1E5A">
        <w:rPr>
          <w:rFonts w:ascii="GHEA Grapalat" w:hAnsi="GHEA Grapalat" w:cs="Sylfaen"/>
          <w:szCs w:val="24"/>
          <w:lang w:val="ru-RU"/>
        </w:rPr>
        <w:t>գնահատման</w:t>
      </w:r>
      <w:r w:rsidRPr="00DE1E5A">
        <w:rPr>
          <w:rFonts w:ascii="GHEA Grapalat" w:hAnsi="GHEA Grapalat" w:cs="Sylfaen"/>
          <w:szCs w:val="24"/>
        </w:rPr>
        <w:t xml:space="preserve"> </w:t>
      </w:r>
      <w:r w:rsidRPr="00DE1E5A">
        <w:rPr>
          <w:rFonts w:ascii="GHEA Grapalat" w:hAnsi="GHEA Grapalat" w:cs="Sylfaen"/>
          <w:szCs w:val="24"/>
          <w:lang w:val="ru-RU"/>
        </w:rPr>
        <w:t>նիստի</w:t>
      </w:r>
      <w:r w:rsidRPr="00DE1E5A">
        <w:rPr>
          <w:rFonts w:ascii="GHEA Grapalat" w:hAnsi="GHEA Grapalat" w:cs="Sylfaen"/>
          <w:szCs w:val="24"/>
        </w:rPr>
        <w:t xml:space="preserve"> </w:t>
      </w:r>
      <w:r w:rsidRPr="00DE1E5A">
        <w:rPr>
          <w:rFonts w:ascii="GHEA Grapalat" w:hAnsi="GHEA Grapalat" w:cs="Sylfaen"/>
          <w:szCs w:val="24"/>
          <w:lang w:val="ru-RU"/>
        </w:rPr>
        <w:t>արձանագրություն</w:t>
      </w:r>
      <w:r w:rsidRPr="00DE1E5A">
        <w:rPr>
          <w:rFonts w:ascii="GHEA Grapalat" w:hAnsi="GHEA Grapalat" w:cs="Sylfaen"/>
          <w:szCs w:val="24"/>
        </w:rPr>
        <w:t xml:space="preserve">, </w:t>
      </w:r>
      <w:r w:rsidRPr="00DE1E5A">
        <w:rPr>
          <w:rFonts w:ascii="GHEA Grapalat" w:hAnsi="GHEA Grapalat" w:cs="Sylfaen"/>
          <w:szCs w:val="24"/>
          <w:lang w:val="ru-RU"/>
        </w:rPr>
        <w:t>որը</w:t>
      </w:r>
      <w:r w:rsidRPr="00DE1E5A">
        <w:rPr>
          <w:rFonts w:ascii="GHEA Grapalat" w:hAnsi="GHEA Grapalat" w:cs="Sylfaen"/>
          <w:szCs w:val="24"/>
        </w:rPr>
        <w:t xml:space="preserve"> </w:t>
      </w:r>
      <w:r w:rsidRPr="00DE1E5A">
        <w:rPr>
          <w:rFonts w:ascii="GHEA Grapalat" w:hAnsi="GHEA Grapalat" w:cs="Sylfaen"/>
          <w:szCs w:val="24"/>
          <w:lang w:val="ru-RU"/>
        </w:rPr>
        <w:t>կցվում</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գնման</w:t>
      </w:r>
      <w:r w:rsidRPr="00DE1E5A">
        <w:rPr>
          <w:rFonts w:ascii="GHEA Grapalat" w:hAnsi="GHEA Grapalat" w:cs="Sylfaen"/>
          <w:szCs w:val="24"/>
        </w:rPr>
        <w:t xml:space="preserve"> </w:t>
      </w:r>
      <w:r w:rsidRPr="00DE1E5A">
        <w:rPr>
          <w:rFonts w:ascii="GHEA Grapalat" w:hAnsi="GHEA Grapalat" w:cs="Sylfaen"/>
          <w:szCs w:val="24"/>
          <w:lang w:val="ru-RU"/>
        </w:rPr>
        <w:t>ընթացակարգի</w:t>
      </w:r>
      <w:r w:rsidRPr="00DE1E5A">
        <w:rPr>
          <w:rFonts w:ascii="GHEA Grapalat" w:hAnsi="GHEA Grapalat" w:cs="Sylfaen"/>
          <w:szCs w:val="24"/>
        </w:rPr>
        <w:t xml:space="preserve"> </w:t>
      </w:r>
      <w:r w:rsidRPr="00DE1E5A">
        <w:rPr>
          <w:rFonts w:ascii="GHEA Grapalat" w:hAnsi="GHEA Grapalat" w:cs="Sylfaen"/>
          <w:szCs w:val="24"/>
          <w:lang w:val="ru-RU"/>
        </w:rPr>
        <w:t>արձանագրությանը։</w:t>
      </w:r>
      <w:r w:rsidRPr="00DE1E5A">
        <w:rPr>
          <w:rFonts w:ascii="GHEA Grapalat" w:hAnsi="GHEA Grapalat" w:cs="Sylfaen"/>
          <w:szCs w:val="24"/>
        </w:rPr>
        <w:t xml:space="preserve"> </w:t>
      </w:r>
      <w:r w:rsidRPr="00DE1E5A">
        <w:rPr>
          <w:rFonts w:ascii="GHEA Grapalat" w:hAnsi="GHEA Grapalat" w:cs="Sylfaen"/>
          <w:szCs w:val="24"/>
          <w:lang w:val="ru-RU"/>
        </w:rPr>
        <w:t>Արձանագրությունն</w:t>
      </w:r>
      <w:r w:rsidRPr="00C339E7">
        <w:rPr>
          <w:rFonts w:ascii="GHEA Grapalat" w:hAnsi="GHEA Grapalat" w:cs="Sylfaen"/>
          <w:szCs w:val="24"/>
        </w:rPr>
        <w:t xml:space="preserve"> </w:t>
      </w:r>
      <w:r w:rsidRPr="00DE1E5A">
        <w:rPr>
          <w:rFonts w:ascii="GHEA Grapalat" w:hAnsi="GHEA Grapalat" w:cs="Sylfaen"/>
          <w:szCs w:val="24"/>
          <w:lang w:val="ru-RU"/>
        </w:rPr>
        <w:t>ստորագրում</w:t>
      </w:r>
      <w:r w:rsidRPr="00C339E7">
        <w:rPr>
          <w:rFonts w:ascii="GHEA Grapalat" w:hAnsi="GHEA Grapalat" w:cs="Sylfaen"/>
          <w:szCs w:val="24"/>
        </w:rPr>
        <w:t xml:space="preserve"> </w:t>
      </w:r>
      <w:r w:rsidRPr="00DE1E5A">
        <w:rPr>
          <w:rFonts w:ascii="GHEA Grapalat" w:hAnsi="GHEA Grapalat" w:cs="Sylfaen"/>
          <w:szCs w:val="24"/>
          <w:lang w:val="ru-RU"/>
        </w:rPr>
        <w:t>են</w:t>
      </w:r>
      <w:r w:rsidRPr="00C339E7">
        <w:rPr>
          <w:rFonts w:ascii="GHEA Grapalat" w:hAnsi="GHEA Grapalat" w:cs="Sylfaen"/>
          <w:szCs w:val="24"/>
        </w:rPr>
        <w:t xml:space="preserve"> </w:t>
      </w:r>
      <w:r w:rsidRPr="00DE1E5A">
        <w:rPr>
          <w:rFonts w:ascii="GHEA Grapalat" w:hAnsi="GHEA Grapalat" w:cs="Sylfaen"/>
          <w:szCs w:val="24"/>
          <w:lang w:val="ru-RU"/>
        </w:rPr>
        <w:t>հանձնաժողովի</w:t>
      </w:r>
      <w:r w:rsidRPr="00C339E7">
        <w:rPr>
          <w:rFonts w:ascii="GHEA Grapalat" w:hAnsi="GHEA Grapalat" w:cs="Sylfaen"/>
          <w:szCs w:val="24"/>
        </w:rPr>
        <w:t xml:space="preserve"> </w:t>
      </w:r>
      <w:r w:rsidRPr="00DE1E5A">
        <w:rPr>
          <w:rFonts w:ascii="GHEA Grapalat" w:hAnsi="GHEA Grapalat" w:cs="Sylfaen"/>
          <w:szCs w:val="24"/>
          <w:lang w:val="ru-RU"/>
        </w:rPr>
        <w:t>նիստին</w:t>
      </w:r>
      <w:r w:rsidRPr="00C339E7">
        <w:rPr>
          <w:rFonts w:ascii="GHEA Grapalat" w:hAnsi="GHEA Grapalat" w:cs="Sylfaen"/>
          <w:szCs w:val="24"/>
        </w:rPr>
        <w:t xml:space="preserve"> </w:t>
      </w:r>
      <w:r w:rsidRPr="00DE1E5A">
        <w:rPr>
          <w:rFonts w:ascii="GHEA Grapalat" w:hAnsi="GHEA Grapalat" w:cs="Sylfaen"/>
          <w:szCs w:val="24"/>
          <w:lang w:val="ru-RU"/>
        </w:rPr>
        <w:t>ներկա</w:t>
      </w:r>
      <w:r w:rsidRPr="00C339E7">
        <w:rPr>
          <w:rFonts w:ascii="GHEA Grapalat" w:hAnsi="GHEA Grapalat" w:cs="Sylfaen"/>
          <w:szCs w:val="24"/>
        </w:rPr>
        <w:t xml:space="preserve"> </w:t>
      </w:r>
      <w:r w:rsidRPr="00DE1E5A">
        <w:rPr>
          <w:rFonts w:ascii="GHEA Grapalat" w:hAnsi="GHEA Grapalat" w:cs="Sylfaen"/>
          <w:szCs w:val="24"/>
          <w:lang w:val="ru-RU"/>
        </w:rPr>
        <w:t>անդամները։</w:t>
      </w:r>
    </w:p>
    <w:p w:rsidR="00C339E7" w:rsidRPr="00C339E7" w:rsidRDefault="00C339E7" w:rsidP="00C339E7">
      <w:pPr>
        <w:pStyle w:val="BodyTextIndent2"/>
        <w:spacing w:line="240" w:lineRule="auto"/>
        <w:ind w:firstLine="567"/>
        <w:rPr>
          <w:rFonts w:ascii="GHEA Grapalat" w:hAnsi="GHEA Grapalat" w:cs="Sylfaen"/>
          <w:szCs w:val="24"/>
        </w:rPr>
      </w:pPr>
      <w:r w:rsidRPr="00DE1E5A">
        <w:rPr>
          <w:rFonts w:ascii="GHEA Grapalat" w:hAnsi="GHEA Grapalat" w:cs="Sylfaen"/>
          <w:szCs w:val="24"/>
          <w:lang w:val="ru-RU"/>
        </w:rPr>
        <w:t>Հայտերի</w:t>
      </w:r>
      <w:r w:rsidRPr="00C339E7">
        <w:rPr>
          <w:rFonts w:ascii="GHEA Grapalat" w:hAnsi="GHEA Grapalat" w:cs="Sylfaen"/>
          <w:szCs w:val="24"/>
        </w:rPr>
        <w:t xml:space="preserve"> </w:t>
      </w:r>
      <w:r w:rsidRPr="00DE1E5A">
        <w:rPr>
          <w:rFonts w:ascii="GHEA Grapalat" w:hAnsi="GHEA Grapalat" w:cs="Sylfaen"/>
          <w:szCs w:val="24"/>
          <w:lang w:val="ru-RU"/>
        </w:rPr>
        <w:t>գնահատման</w:t>
      </w:r>
      <w:r w:rsidRPr="00C339E7">
        <w:rPr>
          <w:rFonts w:ascii="GHEA Grapalat" w:hAnsi="GHEA Grapalat" w:cs="Sylfaen"/>
          <w:szCs w:val="24"/>
        </w:rPr>
        <w:t xml:space="preserve"> </w:t>
      </w:r>
      <w:r w:rsidRPr="00DE1E5A">
        <w:rPr>
          <w:rFonts w:ascii="GHEA Grapalat" w:hAnsi="GHEA Grapalat" w:cs="Sylfaen"/>
          <w:szCs w:val="24"/>
          <w:lang w:val="ru-RU"/>
        </w:rPr>
        <w:t>նիստի</w:t>
      </w:r>
      <w:r w:rsidRPr="00C339E7">
        <w:rPr>
          <w:rFonts w:ascii="GHEA Grapalat" w:hAnsi="GHEA Grapalat" w:cs="Sylfaen"/>
          <w:szCs w:val="24"/>
        </w:rPr>
        <w:t xml:space="preserve"> </w:t>
      </w:r>
      <w:r w:rsidRPr="00DE1E5A">
        <w:rPr>
          <w:rFonts w:ascii="GHEA Grapalat" w:hAnsi="GHEA Grapalat" w:cs="Sylfaen"/>
          <w:szCs w:val="24"/>
          <w:lang w:val="ru-RU"/>
        </w:rPr>
        <w:t>ավարտին</w:t>
      </w:r>
      <w:r w:rsidRPr="00C339E7">
        <w:rPr>
          <w:rFonts w:ascii="GHEA Grapalat" w:hAnsi="GHEA Grapalat" w:cs="Sylfaen"/>
          <w:szCs w:val="24"/>
        </w:rPr>
        <w:t xml:space="preserve"> </w:t>
      </w:r>
      <w:r w:rsidRPr="00DE1E5A">
        <w:rPr>
          <w:rFonts w:ascii="GHEA Grapalat" w:hAnsi="GHEA Grapalat" w:cs="Sylfaen"/>
          <w:szCs w:val="24"/>
          <w:lang w:val="ru-RU"/>
        </w:rPr>
        <w:t>հաջորդող</w:t>
      </w:r>
      <w:r w:rsidRPr="00C339E7">
        <w:rPr>
          <w:rFonts w:ascii="GHEA Grapalat" w:hAnsi="GHEA Grapalat" w:cs="Sylfaen"/>
          <w:szCs w:val="24"/>
        </w:rPr>
        <w:t xml:space="preserve"> </w:t>
      </w:r>
      <w:r w:rsidRPr="00DE1E5A">
        <w:rPr>
          <w:rFonts w:ascii="GHEA Grapalat" w:hAnsi="GHEA Grapalat" w:cs="Sylfaen"/>
          <w:szCs w:val="24"/>
          <w:lang w:val="ru-RU"/>
        </w:rPr>
        <w:t>առաջին</w:t>
      </w:r>
      <w:r w:rsidRPr="00C339E7">
        <w:rPr>
          <w:rFonts w:ascii="GHEA Grapalat" w:hAnsi="GHEA Grapalat" w:cs="Sylfaen"/>
          <w:szCs w:val="24"/>
        </w:rPr>
        <w:t xml:space="preserve"> </w:t>
      </w:r>
      <w:r w:rsidRPr="00DE1E5A">
        <w:rPr>
          <w:rFonts w:ascii="GHEA Grapalat" w:hAnsi="GHEA Grapalat" w:cs="Sylfaen"/>
          <w:szCs w:val="24"/>
          <w:lang w:val="ru-RU"/>
        </w:rPr>
        <w:t>աշխատանքային</w:t>
      </w:r>
      <w:r w:rsidRPr="00C339E7">
        <w:rPr>
          <w:rFonts w:ascii="GHEA Grapalat" w:hAnsi="GHEA Grapalat" w:cs="Sylfaen"/>
          <w:szCs w:val="24"/>
        </w:rPr>
        <w:t xml:space="preserve"> </w:t>
      </w:r>
      <w:r w:rsidRPr="00DE1E5A">
        <w:rPr>
          <w:rFonts w:ascii="GHEA Grapalat" w:hAnsi="GHEA Grapalat" w:cs="Sylfaen"/>
          <w:szCs w:val="24"/>
          <w:lang w:val="ru-RU"/>
        </w:rPr>
        <w:t>օրը</w:t>
      </w:r>
      <w:r w:rsidRPr="00C339E7">
        <w:rPr>
          <w:rFonts w:ascii="GHEA Grapalat" w:hAnsi="GHEA Grapalat" w:cs="Sylfaen"/>
          <w:szCs w:val="24"/>
        </w:rPr>
        <w:t xml:space="preserve"> </w:t>
      </w:r>
      <w:r w:rsidRPr="00DE1E5A">
        <w:rPr>
          <w:rFonts w:ascii="GHEA Grapalat" w:hAnsi="GHEA Grapalat" w:cs="Sylfaen"/>
          <w:szCs w:val="24"/>
          <w:lang w:val="ru-RU"/>
        </w:rPr>
        <w:t>նիստի</w:t>
      </w:r>
      <w:r w:rsidRPr="00C339E7">
        <w:rPr>
          <w:rFonts w:ascii="GHEA Grapalat" w:hAnsi="GHEA Grapalat" w:cs="Sylfaen"/>
          <w:szCs w:val="24"/>
        </w:rPr>
        <w:t xml:space="preserve"> </w:t>
      </w:r>
      <w:r w:rsidRPr="00DE1E5A">
        <w:rPr>
          <w:rFonts w:ascii="GHEA Grapalat" w:hAnsi="GHEA Grapalat" w:cs="Sylfaen"/>
          <w:szCs w:val="24"/>
          <w:lang w:val="ru-RU"/>
        </w:rPr>
        <w:t>արձանագրությունը</w:t>
      </w:r>
      <w:r w:rsidRPr="00C339E7">
        <w:rPr>
          <w:rFonts w:ascii="GHEA Grapalat" w:hAnsi="GHEA Grapalat" w:cs="Sylfaen"/>
          <w:szCs w:val="24"/>
        </w:rPr>
        <w:t xml:space="preserve"> </w:t>
      </w:r>
      <w:r w:rsidRPr="00DE1E5A">
        <w:rPr>
          <w:rFonts w:ascii="GHEA Grapalat" w:hAnsi="GHEA Grapalat" w:cs="Sylfaen"/>
          <w:szCs w:val="24"/>
          <w:lang w:val="ru-RU"/>
        </w:rPr>
        <w:t>հրապարակվում</w:t>
      </w:r>
      <w:r w:rsidRPr="00C339E7">
        <w:rPr>
          <w:rFonts w:ascii="GHEA Grapalat" w:hAnsi="GHEA Grapalat" w:cs="Sylfaen"/>
          <w:szCs w:val="24"/>
        </w:rPr>
        <w:t xml:space="preserve"> </w:t>
      </w:r>
      <w:r w:rsidRPr="00DE1E5A">
        <w:rPr>
          <w:rFonts w:ascii="GHEA Grapalat" w:hAnsi="GHEA Grapalat" w:cs="Sylfaen"/>
          <w:szCs w:val="24"/>
          <w:lang w:val="ru-RU"/>
        </w:rPr>
        <w:t>է</w:t>
      </w:r>
      <w:r w:rsidRPr="00C339E7">
        <w:rPr>
          <w:rFonts w:ascii="GHEA Grapalat" w:hAnsi="GHEA Grapalat" w:cs="Sylfaen"/>
          <w:szCs w:val="24"/>
        </w:rPr>
        <w:t xml:space="preserve"> </w:t>
      </w:r>
      <w:r w:rsidRPr="00DE1E5A">
        <w:rPr>
          <w:rFonts w:ascii="GHEA Grapalat" w:hAnsi="GHEA Grapalat" w:cs="Sylfaen"/>
          <w:szCs w:val="24"/>
          <w:lang w:val="ru-RU"/>
        </w:rPr>
        <w:t>տեղեկագրում</w:t>
      </w:r>
      <w:r w:rsidRPr="00C339E7">
        <w:rPr>
          <w:rFonts w:ascii="GHEA Grapalat" w:hAnsi="GHEA Grapalat" w:cs="Sylfaen"/>
          <w:szCs w:val="24"/>
        </w:rPr>
        <w:t>:</w:t>
      </w:r>
    </w:p>
    <w:p w:rsidR="00C339E7" w:rsidRPr="00C339E7" w:rsidRDefault="00C339E7" w:rsidP="00C339E7">
      <w:pPr>
        <w:pStyle w:val="BodyTextIndent2"/>
        <w:spacing w:line="240" w:lineRule="auto"/>
        <w:ind w:firstLine="567"/>
        <w:rPr>
          <w:rFonts w:ascii="GHEA Grapalat" w:hAnsi="GHEA Grapalat" w:cs="Sylfaen"/>
          <w:szCs w:val="24"/>
        </w:rPr>
      </w:pPr>
      <w:r w:rsidRPr="00C339E7">
        <w:rPr>
          <w:rFonts w:ascii="GHEA Grapalat" w:hAnsi="GHEA Grapalat" w:cs="Sylfaen"/>
          <w:szCs w:val="24"/>
        </w:rPr>
        <w:t>7</w:t>
      </w:r>
      <w:r w:rsidRPr="00DE1E5A">
        <w:rPr>
          <w:rFonts w:ascii="GHEA Grapalat" w:hAnsi="GHEA Grapalat" w:cs="Sylfaen"/>
          <w:szCs w:val="24"/>
          <w:lang w:val="hy-AM"/>
        </w:rPr>
        <w:t>.2</w:t>
      </w:r>
      <w:r w:rsidRPr="00C339E7">
        <w:rPr>
          <w:rFonts w:ascii="GHEA Grapalat" w:hAnsi="GHEA Grapalat" w:cs="Sylfaen"/>
          <w:szCs w:val="24"/>
        </w:rPr>
        <w:t xml:space="preserve">6 </w:t>
      </w:r>
      <w:r w:rsidRPr="00DE1E5A">
        <w:rPr>
          <w:rFonts w:ascii="GHEA Grapalat" w:hAnsi="GHEA Grapalat" w:cs="Sylfaen"/>
          <w:szCs w:val="24"/>
          <w:lang w:val="ru-RU"/>
        </w:rPr>
        <w:t>Մասնակից</w:t>
      </w:r>
      <w:r w:rsidRPr="00DE1E5A">
        <w:rPr>
          <w:rFonts w:ascii="GHEA Grapalat" w:hAnsi="GHEA Grapalat" w:cs="Sylfaen"/>
          <w:szCs w:val="24"/>
          <w:lang w:val="en-US"/>
        </w:rPr>
        <w:t>ն</w:t>
      </w:r>
      <w:r w:rsidRPr="00C339E7">
        <w:rPr>
          <w:rFonts w:ascii="GHEA Grapalat" w:hAnsi="GHEA Grapalat" w:cs="Sylfaen"/>
          <w:szCs w:val="24"/>
        </w:rPr>
        <w:t xml:space="preserve"> </w:t>
      </w:r>
      <w:r w:rsidRPr="00DE1E5A">
        <w:rPr>
          <w:rFonts w:ascii="GHEA Grapalat" w:hAnsi="GHEA Grapalat" w:cs="Sylfaen"/>
          <w:szCs w:val="24"/>
          <w:lang w:val="ru-RU"/>
        </w:rPr>
        <w:t>իրեն</w:t>
      </w:r>
      <w:r w:rsidRPr="00C339E7">
        <w:rPr>
          <w:rFonts w:ascii="GHEA Grapalat" w:hAnsi="GHEA Grapalat" w:cs="Sylfaen"/>
          <w:szCs w:val="24"/>
        </w:rPr>
        <w:t xml:space="preserve"> </w:t>
      </w:r>
      <w:r w:rsidRPr="00DE1E5A">
        <w:rPr>
          <w:rFonts w:ascii="GHEA Grapalat" w:hAnsi="GHEA Grapalat" w:cs="Sylfaen"/>
          <w:szCs w:val="24"/>
          <w:lang w:val="ru-RU"/>
        </w:rPr>
        <w:t>ներկայացված</w:t>
      </w:r>
      <w:r w:rsidRPr="00C339E7">
        <w:rPr>
          <w:rFonts w:ascii="GHEA Grapalat" w:hAnsi="GHEA Grapalat" w:cs="Sylfaen"/>
          <w:szCs w:val="24"/>
        </w:rPr>
        <w:t xml:space="preserve"> </w:t>
      </w:r>
      <w:r w:rsidRPr="00DE1E5A">
        <w:rPr>
          <w:rFonts w:ascii="GHEA Grapalat" w:hAnsi="GHEA Grapalat" w:cs="Sylfaen"/>
          <w:szCs w:val="24"/>
          <w:lang w:val="ru-RU"/>
        </w:rPr>
        <w:t>պահանջների</w:t>
      </w:r>
      <w:r w:rsidRPr="00C339E7">
        <w:rPr>
          <w:rFonts w:ascii="GHEA Grapalat" w:hAnsi="GHEA Grapalat" w:cs="Sylfaen"/>
          <w:szCs w:val="24"/>
        </w:rPr>
        <w:t xml:space="preserve"> </w:t>
      </w:r>
      <w:r w:rsidRPr="00DE1E5A">
        <w:rPr>
          <w:rFonts w:ascii="GHEA Grapalat" w:hAnsi="GHEA Grapalat" w:cs="Sylfaen"/>
          <w:szCs w:val="24"/>
          <w:lang w:val="ru-RU"/>
        </w:rPr>
        <w:t>համապատասխանության</w:t>
      </w:r>
      <w:r w:rsidRPr="00C339E7">
        <w:rPr>
          <w:rFonts w:ascii="GHEA Grapalat" w:hAnsi="GHEA Grapalat" w:cs="Sylfaen"/>
          <w:szCs w:val="24"/>
        </w:rPr>
        <w:t xml:space="preserve"> </w:t>
      </w:r>
      <w:r w:rsidRPr="00DE1E5A">
        <w:rPr>
          <w:rFonts w:ascii="GHEA Grapalat" w:hAnsi="GHEA Grapalat" w:cs="Sylfaen"/>
          <w:szCs w:val="24"/>
          <w:lang w:val="ru-RU"/>
        </w:rPr>
        <w:t>հիմնավորման</w:t>
      </w:r>
      <w:r w:rsidRPr="00C339E7">
        <w:rPr>
          <w:rFonts w:ascii="GHEA Grapalat" w:hAnsi="GHEA Grapalat" w:cs="Sylfaen"/>
          <w:szCs w:val="24"/>
        </w:rPr>
        <w:t xml:space="preserve"> </w:t>
      </w:r>
      <w:r w:rsidRPr="00DE1E5A">
        <w:rPr>
          <w:rFonts w:ascii="GHEA Grapalat" w:hAnsi="GHEA Grapalat" w:cs="Sylfaen"/>
          <w:szCs w:val="24"/>
          <w:lang w:val="ru-RU"/>
        </w:rPr>
        <w:t>նպատակով</w:t>
      </w:r>
      <w:r w:rsidRPr="00C339E7">
        <w:rPr>
          <w:rFonts w:ascii="GHEA Grapalat" w:hAnsi="GHEA Grapalat" w:cs="Sylfaen"/>
          <w:szCs w:val="24"/>
        </w:rPr>
        <w:t xml:space="preserve"> </w:t>
      </w:r>
      <w:r w:rsidRPr="00DE1E5A">
        <w:rPr>
          <w:rFonts w:ascii="GHEA Grapalat" w:hAnsi="GHEA Grapalat" w:cs="Sylfaen"/>
          <w:szCs w:val="24"/>
          <w:lang w:val="ru-RU"/>
        </w:rPr>
        <w:t>կարող</w:t>
      </w:r>
      <w:r w:rsidRPr="00C339E7">
        <w:rPr>
          <w:rFonts w:ascii="GHEA Grapalat" w:hAnsi="GHEA Grapalat" w:cs="Sylfaen"/>
          <w:szCs w:val="24"/>
        </w:rPr>
        <w:t xml:space="preserve"> </w:t>
      </w:r>
      <w:r w:rsidRPr="00DE1E5A">
        <w:rPr>
          <w:rFonts w:ascii="GHEA Grapalat" w:hAnsi="GHEA Grapalat" w:cs="Sylfaen"/>
          <w:szCs w:val="24"/>
          <w:lang w:val="ru-RU"/>
        </w:rPr>
        <w:t>է</w:t>
      </w:r>
      <w:r w:rsidRPr="00C339E7">
        <w:rPr>
          <w:rFonts w:ascii="GHEA Grapalat" w:hAnsi="GHEA Grapalat" w:cs="Sylfaen"/>
          <w:szCs w:val="24"/>
        </w:rPr>
        <w:t xml:space="preserve"> </w:t>
      </w:r>
      <w:r w:rsidRPr="00DE1E5A">
        <w:rPr>
          <w:rFonts w:ascii="GHEA Grapalat" w:hAnsi="GHEA Grapalat" w:cs="Sylfaen"/>
          <w:szCs w:val="24"/>
          <w:lang w:val="ru-RU"/>
        </w:rPr>
        <w:t>ներկայացնել</w:t>
      </w:r>
      <w:r w:rsidRPr="00C339E7">
        <w:rPr>
          <w:rFonts w:ascii="GHEA Grapalat" w:hAnsi="GHEA Grapalat" w:cs="Sylfaen"/>
          <w:szCs w:val="24"/>
        </w:rPr>
        <w:t xml:space="preserve"> </w:t>
      </w:r>
      <w:r w:rsidRPr="00DE1E5A">
        <w:rPr>
          <w:rFonts w:ascii="GHEA Grapalat" w:hAnsi="GHEA Grapalat" w:cs="Sylfaen"/>
          <w:szCs w:val="24"/>
          <w:lang w:val="ru-RU"/>
        </w:rPr>
        <w:t>լրացուցիչ</w:t>
      </w:r>
      <w:r w:rsidRPr="00C339E7">
        <w:rPr>
          <w:rFonts w:ascii="GHEA Grapalat" w:hAnsi="GHEA Grapalat" w:cs="Sylfaen"/>
          <w:szCs w:val="24"/>
        </w:rPr>
        <w:t xml:space="preserve"> </w:t>
      </w:r>
      <w:r w:rsidRPr="00DE1E5A">
        <w:rPr>
          <w:rFonts w:ascii="GHEA Grapalat" w:hAnsi="GHEA Grapalat" w:cs="Sylfaen"/>
          <w:szCs w:val="24"/>
          <w:lang w:val="ru-RU"/>
        </w:rPr>
        <w:t>այլ</w:t>
      </w:r>
      <w:r w:rsidRPr="00C339E7">
        <w:rPr>
          <w:rFonts w:ascii="GHEA Grapalat" w:hAnsi="GHEA Grapalat" w:cs="Sylfaen"/>
          <w:szCs w:val="24"/>
        </w:rPr>
        <w:t xml:space="preserve"> </w:t>
      </w:r>
      <w:r w:rsidRPr="00DE1E5A">
        <w:rPr>
          <w:rFonts w:ascii="GHEA Grapalat" w:hAnsi="GHEA Grapalat" w:cs="Sylfaen"/>
          <w:szCs w:val="24"/>
          <w:lang w:val="ru-RU"/>
        </w:rPr>
        <w:t>փաստաթղթեր</w:t>
      </w:r>
      <w:r w:rsidRPr="00C339E7">
        <w:rPr>
          <w:rFonts w:ascii="GHEA Grapalat" w:hAnsi="GHEA Grapalat" w:cs="Sylfaen"/>
          <w:szCs w:val="24"/>
        </w:rPr>
        <w:t xml:space="preserve">, </w:t>
      </w:r>
      <w:r w:rsidRPr="00DE1E5A">
        <w:rPr>
          <w:rFonts w:ascii="GHEA Grapalat" w:hAnsi="GHEA Grapalat" w:cs="Sylfaen"/>
          <w:szCs w:val="24"/>
          <w:lang w:val="ru-RU"/>
        </w:rPr>
        <w:t>տեղեկություններ</w:t>
      </w:r>
      <w:r w:rsidRPr="00C339E7">
        <w:rPr>
          <w:rFonts w:ascii="GHEA Grapalat" w:hAnsi="GHEA Grapalat" w:cs="Sylfaen"/>
          <w:szCs w:val="24"/>
        </w:rPr>
        <w:t xml:space="preserve"> </w:t>
      </w:r>
      <w:r w:rsidRPr="00DE1E5A">
        <w:rPr>
          <w:rFonts w:ascii="GHEA Grapalat" w:hAnsi="GHEA Grapalat" w:cs="Sylfaen"/>
          <w:szCs w:val="24"/>
          <w:lang w:val="ru-RU"/>
        </w:rPr>
        <w:t>և</w:t>
      </w:r>
      <w:r w:rsidRPr="00C339E7">
        <w:rPr>
          <w:rFonts w:ascii="GHEA Grapalat" w:hAnsi="GHEA Grapalat" w:cs="Sylfaen"/>
          <w:szCs w:val="24"/>
        </w:rPr>
        <w:t xml:space="preserve"> </w:t>
      </w:r>
      <w:r w:rsidRPr="00DE1E5A">
        <w:rPr>
          <w:rFonts w:ascii="GHEA Grapalat" w:hAnsi="GHEA Grapalat" w:cs="Sylfaen"/>
          <w:szCs w:val="24"/>
          <w:lang w:val="ru-RU"/>
        </w:rPr>
        <w:t>նյութեր։</w:t>
      </w:r>
    </w:p>
    <w:p w:rsidR="00C339E7" w:rsidRPr="00C339E7" w:rsidRDefault="00C339E7" w:rsidP="00C339E7">
      <w:pPr>
        <w:pStyle w:val="BodyTextIndent2"/>
        <w:spacing w:line="240" w:lineRule="auto"/>
        <w:ind w:firstLine="567"/>
        <w:rPr>
          <w:rFonts w:ascii="GHEA Grapalat" w:hAnsi="GHEA Grapalat" w:cs="Sylfaen"/>
          <w:szCs w:val="24"/>
        </w:rPr>
      </w:pPr>
      <w:r w:rsidRPr="00DE1E5A">
        <w:rPr>
          <w:rFonts w:ascii="GHEA Grapalat" w:hAnsi="GHEA Grapalat" w:cs="Sylfaen"/>
          <w:szCs w:val="24"/>
          <w:lang w:val="en-US"/>
        </w:rPr>
        <w:t>Հ</w:t>
      </w:r>
      <w:r w:rsidRPr="00DE1E5A">
        <w:rPr>
          <w:rFonts w:ascii="GHEA Grapalat" w:hAnsi="GHEA Grapalat" w:cs="Sylfaen"/>
          <w:szCs w:val="24"/>
          <w:lang w:val="ru-RU"/>
        </w:rPr>
        <w:t>անձնաժողովը</w:t>
      </w:r>
      <w:r w:rsidRPr="00C339E7">
        <w:rPr>
          <w:rFonts w:ascii="GHEA Grapalat" w:hAnsi="GHEA Grapalat" w:cs="Sylfaen"/>
          <w:szCs w:val="24"/>
        </w:rPr>
        <w:t xml:space="preserve"> </w:t>
      </w:r>
      <w:r w:rsidRPr="00DE1E5A">
        <w:rPr>
          <w:rFonts w:ascii="GHEA Grapalat" w:hAnsi="GHEA Grapalat" w:cs="Sylfaen"/>
          <w:szCs w:val="24"/>
          <w:lang w:val="ru-RU"/>
        </w:rPr>
        <w:t>կարող</w:t>
      </w:r>
      <w:r w:rsidRPr="00C339E7">
        <w:rPr>
          <w:rFonts w:ascii="GHEA Grapalat" w:hAnsi="GHEA Grapalat" w:cs="Sylfaen"/>
          <w:szCs w:val="24"/>
        </w:rPr>
        <w:t xml:space="preserve"> </w:t>
      </w:r>
      <w:r w:rsidRPr="00DE1E5A">
        <w:rPr>
          <w:rFonts w:ascii="GHEA Grapalat" w:hAnsi="GHEA Grapalat" w:cs="Sylfaen"/>
          <w:szCs w:val="24"/>
          <w:lang w:val="ru-RU"/>
        </w:rPr>
        <w:t>է</w:t>
      </w:r>
      <w:r w:rsidRPr="00C339E7">
        <w:rPr>
          <w:rFonts w:ascii="GHEA Grapalat" w:hAnsi="GHEA Grapalat" w:cs="Sylfaen"/>
          <w:szCs w:val="24"/>
        </w:rPr>
        <w:t xml:space="preserve"> </w:t>
      </w:r>
      <w:r w:rsidRPr="00DE1E5A">
        <w:rPr>
          <w:rFonts w:ascii="GHEA Grapalat" w:hAnsi="GHEA Grapalat" w:cs="Sylfaen"/>
          <w:szCs w:val="24"/>
          <w:lang w:val="ru-RU"/>
        </w:rPr>
        <w:t>ստուգել</w:t>
      </w:r>
      <w:r w:rsidRPr="00C339E7">
        <w:rPr>
          <w:rFonts w:ascii="GHEA Grapalat" w:hAnsi="GHEA Grapalat" w:cs="Sylfaen"/>
          <w:szCs w:val="24"/>
        </w:rPr>
        <w:t xml:space="preserve"> </w:t>
      </w:r>
      <w:r w:rsidRPr="00DE1E5A">
        <w:rPr>
          <w:rFonts w:ascii="GHEA Grapalat" w:hAnsi="GHEA Grapalat" w:cs="Sylfaen"/>
          <w:szCs w:val="24"/>
          <w:lang w:val="en-US"/>
        </w:rPr>
        <w:t>մ</w:t>
      </w:r>
      <w:r w:rsidRPr="00DE1E5A">
        <w:rPr>
          <w:rFonts w:ascii="GHEA Grapalat" w:hAnsi="GHEA Grapalat" w:cs="Sylfaen"/>
          <w:szCs w:val="24"/>
          <w:lang w:val="ru-RU"/>
        </w:rPr>
        <w:t>ասնակցի</w:t>
      </w:r>
      <w:r w:rsidRPr="00C339E7">
        <w:rPr>
          <w:rFonts w:ascii="GHEA Grapalat" w:hAnsi="GHEA Grapalat" w:cs="Sylfaen"/>
          <w:szCs w:val="24"/>
        </w:rPr>
        <w:t xml:space="preserve"> </w:t>
      </w:r>
      <w:r w:rsidRPr="00DE1E5A">
        <w:rPr>
          <w:rFonts w:ascii="GHEA Grapalat" w:hAnsi="GHEA Grapalat" w:cs="Sylfaen"/>
          <w:szCs w:val="24"/>
          <w:lang w:val="ru-RU"/>
        </w:rPr>
        <w:t>ներկայացրած</w:t>
      </w:r>
      <w:r w:rsidRPr="00C339E7">
        <w:rPr>
          <w:rFonts w:ascii="GHEA Grapalat" w:hAnsi="GHEA Grapalat" w:cs="Sylfaen"/>
          <w:szCs w:val="24"/>
        </w:rPr>
        <w:t xml:space="preserve"> </w:t>
      </w:r>
      <w:r w:rsidRPr="00DE1E5A">
        <w:rPr>
          <w:rFonts w:ascii="GHEA Grapalat" w:hAnsi="GHEA Grapalat" w:cs="Sylfaen"/>
          <w:szCs w:val="24"/>
          <w:lang w:val="ru-RU"/>
        </w:rPr>
        <w:t>տվյալների</w:t>
      </w:r>
      <w:r w:rsidRPr="00C339E7">
        <w:rPr>
          <w:rFonts w:ascii="GHEA Grapalat" w:hAnsi="GHEA Grapalat" w:cs="Sylfaen"/>
          <w:szCs w:val="24"/>
        </w:rPr>
        <w:t xml:space="preserve"> </w:t>
      </w:r>
      <w:r w:rsidRPr="00DE1E5A">
        <w:rPr>
          <w:rFonts w:ascii="GHEA Grapalat" w:hAnsi="GHEA Grapalat" w:cs="Sylfaen"/>
          <w:szCs w:val="24"/>
          <w:lang w:val="ru-RU"/>
        </w:rPr>
        <w:t>իսկությունը</w:t>
      </w:r>
      <w:r w:rsidRPr="00C339E7">
        <w:rPr>
          <w:rFonts w:ascii="GHEA Grapalat" w:hAnsi="GHEA Grapalat" w:cs="Sylfaen"/>
          <w:szCs w:val="24"/>
        </w:rPr>
        <w:t xml:space="preserve">` </w:t>
      </w:r>
      <w:r w:rsidRPr="00DE1E5A">
        <w:rPr>
          <w:rFonts w:ascii="GHEA Grapalat" w:hAnsi="GHEA Grapalat" w:cs="Sylfaen"/>
          <w:szCs w:val="24"/>
          <w:lang w:val="ru-RU"/>
        </w:rPr>
        <w:t>օգտագործելով</w:t>
      </w:r>
      <w:r w:rsidRPr="00C339E7">
        <w:rPr>
          <w:rFonts w:ascii="GHEA Grapalat" w:hAnsi="GHEA Grapalat" w:cs="Sylfaen"/>
          <w:szCs w:val="24"/>
        </w:rPr>
        <w:t xml:space="preserve"> </w:t>
      </w:r>
      <w:r w:rsidRPr="00DE1E5A">
        <w:rPr>
          <w:rFonts w:ascii="GHEA Grapalat" w:hAnsi="GHEA Grapalat" w:cs="Sylfaen"/>
          <w:szCs w:val="24"/>
          <w:lang w:val="ru-RU"/>
        </w:rPr>
        <w:t>պաշտոնական</w:t>
      </w:r>
      <w:r w:rsidRPr="00C339E7">
        <w:rPr>
          <w:rFonts w:ascii="GHEA Grapalat" w:hAnsi="GHEA Grapalat" w:cs="Sylfaen"/>
          <w:szCs w:val="24"/>
        </w:rPr>
        <w:t xml:space="preserve"> </w:t>
      </w:r>
      <w:r w:rsidRPr="00DE1E5A">
        <w:rPr>
          <w:rFonts w:ascii="GHEA Grapalat" w:hAnsi="GHEA Grapalat" w:cs="Sylfaen"/>
          <w:szCs w:val="24"/>
          <w:lang w:val="ru-RU"/>
        </w:rPr>
        <w:t>աղբյուրներից</w:t>
      </w:r>
      <w:r w:rsidRPr="00C339E7">
        <w:rPr>
          <w:rFonts w:ascii="GHEA Grapalat" w:hAnsi="GHEA Grapalat" w:cs="Sylfaen"/>
          <w:szCs w:val="24"/>
        </w:rPr>
        <w:t xml:space="preserve"> </w:t>
      </w:r>
      <w:r w:rsidRPr="00DE1E5A">
        <w:rPr>
          <w:rFonts w:ascii="GHEA Grapalat" w:hAnsi="GHEA Grapalat" w:cs="Sylfaen"/>
          <w:szCs w:val="24"/>
          <w:lang w:val="ru-RU"/>
        </w:rPr>
        <w:t>ստացված</w:t>
      </w:r>
      <w:r w:rsidRPr="00C339E7">
        <w:rPr>
          <w:rFonts w:ascii="GHEA Grapalat" w:hAnsi="GHEA Grapalat" w:cs="Sylfaen"/>
          <w:szCs w:val="24"/>
        </w:rPr>
        <w:t xml:space="preserve"> </w:t>
      </w:r>
      <w:r w:rsidRPr="00DE1E5A">
        <w:rPr>
          <w:rFonts w:ascii="GHEA Grapalat" w:hAnsi="GHEA Grapalat" w:cs="Sylfaen"/>
          <w:szCs w:val="24"/>
          <w:lang w:val="ru-RU"/>
        </w:rPr>
        <w:t>տվյալներ</w:t>
      </w:r>
      <w:r w:rsidRPr="00C339E7">
        <w:rPr>
          <w:rFonts w:ascii="GHEA Grapalat" w:hAnsi="GHEA Grapalat" w:cs="Sylfaen"/>
          <w:szCs w:val="24"/>
        </w:rPr>
        <w:t xml:space="preserve"> </w:t>
      </w:r>
      <w:r w:rsidRPr="00DE1E5A">
        <w:rPr>
          <w:rFonts w:ascii="GHEA Grapalat" w:hAnsi="GHEA Grapalat" w:cs="Sylfaen"/>
          <w:szCs w:val="24"/>
          <w:lang w:val="ru-RU"/>
        </w:rPr>
        <w:t>կամ</w:t>
      </w:r>
      <w:r w:rsidRPr="00C339E7">
        <w:rPr>
          <w:rFonts w:ascii="GHEA Grapalat" w:hAnsi="GHEA Grapalat" w:cs="Sylfaen"/>
          <w:szCs w:val="24"/>
        </w:rPr>
        <w:t xml:space="preserve"> </w:t>
      </w:r>
      <w:r w:rsidRPr="00DE1E5A">
        <w:rPr>
          <w:rFonts w:ascii="GHEA Grapalat" w:hAnsi="GHEA Grapalat" w:cs="Sylfaen"/>
          <w:szCs w:val="24"/>
          <w:lang w:val="ru-RU"/>
        </w:rPr>
        <w:t>դրա</w:t>
      </w:r>
      <w:r w:rsidRPr="00C339E7">
        <w:rPr>
          <w:rFonts w:ascii="GHEA Grapalat" w:hAnsi="GHEA Grapalat" w:cs="Sylfaen"/>
          <w:szCs w:val="24"/>
        </w:rPr>
        <w:t xml:space="preserve"> </w:t>
      </w:r>
      <w:r w:rsidRPr="00DE1E5A">
        <w:rPr>
          <w:rFonts w:ascii="GHEA Grapalat" w:hAnsi="GHEA Grapalat" w:cs="Sylfaen"/>
          <w:szCs w:val="24"/>
          <w:lang w:val="ru-RU"/>
        </w:rPr>
        <w:t>մասին</w:t>
      </w:r>
      <w:r w:rsidRPr="00C339E7">
        <w:rPr>
          <w:rFonts w:ascii="GHEA Grapalat" w:hAnsi="GHEA Grapalat" w:cs="Sylfaen"/>
          <w:szCs w:val="24"/>
        </w:rPr>
        <w:t xml:space="preserve"> </w:t>
      </w:r>
      <w:r w:rsidRPr="00DE1E5A">
        <w:rPr>
          <w:rFonts w:ascii="GHEA Grapalat" w:hAnsi="GHEA Grapalat" w:cs="Sylfaen"/>
          <w:szCs w:val="24"/>
          <w:lang w:val="ru-RU"/>
        </w:rPr>
        <w:t>ստանալով</w:t>
      </w:r>
      <w:r w:rsidRPr="00C339E7">
        <w:rPr>
          <w:rFonts w:ascii="GHEA Grapalat" w:hAnsi="GHEA Grapalat" w:cs="Sylfaen"/>
          <w:szCs w:val="24"/>
        </w:rPr>
        <w:t xml:space="preserve"> </w:t>
      </w:r>
      <w:r w:rsidRPr="00DE1E5A">
        <w:rPr>
          <w:rFonts w:ascii="GHEA Grapalat" w:hAnsi="GHEA Grapalat" w:cs="Sylfaen"/>
          <w:szCs w:val="24"/>
          <w:lang w:val="ru-RU"/>
        </w:rPr>
        <w:t>իրավասու</w:t>
      </w:r>
      <w:r w:rsidRPr="00C339E7">
        <w:rPr>
          <w:rFonts w:ascii="GHEA Grapalat" w:hAnsi="GHEA Grapalat" w:cs="Sylfaen"/>
          <w:szCs w:val="24"/>
        </w:rPr>
        <w:t xml:space="preserve"> </w:t>
      </w:r>
      <w:r w:rsidRPr="00DE1E5A">
        <w:rPr>
          <w:rFonts w:ascii="GHEA Grapalat" w:hAnsi="GHEA Grapalat" w:cs="Sylfaen"/>
          <w:szCs w:val="24"/>
          <w:lang w:val="ru-RU"/>
        </w:rPr>
        <w:t>մարմինների</w:t>
      </w:r>
      <w:r w:rsidRPr="00C339E7">
        <w:rPr>
          <w:rFonts w:ascii="GHEA Grapalat" w:hAnsi="GHEA Grapalat" w:cs="Sylfaen"/>
          <w:szCs w:val="24"/>
        </w:rPr>
        <w:t xml:space="preserve"> </w:t>
      </w:r>
      <w:r w:rsidRPr="00DE1E5A">
        <w:rPr>
          <w:rFonts w:ascii="GHEA Grapalat" w:hAnsi="GHEA Grapalat" w:cs="Sylfaen"/>
          <w:szCs w:val="24"/>
          <w:lang w:val="ru-RU"/>
        </w:rPr>
        <w:t>գրավոր</w:t>
      </w:r>
      <w:r w:rsidRPr="00C339E7">
        <w:rPr>
          <w:rFonts w:ascii="GHEA Grapalat" w:hAnsi="GHEA Grapalat" w:cs="Sylfaen"/>
          <w:szCs w:val="24"/>
        </w:rPr>
        <w:t xml:space="preserve"> </w:t>
      </w:r>
      <w:r w:rsidRPr="00DE1E5A">
        <w:rPr>
          <w:rFonts w:ascii="GHEA Grapalat" w:hAnsi="GHEA Grapalat" w:cs="Sylfaen"/>
          <w:szCs w:val="24"/>
          <w:lang w:val="ru-RU"/>
        </w:rPr>
        <w:t>եզրակացությունը</w:t>
      </w:r>
      <w:r w:rsidRPr="00C339E7">
        <w:rPr>
          <w:rFonts w:ascii="GHEA Grapalat" w:hAnsi="GHEA Grapalat" w:cs="Sylfaen"/>
          <w:szCs w:val="24"/>
        </w:rPr>
        <w:t xml:space="preserve">: </w:t>
      </w:r>
      <w:r w:rsidRPr="00DE1E5A">
        <w:rPr>
          <w:rFonts w:ascii="GHEA Grapalat" w:hAnsi="GHEA Grapalat" w:cs="Sylfaen"/>
          <w:szCs w:val="24"/>
          <w:lang w:val="ru-RU"/>
        </w:rPr>
        <w:t>Նման</w:t>
      </w:r>
      <w:r w:rsidRPr="00C339E7">
        <w:rPr>
          <w:rFonts w:ascii="GHEA Grapalat" w:hAnsi="GHEA Grapalat" w:cs="Sylfaen"/>
          <w:szCs w:val="24"/>
        </w:rPr>
        <w:t xml:space="preserve"> </w:t>
      </w:r>
      <w:r w:rsidRPr="00DE1E5A">
        <w:rPr>
          <w:rFonts w:ascii="GHEA Grapalat" w:hAnsi="GHEA Grapalat" w:cs="Sylfaen"/>
          <w:szCs w:val="24"/>
          <w:lang w:val="ru-RU"/>
        </w:rPr>
        <w:t>հարցում</w:t>
      </w:r>
      <w:r w:rsidRPr="00C339E7">
        <w:rPr>
          <w:rFonts w:ascii="GHEA Grapalat" w:hAnsi="GHEA Grapalat" w:cs="Sylfaen"/>
          <w:szCs w:val="24"/>
        </w:rPr>
        <w:t xml:space="preserve"> </w:t>
      </w:r>
      <w:r w:rsidRPr="00DE1E5A">
        <w:rPr>
          <w:rFonts w:ascii="GHEA Grapalat" w:hAnsi="GHEA Grapalat" w:cs="Sylfaen"/>
          <w:szCs w:val="24"/>
          <w:lang w:val="ru-RU"/>
        </w:rPr>
        <w:t>ուղարկվելու</w:t>
      </w:r>
      <w:r w:rsidRPr="00C339E7">
        <w:rPr>
          <w:rFonts w:ascii="GHEA Grapalat" w:hAnsi="GHEA Grapalat" w:cs="Sylfaen"/>
          <w:szCs w:val="24"/>
        </w:rPr>
        <w:t xml:space="preserve"> </w:t>
      </w:r>
      <w:r w:rsidRPr="00DE1E5A">
        <w:rPr>
          <w:rFonts w:ascii="GHEA Grapalat" w:hAnsi="GHEA Grapalat" w:cs="Sylfaen"/>
          <w:szCs w:val="24"/>
          <w:lang w:val="ru-RU"/>
        </w:rPr>
        <w:t>դեպքում</w:t>
      </w:r>
      <w:r w:rsidRPr="00C339E7">
        <w:rPr>
          <w:rFonts w:ascii="GHEA Grapalat" w:hAnsi="GHEA Grapalat" w:cs="Sylfaen"/>
          <w:szCs w:val="24"/>
        </w:rPr>
        <w:t xml:space="preserve"> </w:t>
      </w:r>
      <w:r w:rsidRPr="00DE1E5A">
        <w:rPr>
          <w:rFonts w:ascii="GHEA Grapalat" w:hAnsi="GHEA Grapalat" w:cs="Sylfaen"/>
          <w:szCs w:val="24"/>
          <w:lang w:val="ru-RU"/>
        </w:rPr>
        <w:t>համապատասխան</w:t>
      </w:r>
      <w:r w:rsidRPr="00C339E7">
        <w:rPr>
          <w:rFonts w:ascii="GHEA Grapalat" w:hAnsi="GHEA Grapalat" w:cs="Sylfaen"/>
          <w:szCs w:val="24"/>
        </w:rPr>
        <w:t xml:space="preserve"> </w:t>
      </w:r>
      <w:r w:rsidRPr="00DE1E5A">
        <w:rPr>
          <w:rFonts w:ascii="GHEA Grapalat" w:hAnsi="GHEA Grapalat" w:cs="Sylfaen"/>
          <w:szCs w:val="24"/>
          <w:lang w:val="ru-RU"/>
        </w:rPr>
        <w:t>պետական</w:t>
      </w:r>
      <w:r w:rsidRPr="00C339E7">
        <w:rPr>
          <w:rFonts w:ascii="GHEA Grapalat" w:hAnsi="GHEA Grapalat" w:cs="Sylfaen"/>
          <w:szCs w:val="24"/>
        </w:rPr>
        <w:t xml:space="preserve"> </w:t>
      </w:r>
      <w:r w:rsidRPr="00DE1E5A">
        <w:rPr>
          <w:rFonts w:ascii="GHEA Grapalat" w:hAnsi="GHEA Grapalat" w:cs="Sylfaen"/>
          <w:szCs w:val="24"/>
          <w:lang w:val="ru-RU"/>
        </w:rPr>
        <w:t>և</w:t>
      </w:r>
      <w:r w:rsidRPr="00C339E7">
        <w:rPr>
          <w:rFonts w:ascii="GHEA Grapalat" w:hAnsi="GHEA Grapalat" w:cs="Sylfaen"/>
          <w:szCs w:val="24"/>
        </w:rPr>
        <w:t xml:space="preserve"> </w:t>
      </w:r>
      <w:r w:rsidRPr="00DE1E5A">
        <w:rPr>
          <w:rFonts w:ascii="GHEA Grapalat" w:hAnsi="GHEA Grapalat" w:cs="Sylfaen"/>
          <w:szCs w:val="24"/>
          <w:lang w:val="ru-RU"/>
        </w:rPr>
        <w:t>տեղական</w:t>
      </w:r>
      <w:r w:rsidRPr="00C339E7">
        <w:rPr>
          <w:rFonts w:ascii="GHEA Grapalat" w:hAnsi="GHEA Grapalat" w:cs="Sylfaen"/>
          <w:szCs w:val="24"/>
        </w:rPr>
        <w:t xml:space="preserve"> </w:t>
      </w:r>
      <w:r w:rsidRPr="00DE1E5A">
        <w:rPr>
          <w:rFonts w:ascii="GHEA Grapalat" w:hAnsi="GHEA Grapalat" w:cs="Sylfaen"/>
          <w:szCs w:val="24"/>
          <w:lang w:val="ru-RU"/>
        </w:rPr>
        <w:t>ինքնակառավարման</w:t>
      </w:r>
      <w:r w:rsidRPr="00C339E7">
        <w:rPr>
          <w:rFonts w:ascii="GHEA Grapalat" w:hAnsi="GHEA Grapalat" w:cs="Sylfaen"/>
          <w:szCs w:val="24"/>
        </w:rPr>
        <w:t xml:space="preserve"> </w:t>
      </w:r>
      <w:r w:rsidRPr="00DE1E5A">
        <w:rPr>
          <w:rFonts w:ascii="GHEA Grapalat" w:hAnsi="GHEA Grapalat" w:cs="Sylfaen"/>
          <w:szCs w:val="24"/>
          <w:lang w:val="ru-RU"/>
        </w:rPr>
        <w:t>մարմինները</w:t>
      </w:r>
      <w:r w:rsidRPr="00C339E7">
        <w:rPr>
          <w:rFonts w:ascii="GHEA Grapalat" w:hAnsi="GHEA Grapalat" w:cs="Sylfaen"/>
          <w:szCs w:val="24"/>
        </w:rPr>
        <w:t xml:space="preserve"> </w:t>
      </w:r>
      <w:r w:rsidRPr="00DE1E5A">
        <w:rPr>
          <w:rFonts w:ascii="GHEA Grapalat" w:hAnsi="GHEA Grapalat" w:cs="Sylfaen"/>
          <w:szCs w:val="24"/>
          <w:lang w:val="ru-RU"/>
        </w:rPr>
        <w:t>հարցումն</w:t>
      </w:r>
      <w:r w:rsidRPr="00C339E7">
        <w:rPr>
          <w:rFonts w:ascii="GHEA Grapalat" w:hAnsi="GHEA Grapalat" w:cs="Sylfaen"/>
          <w:szCs w:val="24"/>
        </w:rPr>
        <w:t xml:space="preserve"> </w:t>
      </w:r>
      <w:r w:rsidRPr="00DE1E5A">
        <w:rPr>
          <w:rFonts w:ascii="GHEA Grapalat" w:hAnsi="GHEA Grapalat" w:cs="Sylfaen"/>
          <w:szCs w:val="24"/>
          <w:lang w:val="ru-RU"/>
        </w:rPr>
        <w:t>ստանալու</w:t>
      </w:r>
      <w:r w:rsidRPr="00C339E7">
        <w:rPr>
          <w:rFonts w:ascii="GHEA Grapalat" w:hAnsi="GHEA Grapalat" w:cs="Sylfaen"/>
          <w:szCs w:val="24"/>
        </w:rPr>
        <w:t xml:space="preserve"> </w:t>
      </w:r>
      <w:r w:rsidRPr="00DE1E5A">
        <w:rPr>
          <w:rFonts w:ascii="GHEA Grapalat" w:hAnsi="GHEA Grapalat" w:cs="Sylfaen"/>
          <w:szCs w:val="24"/>
          <w:lang w:val="ru-RU"/>
        </w:rPr>
        <w:t>օրվան</w:t>
      </w:r>
      <w:r w:rsidRPr="00C339E7">
        <w:rPr>
          <w:rFonts w:ascii="GHEA Grapalat" w:hAnsi="GHEA Grapalat" w:cs="Sylfaen"/>
          <w:szCs w:val="24"/>
        </w:rPr>
        <w:t xml:space="preserve"> </w:t>
      </w:r>
      <w:r w:rsidRPr="00DE1E5A">
        <w:rPr>
          <w:rFonts w:ascii="GHEA Grapalat" w:hAnsi="GHEA Grapalat" w:cs="Sylfaen"/>
          <w:szCs w:val="24"/>
          <w:lang w:val="ru-RU"/>
        </w:rPr>
        <w:t>հաջորդող</w:t>
      </w:r>
      <w:r w:rsidRPr="00C339E7">
        <w:rPr>
          <w:rFonts w:ascii="GHEA Grapalat" w:hAnsi="GHEA Grapalat" w:cs="Sylfaen"/>
          <w:szCs w:val="24"/>
        </w:rPr>
        <w:t xml:space="preserve"> </w:t>
      </w:r>
      <w:r w:rsidRPr="00DE1E5A">
        <w:rPr>
          <w:rFonts w:ascii="GHEA Grapalat" w:hAnsi="GHEA Grapalat" w:cs="Sylfaen"/>
          <w:szCs w:val="24"/>
          <w:lang w:val="ru-RU"/>
        </w:rPr>
        <w:t>երկու</w:t>
      </w:r>
      <w:r w:rsidRPr="00C339E7">
        <w:rPr>
          <w:rFonts w:ascii="GHEA Grapalat" w:hAnsi="GHEA Grapalat" w:cs="Sylfaen"/>
          <w:szCs w:val="24"/>
        </w:rPr>
        <w:t xml:space="preserve"> </w:t>
      </w:r>
      <w:r w:rsidRPr="00DE1E5A">
        <w:rPr>
          <w:rFonts w:ascii="GHEA Grapalat" w:hAnsi="GHEA Grapalat" w:cs="Sylfaen"/>
          <w:szCs w:val="24"/>
          <w:lang w:val="ru-RU"/>
        </w:rPr>
        <w:t>աշխատանքային</w:t>
      </w:r>
      <w:r w:rsidRPr="00C339E7">
        <w:rPr>
          <w:rFonts w:ascii="GHEA Grapalat" w:hAnsi="GHEA Grapalat" w:cs="Sylfaen"/>
          <w:szCs w:val="24"/>
        </w:rPr>
        <w:t xml:space="preserve"> </w:t>
      </w:r>
      <w:r w:rsidRPr="00DE1E5A">
        <w:rPr>
          <w:rFonts w:ascii="GHEA Grapalat" w:hAnsi="GHEA Grapalat" w:cs="Sylfaen"/>
          <w:szCs w:val="24"/>
          <w:lang w:val="ru-RU"/>
        </w:rPr>
        <w:t>օրվա</w:t>
      </w:r>
      <w:r w:rsidRPr="00C339E7">
        <w:rPr>
          <w:rFonts w:ascii="GHEA Grapalat" w:hAnsi="GHEA Grapalat" w:cs="Sylfaen"/>
          <w:szCs w:val="24"/>
        </w:rPr>
        <w:t xml:space="preserve"> </w:t>
      </w:r>
      <w:r w:rsidRPr="00DE1E5A">
        <w:rPr>
          <w:rFonts w:ascii="GHEA Grapalat" w:hAnsi="GHEA Grapalat" w:cs="Sylfaen"/>
          <w:szCs w:val="24"/>
          <w:lang w:val="ru-RU"/>
        </w:rPr>
        <w:t>ընթացքում</w:t>
      </w:r>
      <w:r w:rsidRPr="00C339E7">
        <w:rPr>
          <w:rFonts w:ascii="GHEA Grapalat" w:hAnsi="GHEA Grapalat" w:cs="Sylfaen"/>
          <w:szCs w:val="24"/>
        </w:rPr>
        <w:t xml:space="preserve"> </w:t>
      </w:r>
      <w:r w:rsidRPr="00DE1E5A">
        <w:rPr>
          <w:rFonts w:ascii="GHEA Grapalat" w:hAnsi="GHEA Grapalat" w:cs="Sylfaen"/>
          <w:szCs w:val="24"/>
          <w:lang w:val="ru-RU"/>
        </w:rPr>
        <w:t>տրամադրում</w:t>
      </w:r>
      <w:r w:rsidRPr="00C339E7">
        <w:rPr>
          <w:rFonts w:ascii="GHEA Grapalat" w:hAnsi="GHEA Grapalat" w:cs="Sylfaen"/>
          <w:szCs w:val="24"/>
        </w:rPr>
        <w:t xml:space="preserve"> </w:t>
      </w:r>
      <w:r w:rsidRPr="00DE1E5A">
        <w:rPr>
          <w:rFonts w:ascii="GHEA Grapalat" w:hAnsi="GHEA Grapalat" w:cs="Sylfaen"/>
          <w:szCs w:val="24"/>
          <w:lang w:val="ru-RU"/>
        </w:rPr>
        <w:t>են</w:t>
      </w:r>
      <w:r w:rsidRPr="00C339E7">
        <w:rPr>
          <w:rFonts w:ascii="GHEA Grapalat" w:hAnsi="GHEA Grapalat" w:cs="Sylfaen"/>
          <w:szCs w:val="24"/>
        </w:rPr>
        <w:t xml:space="preserve"> </w:t>
      </w:r>
      <w:r w:rsidRPr="00DE1E5A">
        <w:rPr>
          <w:rFonts w:ascii="GHEA Grapalat" w:hAnsi="GHEA Grapalat" w:cs="Sylfaen"/>
          <w:szCs w:val="24"/>
          <w:lang w:val="ru-RU"/>
        </w:rPr>
        <w:t>գրավոր</w:t>
      </w:r>
      <w:r w:rsidRPr="00C339E7">
        <w:rPr>
          <w:rFonts w:ascii="GHEA Grapalat" w:hAnsi="GHEA Grapalat" w:cs="Sylfaen"/>
          <w:szCs w:val="24"/>
        </w:rPr>
        <w:t xml:space="preserve"> </w:t>
      </w:r>
      <w:r w:rsidRPr="00DE1E5A">
        <w:rPr>
          <w:rFonts w:ascii="GHEA Grapalat" w:hAnsi="GHEA Grapalat" w:cs="Sylfaen"/>
          <w:szCs w:val="24"/>
          <w:lang w:val="ru-RU"/>
        </w:rPr>
        <w:t>եզրակացություն</w:t>
      </w:r>
      <w:r w:rsidRPr="00C339E7">
        <w:rPr>
          <w:rFonts w:ascii="GHEA Grapalat" w:hAnsi="GHEA Grapalat" w:cs="Sylfaen"/>
          <w:szCs w:val="24"/>
        </w:rPr>
        <w:t xml:space="preserve">: </w:t>
      </w:r>
      <w:r w:rsidRPr="00DE1E5A">
        <w:rPr>
          <w:rFonts w:ascii="GHEA Grapalat" w:hAnsi="GHEA Grapalat" w:cs="Sylfaen"/>
          <w:szCs w:val="24"/>
          <w:lang w:val="ru-RU"/>
        </w:rPr>
        <w:t>Եթե</w:t>
      </w:r>
      <w:r w:rsidRPr="00C339E7">
        <w:rPr>
          <w:rFonts w:ascii="GHEA Grapalat" w:hAnsi="GHEA Grapalat" w:cs="Sylfaen"/>
          <w:szCs w:val="24"/>
        </w:rPr>
        <w:t xml:space="preserve"> </w:t>
      </w:r>
      <w:r w:rsidRPr="00DE1E5A">
        <w:rPr>
          <w:rFonts w:ascii="GHEA Grapalat" w:hAnsi="GHEA Grapalat" w:cs="Sylfaen"/>
          <w:szCs w:val="24"/>
          <w:lang w:val="en-US"/>
        </w:rPr>
        <w:t>մ</w:t>
      </w:r>
      <w:r w:rsidRPr="00DE1E5A">
        <w:rPr>
          <w:rFonts w:ascii="GHEA Grapalat" w:hAnsi="GHEA Grapalat" w:cs="Sylfaen"/>
          <w:szCs w:val="24"/>
          <w:lang w:val="ru-RU"/>
        </w:rPr>
        <w:t>ասնակցի</w:t>
      </w:r>
      <w:r w:rsidRPr="00C339E7">
        <w:rPr>
          <w:rFonts w:ascii="GHEA Grapalat" w:hAnsi="GHEA Grapalat" w:cs="Sylfaen"/>
          <w:szCs w:val="24"/>
        </w:rPr>
        <w:t xml:space="preserve"> </w:t>
      </w:r>
      <w:r w:rsidRPr="00DE1E5A">
        <w:rPr>
          <w:rFonts w:ascii="GHEA Grapalat" w:hAnsi="GHEA Grapalat" w:cs="Sylfaen"/>
          <w:szCs w:val="24"/>
          <w:lang w:val="ru-RU"/>
        </w:rPr>
        <w:t>ներկայացրած</w:t>
      </w:r>
      <w:r w:rsidRPr="00C339E7">
        <w:rPr>
          <w:rFonts w:ascii="GHEA Grapalat" w:hAnsi="GHEA Grapalat" w:cs="Sylfaen"/>
          <w:szCs w:val="24"/>
        </w:rPr>
        <w:t xml:space="preserve"> </w:t>
      </w:r>
      <w:r w:rsidRPr="00DE1E5A">
        <w:rPr>
          <w:rFonts w:ascii="GHEA Grapalat" w:hAnsi="GHEA Grapalat" w:cs="Sylfaen"/>
          <w:szCs w:val="24"/>
          <w:lang w:val="ru-RU"/>
        </w:rPr>
        <w:t>տվյալների</w:t>
      </w:r>
      <w:r w:rsidRPr="00C339E7">
        <w:rPr>
          <w:rFonts w:ascii="GHEA Grapalat" w:hAnsi="GHEA Grapalat" w:cs="Sylfaen"/>
          <w:szCs w:val="24"/>
        </w:rPr>
        <w:t xml:space="preserve"> </w:t>
      </w:r>
      <w:r w:rsidRPr="00DE1E5A">
        <w:rPr>
          <w:rFonts w:ascii="GHEA Grapalat" w:hAnsi="GHEA Grapalat" w:cs="Sylfaen"/>
          <w:szCs w:val="24"/>
          <w:lang w:val="ru-RU"/>
        </w:rPr>
        <w:t>իսկության</w:t>
      </w:r>
      <w:r w:rsidRPr="00C339E7">
        <w:rPr>
          <w:rFonts w:ascii="GHEA Grapalat" w:hAnsi="GHEA Grapalat" w:cs="Sylfaen"/>
          <w:szCs w:val="24"/>
        </w:rPr>
        <w:t xml:space="preserve"> </w:t>
      </w:r>
      <w:r w:rsidRPr="00DE1E5A">
        <w:rPr>
          <w:rFonts w:ascii="GHEA Grapalat" w:hAnsi="GHEA Grapalat" w:cs="Sylfaen"/>
          <w:szCs w:val="24"/>
          <w:lang w:val="ru-RU"/>
        </w:rPr>
        <w:t>ստուգման</w:t>
      </w:r>
      <w:r w:rsidRPr="00C339E7">
        <w:rPr>
          <w:rFonts w:ascii="GHEA Grapalat" w:hAnsi="GHEA Grapalat" w:cs="Sylfaen"/>
          <w:szCs w:val="24"/>
        </w:rPr>
        <w:t xml:space="preserve"> </w:t>
      </w:r>
      <w:r w:rsidRPr="00DE1E5A">
        <w:rPr>
          <w:rFonts w:ascii="GHEA Grapalat" w:hAnsi="GHEA Grapalat" w:cs="Sylfaen"/>
          <w:szCs w:val="24"/>
          <w:lang w:val="ru-RU"/>
        </w:rPr>
        <w:t>արդյունքում</w:t>
      </w:r>
      <w:r w:rsidRPr="00C339E7">
        <w:rPr>
          <w:rFonts w:ascii="GHEA Grapalat" w:hAnsi="GHEA Grapalat" w:cs="Sylfaen"/>
          <w:szCs w:val="24"/>
        </w:rPr>
        <w:t xml:space="preserve"> </w:t>
      </w:r>
      <w:r w:rsidRPr="00DE1E5A">
        <w:rPr>
          <w:rFonts w:ascii="GHEA Grapalat" w:hAnsi="GHEA Grapalat" w:cs="Sylfaen"/>
          <w:szCs w:val="24"/>
          <w:lang w:val="ru-RU"/>
        </w:rPr>
        <w:t>տվյալները</w:t>
      </w:r>
      <w:r w:rsidRPr="00C339E7">
        <w:rPr>
          <w:rFonts w:ascii="GHEA Grapalat" w:hAnsi="GHEA Grapalat" w:cs="Sylfaen"/>
          <w:szCs w:val="24"/>
        </w:rPr>
        <w:t xml:space="preserve"> </w:t>
      </w:r>
      <w:r w:rsidRPr="00DE1E5A">
        <w:rPr>
          <w:rFonts w:ascii="GHEA Grapalat" w:hAnsi="GHEA Grapalat" w:cs="Sylfaen"/>
          <w:szCs w:val="24"/>
          <w:lang w:val="ru-RU"/>
        </w:rPr>
        <w:t>որակվում</w:t>
      </w:r>
      <w:r w:rsidRPr="00C339E7">
        <w:rPr>
          <w:rFonts w:ascii="GHEA Grapalat" w:hAnsi="GHEA Grapalat" w:cs="Sylfaen"/>
          <w:szCs w:val="24"/>
        </w:rPr>
        <w:t xml:space="preserve"> </w:t>
      </w:r>
      <w:r w:rsidRPr="00DE1E5A">
        <w:rPr>
          <w:rFonts w:ascii="GHEA Grapalat" w:hAnsi="GHEA Grapalat" w:cs="Sylfaen"/>
          <w:szCs w:val="24"/>
          <w:lang w:val="ru-RU"/>
        </w:rPr>
        <w:t>են</w:t>
      </w:r>
      <w:r w:rsidRPr="00C339E7">
        <w:rPr>
          <w:rFonts w:ascii="GHEA Grapalat" w:hAnsi="GHEA Grapalat" w:cs="Sylfaen"/>
          <w:szCs w:val="24"/>
        </w:rPr>
        <w:t xml:space="preserve"> </w:t>
      </w:r>
      <w:r w:rsidRPr="00DE1E5A">
        <w:rPr>
          <w:rFonts w:ascii="GHEA Grapalat" w:hAnsi="GHEA Grapalat" w:cs="Sylfaen"/>
          <w:szCs w:val="24"/>
          <w:lang w:val="ru-RU"/>
        </w:rPr>
        <w:t>իրականությանը</w:t>
      </w:r>
      <w:r w:rsidRPr="00C339E7">
        <w:rPr>
          <w:rFonts w:ascii="GHEA Grapalat" w:hAnsi="GHEA Grapalat" w:cs="Sylfaen"/>
          <w:szCs w:val="24"/>
        </w:rPr>
        <w:t xml:space="preserve"> </w:t>
      </w:r>
      <w:r w:rsidRPr="00DE1E5A">
        <w:rPr>
          <w:rFonts w:ascii="GHEA Grapalat" w:hAnsi="GHEA Grapalat" w:cs="Sylfaen"/>
          <w:szCs w:val="24"/>
          <w:lang w:val="ru-RU"/>
        </w:rPr>
        <w:t>չհամապա</w:t>
      </w:r>
      <w:r w:rsidRPr="00C339E7">
        <w:rPr>
          <w:rFonts w:ascii="GHEA Grapalat" w:hAnsi="GHEA Grapalat" w:cs="Sylfaen"/>
          <w:szCs w:val="24"/>
        </w:rPr>
        <w:softHyphen/>
      </w:r>
      <w:r w:rsidRPr="00DE1E5A">
        <w:rPr>
          <w:rFonts w:ascii="GHEA Grapalat" w:hAnsi="GHEA Grapalat" w:cs="Sylfaen"/>
          <w:szCs w:val="24"/>
          <w:lang w:val="ru-RU"/>
        </w:rPr>
        <w:t>տասխանող</w:t>
      </w:r>
      <w:r w:rsidRPr="00C339E7">
        <w:rPr>
          <w:rFonts w:ascii="GHEA Grapalat" w:hAnsi="GHEA Grapalat" w:cs="Sylfaen"/>
          <w:szCs w:val="24"/>
        </w:rPr>
        <w:t xml:space="preserve">, </w:t>
      </w:r>
      <w:r w:rsidRPr="00DE1E5A">
        <w:rPr>
          <w:rFonts w:ascii="GHEA Grapalat" w:hAnsi="GHEA Grapalat" w:cs="Sylfaen"/>
          <w:szCs w:val="24"/>
          <w:lang w:val="ru-RU"/>
        </w:rPr>
        <w:t>ապա</w:t>
      </w:r>
      <w:r w:rsidRPr="00C339E7">
        <w:rPr>
          <w:rFonts w:ascii="GHEA Grapalat" w:hAnsi="GHEA Grapalat" w:cs="Sylfaen"/>
          <w:szCs w:val="24"/>
        </w:rPr>
        <w:t xml:space="preserve"> </w:t>
      </w:r>
      <w:r w:rsidRPr="00DE1E5A">
        <w:rPr>
          <w:rFonts w:ascii="GHEA Grapalat" w:hAnsi="GHEA Grapalat" w:cs="Sylfaen"/>
          <w:szCs w:val="24"/>
        </w:rPr>
        <w:t>տվյալ</w:t>
      </w:r>
      <w:r w:rsidRPr="00C339E7">
        <w:rPr>
          <w:rFonts w:ascii="GHEA Grapalat" w:hAnsi="GHEA Grapalat" w:cs="Sylfaen"/>
          <w:szCs w:val="24"/>
        </w:rPr>
        <w:t xml:space="preserve"> </w:t>
      </w:r>
      <w:r w:rsidRPr="00DE1E5A">
        <w:rPr>
          <w:rFonts w:ascii="GHEA Grapalat" w:hAnsi="GHEA Grapalat" w:cs="Sylfaen"/>
          <w:szCs w:val="24"/>
        </w:rPr>
        <w:t>մասնակցի</w:t>
      </w:r>
      <w:r w:rsidRPr="00C339E7">
        <w:rPr>
          <w:rFonts w:ascii="GHEA Grapalat" w:hAnsi="GHEA Grapalat" w:cs="Sylfaen"/>
          <w:szCs w:val="24"/>
        </w:rPr>
        <w:t xml:space="preserve"> </w:t>
      </w:r>
      <w:r w:rsidRPr="00DE1E5A">
        <w:rPr>
          <w:rFonts w:ascii="GHEA Grapalat" w:hAnsi="GHEA Grapalat" w:cs="Sylfaen"/>
          <w:szCs w:val="24"/>
        </w:rPr>
        <w:t>հայտը</w:t>
      </w:r>
      <w:r w:rsidRPr="00C339E7">
        <w:rPr>
          <w:rFonts w:ascii="GHEA Grapalat" w:hAnsi="GHEA Grapalat" w:cs="Sylfaen"/>
          <w:szCs w:val="24"/>
        </w:rPr>
        <w:t xml:space="preserve"> </w:t>
      </w:r>
      <w:r w:rsidRPr="00DE1E5A">
        <w:rPr>
          <w:rFonts w:ascii="GHEA Grapalat" w:hAnsi="GHEA Grapalat" w:cs="Sylfaen"/>
          <w:szCs w:val="24"/>
        </w:rPr>
        <w:t>մերժվում</w:t>
      </w:r>
      <w:r w:rsidRPr="00C339E7">
        <w:rPr>
          <w:rFonts w:ascii="GHEA Grapalat" w:hAnsi="GHEA Grapalat" w:cs="Sylfaen"/>
          <w:szCs w:val="24"/>
        </w:rPr>
        <w:t xml:space="preserve"> </w:t>
      </w:r>
      <w:r w:rsidRPr="00DE1E5A">
        <w:rPr>
          <w:rFonts w:ascii="GHEA Grapalat" w:hAnsi="GHEA Grapalat" w:cs="Sylfaen"/>
          <w:szCs w:val="24"/>
        </w:rPr>
        <w:t>է</w:t>
      </w:r>
      <w:r w:rsidRPr="00C339E7">
        <w:rPr>
          <w:rFonts w:ascii="GHEA Grapalat" w:hAnsi="GHEA Grapalat" w:cs="Sylfaen"/>
          <w:szCs w:val="24"/>
        </w:rPr>
        <w:t>:</w:t>
      </w:r>
    </w:p>
    <w:p w:rsidR="00C339E7" w:rsidRPr="00C339E7" w:rsidRDefault="00C339E7" w:rsidP="00C339E7">
      <w:pPr>
        <w:pStyle w:val="BodyTextIndent2"/>
        <w:spacing w:line="240" w:lineRule="auto"/>
        <w:ind w:firstLine="567"/>
        <w:rPr>
          <w:rFonts w:ascii="GHEA Grapalat" w:hAnsi="GHEA Grapalat" w:cs="Sylfaen"/>
          <w:szCs w:val="24"/>
        </w:rPr>
      </w:pPr>
      <w:r w:rsidRPr="00C339E7">
        <w:rPr>
          <w:rFonts w:ascii="GHEA Grapalat" w:hAnsi="GHEA Grapalat" w:cs="Sylfaen"/>
          <w:szCs w:val="24"/>
        </w:rPr>
        <w:t>7</w:t>
      </w:r>
      <w:r w:rsidRPr="00DE1E5A">
        <w:rPr>
          <w:rFonts w:ascii="GHEA Grapalat" w:hAnsi="GHEA Grapalat" w:cs="Sylfaen"/>
          <w:szCs w:val="24"/>
          <w:lang w:val="hy-AM"/>
        </w:rPr>
        <w:t>.2</w:t>
      </w:r>
      <w:r w:rsidRPr="00C339E7">
        <w:rPr>
          <w:rFonts w:ascii="GHEA Grapalat" w:hAnsi="GHEA Grapalat" w:cs="Sylfaen"/>
          <w:szCs w:val="24"/>
        </w:rPr>
        <w:t xml:space="preserve">7 </w:t>
      </w:r>
      <w:r w:rsidRPr="00DE1E5A">
        <w:rPr>
          <w:rFonts w:ascii="GHEA Grapalat" w:hAnsi="GHEA Grapalat" w:cs="Sylfaen"/>
          <w:szCs w:val="24"/>
          <w:lang w:val="ru-RU"/>
        </w:rPr>
        <w:t>Սույն</w:t>
      </w:r>
      <w:r w:rsidRPr="00C339E7">
        <w:rPr>
          <w:rFonts w:ascii="GHEA Grapalat" w:hAnsi="GHEA Grapalat" w:cs="Sylfaen"/>
          <w:szCs w:val="24"/>
        </w:rPr>
        <w:t xml:space="preserve"> </w:t>
      </w:r>
      <w:r w:rsidRPr="00DE1E5A">
        <w:rPr>
          <w:rFonts w:ascii="GHEA Grapalat" w:hAnsi="GHEA Grapalat" w:cs="Sylfaen"/>
          <w:szCs w:val="24"/>
          <w:lang w:val="ru-RU"/>
        </w:rPr>
        <w:t>հրավերի</w:t>
      </w:r>
      <w:r w:rsidRPr="00C339E7">
        <w:rPr>
          <w:rFonts w:ascii="GHEA Grapalat" w:hAnsi="GHEA Grapalat" w:cs="Sylfaen"/>
          <w:szCs w:val="24"/>
        </w:rPr>
        <w:t xml:space="preserve"> 1-</w:t>
      </w:r>
      <w:r w:rsidRPr="00DE1E5A">
        <w:rPr>
          <w:rFonts w:ascii="GHEA Grapalat" w:hAnsi="GHEA Grapalat" w:cs="Sylfaen"/>
          <w:szCs w:val="24"/>
          <w:lang w:val="en-US"/>
        </w:rPr>
        <w:t>ին</w:t>
      </w:r>
      <w:r w:rsidRPr="00C339E7">
        <w:rPr>
          <w:rFonts w:ascii="GHEA Grapalat" w:hAnsi="GHEA Grapalat" w:cs="Sylfaen"/>
          <w:szCs w:val="24"/>
        </w:rPr>
        <w:t xml:space="preserve"> </w:t>
      </w:r>
      <w:r w:rsidRPr="00DE1E5A">
        <w:rPr>
          <w:rFonts w:ascii="GHEA Grapalat" w:hAnsi="GHEA Grapalat" w:cs="Sylfaen"/>
          <w:szCs w:val="24"/>
          <w:lang w:val="en-US"/>
        </w:rPr>
        <w:t>մասի</w:t>
      </w:r>
      <w:r w:rsidRPr="00C339E7">
        <w:rPr>
          <w:rFonts w:ascii="GHEA Grapalat" w:hAnsi="GHEA Grapalat" w:cs="Sylfaen"/>
          <w:szCs w:val="24"/>
        </w:rPr>
        <w:t xml:space="preserve"> 7.</w:t>
      </w:r>
      <w:r w:rsidRPr="00DE1E5A">
        <w:rPr>
          <w:rFonts w:ascii="GHEA Grapalat" w:hAnsi="GHEA Grapalat" w:cs="Sylfaen"/>
          <w:szCs w:val="24"/>
          <w:lang w:val="hy-AM"/>
        </w:rPr>
        <w:t>2</w:t>
      </w:r>
      <w:r w:rsidRPr="00C339E7">
        <w:rPr>
          <w:rFonts w:ascii="GHEA Grapalat" w:hAnsi="GHEA Grapalat" w:cs="Sylfaen"/>
          <w:szCs w:val="24"/>
        </w:rPr>
        <w:t xml:space="preserve">6 </w:t>
      </w:r>
      <w:r w:rsidRPr="00DE1E5A">
        <w:rPr>
          <w:rFonts w:ascii="GHEA Grapalat" w:hAnsi="GHEA Grapalat" w:cs="Sylfaen"/>
          <w:szCs w:val="24"/>
          <w:lang w:val="ru-RU"/>
        </w:rPr>
        <w:t>կետի</w:t>
      </w:r>
      <w:r w:rsidRPr="00C339E7">
        <w:rPr>
          <w:rFonts w:ascii="GHEA Grapalat" w:hAnsi="GHEA Grapalat" w:cs="Sylfaen"/>
          <w:szCs w:val="24"/>
        </w:rPr>
        <w:t xml:space="preserve"> </w:t>
      </w:r>
      <w:r w:rsidRPr="00DE1E5A">
        <w:rPr>
          <w:rFonts w:ascii="GHEA Grapalat" w:hAnsi="GHEA Grapalat" w:cs="Sylfaen"/>
          <w:szCs w:val="24"/>
          <w:lang w:val="ru-RU"/>
        </w:rPr>
        <w:t>կիրառման</w:t>
      </w:r>
      <w:r w:rsidRPr="00C339E7">
        <w:rPr>
          <w:rFonts w:ascii="GHEA Grapalat" w:hAnsi="GHEA Grapalat" w:cs="Sylfaen"/>
          <w:szCs w:val="24"/>
        </w:rPr>
        <w:t xml:space="preserve"> </w:t>
      </w:r>
      <w:r w:rsidRPr="00DE1E5A">
        <w:rPr>
          <w:rFonts w:ascii="GHEA Grapalat" w:hAnsi="GHEA Grapalat" w:cs="Sylfaen"/>
          <w:szCs w:val="24"/>
          <w:lang w:val="ru-RU"/>
        </w:rPr>
        <w:t>նպատակով</w:t>
      </w:r>
      <w:r w:rsidRPr="00C339E7">
        <w:rPr>
          <w:rFonts w:ascii="GHEA Grapalat" w:hAnsi="GHEA Grapalat" w:cs="Sylfaen"/>
          <w:szCs w:val="24"/>
        </w:rPr>
        <w:t xml:space="preserve"> </w:t>
      </w:r>
      <w:r w:rsidRPr="00DE1E5A">
        <w:rPr>
          <w:rFonts w:ascii="GHEA Grapalat" w:hAnsi="GHEA Grapalat" w:cs="Sylfaen"/>
          <w:szCs w:val="24"/>
          <w:lang w:val="ru-RU"/>
        </w:rPr>
        <w:t>հրավիրվում</w:t>
      </w:r>
      <w:r w:rsidRPr="00C339E7">
        <w:rPr>
          <w:rFonts w:ascii="GHEA Grapalat" w:hAnsi="GHEA Grapalat" w:cs="Sylfaen"/>
          <w:szCs w:val="24"/>
        </w:rPr>
        <w:t xml:space="preserve"> </w:t>
      </w:r>
      <w:r w:rsidRPr="00DE1E5A">
        <w:rPr>
          <w:rFonts w:ascii="GHEA Grapalat" w:hAnsi="GHEA Grapalat" w:cs="Sylfaen"/>
          <w:szCs w:val="24"/>
          <w:lang w:val="ru-RU"/>
        </w:rPr>
        <w:t>է</w:t>
      </w:r>
      <w:r w:rsidRPr="00C339E7">
        <w:rPr>
          <w:rFonts w:ascii="GHEA Grapalat" w:hAnsi="GHEA Grapalat" w:cs="Sylfaen"/>
          <w:szCs w:val="24"/>
        </w:rPr>
        <w:t xml:space="preserve"> </w:t>
      </w:r>
      <w:r w:rsidRPr="00DE1E5A">
        <w:rPr>
          <w:rFonts w:ascii="GHEA Grapalat" w:hAnsi="GHEA Grapalat" w:cs="Sylfaen"/>
          <w:szCs w:val="24"/>
          <w:lang w:val="ru-RU"/>
        </w:rPr>
        <w:t>հանձնաժողովի</w:t>
      </w:r>
      <w:r w:rsidRPr="00C339E7">
        <w:rPr>
          <w:rFonts w:ascii="GHEA Grapalat" w:hAnsi="GHEA Grapalat" w:cs="Sylfaen"/>
          <w:szCs w:val="24"/>
        </w:rPr>
        <w:t xml:space="preserve"> </w:t>
      </w:r>
      <w:r w:rsidRPr="00DE1E5A">
        <w:rPr>
          <w:rFonts w:ascii="GHEA Grapalat" w:hAnsi="GHEA Grapalat" w:cs="Sylfaen"/>
          <w:szCs w:val="24"/>
          <w:lang w:val="ru-RU"/>
        </w:rPr>
        <w:t>արտահերթ</w:t>
      </w:r>
      <w:r w:rsidRPr="00C339E7">
        <w:rPr>
          <w:rFonts w:ascii="GHEA Grapalat" w:hAnsi="GHEA Grapalat" w:cs="Sylfaen"/>
          <w:szCs w:val="24"/>
        </w:rPr>
        <w:t xml:space="preserve"> </w:t>
      </w:r>
      <w:r w:rsidRPr="00DE1E5A">
        <w:rPr>
          <w:rFonts w:ascii="GHEA Grapalat" w:hAnsi="GHEA Grapalat" w:cs="Sylfaen"/>
          <w:szCs w:val="24"/>
          <w:lang w:val="ru-RU"/>
        </w:rPr>
        <w:t>նիստ։</w:t>
      </w:r>
    </w:p>
    <w:p w:rsidR="00C339E7" w:rsidRPr="00DE1E5A" w:rsidRDefault="00C339E7" w:rsidP="00C339E7">
      <w:pPr>
        <w:pStyle w:val="norm"/>
        <w:spacing w:line="240" w:lineRule="auto"/>
        <w:ind w:firstLine="567"/>
        <w:rPr>
          <w:rFonts w:ascii="GHEA Grapalat" w:hAnsi="GHEA Grapalat"/>
          <w:sz w:val="20"/>
          <w:lang w:val="hy-AM"/>
        </w:rPr>
      </w:pPr>
      <w:r w:rsidRPr="00C339E7">
        <w:rPr>
          <w:rFonts w:ascii="GHEA Grapalat" w:hAnsi="GHEA Grapalat" w:cs="Sylfaen"/>
          <w:sz w:val="20"/>
          <w:lang w:val="af-ZA"/>
        </w:rPr>
        <w:t>7</w:t>
      </w:r>
      <w:r w:rsidRPr="00DE1E5A">
        <w:rPr>
          <w:rFonts w:ascii="GHEA Grapalat" w:hAnsi="GHEA Grapalat" w:cs="Sylfaen"/>
          <w:sz w:val="20"/>
          <w:lang w:val="hy-AM"/>
        </w:rPr>
        <w:t>.2</w:t>
      </w:r>
      <w:r w:rsidRPr="00C339E7">
        <w:rPr>
          <w:rFonts w:ascii="GHEA Grapalat" w:hAnsi="GHEA Grapalat" w:cs="Sylfaen"/>
          <w:sz w:val="20"/>
          <w:lang w:val="af-ZA"/>
        </w:rPr>
        <w:t>8</w:t>
      </w:r>
      <w:r w:rsidRPr="00C339E7">
        <w:rPr>
          <w:rFonts w:ascii="GHEA Grapalat" w:hAnsi="GHEA Grapalat" w:cs="Sylfaen"/>
          <w:szCs w:val="24"/>
          <w:lang w:val="af-ZA"/>
        </w:rPr>
        <w:t xml:space="preserve"> </w:t>
      </w:r>
      <w:r w:rsidRPr="00DE1E5A">
        <w:rPr>
          <w:rFonts w:ascii="GHEA Grapalat" w:hAnsi="GHEA Grapalat" w:cs="Tahoma"/>
          <w:sz w:val="20"/>
          <w:lang w:val="hy-AM"/>
        </w:rPr>
        <w:t>Ընտրված</w:t>
      </w:r>
      <w:r w:rsidRPr="00DE1E5A">
        <w:rPr>
          <w:rFonts w:ascii="GHEA Grapalat" w:hAnsi="GHEA Grapalat" w:cs="Arial Armenian"/>
          <w:sz w:val="20"/>
          <w:lang w:val="hy-AM"/>
        </w:rPr>
        <w:t xml:space="preserve"> </w:t>
      </w:r>
      <w:r w:rsidRPr="00DE1E5A">
        <w:rPr>
          <w:rFonts w:ascii="GHEA Grapalat" w:hAnsi="GHEA Grapalat" w:cs="Tahoma"/>
          <w:sz w:val="20"/>
          <w:lang w:val="hy-AM"/>
        </w:rPr>
        <w:t>մասնակցին</w:t>
      </w:r>
      <w:r w:rsidRPr="00DE1E5A">
        <w:rPr>
          <w:rFonts w:ascii="GHEA Grapalat" w:hAnsi="GHEA Grapalat" w:cs="Arial Armenian"/>
          <w:sz w:val="20"/>
          <w:lang w:val="hy-AM"/>
        </w:rPr>
        <w:t xml:space="preserve"> </w:t>
      </w:r>
      <w:r w:rsidRPr="00DE1E5A">
        <w:rPr>
          <w:rFonts w:ascii="GHEA Grapalat" w:hAnsi="GHEA Grapalat" w:cs="Tahoma"/>
          <w:sz w:val="20"/>
          <w:lang w:val="hy-AM"/>
        </w:rPr>
        <w:t>որոշելու</w:t>
      </w:r>
      <w:r w:rsidRPr="00DE1E5A">
        <w:rPr>
          <w:rFonts w:ascii="GHEA Grapalat" w:hAnsi="GHEA Grapalat" w:cs="Arial Armenian"/>
          <w:sz w:val="20"/>
          <w:lang w:val="hy-AM"/>
        </w:rPr>
        <w:t xml:space="preserve"> </w:t>
      </w:r>
      <w:r w:rsidRPr="00DE1E5A">
        <w:rPr>
          <w:rFonts w:ascii="GHEA Grapalat" w:hAnsi="GHEA Grapalat" w:cs="Tahoma"/>
          <w:sz w:val="20"/>
          <w:lang w:val="hy-AM"/>
        </w:rPr>
        <w:t>նիստի</w:t>
      </w:r>
      <w:r w:rsidRPr="00DE1E5A">
        <w:rPr>
          <w:rFonts w:ascii="GHEA Grapalat" w:hAnsi="GHEA Grapalat" w:cs="Arial Armenian"/>
          <w:sz w:val="20"/>
          <w:lang w:val="hy-AM"/>
        </w:rPr>
        <w:t xml:space="preserve"> </w:t>
      </w:r>
      <w:r w:rsidRPr="00DE1E5A">
        <w:rPr>
          <w:rFonts w:ascii="GHEA Grapalat" w:hAnsi="GHEA Grapalat" w:cs="Tahoma"/>
          <w:sz w:val="20"/>
          <w:lang w:val="hy-AM"/>
        </w:rPr>
        <w:t>ավարտին</w:t>
      </w:r>
      <w:r w:rsidRPr="00DE1E5A">
        <w:rPr>
          <w:rFonts w:ascii="GHEA Grapalat" w:hAnsi="GHEA Grapalat" w:cs="Arial Armenian"/>
          <w:sz w:val="20"/>
          <w:lang w:val="hy-AM"/>
        </w:rPr>
        <w:t xml:space="preserve"> </w:t>
      </w:r>
      <w:r w:rsidRPr="00DE1E5A">
        <w:rPr>
          <w:rFonts w:ascii="GHEA Grapalat" w:hAnsi="GHEA Grapalat" w:cs="Tahoma"/>
          <w:sz w:val="20"/>
          <w:lang w:val="hy-AM"/>
        </w:rPr>
        <w:t>հաջորդող</w:t>
      </w:r>
      <w:r w:rsidRPr="00DE1E5A">
        <w:rPr>
          <w:rFonts w:ascii="GHEA Grapalat" w:hAnsi="GHEA Grapalat" w:cs="Arial Armenian"/>
          <w:sz w:val="20"/>
          <w:lang w:val="hy-AM"/>
        </w:rPr>
        <w:t xml:space="preserve"> </w:t>
      </w:r>
      <w:r w:rsidRPr="00DE1E5A">
        <w:rPr>
          <w:rFonts w:ascii="GHEA Grapalat" w:hAnsi="GHEA Grapalat" w:cs="Tahoma"/>
          <w:sz w:val="20"/>
          <w:lang w:val="hy-AM"/>
        </w:rPr>
        <w:t>աշխատանքային</w:t>
      </w:r>
      <w:r w:rsidRPr="00DE1E5A">
        <w:rPr>
          <w:rFonts w:ascii="GHEA Grapalat" w:hAnsi="GHEA Grapalat" w:cs="Arial Armenian"/>
          <w:sz w:val="20"/>
          <w:lang w:val="hy-AM"/>
        </w:rPr>
        <w:t xml:space="preserve"> </w:t>
      </w:r>
      <w:r w:rsidRPr="00DE1E5A">
        <w:rPr>
          <w:rFonts w:ascii="GHEA Grapalat" w:hAnsi="GHEA Grapalat" w:cs="Tahoma"/>
          <w:sz w:val="20"/>
          <w:lang w:val="hy-AM"/>
        </w:rPr>
        <w:t>օրը</w:t>
      </w:r>
      <w:r w:rsidRPr="00DE1E5A">
        <w:rPr>
          <w:rFonts w:ascii="GHEA Grapalat" w:hAnsi="GHEA Grapalat" w:cs="Arial Armenian"/>
          <w:sz w:val="20"/>
          <w:lang w:val="hy-AM"/>
        </w:rPr>
        <w:t xml:space="preserve">  </w:t>
      </w:r>
      <w:r w:rsidRPr="00DE1E5A">
        <w:rPr>
          <w:rFonts w:ascii="GHEA Grapalat" w:hAnsi="GHEA Grapalat" w:cs="Tahoma"/>
          <w:sz w:val="20"/>
          <w:lang w:val="hy-AM"/>
        </w:rPr>
        <w:t>հանձնաժողովի</w:t>
      </w:r>
      <w:r w:rsidRPr="00DE1E5A">
        <w:rPr>
          <w:rFonts w:ascii="GHEA Grapalat" w:hAnsi="GHEA Grapalat" w:cs="Arial Armenian"/>
          <w:sz w:val="20"/>
          <w:lang w:val="hy-AM"/>
        </w:rPr>
        <w:t xml:space="preserve"> </w:t>
      </w:r>
      <w:r w:rsidRPr="00DE1E5A">
        <w:rPr>
          <w:rFonts w:ascii="GHEA Grapalat" w:hAnsi="GHEA Grapalat" w:cs="Tahoma"/>
          <w:sz w:val="20"/>
          <w:lang w:val="hy-AM"/>
        </w:rPr>
        <w:t>քարտուղարը՝</w:t>
      </w:r>
    </w:p>
    <w:p w:rsidR="00C339E7" w:rsidRPr="00DE1E5A" w:rsidRDefault="00C339E7" w:rsidP="00C339E7">
      <w:pPr>
        <w:pStyle w:val="norm"/>
        <w:spacing w:line="240" w:lineRule="auto"/>
        <w:ind w:firstLine="706"/>
        <w:rPr>
          <w:rFonts w:ascii="GHEA Grapalat" w:hAnsi="GHEA Grapalat"/>
          <w:sz w:val="20"/>
          <w:lang w:val="hy-AM"/>
        </w:rPr>
      </w:pPr>
      <w:r w:rsidRPr="00DE1E5A">
        <w:rPr>
          <w:rFonts w:ascii="GHEA Grapalat" w:hAnsi="GHEA Grapalat"/>
          <w:sz w:val="20"/>
          <w:lang w:val="hy-AM"/>
        </w:rPr>
        <w:tab/>
        <w:t>1) Հ</w:t>
      </w:r>
      <w:r w:rsidRPr="00DE1E5A">
        <w:rPr>
          <w:rFonts w:ascii="GHEA Grapalat" w:hAnsi="GHEA Grapalat" w:cs="Tahoma"/>
          <w:sz w:val="20"/>
          <w:lang w:val="hy-AM"/>
        </w:rPr>
        <w:t>ամակարգում</w:t>
      </w:r>
      <w:r w:rsidRPr="00DE1E5A">
        <w:rPr>
          <w:rFonts w:ascii="GHEA Grapalat" w:hAnsi="GHEA Grapalat" w:cs="Arial Armenian"/>
          <w:sz w:val="20"/>
          <w:lang w:val="hy-AM"/>
        </w:rPr>
        <w:t xml:space="preserve"> </w:t>
      </w:r>
      <w:r w:rsidRPr="00DE1E5A">
        <w:rPr>
          <w:rFonts w:ascii="GHEA Grapalat" w:hAnsi="GHEA Grapalat" w:cs="Tahoma"/>
          <w:sz w:val="20"/>
          <w:lang w:val="hy-AM"/>
        </w:rPr>
        <w:t>նշում</w:t>
      </w:r>
      <w:r w:rsidRPr="00DE1E5A">
        <w:rPr>
          <w:rFonts w:ascii="GHEA Grapalat" w:hAnsi="GHEA Grapalat" w:cs="Arial Armenian"/>
          <w:sz w:val="20"/>
          <w:lang w:val="hy-AM"/>
        </w:rPr>
        <w:t xml:space="preserve"> </w:t>
      </w:r>
      <w:r w:rsidRPr="00DE1E5A">
        <w:rPr>
          <w:rFonts w:ascii="GHEA Grapalat" w:hAnsi="GHEA Grapalat" w:cs="Tahoma"/>
          <w:sz w:val="20"/>
          <w:lang w:val="hy-AM"/>
        </w:rPr>
        <w:t>է</w:t>
      </w:r>
      <w:r w:rsidRPr="00DE1E5A">
        <w:rPr>
          <w:rFonts w:ascii="GHEA Grapalat" w:hAnsi="GHEA Grapalat" w:cs="Arial Armenian"/>
          <w:sz w:val="20"/>
          <w:lang w:val="hy-AM"/>
        </w:rPr>
        <w:t xml:space="preserve"> </w:t>
      </w:r>
      <w:r w:rsidRPr="00DE1E5A">
        <w:rPr>
          <w:rFonts w:ascii="GHEA Grapalat" w:hAnsi="GHEA Grapalat" w:cs="Tahoma"/>
          <w:sz w:val="20"/>
          <w:lang w:val="hy-AM"/>
        </w:rPr>
        <w:t>ընթացակարգի</w:t>
      </w:r>
      <w:r w:rsidRPr="00DE1E5A">
        <w:rPr>
          <w:rFonts w:ascii="GHEA Grapalat" w:hAnsi="GHEA Grapalat" w:cs="Arial Armenian"/>
          <w:sz w:val="20"/>
          <w:lang w:val="hy-AM"/>
        </w:rPr>
        <w:t xml:space="preserve"> </w:t>
      </w:r>
      <w:r w:rsidRPr="00DE1E5A">
        <w:rPr>
          <w:rFonts w:ascii="GHEA Grapalat" w:hAnsi="GHEA Grapalat" w:cs="Tahoma"/>
          <w:sz w:val="20"/>
          <w:lang w:val="hy-AM"/>
        </w:rPr>
        <w:t>բավարար</w:t>
      </w:r>
      <w:r w:rsidRPr="00DE1E5A">
        <w:rPr>
          <w:rFonts w:ascii="GHEA Grapalat" w:hAnsi="GHEA Grapalat" w:cs="Arial Armenian"/>
          <w:sz w:val="20"/>
          <w:lang w:val="hy-AM"/>
        </w:rPr>
        <w:t xml:space="preserve"> </w:t>
      </w:r>
      <w:r w:rsidRPr="00DE1E5A">
        <w:rPr>
          <w:rFonts w:ascii="GHEA Grapalat" w:hAnsi="GHEA Grapalat" w:cs="Tahoma"/>
          <w:sz w:val="20"/>
          <w:lang w:val="hy-AM"/>
        </w:rPr>
        <w:t>գնահատված</w:t>
      </w:r>
      <w:r w:rsidRPr="00DE1E5A">
        <w:rPr>
          <w:rFonts w:ascii="GHEA Grapalat" w:hAnsi="GHEA Grapalat" w:cs="Arial Armenian"/>
          <w:sz w:val="20"/>
          <w:lang w:val="hy-AM"/>
        </w:rPr>
        <w:t xml:space="preserve"> </w:t>
      </w:r>
      <w:r w:rsidRPr="00DE1E5A">
        <w:rPr>
          <w:rFonts w:ascii="GHEA Grapalat" w:hAnsi="GHEA Grapalat" w:cs="Tahoma"/>
          <w:sz w:val="20"/>
          <w:lang w:val="hy-AM"/>
        </w:rPr>
        <w:t>մասնակից</w:t>
      </w:r>
      <w:r w:rsidRPr="00DE1E5A">
        <w:rPr>
          <w:rFonts w:ascii="GHEA Grapalat" w:hAnsi="GHEA Grapalat" w:cs="Tahoma"/>
          <w:sz w:val="20"/>
          <w:lang w:val="hy-AM"/>
        </w:rPr>
        <w:softHyphen/>
        <w:t>նե</w:t>
      </w:r>
      <w:r w:rsidRPr="00DE1E5A">
        <w:rPr>
          <w:rFonts w:ascii="GHEA Grapalat" w:hAnsi="GHEA Grapalat" w:cs="Tahoma"/>
          <w:sz w:val="20"/>
          <w:lang w:val="hy-AM"/>
        </w:rPr>
        <w:softHyphen/>
        <w:t>րին՝</w:t>
      </w:r>
      <w:r w:rsidRPr="00DE1E5A">
        <w:rPr>
          <w:rFonts w:ascii="GHEA Grapalat" w:hAnsi="GHEA Grapalat" w:cs="Arial Armenian"/>
          <w:sz w:val="20"/>
          <w:lang w:val="hy-AM"/>
        </w:rPr>
        <w:t xml:space="preserve"> </w:t>
      </w:r>
      <w:r w:rsidRPr="00DE1E5A">
        <w:rPr>
          <w:rFonts w:ascii="GHEA Grapalat" w:hAnsi="GHEA Grapalat" w:cs="Tahoma"/>
          <w:sz w:val="20"/>
          <w:lang w:val="hy-AM"/>
        </w:rPr>
        <w:t>նրանց</w:t>
      </w:r>
      <w:r w:rsidRPr="00DE1E5A">
        <w:rPr>
          <w:rFonts w:ascii="GHEA Grapalat" w:hAnsi="GHEA Grapalat" w:cs="Arial Armenian"/>
          <w:sz w:val="20"/>
          <w:lang w:val="hy-AM"/>
        </w:rPr>
        <w:t xml:space="preserve"> </w:t>
      </w:r>
      <w:r w:rsidRPr="00DE1E5A">
        <w:rPr>
          <w:rFonts w:ascii="GHEA Grapalat" w:hAnsi="GHEA Grapalat" w:cs="Tahoma"/>
          <w:sz w:val="20"/>
          <w:lang w:val="hy-AM"/>
        </w:rPr>
        <w:t>դասակարգելով</w:t>
      </w:r>
      <w:r w:rsidRPr="00DE1E5A">
        <w:rPr>
          <w:rFonts w:ascii="GHEA Grapalat" w:hAnsi="GHEA Grapalat" w:cs="Arial Armenian"/>
          <w:sz w:val="20"/>
          <w:lang w:val="hy-AM"/>
        </w:rPr>
        <w:t xml:space="preserve"> </w:t>
      </w:r>
      <w:r w:rsidRPr="00DE1E5A">
        <w:rPr>
          <w:rFonts w:ascii="GHEA Grapalat" w:hAnsi="GHEA Grapalat" w:cs="Tahoma"/>
          <w:sz w:val="20"/>
          <w:lang w:val="hy-AM"/>
        </w:rPr>
        <w:t>ըստ</w:t>
      </w:r>
      <w:r w:rsidRPr="00DE1E5A">
        <w:rPr>
          <w:rFonts w:ascii="GHEA Grapalat" w:hAnsi="GHEA Grapalat" w:cs="Arial Armenian"/>
          <w:sz w:val="20"/>
          <w:lang w:val="hy-AM"/>
        </w:rPr>
        <w:t xml:space="preserve"> </w:t>
      </w:r>
      <w:r w:rsidRPr="00DE1E5A">
        <w:rPr>
          <w:rFonts w:ascii="GHEA Grapalat" w:hAnsi="GHEA Grapalat" w:cs="Tahoma"/>
          <w:sz w:val="20"/>
          <w:lang w:val="hy-AM"/>
        </w:rPr>
        <w:t>գնահատման</w:t>
      </w:r>
      <w:r w:rsidRPr="00DE1E5A">
        <w:rPr>
          <w:rFonts w:ascii="GHEA Grapalat" w:hAnsi="GHEA Grapalat" w:cs="Arial Armenian"/>
          <w:sz w:val="20"/>
          <w:lang w:val="hy-AM"/>
        </w:rPr>
        <w:t xml:space="preserve"> </w:t>
      </w:r>
      <w:r w:rsidRPr="00DE1E5A">
        <w:rPr>
          <w:rFonts w:ascii="GHEA Grapalat" w:hAnsi="GHEA Grapalat" w:cs="Tahoma"/>
          <w:sz w:val="20"/>
          <w:lang w:val="hy-AM"/>
        </w:rPr>
        <w:t>արդյունքների</w:t>
      </w:r>
      <w:r w:rsidRPr="00DE1E5A">
        <w:rPr>
          <w:rFonts w:ascii="GHEA Grapalat" w:hAnsi="GHEA Grapalat" w:cs="Arial Armenian"/>
          <w:sz w:val="20"/>
          <w:lang w:val="hy-AM"/>
        </w:rPr>
        <w:t xml:space="preserve"> </w:t>
      </w:r>
      <w:r w:rsidRPr="00DE1E5A">
        <w:rPr>
          <w:rFonts w:ascii="GHEA Grapalat" w:hAnsi="GHEA Grapalat" w:cs="Tahoma"/>
          <w:sz w:val="20"/>
          <w:lang w:val="hy-AM"/>
        </w:rPr>
        <w:t>և</w:t>
      </w:r>
      <w:r w:rsidRPr="00DE1E5A">
        <w:rPr>
          <w:rFonts w:ascii="GHEA Grapalat" w:hAnsi="GHEA Grapalat" w:cs="Arial Armenian"/>
          <w:sz w:val="20"/>
          <w:lang w:val="hy-AM"/>
        </w:rPr>
        <w:t xml:space="preserve"> </w:t>
      </w:r>
      <w:r w:rsidRPr="00DE1E5A">
        <w:rPr>
          <w:rFonts w:ascii="GHEA Grapalat" w:hAnsi="GHEA Grapalat" w:cs="Tahoma"/>
          <w:sz w:val="20"/>
          <w:lang w:val="hy-AM"/>
        </w:rPr>
        <w:t>գնային</w:t>
      </w:r>
      <w:r w:rsidRPr="00DE1E5A">
        <w:rPr>
          <w:rFonts w:ascii="GHEA Grapalat" w:hAnsi="GHEA Grapalat" w:cs="Arial Armenian"/>
          <w:sz w:val="20"/>
          <w:lang w:val="hy-AM"/>
        </w:rPr>
        <w:t xml:space="preserve"> </w:t>
      </w:r>
      <w:r w:rsidRPr="00DE1E5A">
        <w:rPr>
          <w:rFonts w:ascii="GHEA Grapalat" w:hAnsi="GHEA Grapalat" w:cs="Tahoma"/>
          <w:sz w:val="20"/>
          <w:lang w:val="hy-AM"/>
        </w:rPr>
        <w:t>առաջարկների</w:t>
      </w:r>
      <w:r w:rsidRPr="00DE1E5A">
        <w:rPr>
          <w:rFonts w:ascii="GHEA Grapalat" w:hAnsi="GHEA Grapalat" w:cs="Arial Armenian"/>
          <w:sz w:val="20"/>
          <w:lang w:val="hy-AM"/>
        </w:rPr>
        <w:t>.</w:t>
      </w:r>
    </w:p>
    <w:p w:rsidR="00C339E7" w:rsidRPr="00DE1E5A" w:rsidRDefault="00C339E7" w:rsidP="00C339E7">
      <w:pPr>
        <w:pStyle w:val="norm"/>
        <w:spacing w:line="240" w:lineRule="auto"/>
        <w:ind w:firstLine="706"/>
        <w:rPr>
          <w:rFonts w:ascii="GHEA Grapalat" w:hAnsi="GHEA Grapalat"/>
          <w:spacing w:val="-6"/>
          <w:sz w:val="20"/>
          <w:lang w:val="hy-AM"/>
        </w:rPr>
      </w:pPr>
      <w:r w:rsidRPr="00DE1E5A">
        <w:rPr>
          <w:rFonts w:ascii="GHEA Grapalat" w:hAnsi="GHEA Grapalat"/>
          <w:sz w:val="20"/>
          <w:lang w:val="hy-AM"/>
        </w:rPr>
        <w:lastRenderedPageBreak/>
        <w:tab/>
        <w:t>2) Հ</w:t>
      </w:r>
      <w:r w:rsidRPr="00DE1E5A">
        <w:rPr>
          <w:rFonts w:ascii="GHEA Grapalat" w:hAnsi="GHEA Grapalat" w:cs="Tahoma"/>
          <w:sz w:val="20"/>
          <w:lang w:val="hy-AM"/>
        </w:rPr>
        <w:t>ամակարգի</w:t>
      </w:r>
      <w:r w:rsidRPr="00DE1E5A">
        <w:rPr>
          <w:rFonts w:ascii="GHEA Grapalat" w:hAnsi="GHEA Grapalat" w:cs="Arial Armenian"/>
          <w:sz w:val="20"/>
          <w:lang w:val="hy-AM"/>
        </w:rPr>
        <w:t xml:space="preserve"> </w:t>
      </w:r>
      <w:r w:rsidRPr="00DE1E5A">
        <w:rPr>
          <w:rFonts w:ascii="GHEA Grapalat" w:hAnsi="GHEA Grapalat" w:cs="Tahoma"/>
          <w:sz w:val="20"/>
          <w:lang w:val="hy-AM"/>
        </w:rPr>
        <w:t>միջոցով</w:t>
      </w:r>
      <w:r w:rsidRPr="00DE1E5A">
        <w:rPr>
          <w:rFonts w:ascii="GHEA Grapalat" w:hAnsi="GHEA Grapalat" w:cs="Arial Armenian"/>
          <w:sz w:val="20"/>
          <w:lang w:val="hy-AM"/>
        </w:rPr>
        <w:t xml:space="preserve"> </w:t>
      </w:r>
      <w:r w:rsidRPr="00DE1E5A">
        <w:rPr>
          <w:rFonts w:ascii="GHEA Grapalat" w:hAnsi="GHEA Grapalat" w:cs="Tahoma"/>
          <w:sz w:val="20"/>
          <w:lang w:val="hy-AM"/>
        </w:rPr>
        <w:t>ընթացակարգի</w:t>
      </w:r>
      <w:r w:rsidRPr="00DE1E5A">
        <w:rPr>
          <w:rFonts w:ascii="GHEA Grapalat" w:hAnsi="GHEA Grapalat" w:cs="Arial Armenian"/>
          <w:sz w:val="20"/>
          <w:lang w:val="hy-AM"/>
        </w:rPr>
        <w:t xml:space="preserve"> </w:t>
      </w:r>
      <w:r w:rsidRPr="00DE1E5A">
        <w:rPr>
          <w:rFonts w:ascii="GHEA Grapalat" w:hAnsi="GHEA Grapalat" w:cs="Tahoma"/>
          <w:sz w:val="20"/>
          <w:lang w:val="hy-AM"/>
        </w:rPr>
        <w:t>մասնակիցների էլեկտրոնային</w:t>
      </w:r>
      <w:r w:rsidRPr="00DE1E5A">
        <w:rPr>
          <w:rFonts w:ascii="GHEA Grapalat" w:hAnsi="GHEA Grapalat" w:cs="Arial Armenian"/>
          <w:sz w:val="20"/>
          <w:lang w:val="hy-AM"/>
        </w:rPr>
        <w:t xml:space="preserve"> </w:t>
      </w:r>
      <w:r w:rsidRPr="00DE1E5A">
        <w:rPr>
          <w:rFonts w:ascii="GHEA Grapalat" w:hAnsi="GHEA Grapalat" w:cs="Tahoma"/>
          <w:sz w:val="20"/>
          <w:lang w:val="hy-AM"/>
        </w:rPr>
        <w:t>փոստին</w:t>
      </w:r>
      <w:r w:rsidRPr="00DE1E5A">
        <w:rPr>
          <w:rFonts w:ascii="GHEA Grapalat" w:hAnsi="GHEA Grapalat" w:cs="Arial Armenian"/>
          <w:sz w:val="20"/>
          <w:lang w:val="hy-AM"/>
        </w:rPr>
        <w:t xml:space="preserve"> </w:t>
      </w:r>
      <w:r w:rsidRPr="00DE1E5A">
        <w:rPr>
          <w:rFonts w:ascii="GHEA Grapalat" w:hAnsi="GHEA Grapalat" w:cs="Tahoma"/>
          <w:spacing w:val="-6"/>
          <w:sz w:val="20"/>
          <w:lang w:val="hy-AM"/>
        </w:rPr>
        <w:t>ուղարկում</w:t>
      </w:r>
      <w:r w:rsidRPr="00DE1E5A">
        <w:rPr>
          <w:rFonts w:ascii="GHEA Grapalat" w:hAnsi="GHEA Grapalat" w:cs="Arial Armenian"/>
          <w:spacing w:val="-6"/>
          <w:sz w:val="20"/>
          <w:lang w:val="hy-AM"/>
        </w:rPr>
        <w:t xml:space="preserve"> </w:t>
      </w:r>
      <w:r w:rsidRPr="00DE1E5A">
        <w:rPr>
          <w:rFonts w:ascii="GHEA Grapalat" w:hAnsi="GHEA Grapalat" w:cs="Tahoma"/>
          <w:spacing w:val="-6"/>
          <w:sz w:val="20"/>
          <w:lang w:val="hy-AM"/>
        </w:rPr>
        <w:t>է գնահատման</w:t>
      </w:r>
      <w:r w:rsidRPr="00DE1E5A">
        <w:rPr>
          <w:rFonts w:ascii="GHEA Grapalat" w:hAnsi="GHEA Grapalat" w:cs="Arial Armenian"/>
          <w:spacing w:val="-6"/>
          <w:sz w:val="20"/>
          <w:lang w:val="hy-AM"/>
        </w:rPr>
        <w:t xml:space="preserve"> </w:t>
      </w:r>
      <w:r w:rsidRPr="00DE1E5A">
        <w:rPr>
          <w:rFonts w:ascii="GHEA Grapalat" w:hAnsi="GHEA Grapalat" w:cs="Tahoma"/>
          <w:spacing w:val="-6"/>
          <w:sz w:val="20"/>
          <w:lang w:val="hy-AM"/>
        </w:rPr>
        <w:t>արդյունքների</w:t>
      </w:r>
      <w:r w:rsidRPr="00DE1E5A">
        <w:rPr>
          <w:rFonts w:ascii="GHEA Grapalat" w:hAnsi="GHEA Grapalat" w:cs="Arial Armenian"/>
          <w:spacing w:val="-6"/>
          <w:sz w:val="20"/>
          <w:lang w:val="hy-AM"/>
        </w:rPr>
        <w:t xml:space="preserve"> </w:t>
      </w:r>
      <w:r w:rsidRPr="00DE1E5A">
        <w:rPr>
          <w:rFonts w:ascii="GHEA Grapalat" w:hAnsi="GHEA Grapalat" w:cs="Tahoma"/>
          <w:spacing w:val="-6"/>
          <w:sz w:val="20"/>
          <w:lang w:val="hy-AM"/>
        </w:rPr>
        <w:t>մասին</w:t>
      </w:r>
      <w:r w:rsidRPr="00DE1E5A">
        <w:rPr>
          <w:rFonts w:ascii="GHEA Grapalat" w:hAnsi="GHEA Grapalat"/>
          <w:spacing w:val="-6"/>
          <w:sz w:val="20"/>
          <w:lang w:val="hy-AM"/>
        </w:rPr>
        <w:t xml:space="preserve"> </w:t>
      </w:r>
      <w:r w:rsidRPr="00DE1E5A">
        <w:rPr>
          <w:rFonts w:ascii="GHEA Grapalat" w:hAnsi="GHEA Grapalat" w:cs="Tahoma"/>
          <w:spacing w:val="-6"/>
          <w:sz w:val="20"/>
          <w:lang w:val="hy-AM"/>
        </w:rPr>
        <w:t>հանձնաժողովի</w:t>
      </w:r>
      <w:r w:rsidRPr="00DE1E5A">
        <w:rPr>
          <w:rFonts w:ascii="GHEA Grapalat" w:hAnsi="GHEA Grapalat" w:cs="Arial Armenian"/>
          <w:spacing w:val="-6"/>
          <w:sz w:val="20"/>
          <w:lang w:val="hy-AM"/>
        </w:rPr>
        <w:t xml:space="preserve"> </w:t>
      </w:r>
      <w:r w:rsidRPr="00DE1E5A">
        <w:rPr>
          <w:rFonts w:ascii="GHEA Grapalat" w:hAnsi="GHEA Grapalat" w:cs="Tahoma"/>
          <w:spacing w:val="-6"/>
          <w:sz w:val="20"/>
          <w:lang w:val="hy-AM"/>
        </w:rPr>
        <w:t>նիստի</w:t>
      </w:r>
      <w:r w:rsidRPr="00DE1E5A">
        <w:rPr>
          <w:rFonts w:ascii="GHEA Grapalat" w:hAnsi="GHEA Grapalat" w:cs="Arial Armenian"/>
          <w:spacing w:val="-6"/>
          <w:sz w:val="20"/>
          <w:lang w:val="hy-AM"/>
        </w:rPr>
        <w:t xml:space="preserve"> </w:t>
      </w:r>
      <w:r w:rsidRPr="00DE1E5A">
        <w:rPr>
          <w:rFonts w:ascii="GHEA Grapalat" w:hAnsi="GHEA Grapalat" w:cs="Tahoma"/>
          <w:spacing w:val="-6"/>
          <w:sz w:val="20"/>
          <w:lang w:val="hy-AM"/>
        </w:rPr>
        <w:t>արձանագրու</w:t>
      </w:r>
      <w:r w:rsidRPr="00DE1E5A">
        <w:rPr>
          <w:rFonts w:ascii="GHEA Grapalat" w:hAnsi="GHEA Grapalat" w:cs="Tahoma"/>
          <w:spacing w:val="-6"/>
          <w:sz w:val="20"/>
          <w:lang w:val="hy-AM"/>
        </w:rPr>
        <w:softHyphen/>
        <w:t>թյունը</w:t>
      </w:r>
      <w:r w:rsidRPr="00DE1E5A">
        <w:rPr>
          <w:rFonts w:ascii="GHEA Grapalat" w:hAnsi="GHEA Grapalat"/>
          <w:spacing w:val="-6"/>
          <w:sz w:val="20"/>
          <w:lang w:val="hy-AM"/>
        </w:rPr>
        <w:t>:</w:t>
      </w:r>
    </w:p>
    <w:p w:rsidR="00C339E7" w:rsidRPr="00DE1E5A" w:rsidRDefault="00C339E7" w:rsidP="00C339E7">
      <w:pPr>
        <w:pStyle w:val="norm"/>
        <w:spacing w:line="240" w:lineRule="auto"/>
        <w:ind w:firstLine="567"/>
        <w:rPr>
          <w:rFonts w:ascii="GHEA Grapalat" w:hAnsi="GHEA Grapalat" w:cs="Tahoma"/>
          <w:sz w:val="20"/>
          <w:lang w:val="hy-AM"/>
        </w:rPr>
      </w:pPr>
      <w:r w:rsidRPr="00DE1E5A">
        <w:rPr>
          <w:rFonts w:ascii="GHEA Grapalat" w:hAnsi="GHEA Grapalat"/>
          <w:spacing w:val="-6"/>
          <w:sz w:val="20"/>
          <w:lang w:val="hy-AM"/>
        </w:rPr>
        <w:t>7.2</w:t>
      </w:r>
      <w:r w:rsidRPr="00C479A8">
        <w:rPr>
          <w:rFonts w:ascii="GHEA Grapalat" w:hAnsi="GHEA Grapalat"/>
          <w:spacing w:val="-6"/>
          <w:sz w:val="20"/>
          <w:lang w:val="hy-AM"/>
        </w:rPr>
        <w:t>9</w:t>
      </w:r>
      <w:r w:rsidRPr="00DE1E5A">
        <w:rPr>
          <w:rFonts w:ascii="GHEA Grapalat" w:hAnsi="GHEA Grapalat"/>
          <w:spacing w:val="-6"/>
          <w:sz w:val="20"/>
          <w:lang w:val="hy-AM"/>
        </w:rPr>
        <w:t xml:space="preserve"> </w:t>
      </w:r>
      <w:r w:rsidRPr="00DE1E5A">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DE1E5A">
        <w:rPr>
          <w:rFonts w:ascii="GHEA Grapalat" w:hAnsi="GHEA Grapalat" w:cs="Sylfaen"/>
          <w:lang w:val="hy-AM"/>
        </w:rPr>
        <w:t xml:space="preserve"> </w:t>
      </w:r>
      <w:r w:rsidRPr="00DE1E5A">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339E7" w:rsidRPr="00DE1E5A" w:rsidRDefault="00C339E7" w:rsidP="00C339E7">
      <w:pPr>
        <w:pStyle w:val="BodyTextIndent2"/>
        <w:spacing w:line="240" w:lineRule="auto"/>
        <w:ind w:firstLine="567"/>
        <w:rPr>
          <w:rFonts w:ascii="GHEA Grapalat" w:hAnsi="GHEA Grapalat" w:cs="Sylfaen"/>
          <w:szCs w:val="24"/>
        </w:rPr>
      </w:pPr>
      <w:r w:rsidRPr="00DE1E5A">
        <w:rPr>
          <w:rFonts w:ascii="GHEA Grapalat" w:hAnsi="GHEA Grapalat" w:cs="Sylfaen"/>
          <w:szCs w:val="24"/>
          <w:lang w:val="hy-AM"/>
        </w:rPr>
        <w:t>7.</w:t>
      </w:r>
      <w:r w:rsidRPr="00C479A8">
        <w:rPr>
          <w:rFonts w:ascii="GHEA Grapalat" w:hAnsi="GHEA Grapalat" w:cs="Sylfaen"/>
          <w:szCs w:val="24"/>
          <w:lang w:val="hy-AM"/>
        </w:rPr>
        <w:t>30</w:t>
      </w:r>
      <w:r w:rsidRPr="00DE1E5A">
        <w:rPr>
          <w:rFonts w:ascii="GHEA Grapalat" w:hAnsi="GHEA Grapalat" w:cs="Sylfaen"/>
          <w:szCs w:val="24"/>
        </w:rPr>
        <w:t xml:space="preserve"> </w:t>
      </w:r>
      <w:r w:rsidRPr="00DE1E5A">
        <w:rPr>
          <w:rFonts w:ascii="GHEA Grapalat" w:hAnsi="GHEA Grapalat" w:cs="Sylfaen"/>
          <w:szCs w:val="24"/>
          <w:lang w:val="hy-AM"/>
        </w:rPr>
        <w:t>Անգործության</w:t>
      </w:r>
      <w:r w:rsidRPr="00DE1E5A">
        <w:rPr>
          <w:rFonts w:ascii="GHEA Grapalat" w:hAnsi="GHEA Grapalat" w:cs="Sylfaen"/>
          <w:szCs w:val="24"/>
        </w:rPr>
        <w:t xml:space="preserve"> </w:t>
      </w:r>
      <w:r w:rsidRPr="00DE1E5A">
        <w:rPr>
          <w:rFonts w:ascii="GHEA Grapalat" w:hAnsi="GHEA Grapalat" w:cs="Sylfaen"/>
          <w:szCs w:val="24"/>
          <w:lang w:val="hy-AM"/>
        </w:rPr>
        <w:t>ժամկետը</w:t>
      </w:r>
      <w:r w:rsidRPr="00DE1E5A">
        <w:rPr>
          <w:rFonts w:ascii="GHEA Grapalat" w:hAnsi="GHEA Grapalat" w:cs="Sylfaen"/>
          <w:szCs w:val="24"/>
        </w:rPr>
        <w:t xml:space="preserve"> </w:t>
      </w:r>
      <w:r w:rsidRPr="00DE1E5A">
        <w:rPr>
          <w:rFonts w:ascii="GHEA Grapalat" w:hAnsi="GHEA Grapalat" w:cs="Sylfaen"/>
          <w:szCs w:val="24"/>
          <w:lang w:val="hy-AM"/>
        </w:rPr>
        <w:t>պայմանագիր</w:t>
      </w:r>
      <w:r w:rsidRPr="00DE1E5A">
        <w:rPr>
          <w:rFonts w:ascii="GHEA Grapalat" w:hAnsi="GHEA Grapalat" w:cs="Sylfaen"/>
          <w:szCs w:val="24"/>
        </w:rPr>
        <w:t xml:space="preserve"> </w:t>
      </w:r>
      <w:r w:rsidRPr="00DE1E5A">
        <w:rPr>
          <w:rFonts w:ascii="GHEA Grapalat" w:hAnsi="GHEA Grapalat" w:cs="Sylfaen"/>
          <w:szCs w:val="24"/>
          <w:lang w:val="hy-AM"/>
        </w:rPr>
        <w:t>կնքելու</w:t>
      </w:r>
      <w:r w:rsidRPr="00DE1E5A">
        <w:rPr>
          <w:rFonts w:ascii="GHEA Grapalat" w:hAnsi="GHEA Grapalat" w:cs="Sylfaen"/>
          <w:szCs w:val="24"/>
        </w:rPr>
        <w:t xml:space="preserve"> </w:t>
      </w:r>
      <w:r w:rsidRPr="00DE1E5A">
        <w:rPr>
          <w:rFonts w:ascii="GHEA Grapalat" w:hAnsi="GHEA Grapalat" w:cs="Sylfaen"/>
          <w:szCs w:val="24"/>
          <w:lang w:val="hy-AM"/>
        </w:rPr>
        <w:t>մասին</w:t>
      </w:r>
      <w:r w:rsidRPr="00DE1E5A">
        <w:rPr>
          <w:rFonts w:ascii="GHEA Grapalat" w:hAnsi="GHEA Grapalat" w:cs="Sylfaen"/>
          <w:szCs w:val="24"/>
        </w:rPr>
        <w:t xml:space="preserve"> </w:t>
      </w:r>
      <w:r w:rsidRPr="00DE1E5A">
        <w:rPr>
          <w:rFonts w:ascii="GHEA Grapalat" w:hAnsi="GHEA Grapalat" w:cs="Sylfaen"/>
          <w:szCs w:val="24"/>
          <w:lang w:val="hy-AM"/>
        </w:rPr>
        <w:t>որոշման</w:t>
      </w:r>
      <w:r w:rsidRPr="00DE1E5A">
        <w:rPr>
          <w:rFonts w:ascii="GHEA Grapalat" w:hAnsi="GHEA Grapalat" w:cs="Sylfaen"/>
          <w:szCs w:val="24"/>
        </w:rPr>
        <w:t xml:space="preserve"> </w:t>
      </w:r>
      <w:r w:rsidRPr="00DE1E5A">
        <w:rPr>
          <w:rFonts w:ascii="GHEA Grapalat" w:hAnsi="GHEA Grapalat" w:cs="Sylfaen"/>
          <w:szCs w:val="24"/>
          <w:lang w:val="hy-AM"/>
        </w:rPr>
        <w:t>հայտարարության</w:t>
      </w:r>
      <w:r w:rsidRPr="00DE1E5A">
        <w:rPr>
          <w:rFonts w:ascii="GHEA Grapalat" w:hAnsi="GHEA Grapalat" w:cs="Sylfaen"/>
          <w:szCs w:val="24"/>
        </w:rPr>
        <w:t xml:space="preserve"> </w:t>
      </w:r>
      <w:r w:rsidRPr="00DE1E5A">
        <w:rPr>
          <w:rFonts w:ascii="GHEA Grapalat" w:hAnsi="GHEA Grapalat" w:cs="Sylfaen"/>
          <w:szCs w:val="24"/>
          <w:lang w:val="hy-AM"/>
        </w:rPr>
        <w:t>հրապարակման</w:t>
      </w:r>
      <w:r w:rsidRPr="00DE1E5A">
        <w:rPr>
          <w:rFonts w:ascii="GHEA Grapalat" w:hAnsi="GHEA Grapalat" w:cs="Sylfaen"/>
          <w:szCs w:val="24"/>
        </w:rPr>
        <w:t xml:space="preserve"> </w:t>
      </w:r>
      <w:r w:rsidRPr="00DE1E5A">
        <w:rPr>
          <w:rFonts w:ascii="GHEA Grapalat" w:hAnsi="GHEA Grapalat" w:cs="Sylfaen"/>
          <w:szCs w:val="24"/>
          <w:lang w:val="hy-AM"/>
        </w:rPr>
        <w:t>օրվան</w:t>
      </w:r>
      <w:r w:rsidRPr="00DE1E5A">
        <w:rPr>
          <w:rFonts w:ascii="GHEA Grapalat" w:hAnsi="GHEA Grapalat" w:cs="Sylfaen"/>
          <w:szCs w:val="24"/>
        </w:rPr>
        <w:t xml:space="preserve"> </w:t>
      </w:r>
      <w:r w:rsidRPr="00DE1E5A">
        <w:rPr>
          <w:rFonts w:ascii="GHEA Grapalat" w:hAnsi="GHEA Grapalat" w:cs="Sylfaen"/>
          <w:szCs w:val="24"/>
          <w:lang w:val="hy-AM"/>
        </w:rPr>
        <w:t>հաջորդող</w:t>
      </w:r>
      <w:r w:rsidRPr="00DE1E5A">
        <w:rPr>
          <w:rFonts w:ascii="GHEA Grapalat" w:hAnsi="GHEA Grapalat" w:cs="Sylfaen"/>
          <w:szCs w:val="24"/>
        </w:rPr>
        <w:t xml:space="preserve"> </w:t>
      </w:r>
      <w:r w:rsidRPr="00DE1E5A">
        <w:rPr>
          <w:rFonts w:ascii="GHEA Grapalat" w:hAnsi="GHEA Grapalat" w:cs="Sylfaen"/>
          <w:szCs w:val="24"/>
          <w:lang w:val="hy-AM"/>
        </w:rPr>
        <w:t>օրվա</w:t>
      </w:r>
      <w:r w:rsidRPr="00DE1E5A">
        <w:rPr>
          <w:rFonts w:ascii="GHEA Grapalat" w:hAnsi="GHEA Grapalat" w:cs="Sylfaen"/>
          <w:szCs w:val="24"/>
        </w:rPr>
        <w:t xml:space="preserve"> </w:t>
      </w:r>
      <w:r w:rsidRPr="00DE1E5A">
        <w:rPr>
          <w:rFonts w:ascii="GHEA Grapalat" w:hAnsi="GHEA Grapalat" w:cs="Sylfaen"/>
          <w:szCs w:val="24"/>
          <w:lang w:val="hy-AM"/>
        </w:rPr>
        <w:t>և</w:t>
      </w:r>
      <w:r w:rsidRPr="00DE1E5A">
        <w:rPr>
          <w:rFonts w:ascii="GHEA Grapalat" w:hAnsi="GHEA Grapalat" w:cs="Sylfaen"/>
          <w:szCs w:val="24"/>
        </w:rPr>
        <w:t xml:space="preserve"> պ</w:t>
      </w:r>
      <w:r w:rsidRPr="00DE1E5A">
        <w:rPr>
          <w:rFonts w:ascii="GHEA Grapalat" w:hAnsi="GHEA Grapalat" w:cs="Sylfaen"/>
          <w:szCs w:val="24"/>
          <w:lang w:val="hy-AM"/>
        </w:rPr>
        <w:t>ատվիրատուի</w:t>
      </w:r>
      <w:r w:rsidRPr="00DE1E5A">
        <w:rPr>
          <w:rFonts w:ascii="GHEA Grapalat" w:hAnsi="GHEA Grapalat" w:cs="Sylfaen"/>
          <w:szCs w:val="24"/>
        </w:rPr>
        <w:t xml:space="preserve"> </w:t>
      </w:r>
      <w:r w:rsidRPr="00DE1E5A">
        <w:rPr>
          <w:rFonts w:ascii="GHEA Grapalat" w:hAnsi="GHEA Grapalat" w:cs="Sylfaen"/>
          <w:szCs w:val="24"/>
          <w:lang w:val="hy-AM"/>
        </w:rPr>
        <w:t>կողմից</w:t>
      </w:r>
      <w:r w:rsidRPr="00DE1E5A">
        <w:rPr>
          <w:rFonts w:ascii="GHEA Grapalat" w:hAnsi="GHEA Grapalat" w:cs="Sylfaen"/>
          <w:szCs w:val="24"/>
        </w:rPr>
        <w:t xml:space="preserve"> </w:t>
      </w:r>
      <w:r w:rsidRPr="00DE1E5A">
        <w:rPr>
          <w:rFonts w:ascii="GHEA Grapalat" w:hAnsi="GHEA Grapalat" w:cs="Sylfaen"/>
          <w:szCs w:val="24"/>
          <w:lang w:val="hy-AM"/>
        </w:rPr>
        <w:t>պայմանագիրը</w:t>
      </w:r>
      <w:r w:rsidRPr="00DE1E5A">
        <w:rPr>
          <w:rFonts w:ascii="GHEA Grapalat" w:hAnsi="GHEA Grapalat" w:cs="Sylfaen"/>
          <w:szCs w:val="24"/>
        </w:rPr>
        <w:t xml:space="preserve"> </w:t>
      </w:r>
      <w:r w:rsidRPr="00DE1E5A">
        <w:rPr>
          <w:rFonts w:ascii="GHEA Grapalat" w:hAnsi="GHEA Grapalat" w:cs="Sylfaen"/>
          <w:szCs w:val="24"/>
          <w:lang w:val="hy-AM"/>
        </w:rPr>
        <w:t>կնքելու</w:t>
      </w:r>
      <w:r w:rsidRPr="00DE1E5A">
        <w:rPr>
          <w:rFonts w:ascii="GHEA Grapalat" w:hAnsi="GHEA Grapalat" w:cs="Sylfaen"/>
          <w:szCs w:val="24"/>
        </w:rPr>
        <w:t xml:space="preserve"> </w:t>
      </w:r>
      <w:r w:rsidRPr="00DE1E5A">
        <w:rPr>
          <w:rFonts w:ascii="GHEA Grapalat" w:hAnsi="GHEA Grapalat" w:cs="Sylfaen"/>
          <w:szCs w:val="24"/>
          <w:lang w:val="hy-AM"/>
        </w:rPr>
        <w:t>իրավասության</w:t>
      </w:r>
      <w:r w:rsidRPr="00DE1E5A">
        <w:rPr>
          <w:rFonts w:ascii="GHEA Grapalat" w:hAnsi="GHEA Grapalat" w:cs="Sylfaen"/>
          <w:szCs w:val="24"/>
        </w:rPr>
        <w:t xml:space="preserve"> </w:t>
      </w:r>
      <w:r w:rsidRPr="00DE1E5A">
        <w:rPr>
          <w:rFonts w:ascii="GHEA Grapalat" w:hAnsi="GHEA Grapalat" w:cs="Sylfaen"/>
          <w:szCs w:val="24"/>
          <w:lang w:val="hy-AM"/>
        </w:rPr>
        <w:t>առաջացման</w:t>
      </w:r>
      <w:r w:rsidRPr="00DE1E5A">
        <w:rPr>
          <w:rFonts w:ascii="GHEA Grapalat" w:hAnsi="GHEA Grapalat" w:cs="Sylfaen"/>
          <w:szCs w:val="24"/>
        </w:rPr>
        <w:t xml:space="preserve"> </w:t>
      </w:r>
      <w:r w:rsidRPr="00DE1E5A">
        <w:rPr>
          <w:rFonts w:ascii="GHEA Grapalat" w:hAnsi="GHEA Grapalat" w:cs="Sylfaen"/>
          <w:szCs w:val="24"/>
          <w:lang w:val="hy-AM"/>
        </w:rPr>
        <w:t>օրվա</w:t>
      </w:r>
      <w:r w:rsidRPr="00DE1E5A">
        <w:rPr>
          <w:rFonts w:ascii="GHEA Grapalat" w:hAnsi="GHEA Grapalat" w:cs="Sylfaen"/>
          <w:szCs w:val="24"/>
        </w:rPr>
        <w:t xml:space="preserve"> </w:t>
      </w:r>
      <w:r w:rsidRPr="00DE1E5A">
        <w:rPr>
          <w:rFonts w:ascii="GHEA Grapalat" w:hAnsi="GHEA Grapalat" w:cs="Sylfaen"/>
          <w:szCs w:val="24"/>
          <w:lang w:val="hy-AM"/>
        </w:rPr>
        <w:t>միջև</w:t>
      </w:r>
      <w:r w:rsidRPr="00DE1E5A">
        <w:rPr>
          <w:rFonts w:ascii="GHEA Grapalat" w:hAnsi="GHEA Grapalat" w:cs="Sylfaen"/>
          <w:szCs w:val="24"/>
        </w:rPr>
        <w:t xml:space="preserve"> </w:t>
      </w:r>
      <w:r w:rsidRPr="00DE1E5A">
        <w:rPr>
          <w:rFonts w:ascii="GHEA Grapalat" w:hAnsi="GHEA Grapalat" w:cs="Sylfaen"/>
          <w:szCs w:val="24"/>
          <w:lang w:val="hy-AM"/>
        </w:rPr>
        <w:t>ընկած</w:t>
      </w:r>
      <w:r w:rsidRPr="00DE1E5A">
        <w:rPr>
          <w:rFonts w:ascii="GHEA Grapalat" w:hAnsi="GHEA Grapalat" w:cs="Sylfaen"/>
          <w:szCs w:val="24"/>
        </w:rPr>
        <w:t xml:space="preserve"> </w:t>
      </w:r>
      <w:r w:rsidRPr="00DE1E5A">
        <w:rPr>
          <w:rFonts w:ascii="GHEA Grapalat" w:hAnsi="GHEA Grapalat" w:cs="Sylfaen"/>
          <w:szCs w:val="24"/>
          <w:lang w:val="hy-AM"/>
        </w:rPr>
        <w:t>ժամանակահատվածն</w:t>
      </w:r>
      <w:r w:rsidRPr="00DE1E5A">
        <w:rPr>
          <w:rFonts w:ascii="GHEA Grapalat" w:hAnsi="GHEA Grapalat" w:cs="Sylfaen"/>
          <w:szCs w:val="24"/>
        </w:rPr>
        <w:t xml:space="preserve"> </w:t>
      </w:r>
      <w:r w:rsidRPr="00DE1E5A">
        <w:rPr>
          <w:rFonts w:ascii="GHEA Grapalat" w:hAnsi="GHEA Grapalat" w:cs="Sylfaen"/>
          <w:szCs w:val="24"/>
          <w:lang w:val="hy-AM"/>
        </w:rPr>
        <w:t>է։</w:t>
      </w:r>
    </w:p>
    <w:p w:rsidR="00C339E7" w:rsidRPr="00DE1E5A" w:rsidRDefault="00C339E7" w:rsidP="00C339E7">
      <w:pPr>
        <w:pStyle w:val="BodyTextIndent2"/>
        <w:spacing w:line="240" w:lineRule="auto"/>
        <w:ind w:firstLine="567"/>
        <w:rPr>
          <w:rFonts w:ascii="GHEA Grapalat" w:hAnsi="GHEA Grapalat"/>
          <w:i/>
          <w:lang w:val="es-ES"/>
        </w:rPr>
      </w:pPr>
      <w:r w:rsidRPr="00DE1E5A">
        <w:rPr>
          <w:rFonts w:ascii="GHEA Grapalat" w:hAnsi="GHEA Grapalat" w:cs="Sylfaen"/>
          <w:lang w:val="es-ES"/>
        </w:rPr>
        <w:t>Անգործության</w:t>
      </w:r>
      <w:r w:rsidRPr="00DE1E5A">
        <w:rPr>
          <w:rFonts w:ascii="GHEA Grapalat" w:hAnsi="GHEA Grapalat" w:cs="Arial"/>
          <w:lang w:val="es-ES"/>
        </w:rPr>
        <w:t xml:space="preserve"> </w:t>
      </w:r>
      <w:r w:rsidRPr="00DE1E5A">
        <w:rPr>
          <w:rFonts w:ascii="GHEA Grapalat" w:hAnsi="GHEA Grapalat" w:cs="Sylfaen"/>
          <w:lang w:val="es-ES"/>
        </w:rPr>
        <w:t>ժամկետը</w:t>
      </w:r>
      <w:r w:rsidRPr="00DE1E5A">
        <w:rPr>
          <w:rFonts w:ascii="GHEA Grapalat" w:hAnsi="GHEA Grapalat" w:cs="Arial"/>
          <w:lang w:val="es-ES"/>
        </w:rPr>
        <w:t xml:space="preserve"> </w:t>
      </w:r>
      <w:r w:rsidRPr="00DE1E5A">
        <w:rPr>
          <w:rFonts w:ascii="GHEA Grapalat" w:hAnsi="GHEA Grapalat" w:cs="Sylfaen"/>
          <w:lang w:val="es-ES"/>
        </w:rPr>
        <w:t>սույն</w:t>
      </w:r>
      <w:r w:rsidRPr="00DE1E5A">
        <w:rPr>
          <w:rFonts w:ascii="GHEA Grapalat" w:hAnsi="GHEA Grapalat" w:cs="Arial"/>
          <w:lang w:val="es-ES"/>
        </w:rPr>
        <w:t xml:space="preserve"> </w:t>
      </w:r>
      <w:r w:rsidRPr="00DE1E5A">
        <w:rPr>
          <w:rFonts w:ascii="GHEA Grapalat" w:hAnsi="GHEA Grapalat" w:cs="Sylfaen"/>
          <w:lang w:val="es-ES"/>
        </w:rPr>
        <w:t>ընթացակարգի</w:t>
      </w:r>
      <w:r w:rsidRPr="00DE1E5A">
        <w:rPr>
          <w:rFonts w:ascii="GHEA Grapalat" w:hAnsi="GHEA Grapalat" w:cs="Arial"/>
          <w:lang w:val="es-ES"/>
        </w:rPr>
        <w:t xml:space="preserve"> </w:t>
      </w:r>
      <w:r w:rsidRPr="00DE1E5A">
        <w:rPr>
          <w:rFonts w:ascii="GHEA Grapalat" w:hAnsi="GHEA Grapalat" w:cs="Sylfaen"/>
          <w:lang w:val="es-ES"/>
        </w:rPr>
        <w:t xml:space="preserve">դեպքում </w:t>
      </w:r>
      <w:r w:rsidR="00C14776" w:rsidRPr="00C14776">
        <w:rPr>
          <w:rFonts w:ascii="GHEA Grapalat" w:hAnsi="GHEA Grapalat" w:cs="Sylfaen"/>
          <w:b/>
          <w:i/>
          <w:sz w:val="24"/>
          <w:szCs w:val="24"/>
          <w:lang w:val="hy-AM"/>
        </w:rPr>
        <w:t>5</w:t>
      </w:r>
      <w:r w:rsidRPr="00DE1E5A">
        <w:rPr>
          <w:rFonts w:ascii="GHEA Grapalat" w:hAnsi="GHEA Grapalat" w:cs="Sylfaen"/>
          <w:lang w:val="es-ES"/>
        </w:rPr>
        <w:t xml:space="preserve"> օրացուցային</w:t>
      </w:r>
      <w:r w:rsidRPr="00DE1E5A">
        <w:rPr>
          <w:rFonts w:ascii="GHEA Grapalat" w:hAnsi="GHEA Grapalat" w:cs="Arial"/>
          <w:lang w:val="es-ES"/>
        </w:rPr>
        <w:t xml:space="preserve"> </w:t>
      </w:r>
      <w:r w:rsidRPr="00DE1E5A">
        <w:rPr>
          <w:rFonts w:ascii="GHEA Grapalat" w:hAnsi="GHEA Grapalat" w:cs="Sylfaen"/>
          <w:lang w:val="es-ES"/>
        </w:rPr>
        <w:t>օր</w:t>
      </w:r>
      <w:r w:rsidRPr="00DE1E5A">
        <w:rPr>
          <w:rFonts w:ascii="GHEA Grapalat" w:hAnsi="GHEA Grapalat" w:cs="Arial"/>
          <w:lang w:val="es-ES"/>
        </w:rPr>
        <w:t xml:space="preserve"> </w:t>
      </w:r>
      <w:r w:rsidRPr="00DE1E5A">
        <w:rPr>
          <w:rFonts w:ascii="GHEA Grapalat" w:hAnsi="GHEA Grapalat" w:cs="Sylfaen"/>
          <w:lang w:val="es-ES"/>
        </w:rPr>
        <w:t>է</w:t>
      </w:r>
      <w:r w:rsidRPr="00DE1E5A">
        <w:rPr>
          <w:rFonts w:ascii="GHEA Grapalat" w:hAnsi="GHEA Grapalat" w:cs="Tahoma"/>
          <w:lang w:val="es-ES"/>
        </w:rPr>
        <w:t>։</w:t>
      </w:r>
      <w:r w:rsidRPr="00DE1E5A">
        <w:rPr>
          <w:rFonts w:ascii="GHEA Grapalat" w:hAnsi="GHEA Grapalat"/>
          <w:lang w:val="es-ES"/>
        </w:rPr>
        <w:t xml:space="preserve"> </w:t>
      </w:r>
      <w:r w:rsidRPr="00DE1E5A">
        <w:rPr>
          <w:rFonts w:ascii="GHEA Grapalat" w:hAnsi="GHEA Grapalat" w:cs="Sylfaen"/>
          <w:lang w:val="es-ES"/>
        </w:rPr>
        <w:t>Անգործության</w:t>
      </w:r>
      <w:r w:rsidRPr="00DE1E5A">
        <w:rPr>
          <w:rFonts w:ascii="GHEA Grapalat" w:hAnsi="GHEA Grapalat" w:cs="Arial"/>
          <w:lang w:val="es-ES"/>
        </w:rPr>
        <w:t xml:space="preserve"> </w:t>
      </w:r>
      <w:r w:rsidRPr="00DE1E5A">
        <w:rPr>
          <w:rFonts w:ascii="GHEA Grapalat" w:hAnsi="GHEA Grapalat" w:cs="Sylfaen"/>
          <w:lang w:val="es-ES"/>
        </w:rPr>
        <w:t>ժամկետը</w:t>
      </w:r>
      <w:r w:rsidRPr="00DE1E5A">
        <w:rPr>
          <w:rFonts w:ascii="GHEA Grapalat" w:hAnsi="GHEA Grapalat" w:cs="Arial"/>
          <w:lang w:val="es-ES"/>
        </w:rPr>
        <w:t xml:space="preserve"> </w:t>
      </w:r>
      <w:r w:rsidRPr="00DE1E5A">
        <w:rPr>
          <w:rFonts w:ascii="GHEA Grapalat" w:hAnsi="GHEA Grapalat" w:cs="Sylfaen"/>
          <w:lang w:val="es-ES"/>
        </w:rPr>
        <w:t>կիրառելի</w:t>
      </w:r>
      <w:r w:rsidRPr="00DE1E5A">
        <w:rPr>
          <w:rFonts w:ascii="GHEA Grapalat" w:hAnsi="GHEA Grapalat" w:cs="Arial"/>
          <w:lang w:val="es-ES"/>
        </w:rPr>
        <w:t xml:space="preserve"> </w:t>
      </w:r>
      <w:r w:rsidRPr="00DE1E5A">
        <w:rPr>
          <w:rFonts w:ascii="GHEA Grapalat" w:hAnsi="GHEA Grapalat" w:cs="Sylfaen"/>
          <w:lang w:val="es-ES"/>
        </w:rPr>
        <w:t>չէ</w:t>
      </w:r>
      <w:r w:rsidRPr="00DE1E5A">
        <w:rPr>
          <w:rFonts w:ascii="GHEA Grapalat" w:hAnsi="GHEA Grapalat" w:cs="Arial"/>
          <w:lang w:val="es-ES"/>
        </w:rPr>
        <w:t xml:space="preserve">, </w:t>
      </w:r>
      <w:r w:rsidRPr="00DE1E5A">
        <w:rPr>
          <w:rFonts w:ascii="GHEA Grapalat" w:hAnsi="GHEA Grapalat" w:cs="Sylfaen"/>
          <w:lang w:val="es-ES"/>
        </w:rPr>
        <w:t>եթե</w:t>
      </w:r>
      <w:r w:rsidRPr="00DE1E5A">
        <w:rPr>
          <w:rFonts w:ascii="GHEA Grapalat" w:hAnsi="GHEA Grapalat" w:cs="Arial"/>
          <w:lang w:val="es-ES"/>
        </w:rPr>
        <w:t xml:space="preserve"> </w:t>
      </w:r>
      <w:r w:rsidRPr="00DE1E5A">
        <w:rPr>
          <w:rFonts w:ascii="GHEA Grapalat" w:hAnsi="GHEA Grapalat" w:cs="Sylfaen"/>
          <w:lang w:val="es-ES"/>
        </w:rPr>
        <w:t>միայն</w:t>
      </w:r>
      <w:r w:rsidRPr="00DE1E5A">
        <w:rPr>
          <w:rFonts w:ascii="GHEA Grapalat" w:hAnsi="GHEA Grapalat" w:cs="Arial"/>
          <w:lang w:val="es-ES"/>
        </w:rPr>
        <w:t xml:space="preserve"> </w:t>
      </w:r>
      <w:r w:rsidRPr="00DE1E5A">
        <w:rPr>
          <w:rFonts w:ascii="GHEA Grapalat" w:hAnsi="GHEA Grapalat" w:cs="Sylfaen"/>
          <w:lang w:val="es-ES"/>
        </w:rPr>
        <w:t>մեկ</w:t>
      </w:r>
      <w:r w:rsidRPr="00DE1E5A">
        <w:rPr>
          <w:rFonts w:ascii="GHEA Grapalat" w:hAnsi="GHEA Grapalat" w:cs="Arial"/>
          <w:lang w:val="es-ES"/>
        </w:rPr>
        <w:t xml:space="preserve"> մ</w:t>
      </w:r>
      <w:r w:rsidRPr="00DE1E5A">
        <w:rPr>
          <w:rFonts w:ascii="GHEA Grapalat" w:hAnsi="GHEA Grapalat" w:cs="Sylfaen"/>
          <w:lang w:val="es-ES"/>
        </w:rPr>
        <w:t>ասնակից է հայտ ներկայացրել</w:t>
      </w:r>
      <w:r w:rsidRPr="00DE1E5A">
        <w:rPr>
          <w:rFonts w:ascii="GHEA Grapalat" w:hAnsi="GHEA Grapalat"/>
          <w:i/>
          <w:lang w:val="es-ES"/>
        </w:rPr>
        <w:t>,</w:t>
      </w:r>
      <w:r w:rsidRPr="00DE1E5A">
        <w:rPr>
          <w:rFonts w:ascii="GHEA Grapalat" w:hAnsi="GHEA Grapalat"/>
          <w:lang w:val="es-ES"/>
        </w:rPr>
        <w:t xml:space="preserve"> </w:t>
      </w:r>
      <w:r w:rsidRPr="00DE1E5A">
        <w:rPr>
          <w:rFonts w:ascii="GHEA Grapalat" w:hAnsi="GHEA Grapalat" w:cs="Sylfaen"/>
          <w:lang w:val="es-ES"/>
        </w:rPr>
        <w:t>որի</w:t>
      </w:r>
      <w:r w:rsidRPr="00DE1E5A">
        <w:rPr>
          <w:rFonts w:ascii="GHEA Grapalat" w:hAnsi="GHEA Grapalat" w:cs="Arial"/>
          <w:lang w:val="es-ES"/>
        </w:rPr>
        <w:t xml:space="preserve"> </w:t>
      </w:r>
      <w:r w:rsidRPr="00DE1E5A">
        <w:rPr>
          <w:rFonts w:ascii="GHEA Grapalat" w:hAnsi="GHEA Grapalat" w:cs="Sylfaen"/>
          <w:lang w:val="es-ES"/>
        </w:rPr>
        <w:t>հետ</w:t>
      </w:r>
      <w:r w:rsidRPr="00DE1E5A">
        <w:rPr>
          <w:rFonts w:ascii="GHEA Grapalat" w:hAnsi="GHEA Grapalat" w:cs="Arial"/>
          <w:lang w:val="es-ES"/>
        </w:rPr>
        <w:t xml:space="preserve"> </w:t>
      </w:r>
      <w:r w:rsidRPr="00DE1E5A">
        <w:rPr>
          <w:rFonts w:ascii="GHEA Grapalat" w:hAnsi="GHEA Grapalat" w:cs="Sylfaen"/>
          <w:lang w:val="es-ES"/>
        </w:rPr>
        <w:t>կնքվում</w:t>
      </w:r>
      <w:r w:rsidRPr="00DE1E5A">
        <w:rPr>
          <w:rFonts w:ascii="GHEA Grapalat" w:hAnsi="GHEA Grapalat" w:cs="Arial"/>
          <w:lang w:val="es-ES"/>
        </w:rPr>
        <w:t xml:space="preserve"> </w:t>
      </w:r>
      <w:r w:rsidRPr="00DE1E5A">
        <w:rPr>
          <w:rFonts w:ascii="GHEA Grapalat" w:hAnsi="GHEA Grapalat" w:cs="Sylfaen"/>
          <w:lang w:val="es-ES"/>
        </w:rPr>
        <w:t>է</w:t>
      </w:r>
      <w:r w:rsidRPr="00DE1E5A">
        <w:rPr>
          <w:rFonts w:ascii="GHEA Grapalat" w:hAnsi="GHEA Grapalat" w:cs="Arial"/>
          <w:lang w:val="es-ES"/>
        </w:rPr>
        <w:t xml:space="preserve"> </w:t>
      </w:r>
      <w:r w:rsidRPr="00DE1E5A">
        <w:rPr>
          <w:rFonts w:ascii="GHEA Grapalat" w:hAnsi="GHEA Grapalat" w:cs="Sylfaen"/>
          <w:lang w:val="es-ES"/>
        </w:rPr>
        <w:t>պայմանագիր</w:t>
      </w:r>
      <w:r w:rsidRPr="00DE1E5A">
        <w:rPr>
          <w:rFonts w:ascii="GHEA Grapalat" w:hAnsi="GHEA Grapalat" w:cs="Arial"/>
          <w:lang w:val="es-ES"/>
        </w:rPr>
        <w:t>:</w:t>
      </w:r>
    </w:p>
    <w:p w:rsidR="00C339E7" w:rsidRPr="00DE1E5A" w:rsidRDefault="00C339E7" w:rsidP="00C339E7">
      <w:pPr>
        <w:pStyle w:val="BodyTextIndent2"/>
        <w:spacing w:line="240" w:lineRule="auto"/>
        <w:ind w:firstLine="567"/>
        <w:rPr>
          <w:rFonts w:ascii="GHEA Grapalat" w:hAnsi="GHEA Grapalat" w:cs="Sylfaen"/>
          <w:szCs w:val="24"/>
          <w:lang w:val="es-ES"/>
        </w:rPr>
      </w:pPr>
      <w:r w:rsidRPr="00DE1E5A">
        <w:rPr>
          <w:rFonts w:ascii="GHEA Grapalat" w:hAnsi="GHEA Grapalat" w:cs="Sylfaen"/>
          <w:szCs w:val="24"/>
          <w:lang w:val="ru-RU"/>
        </w:rPr>
        <w:t>Պատվիրատուն</w:t>
      </w:r>
      <w:r w:rsidRPr="00DE1E5A">
        <w:rPr>
          <w:rFonts w:ascii="GHEA Grapalat" w:hAnsi="GHEA Grapalat" w:cs="Sylfaen"/>
          <w:szCs w:val="24"/>
          <w:lang w:val="es-ES"/>
        </w:rPr>
        <w:t xml:space="preserve"> </w:t>
      </w:r>
      <w:r w:rsidRPr="00DE1E5A">
        <w:rPr>
          <w:rFonts w:ascii="GHEA Grapalat" w:hAnsi="GHEA Grapalat" w:cs="Sylfaen"/>
          <w:szCs w:val="24"/>
          <w:lang w:val="ru-RU"/>
        </w:rPr>
        <w:t>պայմանագիրը</w:t>
      </w:r>
      <w:r w:rsidRPr="00DE1E5A">
        <w:rPr>
          <w:rFonts w:ascii="GHEA Grapalat" w:hAnsi="GHEA Grapalat" w:cs="Sylfaen"/>
          <w:szCs w:val="24"/>
          <w:lang w:val="es-ES"/>
        </w:rPr>
        <w:t xml:space="preserve"> </w:t>
      </w:r>
      <w:r w:rsidRPr="00DE1E5A">
        <w:rPr>
          <w:rFonts w:ascii="GHEA Grapalat" w:hAnsi="GHEA Grapalat" w:cs="Sylfaen"/>
          <w:szCs w:val="24"/>
          <w:lang w:val="ru-RU"/>
        </w:rPr>
        <w:t>կնքում</w:t>
      </w:r>
      <w:r w:rsidRPr="00DE1E5A">
        <w:rPr>
          <w:rFonts w:ascii="GHEA Grapalat" w:hAnsi="GHEA Grapalat" w:cs="Sylfaen"/>
          <w:szCs w:val="24"/>
          <w:lang w:val="es-ES"/>
        </w:rPr>
        <w:t xml:space="preserve"> </w:t>
      </w:r>
      <w:r w:rsidRPr="00DE1E5A">
        <w:rPr>
          <w:rFonts w:ascii="GHEA Grapalat" w:hAnsi="GHEA Grapalat" w:cs="Sylfaen"/>
          <w:szCs w:val="24"/>
          <w:lang w:val="ru-RU"/>
        </w:rPr>
        <w:t>է</w:t>
      </w:r>
      <w:r w:rsidRPr="00DE1E5A">
        <w:rPr>
          <w:rFonts w:ascii="GHEA Grapalat" w:hAnsi="GHEA Grapalat" w:cs="Sylfaen"/>
          <w:szCs w:val="24"/>
          <w:lang w:val="es-ES"/>
        </w:rPr>
        <w:t xml:space="preserve">, </w:t>
      </w:r>
      <w:r w:rsidRPr="00DE1E5A">
        <w:rPr>
          <w:rFonts w:ascii="GHEA Grapalat" w:hAnsi="GHEA Grapalat" w:cs="Sylfaen"/>
          <w:szCs w:val="24"/>
          <w:lang w:val="ru-RU"/>
        </w:rPr>
        <w:t>եթե</w:t>
      </w:r>
      <w:r w:rsidRPr="00DE1E5A">
        <w:rPr>
          <w:rFonts w:ascii="GHEA Grapalat" w:hAnsi="GHEA Grapalat" w:cs="Sylfaen"/>
          <w:szCs w:val="24"/>
          <w:lang w:val="es-ES"/>
        </w:rPr>
        <w:t xml:space="preserve"> </w:t>
      </w:r>
      <w:r w:rsidRPr="00DE1E5A">
        <w:rPr>
          <w:rFonts w:ascii="GHEA Grapalat" w:hAnsi="GHEA Grapalat" w:cs="Sylfaen"/>
          <w:szCs w:val="24"/>
          <w:lang w:val="ru-RU"/>
        </w:rPr>
        <w:t>սույն</w:t>
      </w:r>
      <w:r w:rsidRPr="00DE1E5A">
        <w:rPr>
          <w:rFonts w:ascii="GHEA Grapalat" w:hAnsi="GHEA Grapalat" w:cs="Sylfaen"/>
          <w:szCs w:val="24"/>
          <w:lang w:val="es-ES"/>
        </w:rPr>
        <w:t xml:space="preserve"> </w:t>
      </w:r>
      <w:r w:rsidRPr="00DE1E5A">
        <w:rPr>
          <w:rFonts w:ascii="GHEA Grapalat" w:hAnsi="GHEA Grapalat" w:cs="Sylfaen"/>
          <w:szCs w:val="24"/>
          <w:lang w:val="ru-RU"/>
        </w:rPr>
        <w:t>կետով</w:t>
      </w:r>
      <w:r w:rsidRPr="00DE1E5A">
        <w:rPr>
          <w:rFonts w:ascii="GHEA Grapalat" w:hAnsi="GHEA Grapalat" w:cs="Sylfaen"/>
          <w:szCs w:val="24"/>
          <w:lang w:val="es-ES"/>
        </w:rPr>
        <w:t xml:space="preserve"> </w:t>
      </w:r>
      <w:r w:rsidRPr="00DE1E5A">
        <w:rPr>
          <w:rFonts w:ascii="GHEA Grapalat" w:hAnsi="GHEA Grapalat" w:cs="Sylfaen"/>
          <w:szCs w:val="24"/>
          <w:lang w:val="ru-RU"/>
        </w:rPr>
        <w:t>նախատեսված</w:t>
      </w:r>
      <w:r w:rsidRPr="00DE1E5A">
        <w:rPr>
          <w:rFonts w:ascii="GHEA Grapalat" w:hAnsi="GHEA Grapalat" w:cs="Sylfaen"/>
          <w:szCs w:val="24"/>
          <w:lang w:val="es-ES"/>
        </w:rPr>
        <w:t xml:space="preserve"> </w:t>
      </w:r>
      <w:r w:rsidRPr="00DE1E5A">
        <w:rPr>
          <w:rFonts w:ascii="GHEA Grapalat" w:hAnsi="GHEA Grapalat" w:cs="Sylfaen"/>
          <w:szCs w:val="24"/>
          <w:lang w:val="ru-RU"/>
        </w:rPr>
        <w:t>անգործության</w:t>
      </w:r>
      <w:r w:rsidRPr="00DE1E5A">
        <w:rPr>
          <w:rFonts w:ascii="GHEA Grapalat" w:hAnsi="GHEA Grapalat" w:cs="Sylfaen"/>
          <w:szCs w:val="24"/>
          <w:lang w:val="es-ES"/>
        </w:rPr>
        <w:t xml:space="preserve"> </w:t>
      </w:r>
      <w:r w:rsidRPr="00DE1E5A">
        <w:rPr>
          <w:rFonts w:ascii="GHEA Grapalat" w:hAnsi="GHEA Grapalat" w:cs="Sylfaen"/>
          <w:szCs w:val="24"/>
          <w:lang w:val="ru-RU"/>
        </w:rPr>
        <w:t>ժամկետում</w:t>
      </w:r>
      <w:r w:rsidRPr="00DE1E5A">
        <w:rPr>
          <w:rFonts w:ascii="GHEA Grapalat" w:hAnsi="GHEA Grapalat" w:cs="Sylfaen"/>
          <w:szCs w:val="24"/>
          <w:lang w:val="es-ES"/>
        </w:rPr>
        <w:t xml:space="preserve"> </w:t>
      </w:r>
      <w:r w:rsidRPr="00DE1E5A">
        <w:rPr>
          <w:rFonts w:ascii="GHEA Grapalat" w:hAnsi="GHEA Grapalat" w:cs="Sylfaen"/>
          <w:szCs w:val="24"/>
          <w:lang w:val="ru-RU"/>
        </w:rPr>
        <w:t>որևէ</w:t>
      </w:r>
      <w:r w:rsidRPr="00DE1E5A">
        <w:rPr>
          <w:rFonts w:ascii="GHEA Grapalat" w:hAnsi="GHEA Grapalat" w:cs="Sylfaen"/>
          <w:szCs w:val="24"/>
          <w:lang w:val="es-ES"/>
        </w:rPr>
        <w:t xml:space="preserve"> մ</w:t>
      </w:r>
      <w:r w:rsidRPr="00DE1E5A">
        <w:rPr>
          <w:rFonts w:ascii="GHEA Grapalat" w:hAnsi="GHEA Grapalat" w:cs="Sylfaen"/>
          <w:szCs w:val="24"/>
          <w:lang w:val="ru-RU"/>
        </w:rPr>
        <w:t>ասնակից</w:t>
      </w:r>
      <w:r w:rsidRPr="00DE1E5A">
        <w:rPr>
          <w:rFonts w:ascii="GHEA Grapalat" w:hAnsi="GHEA Grapalat" w:cs="Sylfaen"/>
          <w:szCs w:val="24"/>
          <w:lang w:val="es-ES"/>
        </w:rPr>
        <w:t xml:space="preserve"> </w:t>
      </w:r>
      <w:r w:rsidRPr="00DE1E5A">
        <w:rPr>
          <w:rFonts w:ascii="GHEA Grapalat" w:hAnsi="GHEA Grapalat" w:cs="Sylfaen"/>
        </w:rPr>
        <w:t>գնումների հետ կապված բողոքներ քննող անձին</w:t>
      </w:r>
      <w:r w:rsidRPr="00DE1E5A">
        <w:rPr>
          <w:rFonts w:ascii="GHEA Grapalat" w:hAnsi="GHEA Grapalat" w:cs="Sylfaen"/>
          <w:szCs w:val="24"/>
          <w:lang w:val="es-ES"/>
        </w:rPr>
        <w:t xml:space="preserve"> </w:t>
      </w:r>
      <w:r w:rsidRPr="00DE1E5A">
        <w:rPr>
          <w:rFonts w:ascii="GHEA Grapalat" w:hAnsi="GHEA Grapalat" w:cs="Sylfaen"/>
          <w:szCs w:val="24"/>
          <w:lang w:val="ru-RU"/>
        </w:rPr>
        <w:t>չի</w:t>
      </w:r>
      <w:r w:rsidRPr="00DE1E5A">
        <w:rPr>
          <w:rFonts w:ascii="GHEA Grapalat" w:hAnsi="GHEA Grapalat" w:cs="Sylfaen"/>
          <w:szCs w:val="24"/>
          <w:lang w:val="es-ES"/>
        </w:rPr>
        <w:t xml:space="preserve"> </w:t>
      </w:r>
      <w:r w:rsidRPr="00DE1E5A">
        <w:rPr>
          <w:rFonts w:ascii="GHEA Grapalat" w:hAnsi="GHEA Grapalat" w:cs="Sylfaen"/>
          <w:szCs w:val="24"/>
          <w:lang w:val="ru-RU"/>
        </w:rPr>
        <w:t>բողոքարկում</w:t>
      </w:r>
      <w:r w:rsidRPr="00DE1E5A">
        <w:rPr>
          <w:rFonts w:ascii="GHEA Grapalat" w:hAnsi="GHEA Grapalat" w:cs="Sylfaen"/>
          <w:szCs w:val="24"/>
          <w:lang w:val="es-ES"/>
        </w:rPr>
        <w:t xml:space="preserve"> </w:t>
      </w:r>
      <w:r w:rsidRPr="00DE1E5A">
        <w:rPr>
          <w:rFonts w:ascii="GHEA Grapalat" w:hAnsi="GHEA Grapalat" w:cs="Sylfaen"/>
          <w:szCs w:val="24"/>
          <w:lang w:val="ru-RU"/>
        </w:rPr>
        <w:t>պայմանագիր</w:t>
      </w:r>
      <w:r w:rsidRPr="00DE1E5A">
        <w:rPr>
          <w:rFonts w:ascii="GHEA Grapalat" w:hAnsi="GHEA Grapalat" w:cs="Sylfaen"/>
          <w:szCs w:val="24"/>
          <w:lang w:val="es-ES"/>
        </w:rPr>
        <w:t xml:space="preserve"> </w:t>
      </w:r>
      <w:r w:rsidRPr="00DE1E5A">
        <w:rPr>
          <w:rFonts w:ascii="GHEA Grapalat" w:hAnsi="GHEA Grapalat" w:cs="Sylfaen"/>
          <w:szCs w:val="24"/>
          <w:lang w:val="ru-RU"/>
        </w:rPr>
        <w:t>կնքելու</w:t>
      </w:r>
      <w:r w:rsidRPr="00DE1E5A">
        <w:rPr>
          <w:rFonts w:ascii="GHEA Grapalat" w:hAnsi="GHEA Grapalat" w:cs="Sylfaen"/>
          <w:szCs w:val="24"/>
          <w:lang w:val="es-ES"/>
        </w:rPr>
        <w:t xml:space="preserve"> </w:t>
      </w:r>
      <w:r w:rsidRPr="00DE1E5A">
        <w:rPr>
          <w:rFonts w:ascii="GHEA Grapalat" w:hAnsi="GHEA Grapalat" w:cs="Sylfaen"/>
          <w:szCs w:val="24"/>
          <w:lang w:val="ru-RU"/>
        </w:rPr>
        <w:t>մասին</w:t>
      </w:r>
      <w:r w:rsidRPr="00DE1E5A">
        <w:rPr>
          <w:rFonts w:ascii="GHEA Grapalat" w:hAnsi="GHEA Grapalat" w:cs="Sylfaen"/>
          <w:szCs w:val="24"/>
          <w:lang w:val="es-ES"/>
        </w:rPr>
        <w:t xml:space="preserve"> </w:t>
      </w:r>
      <w:r w:rsidRPr="00DE1E5A">
        <w:rPr>
          <w:rFonts w:ascii="GHEA Grapalat" w:hAnsi="GHEA Grapalat" w:cs="Sylfaen"/>
          <w:szCs w:val="24"/>
          <w:lang w:val="ru-RU"/>
        </w:rPr>
        <w:t>որոշումը։</w:t>
      </w:r>
      <w:r w:rsidRPr="00DE1E5A">
        <w:rPr>
          <w:rFonts w:ascii="GHEA Grapalat" w:hAnsi="GHEA Grapalat" w:cs="Sylfaen"/>
          <w:szCs w:val="24"/>
          <w:lang w:val="es-ES"/>
        </w:rPr>
        <w:t xml:space="preserve"> </w:t>
      </w:r>
      <w:r w:rsidRPr="00DE1E5A">
        <w:rPr>
          <w:rFonts w:ascii="GHEA Grapalat" w:hAnsi="GHEA Grapalat" w:cs="Sylfaen"/>
          <w:szCs w:val="24"/>
          <w:lang w:val="ru-RU"/>
        </w:rPr>
        <w:t>Մինչև</w:t>
      </w:r>
      <w:r w:rsidRPr="00DE1E5A">
        <w:rPr>
          <w:rFonts w:ascii="GHEA Grapalat" w:hAnsi="GHEA Grapalat" w:cs="Sylfaen"/>
          <w:szCs w:val="24"/>
          <w:lang w:val="es-ES"/>
        </w:rPr>
        <w:t xml:space="preserve"> </w:t>
      </w:r>
      <w:r w:rsidRPr="00DE1E5A">
        <w:rPr>
          <w:rFonts w:ascii="GHEA Grapalat" w:hAnsi="GHEA Grapalat" w:cs="Sylfaen"/>
          <w:szCs w:val="24"/>
          <w:lang w:val="ru-RU"/>
        </w:rPr>
        <w:t>անգործության</w:t>
      </w:r>
      <w:r w:rsidRPr="00DE1E5A">
        <w:rPr>
          <w:rFonts w:ascii="GHEA Grapalat" w:hAnsi="GHEA Grapalat" w:cs="Sylfaen"/>
          <w:szCs w:val="24"/>
          <w:lang w:val="es-ES"/>
        </w:rPr>
        <w:t xml:space="preserve"> </w:t>
      </w:r>
      <w:r w:rsidRPr="00DE1E5A">
        <w:rPr>
          <w:rFonts w:ascii="GHEA Grapalat" w:hAnsi="GHEA Grapalat" w:cs="Sylfaen"/>
          <w:szCs w:val="24"/>
          <w:lang w:val="ru-RU"/>
        </w:rPr>
        <w:t>ժամկետը</w:t>
      </w:r>
      <w:r w:rsidRPr="00DE1E5A">
        <w:rPr>
          <w:rFonts w:ascii="GHEA Grapalat" w:hAnsi="GHEA Grapalat" w:cs="Sylfaen"/>
          <w:szCs w:val="24"/>
          <w:lang w:val="es-ES"/>
        </w:rPr>
        <w:t xml:space="preserve"> </w:t>
      </w:r>
      <w:r w:rsidRPr="00DE1E5A">
        <w:rPr>
          <w:rFonts w:ascii="GHEA Grapalat" w:hAnsi="GHEA Grapalat" w:cs="Sylfaen"/>
          <w:szCs w:val="24"/>
          <w:lang w:val="ru-RU"/>
        </w:rPr>
        <w:t>լրանալը</w:t>
      </w:r>
      <w:r w:rsidRPr="00DE1E5A">
        <w:rPr>
          <w:rFonts w:ascii="GHEA Grapalat" w:hAnsi="GHEA Grapalat" w:cs="Sylfaen"/>
          <w:szCs w:val="24"/>
          <w:lang w:val="es-ES"/>
        </w:rPr>
        <w:t xml:space="preserve"> </w:t>
      </w:r>
      <w:r w:rsidRPr="00DE1E5A">
        <w:rPr>
          <w:rFonts w:ascii="GHEA Grapalat" w:hAnsi="GHEA Grapalat" w:cs="Sylfaen"/>
          <w:szCs w:val="24"/>
          <w:lang w:val="ru-RU"/>
        </w:rPr>
        <w:t>կամ</w:t>
      </w:r>
      <w:r w:rsidRPr="00DE1E5A">
        <w:rPr>
          <w:rFonts w:ascii="GHEA Grapalat" w:hAnsi="GHEA Grapalat" w:cs="Sylfaen"/>
          <w:szCs w:val="24"/>
          <w:lang w:val="es-ES"/>
        </w:rPr>
        <w:t xml:space="preserve"> </w:t>
      </w:r>
      <w:r w:rsidRPr="00DE1E5A">
        <w:rPr>
          <w:rFonts w:ascii="GHEA Grapalat" w:hAnsi="GHEA Grapalat" w:cs="Sylfaen"/>
          <w:szCs w:val="24"/>
          <w:lang w:val="ru-RU"/>
        </w:rPr>
        <w:t>առանց</w:t>
      </w:r>
      <w:r w:rsidRPr="00DE1E5A">
        <w:rPr>
          <w:rFonts w:ascii="GHEA Grapalat" w:hAnsi="GHEA Grapalat" w:cs="Sylfaen"/>
          <w:szCs w:val="24"/>
          <w:lang w:val="es-ES"/>
        </w:rPr>
        <w:t xml:space="preserve"> </w:t>
      </w:r>
      <w:r w:rsidRPr="00DE1E5A">
        <w:rPr>
          <w:rFonts w:ascii="GHEA Grapalat" w:hAnsi="GHEA Grapalat" w:cs="Sylfaen"/>
          <w:szCs w:val="24"/>
          <w:lang w:val="ru-RU"/>
        </w:rPr>
        <w:t>պայմանագիր</w:t>
      </w:r>
      <w:r w:rsidRPr="00DE1E5A">
        <w:rPr>
          <w:rFonts w:ascii="GHEA Grapalat" w:hAnsi="GHEA Grapalat" w:cs="Sylfaen"/>
          <w:szCs w:val="24"/>
          <w:lang w:val="es-ES"/>
        </w:rPr>
        <w:t xml:space="preserve"> </w:t>
      </w:r>
      <w:r w:rsidRPr="00DE1E5A">
        <w:rPr>
          <w:rFonts w:ascii="GHEA Grapalat" w:hAnsi="GHEA Grapalat" w:cs="Sylfaen"/>
          <w:szCs w:val="24"/>
          <w:lang w:val="ru-RU"/>
        </w:rPr>
        <w:t>կնքելու</w:t>
      </w:r>
      <w:r w:rsidRPr="00DE1E5A">
        <w:rPr>
          <w:rFonts w:ascii="GHEA Grapalat" w:hAnsi="GHEA Grapalat" w:cs="Sylfaen"/>
          <w:szCs w:val="24"/>
          <w:lang w:val="es-ES"/>
        </w:rPr>
        <w:t xml:space="preserve"> </w:t>
      </w:r>
      <w:r w:rsidRPr="00DE1E5A">
        <w:rPr>
          <w:rFonts w:ascii="GHEA Grapalat" w:hAnsi="GHEA Grapalat" w:cs="Sylfaen"/>
          <w:szCs w:val="24"/>
          <w:lang w:val="ru-RU"/>
        </w:rPr>
        <w:t>մասին</w:t>
      </w:r>
      <w:r w:rsidRPr="00DE1E5A">
        <w:rPr>
          <w:rFonts w:ascii="GHEA Grapalat" w:hAnsi="GHEA Grapalat" w:cs="Sylfaen"/>
          <w:szCs w:val="24"/>
          <w:lang w:val="es-ES"/>
        </w:rPr>
        <w:t xml:space="preserve"> </w:t>
      </w:r>
      <w:r w:rsidRPr="00DE1E5A">
        <w:rPr>
          <w:rFonts w:ascii="GHEA Grapalat" w:hAnsi="GHEA Grapalat" w:cs="Sylfaen"/>
          <w:szCs w:val="24"/>
          <w:lang w:val="ru-RU"/>
        </w:rPr>
        <w:t>հայտարարության</w:t>
      </w:r>
      <w:r w:rsidRPr="00DE1E5A">
        <w:rPr>
          <w:rFonts w:ascii="GHEA Grapalat" w:hAnsi="GHEA Grapalat" w:cs="Sylfaen"/>
          <w:szCs w:val="24"/>
          <w:lang w:val="es-ES"/>
        </w:rPr>
        <w:t xml:space="preserve"> </w:t>
      </w:r>
      <w:r w:rsidRPr="00DE1E5A">
        <w:rPr>
          <w:rFonts w:ascii="GHEA Grapalat" w:hAnsi="GHEA Grapalat" w:cs="Sylfaen"/>
          <w:szCs w:val="24"/>
          <w:lang w:val="ru-RU"/>
        </w:rPr>
        <w:t>հրապարակման</w:t>
      </w:r>
      <w:r w:rsidRPr="00DE1E5A">
        <w:rPr>
          <w:rFonts w:ascii="GHEA Grapalat" w:hAnsi="GHEA Grapalat" w:cs="Sylfaen"/>
          <w:szCs w:val="24"/>
          <w:lang w:val="es-ES"/>
        </w:rPr>
        <w:t xml:space="preserve"> </w:t>
      </w:r>
      <w:r w:rsidRPr="00DE1E5A">
        <w:rPr>
          <w:rFonts w:ascii="GHEA Grapalat" w:hAnsi="GHEA Grapalat" w:cs="Sylfaen"/>
          <w:szCs w:val="24"/>
          <w:lang w:val="ru-RU"/>
        </w:rPr>
        <w:t>կնք</w:t>
      </w:r>
      <w:r w:rsidRPr="00DE1E5A">
        <w:rPr>
          <w:rFonts w:ascii="GHEA Grapalat" w:hAnsi="GHEA Grapalat" w:cs="Sylfaen"/>
          <w:szCs w:val="24"/>
          <w:lang w:val="en-US"/>
        </w:rPr>
        <w:t>վ</w:t>
      </w:r>
      <w:r w:rsidRPr="00DE1E5A">
        <w:rPr>
          <w:rFonts w:ascii="GHEA Grapalat" w:hAnsi="GHEA Grapalat" w:cs="Sylfaen"/>
          <w:szCs w:val="24"/>
          <w:lang w:val="ru-RU"/>
        </w:rPr>
        <w:t>ած</w:t>
      </w:r>
      <w:r w:rsidRPr="00DE1E5A">
        <w:rPr>
          <w:rFonts w:ascii="GHEA Grapalat" w:hAnsi="GHEA Grapalat" w:cs="Sylfaen"/>
          <w:szCs w:val="24"/>
          <w:lang w:val="es-ES"/>
        </w:rPr>
        <w:t xml:space="preserve"> </w:t>
      </w:r>
      <w:r w:rsidRPr="00DE1E5A">
        <w:rPr>
          <w:rFonts w:ascii="GHEA Grapalat" w:hAnsi="GHEA Grapalat" w:cs="Sylfaen"/>
          <w:szCs w:val="24"/>
          <w:lang w:val="ru-RU"/>
        </w:rPr>
        <w:t>պայմանագիրն</w:t>
      </w:r>
      <w:r w:rsidRPr="00DE1E5A">
        <w:rPr>
          <w:rFonts w:ascii="GHEA Grapalat" w:hAnsi="GHEA Grapalat" w:cs="Sylfaen"/>
          <w:szCs w:val="24"/>
          <w:lang w:val="es-ES"/>
        </w:rPr>
        <w:t xml:space="preserve"> </w:t>
      </w:r>
      <w:r w:rsidRPr="00DE1E5A">
        <w:rPr>
          <w:rFonts w:ascii="GHEA Grapalat" w:hAnsi="GHEA Grapalat" w:cs="Sylfaen"/>
          <w:szCs w:val="24"/>
          <w:lang w:val="ru-RU"/>
        </w:rPr>
        <w:t>առ</w:t>
      </w:r>
      <w:r w:rsidRPr="00DE1E5A">
        <w:rPr>
          <w:rFonts w:ascii="GHEA Grapalat" w:hAnsi="GHEA Grapalat" w:cs="Sylfaen"/>
          <w:szCs w:val="24"/>
          <w:lang w:val="es-ES"/>
        </w:rPr>
        <w:t xml:space="preserve"> </w:t>
      </w:r>
      <w:r w:rsidRPr="00DE1E5A">
        <w:rPr>
          <w:rFonts w:ascii="GHEA Grapalat" w:hAnsi="GHEA Grapalat" w:cs="Sylfaen"/>
          <w:szCs w:val="24"/>
          <w:lang w:val="ru-RU"/>
        </w:rPr>
        <w:t>ոչինչ</w:t>
      </w:r>
      <w:r w:rsidRPr="00DE1E5A">
        <w:rPr>
          <w:rFonts w:ascii="GHEA Grapalat" w:hAnsi="GHEA Grapalat" w:cs="Sylfaen"/>
          <w:szCs w:val="24"/>
          <w:lang w:val="es-ES"/>
        </w:rPr>
        <w:t xml:space="preserve"> </w:t>
      </w:r>
      <w:r w:rsidRPr="00DE1E5A">
        <w:rPr>
          <w:rFonts w:ascii="GHEA Grapalat" w:hAnsi="GHEA Grapalat" w:cs="Sylfaen"/>
          <w:szCs w:val="24"/>
          <w:lang w:val="ru-RU"/>
        </w:rPr>
        <w:t>է։</w:t>
      </w:r>
    </w:p>
    <w:p w:rsidR="00C339E7" w:rsidRPr="00DE1E5A" w:rsidRDefault="00C339E7" w:rsidP="00C339E7">
      <w:pPr>
        <w:pStyle w:val="BodyTextIndent2"/>
        <w:spacing w:line="240" w:lineRule="auto"/>
        <w:ind w:firstLine="567"/>
        <w:rPr>
          <w:rFonts w:ascii="GHEA Grapalat" w:hAnsi="GHEA Grapalat" w:cs="Sylfaen"/>
          <w:szCs w:val="24"/>
          <w:lang w:val="es-ES"/>
        </w:rPr>
      </w:pPr>
    </w:p>
    <w:p w:rsidR="00C339E7" w:rsidRPr="00DE1E5A" w:rsidRDefault="00C339E7" w:rsidP="00C339E7">
      <w:pPr>
        <w:pStyle w:val="BodyTextIndent2"/>
        <w:spacing w:line="240" w:lineRule="auto"/>
        <w:ind w:firstLine="567"/>
        <w:rPr>
          <w:rFonts w:ascii="GHEA Grapalat" w:hAnsi="GHEA Grapalat" w:cs="Sylfaen"/>
          <w:szCs w:val="24"/>
          <w:lang w:val="es-ES"/>
        </w:rPr>
      </w:pPr>
    </w:p>
    <w:p w:rsidR="00C339E7" w:rsidRPr="00DE1E5A" w:rsidRDefault="00C339E7" w:rsidP="00C339E7">
      <w:pPr>
        <w:spacing w:after="0" w:line="240" w:lineRule="auto"/>
        <w:jc w:val="center"/>
        <w:rPr>
          <w:rFonts w:ascii="GHEA Grapalat" w:hAnsi="GHEA Grapalat" w:cs="Arial"/>
          <w:b/>
          <w:iCs/>
          <w:sz w:val="20"/>
          <w:lang w:val="af-ZA"/>
        </w:rPr>
      </w:pPr>
      <w:r w:rsidRPr="00DE1E5A">
        <w:rPr>
          <w:rFonts w:ascii="GHEA Grapalat" w:hAnsi="GHEA Grapalat"/>
          <w:b/>
          <w:iCs/>
          <w:sz w:val="20"/>
          <w:lang w:val="af-ZA"/>
        </w:rPr>
        <w:t xml:space="preserve">8. </w:t>
      </w:r>
      <w:r w:rsidRPr="00DE1E5A">
        <w:rPr>
          <w:rFonts w:ascii="GHEA Grapalat" w:hAnsi="GHEA Grapalat" w:cs="Sylfaen"/>
          <w:b/>
          <w:iCs/>
          <w:sz w:val="20"/>
          <w:lang w:val="af-ZA"/>
        </w:rPr>
        <w:t>ՊԱՅՄԱՆԱԳՐԻ</w:t>
      </w:r>
      <w:r w:rsidRPr="00DE1E5A">
        <w:rPr>
          <w:rFonts w:ascii="GHEA Grapalat" w:hAnsi="GHEA Grapalat" w:cs="Arial"/>
          <w:b/>
          <w:iCs/>
          <w:sz w:val="20"/>
          <w:lang w:val="af-ZA"/>
        </w:rPr>
        <w:t xml:space="preserve"> </w:t>
      </w:r>
      <w:r w:rsidRPr="00DE1E5A">
        <w:rPr>
          <w:rFonts w:ascii="GHEA Grapalat" w:hAnsi="GHEA Grapalat" w:cs="Sylfaen"/>
          <w:b/>
          <w:iCs/>
          <w:sz w:val="20"/>
          <w:lang w:val="af-ZA"/>
        </w:rPr>
        <w:t>ԿՆՔՈՒՄԸ</w:t>
      </w:r>
      <w:r w:rsidRPr="00DE1E5A">
        <w:rPr>
          <w:rFonts w:ascii="GHEA Grapalat" w:hAnsi="GHEA Grapalat" w:cs="Arial"/>
          <w:b/>
          <w:iCs/>
          <w:sz w:val="20"/>
          <w:lang w:val="af-ZA"/>
        </w:rPr>
        <w:t xml:space="preserve"> </w:t>
      </w:r>
    </w:p>
    <w:p w:rsidR="00C339E7" w:rsidRPr="00DE1E5A" w:rsidRDefault="00C339E7" w:rsidP="00C339E7">
      <w:pPr>
        <w:spacing w:after="0" w:line="240" w:lineRule="auto"/>
        <w:jc w:val="center"/>
        <w:rPr>
          <w:rFonts w:ascii="GHEA Grapalat" w:hAnsi="GHEA Grapalat"/>
          <w:b/>
          <w:iCs/>
          <w:sz w:val="20"/>
          <w:lang w:val="af-ZA"/>
        </w:rPr>
      </w:pPr>
    </w:p>
    <w:p w:rsidR="00C339E7" w:rsidRPr="00DE1E5A" w:rsidRDefault="00C339E7" w:rsidP="00C339E7">
      <w:pPr>
        <w:spacing w:after="0" w:line="240" w:lineRule="auto"/>
        <w:ind w:firstLine="567"/>
        <w:jc w:val="both"/>
        <w:rPr>
          <w:rFonts w:ascii="GHEA Grapalat" w:hAnsi="GHEA Grapalat" w:cs="Sylfaen"/>
          <w:sz w:val="20"/>
          <w:lang w:val="af-ZA"/>
        </w:rPr>
      </w:pPr>
      <w:r w:rsidRPr="00DE1E5A">
        <w:rPr>
          <w:rFonts w:ascii="GHEA Grapalat" w:hAnsi="GHEA Grapalat"/>
          <w:iCs/>
          <w:sz w:val="20"/>
          <w:lang w:val="af-ZA"/>
        </w:rPr>
        <w:t xml:space="preserve">8.1 </w:t>
      </w:r>
      <w:r w:rsidRPr="00DE1E5A">
        <w:rPr>
          <w:rFonts w:ascii="GHEA Grapalat" w:hAnsi="GHEA Grapalat" w:cs="Sylfaen"/>
          <w:sz w:val="20"/>
          <w:lang w:val="ru-RU"/>
        </w:rPr>
        <w:t>Պայմանագիր</w:t>
      </w:r>
      <w:r w:rsidRPr="00DE1E5A">
        <w:rPr>
          <w:rFonts w:ascii="GHEA Grapalat" w:hAnsi="GHEA Grapalat" w:cs="Sylfaen"/>
          <w:sz w:val="20"/>
          <w:lang w:val="af-ZA"/>
        </w:rPr>
        <w:t xml:space="preserve"> </w:t>
      </w:r>
      <w:r w:rsidRPr="00DE1E5A">
        <w:rPr>
          <w:rFonts w:ascii="GHEA Grapalat" w:hAnsi="GHEA Grapalat" w:cs="Sylfaen"/>
          <w:sz w:val="20"/>
          <w:lang w:val="ru-RU"/>
        </w:rPr>
        <w:t>կնքվում</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հանձնաժողովի</w:t>
      </w:r>
      <w:r w:rsidRPr="00DE1E5A">
        <w:rPr>
          <w:rFonts w:ascii="GHEA Grapalat" w:hAnsi="GHEA Grapalat" w:cs="Sylfaen"/>
          <w:sz w:val="20"/>
          <w:lang w:val="af-ZA"/>
        </w:rPr>
        <w:t xml:space="preserve"> </w:t>
      </w:r>
      <w:r w:rsidRPr="00DE1E5A">
        <w:rPr>
          <w:rFonts w:ascii="GHEA Grapalat" w:hAnsi="GHEA Grapalat" w:cs="Sylfaen"/>
          <w:sz w:val="20"/>
          <w:lang w:val="ru-RU"/>
        </w:rPr>
        <w:t>որոշման</w:t>
      </w:r>
      <w:r w:rsidRPr="00DE1E5A">
        <w:rPr>
          <w:rFonts w:ascii="GHEA Grapalat" w:hAnsi="GHEA Grapalat" w:cs="Sylfaen"/>
          <w:sz w:val="20"/>
          <w:lang w:val="af-ZA"/>
        </w:rPr>
        <w:t xml:space="preserve"> </w:t>
      </w:r>
      <w:r w:rsidRPr="00DE1E5A">
        <w:rPr>
          <w:rFonts w:ascii="GHEA Grapalat" w:hAnsi="GHEA Grapalat" w:cs="Sylfaen"/>
          <w:sz w:val="20"/>
          <w:lang w:val="ru-RU"/>
        </w:rPr>
        <w:t>հիման</w:t>
      </w:r>
      <w:r w:rsidRPr="00DE1E5A">
        <w:rPr>
          <w:rFonts w:ascii="GHEA Grapalat" w:hAnsi="GHEA Grapalat" w:cs="Sylfaen"/>
          <w:sz w:val="20"/>
          <w:lang w:val="af-ZA"/>
        </w:rPr>
        <w:t xml:space="preserve"> </w:t>
      </w:r>
      <w:r w:rsidRPr="00DE1E5A">
        <w:rPr>
          <w:rFonts w:ascii="GHEA Grapalat" w:hAnsi="GHEA Grapalat" w:cs="Sylfaen"/>
          <w:sz w:val="20"/>
          <w:lang w:val="ru-RU"/>
        </w:rPr>
        <w:t>վրա</w:t>
      </w:r>
      <w:r w:rsidRPr="00DE1E5A">
        <w:rPr>
          <w:rFonts w:ascii="GHEA Grapalat" w:hAnsi="GHEA Grapalat" w:cs="Sylfaen"/>
          <w:sz w:val="20"/>
          <w:lang w:val="af-ZA"/>
        </w:rPr>
        <w:t xml:space="preserve">` </w:t>
      </w:r>
      <w:r w:rsidRPr="00DE1E5A">
        <w:rPr>
          <w:rFonts w:ascii="GHEA Grapalat" w:hAnsi="GHEA Grapalat" w:cs="Sylfaen"/>
          <w:sz w:val="20"/>
        </w:rPr>
        <w:t>պ</w:t>
      </w:r>
      <w:r w:rsidRPr="00DE1E5A">
        <w:rPr>
          <w:rFonts w:ascii="GHEA Grapalat" w:hAnsi="GHEA Grapalat" w:cs="Sylfaen"/>
          <w:sz w:val="20"/>
          <w:lang w:val="ru-RU"/>
        </w:rPr>
        <w:t>ատվիրատուի</w:t>
      </w:r>
      <w:r w:rsidRPr="00DE1E5A">
        <w:rPr>
          <w:rFonts w:ascii="GHEA Grapalat" w:hAnsi="GHEA Grapalat" w:cs="Sylfaen"/>
          <w:sz w:val="20"/>
          <w:lang w:val="af-ZA"/>
        </w:rPr>
        <w:t xml:space="preserve"> </w:t>
      </w:r>
      <w:r w:rsidRPr="00DE1E5A">
        <w:rPr>
          <w:rFonts w:ascii="GHEA Grapalat" w:hAnsi="GHEA Grapalat" w:cs="Sylfaen"/>
          <w:sz w:val="20"/>
          <w:lang w:val="ru-RU"/>
        </w:rPr>
        <w:t>կողմից։</w:t>
      </w:r>
      <w:r w:rsidRPr="00DE1E5A">
        <w:rPr>
          <w:rFonts w:ascii="GHEA Grapalat" w:hAnsi="GHEA Grapalat" w:cs="Sylfaen"/>
          <w:sz w:val="20"/>
          <w:lang w:val="af-ZA"/>
        </w:rPr>
        <w:t xml:space="preserve"> </w:t>
      </w:r>
      <w:r w:rsidRPr="00DE1E5A">
        <w:rPr>
          <w:rFonts w:ascii="GHEA Grapalat" w:hAnsi="GHEA Grapalat" w:cs="Sylfaen"/>
          <w:sz w:val="20"/>
          <w:lang w:val="ru-RU"/>
        </w:rPr>
        <w:t>Պայմանագիրը</w:t>
      </w:r>
      <w:r w:rsidRPr="00DE1E5A">
        <w:rPr>
          <w:rFonts w:ascii="GHEA Grapalat" w:hAnsi="GHEA Grapalat" w:cs="Sylfaen"/>
          <w:sz w:val="20"/>
          <w:lang w:val="af-ZA"/>
        </w:rPr>
        <w:t xml:space="preserve"> </w:t>
      </w:r>
      <w:r w:rsidRPr="00DE1E5A">
        <w:rPr>
          <w:rFonts w:ascii="GHEA Grapalat" w:hAnsi="GHEA Grapalat" w:cs="Sylfaen"/>
          <w:sz w:val="20"/>
          <w:lang w:val="ru-RU"/>
        </w:rPr>
        <w:t>կնքվում</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գրավոր</w:t>
      </w:r>
      <w:r w:rsidRPr="00DE1E5A">
        <w:rPr>
          <w:rFonts w:ascii="GHEA Grapalat" w:hAnsi="GHEA Grapalat" w:cs="Sylfaen"/>
          <w:sz w:val="20"/>
          <w:lang w:val="af-ZA"/>
        </w:rPr>
        <w:t xml:space="preserve">` </w:t>
      </w:r>
      <w:r w:rsidRPr="00DE1E5A">
        <w:rPr>
          <w:rFonts w:ascii="GHEA Grapalat" w:hAnsi="GHEA Grapalat" w:cs="Sylfaen"/>
          <w:sz w:val="20"/>
          <w:lang w:val="ru-RU"/>
        </w:rPr>
        <w:t>մեկ</w:t>
      </w:r>
      <w:r w:rsidRPr="00DE1E5A">
        <w:rPr>
          <w:rFonts w:ascii="GHEA Grapalat" w:hAnsi="GHEA Grapalat" w:cs="Sylfaen"/>
          <w:sz w:val="20"/>
          <w:lang w:val="af-ZA"/>
        </w:rPr>
        <w:t xml:space="preserve"> </w:t>
      </w:r>
      <w:r w:rsidRPr="00DE1E5A">
        <w:rPr>
          <w:rFonts w:ascii="GHEA Grapalat" w:hAnsi="GHEA Grapalat" w:cs="Sylfaen"/>
          <w:sz w:val="20"/>
          <w:lang w:val="ru-RU"/>
        </w:rPr>
        <w:t>փաստաթուղթ</w:t>
      </w:r>
      <w:r w:rsidRPr="00DE1E5A">
        <w:rPr>
          <w:rFonts w:ascii="GHEA Grapalat" w:hAnsi="GHEA Grapalat" w:cs="Sylfaen"/>
          <w:sz w:val="20"/>
          <w:lang w:val="af-ZA"/>
        </w:rPr>
        <w:t xml:space="preserve"> </w:t>
      </w:r>
      <w:r w:rsidRPr="00DE1E5A">
        <w:rPr>
          <w:rFonts w:ascii="GHEA Grapalat" w:hAnsi="GHEA Grapalat" w:cs="Sylfaen"/>
          <w:sz w:val="20"/>
          <w:lang w:val="ru-RU"/>
        </w:rPr>
        <w:t>կազմելու</w:t>
      </w:r>
      <w:r w:rsidRPr="00DE1E5A">
        <w:rPr>
          <w:rFonts w:ascii="GHEA Grapalat" w:hAnsi="GHEA Grapalat" w:cs="Sylfaen"/>
          <w:sz w:val="20"/>
          <w:lang w:val="af-ZA"/>
        </w:rPr>
        <w:t xml:space="preserve"> </w:t>
      </w:r>
      <w:r w:rsidRPr="00DE1E5A">
        <w:rPr>
          <w:rFonts w:ascii="GHEA Grapalat" w:hAnsi="GHEA Grapalat" w:cs="Sylfaen"/>
          <w:sz w:val="20"/>
          <w:lang w:val="ru-RU"/>
        </w:rPr>
        <w:t>միջոցով։</w:t>
      </w:r>
    </w:p>
    <w:p w:rsidR="00C339E7" w:rsidRPr="00DE1E5A" w:rsidRDefault="00C339E7" w:rsidP="00C339E7">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af-ZA"/>
        </w:rPr>
        <w:t xml:space="preserve">8.2 </w:t>
      </w:r>
      <w:r w:rsidRPr="00DE1E5A">
        <w:rPr>
          <w:rFonts w:ascii="GHEA Grapalat" w:hAnsi="GHEA Grapalat" w:cs="Sylfaen"/>
          <w:sz w:val="20"/>
          <w:lang w:val="ru-RU"/>
        </w:rPr>
        <w:t>Սույն</w:t>
      </w:r>
      <w:r w:rsidRPr="00DE1E5A">
        <w:rPr>
          <w:rFonts w:ascii="GHEA Grapalat" w:hAnsi="GHEA Grapalat" w:cs="Sylfaen"/>
          <w:sz w:val="20"/>
          <w:lang w:val="af-ZA"/>
        </w:rPr>
        <w:t xml:space="preserve"> </w:t>
      </w:r>
      <w:r w:rsidRPr="00DE1E5A">
        <w:rPr>
          <w:rFonts w:ascii="GHEA Grapalat" w:hAnsi="GHEA Grapalat" w:cs="Sylfaen"/>
          <w:sz w:val="20"/>
          <w:lang w:val="ru-RU"/>
        </w:rPr>
        <w:t>հրավերի</w:t>
      </w:r>
      <w:r w:rsidRPr="00DE1E5A">
        <w:rPr>
          <w:rFonts w:ascii="GHEA Grapalat" w:hAnsi="GHEA Grapalat" w:cs="Sylfaen"/>
          <w:sz w:val="20"/>
          <w:lang w:val="af-ZA"/>
        </w:rPr>
        <w:t xml:space="preserve"> 1-</w:t>
      </w:r>
      <w:r w:rsidRPr="00DE1E5A">
        <w:rPr>
          <w:rFonts w:ascii="GHEA Grapalat" w:hAnsi="GHEA Grapalat" w:cs="Sylfaen"/>
          <w:sz w:val="20"/>
        </w:rPr>
        <w:t>ին</w:t>
      </w:r>
      <w:r w:rsidRPr="00DE1E5A">
        <w:rPr>
          <w:rFonts w:ascii="GHEA Grapalat" w:hAnsi="GHEA Grapalat" w:cs="Sylfaen"/>
          <w:sz w:val="20"/>
          <w:lang w:val="af-ZA"/>
        </w:rPr>
        <w:t xml:space="preserve"> </w:t>
      </w:r>
      <w:r w:rsidRPr="00DE1E5A">
        <w:rPr>
          <w:rFonts w:ascii="GHEA Grapalat" w:hAnsi="GHEA Grapalat" w:cs="Sylfaen"/>
          <w:sz w:val="20"/>
        </w:rPr>
        <w:t>մասի</w:t>
      </w:r>
      <w:r w:rsidRPr="00DE1E5A">
        <w:rPr>
          <w:rFonts w:ascii="GHEA Grapalat" w:hAnsi="GHEA Grapalat" w:cs="Sylfaen"/>
          <w:sz w:val="20"/>
          <w:lang w:val="af-ZA"/>
        </w:rPr>
        <w:t xml:space="preserve"> 7</w:t>
      </w:r>
      <w:r w:rsidRPr="00DE1E5A">
        <w:rPr>
          <w:rFonts w:ascii="GHEA Grapalat" w:hAnsi="GHEA Grapalat" w:cs="Sylfaen"/>
          <w:sz w:val="20"/>
          <w:lang w:val="hy-AM"/>
        </w:rPr>
        <w:t>.</w:t>
      </w:r>
      <w:r w:rsidRPr="00C479A8">
        <w:rPr>
          <w:rFonts w:ascii="GHEA Grapalat" w:hAnsi="GHEA Grapalat" w:cs="Sylfaen"/>
          <w:sz w:val="20"/>
          <w:lang w:val="af-ZA"/>
        </w:rPr>
        <w:t>30</w:t>
      </w:r>
      <w:r w:rsidRPr="00DE1E5A">
        <w:rPr>
          <w:rFonts w:ascii="GHEA Grapalat" w:hAnsi="GHEA Grapalat" w:cs="Sylfaen"/>
          <w:sz w:val="20"/>
          <w:lang w:val="af-ZA"/>
        </w:rPr>
        <w:t xml:space="preserve"> </w:t>
      </w:r>
      <w:r w:rsidRPr="00DE1E5A">
        <w:rPr>
          <w:rFonts w:ascii="GHEA Grapalat" w:hAnsi="GHEA Grapalat" w:cs="Sylfaen"/>
          <w:sz w:val="20"/>
          <w:lang w:val="ru-RU"/>
        </w:rPr>
        <w:t>կետով</w:t>
      </w:r>
      <w:r w:rsidRPr="00DE1E5A">
        <w:rPr>
          <w:rFonts w:ascii="GHEA Grapalat" w:hAnsi="GHEA Grapalat" w:cs="Sylfaen"/>
          <w:sz w:val="20"/>
          <w:lang w:val="af-ZA"/>
        </w:rPr>
        <w:t xml:space="preserve"> </w:t>
      </w:r>
      <w:r w:rsidRPr="00DE1E5A">
        <w:rPr>
          <w:rFonts w:ascii="GHEA Grapalat" w:hAnsi="GHEA Grapalat" w:cs="Sylfaen"/>
          <w:sz w:val="20"/>
          <w:lang w:val="ru-RU"/>
        </w:rPr>
        <w:t>սահմանված</w:t>
      </w:r>
      <w:r w:rsidRPr="00DE1E5A">
        <w:rPr>
          <w:rFonts w:ascii="GHEA Grapalat" w:hAnsi="GHEA Grapalat" w:cs="Sylfaen"/>
          <w:sz w:val="20"/>
          <w:lang w:val="af-ZA"/>
        </w:rPr>
        <w:t xml:space="preserve"> </w:t>
      </w:r>
      <w:r w:rsidRPr="00DE1E5A">
        <w:rPr>
          <w:rFonts w:ascii="GHEA Grapalat" w:hAnsi="GHEA Grapalat" w:cs="Sylfaen"/>
          <w:sz w:val="20"/>
          <w:lang w:val="ru-RU"/>
        </w:rPr>
        <w:t>անգործության</w:t>
      </w:r>
      <w:r w:rsidRPr="00DE1E5A">
        <w:rPr>
          <w:rFonts w:ascii="GHEA Grapalat" w:hAnsi="GHEA Grapalat" w:cs="Sylfaen"/>
          <w:sz w:val="20"/>
          <w:lang w:val="af-ZA"/>
        </w:rPr>
        <w:t xml:space="preserve"> </w:t>
      </w:r>
      <w:r w:rsidRPr="00DE1E5A">
        <w:rPr>
          <w:rFonts w:ascii="GHEA Grapalat" w:hAnsi="GHEA Grapalat" w:cs="Sylfaen"/>
          <w:sz w:val="20"/>
          <w:lang w:val="ru-RU"/>
        </w:rPr>
        <w:t>ժամկետը</w:t>
      </w:r>
      <w:r w:rsidRPr="00DE1E5A">
        <w:rPr>
          <w:rFonts w:ascii="GHEA Grapalat" w:hAnsi="GHEA Grapalat" w:cs="Sylfaen"/>
          <w:sz w:val="20"/>
          <w:lang w:val="af-ZA"/>
        </w:rPr>
        <w:t xml:space="preserve"> </w:t>
      </w:r>
      <w:r w:rsidRPr="00DE1E5A">
        <w:rPr>
          <w:rFonts w:ascii="GHEA Grapalat" w:hAnsi="GHEA Grapalat" w:cs="Sylfaen"/>
          <w:sz w:val="20"/>
          <w:lang w:val="ru-RU"/>
        </w:rPr>
        <w:t>լրանալուն</w:t>
      </w:r>
      <w:r w:rsidRPr="00DE1E5A">
        <w:rPr>
          <w:rFonts w:ascii="GHEA Grapalat" w:hAnsi="GHEA Grapalat" w:cs="Sylfaen"/>
          <w:sz w:val="20"/>
          <w:lang w:val="af-ZA"/>
        </w:rPr>
        <w:t xml:space="preserve"> </w:t>
      </w:r>
      <w:r w:rsidRPr="00DE1E5A">
        <w:rPr>
          <w:rFonts w:ascii="GHEA Grapalat" w:hAnsi="GHEA Grapalat" w:cs="Sylfaen"/>
          <w:sz w:val="20"/>
          <w:lang w:val="ru-RU"/>
        </w:rPr>
        <w:t>հաջորդող</w:t>
      </w:r>
      <w:r w:rsidRPr="00DE1E5A">
        <w:rPr>
          <w:rFonts w:ascii="GHEA Grapalat" w:hAnsi="GHEA Grapalat" w:cs="Sylfaen"/>
          <w:sz w:val="20"/>
          <w:lang w:val="af-ZA"/>
        </w:rPr>
        <w:t xml:space="preserve"> </w:t>
      </w:r>
      <w:r w:rsidRPr="00DE1E5A">
        <w:rPr>
          <w:rFonts w:ascii="GHEA Grapalat" w:hAnsi="GHEA Grapalat" w:cs="Sylfaen"/>
          <w:sz w:val="20"/>
          <w:lang w:val="ru-RU"/>
        </w:rPr>
        <w:t>չորս</w:t>
      </w:r>
      <w:r w:rsidRPr="00DE1E5A">
        <w:rPr>
          <w:rFonts w:ascii="GHEA Grapalat" w:hAnsi="GHEA Grapalat" w:cs="Sylfaen"/>
          <w:sz w:val="20"/>
          <w:lang w:val="af-ZA"/>
        </w:rPr>
        <w:t xml:space="preserve"> </w:t>
      </w:r>
      <w:r w:rsidRPr="00DE1E5A">
        <w:rPr>
          <w:rFonts w:ascii="GHEA Grapalat" w:hAnsi="GHEA Grapalat" w:cs="Sylfaen"/>
          <w:sz w:val="20"/>
          <w:lang w:val="ru-RU"/>
        </w:rPr>
        <w:t>աշխատանքային</w:t>
      </w:r>
      <w:r w:rsidRPr="00DE1E5A">
        <w:rPr>
          <w:rFonts w:ascii="GHEA Grapalat" w:hAnsi="GHEA Grapalat" w:cs="Sylfaen"/>
          <w:sz w:val="20"/>
          <w:lang w:val="af-ZA"/>
        </w:rPr>
        <w:t xml:space="preserve"> </w:t>
      </w:r>
      <w:r w:rsidRPr="00DE1E5A">
        <w:rPr>
          <w:rFonts w:ascii="GHEA Grapalat" w:hAnsi="GHEA Grapalat" w:cs="Sylfaen"/>
          <w:sz w:val="20"/>
          <w:lang w:val="ru-RU"/>
        </w:rPr>
        <w:t>օրվա</w:t>
      </w:r>
      <w:r w:rsidRPr="00DE1E5A">
        <w:rPr>
          <w:rFonts w:ascii="GHEA Grapalat" w:hAnsi="GHEA Grapalat" w:cs="Sylfaen"/>
          <w:sz w:val="20"/>
          <w:lang w:val="af-ZA"/>
        </w:rPr>
        <w:t xml:space="preserve"> </w:t>
      </w:r>
      <w:r w:rsidRPr="00DE1E5A">
        <w:rPr>
          <w:rFonts w:ascii="GHEA Grapalat" w:hAnsi="GHEA Grapalat" w:cs="Sylfaen"/>
          <w:sz w:val="20"/>
          <w:lang w:val="ru-RU"/>
        </w:rPr>
        <w:t>ընթացքում</w:t>
      </w:r>
      <w:r w:rsidRPr="00DE1E5A">
        <w:rPr>
          <w:rFonts w:ascii="GHEA Grapalat" w:hAnsi="GHEA Grapalat" w:cs="Sylfaen"/>
          <w:sz w:val="20"/>
          <w:lang w:val="af-ZA"/>
        </w:rPr>
        <w:t xml:space="preserve"> </w:t>
      </w:r>
      <w:r w:rsidRPr="00DE1E5A">
        <w:rPr>
          <w:rFonts w:ascii="GHEA Grapalat" w:hAnsi="GHEA Grapalat" w:cs="Sylfaen"/>
          <w:sz w:val="20"/>
        </w:rPr>
        <w:t>պ</w:t>
      </w:r>
      <w:r w:rsidRPr="00DE1E5A">
        <w:rPr>
          <w:rFonts w:ascii="GHEA Grapalat" w:hAnsi="GHEA Grapalat" w:cs="Sylfaen"/>
          <w:sz w:val="20"/>
          <w:lang w:val="ru-RU"/>
        </w:rPr>
        <w:t>ատվիրատուն</w:t>
      </w:r>
      <w:r w:rsidRPr="00DE1E5A">
        <w:rPr>
          <w:rFonts w:ascii="GHEA Grapalat" w:hAnsi="GHEA Grapalat" w:cs="Sylfaen"/>
          <w:sz w:val="20"/>
          <w:lang w:val="af-ZA"/>
        </w:rPr>
        <w:t xml:space="preserve"> </w:t>
      </w:r>
      <w:r w:rsidRPr="00DE1E5A">
        <w:rPr>
          <w:rFonts w:ascii="GHEA Grapalat" w:hAnsi="GHEA Grapalat" w:cs="Sylfaen"/>
          <w:sz w:val="20"/>
          <w:lang w:val="ru-RU"/>
        </w:rPr>
        <w:t>ծանուցում</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ընտրված</w:t>
      </w:r>
      <w:r w:rsidRPr="00DE1E5A">
        <w:rPr>
          <w:rFonts w:ascii="GHEA Grapalat" w:hAnsi="GHEA Grapalat" w:cs="Sylfaen"/>
          <w:sz w:val="20"/>
          <w:lang w:val="af-ZA"/>
        </w:rPr>
        <w:t xml:space="preserve"> </w:t>
      </w:r>
      <w:r w:rsidRPr="00DE1E5A">
        <w:rPr>
          <w:rFonts w:ascii="GHEA Grapalat" w:hAnsi="GHEA Grapalat" w:cs="Sylfaen"/>
          <w:sz w:val="20"/>
        </w:rPr>
        <w:t>մ</w:t>
      </w:r>
      <w:r w:rsidRPr="00DE1E5A">
        <w:rPr>
          <w:rFonts w:ascii="GHEA Grapalat" w:hAnsi="GHEA Grapalat" w:cs="Sylfaen"/>
          <w:sz w:val="20"/>
          <w:lang w:val="ru-RU"/>
        </w:rPr>
        <w:t>ասնակցին</w:t>
      </w:r>
      <w:r w:rsidRPr="00DE1E5A">
        <w:rPr>
          <w:rFonts w:ascii="GHEA Grapalat" w:hAnsi="GHEA Grapalat" w:cs="Sylfaen"/>
          <w:sz w:val="20"/>
          <w:lang w:val="af-ZA"/>
        </w:rPr>
        <w:t xml:space="preserve">` </w:t>
      </w:r>
      <w:r w:rsidRPr="00DE1E5A">
        <w:rPr>
          <w:rFonts w:ascii="GHEA Grapalat" w:hAnsi="GHEA Grapalat" w:cs="Sylfaen"/>
          <w:sz w:val="20"/>
          <w:lang w:val="ru-RU"/>
        </w:rPr>
        <w:t>ներկայացնելով</w:t>
      </w:r>
      <w:r w:rsidRPr="00DE1E5A">
        <w:rPr>
          <w:rFonts w:ascii="GHEA Grapalat" w:hAnsi="GHEA Grapalat" w:cs="Sylfaen"/>
          <w:sz w:val="20"/>
          <w:lang w:val="af-ZA"/>
        </w:rPr>
        <w:t xml:space="preserve"> </w:t>
      </w:r>
      <w:r w:rsidRPr="00DE1E5A">
        <w:rPr>
          <w:rFonts w:ascii="GHEA Grapalat" w:hAnsi="GHEA Grapalat" w:cs="Sylfaen"/>
          <w:sz w:val="20"/>
          <w:lang w:val="ru-RU"/>
        </w:rPr>
        <w:t>պայմանագիր</w:t>
      </w:r>
      <w:r w:rsidRPr="00DE1E5A">
        <w:rPr>
          <w:rFonts w:ascii="GHEA Grapalat" w:hAnsi="GHEA Grapalat" w:cs="Sylfaen"/>
          <w:sz w:val="20"/>
          <w:lang w:val="af-ZA"/>
        </w:rPr>
        <w:t xml:space="preserve"> </w:t>
      </w:r>
      <w:r w:rsidRPr="00DE1E5A">
        <w:rPr>
          <w:rFonts w:ascii="GHEA Grapalat" w:hAnsi="GHEA Grapalat" w:cs="Sylfaen"/>
          <w:sz w:val="20"/>
          <w:lang w:val="ru-RU"/>
        </w:rPr>
        <w:t>կնքելու</w:t>
      </w:r>
      <w:r w:rsidRPr="00DE1E5A">
        <w:rPr>
          <w:rFonts w:ascii="GHEA Grapalat" w:hAnsi="GHEA Grapalat" w:cs="Sylfaen"/>
          <w:sz w:val="20"/>
          <w:lang w:val="af-ZA"/>
        </w:rPr>
        <w:t xml:space="preserve"> </w:t>
      </w:r>
      <w:r w:rsidRPr="00DE1E5A">
        <w:rPr>
          <w:rFonts w:ascii="GHEA Grapalat" w:hAnsi="GHEA Grapalat" w:cs="Sylfaen"/>
          <w:sz w:val="20"/>
          <w:lang w:val="ru-RU"/>
        </w:rPr>
        <w:t>առաջարկը</w:t>
      </w:r>
      <w:r w:rsidRPr="00DE1E5A">
        <w:rPr>
          <w:rFonts w:ascii="GHEA Grapalat" w:hAnsi="GHEA Grapalat" w:cs="Sylfaen"/>
          <w:sz w:val="20"/>
          <w:lang w:val="af-ZA"/>
        </w:rPr>
        <w:t xml:space="preserve"> </w:t>
      </w:r>
      <w:r w:rsidRPr="00DE1E5A">
        <w:rPr>
          <w:rFonts w:ascii="GHEA Grapalat" w:hAnsi="GHEA Grapalat" w:cs="Sylfaen"/>
          <w:sz w:val="20"/>
          <w:lang w:val="ru-RU"/>
        </w:rPr>
        <w:t>և</w:t>
      </w:r>
      <w:r w:rsidRPr="00DE1E5A">
        <w:rPr>
          <w:rFonts w:ascii="GHEA Grapalat" w:hAnsi="GHEA Grapalat" w:cs="Sylfaen"/>
          <w:sz w:val="20"/>
          <w:lang w:val="af-ZA"/>
        </w:rPr>
        <w:t xml:space="preserve"> </w:t>
      </w:r>
      <w:r w:rsidRPr="00DE1E5A">
        <w:rPr>
          <w:rFonts w:ascii="GHEA Grapalat" w:hAnsi="GHEA Grapalat" w:cs="Sylfaen"/>
          <w:sz w:val="20"/>
          <w:lang w:val="ru-RU"/>
        </w:rPr>
        <w:t>պայմանագրի</w:t>
      </w:r>
      <w:r w:rsidRPr="00DE1E5A">
        <w:rPr>
          <w:rFonts w:ascii="GHEA Grapalat" w:hAnsi="GHEA Grapalat" w:cs="Sylfaen"/>
          <w:sz w:val="20"/>
          <w:lang w:val="af-ZA"/>
        </w:rPr>
        <w:t xml:space="preserve"> </w:t>
      </w:r>
      <w:r w:rsidRPr="00DE1E5A">
        <w:rPr>
          <w:rFonts w:ascii="GHEA Grapalat" w:hAnsi="GHEA Grapalat" w:cs="Sylfaen"/>
          <w:sz w:val="20"/>
          <w:lang w:val="ru-RU"/>
        </w:rPr>
        <w:t>նախագիծը</w:t>
      </w:r>
      <w:r w:rsidRPr="00DE1E5A">
        <w:rPr>
          <w:rFonts w:ascii="GHEA Grapalat" w:hAnsi="GHEA Grapalat" w:cs="Sylfaen"/>
          <w:sz w:val="20"/>
          <w:lang w:val="af-ZA"/>
        </w:rPr>
        <w:t xml:space="preserve">: </w:t>
      </w:r>
      <w:r w:rsidRPr="00DE1E5A">
        <w:rPr>
          <w:rFonts w:ascii="GHEA Grapalat" w:hAnsi="GHEA Grapalat" w:cs="Sylfaen"/>
          <w:sz w:val="20"/>
          <w:lang w:val="ru-RU"/>
        </w:rPr>
        <w:t>Ընդ</w:t>
      </w:r>
      <w:r w:rsidRPr="00DE1E5A">
        <w:rPr>
          <w:rFonts w:ascii="GHEA Grapalat" w:hAnsi="GHEA Grapalat" w:cs="Sylfaen"/>
          <w:sz w:val="20"/>
          <w:lang w:val="af-ZA"/>
        </w:rPr>
        <w:t xml:space="preserve"> </w:t>
      </w:r>
      <w:r w:rsidRPr="00DE1E5A">
        <w:rPr>
          <w:rFonts w:ascii="GHEA Grapalat" w:hAnsi="GHEA Grapalat" w:cs="Sylfaen"/>
          <w:sz w:val="20"/>
          <w:lang w:val="ru-RU"/>
        </w:rPr>
        <w:t>որում</w:t>
      </w:r>
      <w:r w:rsidRPr="00DE1E5A">
        <w:rPr>
          <w:rFonts w:ascii="GHEA Grapalat" w:hAnsi="GHEA Grapalat" w:cs="Sylfaen"/>
          <w:sz w:val="20"/>
          <w:lang w:val="af-ZA"/>
        </w:rPr>
        <w:t xml:space="preserve">, </w:t>
      </w:r>
      <w:r w:rsidRPr="00DE1E5A">
        <w:rPr>
          <w:rFonts w:ascii="GHEA Grapalat" w:hAnsi="GHEA Grapalat" w:cs="Sylfaen"/>
          <w:sz w:val="20"/>
          <w:lang w:val="ru-RU"/>
        </w:rPr>
        <w:t>պայմանագիրը</w:t>
      </w:r>
      <w:r w:rsidRPr="00DE1E5A">
        <w:rPr>
          <w:rFonts w:ascii="GHEA Grapalat" w:hAnsi="GHEA Grapalat" w:cs="Sylfaen"/>
          <w:sz w:val="20"/>
          <w:lang w:val="af-ZA"/>
        </w:rPr>
        <w:t xml:space="preserve"> </w:t>
      </w:r>
      <w:r w:rsidRPr="00DE1E5A">
        <w:rPr>
          <w:rFonts w:ascii="GHEA Grapalat" w:hAnsi="GHEA Grapalat" w:cs="Sylfaen"/>
          <w:sz w:val="20"/>
          <w:lang w:val="ru-RU"/>
        </w:rPr>
        <w:t>կարող</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կնքվել</w:t>
      </w:r>
      <w:r w:rsidRPr="00DE1E5A">
        <w:rPr>
          <w:rFonts w:ascii="GHEA Grapalat" w:hAnsi="GHEA Grapalat" w:cs="Sylfaen"/>
          <w:sz w:val="20"/>
          <w:lang w:val="af-ZA"/>
        </w:rPr>
        <w:t xml:space="preserve"> </w:t>
      </w:r>
      <w:r w:rsidRPr="00DE1E5A">
        <w:rPr>
          <w:rFonts w:ascii="GHEA Grapalat" w:hAnsi="GHEA Grapalat" w:cs="Sylfaen"/>
          <w:sz w:val="20"/>
          <w:lang w:val="ru-RU"/>
        </w:rPr>
        <w:t>ոչ</w:t>
      </w:r>
      <w:r w:rsidRPr="00DE1E5A">
        <w:rPr>
          <w:rFonts w:ascii="GHEA Grapalat" w:hAnsi="GHEA Grapalat" w:cs="Sylfaen"/>
          <w:sz w:val="20"/>
          <w:lang w:val="af-ZA"/>
        </w:rPr>
        <w:t xml:space="preserve"> </w:t>
      </w:r>
      <w:r w:rsidRPr="00DE1E5A">
        <w:rPr>
          <w:rFonts w:ascii="GHEA Grapalat" w:hAnsi="GHEA Grapalat" w:cs="Sylfaen"/>
          <w:sz w:val="20"/>
          <w:lang w:val="ru-RU"/>
        </w:rPr>
        <w:t>շուտ</w:t>
      </w:r>
      <w:r w:rsidRPr="00DE1E5A">
        <w:rPr>
          <w:rFonts w:ascii="GHEA Grapalat" w:hAnsi="GHEA Grapalat" w:cs="Sylfaen"/>
          <w:sz w:val="20"/>
          <w:lang w:val="af-ZA"/>
        </w:rPr>
        <w:t xml:space="preserve">, </w:t>
      </w:r>
      <w:r w:rsidRPr="00DE1E5A">
        <w:rPr>
          <w:rFonts w:ascii="GHEA Grapalat" w:hAnsi="GHEA Grapalat" w:cs="Sylfaen"/>
          <w:sz w:val="20"/>
          <w:lang w:val="ru-RU"/>
        </w:rPr>
        <w:t>քան</w:t>
      </w:r>
      <w:r w:rsidRPr="00DE1E5A">
        <w:rPr>
          <w:rFonts w:ascii="GHEA Grapalat" w:hAnsi="GHEA Grapalat" w:cs="Sylfaen"/>
          <w:sz w:val="20"/>
          <w:lang w:val="af-ZA"/>
        </w:rPr>
        <w:t xml:space="preserve"> </w:t>
      </w:r>
      <w:r w:rsidRPr="00DE1E5A">
        <w:rPr>
          <w:rFonts w:ascii="GHEA Grapalat" w:hAnsi="GHEA Grapalat" w:cs="Sylfaen"/>
          <w:sz w:val="20"/>
          <w:lang w:val="ru-RU"/>
        </w:rPr>
        <w:t>սույն</w:t>
      </w:r>
      <w:r w:rsidRPr="00DE1E5A">
        <w:rPr>
          <w:rFonts w:ascii="GHEA Grapalat" w:hAnsi="GHEA Grapalat" w:cs="Sylfaen"/>
          <w:sz w:val="20"/>
          <w:lang w:val="af-ZA"/>
        </w:rPr>
        <w:t xml:space="preserve"> </w:t>
      </w:r>
      <w:r w:rsidRPr="00DE1E5A">
        <w:rPr>
          <w:rFonts w:ascii="GHEA Grapalat" w:hAnsi="GHEA Grapalat" w:cs="Sylfaen"/>
          <w:sz w:val="20"/>
          <w:lang w:val="ru-RU"/>
        </w:rPr>
        <w:t>հրավերի</w:t>
      </w:r>
      <w:r w:rsidRPr="00DE1E5A">
        <w:rPr>
          <w:rFonts w:ascii="GHEA Grapalat" w:hAnsi="GHEA Grapalat" w:cs="Sylfaen"/>
          <w:sz w:val="20"/>
          <w:lang w:val="af-ZA"/>
        </w:rPr>
        <w:t xml:space="preserve"> 1-</w:t>
      </w:r>
      <w:r w:rsidRPr="00DE1E5A">
        <w:rPr>
          <w:rFonts w:ascii="GHEA Grapalat" w:hAnsi="GHEA Grapalat" w:cs="Sylfaen"/>
          <w:sz w:val="20"/>
        </w:rPr>
        <w:t>ին</w:t>
      </w:r>
      <w:r w:rsidRPr="00DE1E5A">
        <w:rPr>
          <w:rFonts w:ascii="GHEA Grapalat" w:hAnsi="GHEA Grapalat" w:cs="Sylfaen"/>
          <w:sz w:val="20"/>
          <w:lang w:val="af-ZA"/>
        </w:rPr>
        <w:t xml:space="preserve"> </w:t>
      </w:r>
      <w:r w:rsidRPr="00DE1E5A">
        <w:rPr>
          <w:rFonts w:ascii="GHEA Grapalat" w:hAnsi="GHEA Grapalat" w:cs="Sylfaen"/>
          <w:sz w:val="20"/>
        </w:rPr>
        <w:t>մասի</w:t>
      </w:r>
      <w:r w:rsidRPr="00DE1E5A">
        <w:rPr>
          <w:rFonts w:ascii="GHEA Grapalat" w:hAnsi="GHEA Grapalat" w:cs="Sylfaen"/>
          <w:sz w:val="20"/>
          <w:lang w:val="af-ZA"/>
        </w:rPr>
        <w:t xml:space="preserve"> 7</w:t>
      </w:r>
      <w:r w:rsidRPr="00DE1E5A">
        <w:rPr>
          <w:rFonts w:ascii="GHEA Grapalat" w:hAnsi="GHEA Grapalat" w:cs="Sylfaen"/>
          <w:sz w:val="20"/>
          <w:lang w:val="hy-AM"/>
        </w:rPr>
        <w:t>.</w:t>
      </w:r>
      <w:r w:rsidRPr="00C479A8">
        <w:rPr>
          <w:rFonts w:ascii="GHEA Grapalat" w:hAnsi="GHEA Grapalat" w:cs="Sylfaen"/>
          <w:sz w:val="20"/>
          <w:lang w:val="af-ZA"/>
        </w:rPr>
        <w:t>30</w:t>
      </w:r>
      <w:r w:rsidRPr="00DE1E5A">
        <w:rPr>
          <w:rFonts w:ascii="GHEA Grapalat" w:hAnsi="GHEA Grapalat" w:cs="Sylfaen"/>
          <w:sz w:val="20"/>
          <w:lang w:val="af-ZA"/>
        </w:rPr>
        <w:t xml:space="preserve"> </w:t>
      </w:r>
      <w:r w:rsidRPr="00DE1E5A">
        <w:rPr>
          <w:rFonts w:ascii="GHEA Grapalat" w:hAnsi="GHEA Grapalat" w:cs="Sylfaen"/>
          <w:sz w:val="20"/>
          <w:lang w:val="ru-RU"/>
        </w:rPr>
        <w:t>կետով</w:t>
      </w:r>
      <w:r w:rsidRPr="00DE1E5A">
        <w:rPr>
          <w:rFonts w:ascii="GHEA Grapalat" w:hAnsi="GHEA Grapalat" w:cs="Sylfaen"/>
          <w:sz w:val="20"/>
          <w:lang w:val="af-ZA"/>
        </w:rPr>
        <w:t xml:space="preserve"> </w:t>
      </w:r>
      <w:r w:rsidRPr="00DE1E5A">
        <w:rPr>
          <w:rFonts w:ascii="GHEA Grapalat" w:hAnsi="GHEA Grapalat" w:cs="Sylfaen"/>
          <w:sz w:val="20"/>
          <w:lang w:val="ru-RU"/>
        </w:rPr>
        <w:t>սահմանված</w:t>
      </w:r>
      <w:r w:rsidRPr="00DE1E5A">
        <w:rPr>
          <w:rFonts w:ascii="GHEA Grapalat" w:hAnsi="GHEA Grapalat" w:cs="Sylfaen"/>
          <w:sz w:val="20"/>
          <w:lang w:val="af-ZA"/>
        </w:rPr>
        <w:t xml:space="preserve"> </w:t>
      </w:r>
      <w:r w:rsidRPr="00DE1E5A">
        <w:rPr>
          <w:rFonts w:ascii="GHEA Grapalat" w:hAnsi="GHEA Grapalat" w:cs="Sylfaen"/>
          <w:sz w:val="20"/>
          <w:lang w:val="ru-RU"/>
        </w:rPr>
        <w:t>անգործության</w:t>
      </w:r>
      <w:r w:rsidRPr="00DE1E5A">
        <w:rPr>
          <w:rFonts w:ascii="GHEA Grapalat" w:hAnsi="GHEA Grapalat" w:cs="Sylfaen"/>
          <w:sz w:val="20"/>
          <w:lang w:val="af-ZA"/>
        </w:rPr>
        <w:t xml:space="preserve"> </w:t>
      </w:r>
      <w:r w:rsidRPr="00DE1E5A">
        <w:rPr>
          <w:rFonts w:ascii="GHEA Grapalat" w:hAnsi="GHEA Grapalat" w:cs="Sylfaen"/>
          <w:sz w:val="20"/>
          <w:lang w:val="ru-RU"/>
        </w:rPr>
        <w:t>ժամկետը</w:t>
      </w:r>
      <w:r w:rsidRPr="00DE1E5A">
        <w:rPr>
          <w:rFonts w:ascii="GHEA Grapalat" w:hAnsi="GHEA Grapalat" w:cs="Sylfaen"/>
          <w:sz w:val="20"/>
          <w:lang w:val="af-ZA"/>
        </w:rPr>
        <w:t xml:space="preserve"> </w:t>
      </w:r>
      <w:r w:rsidRPr="00DE1E5A">
        <w:rPr>
          <w:rFonts w:ascii="GHEA Grapalat" w:hAnsi="GHEA Grapalat" w:cs="Sylfaen"/>
          <w:sz w:val="20"/>
          <w:lang w:val="ru-RU"/>
        </w:rPr>
        <w:t>լրանալու</w:t>
      </w:r>
      <w:r w:rsidRPr="00DE1E5A">
        <w:rPr>
          <w:rFonts w:ascii="GHEA Grapalat" w:hAnsi="GHEA Grapalat" w:cs="Sylfaen"/>
          <w:sz w:val="20"/>
          <w:lang w:val="af-ZA"/>
        </w:rPr>
        <w:t xml:space="preserve"> </w:t>
      </w:r>
      <w:r w:rsidRPr="00DE1E5A">
        <w:rPr>
          <w:rFonts w:ascii="GHEA Grapalat" w:hAnsi="GHEA Grapalat" w:cs="Sylfaen"/>
          <w:sz w:val="20"/>
          <w:lang w:val="ru-RU"/>
        </w:rPr>
        <w:t>օրվան</w:t>
      </w:r>
      <w:r w:rsidRPr="00DE1E5A">
        <w:rPr>
          <w:rFonts w:ascii="GHEA Grapalat" w:hAnsi="GHEA Grapalat" w:cs="Sylfaen"/>
          <w:sz w:val="20"/>
          <w:lang w:val="af-ZA"/>
        </w:rPr>
        <w:t xml:space="preserve"> </w:t>
      </w:r>
      <w:r w:rsidRPr="00DE1E5A">
        <w:rPr>
          <w:rFonts w:ascii="GHEA Grapalat" w:hAnsi="GHEA Grapalat" w:cs="Sylfaen"/>
          <w:sz w:val="20"/>
          <w:lang w:val="ru-RU"/>
        </w:rPr>
        <w:t>հաջորդող</w:t>
      </w:r>
      <w:r w:rsidRPr="00DE1E5A">
        <w:rPr>
          <w:rFonts w:ascii="GHEA Grapalat" w:hAnsi="GHEA Grapalat" w:cs="Sylfaen"/>
          <w:sz w:val="20"/>
          <w:lang w:val="af-ZA"/>
        </w:rPr>
        <w:t xml:space="preserve"> </w:t>
      </w:r>
      <w:r w:rsidRPr="00DE1E5A">
        <w:rPr>
          <w:rFonts w:ascii="GHEA Grapalat" w:hAnsi="GHEA Grapalat" w:cs="Sylfaen"/>
          <w:sz w:val="20"/>
          <w:lang w:val="ru-RU"/>
        </w:rPr>
        <w:t>երկրորդ</w:t>
      </w:r>
      <w:r w:rsidRPr="00DE1E5A">
        <w:rPr>
          <w:rFonts w:ascii="GHEA Grapalat" w:hAnsi="GHEA Grapalat" w:cs="Sylfaen"/>
          <w:sz w:val="20"/>
          <w:lang w:val="af-ZA"/>
        </w:rPr>
        <w:t xml:space="preserve"> </w:t>
      </w:r>
      <w:r w:rsidRPr="00DE1E5A">
        <w:rPr>
          <w:rFonts w:ascii="GHEA Grapalat" w:hAnsi="GHEA Grapalat" w:cs="Sylfaen"/>
          <w:sz w:val="20"/>
          <w:lang w:val="ru-RU"/>
        </w:rPr>
        <w:t>աշխատանքային</w:t>
      </w:r>
      <w:r w:rsidRPr="00DE1E5A">
        <w:rPr>
          <w:rFonts w:ascii="GHEA Grapalat" w:hAnsi="GHEA Grapalat" w:cs="Sylfaen"/>
          <w:sz w:val="20"/>
          <w:lang w:val="af-ZA"/>
        </w:rPr>
        <w:t xml:space="preserve"> </w:t>
      </w:r>
      <w:r w:rsidRPr="00DE1E5A">
        <w:rPr>
          <w:rFonts w:ascii="GHEA Grapalat" w:hAnsi="GHEA Grapalat" w:cs="Sylfaen"/>
          <w:sz w:val="20"/>
          <w:lang w:val="ru-RU"/>
        </w:rPr>
        <w:t>օրը</w:t>
      </w:r>
      <w:r w:rsidRPr="00DE1E5A">
        <w:rPr>
          <w:rFonts w:ascii="GHEA Grapalat" w:hAnsi="GHEA Grapalat" w:cs="Sylfaen"/>
          <w:sz w:val="20"/>
          <w:lang w:val="af-ZA"/>
        </w:rPr>
        <w:t>:</w:t>
      </w:r>
    </w:p>
    <w:p w:rsidR="00C339E7" w:rsidRPr="00DE1E5A" w:rsidRDefault="00C339E7" w:rsidP="00C339E7">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af-ZA"/>
        </w:rPr>
        <w:t>8</w:t>
      </w:r>
      <w:r w:rsidRPr="00DE1E5A">
        <w:rPr>
          <w:rFonts w:ascii="GHEA Grapalat" w:hAnsi="GHEA Grapalat" w:cs="Sylfaen"/>
          <w:sz w:val="20"/>
          <w:lang w:val="hy-AM"/>
        </w:rPr>
        <w:t>.3</w:t>
      </w:r>
      <w:r w:rsidRPr="00DE1E5A">
        <w:rPr>
          <w:rFonts w:ascii="GHEA Grapalat" w:hAnsi="GHEA Grapalat" w:cs="Sylfaen"/>
          <w:sz w:val="20"/>
          <w:lang w:val="af-ZA"/>
        </w:rPr>
        <w:t xml:space="preserve"> </w:t>
      </w:r>
      <w:r w:rsidRPr="00DE1E5A">
        <w:rPr>
          <w:rFonts w:ascii="GHEA Grapalat" w:hAnsi="GHEA Grapalat" w:cs="Sylfaen"/>
          <w:sz w:val="20"/>
          <w:lang w:val="ru-RU"/>
        </w:rPr>
        <w:t>Ընտրված</w:t>
      </w:r>
      <w:r w:rsidRPr="00DE1E5A">
        <w:rPr>
          <w:rFonts w:ascii="GHEA Grapalat" w:hAnsi="GHEA Grapalat" w:cs="Sylfaen"/>
          <w:sz w:val="20"/>
          <w:lang w:val="af-ZA"/>
        </w:rPr>
        <w:t xml:space="preserve"> </w:t>
      </w:r>
      <w:r w:rsidRPr="00DE1E5A">
        <w:rPr>
          <w:rFonts w:ascii="GHEA Grapalat" w:hAnsi="GHEA Grapalat" w:cs="Sylfaen"/>
          <w:sz w:val="20"/>
        </w:rPr>
        <w:t>մ</w:t>
      </w:r>
      <w:r w:rsidRPr="00DE1E5A">
        <w:rPr>
          <w:rFonts w:ascii="GHEA Grapalat" w:hAnsi="GHEA Grapalat" w:cs="Sylfaen"/>
          <w:sz w:val="20"/>
          <w:lang w:val="ru-RU"/>
        </w:rPr>
        <w:t>ասնակցին</w:t>
      </w:r>
      <w:r w:rsidRPr="00DE1E5A">
        <w:rPr>
          <w:rFonts w:ascii="GHEA Grapalat" w:hAnsi="GHEA Grapalat" w:cs="Sylfaen"/>
          <w:sz w:val="20"/>
          <w:lang w:val="af-ZA"/>
        </w:rPr>
        <w:t xml:space="preserve"> </w:t>
      </w:r>
      <w:r w:rsidRPr="00DE1E5A">
        <w:rPr>
          <w:rFonts w:ascii="GHEA Grapalat" w:hAnsi="GHEA Grapalat" w:cs="Sylfaen"/>
          <w:sz w:val="20"/>
          <w:lang w:val="ru-RU"/>
        </w:rPr>
        <w:t>պայմանագիր</w:t>
      </w:r>
      <w:r w:rsidRPr="00DE1E5A">
        <w:rPr>
          <w:rFonts w:ascii="GHEA Grapalat" w:hAnsi="GHEA Grapalat" w:cs="Sylfaen"/>
          <w:sz w:val="20"/>
          <w:lang w:val="af-ZA"/>
        </w:rPr>
        <w:t xml:space="preserve"> </w:t>
      </w:r>
      <w:r w:rsidRPr="00DE1E5A">
        <w:rPr>
          <w:rFonts w:ascii="GHEA Grapalat" w:hAnsi="GHEA Grapalat" w:cs="Sylfaen"/>
          <w:sz w:val="20"/>
          <w:lang w:val="ru-RU"/>
        </w:rPr>
        <w:t>կնքելու</w:t>
      </w:r>
      <w:r w:rsidRPr="00DE1E5A">
        <w:rPr>
          <w:rFonts w:ascii="GHEA Grapalat" w:hAnsi="GHEA Grapalat" w:cs="Sylfaen"/>
          <w:sz w:val="20"/>
          <w:lang w:val="af-ZA"/>
        </w:rPr>
        <w:t xml:space="preserve"> </w:t>
      </w:r>
      <w:r w:rsidRPr="00DE1E5A">
        <w:rPr>
          <w:rFonts w:ascii="GHEA Grapalat" w:hAnsi="GHEA Grapalat" w:cs="Sylfaen"/>
          <w:sz w:val="20"/>
          <w:lang w:val="ru-RU"/>
        </w:rPr>
        <w:t>առաջարկը</w:t>
      </w:r>
      <w:r w:rsidRPr="00DE1E5A">
        <w:rPr>
          <w:rFonts w:ascii="GHEA Grapalat" w:hAnsi="GHEA Grapalat" w:cs="Sylfaen"/>
          <w:sz w:val="20"/>
          <w:lang w:val="af-ZA"/>
        </w:rPr>
        <w:t xml:space="preserve"> </w:t>
      </w:r>
      <w:r w:rsidRPr="00DE1E5A">
        <w:rPr>
          <w:rFonts w:ascii="GHEA Grapalat" w:hAnsi="GHEA Grapalat" w:cs="Sylfaen"/>
          <w:sz w:val="20"/>
          <w:lang w:val="ru-RU"/>
        </w:rPr>
        <w:t>և</w:t>
      </w:r>
      <w:r w:rsidRPr="00DE1E5A">
        <w:rPr>
          <w:rFonts w:ascii="GHEA Grapalat" w:hAnsi="GHEA Grapalat" w:cs="Sylfaen"/>
          <w:sz w:val="20"/>
          <w:lang w:val="af-ZA"/>
        </w:rPr>
        <w:t xml:space="preserve"> </w:t>
      </w:r>
      <w:r w:rsidRPr="00DE1E5A">
        <w:rPr>
          <w:rFonts w:ascii="GHEA Grapalat" w:hAnsi="GHEA Grapalat" w:cs="Sylfaen"/>
          <w:sz w:val="20"/>
          <w:lang w:val="ru-RU"/>
        </w:rPr>
        <w:t>կնքվելիք</w:t>
      </w:r>
      <w:r w:rsidRPr="00DE1E5A">
        <w:rPr>
          <w:rFonts w:ascii="GHEA Grapalat" w:hAnsi="GHEA Grapalat" w:cs="Sylfaen"/>
          <w:sz w:val="20"/>
          <w:lang w:val="af-ZA"/>
        </w:rPr>
        <w:t xml:space="preserve"> </w:t>
      </w:r>
      <w:r w:rsidRPr="00DE1E5A">
        <w:rPr>
          <w:rFonts w:ascii="GHEA Grapalat" w:hAnsi="GHEA Grapalat" w:cs="Sylfaen"/>
          <w:sz w:val="20"/>
          <w:lang w:val="ru-RU"/>
        </w:rPr>
        <w:t>պայմանագրի</w:t>
      </w:r>
      <w:r w:rsidRPr="00DE1E5A">
        <w:rPr>
          <w:rFonts w:ascii="GHEA Grapalat" w:hAnsi="GHEA Grapalat" w:cs="Sylfaen"/>
          <w:sz w:val="20"/>
          <w:lang w:val="af-ZA"/>
        </w:rPr>
        <w:t xml:space="preserve"> </w:t>
      </w:r>
      <w:r w:rsidRPr="00DE1E5A">
        <w:rPr>
          <w:rFonts w:ascii="GHEA Grapalat" w:hAnsi="GHEA Grapalat" w:cs="Sylfaen"/>
          <w:sz w:val="20"/>
          <w:lang w:val="ru-RU"/>
        </w:rPr>
        <w:t>նախագիծը</w:t>
      </w:r>
      <w:r w:rsidRPr="00DE1E5A">
        <w:rPr>
          <w:rFonts w:ascii="GHEA Grapalat" w:hAnsi="GHEA Grapalat" w:cs="Sylfaen"/>
          <w:sz w:val="20"/>
          <w:lang w:val="af-ZA"/>
        </w:rPr>
        <w:t xml:space="preserve"> </w:t>
      </w:r>
      <w:r w:rsidRPr="00DE1E5A">
        <w:rPr>
          <w:rFonts w:ascii="GHEA Grapalat" w:hAnsi="GHEA Grapalat" w:cs="Sylfaen"/>
          <w:sz w:val="20"/>
          <w:lang w:val="ru-RU"/>
        </w:rPr>
        <w:t>հանձնաժողովի</w:t>
      </w:r>
      <w:r w:rsidRPr="00DE1E5A">
        <w:rPr>
          <w:rFonts w:ascii="GHEA Grapalat" w:hAnsi="GHEA Grapalat" w:cs="Sylfaen"/>
          <w:sz w:val="20"/>
          <w:lang w:val="af-ZA"/>
        </w:rPr>
        <w:t xml:space="preserve"> </w:t>
      </w:r>
      <w:r w:rsidRPr="00DE1E5A">
        <w:rPr>
          <w:rFonts w:ascii="GHEA Grapalat" w:hAnsi="GHEA Grapalat" w:cs="Sylfaen"/>
          <w:sz w:val="20"/>
          <w:lang w:val="ru-RU"/>
        </w:rPr>
        <w:t>քարտուղարը</w:t>
      </w:r>
      <w:r w:rsidRPr="00DE1E5A">
        <w:rPr>
          <w:rFonts w:ascii="GHEA Grapalat" w:hAnsi="GHEA Grapalat" w:cs="Sylfaen"/>
          <w:sz w:val="20"/>
          <w:lang w:val="af-ZA"/>
        </w:rPr>
        <w:t xml:space="preserve"> </w:t>
      </w:r>
      <w:r w:rsidRPr="00DE1E5A">
        <w:rPr>
          <w:rFonts w:ascii="GHEA Grapalat" w:hAnsi="GHEA Grapalat" w:cs="Sylfaen"/>
          <w:sz w:val="20"/>
          <w:lang w:val="ru-RU"/>
        </w:rPr>
        <w:t>տրամադրում</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էլեկտրոնային</w:t>
      </w:r>
      <w:r w:rsidRPr="00DE1E5A">
        <w:rPr>
          <w:rFonts w:ascii="GHEA Grapalat" w:hAnsi="GHEA Grapalat" w:cs="Sylfaen"/>
          <w:sz w:val="20"/>
          <w:lang w:val="af-ZA"/>
        </w:rPr>
        <w:t xml:space="preserve"> </w:t>
      </w:r>
      <w:r w:rsidRPr="00DE1E5A">
        <w:rPr>
          <w:rFonts w:ascii="GHEA Grapalat" w:hAnsi="GHEA Grapalat" w:cs="Sylfaen"/>
          <w:sz w:val="20"/>
          <w:lang w:val="ru-RU"/>
        </w:rPr>
        <w:t>եղանակով</w:t>
      </w:r>
      <w:r w:rsidRPr="00DE1E5A">
        <w:rPr>
          <w:rFonts w:ascii="GHEA Grapalat" w:hAnsi="GHEA Grapalat" w:cs="Sylfaen"/>
          <w:sz w:val="20"/>
          <w:lang w:val="af-ZA"/>
        </w:rPr>
        <w:t xml:space="preserve">: </w:t>
      </w:r>
      <w:r w:rsidRPr="00DE1E5A">
        <w:rPr>
          <w:rFonts w:ascii="GHEA Grapalat" w:hAnsi="GHEA Grapalat" w:cs="Sylfaen"/>
          <w:sz w:val="20"/>
          <w:lang w:val="ru-RU"/>
        </w:rPr>
        <w:t>Ընդ</w:t>
      </w:r>
      <w:r w:rsidRPr="00DE1E5A">
        <w:rPr>
          <w:rFonts w:ascii="GHEA Grapalat" w:hAnsi="GHEA Grapalat" w:cs="Sylfaen"/>
          <w:sz w:val="20"/>
          <w:lang w:val="af-ZA"/>
        </w:rPr>
        <w:t xml:space="preserve"> </w:t>
      </w:r>
      <w:r w:rsidRPr="00DE1E5A">
        <w:rPr>
          <w:rFonts w:ascii="GHEA Grapalat" w:hAnsi="GHEA Grapalat" w:cs="Sylfaen"/>
          <w:sz w:val="20"/>
          <w:lang w:val="ru-RU"/>
        </w:rPr>
        <w:t>որում</w:t>
      </w:r>
      <w:r w:rsidRPr="00DE1E5A">
        <w:rPr>
          <w:rFonts w:ascii="GHEA Grapalat" w:hAnsi="GHEA Grapalat" w:cs="Sylfaen"/>
          <w:sz w:val="20"/>
          <w:lang w:val="af-ZA"/>
        </w:rPr>
        <w:t xml:space="preserve"> </w:t>
      </w:r>
      <w:r w:rsidRPr="00DE1E5A">
        <w:rPr>
          <w:rFonts w:ascii="GHEA Grapalat" w:hAnsi="GHEA Grapalat" w:cs="Sylfaen"/>
          <w:sz w:val="20"/>
          <w:lang w:val="ru-RU"/>
        </w:rPr>
        <w:t>պայմանագրում</w:t>
      </w:r>
      <w:r w:rsidRPr="00DE1E5A">
        <w:rPr>
          <w:rFonts w:ascii="GHEA Grapalat" w:hAnsi="GHEA Grapalat" w:cs="Sylfaen"/>
          <w:sz w:val="20"/>
          <w:lang w:val="af-ZA"/>
        </w:rPr>
        <w:t xml:space="preserve"> </w:t>
      </w:r>
      <w:r w:rsidRPr="00DE1E5A">
        <w:rPr>
          <w:rFonts w:ascii="GHEA Grapalat" w:hAnsi="GHEA Grapalat" w:cs="Sylfaen"/>
          <w:sz w:val="20"/>
          <w:lang w:val="ru-RU"/>
        </w:rPr>
        <w:t>ներառվում</w:t>
      </w:r>
      <w:r w:rsidRPr="00DE1E5A">
        <w:rPr>
          <w:rFonts w:ascii="GHEA Grapalat" w:hAnsi="GHEA Grapalat" w:cs="Sylfaen"/>
          <w:sz w:val="20"/>
          <w:lang w:val="af-ZA"/>
        </w:rPr>
        <w:t xml:space="preserve"> </w:t>
      </w:r>
      <w:r w:rsidRPr="00DE1E5A">
        <w:rPr>
          <w:rFonts w:ascii="GHEA Grapalat" w:hAnsi="GHEA Grapalat" w:cs="Sylfaen"/>
          <w:sz w:val="20"/>
        </w:rPr>
        <w:t>է</w:t>
      </w:r>
      <w:r w:rsidRPr="00DE1E5A">
        <w:rPr>
          <w:rFonts w:ascii="GHEA Grapalat" w:hAnsi="GHEA Grapalat" w:cs="Sylfaen"/>
          <w:sz w:val="20"/>
          <w:lang w:val="af-ZA"/>
        </w:rPr>
        <w:t xml:space="preserve"> </w:t>
      </w:r>
      <w:r w:rsidRPr="00DE1E5A">
        <w:rPr>
          <w:rFonts w:ascii="GHEA Grapalat" w:hAnsi="GHEA Grapalat" w:cs="Sylfaen"/>
          <w:sz w:val="20"/>
          <w:lang w:val="ru-RU"/>
        </w:rPr>
        <w:t>ընտրված</w:t>
      </w:r>
      <w:r w:rsidRPr="00DE1E5A">
        <w:rPr>
          <w:rFonts w:ascii="GHEA Grapalat" w:hAnsi="GHEA Grapalat" w:cs="Sylfaen"/>
          <w:sz w:val="20"/>
          <w:lang w:val="af-ZA"/>
        </w:rPr>
        <w:t xml:space="preserve"> </w:t>
      </w:r>
      <w:r w:rsidRPr="00DE1E5A">
        <w:rPr>
          <w:rFonts w:ascii="GHEA Grapalat" w:hAnsi="GHEA Grapalat" w:cs="Sylfaen"/>
          <w:sz w:val="20"/>
          <w:lang w:val="ru-RU"/>
        </w:rPr>
        <w:t>մասնակցի</w:t>
      </w:r>
      <w:r w:rsidRPr="00DE1E5A">
        <w:rPr>
          <w:rFonts w:ascii="GHEA Grapalat" w:hAnsi="GHEA Grapalat" w:cs="Sylfaen"/>
          <w:sz w:val="20"/>
          <w:lang w:val="af-ZA"/>
        </w:rPr>
        <w:t xml:space="preserve"> </w:t>
      </w:r>
      <w:r w:rsidRPr="00DE1E5A">
        <w:rPr>
          <w:rFonts w:ascii="GHEA Grapalat" w:hAnsi="GHEA Grapalat" w:cs="Sylfaen"/>
          <w:sz w:val="20"/>
          <w:lang w:val="ru-RU"/>
        </w:rPr>
        <w:t>կողմից</w:t>
      </w:r>
      <w:r w:rsidRPr="00DE1E5A">
        <w:rPr>
          <w:rFonts w:ascii="GHEA Grapalat" w:hAnsi="GHEA Grapalat" w:cs="Sylfaen"/>
          <w:sz w:val="20"/>
          <w:lang w:val="af-ZA"/>
        </w:rPr>
        <w:t xml:space="preserve"> </w:t>
      </w:r>
      <w:r w:rsidRPr="00DE1E5A">
        <w:rPr>
          <w:rFonts w:ascii="GHEA Grapalat" w:hAnsi="GHEA Grapalat" w:cs="Sylfaen"/>
          <w:sz w:val="20"/>
          <w:lang w:val="ru-RU"/>
        </w:rPr>
        <w:t>հայտով</w:t>
      </w:r>
      <w:r w:rsidRPr="00DE1E5A">
        <w:rPr>
          <w:rFonts w:ascii="GHEA Grapalat" w:hAnsi="GHEA Grapalat" w:cs="Sylfaen"/>
          <w:sz w:val="20"/>
          <w:lang w:val="af-ZA"/>
        </w:rPr>
        <w:t xml:space="preserve"> </w:t>
      </w:r>
      <w:r w:rsidRPr="00DE1E5A">
        <w:rPr>
          <w:rFonts w:ascii="GHEA Grapalat" w:hAnsi="GHEA Grapalat" w:cs="Sylfaen"/>
          <w:sz w:val="20"/>
          <w:lang w:val="ru-RU"/>
        </w:rPr>
        <w:t>ներկայացված</w:t>
      </w:r>
      <w:r w:rsidRPr="00DE1E5A">
        <w:rPr>
          <w:rFonts w:ascii="GHEA Grapalat" w:hAnsi="GHEA Grapalat" w:cs="Sylfaen"/>
          <w:sz w:val="20"/>
          <w:lang w:val="af-ZA"/>
        </w:rPr>
        <w:t xml:space="preserve"> </w:t>
      </w:r>
      <w:r w:rsidRPr="00DE1E5A">
        <w:rPr>
          <w:rFonts w:ascii="GHEA Grapalat" w:hAnsi="GHEA Grapalat" w:cs="Sylfaen"/>
          <w:sz w:val="20"/>
          <w:lang w:val="ru-RU"/>
        </w:rPr>
        <w:t>ապրանքի</w:t>
      </w:r>
      <w:r w:rsidRPr="00DE1E5A">
        <w:rPr>
          <w:rFonts w:ascii="GHEA Grapalat" w:hAnsi="GHEA Grapalat" w:cs="Sylfaen"/>
          <w:sz w:val="20"/>
          <w:lang w:val="af-ZA"/>
        </w:rPr>
        <w:t xml:space="preserve"> </w:t>
      </w:r>
      <w:r w:rsidRPr="00DE1E5A">
        <w:rPr>
          <w:rFonts w:ascii="GHEA Grapalat" w:hAnsi="GHEA Grapalat"/>
          <w:sz w:val="20"/>
          <w:szCs w:val="20"/>
          <w:lang w:val="hy-AM"/>
        </w:rPr>
        <w:t>ամբողջական նկարագիրը</w:t>
      </w:r>
      <w:r w:rsidRPr="00DE1E5A">
        <w:rPr>
          <w:rFonts w:ascii="GHEA Grapalat" w:hAnsi="GHEA Grapalat" w:cs="Sylfaen"/>
          <w:sz w:val="20"/>
          <w:lang w:val="af-ZA"/>
        </w:rPr>
        <w:t xml:space="preserve">: </w:t>
      </w:r>
    </w:p>
    <w:p w:rsidR="00C339E7" w:rsidRPr="00DE1E5A" w:rsidRDefault="00C339E7" w:rsidP="00C339E7">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af-ZA"/>
        </w:rPr>
        <w:t xml:space="preserve">8.4 </w:t>
      </w:r>
      <w:r w:rsidRPr="00DE1E5A">
        <w:rPr>
          <w:rFonts w:ascii="GHEA Grapalat" w:hAnsi="GHEA Grapalat" w:cs="Sylfaen"/>
          <w:sz w:val="20"/>
          <w:lang w:val="ru-RU"/>
        </w:rPr>
        <w:t>Պայմանագիր</w:t>
      </w:r>
      <w:r w:rsidRPr="00DE1E5A">
        <w:rPr>
          <w:rFonts w:ascii="GHEA Grapalat" w:hAnsi="GHEA Grapalat" w:cs="Sylfaen"/>
          <w:sz w:val="20"/>
          <w:lang w:val="af-ZA"/>
        </w:rPr>
        <w:t xml:space="preserve"> </w:t>
      </w:r>
      <w:r w:rsidRPr="00DE1E5A">
        <w:rPr>
          <w:rFonts w:ascii="GHEA Grapalat" w:hAnsi="GHEA Grapalat" w:cs="Sylfaen"/>
          <w:sz w:val="20"/>
          <w:lang w:val="ru-RU"/>
        </w:rPr>
        <w:t>կնքելու</w:t>
      </w:r>
      <w:r w:rsidRPr="00DE1E5A">
        <w:rPr>
          <w:rFonts w:ascii="GHEA Grapalat" w:hAnsi="GHEA Grapalat" w:cs="Sylfaen"/>
          <w:sz w:val="20"/>
          <w:lang w:val="af-ZA"/>
        </w:rPr>
        <w:t xml:space="preserve"> </w:t>
      </w:r>
      <w:r w:rsidRPr="00DE1E5A">
        <w:rPr>
          <w:rFonts w:ascii="GHEA Grapalat" w:hAnsi="GHEA Grapalat" w:cs="Sylfaen"/>
          <w:sz w:val="20"/>
          <w:lang w:val="ru-RU"/>
        </w:rPr>
        <w:t>մասին</w:t>
      </w:r>
      <w:r w:rsidRPr="00DE1E5A">
        <w:rPr>
          <w:rFonts w:ascii="GHEA Grapalat" w:hAnsi="GHEA Grapalat" w:cs="Sylfaen"/>
          <w:sz w:val="20"/>
          <w:lang w:val="af-ZA"/>
        </w:rPr>
        <w:t xml:space="preserve"> </w:t>
      </w:r>
      <w:r w:rsidRPr="00DE1E5A">
        <w:rPr>
          <w:rFonts w:ascii="GHEA Grapalat" w:hAnsi="GHEA Grapalat" w:cs="Sylfaen"/>
          <w:sz w:val="20"/>
          <w:lang w:val="ru-RU"/>
        </w:rPr>
        <w:t>պատվիրատուի</w:t>
      </w:r>
      <w:r w:rsidRPr="00DE1E5A">
        <w:rPr>
          <w:rFonts w:ascii="GHEA Grapalat" w:hAnsi="GHEA Grapalat" w:cs="Sylfaen"/>
          <w:sz w:val="20"/>
          <w:lang w:val="af-ZA"/>
        </w:rPr>
        <w:t xml:space="preserve"> </w:t>
      </w:r>
      <w:r w:rsidRPr="00DE1E5A">
        <w:rPr>
          <w:rFonts w:ascii="GHEA Grapalat" w:hAnsi="GHEA Grapalat" w:cs="Sylfaen"/>
          <w:sz w:val="20"/>
          <w:lang w:val="ru-RU"/>
        </w:rPr>
        <w:t>ծանուցումն</w:t>
      </w:r>
      <w:r w:rsidRPr="00DE1E5A">
        <w:rPr>
          <w:rFonts w:ascii="GHEA Grapalat" w:hAnsi="GHEA Grapalat" w:cs="Sylfaen"/>
          <w:sz w:val="20"/>
          <w:lang w:val="af-ZA"/>
        </w:rPr>
        <w:t xml:space="preserve"> </w:t>
      </w:r>
      <w:r w:rsidRPr="00DE1E5A">
        <w:rPr>
          <w:rFonts w:ascii="GHEA Grapalat" w:hAnsi="GHEA Grapalat" w:cs="Sylfaen"/>
          <w:sz w:val="20"/>
          <w:lang w:val="ru-RU"/>
        </w:rPr>
        <w:t>ընտրված</w:t>
      </w:r>
      <w:r w:rsidRPr="00DE1E5A">
        <w:rPr>
          <w:rFonts w:ascii="GHEA Grapalat" w:hAnsi="GHEA Grapalat" w:cs="Sylfaen"/>
          <w:sz w:val="20"/>
          <w:lang w:val="af-ZA"/>
        </w:rPr>
        <w:t xml:space="preserve"> </w:t>
      </w:r>
      <w:r w:rsidRPr="00DE1E5A">
        <w:rPr>
          <w:rFonts w:ascii="GHEA Grapalat" w:hAnsi="GHEA Grapalat" w:cs="Sylfaen"/>
          <w:sz w:val="20"/>
          <w:lang w:val="ru-RU"/>
        </w:rPr>
        <w:t>մասնակցին</w:t>
      </w:r>
      <w:r w:rsidRPr="00DE1E5A">
        <w:rPr>
          <w:rFonts w:ascii="GHEA Grapalat" w:hAnsi="GHEA Grapalat" w:cs="Sylfaen"/>
          <w:sz w:val="20"/>
          <w:lang w:val="af-ZA"/>
        </w:rPr>
        <w:t xml:space="preserve"> </w:t>
      </w:r>
      <w:r w:rsidRPr="00DE1E5A">
        <w:rPr>
          <w:rFonts w:ascii="GHEA Grapalat" w:hAnsi="GHEA Grapalat" w:cs="Sylfaen"/>
          <w:sz w:val="20"/>
          <w:lang w:val="ru-RU"/>
        </w:rPr>
        <w:t>ուղարկելու</w:t>
      </w:r>
      <w:r w:rsidRPr="00DE1E5A">
        <w:rPr>
          <w:rFonts w:ascii="GHEA Grapalat" w:hAnsi="GHEA Grapalat" w:cs="Sylfaen"/>
          <w:sz w:val="20"/>
          <w:lang w:val="af-ZA"/>
        </w:rPr>
        <w:t xml:space="preserve"> </w:t>
      </w:r>
      <w:r w:rsidRPr="00DE1E5A">
        <w:rPr>
          <w:rFonts w:ascii="GHEA Grapalat" w:hAnsi="GHEA Grapalat" w:cs="Sylfaen"/>
          <w:sz w:val="20"/>
          <w:lang w:val="ru-RU"/>
        </w:rPr>
        <w:t>օրը</w:t>
      </w:r>
      <w:r w:rsidRPr="00DE1E5A">
        <w:rPr>
          <w:rFonts w:ascii="GHEA Grapalat" w:hAnsi="GHEA Grapalat" w:cs="Sylfaen"/>
          <w:sz w:val="20"/>
          <w:lang w:val="af-ZA"/>
        </w:rPr>
        <w:t xml:space="preserve"> </w:t>
      </w:r>
      <w:r w:rsidRPr="00DE1E5A">
        <w:rPr>
          <w:rFonts w:ascii="GHEA Grapalat" w:hAnsi="GHEA Grapalat" w:cs="Sylfaen"/>
          <w:sz w:val="20"/>
          <w:lang w:val="ru-RU"/>
        </w:rPr>
        <w:t>հանձնաժողովի</w:t>
      </w:r>
      <w:r w:rsidRPr="00DE1E5A">
        <w:rPr>
          <w:rFonts w:ascii="GHEA Grapalat" w:hAnsi="GHEA Grapalat" w:cs="Sylfaen"/>
          <w:sz w:val="20"/>
          <w:lang w:val="af-ZA"/>
        </w:rPr>
        <w:t xml:space="preserve"> </w:t>
      </w:r>
      <w:r w:rsidRPr="00DE1E5A">
        <w:rPr>
          <w:rFonts w:ascii="GHEA Grapalat" w:hAnsi="GHEA Grapalat" w:cs="Sylfaen"/>
          <w:sz w:val="20"/>
          <w:lang w:val="ru-RU"/>
        </w:rPr>
        <w:t>քարտուղարը</w:t>
      </w:r>
      <w:r w:rsidRPr="00DE1E5A">
        <w:rPr>
          <w:rFonts w:ascii="GHEA Grapalat" w:hAnsi="GHEA Grapalat" w:cs="Sylfaen"/>
          <w:sz w:val="20"/>
          <w:lang w:val="af-ZA"/>
        </w:rPr>
        <w:t xml:space="preserve"> </w:t>
      </w:r>
      <w:r w:rsidRPr="00DE1E5A">
        <w:rPr>
          <w:rFonts w:ascii="GHEA Grapalat" w:hAnsi="GHEA Grapalat" w:cs="Sylfaen"/>
          <w:sz w:val="20"/>
        </w:rPr>
        <w:t>հ</w:t>
      </w:r>
      <w:r w:rsidRPr="00DE1E5A">
        <w:rPr>
          <w:rFonts w:ascii="GHEA Grapalat" w:hAnsi="GHEA Grapalat" w:cs="Sylfaen"/>
          <w:sz w:val="20"/>
          <w:lang w:val="ru-RU"/>
        </w:rPr>
        <w:t>ամակարգի</w:t>
      </w:r>
      <w:r w:rsidRPr="00DE1E5A">
        <w:rPr>
          <w:rFonts w:ascii="GHEA Grapalat" w:hAnsi="GHEA Grapalat" w:cs="Sylfaen"/>
          <w:sz w:val="20"/>
          <w:lang w:val="af-ZA"/>
        </w:rPr>
        <w:t xml:space="preserve"> </w:t>
      </w:r>
      <w:r w:rsidRPr="00DE1E5A">
        <w:rPr>
          <w:rFonts w:ascii="GHEA Grapalat" w:hAnsi="GHEA Grapalat" w:cs="Sylfaen"/>
          <w:sz w:val="20"/>
          <w:lang w:val="ru-RU"/>
        </w:rPr>
        <w:t>միջոցով</w:t>
      </w:r>
      <w:r w:rsidRPr="00DE1E5A">
        <w:rPr>
          <w:rFonts w:ascii="GHEA Grapalat" w:hAnsi="GHEA Grapalat" w:cs="Sylfaen"/>
          <w:sz w:val="20"/>
          <w:lang w:val="af-ZA"/>
        </w:rPr>
        <w:t xml:space="preserve"> </w:t>
      </w:r>
      <w:r w:rsidRPr="00DE1E5A">
        <w:rPr>
          <w:rFonts w:ascii="GHEA Grapalat" w:hAnsi="GHEA Grapalat" w:cs="Sylfaen"/>
          <w:sz w:val="20"/>
          <w:lang w:val="ru-RU"/>
        </w:rPr>
        <w:t>ընտրված</w:t>
      </w:r>
      <w:r w:rsidRPr="00DE1E5A">
        <w:rPr>
          <w:rFonts w:ascii="GHEA Grapalat" w:hAnsi="GHEA Grapalat" w:cs="Sylfaen"/>
          <w:sz w:val="20"/>
          <w:lang w:val="af-ZA"/>
        </w:rPr>
        <w:t xml:space="preserve"> </w:t>
      </w:r>
      <w:r w:rsidRPr="00DE1E5A">
        <w:rPr>
          <w:rFonts w:ascii="GHEA Grapalat" w:hAnsi="GHEA Grapalat" w:cs="Sylfaen"/>
          <w:sz w:val="20"/>
          <w:lang w:val="ru-RU"/>
        </w:rPr>
        <w:t>մասնակցի</w:t>
      </w:r>
      <w:r w:rsidRPr="00DE1E5A">
        <w:rPr>
          <w:rFonts w:ascii="GHEA Grapalat" w:hAnsi="GHEA Grapalat" w:cs="Sylfaen"/>
          <w:sz w:val="20"/>
          <w:lang w:val="af-ZA"/>
        </w:rPr>
        <w:t xml:space="preserve"> </w:t>
      </w:r>
      <w:r w:rsidRPr="00DE1E5A">
        <w:rPr>
          <w:rFonts w:ascii="GHEA Grapalat" w:hAnsi="GHEA Grapalat" w:cs="Sylfaen"/>
          <w:sz w:val="20"/>
          <w:lang w:val="ru-RU"/>
        </w:rPr>
        <w:t>էլեկտրոնային</w:t>
      </w:r>
      <w:r w:rsidRPr="00DE1E5A">
        <w:rPr>
          <w:rFonts w:ascii="GHEA Grapalat" w:hAnsi="GHEA Grapalat" w:cs="Sylfaen"/>
          <w:sz w:val="20"/>
          <w:lang w:val="af-ZA"/>
        </w:rPr>
        <w:t xml:space="preserve"> </w:t>
      </w:r>
      <w:r w:rsidRPr="00DE1E5A">
        <w:rPr>
          <w:rFonts w:ascii="GHEA Grapalat" w:hAnsi="GHEA Grapalat" w:cs="Sylfaen"/>
          <w:sz w:val="20"/>
          <w:lang w:val="ru-RU"/>
        </w:rPr>
        <w:t>փոստին</w:t>
      </w:r>
      <w:r w:rsidRPr="00DE1E5A">
        <w:rPr>
          <w:rFonts w:ascii="GHEA Grapalat" w:hAnsi="GHEA Grapalat" w:cs="Sylfaen"/>
          <w:sz w:val="20"/>
          <w:lang w:val="af-ZA"/>
        </w:rPr>
        <w:t xml:space="preserve"> </w:t>
      </w:r>
      <w:r w:rsidRPr="00DE1E5A">
        <w:rPr>
          <w:rFonts w:ascii="GHEA Grapalat" w:hAnsi="GHEA Grapalat" w:cs="Sylfaen"/>
          <w:sz w:val="20"/>
          <w:lang w:val="ru-RU"/>
        </w:rPr>
        <w:t>ուղարկում</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ծանուցում</w:t>
      </w:r>
      <w:r w:rsidRPr="00DE1E5A">
        <w:rPr>
          <w:rFonts w:ascii="GHEA Grapalat" w:hAnsi="GHEA Grapalat" w:cs="Sylfaen"/>
          <w:sz w:val="20"/>
          <w:lang w:val="af-ZA"/>
        </w:rPr>
        <w:t xml:space="preserve">`  </w:t>
      </w:r>
      <w:r w:rsidRPr="00DE1E5A">
        <w:rPr>
          <w:rFonts w:ascii="GHEA Grapalat" w:hAnsi="GHEA Grapalat" w:cs="Sylfaen"/>
          <w:sz w:val="20"/>
          <w:lang w:val="ru-RU"/>
        </w:rPr>
        <w:t>պայմանագիր</w:t>
      </w:r>
      <w:r w:rsidRPr="00DE1E5A">
        <w:rPr>
          <w:rFonts w:ascii="GHEA Grapalat" w:hAnsi="GHEA Grapalat" w:cs="Sylfaen"/>
          <w:sz w:val="20"/>
          <w:lang w:val="af-ZA"/>
        </w:rPr>
        <w:t xml:space="preserve"> </w:t>
      </w:r>
      <w:r w:rsidRPr="00DE1E5A">
        <w:rPr>
          <w:rFonts w:ascii="GHEA Grapalat" w:hAnsi="GHEA Grapalat" w:cs="Sylfaen"/>
          <w:sz w:val="20"/>
          <w:lang w:val="ru-RU"/>
        </w:rPr>
        <w:t>կնքելու</w:t>
      </w:r>
      <w:r w:rsidRPr="00DE1E5A">
        <w:rPr>
          <w:rFonts w:ascii="GHEA Grapalat" w:hAnsi="GHEA Grapalat" w:cs="Sylfaen"/>
          <w:sz w:val="20"/>
          <w:lang w:val="af-ZA"/>
        </w:rPr>
        <w:t xml:space="preserve"> </w:t>
      </w:r>
      <w:r w:rsidRPr="00DE1E5A">
        <w:rPr>
          <w:rFonts w:ascii="GHEA Grapalat" w:hAnsi="GHEA Grapalat" w:cs="Sylfaen"/>
          <w:sz w:val="20"/>
          <w:lang w:val="ru-RU"/>
        </w:rPr>
        <w:t>առաջարկը</w:t>
      </w:r>
      <w:r w:rsidRPr="00DE1E5A">
        <w:rPr>
          <w:rFonts w:ascii="GHEA Grapalat" w:hAnsi="GHEA Grapalat" w:cs="Sylfaen"/>
          <w:sz w:val="20"/>
          <w:lang w:val="af-ZA"/>
        </w:rPr>
        <w:t xml:space="preserve"> </w:t>
      </w:r>
      <w:r w:rsidRPr="00DE1E5A">
        <w:rPr>
          <w:rFonts w:ascii="GHEA Grapalat" w:hAnsi="GHEA Grapalat" w:cs="Sylfaen"/>
          <w:sz w:val="20"/>
          <w:lang w:val="ru-RU"/>
        </w:rPr>
        <w:t>տրամադրված</w:t>
      </w:r>
      <w:r w:rsidRPr="00DE1E5A">
        <w:rPr>
          <w:rFonts w:ascii="GHEA Grapalat" w:hAnsi="GHEA Grapalat" w:cs="Sylfaen"/>
          <w:sz w:val="20"/>
          <w:lang w:val="af-ZA"/>
        </w:rPr>
        <w:t xml:space="preserve"> </w:t>
      </w:r>
      <w:r w:rsidRPr="00DE1E5A">
        <w:rPr>
          <w:rFonts w:ascii="GHEA Grapalat" w:hAnsi="GHEA Grapalat" w:cs="Sylfaen"/>
          <w:sz w:val="20"/>
          <w:lang w:val="ru-RU"/>
        </w:rPr>
        <w:t>լինելու</w:t>
      </w:r>
      <w:r w:rsidRPr="00DE1E5A">
        <w:rPr>
          <w:rFonts w:ascii="GHEA Grapalat" w:hAnsi="GHEA Grapalat" w:cs="Sylfaen"/>
          <w:sz w:val="20"/>
          <w:lang w:val="af-ZA"/>
        </w:rPr>
        <w:t xml:space="preserve"> </w:t>
      </w:r>
      <w:r w:rsidRPr="00DE1E5A">
        <w:rPr>
          <w:rFonts w:ascii="GHEA Grapalat" w:hAnsi="GHEA Grapalat" w:cs="Sylfaen"/>
          <w:sz w:val="20"/>
          <w:lang w:val="ru-RU"/>
        </w:rPr>
        <w:t>մասին</w:t>
      </w:r>
      <w:r w:rsidRPr="00DE1E5A">
        <w:rPr>
          <w:rFonts w:ascii="GHEA Grapalat" w:hAnsi="GHEA Grapalat" w:cs="Sylfaen"/>
          <w:sz w:val="20"/>
          <w:lang w:val="af-ZA"/>
        </w:rPr>
        <w:t>:</w:t>
      </w:r>
    </w:p>
    <w:p w:rsidR="00C339E7" w:rsidRPr="00DE1E5A" w:rsidRDefault="00C339E7" w:rsidP="00C339E7">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af-ZA"/>
        </w:rPr>
        <w:t>8</w:t>
      </w:r>
      <w:r w:rsidRPr="00DE1E5A">
        <w:rPr>
          <w:rFonts w:ascii="GHEA Grapalat" w:hAnsi="GHEA Grapalat" w:cs="Sylfaen"/>
          <w:sz w:val="20"/>
          <w:lang w:val="hy-AM"/>
        </w:rPr>
        <w:t>.5</w:t>
      </w:r>
      <w:r w:rsidRPr="00DE1E5A">
        <w:rPr>
          <w:rFonts w:ascii="GHEA Grapalat" w:hAnsi="GHEA Grapalat" w:cs="Sylfaen"/>
          <w:sz w:val="20"/>
          <w:lang w:val="af-ZA"/>
        </w:rPr>
        <w:t xml:space="preserve"> </w:t>
      </w:r>
      <w:r w:rsidRPr="00DE1E5A">
        <w:rPr>
          <w:rFonts w:ascii="GHEA Grapalat" w:hAnsi="GHEA Grapalat" w:cs="Sylfaen"/>
          <w:sz w:val="20"/>
          <w:lang w:val="hy-AM"/>
        </w:rPr>
        <w:t>Եթե</w:t>
      </w:r>
      <w:r w:rsidRPr="00DE1E5A">
        <w:rPr>
          <w:rFonts w:ascii="GHEA Grapalat" w:hAnsi="GHEA Grapalat" w:cs="Sylfaen"/>
          <w:sz w:val="20"/>
          <w:lang w:val="af-ZA"/>
        </w:rPr>
        <w:t xml:space="preserve"> </w:t>
      </w:r>
      <w:r w:rsidRPr="00DE1E5A">
        <w:rPr>
          <w:rFonts w:ascii="GHEA Grapalat" w:hAnsi="GHEA Grapalat" w:cs="Sylfaen"/>
          <w:sz w:val="20"/>
          <w:lang w:val="hy-AM"/>
        </w:rPr>
        <w:t>ընտրված</w:t>
      </w:r>
      <w:r w:rsidRPr="00DE1E5A">
        <w:rPr>
          <w:rFonts w:ascii="GHEA Grapalat" w:hAnsi="GHEA Grapalat" w:cs="Sylfaen"/>
          <w:sz w:val="20"/>
          <w:lang w:val="af-ZA"/>
        </w:rPr>
        <w:t xml:space="preserve"> </w:t>
      </w:r>
      <w:r w:rsidRPr="00DE1E5A">
        <w:rPr>
          <w:rFonts w:ascii="GHEA Grapalat" w:hAnsi="GHEA Grapalat" w:cs="Sylfaen"/>
          <w:sz w:val="20"/>
          <w:lang w:val="hy-AM"/>
        </w:rPr>
        <w:t>մասնակիցը</w:t>
      </w:r>
      <w:r w:rsidRPr="00DE1E5A">
        <w:rPr>
          <w:rFonts w:ascii="GHEA Grapalat" w:hAnsi="GHEA Grapalat" w:cs="Sylfaen"/>
          <w:sz w:val="20"/>
          <w:lang w:val="af-ZA"/>
        </w:rPr>
        <w:t xml:space="preserve"> </w:t>
      </w:r>
      <w:r w:rsidRPr="00DE1E5A">
        <w:rPr>
          <w:rFonts w:ascii="GHEA Grapalat" w:hAnsi="GHEA Grapalat" w:cs="Sylfaen"/>
          <w:sz w:val="20"/>
          <w:lang w:val="hy-AM"/>
        </w:rPr>
        <w:t>պայմանագիր</w:t>
      </w:r>
      <w:r w:rsidRPr="00DE1E5A">
        <w:rPr>
          <w:rFonts w:ascii="GHEA Grapalat" w:hAnsi="GHEA Grapalat" w:cs="Sylfaen"/>
          <w:sz w:val="20"/>
          <w:lang w:val="af-ZA"/>
        </w:rPr>
        <w:t xml:space="preserve"> </w:t>
      </w:r>
      <w:r w:rsidRPr="00DE1E5A">
        <w:rPr>
          <w:rFonts w:ascii="GHEA Grapalat" w:hAnsi="GHEA Grapalat" w:cs="Sylfaen"/>
          <w:sz w:val="20"/>
          <w:lang w:val="hy-AM"/>
        </w:rPr>
        <w:t>կնքելու</w:t>
      </w:r>
      <w:r w:rsidRPr="00DE1E5A">
        <w:rPr>
          <w:rFonts w:ascii="GHEA Grapalat" w:hAnsi="GHEA Grapalat" w:cs="Sylfaen"/>
          <w:sz w:val="20"/>
          <w:lang w:val="af-ZA"/>
        </w:rPr>
        <w:t xml:space="preserve"> </w:t>
      </w:r>
      <w:r w:rsidRPr="00DE1E5A">
        <w:rPr>
          <w:rFonts w:ascii="GHEA Grapalat" w:hAnsi="GHEA Grapalat" w:cs="Sylfaen"/>
          <w:sz w:val="20"/>
          <w:lang w:val="hy-AM"/>
        </w:rPr>
        <w:t>մասին</w:t>
      </w:r>
      <w:r w:rsidRPr="00DE1E5A">
        <w:rPr>
          <w:rFonts w:ascii="GHEA Grapalat" w:hAnsi="GHEA Grapalat" w:cs="Sylfaen"/>
          <w:sz w:val="20"/>
          <w:lang w:val="af-ZA"/>
        </w:rPr>
        <w:t xml:space="preserve"> </w:t>
      </w:r>
      <w:r w:rsidRPr="00DE1E5A">
        <w:rPr>
          <w:rFonts w:ascii="GHEA Grapalat" w:hAnsi="GHEA Grapalat" w:cs="Sylfaen"/>
          <w:sz w:val="20"/>
          <w:lang w:val="hy-AM"/>
        </w:rPr>
        <w:t>ծանուցումը</w:t>
      </w:r>
      <w:r w:rsidRPr="00DE1E5A">
        <w:rPr>
          <w:rFonts w:ascii="GHEA Grapalat" w:hAnsi="GHEA Grapalat" w:cs="Sylfaen"/>
          <w:sz w:val="20"/>
          <w:lang w:val="af-ZA"/>
        </w:rPr>
        <w:t xml:space="preserve"> </w:t>
      </w:r>
      <w:r w:rsidRPr="00DE1E5A">
        <w:rPr>
          <w:rFonts w:ascii="GHEA Grapalat" w:hAnsi="GHEA Grapalat" w:cs="Sylfaen"/>
          <w:sz w:val="20"/>
          <w:lang w:val="hy-AM"/>
        </w:rPr>
        <w:t>և</w:t>
      </w:r>
      <w:r w:rsidRPr="00DE1E5A">
        <w:rPr>
          <w:rFonts w:ascii="GHEA Grapalat" w:hAnsi="GHEA Grapalat" w:cs="Sylfaen"/>
          <w:sz w:val="20"/>
          <w:lang w:val="af-ZA"/>
        </w:rPr>
        <w:t xml:space="preserve"> </w:t>
      </w:r>
      <w:r w:rsidRPr="00DE1E5A">
        <w:rPr>
          <w:rFonts w:ascii="GHEA Grapalat" w:hAnsi="GHEA Grapalat" w:cs="Sylfaen"/>
          <w:sz w:val="20"/>
          <w:lang w:val="hy-AM"/>
        </w:rPr>
        <w:t>պայմանագրի</w:t>
      </w:r>
      <w:r w:rsidRPr="00DE1E5A">
        <w:rPr>
          <w:rFonts w:ascii="GHEA Grapalat" w:hAnsi="GHEA Grapalat" w:cs="Sylfaen"/>
          <w:sz w:val="20"/>
          <w:lang w:val="af-ZA"/>
        </w:rPr>
        <w:t xml:space="preserve"> </w:t>
      </w:r>
      <w:r w:rsidRPr="00DE1E5A">
        <w:rPr>
          <w:rFonts w:ascii="GHEA Grapalat" w:hAnsi="GHEA Grapalat" w:cs="Sylfaen"/>
          <w:sz w:val="20"/>
          <w:lang w:val="hy-AM"/>
        </w:rPr>
        <w:t>նախագիծ</w:t>
      </w:r>
      <w:r w:rsidRPr="00DE1E5A">
        <w:rPr>
          <w:rFonts w:ascii="GHEA Grapalat" w:hAnsi="GHEA Grapalat" w:cs="Sylfaen"/>
          <w:sz w:val="20"/>
        </w:rPr>
        <w:t>ն</w:t>
      </w:r>
      <w:r w:rsidRPr="00DE1E5A">
        <w:rPr>
          <w:rFonts w:ascii="GHEA Grapalat" w:hAnsi="GHEA Grapalat" w:cs="Sylfaen"/>
          <w:sz w:val="20"/>
          <w:lang w:val="af-ZA"/>
        </w:rPr>
        <w:t xml:space="preserve"> </w:t>
      </w:r>
      <w:r w:rsidRPr="00DE1E5A">
        <w:rPr>
          <w:rFonts w:ascii="GHEA Grapalat" w:hAnsi="GHEA Grapalat" w:cs="Sylfaen"/>
          <w:sz w:val="20"/>
          <w:lang w:val="hy-AM"/>
        </w:rPr>
        <w:t>ստանալուց</w:t>
      </w:r>
      <w:r w:rsidRPr="00DE1E5A">
        <w:rPr>
          <w:rFonts w:ascii="GHEA Grapalat" w:hAnsi="GHEA Grapalat" w:cs="Sylfaen"/>
          <w:sz w:val="20"/>
          <w:lang w:val="af-ZA"/>
        </w:rPr>
        <w:t xml:space="preserve"> </w:t>
      </w:r>
      <w:r w:rsidRPr="00DE1E5A">
        <w:rPr>
          <w:rFonts w:ascii="GHEA Grapalat" w:hAnsi="GHEA Grapalat" w:cs="Sylfaen"/>
          <w:sz w:val="20"/>
          <w:lang w:val="hy-AM"/>
        </w:rPr>
        <w:t>հետո</w:t>
      </w:r>
      <w:r w:rsidRPr="00DE1E5A">
        <w:rPr>
          <w:rFonts w:ascii="GHEA Grapalat" w:hAnsi="GHEA Grapalat" w:cs="Sylfaen"/>
          <w:sz w:val="20"/>
          <w:lang w:val="af-ZA"/>
        </w:rPr>
        <w:t xml:space="preserve">` 10 </w:t>
      </w:r>
      <w:r w:rsidRPr="00DE1E5A">
        <w:rPr>
          <w:rFonts w:ascii="GHEA Grapalat" w:hAnsi="GHEA Grapalat" w:cs="Sylfaen"/>
          <w:sz w:val="20"/>
        </w:rPr>
        <w:t>աշխատանքային</w:t>
      </w:r>
      <w:r w:rsidRPr="00DE1E5A">
        <w:rPr>
          <w:rFonts w:ascii="GHEA Grapalat" w:hAnsi="GHEA Grapalat" w:cs="Sylfaen"/>
          <w:sz w:val="20"/>
          <w:lang w:val="af-ZA"/>
        </w:rPr>
        <w:t xml:space="preserve"> </w:t>
      </w:r>
      <w:r w:rsidRPr="00DE1E5A">
        <w:rPr>
          <w:rFonts w:ascii="GHEA Grapalat" w:hAnsi="GHEA Grapalat" w:cs="Sylfaen"/>
          <w:sz w:val="20"/>
          <w:lang w:val="hy-AM"/>
        </w:rPr>
        <w:t>օրվա</w:t>
      </w:r>
      <w:r w:rsidRPr="00DE1E5A">
        <w:rPr>
          <w:rFonts w:ascii="GHEA Grapalat" w:hAnsi="GHEA Grapalat" w:cs="Sylfaen"/>
          <w:sz w:val="20"/>
          <w:lang w:val="af-ZA"/>
        </w:rPr>
        <w:t xml:space="preserve"> </w:t>
      </w:r>
      <w:r w:rsidRPr="00DE1E5A">
        <w:rPr>
          <w:rFonts w:ascii="GHEA Grapalat" w:hAnsi="GHEA Grapalat" w:cs="Sylfaen"/>
          <w:sz w:val="20"/>
          <w:lang w:val="hy-AM"/>
        </w:rPr>
        <w:t>ընթացքում</w:t>
      </w:r>
      <w:r w:rsidRPr="00DE1E5A">
        <w:rPr>
          <w:rFonts w:ascii="GHEA Grapalat" w:hAnsi="GHEA Grapalat" w:cs="Sylfaen"/>
          <w:sz w:val="20"/>
          <w:lang w:val="af-ZA"/>
        </w:rPr>
        <w:t xml:space="preserve"> </w:t>
      </w:r>
      <w:r w:rsidRPr="00DE1E5A">
        <w:rPr>
          <w:rFonts w:ascii="GHEA Grapalat" w:hAnsi="GHEA Grapalat" w:cs="Sylfaen"/>
          <w:sz w:val="20"/>
          <w:lang w:val="hy-AM"/>
        </w:rPr>
        <w:t>չի</w:t>
      </w:r>
      <w:r w:rsidRPr="00DE1E5A">
        <w:rPr>
          <w:rFonts w:ascii="GHEA Grapalat" w:hAnsi="GHEA Grapalat" w:cs="Sylfaen"/>
          <w:sz w:val="20"/>
          <w:lang w:val="af-ZA"/>
        </w:rPr>
        <w:t xml:space="preserve"> </w:t>
      </w:r>
      <w:r w:rsidRPr="00DE1E5A">
        <w:rPr>
          <w:rFonts w:ascii="GHEA Grapalat" w:hAnsi="GHEA Grapalat" w:cs="Sylfaen"/>
          <w:sz w:val="20"/>
          <w:lang w:val="hy-AM"/>
        </w:rPr>
        <w:t>ստորագրում</w:t>
      </w:r>
      <w:r w:rsidRPr="00DE1E5A">
        <w:rPr>
          <w:rFonts w:ascii="GHEA Grapalat" w:hAnsi="GHEA Grapalat" w:cs="Sylfaen"/>
          <w:sz w:val="20"/>
          <w:lang w:val="af-ZA"/>
        </w:rPr>
        <w:t xml:space="preserve"> </w:t>
      </w:r>
      <w:r w:rsidRPr="00DE1E5A">
        <w:rPr>
          <w:rFonts w:ascii="GHEA Grapalat" w:hAnsi="GHEA Grapalat" w:cs="Sylfaen"/>
          <w:sz w:val="20"/>
          <w:lang w:val="hy-AM"/>
        </w:rPr>
        <w:t>պայմանագիրը</w:t>
      </w:r>
      <w:r w:rsidRPr="00DE1E5A">
        <w:rPr>
          <w:rFonts w:ascii="GHEA Grapalat" w:hAnsi="GHEA Grapalat" w:cs="Sylfaen"/>
          <w:sz w:val="20"/>
          <w:lang w:val="af-ZA"/>
        </w:rPr>
        <w:t xml:space="preserve"> </w:t>
      </w:r>
      <w:r w:rsidRPr="00DE1E5A">
        <w:rPr>
          <w:rFonts w:ascii="GHEA Grapalat" w:hAnsi="GHEA Grapalat" w:cs="Sylfaen"/>
          <w:sz w:val="20"/>
          <w:lang w:val="hy-AM"/>
        </w:rPr>
        <w:t>և</w:t>
      </w:r>
      <w:r w:rsidRPr="00DE1E5A">
        <w:rPr>
          <w:rFonts w:ascii="GHEA Grapalat" w:hAnsi="GHEA Grapalat" w:cs="Sylfaen"/>
          <w:sz w:val="20"/>
          <w:lang w:val="af-ZA"/>
        </w:rPr>
        <w:t xml:space="preserve"> պ</w:t>
      </w:r>
      <w:r w:rsidRPr="00DE1E5A">
        <w:rPr>
          <w:rFonts w:ascii="GHEA Grapalat" w:hAnsi="GHEA Grapalat" w:cs="Sylfaen"/>
          <w:sz w:val="20"/>
          <w:lang w:val="ru-RU"/>
        </w:rPr>
        <w:t>ատվիրատուին</w:t>
      </w:r>
      <w:r w:rsidRPr="00DE1E5A">
        <w:rPr>
          <w:rFonts w:ascii="GHEA Grapalat" w:hAnsi="GHEA Grapalat" w:cs="Sylfaen"/>
          <w:sz w:val="20"/>
          <w:lang w:val="af-ZA"/>
        </w:rPr>
        <w:t xml:space="preserve"> </w:t>
      </w:r>
      <w:r w:rsidRPr="00DE1E5A">
        <w:rPr>
          <w:rFonts w:ascii="GHEA Grapalat" w:hAnsi="GHEA Grapalat" w:cs="Sylfaen"/>
          <w:sz w:val="20"/>
          <w:lang w:val="ru-RU"/>
        </w:rPr>
        <w:t>ներկայացնում</w:t>
      </w:r>
      <w:r w:rsidRPr="00DE1E5A">
        <w:rPr>
          <w:rFonts w:ascii="GHEA Grapalat" w:hAnsi="GHEA Grapalat" w:cs="Sylfaen"/>
          <w:sz w:val="20"/>
          <w:lang w:val="af-ZA"/>
        </w:rPr>
        <w:t xml:space="preserve"> </w:t>
      </w:r>
      <w:r w:rsidRPr="00DE1E5A">
        <w:rPr>
          <w:rFonts w:ascii="GHEA Grapalat" w:hAnsi="GHEA Grapalat" w:cs="Sylfaen"/>
          <w:sz w:val="20"/>
          <w:lang w:val="ru-RU"/>
        </w:rPr>
        <w:t>պայմանագրի</w:t>
      </w:r>
      <w:r w:rsidRPr="00DE1E5A">
        <w:rPr>
          <w:rFonts w:ascii="GHEA Grapalat" w:hAnsi="GHEA Grapalat" w:cs="Sylfaen"/>
          <w:sz w:val="20"/>
          <w:lang w:val="af-ZA"/>
        </w:rPr>
        <w:t xml:space="preserve"> </w:t>
      </w:r>
      <w:r w:rsidRPr="00DE1E5A">
        <w:rPr>
          <w:rFonts w:ascii="GHEA Grapalat" w:hAnsi="GHEA Grapalat" w:cs="Sylfaen"/>
          <w:sz w:val="20"/>
        </w:rPr>
        <w:t>ապահովումը</w:t>
      </w:r>
      <w:r w:rsidRPr="00DE1E5A">
        <w:rPr>
          <w:rFonts w:ascii="GHEA Grapalat" w:hAnsi="GHEA Grapalat" w:cs="Sylfaen"/>
          <w:sz w:val="20"/>
          <w:lang w:val="af-ZA"/>
        </w:rPr>
        <w:t>,</w:t>
      </w:r>
      <w:r w:rsidRPr="00DE1E5A">
        <w:rPr>
          <w:rFonts w:ascii="GHEA Grapalat" w:hAnsi="GHEA Grapalat" w:cs="Sylfaen"/>
          <w:i/>
          <w:sz w:val="20"/>
          <w:lang w:val="af-ZA"/>
        </w:rPr>
        <w:t xml:space="preserve"> </w:t>
      </w:r>
      <w:r w:rsidRPr="00DE1E5A">
        <w:rPr>
          <w:rFonts w:ascii="GHEA Grapalat" w:hAnsi="GHEA Grapalat" w:cs="Sylfaen"/>
          <w:sz w:val="20"/>
          <w:lang w:val="hy-AM"/>
        </w:rPr>
        <w:t>ապա նա զրկվում է պայմանագիրը ստորագրելու իրավունքից։</w:t>
      </w:r>
      <w:r w:rsidRPr="00DE1E5A">
        <w:rPr>
          <w:rFonts w:ascii="GHEA Grapalat" w:hAnsi="GHEA Grapalat" w:cs="Sylfaen"/>
          <w:sz w:val="20"/>
          <w:lang w:val="af-ZA"/>
        </w:rPr>
        <w:t xml:space="preserve"> </w:t>
      </w:r>
      <w:r w:rsidRPr="00DE1E5A">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C339E7" w:rsidRPr="00DE1E5A" w:rsidRDefault="00C339E7" w:rsidP="00C339E7">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hy-AM"/>
        </w:rPr>
        <w:t>Ընդ</w:t>
      </w:r>
      <w:r w:rsidRPr="00DE1E5A">
        <w:rPr>
          <w:rFonts w:ascii="GHEA Grapalat" w:hAnsi="GHEA Grapalat" w:cs="Sylfaen"/>
          <w:sz w:val="20"/>
          <w:lang w:val="af-ZA"/>
        </w:rPr>
        <w:t xml:space="preserve"> </w:t>
      </w:r>
      <w:r w:rsidRPr="00DE1E5A">
        <w:rPr>
          <w:rFonts w:ascii="GHEA Grapalat" w:hAnsi="GHEA Grapalat" w:cs="Sylfaen"/>
          <w:sz w:val="20"/>
          <w:lang w:val="hy-AM"/>
        </w:rPr>
        <w:t>որում</w:t>
      </w:r>
      <w:r w:rsidRPr="00DE1E5A">
        <w:rPr>
          <w:rFonts w:ascii="GHEA Grapalat" w:hAnsi="GHEA Grapalat" w:cs="Sylfaen"/>
          <w:sz w:val="20"/>
          <w:lang w:val="af-ZA"/>
        </w:rPr>
        <w:t xml:space="preserve"> </w:t>
      </w:r>
      <w:r w:rsidRPr="00DE1E5A">
        <w:rPr>
          <w:rFonts w:ascii="GHEA Grapalat" w:hAnsi="GHEA Grapalat" w:cs="Sylfaen"/>
          <w:sz w:val="20"/>
          <w:lang w:val="hy-AM"/>
        </w:rPr>
        <w:t xml:space="preserve">ընտրված մասնակցի կողմից հաստատված պայմանագրի նախագիծը </w:t>
      </w:r>
      <w:r w:rsidRPr="00DE1E5A">
        <w:rPr>
          <w:rFonts w:ascii="GHEA Grapalat" w:hAnsi="GHEA Grapalat" w:cs="Sylfaen"/>
          <w:sz w:val="20"/>
        </w:rPr>
        <w:t>պ</w:t>
      </w:r>
      <w:r w:rsidRPr="00DE1E5A">
        <w:rPr>
          <w:rFonts w:ascii="GHEA Grapalat" w:hAnsi="GHEA Grapalat" w:cs="Sylfaen"/>
          <w:sz w:val="20"/>
          <w:lang w:val="hy-AM"/>
        </w:rPr>
        <w:t xml:space="preserve">ատվիրատուին ներկայացվում է գրավոր և դրա ներկայացման գրությունը հաշվառվում է </w:t>
      </w:r>
      <w:r w:rsidRPr="00DE1E5A">
        <w:rPr>
          <w:rFonts w:ascii="GHEA Grapalat" w:hAnsi="GHEA Grapalat" w:cs="Sylfaen"/>
          <w:sz w:val="20"/>
        </w:rPr>
        <w:t>պ</w:t>
      </w:r>
      <w:r w:rsidRPr="00DE1E5A">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DE1E5A">
        <w:rPr>
          <w:rFonts w:ascii="GHEA Grapalat" w:hAnsi="GHEA Grapalat" w:cs="Sylfaen"/>
          <w:sz w:val="20"/>
          <w:lang w:val="af-ZA"/>
        </w:rPr>
        <w:t xml:space="preserve"> </w:t>
      </w:r>
      <w:r w:rsidRPr="00DE1E5A">
        <w:rPr>
          <w:rFonts w:ascii="GHEA Grapalat" w:hAnsi="GHEA Grapalat" w:cs="Sylfaen"/>
          <w:sz w:val="20"/>
        </w:rPr>
        <w:t>և</w:t>
      </w:r>
      <w:r w:rsidRPr="00DE1E5A">
        <w:rPr>
          <w:rFonts w:ascii="GHEA Grapalat" w:hAnsi="GHEA Grapalat" w:cs="Sylfaen"/>
          <w:sz w:val="20"/>
          <w:lang w:val="af-ZA"/>
        </w:rPr>
        <w:t xml:space="preserve"> </w:t>
      </w:r>
      <w:r w:rsidRPr="00DE1E5A">
        <w:rPr>
          <w:rFonts w:ascii="GHEA Grapalat" w:hAnsi="GHEA Grapalat" w:cs="Sylfaen"/>
          <w:sz w:val="20"/>
        </w:rPr>
        <w:t>հաստատմանը</w:t>
      </w:r>
      <w:r w:rsidRPr="00DE1E5A">
        <w:rPr>
          <w:rFonts w:ascii="GHEA Grapalat" w:hAnsi="GHEA Grapalat" w:cs="Sylfaen"/>
          <w:sz w:val="20"/>
          <w:lang w:val="af-ZA"/>
        </w:rPr>
        <w:t xml:space="preserve"> </w:t>
      </w:r>
      <w:r w:rsidRPr="00DE1E5A">
        <w:rPr>
          <w:rFonts w:ascii="GHEA Grapalat" w:hAnsi="GHEA Grapalat" w:cs="Sylfaen"/>
          <w:sz w:val="20"/>
        </w:rPr>
        <w:t>հաջորդող</w:t>
      </w:r>
      <w:r w:rsidRPr="00DE1E5A">
        <w:rPr>
          <w:rFonts w:ascii="GHEA Grapalat" w:hAnsi="GHEA Grapalat" w:cs="Sylfaen"/>
          <w:sz w:val="20"/>
          <w:lang w:val="af-ZA"/>
        </w:rPr>
        <w:t xml:space="preserve"> </w:t>
      </w:r>
      <w:r w:rsidRPr="00DE1E5A">
        <w:rPr>
          <w:rFonts w:ascii="GHEA Grapalat" w:hAnsi="GHEA Grapalat" w:cs="Sylfaen"/>
          <w:sz w:val="20"/>
        </w:rPr>
        <w:t>աշխատանքային</w:t>
      </w:r>
      <w:r w:rsidRPr="00DE1E5A">
        <w:rPr>
          <w:rFonts w:ascii="GHEA Grapalat" w:hAnsi="GHEA Grapalat" w:cs="Sylfaen"/>
          <w:sz w:val="20"/>
          <w:lang w:val="af-ZA"/>
        </w:rPr>
        <w:t xml:space="preserve"> </w:t>
      </w:r>
      <w:r w:rsidRPr="00DE1E5A">
        <w:rPr>
          <w:rFonts w:ascii="GHEA Grapalat" w:hAnsi="GHEA Grapalat" w:cs="Sylfaen"/>
          <w:sz w:val="20"/>
        </w:rPr>
        <w:t>օրը</w:t>
      </w:r>
      <w:r w:rsidRPr="00DE1E5A">
        <w:rPr>
          <w:rFonts w:ascii="GHEA Grapalat" w:hAnsi="GHEA Grapalat" w:cs="Sylfaen"/>
          <w:sz w:val="20"/>
          <w:lang w:val="af-ZA"/>
        </w:rPr>
        <w:t xml:space="preserve"> </w:t>
      </w:r>
      <w:r w:rsidRPr="00DE1E5A">
        <w:rPr>
          <w:rFonts w:ascii="GHEA Grapalat" w:hAnsi="GHEA Grapalat" w:cs="Sylfaen"/>
          <w:sz w:val="20"/>
        </w:rPr>
        <w:t>ուղեկցող</w:t>
      </w:r>
      <w:r w:rsidRPr="00DE1E5A">
        <w:rPr>
          <w:rFonts w:ascii="GHEA Grapalat" w:hAnsi="GHEA Grapalat" w:cs="Sylfaen"/>
          <w:sz w:val="20"/>
          <w:lang w:val="af-ZA"/>
        </w:rPr>
        <w:t xml:space="preserve"> </w:t>
      </w:r>
      <w:r w:rsidRPr="00DE1E5A">
        <w:rPr>
          <w:rFonts w:ascii="GHEA Grapalat" w:hAnsi="GHEA Grapalat" w:cs="Sylfaen"/>
          <w:sz w:val="20"/>
        </w:rPr>
        <w:t>գրությամբ</w:t>
      </w:r>
      <w:r w:rsidRPr="00DE1E5A">
        <w:rPr>
          <w:rFonts w:ascii="GHEA Grapalat" w:hAnsi="GHEA Grapalat" w:cs="Sylfaen"/>
          <w:sz w:val="20"/>
          <w:lang w:val="af-ZA"/>
        </w:rPr>
        <w:t xml:space="preserve"> </w:t>
      </w:r>
      <w:r w:rsidRPr="00DE1E5A">
        <w:rPr>
          <w:rFonts w:ascii="GHEA Grapalat" w:hAnsi="GHEA Grapalat" w:cs="Sylfaen"/>
          <w:sz w:val="20"/>
        </w:rPr>
        <w:t>տրամադրվում</w:t>
      </w:r>
      <w:r w:rsidRPr="00DE1E5A">
        <w:rPr>
          <w:rFonts w:ascii="GHEA Grapalat" w:hAnsi="GHEA Grapalat" w:cs="Sylfaen"/>
          <w:sz w:val="20"/>
          <w:lang w:val="af-ZA"/>
        </w:rPr>
        <w:t xml:space="preserve"> </w:t>
      </w:r>
      <w:r w:rsidRPr="00DE1E5A">
        <w:rPr>
          <w:rFonts w:ascii="GHEA Grapalat" w:hAnsi="GHEA Grapalat" w:cs="Sylfaen"/>
          <w:sz w:val="20"/>
        </w:rPr>
        <w:t>է</w:t>
      </w:r>
      <w:r w:rsidRPr="00DE1E5A">
        <w:rPr>
          <w:rFonts w:ascii="GHEA Grapalat" w:hAnsi="GHEA Grapalat" w:cs="Sylfaen"/>
          <w:sz w:val="20"/>
          <w:lang w:val="af-ZA"/>
        </w:rPr>
        <w:t xml:space="preserve"> </w:t>
      </w:r>
      <w:r w:rsidRPr="00DE1E5A">
        <w:rPr>
          <w:rFonts w:ascii="GHEA Grapalat" w:hAnsi="GHEA Grapalat" w:cs="Sylfaen"/>
          <w:sz w:val="20"/>
        </w:rPr>
        <w:t>ընտրված</w:t>
      </w:r>
      <w:r w:rsidRPr="00DE1E5A">
        <w:rPr>
          <w:rFonts w:ascii="GHEA Grapalat" w:hAnsi="GHEA Grapalat" w:cs="Sylfaen"/>
          <w:sz w:val="20"/>
          <w:lang w:val="af-ZA"/>
        </w:rPr>
        <w:t xml:space="preserve"> </w:t>
      </w:r>
      <w:r w:rsidRPr="00DE1E5A">
        <w:rPr>
          <w:rFonts w:ascii="GHEA Grapalat" w:hAnsi="GHEA Grapalat" w:cs="Sylfaen"/>
          <w:sz w:val="20"/>
        </w:rPr>
        <w:t>մասնակցին</w:t>
      </w:r>
      <w:r w:rsidRPr="00DE1E5A">
        <w:rPr>
          <w:rFonts w:ascii="GHEA Grapalat" w:hAnsi="GHEA Grapalat" w:cs="Sylfaen"/>
          <w:sz w:val="20"/>
          <w:lang w:val="hy-AM"/>
        </w:rPr>
        <w:t>:</w:t>
      </w:r>
    </w:p>
    <w:p w:rsidR="00C339E7" w:rsidRPr="00DE1E5A" w:rsidRDefault="00C339E7" w:rsidP="00C339E7">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af-ZA"/>
        </w:rPr>
        <w:t>8</w:t>
      </w:r>
      <w:r w:rsidRPr="00DE1E5A">
        <w:rPr>
          <w:rFonts w:ascii="GHEA Grapalat" w:hAnsi="GHEA Grapalat" w:cs="Sylfaen"/>
          <w:sz w:val="20"/>
          <w:lang w:val="hy-AM"/>
        </w:rPr>
        <w:t>.6</w:t>
      </w:r>
      <w:r w:rsidRPr="00DE1E5A">
        <w:rPr>
          <w:rFonts w:ascii="GHEA Grapalat" w:hAnsi="GHEA Grapalat" w:cs="Sylfaen"/>
          <w:sz w:val="20"/>
          <w:lang w:val="af-ZA"/>
        </w:rPr>
        <w:t xml:space="preserve"> </w:t>
      </w:r>
      <w:r w:rsidRPr="00DE1E5A">
        <w:rPr>
          <w:rFonts w:ascii="GHEA Grapalat" w:hAnsi="GHEA Grapalat" w:cs="Sylfaen"/>
          <w:sz w:val="20"/>
          <w:lang w:val="ru-RU"/>
        </w:rPr>
        <w:t>Պայմանագիր</w:t>
      </w:r>
      <w:r w:rsidRPr="00DE1E5A">
        <w:rPr>
          <w:rFonts w:ascii="GHEA Grapalat" w:hAnsi="GHEA Grapalat" w:cs="Sylfaen"/>
          <w:sz w:val="20"/>
          <w:lang w:val="af-ZA"/>
        </w:rPr>
        <w:t xml:space="preserve"> </w:t>
      </w:r>
      <w:r w:rsidRPr="00DE1E5A">
        <w:rPr>
          <w:rFonts w:ascii="GHEA Grapalat" w:hAnsi="GHEA Grapalat" w:cs="Sylfaen"/>
          <w:sz w:val="20"/>
          <w:lang w:val="ru-RU"/>
        </w:rPr>
        <w:t>կնքելու</w:t>
      </w:r>
      <w:r w:rsidRPr="00DE1E5A">
        <w:rPr>
          <w:rFonts w:ascii="GHEA Grapalat" w:hAnsi="GHEA Grapalat" w:cs="Sylfaen"/>
          <w:sz w:val="20"/>
          <w:lang w:val="af-ZA"/>
        </w:rPr>
        <w:t xml:space="preserve"> </w:t>
      </w:r>
      <w:r w:rsidRPr="00DE1E5A">
        <w:rPr>
          <w:rFonts w:ascii="GHEA Grapalat" w:hAnsi="GHEA Grapalat" w:cs="Sylfaen"/>
          <w:sz w:val="20"/>
          <w:lang w:val="ru-RU"/>
        </w:rPr>
        <w:t>վերաբերյալ</w:t>
      </w:r>
      <w:r w:rsidRPr="00DE1E5A">
        <w:rPr>
          <w:rFonts w:ascii="GHEA Grapalat" w:hAnsi="GHEA Grapalat" w:cs="Sylfaen"/>
          <w:sz w:val="20"/>
          <w:lang w:val="af-ZA"/>
        </w:rPr>
        <w:t xml:space="preserve"> </w:t>
      </w:r>
      <w:r w:rsidRPr="00DE1E5A">
        <w:rPr>
          <w:rFonts w:ascii="GHEA Grapalat" w:hAnsi="GHEA Grapalat" w:cs="Sylfaen"/>
          <w:sz w:val="20"/>
        </w:rPr>
        <w:t>պ</w:t>
      </w:r>
      <w:r w:rsidRPr="00DE1E5A">
        <w:rPr>
          <w:rFonts w:ascii="GHEA Grapalat" w:hAnsi="GHEA Grapalat" w:cs="Sylfaen"/>
          <w:sz w:val="20"/>
          <w:lang w:val="ru-RU"/>
        </w:rPr>
        <w:t>ատվիրատուի</w:t>
      </w:r>
      <w:r w:rsidRPr="00DE1E5A">
        <w:rPr>
          <w:rFonts w:ascii="GHEA Grapalat" w:hAnsi="GHEA Grapalat" w:cs="Sylfaen"/>
          <w:sz w:val="20"/>
          <w:lang w:val="af-ZA"/>
        </w:rPr>
        <w:t xml:space="preserve"> </w:t>
      </w:r>
      <w:r w:rsidRPr="00DE1E5A">
        <w:rPr>
          <w:rFonts w:ascii="GHEA Grapalat" w:hAnsi="GHEA Grapalat" w:cs="Sylfaen"/>
          <w:sz w:val="20"/>
          <w:lang w:val="ru-RU"/>
        </w:rPr>
        <w:t>առաջարկ</w:t>
      </w:r>
      <w:r w:rsidRPr="00DE1E5A">
        <w:rPr>
          <w:rFonts w:ascii="GHEA Grapalat" w:hAnsi="GHEA Grapalat" w:cs="Sylfaen"/>
          <w:sz w:val="20"/>
        </w:rPr>
        <w:t>ը</w:t>
      </w:r>
      <w:r w:rsidRPr="00DE1E5A">
        <w:rPr>
          <w:rFonts w:ascii="GHEA Grapalat" w:hAnsi="GHEA Grapalat" w:cs="Sylfaen"/>
          <w:sz w:val="20"/>
          <w:lang w:val="af-ZA"/>
        </w:rPr>
        <w:t xml:space="preserve"> </w:t>
      </w:r>
      <w:r w:rsidRPr="00DE1E5A">
        <w:rPr>
          <w:rFonts w:ascii="GHEA Grapalat" w:hAnsi="GHEA Grapalat" w:cs="Sylfaen"/>
          <w:sz w:val="20"/>
          <w:lang w:val="ru-RU"/>
        </w:rPr>
        <w:t>ստացած</w:t>
      </w:r>
      <w:r w:rsidRPr="00DE1E5A">
        <w:rPr>
          <w:rFonts w:ascii="GHEA Grapalat" w:hAnsi="GHEA Grapalat" w:cs="Sylfaen"/>
          <w:sz w:val="20"/>
          <w:lang w:val="af-ZA"/>
        </w:rPr>
        <w:t xml:space="preserve"> </w:t>
      </w:r>
      <w:r w:rsidRPr="00DE1E5A">
        <w:rPr>
          <w:rFonts w:ascii="GHEA Grapalat" w:hAnsi="GHEA Grapalat" w:cs="Sylfaen"/>
          <w:sz w:val="20"/>
        </w:rPr>
        <w:t>ընտրված</w:t>
      </w:r>
      <w:r w:rsidRPr="00DE1E5A">
        <w:rPr>
          <w:rFonts w:ascii="GHEA Grapalat" w:hAnsi="GHEA Grapalat" w:cs="Sylfaen"/>
          <w:sz w:val="20"/>
          <w:lang w:val="af-ZA"/>
        </w:rPr>
        <w:t xml:space="preserve"> </w:t>
      </w:r>
      <w:r w:rsidRPr="00DE1E5A">
        <w:rPr>
          <w:rFonts w:ascii="GHEA Grapalat" w:hAnsi="GHEA Grapalat" w:cs="Sylfaen"/>
          <w:sz w:val="20"/>
        </w:rPr>
        <w:t>մ</w:t>
      </w:r>
      <w:r w:rsidRPr="00DE1E5A">
        <w:rPr>
          <w:rFonts w:ascii="GHEA Grapalat" w:hAnsi="GHEA Grapalat" w:cs="Sylfaen"/>
          <w:sz w:val="20"/>
          <w:lang w:val="ru-RU"/>
        </w:rPr>
        <w:t>ասնակիցը</w:t>
      </w:r>
      <w:r w:rsidRPr="00DE1E5A">
        <w:rPr>
          <w:rFonts w:ascii="GHEA Grapalat" w:hAnsi="GHEA Grapalat" w:cs="Sylfaen"/>
          <w:sz w:val="20"/>
          <w:lang w:val="af-ZA"/>
        </w:rPr>
        <w:t xml:space="preserve"> </w:t>
      </w:r>
      <w:r w:rsidRPr="00DE1E5A">
        <w:rPr>
          <w:rFonts w:ascii="GHEA Grapalat" w:hAnsi="GHEA Grapalat" w:cs="Sylfaen"/>
          <w:sz w:val="20"/>
        </w:rPr>
        <w:t>հ</w:t>
      </w:r>
      <w:r w:rsidRPr="00DE1E5A">
        <w:rPr>
          <w:rFonts w:ascii="GHEA Grapalat" w:hAnsi="GHEA Grapalat" w:cs="Sylfaen"/>
          <w:sz w:val="20"/>
          <w:lang w:val="ru-RU"/>
        </w:rPr>
        <w:t>ամակարգի</w:t>
      </w:r>
      <w:r w:rsidRPr="00DE1E5A">
        <w:rPr>
          <w:rFonts w:ascii="GHEA Grapalat" w:hAnsi="GHEA Grapalat" w:cs="Sylfaen"/>
          <w:sz w:val="20"/>
          <w:lang w:val="af-ZA"/>
        </w:rPr>
        <w:t xml:space="preserve"> </w:t>
      </w:r>
      <w:r w:rsidRPr="00DE1E5A">
        <w:rPr>
          <w:rFonts w:ascii="GHEA Grapalat" w:hAnsi="GHEA Grapalat" w:cs="Sylfaen"/>
          <w:sz w:val="20"/>
          <w:lang w:val="ru-RU"/>
        </w:rPr>
        <w:t>միջոցով</w:t>
      </w:r>
      <w:r w:rsidRPr="00DE1E5A">
        <w:rPr>
          <w:rFonts w:ascii="GHEA Grapalat" w:hAnsi="GHEA Grapalat" w:cs="Sylfaen"/>
          <w:sz w:val="20"/>
          <w:lang w:val="af-ZA"/>
        </w:rPr>
        <w:t xml:space="preserve"> </w:t>
      </w:r>
      <w:r w:rsidRPr="00DE1E5A">
        <w:rPr>
          <w:rFonts w:ascii="GHEA Grapalat" w:hAnsi="GHEA Grapalat" w:cs="Sylfaen"/>
          <w:sz w:val="20"/>
          <w:lang w:val="ru-RU"/>
        </w:rPr>
        <w:t>ընդունում</w:t>
      </w:r>
      <w:r w:rsidRPr="00DE1E5A">
        <w:rPr>
          <w:rFonts w:ascii="GHEA Grapalat" w:hAnsi="GHEA Grapalat" w:cs="Sylfaen"/>
          <w:sz w:val="20"/>
          <w:lang w:val="af-ZA"/>
        </w:rPr>
        <w:t xml:space="preserve"> </w:t>
      </w:r>
      <w:r w:rsidRPr="00DE1E5A">
        <w:rPr>
          <w:rFonts w:ascii="GHEA Grapalat" w:hAnsi="GHEA Grapalat" w:cs="Sylfaen"/>
          <w:sz w:val="20"/>
          <w:lang w:val="ru-RU"/>
        </w:rPr>
        <w:t>կամ</w:t>
      </w:r>
      <w:r w:rsidRPr="00DE1E5A">
        <w:rPr>
          <w:rFonts w:ascii="GHEA Grapalat" w:hAnsi="GHEA Grapalat" w:cs="Sylfaen"/>
          <w:sz w:val="20"/>
          <w:lang w:val="af-ZA"/>
        </w:rPr>
        <w:t xml:space="preserve"> </w:t>
      </w:r>
      <w:r w:rsidRPr="00DE1E5A">
        <w:rPr>
          <w:rFonts w:ascii="GHEA Grapalat" w:hAnsi="GHEA Grapalat" w:cs="Sylfaen"/>
          <w:sz w:val="20"/>
          <w:lang w:val="ru-RU"/>
        </w:rPr>
        <w:t>մերժում</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իրեն</w:t>
      </w:r>
      <w:r w:rsidRPr="00DE1E5A">
        <w:rPr>
          <w:rFonts w:ascii="GHEA Grapalat" w:hAnsi="GHEA Grapalat" w:cs="Sylfaen"/>
          <w:sz w:val="20"/>
          <w:lang w:val="af-ZA"/>
        </w:rPr>
        <w:t xml:space="preserve"> </w:t>
      </w:r>
      <w:r w:rsidRPr="00DE1E5A">
        <w:rPr>
          <w:rFonts w:ascii="GHEA Grapalat" w:hAnsi="GHEA Grapalat" w:cs="Sylfaen"/>
          <w:sz w:val="20"/>
          <w:lang w:val="ru-RU"/>
        </w:rPr>
        <w:t>ներկայացված</w:t>
      </w:r>
      <w:r w:rsidRPr="00DE1E5A">
        <w:rPr>
          <w:rFonts w:ascii="GHEA Grapalat" w:hAnsi="GHEA Grapalat" w:cs="Sylfaen"/>
          <w:sz w:val="20"/>
          <w:lang w:val="af-ZA"/>
        </w:rPr>
        <w:t xml:space="preserve"> </w:t>
      </w:r>
      <w:r w:rsidRPr="00DE1E5A">
        <w:rPr>
          <w:rFonts w:ascii="GHEA Grapalat" w:hAnsi="GHEA Grapalat" w:cs="Sylfaen"/>
          <w:sz w:val="20"/>
          <w:lang w:val="ru-RU"/>
        </w:rPr>
        <w:t>առաջարկը</w:t>
      </w:r>
      <w:r w:rsidRPr="00DE1E5A">
        <w:rPr>
          <w:rFonts w:ascii="GHEA Grapalat" w:hAnsi="GHEA Grapalat" w:cs="Sylfaen"/>
          <w:sz w:val="20"/>
          <w:lang w:val="af-ZA"/>
        </w:rPr>
        <w:t>:</w:t>
      </w:r>
    </w:p>
    <w:p w:rsidR="00C339E7" w:rsidRPr="00DE1E5A" w:rsidRDefault="00C339E7" w:rsidP="00C339E7">
      <w:pPr>
        <w:pStyle w:val="BodyTextIndent"/>
        <w:spacing w:line="240" w:lineRule="auto"/>
        <w:ind w:firstLine="567"/>
        <w:rPr>
          <w:rFonts w:ascii="GHEA Grapalat" w:hAnsi="GHEA Grapalat" w:cs="Sylfaen"/>
          <w:i w:val="0"/>
          <w:szCs w:val="24"/>
          <w:lang w:val="af-ZA"/>
        </w:rPr>
      </w:pPr>
      <w:r w:rsidRPr="00DE1E5A">
        <w:rPr>
          <w:rFonts w:ascii="GHEA Grapalat" w:hAnsi="GHEA Grapalat" w:cs="Sylfaen"/>
          <w:i w:val="0"/>
          <w:szCs w:val="24"/>
          <w:lang w:val="af-ZA"/>
        </w:rPr>
        <w:t>8.</w:t>
      </w:r>
      <w:r w:rsidRPr="00DE1E5A">
        <w:rPr>
          <w:rFonts w:ascii="GHEA Grapalat" w:hAnsi="GHEA Grapalat" w:cs="Sylfaen"/>
          <w:i w:val="0"/>
          <w:szCs w:val="24"/>
          <w:lang w:val="hy-AM"/>
        </w:rPr>
        <w:t>7</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Մինչև</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սույն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հրավերի</w:t>
      </w:r>
      <w:r w:rsidRPr="00DE1E5A">
        <w:rPr>
          <w:rFonts w:ascii="GHEA Grapalat" w:hAnsi="GHEA Grapalat" w:cs="Sylfaen"/>
          <w:i w:val="0"/>
          <w:szCs w:val="24"/>
          <w:lang w:val="af-ZA"/>
        </w:rPr>
        <w:t xml:space="preserve"> 1-ին մասի 8</w:t>
      </w:r>
      <w:r w:rsidRPr="00DE1E5A">
        <w:rPr>
          <w:rFonts w:ascii="GHEA Grapalat" w:hAnsi="GHEA Grapalat" w:cs="Sylfaen"/>
          <w:i w:val="0"/>
          <w:szCs w:val="24"/>
          <w:lang w:val="hy-AM"/>
        </w:rPr>
        <w:t>.5</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կետով</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նախատեսված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ժամկետի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ավարտը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կողմերի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համաձայնությամբ</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կարող</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են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պայմանագրի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նախագծում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կատարվել</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փոփոխություններ</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սակայն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դրանք</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չեն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կարող</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հանգեցնել</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գնման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առարկայի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բնութագրերի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փոփոխմանը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ներառյալ</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ընտրված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մասնակցի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առաջարկած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ավելացմանը։</w:t>
      </w:r>
      <w:r w:rsidRPr="00DE1E5A">
        <w:rPr>
          <w:rFonts w:ascii="GHEA Mariam" w:hAnsi="GHEA Mariam"/>
          <w:spacing w:val="-8"/>
          <w:lang w:val="af-ZA"/>
        </w:rPr>
        <w:t xml:space="preserve"> </w:t>
      </w:r>
    </w:p>
    <w:p w:rsidR="00C339E7" w:rsidRPr="00DE1E5A" w:rsidRDefault="00C339E7" w:rsidP="00C339E7">
      <w:pPr>
        <w:pStyle w:val="BodyTextIndent"/>
        <w:spacing w:line="240" w:lineRule="auto"/>
        <w:ind w:firstLine="567"/>
        <w:rPr>
          <w:rFonts w:ascii="GHEA Grapalat" w:hAnsi="GHEA Grapalat" w:cs="Sylfaen"/>
          <w:i w:val="0"/>
          <w:szCs w:val="24"/>
          <w:lang w:val="af-ZA"/>
        </w:rPr>
      </w:pPr>
      <w:r w:rsidRPr="00DE1E5A">
        <w:rPr>
          <w:rFonts w:ascii="GHEA Grapalat" w:hAnsi="GHEA Grapalat" w:cs="Sylfaen"/>
          <w:i w:val="0"/>
          <w:szCs w:val="24"/>
          <w:lang w:val="af-ZA"/>
        </w:rPr>
        <w:t>8</w:t>
      </w:r>
      <w:r w:rsidRPr="00DE1E5A">
        <w:rPr>
          <w:rFonts w:ascii="GHEA Grapalat" w:hAnsi="GHEA Grapalat" w:cs="Sylfaen"/>
          <w:i w:val="0"/>
          <w:szCs w:val="24"/>
          <w:lang w:val="hy-AM"/>
        </w:rPr>
        <w:t>.8</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Պայմանագիրը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կնքվելուն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հաջորդող</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աշխատանքային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օրը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հանձնաժողովի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քարտուղարը</w:t>
      </w:r>
      <w:r w:rsidRPr="00DE1E5A">
        <w:rPr>
          <w:rFonts w:ascii="GHEA Grapalat" w:hAnsi="GHEA Grapalat" w:cs="Sylfaen"/>
          <w:i w:val="0"/>
          <w:szCs w:val="24"/>
          <w:lang w:val="af-ZA"/>
        </w:rPr>
        <w:t xml:space="preserve"> </w:t>
      </w:r>
      <w:r w:rsidRPr="00DE1E5A">
        <w:rPr>
          <w:rFonts w:ascii="GHEA Grapalat" w:hAnsi="GHEA Grapalat" w:cs="Sylfaen"/>
          <w:i w:val="0"/>
          <w:szCs w:val="24"/>
          <w:lang w:val="en-US"/>
        </w:rPr>
        <w:t>հ</w:t>
      </w:r>
      <w:r w:rsidRPr="00DE1E5A">
        <w:rPr>
          <w:rFonts w:ascii="GHEA Grapalat" w:hAnsi="GHEA Grapalat" w:cs="Sylfaen"/>
          <w:i w:val="0"/>
          <w:szCs w:val="24"/>
          <w:lang w:val="ru-RU"/>
        </w:rPr>
        <w:t>ամակարգում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ավարտում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է</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ընթացակարգը</w:t>
      </w:r>
      <w:r w:rsidRPr="00DE1E5A">
        <w:rPr>
          <w:rFonts w:ascii="GHEA Grapalat" w:hAnsi="GHEA Grapalat" w:cs="Sylfaen"/>
          <w:i w:val="0"/>
          <w:szCs w:val="24"/>
          <w:lang w:val="af-ZA"/>
        </w:rPr>
        <w:t>:</w:t>
      </w:r>
    </w:p>
    <w:p w:rsidR="00C339E7" w:rsidRPr="00DE1E5A" w:rsidRDefault="00C339E7" w:rsidP="00C339E7">
      <w:pPr>
        <w:spacing w:after="0" w:line="240" w:lineRule="auto"/>
        <w:jc w:val="center"/>
        <w:rPr>
          <w:rFonts w:ascii="GHEA Grapalat" w:hAnsi="GHEA Grapalat"/>
          <w:b/>
          <w:iCs/>
          <w:sz w:val="20"/>
          <w:lang w:val="af-ZA"/>
        </w:rPr>
      </w:pPr>
    </w:p>
    <w:p w:rsidR="00C339E7" w:rsidRPr="00DE1E5A" w:rsidRDefault="00C339E7" w:rsidP="00C339E7">
      <w:pPr>
        <w:spacing w:after="0" w:line="240" w:lineRule="auto"/>
        <w:jc w:val="center"/>
        <w:rPr>
          <w:rFonts w:ascii="GHEA Grapalat" w:hAnsi="GHEA Grapalat" w:cs="Arial"/>
          <w:b/>
          <w:iCs/>
          <w:sz w:val="20"/>
          <w:lang w:val="af-ZA"/>
        </w:rPr>
      </w:pPr>
      <w:r w:rsidRPr="00DE1E5A">
        <w:rPr>
          <w:rFonts w:ascii="GHEA Grapalat" w:hAnsi="GHEA Grapalat"/>
          <w:b/>
          <w:iCs/>
          <w:sz w:val="20"/>
          <w:lang w:val="af-ZA"/>
        </w:rPr>
        <w:t xml:space="preserve">9. </w:t>
      </w:r>
      <w:r w:rsidRPr="00DE1E5A">
        <w:rPr>
          <w:rFonts w:ascii="GHEA Grapalat" w:hAnsi="GHEA Grapalat" w:cs="Sylfaen"/>
          <w:b/>
          <w:iCs/>
          <w:sz w:val="20"/>
          <w:lang w:val="af-ZA"/>
        </w:rPr>
        <w:t>ՊԱՅՄԱՆԱԳՐԻ</w:t>
      </w:r>
      <w:r w:rsidRPr="00DE1E5A">
        <w:rPr>
          <w:rFonts w:ascii="GHEA Grapalat" w:hAnsi="GHEA Grapalat" w:cs="Arial"/>
          <w:b/>
          <w:iCs/>
          <w:sz w:val="20"/>
          <w:lang w:val="af-ZA"/>
        </w:rPr>
        <w:t xml:space="preserve"> </w:t>
      </w:r>
      <w:r w:rsidRPr="00DE1E5A">
        <w:rPr>
          <w:rFonts w:ascii="GHEA Grapalat" w:hAnsi="GHEA Grapalat" w:cs="Sylfaen"/>
          <w:b/>
          <w:iCs/>
          <w:sz w:val="20"/>
          <w:lang w:val="af-ZA"/>
        </w:rPr>
        <w:t>ԱՊԱՀՈՎՈՒՄԸ</w:t>
      </w:r>
      <w:r w:rsidRPr="00DE1E5A">
        <w:rPr>
          <w:rFonts w:ascii="GHEA Grapalat" w:hAnsi="GHEA Grapalat" w:cs="Arial"/>
          <w:b/>
          <w:iCs/>
          <w:sz w:val="20"/>
          <w:lang w:val="af-ZA"/>
        </w:rPr>
        <w:t xml:space="preserve"> </w:t>
      </w:r>
    </w:p>
    <w:p w:rsidR="00C339E7" w:rsidRPr="00DE1E5A" w:rsidRDefault="00C339E7" w:rsidP="00C339E7">
      <w:pPr>
        <w:spacing w:after="0" w:line="240" w:lineRule="auto"/>
        <w:jc w:val="center"/>
        <w:rPr>
          <w:rFonts w:ascii="GHEA Grapalat" w:hAnsi="GHEA Grapalat"/>
          <w:b/>
          <w:iCs/>
          <w:sz w:val="16"/>
          <w:szCs w:val="16"/>
          <w:lang w:val="af-ZA"/>
        </w:rPr>
      </w:pPr>
    </w:p>
    <w:p w:rsidR="00C339E7" w:rsidRPr="00DE1E5A" w:rsidRDefault="00C339E7" w:rsidP="00C339E7">
      <w:pPr>
        <w:spacing w:after="0" w:line="240" w:lineRule="auto"/>
        <w:ind w:firstLine="567"/>
        <w:jc w:val="both"/>
        <w:rPr>
          <w:rFonts w:ascii="GHEA Grapalat" w:hAnsi="GHEA Grapalat" w:cs="Sylfaen"/>
          <w:sz w:val="20"/>
          <w:lang w:val="af-ZA"/>
        </w:rPr>
      </w:pPr>
      <w:r w:rsidRPr="00DE1E5A">
        <w:rPr>
          <w:rFonts w:ascii="GHEA Grapalat" w:hAnsi="GHEA Grapalat"/>
          <w:iCs/>
          <w:sz w:val="20"/>
          <w:lang w:val="af-ZA"/>
        </w:rPr>
        <w:t>9.</w:t>
      </w:r>
      <w:r w:rsidRPr="00DE1E5A">
        <w:rPr>
          <w:rFonts w:ascii="GHEA Grapalat" w:hAnsi="GHEA Grapalat" w:cs="Sylfaen"/>
          <w:sz w:val="20"/>
          <w:lang w:val="af-ZA"/>
        </w:rPr>
        <w:t xml:space="preserve">1 </w:t>
      </w:r>
      <w:r w:rsidRPr="00DE1E5A">
        <w:rPr>
          <w:rFonts w:ascii="GHEA Grapalat" w:hAnsi="GHEA Grapalat" w:cs="Sylfaen"/>
          <w:sz w:val="20"/>
          <w:lang w:val="ru-RU"/>
        </w:rPr>
        <w:t>Պայմանագրի</w:t>
      </w:r>
      <w:r w:rsidRPr="00DE1E5A">
        <w:rPr>
          <w:rFonts w:ascii="GHEA Grapalat" w:hAnsi="GHEA Grapalat" w:cs="Sylfaen"/>
          <w:sz w:val="20"/>
          <w:lang w:val="af-ZA"/>
        </w:rPr>
        <w:t xml:space="preserve"> </w:t>
      </w:r>
      <w:r w:rsidRPr="00DE1E5A">
        <w:rPr>
          <w:rFonts w:ascii="GHEA Grapalat" w:hAnsi="GHEA Grapalat" w:cs="Sylfaen"/>
          <w:sz w:val="20"/>
          <w:lang w:val="ru-RU"/>
        </w:rPr>
        <w:t>ապահովում</w:t>
      </w:r>
      <w:r w:rsidRPr="00DE1E5A">
        <w:rPr>
          <w:rFonts w:ascii="GHEA Grapalat" w:hAnsi="GHEA Grapalat" w:cs="Sylfaen"/>
          <w:sz w:val="20"/>
          <w:lang w:val="af-ZA"/>
        </w:rPr>
        <w:t xml:space="preserve"> </w:t>
      </w:r>
      <w:r w:rsidRPr="00DE1E5A">
        <w:rPr>
          <w:rFonts w:ascii="GHEA Grapalat" w:hAnsi="GHEA Grapalat" w:cs="Sylfaen"/>
          <w:sz w:val="20"/>
          <w:lang w:val="ru-RU"/>
        </w:rPr>
        <w:t>ներկայացնելու</w:t>
      </w:r>
      <w:r w:rsidRPr="00DE1E5A">
        <w:rPr>
          <w:rFonts w:ascii="GHEA Grapalat" w:hAnsi="GHEA Grapalat" w:cs="Sylfaen"/>
          <w:sz w:val="20"/>
          <w:lang w:val="af-ZA"/>
        </w:rPr>
        <w:t xml:space="preserve"> </w:t>
      </w:r>
      <w:r w:rsidRPr="00DE1E5A">
        <w:rPr>
          <w:rFonts w:ascii="GHEA Grapalat" w:hAnsi="GHEA Grapalat" w:cs="Sylfaen"/>
          <w:sz w:val="20"/>
          <w:lang w:val="ru-RU"/>
        </w:rPr>
        <w:t>պահանջի</w:t>
      </w:r>
      <w:r w:rsidRPr="00DE1E5A">
        <w:rPr>
          <w:rFonts w:ascii="GHEA Grapalat" w:hAnsi="GHEA Grapalat" w:cs="Sylfaen"/>
          <w:sz w:val="20"/>
          <w:lang w:val="af-ZA"/>
        </w:rPr>
        <w:t xml:space="preserve"> </w:t>
      </w:r>
      <w:r w:rsidRPr="00DE1E5A">
        <w:rPr>
          <w:rFonts w:ascii="GHEA Grapalat" w:hAnsi="GHEA Grapalat" w:cs="Sylfaen"/>
          <w:sz w:val="20"/>
          <w:lang w:val="ru-RU"/>
        </w:rPr>
        <w:t>հիման</w:t>
      </w:r>
      <w:r w:rsidRPr="00DE1E5A">
        <w:rPr>
          <w:rFonts w:ascii="GHEA Grapalat" w:hAnsi="GHEA Grapalat" w:cs="Sylfaen"/>
          <w:sz w:val="20"/>
          <w:lang w:val="af-ZA"/>
        </w:rPr>
        <w:t xml:space="preserve"> </w:t>
      </w:r>
      <w:r w:rsidRPr="00DE1E5A">
        <w:rPr>
          <w:rFonts w:ascii="GHEA Grapalat" w:hAnsi="GHEA Grapalat" w:cs="Sylfaen"/>
          <w:sz w:val="20"/>
          <w:lang w:val="ru-RU"/>
        </w:rPr>
        <w:t>վրա</w:t>
      </w:r>
      <w:r w:rsidRPr="00DE1E5A">
        <w:rPr>
          <w:rFonts w:ascii="GHEA Grapalat" w:hAnsi="GHEA Grapalat" w:cs="Sylfaen"/>
          <w:sz w:val="20"/>
          <w:lang w:val="af-ZA"/>
        </w:rPr>
        <w:t xml:space="preserve">, </w:t>
      </w:r>
      <w:r w:rsidRPr="00DE1E5A">
        <w:rPr>
          <w:rFonts w:ascii="GHEA Grapalat" w:hAnsi="GHEA Grapalat" w:cs="Sylfaen"/>
          <w:sz w:val="20"/>
          <w:lang w:val="ru-RU"/>
        </w:rPr>
        <w:t>այն</w:t>
      </w:r>
      <w:r w:rsidRPr="00DE1E5A">
        <w:rPr>
          <w:rFonts w:ascii="GHEA Grapalat" w:hAnsi="GHEA Grapalat" w:cs="Sylfaen"/>
          <w:sz w:val="20"/>
          <w:lang w:val="af-ZA"/>
        </w:rPr>
        <w:t xml:space="preserve"> </w:t>
      </w:r>
      <w:r w:rsidRPr="00DE1E5A">
        <w:rPr>
          <w:rFonts w:ascii="GHEA Grapalat" w:hAnsi="GHEA Grapalat" w:cs="Sylfaen"/>
          <w:sz w:val="20"/>
          <w:lang w:val="ru-RU"/>
        </w:rPr>
        <w:t>ստանալու</w:t>
      </w:r>
      <w:r w:rsidRPr="00DE1E5A">
        <w:rPr>
          <w:rFonts w:ascii="GHEA Grapalat" w:hAnsi="GHEA Grapalat" w:cs="Sylfaen"/>
          <w:sz w:val="20"/>
          <w:lang w:val="af-ZA"/>
        </w:rPr>
        <w:t xml:space="preserve"> </w:t>
      </w:r>
      <w:r w:rsidRPr="00DE1E5A">
        <w:rPr>
          <w:rFonts w:ascii="GHEA Grapalat" w:hAnsi="GHEA Grapalat" w:cs="Sylfaen"/>
          <w:sz w:val="20"/>
          <w:lang w:val="ru-RU"/>
        </w:rPr>
        <w:t>օրվանից</w:t>
      </w:r>
      <w:r w:rsidRPr="00DE1E5A">
        <w:rPr>
          <w:rFonts w:ascii="GHEA Grapalat" w:hAnsi="GHEA Grapalat" w:cs="Sylfaen"/>
          <w:sz w:val="20"/>
          <w:lang w:val="af-ZA"/>
        </w:rPr>
        <w:t xml:space="preserve"> 10 աշխատանքային </w:t>
      </w:r>
      <w:r w:rsidRPr="00DE1E5A">
        <w:rPr>
          <w:rFonts w:ascii="GHEA Grapalat" w:hAnsi="GHEA Grapalat" w:cs="Sylfaen"/>
          <w:sz w:val="20"/>
          <w:lang w:val="ru-RU"/>
        </w:rPr>
        <w:t>օրվա</w:t>
      </w:r>
      <w:r w:rsidRPr="00DE1E5A">
        <w:rPr>
          <w:rFonts w:ascii="GHEA Grapalat" w:hAnsi="GHEA Grapalat" w:cs="Sylfaen"/>
          <w:sz w:val="20"/>
          <w:lang w:val="af-ZA"/>
        </w:rPr>
        <w:t xml:space="preserve"> </w:t>
      </w:r>
      <w:r w:rsidRPr="00DE1E5A">
        <w:rPr>
          <w:rFonts w:ascii="GHEA Grapalat" w:hAnsi="GHEA Grapalat" w:cs="Sylfaen"/>
          <w:sz w:val="20"/>
          <w:lang w:val="ru-RU"/>
        </w:rPr>
        <w:t>ընթացքում</w:t>
      </w:r>
      <w:r w:rsidRPr="00DE1E5A">
        <w:rPr>
          <w:rFonts w:ascii="GHEA Grapalat" w:hAnsi="GHEA Grapalat" w:cs="Sylfaen"/>
          <w:sz w:val="20"/>
          <w:lang w:val="af-ZA"/>
        </w:rPr>
        <w:t xml:space="preserve">, </w:t>
      </w:r>
      <w:r w:rsidRPr="00DE1E5A">
        <w:rPr>
          <w:rFonts w:ascii="GHEA Grapalat" w:hAnsi="GHEA Grapalat" w:cs="Sylfaen"/>
          <w:sz w:val="20"/>
          <w:lang w:val="ru-RU"/>
        </w:rPr>
        <w:t>ընտրված</w:t>
      </w:r>
      <w:r w:rsidRPr="00DE1E5A">
        <w:rPr>
          <w:rFonts w:ascii="GHEA Grapalat" w:hAnsi="GHEA Grapalat" w:cs="Sylfaen"/>
          <w:sz w:val="20"/>
          <w:lang w:val="af-ZA"/>
        </w:rPr>
        <w:t xml:space="preserve"> </w:t>
      </w:r>
      <w:r w:rsidRPr="00DE1E5A">
        <w:rPr>
          <w:rFonts w:ascii="GHEA Grapalat" w:hAnsi="GHEA Grapalat" w:cs="Sylfaen"/>
          <w:sz w:val="20"/>
          <w:lang w:val="ru-RU"/>
        </w:rPr>
        <w:t>մասնակիցը</w:t>
      </w:r>
      <w:r w:rsidRPr="00DE1E5A">
        <w:rPr>
          <w:rFonts w:ascii="GHEA Grapalat" w:hAnsi="GHEA Grapalat" w:cs="Sylfaen"/>
          <w:sz w:val="20"/>
          <w:lang w:val="af-ZA"/>
        </w:rPr>
        <w:t xml:space="preserve"> </w:t>
      </w:r>
      <w:r w:rsidRPr="00DE1E5A">
        <w:rPr>
          <w:rFonts w:ascii="GHEA Grapalat" w:hAnsi="GHEA Grapalat" w:cs="Sylfaen"/>
          <w:sz w:val="20"/>
          <w:lang w:val="ru-RU"/>
        </w:rPr>
        <w:t>պարտավոր</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ներկայացնել</w:t>
      </w:r>
      <w:r w:rsidRPr="00DE1E5A">
        <w:rPr>
          <w:rFonts w:ascii="GHEA Grapalat" w:hAnsi="GHEA Grapalat" w:cs="Sylfaen"/>
          <w:sz w:val="20"/>
          <w:lang w:val="af-ZA"/>
        </w:rPr>
        <w:t xml:space="preserve"> </w:t>
      </w:r>
      <w:r w:rsidRPr="00DE1E5A">
        <w:rPr>
          <w:rFonts w:ascii="GHEA Grapalat" w:hAnsi="GHEA Grapalat" w:cs="Sylfaen"/>
          <w:sz w:val="20"/>
          <w:lang w:val="ru-RU"/>
        </w:rPr>
        <w:t>պայմանագրի</w:t>
      </w:r>
      <w:r w:rsidRPr="00DE1E5A">
        <w:rPr>
          <w:rFonts w:ascii="GHEA Grapalat" w:hAnsi="GHEA Grapalat" w:cs="Sylfaen"/>
          <w:sz w:val="20"/>
          <w:lang w:val="af-ZA"/>
        </w:rPr>
        <w:t xml:space="preserve"> </w:t>
      </w:r>
      <w:r w:rsidRPr="00DE1E5A">
        <w:rPr>
          <w:rFonts w:ascii="GHEA Grapalat" w:hAnsi="GHEA Grapalat" w:cs="Sylfaen"/>
          <w:sz w:val="20"/>
          <w:lang w:val="ru-RU"/>
        </w:rPr>
        <w:t>ապահովում։</w:t>
      </w:r>
      <w:r w:rsidRPr="00DE1E5A">
        <w:rPr>
          <w:rFonts w:ascii="GHEA Grapalat" w:hAnsi="GHEA Grapalat" w:cs="Sylfaen"/>
          <w:sz w:val="20"/>
          <w:lang w:val="af-ZA"/>
        </w:rPr>
        <w:t xml:space="preserve"> </w:t>
      </w:r>
      <w:r w:rsidRPr="00DE1E5A">
        <w:rPr>
          <w:rFonts w:ascii="GHEA Grapalat" w:hAnsi="GHEA Grapalat" w:cs="Sylfaen"/>
          <w:sz w:val="20"/>
          <w:lang w:val="ru-RU"/>
        </w:rPr>
        <w:t>Ընտրված</w:t>
      </w:r>
      <w:r w:rsidRPr="00DE1E5A">
        <w:rPr>
          <w:rFonts w:ascii="GHEA Grapalat" w:hAnsi="GHEA Grapalat" w:cs="Sylfaen"/>
          <w:sz w:val="20"/>
          <w:lang w:val="af-ZA"/>
        </w:rPr>
        <w:t xml:space="preserve"> </w:t>
      </w:r>
      <w:r w:rsidRPr="00DE1E5A">
        <w:rPr>
          <w:rFonts w:ascii="GHEA Grapalat" w:hAnsi="GHEA Grapalat" w:cs="Sylfaen"/>
          <w:sz w:val="20"/>
          <w:lang w:val="ru-RU"/>
        </w:rPr>
        <w:t>մասնակցի</w:t>
      </w:r>
      <w:r w:rsidRPr="00DE1E5A">
        <w:rPr>
          <w:rFonts w:ascii="GHEA Grapalat" w:hAnsi="GHEA Grapalat" w:cs="Sylfaen"/>
          <w:sz w:val="20"/>
          <w:lang w:val="af-ZA"/>
        </w:rPr>
        <w:t xml:space="preserve"> </w:t>
      </w:r>
      <w:r w:rsidRPr="00DE1E5A">
        <w:rPr>
          <w:rFonts w:ascii="GHEA Grapalat" w:hAnsi="GHEA Grapalat" w:cs="Sylfaen"/>
          <w:sz w:val="20"/>
          <w:lang w:val="ru-RU"/>
        </w:rPr>
        <w:t>հետ</w:t>
      </w:r>
      <w:r w:rsidRPr="00DE1E5A">
        <w:rPr>
          <w:rFonts w:ascii="GHEA Grapalat" w:hAnsi="GHEA Grapalat" w:cs="Sylfaen"/>
          <w:sz w:val="20"/>
          <w:lang w:val="af-ZA"/>
        </w:rPr>
        <w:t xml:space="preserve"> </w:t>
      </w:r>
      <w:r w:rsidRPr="00DE1E5A">
        <w:rPr>
          <w:rFonts w:ascii="GHEA Grapalat" w:hAnsi="GHEA Grapalat" w:cs="Sylfaen"/>
          <w:sz w:val="20"/>
          <w:lang w:val="ru-RU"/>
        </w:rPr>
        <w:t>պայմանագիր</w:t>
      </w:r>
      <w:r w:rsidRPr="00DE1E5A">
        <w:rPr>
          <w:rFonts w:ascii="GHEA Grapalat" w:hAnsi="GHEA Grapalat" w:cs="Sylfaen"/>
          <w:sz w:val="20"/>
          <w:lang w:val="af-ZA"/>
        </w:rPr>
        <w:t xml:space="preserve"> </w:t>
      </w:r>
      <w:r w:rsidRPr="00DE1E5A">
        <w:rPr>
          <w:rFonts w:ascii="GHEA Grapalat" w:hAnsi="GHEA Grapalat" w:cs="Sylfaen"/>
          <w:sz w:val="20"/>
          <w:lang w:val="ru-RU"/>
        </w:rPr>
        <w:t>կնքվում</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եթե</w:t>
      </w:r>
      <w:r w:rsidRPr="00DE1E5A">
        <w:rPr>
          <w:rFonts w:ascii="GHEA Grapalat" w:hAnsi="GHEA Grapalat" w:cs="Sylfaen"/>
          <w:sz w:val="20"/>
          <w:lang w:val="af-ZA"/>
        </w:rPr>
        <w:t xml:space="preserve"> </w:t>
      </w:r>
      <w:r w:rsidRPr="00DE1E5A">
        <w:rPr>
          <w:rFonts w:ascii="GHEA Grapalat" w:hAnsi="GHEA Grapalat" w:cs="Sylfaen"/>
          <w:sz w:val="20"/>
          <w:lang w:val="ru-RU"/>
        </w:rPr>
        <w:t>վերջինս</w:t>
      </w:r>
      <w:r w:rsidRPr="00DE1E5A">
        <w:rPr>
          <w:rFonts w:ascii="GHEA Grapalat" w:hAnsi="GHEA Grapalat" w:cs="Sylfaen"/>
          <w:sz w:val="20"/>
          <w:lang w:val="af-ZA"/>
        </w:rPr>
        <w:t xml:space="preserve"> </w:t>
      </w:r>
      <w:r w:rsidRPr="00DE1E5A">
        <w:rPr>
          <w:rFonts w:ascii="GHEA Grapalat" w:hAnsi="GHEA Grapalat" w:cs="Sylfaen"/>
          <w:sz w:val="20"/>
          <w:lang w:val="ru-RU"/>
        </w:rPr>
        <w:t>ներկայացնում</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պայմանագրի</w:t>
      </w:r>
      <w:r w:rsidRPr="00DE1E5A">
        <w:rPr>
          <w:rFonts w:ascii="GHEA Grapalat" w:hAnsi="GHEA Grapalat" w:cs="Sylfaen"/>
          <w:sz w:val="20"/>
          <w:lang w:val="af-ZA"/>
        </w:rPr>
        <w:t xml:space="preserve"> </w:t>
      </w:r>
      <w:r w:rsidRPr="00DE1E5A">
        <w:rPr>
          <w:rFonts w:ascii="GHEA Grapalat" w:hAnsi="GHEA Grapalat" w:cs="Sylfaen"/>
          <w:sz w:val="20"/>
          <w:lang w:val="ru-RU"/>
        </w:rPr>
        <w:t>ապահովում։</w:t>
      </w:r>
    </w:p>
    <w:p w:rsidR="00C339E7" w:rsidRPr="00DE1E5A" w:rsidRDefault="00C339E7" w:rsidP="00C339E7">
      <w:pPr>
        <w:spacing w:after="0" w:line="240" w:lineRule="auto"/>
        <w:ind w:firstLine="567"/>
        <w:jc w:val="both"/>
        <w:rPr>
          <w:rFonts w:ascii="GHEA Grapalat" w:hAnsi="GHEA Grapalat" w:cs="Sylfaen"/>
          <w:sz w:val="20"/>
          <w:szCs w:val="20"/>
          <w:lang w:val="hy-AM"/>
        </w:rPr>
      </w:pPr>
      <w:r w:rsidRPr="00DE1E5A">
        <w:rPr>
          <w:rFonts w:ascii="GHEA Grapalat" w:hAnsi="GHEA Grapalat" w:cs="Sylfaen"/>
          <w:sz w:val="20"/>
          <w:lang w:val="af-ZA"/>
        </w:rPr>
        <w:lastRenderedPageBreak/>
        <w:t xml:space="preserve">9.2 </w:t>
      </w:r>
      <w:r w:rsidRPr="00DE1E5A">
        <w:rPr>
          <w:rFonts w:ascii="GHEA Grapalat" w:hAnsi="GHEA Grapalat" w:cs="Sylfaen"/>
          <w:sz w:val="20"/>
          <w:lang w:val="ru-RU"/>
        </w:rPr>
        <w:t>Պայմանագրի</w:t>
      </w:r>
      <w:r w:rsidRPr="00DE1E5A">
        <w:rPr>
          <w:rFonts w:ascii="GHEA Grapalat" w:hAnsi="GHEA Grapalat" w:cs="Sylfaen"/>
          <w:sz w:val="20"/>
          <w:lang w:val="af-ZA"/>
        </w:rPr>
        <w:t xml:space="preserve"> </w:t>
      </w:r>
      <w:r w:rsidRPr="00DE1E5A">
        <w:rPr>
          <w:rFonts w:ascii="GHEA Grapalat" w:hAnsi="GHEA Grapalat" w:cs="Sylfaen"/>
          <w:sz w:val="20"/>
          <w:lang w:val="ru-RU"/>
        </w:rPr>
        <w:t>ապահովման</w:t>
      </w:r>
      <w:r w:rsidRPr="00DE1E5A">
        <w:rPr>
          <w:rFonts w:ascii="GHEA Grapalat" w:hAnsi="GHEA Grapalat" w:cs="Sylfaen"/>
          <w:sz w:val="20"/>
          <w:lang w:val="af-ZA"/>
        </w:rPr>
        <w:t xml:space="preserve"> </w:t>
      </w:r>
      <w:r w:rsidRPr="00DE1E5A">
        <w:rPr>
          <w:rFonts w:ascii="GHEA Grapalat" w:hAnsi="GHEA Grapalat" w:cs="Sylfaen"/>
          <w:sz w:val="20"/>
          <w:lang w:val="ru-RU"/>
        </w:rPr>
        <w:t>չափը</w:t>
      </w:r>
      <w:r w:rsidRPr="00DE1E5A">
        <w:rPr>
          <w:rFonts w:ascii="GHEA Grapalat" w:hAnsi="GHEA Grapalat" w:cs="Sylfaen"/>
          <w:sz w:val="20"/>
          <w:lang w:val="af-ZA"/>
        </w:rPr>
        <w:t xml:space="preserve"> </w:t>
      </w:r>
      <w:r w:rsidRPr="00DE1E5A">
        <w:rPr>
          <w:rFonts w:ascii="GHEA Grapalat" w:hAnsi="GHEA Grapalat" w:cs="Sylfaen"/>
          <w:sz w:val="20"/>
          <w:lang w:val="ru-RU"/>
        </w:rPr>
        <w:t>կազմում</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պայմանագրի</w:t>
      </w:r>
      <w:r w:rsidRPr="00DE1E5A">
        <w:rPr>
          <w:rFonts w:ascii="GHEA Grapalat" w:hAnsi="GHEA Grapalat" w:cs="Sylfaen"/>
          <w:sz w:val="20"/>
          <w:lang w:val="af-ZA"/>
        </w:rPr>
        <w:t xml:space="preserve"> </w:t>
      </w:r>
      <w:r w:rsidRPr="00DE1E5A">
        <w:rPr>
          <w:rFonts w:ascii="GHEA Grapalat" w:hAnsi="GHEA Grapalat" w:cs="Sylfaen"/>
          <w:sz w:val="20"/>
          <w:lang w:val="ru-RU"/>
        </w:rPr>
        <w:t>գնի</w:t>
      </w:r>
      <w:r w:rsidRPr="00DE1E5A">
        <w:rPr>
          <w:rFonts w:ascii="GHEA Grapalat" w:hAnsi="GHEA Grapalat" w:cs="Sylfaen"/>
          <w:sz w:val="20"/>
          <w:lang w:val="af-ZA"/>
        </w:rPr>
        <w:t xml:space="preserve"> 10  </w:t>
      </w:r>
      <w:r w:rsidRPr="00DE1E5A">
        <w:rPr>
          <w:rFonts w:ascii="GHEA Grapalat" w:hAnsi="GHEA Grapalat" w:cs="Sylfaen"/>
          <w:sz w:val="20"/>
          <w:lang w:val="ru-RU"/>
        </w:rPr>
        <w:t>տոկոսը։</w:t>
      </w:r>
      <w:r w:rsidRPr="00DE1E5A">
        <w:rPr>
          <w:rFonts w:ascii="GHEA Grapalat" w:hAnsi="GHEA Grapalat" w:cs="Sylfaen"/>
          <w:sz w:val="20"/>
          <w:lang w:val="hy-AM"/>
        </w:rPr>
        <w:t xml:space="preserve"> Պայմանագրի ապահովումը պետք է վավեր լինի առնվազն մինչև կնքվելիք պայմանագրով սահմանվող պարտավորությունների ողջ ծավալով կատարման վերջին օրվան հաջորդող 10-րդ աշխատանքային օրը ներառյալ:</w:t>
      </w:r>
      <w:r w:rsidRPr="00DE1E5A">
        <w:rPr>
          <w:rFonts w:ascii="GHEA Grapalat" w:hAnsi="GHEA Grapalat"/>
          <w:sz w:val="20"/>
          <w:szCs w:val="20"/>
          <w:lang w:val="hy-AM"/>
        </w:rPr>
        <w:t xml:space="preserve"> 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C339E7" w:rsidRPr="00DE1E5A" w:rsidRDefault="00C339E7" w:rsidP="00C339E7">
      <w:pPr>
        <w:spacing w:after="0" w:line="240" w:lineRule="auto"/>
        <w:ind w:firstLine="567"/>
        <w:jc w:val="both"/>
        <w:rPr>
          <w:rFonts w:ascii="GHEA Grapalat" w:hAnsi="GHEA Grapalat" w:cs="Sylfaen"/>
          <w:sz w:val="20"/>
          <w:szCs w:val="20"/>
          <w:lang w:val="hy-AM"/>
        </w:rPr>
      </w:pPr>
      <w:r w:rsidRPr="00DE1E5A">
        <w:rPr>
          <w:rFonts w:ascii="GHEA Grapalat" w:hAnsi="GHEA Grapalat" w:cs="Sylfaen"/>
          <w:sz w:val="20"/>
          <w:lang w:val="hy-AM"/>
        </w:rPr>
        <w:t xml:space="preserve">Ընդ որում պայմանագրի ապահովումը ներկայացվում է ընտրված մասնակցի կողմից միակողմանի հաստատված հայտարարության` տուժանքի  կամ կանխիկ փողի ձևով:  Կանխիկ փողի ձևով ներկայացված պայմանագրի ապահովումը </w:t>
      </w:r>
      <w:r w:rsidRPr="00DE1E5A">
        <w:rPr>
          <w:rFonts w:ascii="GHEA Grapalat" w:hAnsi="GHEA Grapalat"/>
          <w:sz w:val="20"/>
          <w:szCs w:val="20"/>
          <w:lang w:val="hy-AM"/>
        </w:rPr>
        <w:t xml:space="preserve">պետք է փոխանցվի Կենտրոնական գանձապետարանում լիազորված մարմնի անվամբ բացված </w:t>
      </w:r>
      <w:r w:rsidRPr="00DE1E5A">
        <w:rPr>
          <w:rFonts w:ascii="GHEA Grapalat" w:hAnsi="GHEA Grapalat"/>
          <w:lang w:val="hy-AM"/>
        </w:rPr>
        <w:t>«</w:t>
      </w:r>
      <w:r w:rsidRPr="00DE1E5A">
        <w:rPr>
          <w:rFonts w:ascii="GHEA Grapalat" w:hAnsi="GHEA Grapalat"/>
          <w:sz w:val="20"/>
          <w:szCs w:val="20"/>
          <w:lang w:val="hy-AM"/>
        </w:rPr>
        <w:t>900008000474</w:t>
      </w:r>
      <w:r w:rsidRPr="00DE1E5A">
        <w:rPr>
          <w:rFonts w:ascii="GHEA Grapalat" w:hAnsi="GHEA Grapalat"/>
          <w:lang w:val="hy-AM"/>
        </w:rPr>
        <w:t>»</w:t>
      </w:r>
      <w:r w:rsidRPr="00DE1E5A">
        <w:rPr>
          <w:rFonts w:ascii="GHEA Grapalat" w:hAnsi="GHEA Grapalat"/>
          <w:sz w:val="20"/>
          <w:szCs w:val="20"/>
          <w:lang w:val="hy-AM"/>
        </w:rPr>
        <w:t xml:space="preserve"> գանձապետական հաշվին: Պայմանագրի ապահովումը մ</w:t>
      </w:r>
      <w:r w:rsidRPr="00DE1E5A">
        <w:rPr>
          <w:rFonts w:ascii="GHEA Grapalat" w:hAnsi="GHEA Grapalat" w:cs="Sylfaen"/>
          <w:sz w:val="20"/>
          <w:lang w:val="hy-AM"/>
        </w:rPr>
        <w:t xml:space="preserve">իակողմանի հաստատված հայտարարության` տուժանքի ձևով ներկայացվելու դեպքում այն ներկայացվում է հավելված N </w:t>
      </w:r>
      <w:r w:rsidRPr="00C479A8">
        <w:rPr>
          <w:rFonts w:ascii="GHEA Grapalat" w:hAnsi="GHEA Grapalat" w:cs="Sylfaen"/>
          <w:sz w:val="20"/>
          <w:lang w:val="hy-AM"/>
        </w:rPr>
        <w:t>7</w:t>
      </w:r>
      <w:r w:rsidRPr="00DE1E5A">
        <w:rPr>
          <w:rFonts w:ascii="GHEA Grapalat" w:hAnsi="GHEA Grapalat" w:cs="Sylfaen"/>
          <w:sz w:val="20"/>
          <w:lang w:val="hy-AM"/>
        </w:rPr>
        <w:t>-ով սահմանված ձևին համապատասխան:</w:t>
      </w:r>
    </w:p>
    <w:p w:rsidR="00C339E7" w:rsidRPr="00DE1E5A" w:rsidRDefault="00C339E7" w:rsidP="00C339E7">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af-ZA"/>
        </w:rPr>
        <w:t xml:space="preserve">9.3 </w:t>
      </w:r>
      <w:r w:rsidRPr="00DE1E5A">
        <w:rPr>
          <w:rFonts w:ascii="GHEA Grapalat" w:hAnsi="GHEA Grapalat" w:cs="Sylfaen"/>
          <w:sz w:val="20"/>
          <w:lang w:val="hy-AM"/>
        </w:rPr>
        <w:t>Պայմանագրով</w:t>
      </w:r>
      <w:r w:rsidRPr="00DE1E5A">
        <w:rPr>
          <w:rFonts w:ascii="GHEA Grapalat" w:hAnsi="GHEA Grapalat" w:cs="Sylfaen"/>
          <w:sz w:val="20"/>
          <w:lang w:val="af-ZA"/>
        </w:rPr>
        <w:t xml:space="preserve"> պ</w:t>
      </w:r>
      <w:r w:rsidRPr="00DE1E5A">
        <w:rPr>
          <w:rFonts w:ascii="GHEA Grapalat" w:hAnsi="GHEA Grapalat" w:cs="Sylfaen"/>
          <w:sz w:val="20"/>
          <w:lang w:val="hy-AM"/>
        </w:rPr>
        <w:t>ատվիրատուի</w:t>
      </w:r>
      <w:r w:rsidRPr="00DE1E5A">
        <w:rPr>
          <w:rFonts w:ascii="GHEA Grapalat" w:hAnsi="GHEA Grapalat" w:cs="Sylfaen"/>
          <w:sz w:val="20"/>
          <w:lang w:val="af-ZA"/>
        </w:rPr>
        <w:t xml:space="preserve"> </w:t>
      </w:r>
      <w:r w:rsidRPr="00DE1E5A">
        <w:rPr>
          <w:rFonts w:ascii="GHEA Grapalat" w:hAnsi="GHEA Grapalat" w:cs="Sylfaen"/>
          <w:sz w:val="20"/>
          <w:lang w:val="hy-AM"/>
        </w:rPr>
        <w:t>կողմից</w:t>
      </w:r>
      <w:r w:rsidRPr="00DE1E5A">
        <w:rPr>
          <w:rFonts w:ascii="GHEA Grapalat" w:hAnsi="GHEA Grapalat" w:cs="Sylfaen"/>
          <w:sz w:val="20"/>
          <w:lang w:val="af-ZA"/>
        </w:rPr>
        <w:t xml:space="preserve"> </w:t>
      </w:r>
      <w:r w:rsidRPr="00DE1E5A">
        <w:rPr>
          <w:rFonts w:ascii="GHEA Grapalat" w:hAnsi="GHEA Grapalat" w:cs="Sylfaen"/>
          <w:sz w:val="20"/>
          <w:lang w:val="hy-AM"/>
        </w:rPr>
        <w:t>կանխավճար</w:t>
      </w:r>
      <w:r w:rsidRPr="00DE1E5A">
        <w:rPr>
          <w:rFonts w:ascii="GHEA Grapalat" w:hAnsi="GHEA Grapalat" w:cs="Sylfaen"/>
          <w:sz w:val="20"/>
          <w:lang w:val="af-ZA"/>
        </w:rPr>
        <w:t xml:space="preserve"> </w:t>
      </w:r>
      <w:r w:rsidRPr="00DE1E5A">
        <w:rPr>
          <w:rFonts w:ascii="GHEA Grapalat" w:hAnsi="GHEA Grapalat" w:cs="Sylfaen"/>
          <w:sz w:val="20"/>
          <w:lang w:val="hy-AM"/>
        </w:rPr>
        <w:t>հատկացվելու</w:t>
      </w:r>
      <w:r w:rsidRPr="00DE1E5A">
        <w:rPr>
          <w:rFonts w:ascii="GHEA Grapalat" w:hAnsi="GHEA Grapalat" w:cs="Sylfaen"/>
          <w:sz w:val="20"/>
          <w:lang w:val="af-ZA"/>
        </w:rPr>
        <w:t xml:space="preserve"> </w:t>
      </w:r>
      <w:r w:rsidRPr="00DE1E5A">
        <w:rPr>
          <w:rFonts w:ascii="GHEA Grapalat" w:hAnsi="GHEA Grapalat" w:cs="Sylfaen"/>
          <w:sz w:val="20"/>
          <w:lang w:val="hy-AM"/>
        </w:rPr>
        <w:t>պայման</w:t>
      </w:r>
      <w:r w:rsidRPr="00DE1E5A">
        <w:rPr>
          <w:rFonts w:ascii="GHEA Grapalat" w:hAnsi="GHEA Grapalat" w:cs="Sylfaen"/>
          <w:sz w:val="20"/>
          <w:lang w:val="af-ZA"/>
        </w:rPr>
        <w:t xml:space="preserve"> </w:t>
      </w:r>
      <w:r w:rsidRPr="00DE1E5A">
        <w:rPr>
          <w:rFonts w:ascii="GHEA Grapalat" w:hAnsi="GHEA Grapalat" w:cs="Sylfaen"/>
          <w:sz w:val="20"/>
          <w:lang w:val="hy-AM"/>
        </w:rPr>
        <w:t>նախատեսվելու</w:t>
      </w:r>
      <w:r w:rsidRPr="00DE1E5A">
        <w:rPr>
          <w:rFonts w:ascii="GHEA Grapalat" w:hAnsi="GHEA Grapalat" w:cs="Sylfaen"/>
          <w:sz w:val="20"/>
          <w:lang w:val="af-ZA"/>
        </w:rPr>
        <w:t xml:space="preserve"> </w:t>
      </w:r>
      <w:r w:rsidRPr="00DE1E5A">
        <w:rPr>
          <w:rFonts w:ascii="GHEA Grapalat" w:hAnsi="GHEA Grapalat" w:cs="Sylfaen"/>
          <w:sz w:val="20"/>
          <w:lang w:val="hy-AM"/>
        </w:rPr>
        <w:t>դեպքում</w:t>
      </w:r>
      <w:r w:rsidRPr="00DE1E5A">
        <w:rPr>
          <w:rFonts w:ascii="GHEA Grapalat" w:hAnsi="GHEA Grapalat" w:cs="Sylfaen"/>
          <w:sz w:val="20"/>
          <w:lang w:val="af-ZA"/>
        </w:rPr>
        <w:t xml:space="preserve"> </w:t>
      </w:r>
      <w:r w:rsidRPr="00DE1E5A">
        <w:rPr>
          <w:rFonts w:ascii="GHEA Grapalat" w:hAnsi="GHEA Grapalat" w:cs="Sylfaen"/>
          <w:sz w:val="20"/>
          <w:lang w:val="hy-AM"/>
        </w:rPr>
        <w:t>ընտրված</w:t>
      </w:r>
      <w:r w:rsidRPr="00DE1E5A">
        <w:rPr>
          <w:rFonts w:ascii="GHEA Grapalat" w:hAnsi="GHEA Grapalat" w:cs="Sylfaen"/>
          <w:sz w:val="20"/>
          <w:lang w:val="af-ZA"/>
        </w:rPr>
        <w:t xml:space="preserve"> </w:t>
      </w:r>
      <w:r w:rsidRPr="00DE1E5A">
        <w:rPr>
          <w:rFonts w:ascii="GHEA Grapalat" w:hAnsi="GHEA Grapalat" w:cs="Sylfaen"/>
          <w:sz w:val="20"/>
          <w:lang w:val="hy-AM"/>
        </w:rPr>
        <w:t>մասնակիցը</w:t>
      </w:r>
      <w:r w:rsidRPr="00DE1E5A">
        <w:rPr>
          <w:rFonts w:ascii="GHEA Grapalat" w:hAnsi="GHEA Grapalat" w:cs="Sylfaen"/>
          <w:sz w:val="20"/>
          <w:lang w:val="af-ZA"/>
        </w:rPr>
        <w:t xml:space="preserve"> պ</w:t>
      </w:r>
      <w:r w:rsidRPr="00DE1E5A">
        <w:rPr>
          <w:rFonts w:ascii="GHEA Grapalat" w:hAnsi="GHEA Grapalat" w:cs="Sylfaen"/>
          <w:sz w:val="20"/>
          <w:lang w:val="hy-AM"/>
        </w:rPr>
        <w:t>ատվիրատուին</w:t>
      </w:r>
      <w:r w:rsidRPr="00DE1E5A">
        <w:rPr>
          <w:rFonts w:ascii="GHEA Grapalat" w:hAnsi="GHEA Grapalat" w:cs="Sylfaen"/>
          <w:sz w:val="20"/>
          <w:lang w:val="af-ZA"/>
        </w:rPr>
        <w:t xml:space="preserve"> </w:t>
      </w:r>
      <w:r w:rsidRPr="00DE1E5A">
        <w:rPr>
          <w:rFonts w:ascii="GHEA Grapalat" w:hAnsi="GHEA Grapalat" w:cs="Sylfaen"/>
          <w:sz w:val="20"/>
          <w:lang w:val="hy-AM"/>
        </w:rPr>
        <w:t>է</w:t>
      </w:r>
      <w:r w:rsidRPr="00DE1E5A">
        <w:rPr>
          <w:rFonts w:ascii="GHEA Grapalat" w:hAnsi="GHEA Grapalat" w:cs="Sylfaen"/>
          <w:sz w:val="20"/>
          <w:lang w:val="af-ZA"/>
        </w:rPr>
        <w:t xml:space="preserve"> </w:t>
      </w:r>
      <w:r w:rsidRPr="00DE1E5A">
        <w:rPr>
          <w:rFonts w:ascii="GHEA Grapalat" w:hAnsi="GHEA Grapalat" w:cs="Sylfaen"/>
          <w:sz w:val="20"/>
          <w:lang w:val="hy-AM"/>
        </w:rPr>
        <w:t>ներկայացնում</w:t>
      </w:r>
      <w:r w:rsidRPr="00DE1E5A">
        <w:rPr>
          <w:rFonts w:ascii="GHEA Grapalat" w:hAnsi="GHEA Grapalat" w:cs="Sylfaen"/>
          <w:sz w:val="20"/>
          <w:lang w:val="af-ZA"/>
        </w:rPr>
        <w:t xml:space="preserve"> նաև </w:t>
      </w:r>
      <w:r w:rsidRPr="00DE1E5A">
        <w:rPr>
          <w:rFonts w:ascii="GHEA Grapalat" w:hAnsi="GHEA Grapalat" w:cs="Sylfaen"/>
          <w:sz w:val="20"/>
          <w:lang w:val="hy-AM"/>
        </w:rPr>
        <w:t>կանխավճարի</w:t>
      </w:r>
      <w:r w:rsidRPr="00DE1E5A">
        <w:rPr>
          <w:rFonts w:ascii="GHEA Grapalat" w:hAnsi="GHEA Grapalat" w:cs="Sylfaen"/>
          <w:sz w:val="20"/>
          <w:lang w:val="af-ZA"/>
        </w:rPr>
        <w:t xml:space="preserve"> </w:t>
      </w:r>
      <w:r w:rsidRPr="00DE1E5A">
        <w:rPr>
          <w:rFonts w:ascii="GHEA Grapalat" w:hAnsi="GHEA Grapalat" w:cs="Sylfaen"/>
          <w:sz w:val="20"/>
          <w:lang w:val="hy-AM"/>
        </w:rPr>
        <w:t>ապահովում</w:t>
      </w:r>
      <w:r w:rsidRPr="00DE1E5A">
        <w:rPr>
          <w:rFonts w:ascii="GHEA Grapalat" w:hAnsi="GHEA Grapalat" w:cs="Sylfaen"/>
          <w:sz w:val="20"/>
          <w:lang w:val="af-ZA"/>
        </w:rPr>
        <w:t xml:space="preserve">` </w:t>
      </w:r>
      <w:r w:rsidRPr="00DE1E5A">
        <w:rPr>
          <w:rFonts w:ascii="GHEA Grapalat" w:hAnsi="GHEA Grapalat" w:cs="Sylfaen"/>
          <w:sz w:val="20"/>
          <w:lang w:val="hy-AM"/>
        </w:rPr>
        <w:t>կանխավճարի</w:t>
      </w:r>
      <w:r w:rsidRPr="00DE1E5A">
        <w:rPr>
          <w:rFonts w:ascii="GHEA Grapalat" w:hAnsi="GHEA Grapalat" w:cs="Sylfaen"/>
          <w:sz w:val="20"/>
          <w:lang w:val="af-ZA"/>
        </w:rPr>
        <w:t xml:space="preserve"> </w:t>
      </w:r>
      <w:r w:rsidRPr="00DE1E5A">
        <w:rPr>
          <w:rFonts w:ascii="GHEA Grapalat" w:hAnsi="GHEA Grapalat" w:cs="Sylfaen"/>
          <w:sz w:val="20"/>
          <w:lang w:val="hy-AM"/>
        </w:rPr>
        <w:t>չափով</w:t>
      </w:r>
      <w:r w:rsidRPr="00DE1E5A">
        <w:rPr>
          <w:rFonts w:ascii="GHEA Grapalat" w:hAnsi="GHEA Grapalat" w:cs="Sylfaen"/>
          <w:sz w:val="20"/>
          <w:lang w:val="af-ZA"/>
        </w:rPr>
        <w:t xml:space="preserve">, բանկային </w:t>
      </w:r>
      <w:r w:rsidRPr="00DE1E5A">
        <w:rPr>
          <w:rFonts w:ascii="GHEA Grapalat" w:hAnsi="GHEA Grapalat" w:cs="Sylfaen"/>
          <w:sz w:val="20"/>
          <w:lang w:val="hy-AM"/>
        </w:rPr>
        <w:t>երաշխիքի</w:t>
      </w:r>
      <w:r w:rsidRPr="00DE1E5A">
        <w:rPr>
          <w:rFonts w:ascii="GHEA Grapalat" w:hAnsi="GHEA Grapalat" w:cs="Sylfaen"/>
          <w:sz w:val="20"/>
          <w:lang w:val="af-ZA"/>
        </w:rPr>
        <w:t xml:space="preserve"> </w:t>
      </w:r>
      <w:r w:rsidRPr="00DE1E5A">
        <w:rPr>
          <w:rFonts w:ascii="GHEA Grapalat" w:hAnsi="GHEA Grapalat" w:cs="Sylfaen"/>
          <w:sz w:val="20"/>
          <w:lang w:val="hy-AM"/>
        </w:rPr>
        <w:t>ձևով:</w:t>
      </w:r>
      <w:r w:rsidRPr="00DE1E5A">
        <w:rPr>
          <w:rFonts w:ascii="GHEA Grapalat" w:hAnsi="GHEA Grapalat" w:cs="Sylfaen"/>
          <w:i/>
          <w:sz w:val="20"/>
          <w:lang w:val="af-ZA"/>
        </w:rPr>
        <w:t xml:space="preserve"> </w:t>
      </w:r>
      <w:r w:rsidRPr="00DE1E5A">
        <w:rPr>
          <w:rFonts w:ascii="GHEA Grapalat" w:hAnsi="GHEA Grapalat" w:cs="Sylfaen"/>
          <w:sz w:val="20"/>
          <w:lang w:val="hy-AM"/>
        </w:rPr>
        <w:t>Կանխավճարի</w:t>
      </w:r>
      <w:r w:rsidRPr="00DE1E5A">
        <w:rPr>
          <w:rFonts w:ascii="GHEA Grapalat" w:hAnsi="GHEA Grapalat" w:cs="Sylfaen"/>
          <w:sz w:val="20"/>
          <w:lang w:val="af-ZA"/>
        </w:rPr>
        <w:t xml:space="preserve"> </w:t>
      </w:r>
      <w:r w:rsidRPr="00DE1E5A">
        <w:rPr>
          <w:rFonts w:ascii="GHEA Grapalat" w:hAnsi="GHEA Grapalat" w:cs="Sylfaen"/>
          <w:sz w:val="20"/>
          <w:lang w:val="hy-AM"/>
        </w:rPr>
        <w:t>մարման</w:t>
      </w:r>
      <w:r w:rsidRPr="00DE1E5A">
        <w:rPr>
          <w:rFonts w:ascii="GHEA Grapalat" w:hAnsi="GHEA Grapalat" w:cs="Sylfaen"/>
          <w:sz w:val="20"/>
          <w:lang w:val="af-ZA"/>
        </w:rPr>
        <w:t xml:space="preserve"> </w:t>
      </w:r>
      <w:r w:rsidRPr="00DE1E5A">
        <w:rPr>
          <w:rFonts w:ascii="GHEA Grapalat" w:hAnsi="GHEA Grapalat" w:cs="Sylfaen"/>
          <w:sz w:val="20"/>
          <w:lang w:val="hy-AM"/>
        </w:rPr>
        <w:t>կարգը</w:t>
      </w:r>
      <w:r w:rsidRPr="00DE1E5A">
        <w:rPr>
          <w:rFonts w:ascii="GHEA Grapalat" w:hAnsi="GHEA Grapalat" w:cs="Sylfaen"/>
          <w:sz w:val="20"/>
          <w:lang w:val="af-ZA"/>
        </w:rPr>
        <w:t xml:space="preserve"> </w:t>
      </w:r>
      <w:r w:rsidRPr="00DE1E5A">
        <w:rPr>
          <w:rFonts w:ascii="GHEA Grapalat" w:hAnsi="GHEA Grapalat" w:cs="Sylfaen"/>
          <w:sz w:val="20"/>
          <w:lang w:val="hy-AM"/>
        </w:rPr>
        <w:t>սահմանած</w:t>
      </w:r>
      <w:r w:rsidRPr="00DE1E5A">
        <w:rPr>
          <w:rFonts w:ascii="GHEA Grapalat" w:hAnsi="GHEA Grapalat" w:cs="Sylfaen"/>
          <w:sz w:val="20"/>
          <w:lang w:val="af-ZA"/>
        </w:rPr>
        <w:t xml:space="preserve"> </w:t>
      </w:r>
      <w:r w:rsidRPr="00DE1E5A">
        <w:rPr>
          <w:rFonts w:ascii="GHEA Grapalat" w:hAnsi="GHEA Grapalat" w:cs="Sylfaen"/>
          <w:sz w:val="20"/>
          <w:lang w:val="hy-AM"/>
        </w:rPr>
        <w:t>է</w:t>
      </w:r>
      <w:r w:rsidRPr="00DE1E5A">
        <w:rPr>
          <w:rFonts w:ascii="GHEA Grapalat" w:hAnsi="GHEA Grapalat" w:cs="Sylfaen"/>
          <w:sz w:val="20"/>
          <w:lang w:val="af-ZA"/>
        </w:rPr>
        <w:t xml:space="preserve"> </w:t>
      </w:r>
      <w:r w:rsidRPr="00DE1E5A">
        <w:rPr>
          <w:rFonts w:ascii="GHEA Grapalat" w:hAnsi="GHEA Grapalat" w:cs="Sylfaen"/>
          <w:sz w:val="20"/>
          <w:lang w:val="hy-AM"/>
        </w:rPr>
        <w:t>պայմանագրի</w:t>
      </w:r>
      <w:r w:rsidRPr="00DE1E5A">
        <w:rPr>
          <w:rFonts w:ascii="GHEA Grapalat" w:hAnsi="GHEA Grapalat" w:cs="Sylfaen"/>
          <w:sz w:val="20"/>
          <w:lang w:val="af-ZA"/>
        </w:rPr>
        <w:t xml:space="preserve"> </w:t>
      </w:r>
      <w:r w:rsidRPr="00DE1E5A">
        <w:rPr>
          <w:rFonts w:ascii="GHEA Grapalat" w:hAnsi="GHEA Grapalat" w:cs="Sylfaen"/>
          <w:sz w:val="20"/>
          <w:lang w:val="hy-AM"/>
        </w:rPr>
        <w:t>նախագծով։</w:t>
      </w:r>
      <w:r w:rsidRPr="00DE1E5A">
        <w:rPr>
          <w:rFonts w:ascii="GHEA Grapalat" w:hAnsi="GHEA Grapalat" w:cs="Sylfaen"/>
          <w:sz w:val="20"/>
          <w:lang w:val="af-ZA"/>
        </w:rPr>
        <w:t xml:space="preserve"> </w:t>
      </w:r>
    </w:p>
    <w:p w:rsidR="00C339E7" w:rsidRPr="00DE1E5A" w:rsidRDefault="00C339E7" w:rsidP="00C339E7">
      <w:pPr>
        <w:spacing w:after="0" w:line="240" w:lineRule="auto"/>
        <w:ind w:firstLine="567"/>
        <w:jc w:val="both"/>
        <w:rPr>
          <w:rFonts w:ascii="GHEA Grapalat" w:hAnsi="GHEA Grapalat"/>
          <w:sz w:val="20"/>
          <w:szCs w:val="20"/>
          <w:lang w:val="af-ZA"/>
        </w:rPr>
      </w:pPr>
      <w:r w:rsidRPr="00DE1E5A">
        <w:rPr>
          <w:rFonts w:ascii="GHEA Grapalat" w:hAnsi="GHEA Grapalat" w:cs="Sylfaen"/>
          <w:sz w:val="20"/>
          <w:lang w:val="af-ZA"/>
        </w:rPr>
        <w:t xml:space="preserve">9.4 </w:t>
      </w:r>
      <w:r w:rsidRPr="00DE1E5A">
        <w:rPr>
          <w:rFonts w:ascii="GHEA Grapalat" w:hAnsi="GHEA Grapalat"/>
          <w:sz w:val="20"/>
          <w:szCs w:val="20"/>
        </w:rPr>
        <w:t>Եթե</w:t>
      </w:r>
      <w:r w:rsidRPr="00DE1E5A">
        <w:rPr>
          <w:rFonts w:ascii="GHEA Grapalat" w:hAnsi="GHEA Grapalat"/>
          <w:sz w:val="20"/>
          <w:szCs w:val="20"/>
          <w:lang w:val="af-ZA"/>
        </w:rPr>
        <w:t xml:space="preserve"> </w:t>
      </w:r>
      <w:r w:rsidRPr="00DE1E5A">
        <w:rPr>
          <w:rFonts w:ascii="GHEA Grapalat" w:hAnsi="GHEA Grapalat"/>
          <w:sz w:val="20"/>
          <w:szCs w:val="20"/>
        </w:rPr>
        <w:t>չափաբաժիններով</w:t>
      </w:r>
      <w:r w:rsidRPr="00DE1E5A">
        <w:rPr>
          <w:rFonts w:ascii="GHEA Grapalat" w:hAnsi="GHEA Grapalat"/>
          <w:sz w:val="20"/>
          <w:szCs w:val="20"/>
          <w:lang w:val="af-ZA"/>
        </w:rPr>
        <w:t xml:space="preserve"> </w:t>
      </w:r>
      <w:r w:rsidRPr="00DE1E5A">
        <w:rPr>
          <w:rFonts w:ascii="GHEA Grapalat" w:hAnsi="GHEA Grapalat"/>
          <w:sz w:val="20"/>
          <w:szCs w:val="20"/>
        </w:rPr>
        <w:t>կազմակերպված</w:t>
      </w:r>
      <w:r w:rsidRPr="00DE1E5A">
        <w:rPr>
          <w:rFonts w:ascii="GHEA Grapalat" w:hAnsi="GHEA Grapalat"/>
          <w:sz w:val="20"/>
          <w:szCs w:val="20"/>
          <w:lang w:val="af-ZA"/>
        </w:rPr>
        <w:t xml:space="preserve"> </w:t>
      </w:r>
      <w:r w:rsidRPr="00DE1E5A">
        <w:rPr>
          <w:rFonts w:ascii="GHEA Grapalat" w:hAnsi="GHEA Grapalat"/>
          <w:sz w:val="20"/>
          <w:szCs w:val="20"/>
        </w:rPr>
        <w:t>գնման</w:t>
      </w:r>
      <w:r w:rsidRPr="00DE1E5A">
        <w:rPr>
          <w:rFonts w:ascii="GHEA Grapalat" w:hAnsi="GHEA Grapalat"/>
          <w:sz w:val="20"/>
          <w:szCs w:val="20"/>
          <w:lang w:val="af-ZA"/>
        </w:rPr>
        <w:t xml:space="preserve"> </w:t>
      </w:r>
      <w:r w:rsidRPr="00DE1E5A">
        <w:rPr>
          <w:rFonts w:ascii="GHEA Grapalat" w:hAnsi="GHEA Grapalat"/>
          <w:sz w:val="20"/>
          <w:szCs w:val="20"/>
        </w:rPr>
        <w:t>ընթացակարգի</w:t>
      </w:r>
      <w:r w:rsidRPr="00DE1E5A">
        <w:rPr>
          <w:rFonts w:ascii="GHEA Grapalat" w:hAnsi="GHEA Grapalat"/>
          <w:sz w:val="20"/>
          <w:szCs w:val="20"/>
          <w:lang w:val="af-ZA"/>
        </w:rPr>
        <w:t xml:space="preserve"> </w:t>
      </w:r>
      <w:r w:rsidRPr="00DE1E5A">
        <w:rPr>
          <w:rFonts w:ascii="GHEA Grapalat" w:hAnsi="GHEA Grapalat"/>
          <w:sz w:val="20"/>
          <w:szCs w:val="20"/>
        </w:rPr>
        <w:t>շրջանակում</w:t>
      </w:r>
      <w:r w:rsidRPr="00DE1E5A">
        <w:rPr>
          <w:rFonts w:ascii="GHEA Grapalat" w:hAnsi="GHEA Grapalat"/>
          <w:sz w:val="20"/>
          <w:szCs w:val="20"/>
          <w:lang w:val="af-ZA"/>
        </w:rPr>
        <w:t>`</w:t>
      </w:r>
    </w:p>
    <w:p w:rsidR="00C339E7" w:rsidRPr="00DE1E5A" w:rsidRDefault="00C339E7" w:rsidP="00C339E7">
      <w:pPr>
        <w:tabs>
          <w:tab w:val="left" w:pos="180"/>
        </w:tabs>
        <w:spacing w:after="0" w:line="240" w:lineRule="auto"/>
        <w:ind w:firstLine="630"/>
        <w:jc w:val="both"/>
        <w:rPr>
          <w:rFonts w:ascii="GHEA Grapalat" w:hAnsi="GHEA Grapalat" w:cs="Sylfaen"/>
          <w:sz w:val="20"/>
          <w:lang w:val="af-ZA"/>
        </w:rPr>
      </w:pPr>
      <w:r w:rsidRPr="00DE1E5A">
        <w:rPr>
          <w:rFonts w:ascii="GHEA Grapalat" w:hAnsi="GHEA Grapalat" w:cs="Sylfaen"/>
          <w:sz w:val="20"/>
          <w:lang w:val="af-ZA"/>
        </w:rPr>
        <w:tab/>
      </w:r>
      <w:r w:rsidRPr="00DE1E5A">
        <w:rPr>
          <w:rFonts w:ascii="GHEA Grapalat" w:hAnsi="GHEA Grapalat" w:cs="Sylfaen"/>
          <w:sz w:val="20"/>
          <w:lang w:val="hy-AM"/>
        </w:rPr>
        <w:t>1)</w:t>
      </w:r>
      <w:r w:rsidRPr="00DE1E5A">
        <w:rPr>
          <w:rFonts w:ascii="GHEA Grapalat" w:hAnsi="GHEA Grapalat" w:cs="Sylfaen"/>
          <w:sz w:val="20"/>
          <w:lang w:val="af-ZA"/>
        </w:rPr>
        <w:t xml:space="preserve"> մ</w:t>
      </w:r>
      <w:r w:rsidRPr="00DE1E5A">
        <w:rPr>
          <w:rFonts w:ascii="GHEA Grapalat" w:hAnsi="GHEA Grapalat" w:cs="Sylfaen"/>
          <w:sz w:val="20"/>
          <w:lang w:val="ru-RU"/>
        </w:rPr>
        <w:t>ասնակիցը</w:t>
      </w:r>
      <w:r w:rsidRPr="00DE1E5A">
        <w:rPr>
          <w:rFonts w:ascii="GHEA Grapalat" w:hAnsi="GHEA Grapalat" w:cs="Sylfaen"/>
          <w:sz w:val="20"/>
          <w:lang w:val="af-ZA"/>
        </w:rPr>
        <w:t xml:space="preserve"> </w:t>
      </w:r>
      <w:r w:rsidRPr="00DE1E5A">
        <w:rPr>
          <w:rFonts w:ascii="GHEA Grapalat" w:hAnsi="GHEA Grapalat" w:cs="Sylfaen"/>
          <w:sz w:val="20"/>
          <w:lang w:val="ru-RU"/>
        </w:rPr>
        <w:t>ընտրված</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ճանաչվում</w:t>
      </w:r>
      <w:r w:rsidRPr="00DE1E5A">
        <w:rPr>
          <w:rFonts w:ascii="GHEA Grapalat" w:hAnsi="GHEA Grapalat" w:cs="Sylfaen"/>
          <w:sz w:val="20"/>
          <w:lang w:val="af-ZA"/>
        </w:rPr>
        <w:t xml:space="preserve"> </w:t>
      </w:r>
      <w:r w:rsidRPr="00DE1E5A">
        <w:rPr>
          <w:rFonts w:ascii="GHEA Grapalat" w:hAnsi="GHEA Grapalat" w:cs="Sylfaen"/>
          <w:sz w:val="20"/>
          <w:lang w:val="ru-RU"/>
        </w:rPr>
        <w:t>մեկից</w:t>
      </w:r>
      <w:r w:rsidRPr="00DE1E5A">
        <w:rPr>
          <w:rFonts w:ascii="GHEA Grapalat" w:hAnsi="GHEA Grapalat" w:cs="Sylfaen"/>
          <w:sz w:val="20"/>
          <w:lang w:val="af-ZA"/>
        </w:rPr>
        <w:t xml:space="preserve"> </w:t>
      </w:r>
      <w:r w:rsidRPr="00DE1E5A">
        <w:rPr>
          <w:rFonts w:ascii="GHEA Grapalat" w:hAnsi="GHEA Grapalat" w:cs="Sylfaen"/>
          <w:sz w:val="20"/>
          <w:lang w:val="ru-RU"/>
        </w:rPr>
        <w:t>ավել</w:t>
      </w:r>
      <w:r w:rsidRPr="00DE1E5A">
        <w:rPr>
          <w:rFonts w:ascii="GHEA Grapalat" w:hAnsi="GHEA Grapalat" w:cs="Sylfaen"/>
          <w:sz w:val="20"/>
          <w:lang w:val="af-ZA"/>
        </w:rPr>
        <w:t xml:space="preserve"> </w:t>
      </w:r>
      <w:r w:rsidRPr="00DE1E5A">
        <w:rPr>
          <w:rFonts w:ascii="GHEA Grapalat" w:hAnsi="GHEA Grapalat" w:cs="Sylfaen"/>
          <w:sz w:val="20"/>
          <w:lang w:val="ru-RU"/>
        </w:rPr>
        <w:t>չափաբաժինների</w:t>
      </w:r>
      <w:r w:rsidRPr="00DE1E5A">
        <w:rPr>
          <w:rFonts w:ascii="GHEA Grapalat" w:hAnsi="GHEA Grapalat" w:cs="Sylfaen"/>
          <w:sz w:val="20"/>
          <w:lang w:val="af-ZA"/>
        </w:rPr>
        <w:t xml:space="preserve"> </w:t>
      </w:r>
      <w:r w:rsidRPr="00DE1E5A">
        <w:rPr>
          <w:rFonts w:ascii="GHEA Grapalat" w:hAnsi="GHEA Grapalat" w:cs="Sylfaen"/>
          <w:sz w:val="20"/>
          <w:lang w:val="ru-RU"/>
        </w:rPr>
        <w:t>մասով</w:t>
      </w:r>
      <w:r w:rsidRPr="00DE1E5A">
        <w:rPr>
          <w:rFonts w:ascii="GHEA Grapalat" w:hAnsi="GHEA Grapalat" w:cs="Sylfaen"/>
          <w:sz w:val="20"/>
          <w:lang w:val="af-ZA"/>
        </w:rPr>
        <w:t xml:space="preserve">, </w:t>
      </w:r>
      <w:r w:rsidRPr="00DE1E5A">
        <w:rPr>
          <w:rFonts w:ascii="GHEA Grapalat" w:hAnsi="GHEA Grapalat" w:cs="Sylfaen"/>
          <w:sz w:val="20"/>
          <w:lang w:val="ru-RU"/>
        </w:rPr>
        <w:t>ապա</w:t>
      </w:r>
      <w:r w:rsidRPr="00DE1E5A">
        <w:rPr>
          <w:rFonts w:ascii="GHEA Grapalat" w:hAnsi="GHEA Grapalat" w:cs="Sylfaen"/>
          <w:sz w:val="20"/>
          <w:lang w:val="af-ZA"/>
        </w:rPr>
        <w:t xml:space="preserve"> </w:t>
      </w:r>
      <w:r w:rsidRPr="00DE1E5A">
        <w:rPr>
          <w:rFonts w:ascii="GHEA Grapalat" w:hAnsi="GHEA Grapalat" w:cs="Sylfaen"/>
          <w:sz w:val="20"/>
          <w:lang w:val="ru-RU"/>
        </w:rPr>
        <w:t>կարող</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ներկայացնել</w:t>
      </w:r>
      <w:r w:rsidRPr="00DE1E5A">
        <w:rPr>
          <w:rFonts w:ascii="GHEA Grapalat" w:hAnsi="GHEA Grapalat" w:cs="Sylfaen"/>
          <w:sz w:val="20"/>
          <w:lang w:val="af-ZA"/>
        </w:rPr>
        <w:t xml:space="preserve"> </w:t>
      </w:r>
      <w:r w:rsidRPr="00DE1E5A">
        <w:rPr>
          <w:rFonts w:ascii="GHEA Grapalat" w:hAnsi="GHEA Grapalat" w:cs="Sylfaen"/>
          <w:sz w:val="20"/>
          <w:lang w:val="ru-RU"/>
        </w:rPr>
        <w:t>ինչպես</w:t>
      </w:r>
      <w:r w:rsidRPr="00DE1E5A">
        <w:rPr>
          <w:rFonts w:ascii="GHEA Grapalat" w:hAnsi="GHEA Grapalat" w:cs="Sylfaen"/>
          <w:sz w:val="20"/>
          <w:lang w:val="af-ZA"/>
        </w:rPr>
        <w:t xml:space="preserve"> </w:t>
      </w:r>
      <w:r w:rsidRPr="00DE1E5A">
        <w:rPr>
          <w:rFonts w:ascii="GHEA Grapalat" w:hAnsi="GHEA Grapalat" w:cs="Sylfaen"/>
          <w:sz w:val="20"/>
          <w:lang w:val="ru-RU"/>
        </w:rPr>
        <w:t>յուրաքանչյուր</w:t>
      </w:r>
      <w:r w:rsidRPr="00DE1E5A">
        <w:rPr>
          <w:rFonts w:ascii="GHEA Grapalat" w:hAnsi="GHEA Grapalat" w:cs="Sylfaen"/>
          <w:sz w:val="20"/>
          <w:lang w:val="af-ZA"/>
        </w:rPr>
        <w:t xml:space="preserve"> </w:t>
      </w:r>
      <w:r w:rsidRPr="00DE1E5A">
        <w:rPr>
          <w:rFonts w:ascii="GHEA Grapalat" w:hAnsi="GHEA Grapalat" w:cs="Sylfaen"/>
          <w:sz w:val="20"/>
          <w:lang w:val="ru-RU"/>
        </w:rPr>
        <w:t>չափաբաժնի</w:t>
      </w:r>
      <w:r w:rsidRPr="00DE1E5A">
        <w:rPr>
          <w:rFonts w:ascii="GHEA Grapalat" w:hAnsi="GHEA Grapalat" w:cs="Sylfaen"/>
          <w:sz w:val="20"/>
          <w:lang w:val="af-ZA"/>
        </w:rPr>
        <w:t xml:space="preserve"> </w:t>
      </w:r>
      <w:r w:rsidRPr="00DE1E5A">
        <w:rPr>
          <w:rFonts w:ascii="GHEA Grapalat" w:hAnsi="GHEA Grapalat" w:cs="Sylfaen"/>
          <w:sz w:val="20"/>
          <w:lang w:val="ru-RU"/>
        </w:rPr>
        <w:t>համար</w:t>
      </w:r>
      <w:r w:rsidRPr="00DE1E5A">
        <w:rPr>
          <w:rFonts w:ascii="GHEA Grapalat" w:hAnsi="GHEA Grapalat" w:cs="Sylfaen"/>
          <w:sz w:val="20"/>
          <w:lang w:val="af-ZA"/>
        </w:rPr>
        <w:t xml:space="preserve"> </w:t>
      </w:r>
      <w:r w:rsidRPr="00DE1E5A">
        <w:rPr>
          <w:rFonts w:ascii="GHEA Grapalat" w:hAnsi="GHEA Grapalat" w:cs="Sylfaen"/>
          <w:sz w:val="20"/>
          <w:lang w:val="ru-RU"/>
        </w:rPr>
        <w:t>առանձին</w:t>
      </w:r>
      <w:r w:rsidRPr="00DE1E5A">
        <w:rPr>
          <w:rFonts w:ascii="GHEA Grapalat" w:hAnsi="GHEA Grapalat" w:cs="Sylfaen"/>
          <w:sz w:val="20"/>
          <w:lang w:val="af-ZA"/>
        </w:rPr>
        <w:t xml:space="preserve">, </w:t>
      </w:r>
      <w:r w:rsidRPr="00DE1E5A">
        <w:rPr>
          <w:rFonts w:ascii="GHEA Grapalat" w:hAnsi="GHEA Grapalat" w:cs="Sylfaen"/>
          <w:sz w:val="20"/>
          <w:lang w:val="ru-RU"/>
        </w:rPr>
        <w:t>այնպես</w:t>
      </w:r>
      <w:r w:rsidRPr="00DE1E5A">
        <w:rPr>
          <w:rFonts w:ascii="GHEA Grapalat" w:hAnsi="GHEA Grapalat" w:cs="Sylfaen"/>
          <w:sz w:val="20"/>
          <w:lang w:val="af-ZA"/>
        </w:rPr>
        <w:t xml:space="preserve"> </w:t>
      </w:r>
      <w:r w:rsidRPr="00DE1E5A">
        <w:rPr>
          <w:rFonts w:ascii="GHEA Grapalat" w:hAnsi="GHEA Grapalat" w:cs="Sylfaen"/>
          <w:sz w:val="20"/>
          <w:lang w:val="ru-RU"/>
        </w:rPr>
        <w:t>էլ</w:t>
      </w:r>
      <w:r w:rsidRPr="00DE1E5A">
        <w:rPr>
          <w:rFonts w:ascii="GHEA Grapalat" w:hAnsi="GHEA Grapalat" w:cs="Sylfaen"/>
          <w:sz w:val="20"/>
          <w:lang w:val="af-ZA"/>
        </w:rPr>
        <w:t xml:space="preserve"> </w:t>
      </w:r>
      <w:r w:rsidRPr="00DE1E5A">
        <w:rPr>
          <w:rFonts w:ascii="GHEA Grapalat" w:hAnsi="GHEA Grapalat" w:cs="Sylfaen"/>
          <w:sz w:val="20"/>
          <w:lang w:val="ru-RU"/>
        </w:rPr>
        <w:t>մեկ</w:t>
      </w:r>
      <w:r w:rsidRPr="00DE1E5A">
        <w:rPr>
          <w:rFonts w:ascii="GHEA Grapalat" w:hAnsi="GHEA Grapalat" w:cs="Sylfaen"/>
          <w:sz w:val="20"/>
          <w:lang w:val="af-ZA"/>
        </w:rPr>
        <w:t xml:space="preserve"> </w:t>
      </w:r>
      <w:r w:rsidRPr="00DE1E5A">
        <w:rPr>
          <w:rFonts w:ascii="GHEA Grapalat" w:hAnsi="GHEA Grapalat" w:cs="Sylfaen"/>
          <w:sz w:val="20"/>
          <w:lang w:val="ru-RU"/>
        </w:rPr>
        <w:t>պայմանագրի</w:t>
      </w:r>
      <w:r w:rsidRPr="00DE1E5A">
        <w:rPr>
          <w:rFonts w:ascii="GHEA Grapalat" w:hAnsi="GHEA Grapalat" w:cs="Sylfaen"/>
          <w:sz w:val="20"/>
          <w:lang w:val="af-ZA"/>
        </w:rPr>
        <w:t xml:space="preserve"> </w:t>
      </w:r>
      <w:r w:rsidRPr="00DE1E5A">
        <w:rPr>
          <w:rFonts w:ascii="GHEA Grapalat" w:hAnsi="GHEA Grapalat" w:cs="Sylfaen"/>
          <w:sz w:val="20"/>
          <w:lang w:val="ru-RU"/>
        </w:rPr>
        <w:t>ապահովում</w:t>
      </w:r>
      <w:r w:rsidRPr="00DE1E5A">
        <w:rPr>
          <w:rFonts w:ascii="GHEA Grapalat" w:hAnsi="GHEA Grapalat" w:cs="Sylfaen"/>
          <w:sz w:val="20"/>
          <w:lang w:val="af-ZA"/>
        </w:rPr>
        <w:t xml:space="preserve">` </w:t>
      </w:r>
      <w:r w:rsidRPr="00DE1E5A">
        <w:rPr>
          <w:rFonts w:ascii="GHEA Grapalat" w:hAnsi="GHEA Grapalat" w:cs="Sylfaen"/>
          <w:sz w:val="20"/>
          <w:lang w:val="ru-RU"/>
        </w:rPr>
        <w:t>բոլոր</w:t>
      </w:r>
      <w:r w:rsidRPr="00DE1E5A">
        <w:rPr>
          <w:rFonts w:ascii="GHEA Grapalat" w:hAnsi="GHEA Grapalat" w:cs="Sylfaen"/>
          <w:sz w:val="20"/>
          <w:lang w:val="af-ZA"/>
        </w:rPr>
        <w:t xml:space="preserve"> </w:t>
      </w:r>
      <w:r w:rsidRPr="00DE1E5A">
        <w:rPr>
          <w:rFonts w:ascii="GHEA Grapalat" w:hAnsi="GHEA Grapalat" w:cs="Sylfaen"/>
          <w:sz w:val="20"/>
          <w:lang w:val="ru-RU"/>
        </w:rPr>
        <w:t>չափաբաժինների</w:t>
      </w:r>
      <w:r w:rsidRPr="00DE1E5A">
        <w:rPr>
          <w:rFonts w:ascii="GHEA Grapalat" w:hAnsi="GHEA Grapalat" w:cs="Sylfaen"/>
          <w:sz w:val="20"/>
          <w:lang w:val="af-ZA"/>
        </w:rPr>
        <w:t xml:space="preserve"> </w:t>
      </w:r>
      <w:r w:rsidRPr="00DE1E5A">
        <w:rPr>
          <w:rFonts w:ascii="GHEA Grapalat" w:hAnsi="GHEA Grapalat" w:cs="Sylfaen"/>
          <w:sz w:val="20"/>
          <w:lang w:val="ru-RU"/>
        </w:rPr>
        <w:t>համար</w:t>
      </w:r>
      <w:r w:rsidRPr="00DE1E5A">
        <w:rPr>
          <w:rFonts w:ascii="GHEA Grapalat" w:hAnsi="GHEA Grapalat" w:cs="Sylfaen"/>
          <w:sz w:val="20"/>
          <w:lang w:val="af-ZA"/>
        </w:rPr>
        <w:t xml:space="preserve">: </w:t>
      </w:r>
      <w:r w:rsidRPr="00DE1E5A">
        <w:rPr>
          <w:rFonts w:ascii="GHEA Grapalat" w:hAnsi="GHEA Grapalat" w:cs="Sylfaen"/>
          <w:sz w:val="20"/>
          <w:lang w:val="ru-RU"/>
        </w:rPr>
        <w:t>Մեկ</w:t>
      </w:r>
      <w:r w:rsidRPr="00DE1E5A">
        <w:rPr>
          <w:rFonts w:ascii="GHEA Grapalat" w:hAnsi="GHEA Grapalat" w:cs="Sylfaen"/>
          <w:sz w:val="20"/>
          <w:lang w:val="af-ZA"/>
        </w:rPr>
        <w:t xml:space="preserve"> </w:t>
      </w:r>
      <w:r w:rsidRPr="00DE1E5A">
        <w:rPr>
          <w:rFonts w:ascii="GHEA Grapalat" w:hAnsi="GHEA Grapalat" w:cs="Sylfaen"/>
          <w:sz w:val="20"/>
          <w:lang w:val="ru-RU"/>
        </w:rPr>
        <w:t>պայմանագրի</w:t>
      </w:r>
      <w:r w:rsidRPr="00DE1E5A">
        <w:rPr>
          <w:rFonts w:ascii="GHEA Grapalat" w:hAnsi="GHEA Grapalat" w:cs="Sylfaen"/>
          <w:sz w:val="20"/>
          <w:lang w:val="af-ZA"/>
        </w:rPr>
        <w:t xml:space="preserve"> </w:t>
      </w:r>
      <w:r w:rsidRPr="00DE1E5A">
        <w:rPr>
          <w:rFonts w:ascii="GHEA Grapalat" w:hAnsi="GHEA Grapalat" w:cs="Sylfaen"/>
          <w:sz w:val="20"/>
          <w:lang w:val="ru-RU"/>
        </w:rPr>
        <w:t>ապահովում</w:t>
      </w:r>
      <w:r w:rsidRPr="00DE1E5A">
        <w:rPr>
          <w:rFonts w:ascii="GHEA Grapalat" w:hAnsi="GHEA Grapalat" w:cs="Sylfaen"/>
          <w:sz w:val="20"/>
          <w:lang w:val="af-ZA"/>
        </w:rPr>
        <w:t xml:space="preserve"> </w:t>
      </w:r>
      <w:r w:rsidRPr="00DE1E5A">
        <w:rPr>
          <w:rFonts w:ascii="GHEA Grapalat" w:hAnsi="GHEA Grapalat" w:cs="Sylfaen"/>
          <w:sz w:val="20"/>
          <w:lang w:val="ru-RU"/>
        </w:rPr>
        <w:t>ներկայացվելու</w:t>
      </w:r>
      <w:r w:rsidRPr="00DE1E5A">
        <w:rPr>
          <w:rFonts w:ascii="GHEA Grapalat" w:hAnsi="GHEA Grapalat" w:cs="Sylfaen"/>
          <w:sz w:val="20"/>
          <w:lang w:val="af-ZA"/>
        </w:rPr>
        <w:t xml:space="preserve"> </w:t>
      </w:r>
      <w:r w:rsidRPr="00DE1E5A">
        <w:rPr>
          <w:rFonts w:ascii="GHEA Grapalat" w:hAnsi="GHEA Grapalat" w:cs="Sylfaen"/>
          <w:sz w:val="20"/>
          <w:lang w:val="ru-RU"/>
        </w:rPr>
        <w:t>դեպքում</w:t>
      </w:r>
      <w:r w:rsidRPr="00DE1E5A">
        <w:rPr>
          <w:rFonts w:ascii="GHEA Grapalat" w:hAnsi="GHEA Grapalat" w:cs="Sylfaen"/>
          <w:sz w:val="20"/>
          <w:lang w:val="af-ZA"/>
        </w:rPr>
        <w:t xml:space="preserve">, </w:t>
      </w:r>
      <w:r w:rsidRPr="00DE1E5A">
        <w:rPr>
          <w:rFonts w:ascii="GHEA Grapalat" w:hAnsi="GHEA Grapalat" w:cs="Sylfaen"/>
          <w:sz w:val="20"/>
          <w:lang w:val="ru-RU"/>
        </w:rPr>
        <w:t>դրա</w:t>
      </w:r>
      <w:r w:rsidRPr="00DE1E5A">
        <w:rPr>
          <w:rFonts w:ascii="GHEA Grapalat" w:hAnsi="GHEA Grapalat" w:cs="Sylfaen"/>
          <w:sz w:val="20"/>
          <w:lang w:val="af-ZA"/>
        </w:rPr>
        <w:t xml:space="preserve"> </w:t>
      </w:r>
      <w:r w:rsidRPr="00DE1E5A">
        <w:rPr>
          <w:rFonts w:ascii="GHEA Grapalat" w:hAnsi="GHEA Grapalat" w:cs="Sylfaen"/>
          <w:sz w:val="20"/>
          <w:lang w:val="ru-RU"/>
        </w:rPr>
        <w:t>գումարը</w:t>
      </w:r>
      <w:r w:rsidRPr="00DE1E5A">
        <w:rPr>
          <w:rFonts w:ascii="GHEA Grapalat" w:hAnsi="GHEA Grapalat" w:cs="Sylfaen"/>
          <w:sz w:val="20"/>
          <w:lang w:val="af-ZA"/>
        </w:rPr>
        <w:t xml:space="preserve"> </w:t>
      </w:r>
      <w:r w:rsidRPr="00DE1E5A">
        <w:rPr>
          <w:rFonts w:ascii="GHEA Grapalat" w:hAnsi="GHEA Grapalat" w:cs="Sylfaen"/>
          <w:sz w:val="20"/>
          <w:lang w:val="ru-RU"/>
        </w:rPr>
        <w:t>հաշվարկվում</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պայմանագրի</w:t>
      </w:r>
      <w:r w:rsidRPr="00DE1E5A">
        <w:rPr>
          <w:rFonts w:ascii="GHEA Grapalat" w:hAnsi="GHEA Grapalat" w:cs="Sylfaen"/>
          <w:sz w:val="20"/>
          <w:lang w:val="af-ZA"/>
        </w:rPr>
        <w:t xml:space="preserve"> </w:t>
      </w:r>
      <w:r w:rsidRPr="00DE1E5A">
        <w:rPr>
          <w:rFonts w:ascii="GHEA Grapalat" w:hAnsi="GHEA Grapalat" w:cs="Sylfaen"/>
          <w:sz w:val="20"/>
          <w:lang w:val="ru-RU"/>
        </w:rPr>
        <w:t>ընդհանուր</w:t>
      </w:r>
      <w:r w:rsidRPr="00DE1E5A">
        <w:rPr>
          <w:rFonts w:ascii="GHEA Grapalat" w:hAnsi="GHEA Grapalat" w:cs="Sylfaen"/>
          <w:sz w:val="20"/>
          <w:lang w:val="af-ZA"/>
        </w:rPr>
        <w:t xml:space="preserve"> </w:t>
      </w:r>
      <w:r w:rsidRPr="00DE1E5A">
        <w:rPr>
          <w:rFonts w:ascii="GHEA Grapalat" w:hAnsi="GHEA Grapalat" w:cs="Sylfaen"/>
          <w:sz w:val="20"/>
          <w:lang w:val="ru-RU"/>
        </w:rPr>
        <w:t>գնի</w:t>
      </w:r>
      <w:r w:rsidRPr="00DE1E5A">
        <w:rPr>
          <w:rFonts w:ascii="GHEA Grapalat" w:hAnsi="GHEA Grapalat" w:cs="Sylfaen"/>
          <w:sz w:val="20"/>
          <w:lang w:val="af-ZA"/>
        </w:rPr>
        <w:t xml:space="preserve"> </w:t>
      </w:r>
      <w:r w:rsidRPr="00DE1E5A">
        <w:rPr>
          <w:rFonts w:ascii="GHEA Grapalat" w:hAnsi="GHEA Grapalat" w:cs="Sylfaen"/>
          <w:sz w:val="20"/>
          <w:lang w:val="ru-RU"/>
        </w:rPr>
        <w:t>նկատմամբ</w:t>
      </w:r>
      <w:r w:rsidRPr="00DE1E5A">
        <w:rPr>
          <w:rFonts w:ascii="GHEA Grapalat" w:hAnsi="GHEA Grapalat" w:cs="Sylfaen"/>
          <w:sz w:val="20"/>
          <w:lang w:val="af-ZA"/>
        </w:rPr>
        <w:t xml:space="preserve">: </w:t>
      </w:r>
    </w:p>
    <w:p w:rsidR="00C339E7" w:rsidRPr="00DE1E5A" w:rsidRDefault="00C339E7" w:rsidP="00C339E7">
      <w:pPr>
        <w:spacing w:after="0" w:line="240" w:lineRule="auto"/>
        <w:jc w:val="center"/>
        <w:rPr>
          <w:rFonts w:ascii="GHEA Grapalat" w:hAnsi="GHEA Grapalat"/>
          <w:b/>
          <w:lang w:val="af-ZA"/>
        </w:rPr>
      </w:pPr>
    </w:p>
    <w:p w:rsidR="00C339E7" w:rsidRPr="00DE1E5A" w:rsidRDefault="00C339E7" w:rsidP="00C339E7">
      <w:pPr>
        <w:spacing w:after="0" w:line="240" w:lineRule="auto"/>
        <w:jc w:val="center"/>
        <w:rPr>
          <w:rFonts w:ascii="GHEA Grapalat" w:hAnsi="GHEA Grapalat" w:cs="Arial"/>
          <w:b/>
          <w:sz w:val="20"/>
          <w:lang w:val="af-ZA"/>
        </w:rPr>
      </w:pPr>
      <w:r w:rsidRPr="00DE1E5A">
        <w:rPr>
          <w:rFonts w:ascii="GHEA Grapalat" w:hAnsi="GHEA Grapalat"/>
          <w:b/>
          <w:sz w:val="20"/>
          <w:lang w:val="af-ZA"/>
        </w:rPr>
        <w:t xml:space="preserve">10. </w:t>
      </w:r>
      <w:r w:rsidRPr="00DE1E5A">
        <w:rPr>
          <w:rFonts w:ascii="GHEA Grapalat" w:hAnsi="GHEA Grapalat" w:cs="Sylfaen"/>
          <w:b/>
          <w:sz w:val="20"/>
          <w:lang w:val="af-ZA"/>
        </w:rPr>
        <w:t>ԸՆԹԱՑԱԿԱՐԳԸ</w:t>
      </w:r>
      <w:r w:rsidRPr="00DE1E5A">
        <w:rPr>
          <w:rFonts w:ascii="GHEA Grapalat" w:hAnsi="GHEA Grapalat" w:cs="Arial"/>
          <w:b/>
          <w:sz w:val="20"/>
          <w:lang w:val="af-ZA"/>
        </w:rPr>
        <w:t xml:space="preserve"> </w:t>
      </w:r>
      <w:r w:rsidRPr="00DE1E5A">
        <w:rPr>
          <w:rFonts w:ascii="GHEA Grapalat" w:hAnsi="GHEA Grapalat" w:cs="Sylfaen"/>
          <w:b/>
          <w:sz w:val="20"/>
          <w:lang w:val="af-ZA"/>
        </w:rPr>
        <w:t>ՉԿԱՅԱՑԱԾ</w:t>
      </w:r>
      <w:r w:rsidRPr="00DE1E5A">
        <w:rPr>
          <w:rFonts w:ascii="GHEA Grapalat" w:hAnsi="GHEA Grapalat" w:cs="Arial"/>
          <w:b/>
          <w:sz w:val="20"/>
          <w:lang w:val="af-ZA"/>
        </w:rPr>
        <w:t xml:space="preserve"> </w:t>
      </w:r>
      <w:r w:rsidRPr="00DE1E5A">
        <w:rPr>
          <w:rFonts w:ascii="GHEA Grapalat" w:hAnsi="GHEA Grapalat" w:cs="Sylfaen"/>
          <w:b/>
          <w:sz w:val="20"/>
          <w:lang w:val="af-ZA"/>
        </w:rPr>
        <w:t>ՀԱՅՏԱՐԱՐԵԼԸ</w:t>
      </w:r>
    </w:p>
    <w:p w:rsidR="00C339E7" w:rsidRPr="00DE1E5A" w:rsidRDefault="00C339E7" w:rsidP="00C339E7">
      <w:pPr>
        <w:spacing w:after="0" w:line="240" w:lineRule="auto"/>
        <w:jc w:val="center"/>
        <w:rPr>
          <w:rFonts w:ascii="GHEA Grapalat" w:hAnsi="GHEA Grapalat"/>
          <w:b/>
          <w:sz w:val="20"/>
          <w:lang w:val="af-ZA"/>
        </w:rPr>
      </w:pPr>
    </w:p>
    <w:p w:rsidR="00C339E7" w:rsidRPr="00DE1E5A" w:rsidRDefault="00C339E7" w:rsidP="00C339E7">
      <w:pPr>
        <w:spacing w:after="0" w:line="240" w:lineRule="auto"/>
        <w:ind w:firstLine="567"/>
        <w:jc w:val="both"/>
        <w:rPr>
          <w:rFonts w:ascii="GHEA Grapalat" w:hAnsi="GHEA Grapalat" w:cs="Sylfaen"/>
          <w:sz w:val="20"/>
          <w:lang w:val="af-ZA"/>
        </w:rPr>
      </w:pPr>
      <w:r w:rsidRPr="00DE1E5A">
        <w:rPr>
          <w:rFonts w:ascii="GHEA Grapalat" w:hAnsi="GHEA Grapalat"/>
          <w:sz w:val="20"/>
          <w:lang w:val="af-ZA"/>
        </w:rPr>
        <w:t>10.</w:t>
      </w:r>
      <w:r w:rsidRPr="00DE1E5A">
        <w:rPr>
          <w:rFonts w:ascii="GHEA Grapalat" w:hAnsi="GHEA Grapalat" w:cs="Sylfaen"/>
          <w:sz w:val="20"/>
          <w:lang w:val="af-ZA"/>
        </w:rPr>
        <w:t xml:space="preserve">1 </w:t>
      </w:r>
      <w:r w:rsidRPr="00DE1E5A">
        <w:rPr>
          <w:rFonts w:ascii="GHEA Grapalat" w:hAnsi="GHEA Grapalat" w:cs="Sylfaen"/>
          <w:sz w:val="20"/>
          <w:lang w:val="ru-RU"/>
        </w:rPr>
        <w:t>Օրենքի</w:t>
      </w:r>
      <w:r w:rsidRPr="00DE1E5A">
        <w:rPr>
          <w:rFonts w:ascii="GHEA Grapalat" w:hAnsi="GHEA Grapalat" w:cs="Sylfaen"/>
          <w:sz w:val="20"/>
          <w:lang w:val="af-ZA"/>
        </w:rPr>
        <w:t xml:space="preserve"> 37-</w:t>
      </w:r>
      <w:r w:rsidRPr="00DE1E5A">
        <w:rPr>
          <w:rFonts w:ascii="GHEA Grapalat" w:hAnsi="GHEA Grapalat" w:cs="Sylfaen"/>
          <w:sz w:val="20"/>
          <w:lang w:val="ru-RU"/>
        </w:rPr>
        <w:t>րդ</w:t>
      </w:r>
      <w:r w:rsidRPr="00DE1E5A">
        <w:rPr>
          <w:rFonts w:ascii="GHEA Grapalat" w:hAnsi="GHEA Grapalat" w:cs="Sylfaen"/>
          <w:sz w:val="20"/>
          <w:lang w:val="af-ZA"/>
        </w:rPr>
        <w:t xml:space="preserve"> </w:t>
      </w:r>
      <w:r w:rsidRPr="00DE1E5A">
        <w:rPr>
          <w:rFonts w:ascii="GHEA Grapalat" w:hAnsi="GHEA Grapalat" w:cs="Sylfaen"/>
          <w:sz w:val="20"/>
          <w:lang w:val="ru-RU"/>
        </w:rPr>
        <w:t>հոդվածի</w:t>
      </w:r>
      <w:r w:rsidRPr="00DE1E5A">
        <w:rPr>
          <w:rFonts w:ascii="GHEA Grapalat" w:hAnsi="GHEA Grapalat" w:cs="Sylfaen"/>
          <w:sz w:val="20"/>
          <w:lang w:val="af-ZA"/>
        </w:rPr>
        <w:t xml:space="preserve"> </w:t>
      </w:r>
      <w:r w:rsidRPr="00DE1E5A">
        <w:rPr>
          <w:rFonts w:ascii="GHEA Grapalat" w:hAnsi="GHEA Grapalat" w:cs="Sylfaen"/>
          <w:sz w:val="20"/>
          <w:lang w:val="ru-RU"/>
        </w:rPr>
        <w:t>համաձայն</w:t>
      </w:r>
      <w:r w:rsidRPr="00DE1E5A">
        <w:rPr>
          <w:rFonts w:ascii="GHEA Grapalat" w:hAnsi="GHEA Grapalat" w:cs="Sylfaen"/>
          <w:sz w:val="20"/>
          <w:lang w:val="af-ZA"/>
        </w:rPr>
        <w:t xml:space="preserve">` </w:t>
      </w:r>
      <w:r w:rsidRPr="00DE1E5A">
        <w:rPr>
          <w:rFonts w:ascii="GHEA Grapalat" w:hAnsi="GHEA Grapalat" w:cs="Sylfaen"/>
          <w:sz w:val="20"/>
          <w:lang w:val="ru-RU"/>
        </w:rPr>
        <w:t>հանձնաժողովը</w:t>
      </w:r>
      <w:r w:rsidRPr="00DE1E5A">
        <w:rPr>
          <w:rFonts w:ascii="GHEA Grapalat" w:hAnsi="GHEA Grapalat" w:cs="Sylfaen"/>
          <w:sz w:val="20"/>
          <w:lang w:val="af-ZA"/>
        </w:rPr>
        <w:t xml:space="preserve"> </w:t>
      </w:r>
      <w:r w:rsidRPr="00DE1E5A">
        <w:rPr>
          <w:rFonts w:ascii="GHEA Grapalat" w:hAnsi="GHEA Grapalat" w:cs="Sylfaen"/>
          <w:sz w:val="20"/>
          <w:lang w:val="ru-RU"/>
        </w:rPr>
        <w:t>սույն</w:t>
      </w:r>
      <w:r w:rsidRPr="00DE1E5A">
        <w:rPr>
          <w:rFonts w:ascii="GHEA Grapalat" w:hAnsi="GHEA Grapalat" w:cs="Sylfaen"/>
          <w:sz w:val="20"/>
          <w:lang w:val="af-ZA"/>
        </w:rPr>
        <w:t xml:space="preserve"> </w:t>
      </w:r>
      <w:r w:rsidRPr="00DE1E5A">
        <w:rPr>
          <w:rFonts w:ascii="GHEA Grapalat" w:hAnsi="GHEA Grapalat" w:cs="Sylfaen"/>
          <w:sz w:val="20"/>
          <w:lang w:val="ru-RU"/>
        </w:rPr>
        <w:t>ընթացակարգը</w:t>
      </w:r>
      <w:r w:rsidRPr="00DE1E5A">
        <w:rPr>
          <w:rFonts w:ascii="GHEA Grapalat" w:hAnsi="GHEA Grapalat" w:cs="Sylfaen"/>
          <w:sz w:val="20"/>
          <w:lang w:val="af-ZA"/>
        </w:rPr>
        <w:t xml:space="preserve"> </w:t>
      </w:r>
      <w:r w:rsidRPr="00DE1E5A">
        <w:rPr>
          <w:rFonts w:ascii="GHEA Grapalat" w:hAnsi="GHEA Grapalat" w:cs="Sylfaen"/>
          <w:sz w:val="20"/>
          <w:lang w:val="ru-RU"/>
        </w:rPr>
        <w:t>չկայացած</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հայտարարում</w:t>
      </w:r>
      <w:r w:rsidRPr="00DE1E5A">
        <w:rPr>
          <w:rFonts w:ascii="GHEA Grapalat" w:hAnsi="GHEA Grapalat" w:cs="Sylfaen"/>
          <w:sz w:val="20"/>
          <w:lang w:val="af-ZA"/>
        </w:rPr>
        <w:t xml:space="preserve">, </w:t>
      </w:r>
      <w:r w:rsidRPr="00DE1E5A">
        <w:rPr>
          <w:rFonts w:ascii="GHEA Grapalat" w:hAnsi="GHEA Grapalat" w:cs="Sylfaen"/>
          <w:sz w:val="20"/>
          <w:lang w:val="ru-RU"/>
        </w:rPr>
        <w:t>եթե</w:t>
      </w:r>
      <w:r w:rsidRPr="00DE1E5A">
        <w:rPr>
          <w:rFonts w:ascii="GHEA Grapalat" w:hAnsi="GHEA Grapalat" w:cs="Sylfaen"/>
          <w:sz w:val="20"/>
          <w:lang w:val="af-ZA"/>
        </w:rPr>
        <w:t>`</w:t>
      </w:r>
    </w:p>
    <w:p w:rsidR="00C339E7" w:rsidRPr="00DE1E5A" w:rsidRDefault="00C339E7" w:rsidP="00C339E7">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af-ZA"/>
        </w:rPr>
        <w:t xml:space="preserve">1) </w:t>
      </w:r>
      <w:r w:rsidRPr="00DE1E5A">
        <w:rPr>
          <w:rFonts w:ascii="GHEA Grapalat" w:hAnsi="GHEA Grapalat" w:cs="Sylfaen"/>
          <w:sz w:val="20"/>
          <w:lang w:val="ru-RU"/>
        </w:rPr>
        <w:t>հայտերից</w:t>
      </w:r>
      <w:r w:rsidRPr="00DE1E5A">
        <w:rPr>
          <w:rFonts w:ascii="GHEA Grapalat" w:hAnsi="GHEA Grapalat" w:cs="Sylfaen"/>
          <w:sz w:val="20"/>
          <w:lang w:val="af-ZA"/>
        </w:rPr>
        <w:t xml:space="preserve"> </w:t>
      </w:r>
      <w:r w:rsidRPr="00DE1E5A">
        <w:rPr>
          <w:rFonts w:ascii="GHEA Grapalat" w:hAnsi="GHEA Grapalat" w:cs="Sylfaen"/>
          <w:sz w:val="20"/>
          <w:lang w:val="ru-RU"/>
        </w:rPr>
        <w:t>ոչ</w:t>
      </w:r>
      <w:r w:rsidRPr="00DE1E5A">
        <w:rPr>
          <w:rFonts w:ascii="GHEA Grapalat" w:hAnsi="GHEA Grapalat" w:cs="Sylfaen"/>
          <w:sz w:val="20"/>
          <w:lang w:val="af-ZA"/>
        </w:rPr>
        <w:t xml:space="preserve"> </w:t>
      </w:r>
      <w:r w:rsidRPr="00DE1E5A">
        <w:rPr>
          <w:rFonts w:ascii="GHEA Grapalat" w:hAnsi="GHEA Grapalat" w:cs="Sylfaen"/>
          <w:sz w:val="20"/>
          <w:lang w:val="ru-RU"/>
        </w:rPr>
        <w:t>մեկը</w:t>
      </w:r>
      <w:r w:rsidRPr="00DE1E5A">
        <w:rPr>
          <w:rFonts w:ascii="GHEA Grapalat" w:hAnsi="GHEA Grapalat" w:cs="Sylfaen"/>
          <w:sz w:val="20"/>
          <w:lang w:val="af-ZA"/>
        </w:rPr>
        <w:t xml:space="preserve"> </w:t>
      </w:r>
      <w:r w:rsidRPr="00DE1E5A">
        <w:rPr>
          <w:rFonts w:ascii="GHEA Grapalat" w:hAnsi="GHEA Grapalat" w:cs="Sylfaen"/>
          <w:sz w:val="20"/>
          <w:lang w:val="ru-RU"/>
        </w:rPr>
        <w:t>չի</w:t>
      </w:r>
      <w:r w:rsidRPr="00DE1E5A">
        <w:rPr>
          <w:rFonts w:ascii="GHEA Grapalat" w:hAnsi="GHEA Grapalat" w:cs="Sylfaen"/>
          <w:sz w:val="20"/>
          <w:lang w:val="af-ZA"/>
        </w:rPr>
        <w:t xml:space="preserve"> </w:t>
      </w:r>
      <w:r w:rsidRPr="00DE1E5A">
        <w:rPr>
          <w:rFonts w:ascii="GHEA Grapalat" w:hAnsi="GHEA Grapalat" w:cs="Sylfaen"/>
          <w:sz w:val="20"/>
          <w:lang w:val="ru-RU"/>
        </w:rPr>
        <w:t>համապատասխանում</w:t>
      </w:r>
      <w:r w:rsidRPr="00DE1E5A">
        <w:rPr>
          <w:rFonts w:ascii="GHEA Grapalat" w:hAnsi="GHEA Grapalat" w:cs="Sylfaen"/>
          <w:sz w:val="20"/>
          <w:lang w:val="af-ZA"/>
        </w:rPr>
        <w:t xml:space="preserve"> </w:t>
      </w:r>
      <w:r w:rsidRPr="00DE1E5A">
        <w:rPr>
          <w:rFonts w:ascii="GHEA Grapalat" w:hAnsi="GHEA Grapalat" w:cs="Sylfaen"/>
          <w:sz w:val="20"/>
          <w:lang w:val="ru-RU"/>
        </w:rPr>
        <w:t>հրավերի</w:t>
      </w:r>
      <w:r w:rsidRPr="00DE1E5A">
        <w:rPr>
          <w:rFonts w:ascii="GHEA Grapalat" w:hAnsi="GHEA Grapalat" w:cs="Sylfaen"/>
          <w:sz w:val="20"/>
          <w:lang w:val="af-ZA"/>
        </w:rPr>
        <w:t xml:space="preserve"> </w:t>
      </w:r>
      <w:r w:rsidRPr="00DE1E5A">
        <w:rPr>
          <w:rFonts w:ascii="GHEA Grapalat" w:hAnsi="GHEA Grapalat" w:cs="Sylfaen"/>
          <w:sz w:val="20"/>
          <w:lang w:val="ru-RU"/>
        </w:rPr>
        <w:t>պայմաններին</w:t>
      </w:r>
      <w:r w:rsidRPr="00DE1E5A">
        <w:rPr>
          <w:rFonts w:ascii="GHEA Grapalat" w:hAnsi="GHEA Grapalat" w:cs="Sylfaen"/>
          <w:sz w:val="20"/>
          <w:lang w:val="af-ZA"/>
        </w:rPr>
        <w:t>.</w:t>
      </w:r>
    </w:p>
    <w:p w:rsidR="00C339E7" w:rsidRPr="00DE1E5A" w:rsidRDefault="00C339E7" w:rsidP="00C339E7">
      <w:pPr>
        <w:spacing w:after="0" w:line="240" w:lineRule="auto"/>
        <w:ind w:firstLine="567"/>
        <w:jc w:val="both"/>
        <w:rPr>
          <w:rFonts w:ascii="GHEA Grapalat" w:hAnsi="GHEA Grapalat" w:cs="Sylfaen"/>
          <w:sz w:val="20"/>
          <w:lang w:val="hy-AM"/>
        </w:rPr>
      </w:pPr>
      <w:r w:rsidRPr="00DE1E5A">
        <w:rPr>
          <w:rFonts w:ascii="GHEA Grapalat" w:hAnsi="GHEA Grapalat" w:cs="Sylfaen"/>
          <w:sz w:val="20"/>
          <w:lang w:val="af-ZA"/>
        </w:rPr>
        <w:t xml:space="preserve">2) </w:t>
      </w:r>
      <w:r w:rsidRPr="00DE1E5A">
        <w:rPr>
          <w:rFonts w:ascii="GHEA Grapalat" w:hAnsi="GHEA Grapalat" w:cs="Sylfaen"/>
          <w:sz w:val="20"/>
          <w:lang w:val="ru-RU"/>
        </w:rPr>
        <w:t>դադարում</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գոյություն</w:t>
      </w:r>
      <w:r w:rsidRPr="00DE1E5A">
        <w:rPr>
          <w:rFonts w:ascii="GHEA Grapalat" w:hAnsi="GHEA Grapalat" w:cs="Sylfaen"/>
          <w:sz w:val="20"/>
          <w:lang w:val="af-ZA"/>
        </w:rPr>
        <w:t xml:space="preserve"> </w:t>
      </w:r>
      <w:r w:rsidRPr="00DE1E5A">
        <w:rPr>
          <w:rFonts w:ascii="GHEA Grapalat" w:hAnsi="GHEA Grapalat" w:cs="Sylfaen"/>
          <w:sz w:val="20"/>
          <w:lang w:val="ru-RU"/>
        </w:rPr>
        <w:t>ունենալ</w:t>
      </w:r>
      <w:r w:rsidRPr="00DE1E5A">
        <w:rPr>
          <w:rFonts w:ascii="GHEA Grapalat" w:hAnsi="GHEA Grapalat" w:cs="Sylfaen"/>
          <w:sz w:val="20"/>
          <w:lang w:val="af-ZA"/>
        </w:rPr>
        <w:t xml:space="preserve"> </w:t>
      </w:r>
      <w:r w:rsidRPr="00DE1E5A">
        <w:rPr>
          <w:rFonts w:ascii="GHEA Grapalat" w:hAnsi="GHEA Grapalat" w:cs="Sylfaen"/>
          <w:sz w:val="20"/>
          <w:lang w:val="ru-RU"/>
        </w:rPr>
        <w:t>գնման</w:t>
      </w:r>
      <w:r w:rsidRPr="00DE1E5A">
        <w:rPr>
          <w:rFonts w:ascii="GHEA Grapalat" w:hAnsi="GHEA Grapalat" w:cs="Sylfaen"/>
          <w:sz w:val="20"/>
          <w:lang w:val="af-ZA"/>
        </w:rPr>
        <w:t xml:space="preserve"> </w:t>
      </w:r>
      <w:r w:rsidRPr="00DE1E5A">
        <w:rPr>
          <w:rFonts w:ascii="GHEA Grapalat" w:hAnsi="GHEA Grapalat" w:cs="Sylfaen"/>
          <w:sz w:val="20"/>
          <w:lang w:val="ru-RU"/>
        </w:rPr>
        <w:t>պահանջը</w:t>
      </w:r>
      <w:r w:rsidRPr="00DE1E5A">
        <w:rPr>
          <w:rFonts w:ascii="GHEA Grapalat" w:hAnsi="GHEA Grapalat" w:cs="Sylfaen"/>
          <w:sz w:val="20"/>
          <w:lang w:val="hy-AM"/>
        </w:rPr>
        <w:t xml:space="preserve">: Ընդ որում </w:t>
      </w:r>
      <w:r w:rsidRPr="00DE1E5A">
        <w:rPr>
          <w:rFonts w:ascii="GHEA Grapalat" w:hAnsi="GHEA Grapalat" w:cs="Sylfaen"/>
          <w:sz w:val="20"/>
          <w:lang w:val="ru-RU"/>
        </w:rPr>
        <w:t>համայնքների</w:t>
      </w:r>
      <w:r w:rsidRPr="00DE1E5A">
        <w:rPr>
          <w:rFonts w:ascii="GHEA Grapalat" w:hAnsi="GHEA Grapalat" w:cs="Sylfaen"/>
          <w:sz w:val="20"/>
          <w:lang w:val="af-ZA"/>
        </w:rPr>
        <w:t xml:space="preserve"> </w:t>
      </w:r>
      <w:r w:rsidRPr="00DE1E5A">
        <w:rPr>
          <w:rFonts w:ascii="GHEA Grapalat" w:hAnsi="GHEA Grapalat" w:cs="Sylfaen"/>
          <w:sz w:val="20"/>
          <w:lang w:val="ru-RU"/>
        </w:rPr>
        <w:t>կարիքների</w:t>
      </w:r>
      <w:r w:rsidRPr="00DE1E5A">
        <w:rPr>
          <w:rFonts w:ascii="GHEA Grapalat" w:hAnsi="GHEA Grapalat" w:cs="Sylfaen"/>
          <w:sz w:val="20"/>
          <w:lang w:val="af-ZA"/>
        </w:rPr>
        <w:t xml:space="preserve"> </w:t>
      </w:r>
      <w:r w:rsidRPr="00DE1E5A">
        <w:rPr>
          <w:rFonts w:ascii="GHEA Grapalat" w:hAnsi="GHEA Grapalat" w:cs="Sylfaen"/>
          <w:sz w:val="20"/>
          <w:lang w:val="ru-RU"/>
        </w:rPr>
        <w:t>համար</w:t>
      </w:r>
      <w:r w:rsidRPr="00DE1E5A">
        <w:rPr>
          <w:rFonts w:ascii="GHEA Grapalat" w:hAnsi="GHEA Grapalat" w:cs="Sylfaen"/>
          <w:sz w:val="20"/>
          <w:lang w:val="af-ZA"/>
        </w:rPr>
        <w:t xml:space="preserve"> </w:t>
      </w:r>
      <w:r w:rsidRPr="00DE1E5A">
        <w:rPr>
          <w:rFonts w:ascii="GHEA Grapalat" w:hAnsi="GHEA Grapalat" w:cs="Sylfaen"/>
          <w:sz w:val="20"/>
          <w:lang w:val="ru-RU"/>
        </w:rPr>
        <w:t>կազմակերպված</w:t>
      </w:r>
      <w:r w:rsidRPr="00DE1E5A">
        <w:rPr>
          <w:rFonts w:ascii="GHEA Grapalat" w:hAnsi="GHEA Grapalat" w:cs="Sylfaen"/>
          <w:sz w:val="20"/>
          <w:lang w:val="af-ZA"/>
        </w:rPr>
        <w:t xml:space="preserve"> </w:t>
      </w:r>
      <w:r w:rsidRPr="00DE1E5A">
        <w:rPr>
          <w:rFonts w:ascii="GHEA Grapalat" w:hAnsi="GHEA Grapalat" w:cs="Sylfaen"/>
          <w:sz w:val="20"/>
          <w:lang w:val="ru-RU"/>
        </w:rPr>
        <w:t>գնման</w:t>
      </w:r>
      <w:r w:rsidRPr="00DE1E5A">
        <w:rPr>
          <w:rFonts w:ascii="GHEA Grapalat" w:hAnsi="GHEA Grapalat" w:cs="Sylfaen"/>
          <w:sz w:val="20"/>
          <w:lang w:val="af-ZA"/>
        </w:rPr>
        <w:t xml:space="preserve"> </w:t>
      </w:r>
      <w:r w:rsidRPr="00DE1E5A">
        <w:rPr>
          <w:rFonts w:ascii="GHEA Grapalat" w:hAnsi="GHEA Grapalat" w:cs="Sylfaen"/>
          <w:sz w:val="20"/>
          <w:lang w:val="ru-RU"/>
        </w:rPr>
        <w:t>ընթացակարգը</w:t>
      </w:r>
      <w:r w:rsidRPr="00DE1E5A">
        <w:rPr>
          <w:rFonts w:ascii="GHEA Grapalat" w:hAnsi="GHEA Grapalat" w:cs="Sylfaen"/>
          <w:sz w:val="20"/>
          <w:lang w:val="af-ZA"/>
        </w:rPr>
        <w:t xml:space="preserve"> </w:t>
      </w:r>
      <w:r w:rsidRPr="00DE1E5A">
        <w:rPr>
          <w:rFonts w:ascii="GHEA Grapalat" w:hAnsi="GHEA Grapalat" w:cs="Sylfaen"/>
          <w:sz w:val="20"/>
          <w:lang w:val="ru-RU"/>
        </w:rPr>
        <w:t>կարող</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ամբողջությամբ</w:t>
      </w:r>
      <w:r w:rsidRPr="00DE1E5A">
        <w:rPr>
          <w:rFonts w:ascii="GHEA Grapalat" w:hAnsi="GHEA Grapalat" w:cs="Sylfaen"/>
          <w:sz w:val="20"/>
          <w:lang w:val="af-ZA"/>
        </w:rPr>
        <w:t xml:space="preserve"> </w:t>
      </w:r>
      <w:r w:rsidRPr="00DE1E5A">
        <w:rPr>
          <w:rFonts w:ascii="GHEA Grapalat" w:hAnsi="GHEA Grapalat" w:cs="Sylfaen"/>
          <w:sz w:val="20"/>
          <w:lang w:val="ru-RU"/>
        </w:rPr>
        <w:t>կամ</w:t>
      </w:r>
      <w:r w:rsidRPr="00DE1E5A">
        <w:rPr>
          <w:rFonts w:ascii="GHEA Grapalat" w:hAnsi="GHEA Grapalat" w:cs="Sylfaen"/>
          <w:sz w:val="20"/>
          <w:lang w:val="af-ZA"/>
        </w:rPr>
        <w:t xml:space="preserve"> </w:t>
      </w:r>
      <w:r w:rsidRPr="00DE1E5A">
        <w:rPr>
          <w:rFonts w:ascii="GHEA Grapalat" w:hAnsi="GHEA Grapalat" w:cs="Sylfaen"/>
          <w:sz w:val="20"/>
          <w:lang w:val="ru-RU"/>
        </w:rPr>
        <w:t>մասնակի</w:t>
      </w:r>
      <w:r w:rsidRPr="00DE1E5A">
        <w:rPr>
          <w:rFonts w:ascii="GHEA Grapalat" w:hAnsi="GHEA Grapalat" w:cs="Sylfaen"/>
          <w:sz w:val="20"/>
          <w:lang w:val="af-ZA"/>
        </w:rPr>
        <w:t xml:space="preserve"> </w:t>
      </w:r>
      <w:r w:rsidRPr="00DE1E5A">
        <w:rPr>
          <w:rFonts w:ascii="GHEA Grapalat" w:hAnsi="GHEA Grapalat" w:cs="Sylfaen"/>
          <w:sz w:val="20"/>
          <w:lang w:val="ru-RU"/>
        </w:rPr>
        <w:t>չկայացած</w:t>
      </w:r>
      <w:r w:rsidRPr="00DE1E5A">
        <w:rPr>
          <w:rFonts w:ascii="GHEA Grapalat" w:hAnsi="GHEA Grapalat" w:cs="Sylfaen"/>
          <w:sz w:val="20"/>
          <w:lang w:val="af-ZA"/>
        </w:rPr>
        <w:t xml:space="preserve"> </w:t>
      </w:r>
      <w:r w:rsidRPr="00DE1E5A">
        <w:rPr>
          <w:rFonts w:ascii="GHEA Grapalat" w:hAnsi="GHEA Grapalat" w:cs="Sylfaen"/>
          <w:sz w:val="20"/>
          <w:lang w:val="ru-RU"/>
        </w:rPr>
        <w:t>հայտարարվել</w:t>
      </w:r>
      <w:r w:rsidRPr="00DE1E5A">
        <w:rPr>
          <w:rFonts w:ascii="GHEA Grapalat" w:hAnsi="GHEA Grapalat" w:cs="Sylfaen"/>
          <w:sz w:val="20"/>
          <w:lang w:val="af-ZA"/>
        </w:rPr>
        <w:t xml:space="preserve"> </w:t>
      </w:r>
      <w:r w:rsidRPr="00DE1E5A">
        <w:rPr>
          <w:rFonts w:ascii="GHEA Grapalat" w:hAnsi="GHEA Grapalat" w:cs="Sylfaen"/>
          <w:sz w:val="20"/>
          <w:lang w:val="ru-RU"/>
        </w:rPr>
        <w:t>համայնքի</w:t>
      </w:r>
      <w:r w:rsidRPr="00DE1E5A">
        <w:rPr>
          <w:rFonts w:ascii="GHEA Grapalat" w:hAnsi="GHEA Grapalat" w:cs="Sylfaen"/>
          <w:sz w:val="20"/>
          <w:lang w:val="af-ZA"/>
        </w:rPr>
        <w:t xml:space="preserve"> </w:t>
      </w:r>
      <w:r w:rsidRPr="00DE1E5A">
        <w:rPr>
          <w:rFonts w:ascii="GHEA Grapalat" w:hAnsi="GHEA Grapalat" w:cs="Sylfaen"/>
          <w:sz w:val="20"/>
          <w:lang w:val="ru-RU"/>
        </w:rPr>
        <w:t>ավագանու</w:t>
      </w:r>
      <w:r w:rsidR="006F2AF3">
        <w:rPr>
          <w:rFonts w:ascii="GHEA Grapalat" w:hAnsi="GHEA Grapalat" w:cs="Sylfaen"/>
          <w:sz w:val="20"/>
          <w:lang w:val="hy-AM"/>
        </w:rPr>
        <w:t xml:space="preserve"> </w:t>
      </w:r>
      <w:r w:rsidRPr="00DE1E5A">
        <w:rPr>
          <w:rFonts w:ascii="GHEA Grapalat" w:hAnsi="GHEA Grapalat" w:cs="Sylfaen"/>
          <w:sz w:val="20"/>
        </w:rPr>
        <w:t>որոշման</w:t>
      </w:r>
      <w:r w:rsidRPr="00DE1E5A">
        <w:rPr>
          <w:rFonts w:ascii="GHEA Grapalat" w:hAnsi="GHEA Grapalat" w:cs="Sylfaen"/>
          <w:sz w:val="20"/>
          <w:lang w:val="af-ZA"/>
        </w:rPr>
        <w:t xml:space="preserve"> </w:t>
      </w:r>
      <w:r w:rsidRPr="00DE1E5A">
        <w:rPr>
          <w:rFonts w:ascii="GHEA Grapalat" w:hAnsi="GHEA Grapalat" w:cs="Sylfaen"/>
          <w:sz w:val="20"/>
        </w:rPr>
        <w:t>հիման</w:t>
      </w:r>
      <w:r w:rsidRPr="00DE1E5A">
        <w:rPr>
          <w:rFonts w:ascii="GHEA Grapalat" w:hAnsi="GHEA Grapalat" w:cs="Sylfaen"/>
          <w:sz w:val="20"/>
          <w:lang w:val="af-ZA"/>
        </w:rPr>
        <w:t xml:space="preserve"> </w:t>
      </w:r>
      <w:r w:rsidRPr="00DE1E5A">
        <w:rPr>
          <w:rFonts w:ascii="GHEA Grapalat" w:hAnsi="GHEA Grapalat" w:cs="Sylfaen"/>
          <w:sz w:val="20"/>
        </w:rPr>
        <w:t>վրա</w:t>
      </w:r>
      <w:r w:rsidRPr="00DE1E5A">
        <w:rPr>
          <w:rStyle w:val="FootnoteReference"/>
          <w:rFonts w:ascii="GHEA Grapalat" w:hAnsi="GHEA Grapalat" w:cs="Sylfaen"/>
          <w:sz w:val="20"/>
        </w:rPr>
        <w:footnoteReference w:id="7"/>
      </w:r>
      <w:r w:rsidRPr="00DE1E5A">
        <w:rPr>
          <w:rFonts w:ascii="GHEA Grapalat" w:hAnsi="GHEA Grapalat" w:cs="Sylfaen"/>
          <w:sz w:val="20"/>
          <w:lang w:val="hy-AM"/>
        </w:rPr>
        <w:t>:</w:t>
      </w:r>
    </w:p>
    <w:p w:rsidR="00C339E7" w:rsidRPr="00DE1E5A" w:rsidRDefault="00C339E7" w:rsidP="00C339E7">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af-ZA"/>
        </w:rPr>
        <w:t xml:space="preserve">3) </w:t>
      </w:r>
      <w:r w:rsidRPr="00DE1E5A">
        <w:rPr>
          <w:rFonts w:ascii="GHEA Grapalat" w:hAnsi="GHEA Grapalat" w:cs="Sylfaen"/>
          <w:sz w:val="20"/>
          <w:lang w:val="hy-AM"/>
        </w:rPr>
        <w:t>ոչ</w:t>
      </w:r>
      <w:r w:rsidRPr="00DE1E5A">
        <w:rPr>
          <w:rFonts w:ascii="GHEA Grapalat" w:hAnsi="GHEA Grapalat" w:cs="Sylfaen"/>
          <w:sz w:val="20"/>
          <w:lang w:val="af-ZA"/>
        </w:rPr>
        <w:t xml:space="preserve"> </w:t>
      </w:r>
      <w:r w:rsidRPr="00DE1E5A">
        <w:rPr>
          <w:rFonts w:ascii="GHEA Grapalat" w:hAnsi="GHEA Grapalat" w:cs="Sylfaen"/>
          <w:sz w:val="20"/>
          <w:lang w:val="hy-AM"/>
        </w:rPr>
        <w:t>մի</w:t>
      </w:r>
      <w:r w:rsidRPr="00DE1E5A">
        <w:rPr>
          <w:rFonts w:ascii="GHEA Grapalat" w:hAnsi="GHEA Grapalat" w:cs="Sylfaen"/>
          <w:sz w:val="20"/>
          <w:lang w:val="af-ZA"/>
        </w:rPr>
        <w:t xml:space="preserve"> </w:t>
      </w:r>
      <w:r w:rsidRPr="00DE1E5A">
        <w:rPr>
          <w:rFonts w:ascii="GHEA Grapalat" w:hAnsi="GHEA Grapalat" w:cs="Sylfaen"/>
          <w:sz w:val="20"/>
          <w:lang w:val="hy-AM"/>
        </w:rPr>
        <w:t>հայտ</w:t>
      </w:r>
      <w:r w:rsidRPr="00DE1E5A">
        <w:rPr>
          <w:rFonts w:ascii="GHEA Grapalat" w:hAnsi="GHEA Grapalat" w:cs="Sylfaen"/>
          <w:sz w:val="20"/>
          <w:lang w:val="af-ZA"/>
        </w:rPr>
        <w:t xml:space="preserve"> </w:t>
      </w:r>
      <w:r w:rsidRPr="00DE1E5A">
        <w:rPr>
          <w:rFonts w:ascii="GHEA Grapalat" w:hAnsi="GHEA Grapalat" w:cs="Sylfaen"/>
          <w:sz w:val="20"/>
          <w:lang w:val="hy-AM"/>
        </w:rPr>
        <w:t>չի</w:t>
      </w:r>
      <w:r w:rsidRPr="00DE1E5A">
        <w:rPr>
          <w:rFonts w:ascii="GHEA Grapalat" w:hAnsi="GHEA Grapalat" w:cs="Sylfaen"/>
          <w:sz w:val="20"/>
          <w:lang w:val="af-ZA"/>
        </w:rPr>
        <w:t xml:space="preserve"> </w:t>
      </w:r>
      <w:r w:rsidRPr="00DE1E5A">
        <w:rPr>
          <w:rFonts w:ascii="GHEA Grapalat" w:hAnsi="GHEA Grapalat" w:cs="Sylfaen"/>
          <w:sz w:val="20"/>
          <w:lang w:val="hy-AM"/>
        </w:rPr>
        <w:t>ներկայացվել</w:t>
      </w:r>
      <w:r w:rsidRPr="00DE1E5A">
        <w:rPr>
          <w:rFonts w:ascii="GHEA Grapalat" w:hAnsi="GHEA Grapalat" w:cs="Sylfaen"/>
          <w:sz w:val="20"/>
          <w:lang w:val="af-ZA"/>
        </w:rPr>
        <w:t>.</w:t>
      </w:r>
    </w:p>
    <w:p w:rsidR="00C339E7" w:rsidRPr="00C479A8" w:rsidRDefault="00C339E7" w:rsidP="00C339E7">
      <w:pPr>
        <w:spacing w:after="0" w:line="240" w:lineRule="auto"/>
        <w:ind w:firstLine="567"/>
        <w:jc w:val="both"/>
        <w:rPr>
          <w:ins w:id="14" w:author="Sergey Shahnazaryan" w:date="2019-05-16T09:29:00Z"/>
          <w:rFonts w:ascii="GHEA Grapalat" w:hAnsi="GHEA Grapalat" w:cs="Sylfaen"/>
          <w:sz w:val="20"/>
          <w:lang w:val="af-ZA"/>
        </w:rPr>
      </w:pPr>
      <w:r w:rsidRPr="00DE1E5A">
        <w:rPr>
          <w:rFonts w:ascii="GHEA Grapalat" w:hAnsi="GHEA Grapalat" w:cs="Sylfaen"/>
          <w:sz w:val="20"/>
          <w:lang w:val="af-ZA"/>
        </w:rPr>
        <w:t xml:space="preserve">4) </w:t>
      </w:r>
      <w:r w:rsidRPr="00DE1E5A">
        <w:rPr>
          <w:rFonts w:ascii="GHEA Grapalat" w:hAnsi="GHEA Grapalat" w:cs="Sylfaen"/>
          <w:sz w:val="20"/>
          <w:lang w:val="ru-RU"/>
        </w:rPr>
        <w:t>պայմանագիր</w:t>
      </w:r>
      <w:r w:rsidRPr="00DE1E5A">
        <w:rPr>
          <w:rFonts w:ascii="GHEA Grapalat" w:hAnsi="GHEA Grapalat" w:cs="Sylfaen"/>
          <w:sz w:val="20"/>
          <w:lang w:val="af-ZA"/>
        </w:rPr>
        <w:t xml:space="preserve"> </w:t>
      </w:r>
      <w:r w:rsidRPr="00DE1E5A">
        <w:rPr>
          <w:rFonts w:ascii="GHEA Grapalat" w:hAnsi="GHEA Grapalat" w:cs="Sylfaen"/>
          <w:sz w:val="20"/>
          <w:lang w:val="ru-RU"/>
        </w:rPr>
        <w:t>չի</w:t>
      </w:r>
      <w:r w:rsidRPr="00DE1E5A">
        <w:rPr>
          <w:rFonts w:ascii="GHEA Grapalat" w:hAnsi="GHEA Grapalat" w:cs="Sylfaen"/>
          <w:sz w:val="20"/>
          <w:lang w:val="af-ZA"/>
        </w:rPr>
        <w:t xml:space="preserve"> </w:t>
      </w:r>
      <w:r w:rsidRPr="00DE1E5A">
        <w:rPr>
          <w:rFonts w:ascii="GHEA Grapalat" w:hAnsi="GHEA Grapalat" w:cs="Sylfaen"/>
          <w:sz w:val="20"/>
          <w:lang w:val="ru-RU"/>
        </w:rPr>
        <w:t>կնքվում։</w:t>
      </w:r>
    </w:p>
    <w:p w:rsidR="00C339E7" w:rsidRPr="00C479A8" w:rsidRDefault="00C339E7" w:rsidP="00C339E7">
      <w:pPr>
        <w:spacing w:after="0" w:line="240" w:lineRule="auto"/>
        <w:ind w:firstLine="567"/>
        <w:jc w:val="both"/>
        <w:rPr>
          <w:rFonts w:ascii="GHEA Grapalat" w:hAnsi="GHEA Grapalat" w:cs="Sylfaen"/>
          <w:sz w:val="20"/>
          <w:lang w:val="af-ZA"/>
        </w:rPr>
      </w:pPr>
      <w:r>
        <w:rPr>
          <w:rFonts w:ascii="GHEA Grapalat" w:hAnsi="GHEA Grapalat" w:cs="Sylfaen"/>
          <w:sz w:val="20"/>
        </w:rPr>
        <w:t>Սույն</w:t>
      </w:r>
      <w:r w:rsidRPr="00C479A8">
        <w:rPr>
          <w:rFonts w:ascii="GHEA Grapalat" w:hAnsi="GHEA Grapalat" w:cs="Sylfaen"/>
          <w:sz w:val="20"/>
          <w:lang w:val="af-ZA"/>
        </w:rPr>
        <w:t xml:space="preserve"> </w:t>
      </w:r>
      <w:r>
        <w:rPr>
          <w:rFonts w:ascii="GHEA Grapalat" w:hAnsi="GHEA Grapalat" w:cs="Sylfaen"/>
          <w:sz w:val="20"/>
        </w:rPr>
        <w:t>ընթացակարգը</w:t>
      </w:r>
      <w:r w:rsidRPr="00C479A8">
        <w:rPr>
          <w:rFonts w:ascii="GHEA Grapalat" w:hAnsi="GHEA Grapalat" w:cs="Sylfaen"/>
          <w:sz w:val="20"/>
          <w:lang w:val="af-ZA"/>
        </w:rPr>
        <w:t xml:space="preserve"> </w:t>
      </w:r>
      <w:r>
        <w:rPr>
          <w:rFonts w:ascii="GHEA Grapalat" w:hAnsi="GHEA Grapalat" w:cs="Sylfaen"/>
          <w:sz w:val="20"/>
        </w:rPr>
        <w:t>Օրենքի</w:t>
      </w:r>
      <w:r w:rsidRPr="00C479A8">
        <w:rPr>
          <w:rFonts w:ascii="GHEA Grapalat" w:hAnsi="GHEA Grapalat" w:cs="Sylfaen"/>
          <w:sz w:val="20"/>
          <w:lang w:val="af-ZA"/>
        </w:rPr>
        <w:t xml:space="preserve"> 34-</w:t>
      </w:r>
      <w:r>
        <w:rPr>
          <w:rFonts w:ascii="GHEA Grapalat" w:hAnsi="GHEA Grapalat" w:cs="Sylfaen"/>
          <w:sz w:val="20"/>
        </w:rPr>
        <w:t>րդ</w:t>
      </w:r>
      <w:r w:rsidRPr="00C479A8">
        <w:rPr>
          <w:rFonts w:ascii="GHEA Grapalat" w:hAnsi="GHEA Grapalat" w:cs="Sylfaen"/>
          <w:sz w:val="20"/>
          <w:lang w:val="af-ZA"/>
        </w:rPr>
        <w:t xml:space="preserve"> </w:t>
      </w:r>
      <w:r>
        <w:rPr>
          <w:rFonts w:ascii="GHEA Grapalat" w:hAnsi="GHEA Grapalat" w:cs="Sylfaen"/>
          <w:sz w:val="20"/>
        </w:rPr>
        <w:t>հոդվածի</w:t>
      </w:r>
      <w:r w:rsidRPr="00C479A8">
        <w:rPr>
          <w:rFonts w:ascii="GHEA Grapalat" w:hAnsi="GHEA Grapalat" w:cs="Sylfaen"/>
          <w:sz w:val="20"/>
          <w:lang w:val="af-ZA"/>
        </w:rPr>
        <w:t xml:space="preserve"> 1-</w:t>
      </w:r>
      <w:r>
        <w:rPr>
          <w:rFonts w:ascii="GHEA Grapalat" w:hAnsi="GHEA Grapalat" w:cs="Sylfaen"/>
          <w:sz w:val="20"/>
        </w:rPr>
        <w:t>ին</w:t>
      </w:r>
      <w:r w:rsidRPr="00C479A8">
        <w:rPr>
          <w:rFonts w:ascii="GHEA Grapalat" w:hAnsi="GHEA Grapalat" w:cs="Sylfaen"/>
          <w:sz w:val="20"/>
          <w:lang w:val="af-ZA"/>
        </w:rPr>
        <w:t xml:space="preserve"> </w:t>
      </w:r>
      <w:r>
        <w:rPr>
          <w:rFonts w:ascii="GHEA Grapalat" w:hAnsi="GHEA Grapalat" w:cs="Sylfaen"/>
          <w:sz w:val="20"/>
        </w:rPr>
        <w:t>մասի</w:t>
      </w:r>
      <w:r w:rsidRPr="00C479A8">
        <w:rPr>
          <w:rFonts w:ascii="GHEA Grapalat" w:hAnsi="GHEA Grapalat" w:cs="Sylfaen"/>
          <w:sz w:val="20"/>
          <w:lang w:val="af-ZA"/>
        </w:rPr>
        <w:t xml:space="preserve"> 4-</w:t>
      </w:r>
      <w:r>
        <w:rPr>
          <w:rFonts w:ascii="GHEA Grapalat" w:hAnsi="GHEA Grapalat" w:cs="Sylfaen"/>
          <w:sz w:val="20"/>
        </w:rPr>
        <w:t>րդ</w:t>
      </w:r>
      <w:r w:rsidRPr="00C479A8">
        <w:rPr>
          <w:rFonts w:ascii="GHEA Grapalat" w:hAnsi="GHEA Grapalat" w:cs="Sylfaen"/>
          <w:sz w:val="20"/>
          <w:lang w:val="af-ZA"/>
        </w:rPr>
        <w:t xml:space="preserve"> </w:t>
      </w:r>
      <w:r>
        <w:rPr>
          <w:rFonts w:ascii="GHEA Grapalat" w:hAnsi="GHEA Grapalat" w:cs="Sylfaen"/>
          <w:sz w:val="20"/>
        </w:rPr>
        <w:t>կետի</w:t>
      </w:r>
      <w:r w:rsidRPr="00C479A8">
        <w:rPr>
          <w:rFonts w:ascii="GHEA Grapalat" w:hAnsi="GHEA Grapalat" w:cs="Sylfaen"/>
          <w:sz w:val="20"/>
          <w:lang w:val="af-ZA"/>
        </w:rPr>
        <w:t xml:space="preserve"> </w:t>
      </w:r>
      <w:r>
        <w:rPr>
          <w:rFonts w:ascii="GHEA Grapalat" w:hAnsi="GHEA Grapalat" w:cs="Sylfaen"/>
          <w:sz w:val="20"/>
        </w:rPr>
        <w:t>հիման</w:t>
      </w:r>
      <w:r w:rsidRPr="00C479A8">
        <w:rPr>
          <w:rFonts w:ascii="GHEA Grapalat" w:hAnsi="GHEA Grapalat" w:cs="Sylfaen"/>
          <w:sz w:val="20"/>
          <w:lang w:val="af-ZA"/>
        </w:rPr>
        <w:t xml:space="preserve"> </w:t>
      </w:r>
      <w:r>
        <w:rPr>
          <w:rFonts w:ascii="GHEA Grapalat" w:hAnsi="GHEA Grapalat" w:cs="Sylfaen"/>
          <w:sz w:val="20"/>
        </w:rPr>
        <w:t>վրա</w:t>
      </w:r>
      <w:r w:rsidRPr="00C479A8">
        <w:rPr>
          <w:rFonts w:ascii="GHEA Grapalat" w:hAnsi="GHEA Grapalat" w:cs="Sylfaen"/>
          <w:sz w:val="20"/>
          <w:lang w:val="af-ZA"/>
        </w:rPr>
        <w:t xml:space="preserve"> </w:t>
      </w:r>
      <w:r>
        <w:rPr>
          <w:rFonts w:ascii="GHEA Grapalat" w:hAnsi="GHEA Grapalat" w:cs="Sylfaen"/>
          <w:sz w:val="20"/>
        </w:rPr>
        <w:t>հայտարարվում</w:t>
      </w:r>
      <w:r w:rsidRPr="00C479A8">
        <w:rPr>
          <w:rFonts w:ascii="GHEA Grapalat" w:hAnsi="GHEA Grapalat" w:cs="Sylfaen"/>
          <w:sz w:val="20"/>
          <w:lang w:val="af-ZA"/>
        </w:rPr>
        <w:t xml:space="preserve"> </w:t>
      </w:r>
      <w:r>
        <w:rPr>
          <w:rFonts w:ascii="GHEA Grapalat" w:hAnsi="GHEA Grapalat" w:cs="Sylfaen"/>
          <w:sz w:val="20"/>
        </w:rPr>
        <w:t>է</w:t>
      </w:r>
      <w:r w:rsidRPr="00C479A8">
        <w:rPr>
          <w:rFonts w:ascii="GHEA Grapalat" w:hAnsi="GHEA Grapalat" w:cs="Sylfaen"/>
          <w:sz w:val="20"/>
          <w:lang w:val="af-ZA"/>
        </w:rPr>
        <w:t xml:space="preserve"> </w:t>
      </w:r>
      <w:r>
        <w:rPr>
          <w:rFonts w:ascii="GHEA Grapalat" w:hAnsi="GHEA Grapalat" w:cs="Sylfaen"/>
          <w:sz w:val="20"/>
        </w:rPr>
        <w:t>չկայացած</w:t>
      </w:r>
      <w:r w:rsidRPr="00C479A8">
        <w:rPr>
          <w:rFonts w:ascii="GHEA Grapalat" w:hAnsi="GHEA Grapalat" w:cs="Sylfaen"/>
          <w:sz w:val="20"/>
          <w:lang w:val="af-ZA"/>
        </w:rPr>
        <w:t xml:space="preserve">, </w:t>
      </w:r>
      <w:r>
        <w:rPr>
          <w:rFonts w:ascii="GHEA Grapalat" w:hAnsi="GHEA Grapalat" w:cs="Sylfaen"/>
          <w:sz w:val="20"/>
        </w:rPr>
        <w:t>եթե</w:t>
      </w:r>
      <w:r w:rsidRPr="00C479A8">
        <w:rPr>
          <w:rFonts w:ascii="GHEA Grapalat" w:hAnsi="GHEA Grapalat" w:cs="Sylfaen"/>
          <w:sz w:val="20"/>
          <w:lang w:val="af-ZA"/>
        </w:rPr>
        <w:t xml:space="preserve"> </w:t>
      </w:r>
      <w:r>
        <w:rPr>
          <w:rFonts w:ascii="GHEA Grapalat" w:hAnsi="GHEA Grapalat" w:cs="Sylfaen"/>
          <w:sz w:val="20"/>
        </w:rPr>
        <w:t>սույն</w:t>
      </w:r>
      <w:r w:rsidRPr="00C479A8">
        <w:rPr>
          <w:rFonts w:ascii="GHEA Grapalat" w:hAnsi="GHEA Grapalat" w:cs="Sylfaen"/>
          <w:sz w:val="20"/>
          <w:lang w:val="af-ZA"/>
        </w:rPr>
        <w:t xml:space="preserve"> </w:t>
      </w:r>
      <w:r>
        <w:rPr>
          <w:rFonts w:ascii="GHEA Grapalat" w:hAnsi="GHEA Grapalat" w:cs="Sylfaen"/>
          <w:sz w:val="20"/>
        </w:rPr>
        <w:t>ընթացակարգի</w:t>
      </w:r>
      <w:r w:rsidRPr="00C479A8">
        <w:rPr>
          <w:rFonts w:ascii="GHEA Grapalat" w:hAnsi="GHEA Grapalat" w:cs="Sylfaen"/>
          <w:sz w:val="20"/>
          <w:lang w:val="af-ZA"/>
        </w:rPr>
        <w:t xml:space="preserve"> </w:t>
      </w:r>
      <w:r>
        <w:rPr>
          <w:rFonts w:ascii="GHEA Grapalat" w:hAnsi="GHEA Grapalat" w:cs="Sylfaen"/>
          <w:sz w:val="20"/>
        </w:rPr>
        <w:t>շրջանակում</w:t>
      </w:r>
      <w:r w:rsidRPr="00C479A8">
        <w:rPr>
          <w:rFonts w:ascii="GHEA Grapalat" w:hAnsi="GHEA Grapalat" w:cs="Sylfaen"/>
          <w:sz w:val="20"/>
          <w:lang w:val="af-ZA"/>
        </w:rPr>
        <w:t xml:space="preserve"> </w:t>
      </w:r>
      <w:r>
        <w:rPr>
          <w:rFonts w:ascii="GHEA Grapalat" w:hAnsi="GHEA Grapalat" w:cs="Sylfaen"/>
          <w:sz w:val="20"/>
        </w:rPr>
        <w:t>սահմանված</w:t>
      </w:r>
      <w:r w:rsidRPr="00C479A8">
        <w:rPr>
          <w:rFonts w:ascii="GHEA Grapalat" w:hAnsi="GHEA Grapalat" w:cs="Sylfaen"/>
          <w:sz w:val="20"/>
          <w:lang w:val="af-ZA"/>
        </w:rPr>
        <w:t xml:space="preserve"> </w:t>
      </w:r>
      <w:r>
        <w:rPr>
          <w:rFonts w:ascii="GHEA Grapalat" w:hAnsi="GHEA Grapalat" w:cs="Sylfaen"/>
          <w:sz w:val="20"/>
        </w:rPr>
        <w:t>հայտերի</w:t>
      </w:r>
      <w:r w:rsidRPr="00C479A8">
        <w:rPr>
          <w:rFonts w:ascii="GHEA Grapalat" w:hAnsi="GHEA Grapalat" w:cs="Sylfaen"/>
          <w:sz w:val="20"/>
          <w:lang w:val="af-ZA"/>
        </w:rPr>
        <w:t xml:space="preserve"> </w:t>
      </w:r>
      <w:r>
        <w:rPr>
          <w:rFonts w:ascii="GHEA Grapalat" w:hAnsi="GHEA Grapalat" w:cs="Sylfaen"/>
          <w:sz w:val="20"/>
        </w:rPr>
        <w:t>ներկայացման</w:t>
      </w:r>
      <w:r w:rsidRPr="00C479A8">
        <w:rPr>
          <w:rFonts w:ascii="GHEA Grapalat" w:hAnsi="GHEA Grapalat" w:cs="Sylfaen"/>
          <w:sz w:val="20"/>
          <w:lang w:val="af-ZA"/>
        </w:rPr>
        <w:t xml:space="preserve"> </w:t>
      </w:r>
      <w:r>
        <w:rPr>
          <w:rFonts w:ascii="GHEA Grapalat" w:hAnsi="GHEA Grapalat" w:cs="Sylfaen"/>
          <w:sz w:val="20"/>
        </w:rPr>
        <w:t>վերջնաժամկետը</w:t>
      </w:r>
      <w:r w:rsidRPr="00C479A8">
        <w:rPr>
          <w:rFonts w:ascii="GHEA Grapalat" w:hAnsi="GHEA Grapalat" w:cs="Sylfaen"/>
          <w:sz w:val="20"/>
          <w:lang w:val="af-ZA"/>
        </w:rPr>
        <w:t xml:space="preserve"> </w:t>
      </w:r>
      <w:r>
        <w:rPr>
          <w:rFonts w:ascii="GHEA Grapalat" w:hAnsi="GHEA Grapalat" w:cs="Sylfaen"/>
          <w:sz w:val="20"/>
        </w:rPr>
        <w:t>լրանալու</w:t>
      </w:r>
      <w:r w:rsidRPr="00C479A8">
        <w:rPr>
          <w:rFonts w:ascii="GHEA Grapalat" w:hAnsi="GHEA Grapalat" w:cs="Sylfaen"/>
          <w:sz w:val="20"/>
          <w:lang w:val="af-ZA"/>
        </w:rPr>
        <w:t xml:space="preserve"> </w:t>
      </w:r>
      <w:r>
        <w:rPr>
          <w:rFonts w:ascii="GHEA Grapalat" w:hAnsi="GHEA Grapalat" w:cs="Sylfaen"/>
          <w:sz w:val="20"/>
        </w:rPr>
        <w:t>պահի</w:t>
      </w:r>
      <w:r w:rsidRPr="00C479A8">
        <w:rPr>
          <w:rFonts w:ascii="GHEA Grapalat" w:hAnsi="GHEA Grapalat" w:cs="Sylfaen"/>
          <w:sz w:val="20"/>
          <w:lang w:val="af-ZA"/>
        </w:rPr>
        <w:t xml:space="preserve"> </w:t>
      </w:r>
      <w:r>
        <w:rPr>
          <w:rFonts w:ascii="GHEA Grapalat" w:hAnsi="GHEA Grapalat" w:cs="Sylfaen"/>
          <w:sz w:val="20"/>
        </w:rPr>
        <w:t>դրությամբ</w:t>
      </w:r>
      <w:r w:rsidRPr="00C479A8">
        <w:rPr>
          <w:rFonts w:ascii="GHEA Grapalat" w:hAnsi="GHEA Grapalat" w:cs="Sylfaen"/>
          <w:sz w:val="20"/>
          <w:lang w:val="af-ZA"/>
        </w:rPr>
        <w:t xml:space="preserve"> </w:t>
      </w:r>
      <w:r>
        <w:rPr>
          <w:rFonts w:ascii="GHEA Grapalat" w:hAnsi="GHEA Grapalat" w:cs="Sylfaen"/>
          <w:sz w:val="20"/>
        </w:rPr>
        <w:t>էլեկտրոնային</w:t>
      </w:r>
      <w:r w:rsidRPr="00C479A8">
        <w:rPr>
          <w:rFonts w:ascii="GHEA Grapalat" w:hAnsi="GHEA Grapalat" w:cs="Sylfaen"/>
          <w:sz w:val="20"/>
          <w:lang w:val="af-ZA"/>
        </w:rPr>
        <w:t xml:space="preserve"> </w:t>
      </w:r>
      <w:r>
        <w:rPr>
          <w:rFonts w:ascii="GHEA Grapalat" w:hAnsi="GHEA Grapalat" w:cs="Sylfaen"/>
          <w:sz w:val="20"/>
        </w:rPr>
        <w:t>գնումների</w:t>
      </w:r>
      <w:r w:rsidRPr="00C479A8">
        <w:rPr>
          <w:rFonts w:ascii="GHEA Grapalat" w:hAnsi="GHEA Grapalat" w:cs="Sylfaen"/>
          <w:sz w:val="20"/>
          <w:lang w:val="af-ZA"/>
        </w:rPr>
        <w:t xml:space="preserve"> </w:t>
      </w:r>
      <w:r>
        <w:rPr>
          <w:rFonts w:ascii="GHEA Grapalat" w:hAnsi="GHEA Grapalat" w:cs="Sylfaen"/>
          <w:sz w:val="20"/>
        </w:rPr>
        <w:t>համակարգը</w:t>
      </w:r>
      <w:r w:rsidRPr="00C479A8">
        <w:rPr>
          <w:rFonts w:ascii="GHEA Grapalat" w:hAnsi="GHEA Grapalat" w:cs="Sylfaen"/>
          <w:sz w:val="20"/>
          <w:lang w:val="af-ZA"/>
        </w:rPr>
        <w:t xml:space="preserve"> </w:t>
      </w:r>
      <w:r>
        <w:rPr>
          <w:rFonts w:ascii="GHEA Grapalat" w:hAnsi="GHEA Grapalat" w:cs="Sylfaen"/>
          <w:sz w:val="20"/>
        </w:rPr>
        <w:t>խափանված</w:t>
      </w:r>
      <w:r w:rsidRPr="00C479A8">
        <w:rPr>
          <w:rFonts w:ascii="GHEA Grapalat" w:hAnsi="GHEA Grapalat" w:cs="Sylfaen"/>
          <w:sz w:val="20"/>
          <w:lang w:val="af-ZA"/>
        </w:rPr>
        <w:t xml:space="preserve"> </w:t>
      </w:r>
      <w:r>
        <w:rPr>
          <w:rFonts w:ascii="GHEA Grapalat" w:hAnsi="GHEA Grapalat" w:cs="Sylfaen"/>
          <w:sz w:val="20"/>
        </w:rPr>
        <w:t>է</w:t>
      </w:r>
      <w:r w:rsidRPr="00C479A8">
        <w:rPr>
          <w:rFonts w:ascii="GHEA Grapalat" w:hAnsi="GHEA Grapalat" w:cs="Sylfaen"/>
          <w:sz w:val="20"/>
          <w:lang w:val="af-ZA"/>
        </w:rPr>
        <w:t xml:space="preserve">:  </w:t>
      </w:r>
    </w:p>
    <w:p w:rsidR="00C339E7" w:rsidRPr="00DE1E5A" w:rsidRDefault="00C339E7" w:rsidP="00C339E7">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af-ZA"/>
        </w:rPr>
        <w:t>10.2 Գ</w:t>
      </w:r>
      <w:r w:rsidRPr="00DE1E5A">
        <w:rPr>
          <w:rFonts w:ascii="GHEA Grapalat" w:hAnsi="GHEA Grapalat" w:cs="Sylfaen"/>
          <w:sz w:val="20"/>
          <w:lang w:val="ru-RU"/>
        </w:rPr>
        <w:t>նման</w:t>
      </w:r>
      <w:r w:rsidRPr="00DE1E5A">
        <w:rPr>
          <w:rFonts w:ascii="GHEA Grapalat" w:hAnsi="GHEA Grapalat" w:cs="Sylfaen"/>
          <w:sz w:val="20"/>
          <w:lang w:val="af-ZA"/>
        </w:rPr>
        <w:t xml:space="preserve"> </w:t>
      </w:r>
      <w:r w:rsidRPr="00DE1E5A">
        <w:rPr>
          <w:rFonts w:ascii="GHEA Grapalat" w:hAnsi="GHEA Grapalat" w:cs="Sylfaen"/>
          <w:sz w:val="20"/>
          <w:lang w:val="ru-RU"/>
        </w:rPr>
        <w:t>ընթացակարգը</w:t>
      </w:r>
      <w:r w:rsidRPr="00DE1E5A">
        <w:rPr>
          <w:rFonts w:ascii="GHEA Grapalat" w:hAnsi="GHEA Grapalat" w:cs="Sylfaen"/>
          <w:sz w:val="20"/>
          <w:lang w:val="af-ZA"/>
        </w:rPr>
        <w:t xml:space="preserve"> </w:t>
      </w:r>
      <w:r w:rsidRPr="00DE1E5A">
        <w:rPr>
          <w:rFonts w:ascii="GHEA Grapalat" w:hAnsi="GHEA Grapalat" w:cs="Sylfaen"/>
          <w:sz w:val="20"/>
          <w:lang w:val="ru-RU"/>
        </w:rPr>
        <w:t>չկայացած</w:t>
      </w:r>
      <w:r w:rsidRPr="00DE1E5A">
        <w:rPr>
          <w:rFonts w:ascii="GHEA Grapalat" w:hAnsi="GHEA Grapalat" w:cs="Sylfaen"/>
          <w:sz w:val="20"/>
          <w:lang w:val="af-ZA"/>
        </w:rPr>
        <w:t xml:space="preserve"> </w:t>
      </w:r>
      <w:r w:rsidRPr="00DE1E5A">
        <w:rPr>
          <w:rFonts w:ascii="GHEA Grapalat" w:hAnsi="GHEA Grapalat" w:cs="Sylfaen"/>
          <w:sz w:val="20"/>
          <w:lang w:val="ru-RU"/>
        </w:rPr>
        <w:t>հայտարարվելու</w:t>
      </w:r>
      <w:r w:rsidRPr="00DE1E5A">
        <w:rPr>
          <w:rFonts w:ascii="GHEA Grapalat" w:hAnsi="GHEA Grapalat" w:cs="Sylfaen"/>
          <w:sz w:val="20"/>
        </w:rPr>
        <w:t>ն</w:t>
      </w:r>
      <w:r w:rsidRPr="00DE1E5A">
        <w:rPr>
          <w:rFonts w:ascii="GHEA Grapalat" w:hAnsi="GHEA Grapalat" w:cs="Sylfaen"/>
          <w:sz w:val="20"/>
          <w:lang w:val="af-ZA"/>
        </w:rPr>
        <w:t xml:space="preserve"> </w:t>
      </w:r>
      <w:r w:rsidRPr="00DE1E5A">
        <w:rPr>
          <w:rFonts w:ascii="GHEA Grapalat" w:hAnsi="GHEA Grapalat" w:cs="Sylfaen"/>
          <w:sz w:val="20"/>
        </w:rPr>
        <w:t>հաջորդող</w:t>
      </w:r>
      <w:r w:rsidRPr="00DE1E5A">
        <w:rPr>
          <w:rFonts w:ascii="GHEA Grapalat" w:hAnsi="GHEA Grapalat" w:cs="Sylfaen"/>
          <w:sz w:val="20"/>
          <w:lang w:val="af-ZA"/>
        </w:rPr>
        <w:t xml:space="preserve"> </w:t>
      </w:r>
      <w:r w:rsidRPr="00DE1E5A">
        <w:rPr>
          <w:rFonts w:ascii="GHEA Grapalat" w:hAnsi="GHEA Grapalat" w:cs="Sylfaen"/>
          <w:sz w:val="20"/>
        </w:rPr>
        <w:t>աշխատանքային</w:t>
      </w:r>
      <w:r w:rsidRPr="00DE1E5A">
        <w:rPr>
          <w:rFonts w:ascii="GHEA Grapalat" w:hAnsi="GHEA Grapalat" w:cs="Sylfaen"/>
          <w:sz w:val="20"/>
          <w:lang w:val="af-ZA"/>
        </w:rPr>
        <w:t xml:space="preserve"> </w:t>
      </w:r>
      <w:r w:rsidRPr="00DE1E5A">
        <w:rPr>
          <w:rFonts w:ascii="GHEA Grapalat" w:hAnsi="GHEA Grapalat" w:cs="Sylfaen"/>
          <w:sz w:val="20"/>
          <w:lang w:val="ru-RU"/>
        </w:rPr>
        <w:t>օրվա</w:t>
      </w:r>
      <w:r w:rsidRPr="00DE1E5A">
        <w:rPr>
          <w:rFonts w:ascii="GHEA Grapalat" w:hAnsi="GHEA Grapalat" w:cs="Sylfaen"/>
          <w:sz w:val="20"/>
          <w:lang w:val="af-ZA"/>
        </w:rPr>
        <w:t xml:space="preserve"> </w:t>
      </w:r>
      <w:r w:rsidRPr="00DE1E5A">
        <w:rPr>
          <w:rFonts w:ascii="GHEA Grapalat" w:hAnsi="GHEA Grapalat" w:cs="Sylfaen"/>
          <w:sz w:val="20"/>
          <w:lang w:val="ru-RU"/>
        </w:rPr>
        <w:t>ընթացքում</w:t>
      </w:r>
      <w:r w:rsidRPr="00DE1E5A">
        <w:rPr>
          <w:rFonts w:ascii="GHEA Grapalat" w:hAnsi="GHEA Grapalat" w:cs="Sylfaen"/>
          <w:sz w:val="20"/>
          <w:lang w:val="af-ZA"/>
        </w:rPr>
        <w:t>, պ</w:t>
      </w:r>
      <w:r w:rsidRPr="00DE1E5A">
        <w:rPr>
          <w:rFonts w:ascii="GHEA Grapalat" w:hAnsi="GHEA Grapalat" w:cs="Sylfaen"/>
          <w:sz w:val="20"/>
          <w:lang w:val="ru-RU"/>
        </w:rPr>
        <w:t>ատվիրատուն</w:t>
      </w:r>
      <w:r w:rsidRPr="00DE1E5A">
        <w:rPr>
          <w:rFonts w:ascii="GHEA Grapalat" w:hAnsi="GHEA Grapalat" w:cs="Sylfaen"/>
          <w:sz w:val="20"/>
          <w:lang w:val="af-ZA"/>
        </w:rPr>
        <w:t xml:space="preserve"> տեղեկագրում հրապարակում է </w:t>
      </w:r>
      <w:r w:rsidRPr="00DE1E5A">
        <w:rPr>
          <w:rFonts w:ascii="GHEA Grapalat" w:hAnsi="GHEA Grapalat" w:cs="Sylfaen"/>
          <w:sz w:val="20"/>
          <w:lang w:val="ru-RU"/>
        </w:rPr>
        <w:t>հայտարարություն</w:t>
      </w:r>
      <w:r w:rsidRPr="00DE1E5A">
        <w:rPr>
          <w:rFonts w:ascii="GHEA Grapalat" w:hAnsi="GHEA Grapalat" w:cs="Sylfaen"/>
          <w:sz w:val="20"/>
          <w:lang w:val="af-ZA"/>
        </w:rPr>
        <w:t xml:space="preserve">, </w:t>
      </w:r>
      <w:r w:rsidRPr="00DE1E5A">
        <w:rPr>
          <w:rFonts w:ascii="GHEA Grapalat" w:hAnsi="GHEA Grapalat" w:cs="Sylfaen"/>
          <w:sz w:val="20"/>
          <w:lang w:val="ru-RU"/>
        </w:rPr>
        <w:t>որում</w:t>
      </w:r>
      <w:r w:rsidRPr="00DE1E5A">
        <w:rPr>
          <w:rFonts w:ascii="GHEA Grapalat" w:hAnsi="GHEA Grapalat" w:cs="Sylfaen"/>
          <w:sz w:val="20"/>
          <w:lang w:val="af-ZA"/>
        </w:rPr>
        <w:t xml:space="preserve"> </w:t>
      </w:r>
      <w:r w:rsidRPr="00DE1E5A">
        <w:rPr>
          <w:rFonts w:ascii="GHEA Grapalat" w:hAnsi="GHEA Grapalat" w:cs="Sylfaen"/>
          <w:sz w:val="20"/>
          <w:lang w:val="ru-RU"/>
        </w:rPr>
        <w:t>նշվում</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գնման</w:t>
      </w:r>
      <w:r w:rsidRPr="00DE1E5A">
        <w:rPr>
          <w:rFonts w:ascii="GHEA Grapalat" w:hAnsi="GHEA Grapalat" w:cs="Sylfaen"/>
          <w:sz w:val="20"/>
          <w:lang w:val="af-ZA"/>
        </w:rPr>
        <w:t xml:space="preserve"> </w:t>
      </w:r>
      <w:r w:rsidRPr="00DE1E5A">
        <w:rPr>
          <w:rFonts w:ascii="GHEA Grapalat" w:hAnsi="GHEA Grapalat" w:cs="Sylfaen"/>
          <w:sz w:val="20"/>
          <w:lang w:val="ru-RU"/>
        </w:rPr>
        <w:t>ընթացակարգը</w:t>
      </w:r>
      <w:r w:rsidRPr="00DE1E5A">
        <w:rPr>
          <w:rFonts w:ascii="GHEA Grapalat" w:hAnsi="GHEA Grapalat" w:cs="Sylfaen"/>
          <w:sz w:val="20"/>
          <w:lang w:val="af-ZA"/>
        </w:rPr>
        <w:t xml:space="preserve"> </w:t>
      </w:r>
      <w:r w:rsidRPr="00DE1E5A">
        <w:rPr>
          <w:rFonts w:ascii="GHEA Grapalat" w:hAnsi="GHEA Grapalat" w:cs="Sylfaen"/>
          <w:sz w:val="20"/>
          <w:lang w:val="ru-RU"/>
        </w:rPr>
        <w:t>չկայացած</w:t>
      </w:r>
      <w:r w:rsidRPr="00DE1E5A">
        <w:rPr>
          <w:rFonts w:ascii="GHEA Grapalat" w:hAnsi="GHEA Grapalat" w:cs="Sylfaen"/>
          <w:sz w:val="20"/>
          <w:lang w:val="af-ZA"/>
        </w:rPr>
        <w:t xml:space="preserve"> </w:t>
      </w:r>
      <w:r w:rsidRPr="00DE1E5A">
        <w:rPr>
          <w:rFonts w:ascii="GHEA Grapalat" w:hAnsi="GHEA Grapalat" w:cs="Sylfaen"/>
          <w:sz w:val="20"/>
          <w:lang w:val="ru-RU"/>
        </w:rPr>
        <w:t>հայտարարվելու</w:t>
      </w:r>
      <w:r w:rsidRPr="00DE1E5A">
        <w:rPr>
          <w:rFonts w:ascii="GHEA Grapalat" w:hAnsi="GHEA Grapalat" w:cs="Sylfaen"/>
          <w:sz w:val="20"/>
          <w:lang w:val="af-ZA"/>
        </w:rPr>
        <w:t xml:space="preserve"> </w:t>
      </w:r>
      <w:r w:rsidRPr="00DE1E5A">
        <w:rPr>
          <w:rFonts w:ascii="GHEA Grapalat" w:hAnsi="GHEA Grapalat" w:cs="Sylfaen"/>
          <w:sz w:val="20"/>
          <w:lang w:val="ru-RU"/>
        </w:rPr>
        <w:t>հիմնավորումը։</w:t>
      </w:r>
      <w:r w:rsidRPr="00DE1E5A">
        <w:rPr>
          <w:rFonts w:ascii="GHEA Grapalat" w:hAnsi="GHEA Grapalat" w:cs="Sylfaen"/>
          <w:sz w:val="20"/>
          <w:lang w:val="af-ZA"/>
        </w:rPr>
        <w:t xml:space="preserve"> </w:t>
      </w:r>
    </w:p>
    <w:p w:rsidR="00C339E7" w:rsidRPr="00DE1E5A" w:rsidRDefault="00C339E7" w:rsidP="00C339E7">
      <w:pPr>
        <w:spacing w:after="0" w:line="240" w:lineRule="auto"/>
        <w:ind w:firstLine="567"/>
        <w:jc w:val="both"/>
        <w:rPr>
          <w:rFonts w:ascii="GHEA Grapalat" w:hAnsi="GHEA Grapalat" w:cs="Sylfaen"/>
          <w:sz w:val="20"/>
          <w:lang w:val="af-ZA"/>
        </w:rPr>
      </w:pPr>
    </w:p>
    <w:p w:rsidR="00C339E7" w:rsidRPr="00DE1E5A" w:rsidRDefault="00C339E7" w:rsidP="00C339E7">
      <w:pPr>
        <w:pStyle w:val="BodyTextIndent"/>
        <w:spacing w:line="240" w:lineRule="auto"/>
        <w:rPr>
          <w:rFonts w:ascii="GHEA Grapalat" w:hAnsi="GHEA Grapalat"/>
          <w:i w:val="0"/>
          <w:sz w:val="18"/>
          <w:szCs w:val="18"/>
          <w:u w:val="single"/>
          <w:lang w:val="af-ZA"/>
        </w:rPr>
      </w:pPr>
    </w:p>
    <w:p w:rsidR="00C339E7" w:rsidRPr="00DE1E5A" w:rsidRDefault="00C339E7" w:rsidP="00C339E7">
      <w:pPr>
        <w:spacing w:after="0" w:line="240" w:lineRule="auto"/>
        <w:jc w:val="center"/>
        <w:rPr>
          <w:rFonts w:ascii="GHEA Grapalat" w:hAnsi="GHEA Grapalat"/>
          <w:b/>
          <w:sz w:val="20"/>
          <w:lang w:val="af-ZA"/>
        </w:rPr>
      </w:pPr>
      <w:r w:rsidRPr="00DE1E5A">
        <w:rPr>
          <w:rFonts w:ascii="GHEA Grapalat" w:hAnsi="GHEA Grapalat"/>
          <w:b/>
          <w:sz w:val="20"/>
          <w:lang w:val="af-ZA"/>
        </w:rPr>
        <w:t xml:space="preserve">11. ԳՆՄԱՆ ԳՈՐԾԸՆԹԱՑԻ ՀԵՏ ԿԱՊՎԱԾ ԳՈՐԾՈՂՈՒԹՅՈՒՆՆԵՐԸ ԵՎ (ԿԱՄ) </w:t>
      </w:r>
    </w:p>
    <w:p w:rsidR="00C339E7" w:rsidRPr="00DE1E5A" w:rsidRDefault="00C339E7" w:rsidP="00C339E7">
      <w:pPr>
        <w:spacing w:after="0" w:line="240" w:lineRule="auto"/>
        <w:jc w:val="center"/>
        <w:rPr>
          <w:rFonts w:ascii="GHEA Grapalat" w:hAnsi="GHEA Grapalat"/>
          <w:b/>
          <w:sz w:val="20"/>
          <w:lang w:val="af-ZA"/>
        </w:rPr>
      </w:pPr>
      <w:r w:rsidRPr="00DE1E5A">
        <w:rPr>
          <w:rFonts w:ascii="GHEA Grapalat" w:hAnsi="GHEA Grapalat"/>
          <w:b/>
          <w:sz w:val="20"/>
          <w:lang w:val="af-ZA"/>
        </w:rPr>
        <w:t xml:space="preserve">ԸՆԴՈՒՆՎԱԾ ՈՐՈՇՈՒՄՆԵՐԸ ԲՈՂՈՔԱՐԿԵԼՈՒ ՄԱՍՆԱԿՑԻ </w:t>
      </w:r>
    </w:p>
    <w:p w:rsidR="00C339E7" w:rsidRPr="00DE1E5A" w:rsidRDefault="00C339E7" w:rsidP="00C339E7">
      <w:pPr>
        <w:spacing w:after="0" w:line="240" w:lineRule="auto"/>
        <w:jc w:val="center"/>
        <w:rPr>
          <w:rFonts w:ascii="GHEA Grapalat" w:hAnsi="GHEA Grapalat"/>
          <w:b/>
          <w:sz w:val="20"/>
          <w:lang w:val="af-ZA"/>
        </w:rPr>
      </w:pPr>
      <w:r w:rsidRPr="00DE1E5A">
        <w:rPr>
          <w:rFonts w:ascii="GHEA Grapalat" w:hAnsi="GHEA Grapalat"/>
          <w:b/>
          <w:sz w:val="20"/>
          <w:lang w:val="af-ZA"/>
        </w:rPr>
        <w:t>ԻՐԱՎՈՒՆՔԸ ԵՎ ԿԱՐԳԸ</w:t>
      </w:r>
    </w:p>
    <w:p w:rsidR="00C339E7" w:rsidRPr="00DE1E5A" w:rsidRDefault="00C339E7" w:rsidP="00C339E7">
      <w:pPr>
        <w:spacing w:after="0" w:line="240" w:lineRule="auto"/>
        <w:jc w:val="center"/>
        <w:rPr>
          <w:rFonts w:ascii="GHEA Grapalat" w:hAnsi="GHEA Grapalat"/>
          <w:b/>
          <w:sz w:val="20"/>
          <w:lang w:val="af-ZA"/>
        </w:rPr>
      </w:pPr>
    </w:p>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11.1</w:t>
      </w:r>
      <w:r w:rsidRPr="00DE1E5A">
        <w:rPr>
          <w:rFonts w:ascii="GHEA Grapalat" w:hAnsi="GHEA Grapalat"/>
          <w:sz w:val="20"/>
          <w:szCs w:val="20"/>
          <w:lang w:val="af-ZA"/>
        </w:rPr>
        <w:t xml:space="preserve">  </w:t>
      </w:r>
      <w:r w:rsidRPr="00DE1E5A">
        <w:rPr>
          <w:rFonts w:ascii="GHEA Grapalat" w:hAnsi="GHEA Grapalat" w:cs="Sylfaen"/>
          <w:sz w:val="20"/>
          <w:szCs w:val="20"/>
          <w:lang w:val="ru-RU"/>
        </w:rPr>
        <w:t>Յուրաքանչյուր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իրավունք</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ունի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բողոքարկելու</w:t>
      </w:r>
      <w:r w:rsidRPr="00DE1E5A">
        <w:rPr>
          <w:rFonts w:ascii="GHEA Grapalat" w:hAnsi="GHEA Grapalat" w:cs="Sylfaen"/>
          <w:sz w:val="20"/>
          <w:szCs w:val="20"/>
          <w:lang w:val="af-ZA"/>
        </w:rPr>
        <w:t xml:space="preserve"> պ</w:t>
      </w:r>
      <w:r w:rsidRPr="00DE1E5A">
        <w:rPr>
          <w:rFonts w:ascii="GHEA Grapalat" w:hAnsi="GHEA Grapalat" w:cs="Sylfaen"/>
          <w:sz w:val="20"/>
          <w:szCs w:val="20"/>
          <w:lang w:val="ru-RU"/>
        </w:rPr>
        <w:t>ատվիրատուի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հանձնաժողովի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գործողությունները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անգործությունը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որոշումները։</w:t>
      </w:r>
    </w:p>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11.2  </w:t>
      </w: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այդ</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թվում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բողոքի</w:t>
      </w:r>
      <w:r w:rsidRPr="00DE1E5A">
        <w:rPr>
          <w:rFonts w:ascii="GHEA Grapalat" w:hAnsi="GHEA Grapalat" w:cs="Sylfaen"/>
          <w:sz w:val="20"/>
          <w:szCs w:val="20"/>
          <w:lang w:val="af-ZA"/>
        </w:rPr>
        <w:t xml:space="preserve"> </w:t>
      </w:r>
      <w:r w:rsidRPr="00DE1E5A">
        <w:rPr>
          <w:rFonts w:ascii="GHEA Grapalat" w:hAnsi="GHEA Grapalat" w:cs="Sylfaen"/>
          <w:sz w:val="20"/>
          <w:szCs w:val="20"/>
        </w:rPr>
        <w:t>քննման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հարաբերությունները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վարչական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հարաբերություններ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չեն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դրանք</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կարգավորվում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են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Հայաստանի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Հանարապետության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քաղաքացիաիրավական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հարաբերությունները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կարգավորող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օրենսդրությամբ։</w:t>
      </w:r>
    </w:p>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11.3  </w:t>
      </w:r>
      <w:r w:rsidRPr="00DE1E5A">
        <w:rPr>
          <w:rFonts w:ascii="GHEA Grapalat" w:hAnsi="GHEA Grapalat" w:cs="Sylfaen"/>
          <w:sz w:val="20"/>
          <w:szCs w:val="20"/>
          <w:lang w:val="ru-RU"/>
        </w:rPr>
        <w:t>Յուրաքանչյուր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իրավունք</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ունի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Օրենքի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համաձայն</w:t>
      </w:r>
      <w:r w:rsidRPr="00DE1E5A">
        <w:rPr>
          <w:rFonts w:ascii="GHEA Grapalat" w:hAnsi="GHEA Grapalat" w:cs="Sylfaen"/>
          <w:sz w:val="20"/>
          <w:szCs w:val="20"/>
          <w:lang w:val="af-ZA"/>
        </w:rPr>
        <w:t>`</w:t>
      </w:r>
    </w:p>
    <w:p w:rsidR="00C339E7" w:rsidRPr="00C479A8"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1) </w:t>
      </w:r>
      <w:r w:rsidRPr="00DE1E5A">
        <w:rPr>
          <w:rFonts w:ascii="GHEA Grapalat" w:hAnsi="GHEA Grapalat" w:cs="Sylfaen"/>
          <w:sz w:val="20"/>
          <w:szCs w:val="20"/>
          <w:lang w:val="ru-RU"/>
        </w:rPr>
        <w:t>նախքան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պայմանագրի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կնքումը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բողոքարկելու</w:t>
      </w:r>
      <w:r w:rsidRPr="00DE1E5A">
        <w:rPr>
          <w:rFonts w:ascii="GHEA Grapalat" w:hAnsi="GHEA Grapalat" w:cs="Sylfaen"/>
          <w:sz w:val="20"/>
          <w:szCs w:val="20"/>
          <w:lang w:val="af-ZA"/>
        </w:rPr>
        <w:t xml:space="preserve"> պ</w:t>
      </w:r>
      <w:r w:rsidRPr="00DE1E5A">
        <w:rPr>
          <w:rFonts w:ascii="GHEA Grapalat" w:hAnsi="GHEA Grapalat" w:cs="Sylfaen"/>
          <w:sz w:val="20"/>
          <w:szCs w:val="20"/>
          <w:lang w:val="ru-RU"/>
        </w:rPr>
        <w:t>ատվիրատուի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հանձնաժողովի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գործողությունները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անգործությունը</w:t>
      </w:r>
      <w:r w:rsidRPr="00DE1E5A">
        <w:rPr>
          <w:rFonts w:ascii="GHEA Grapalat" w:hAnsi="GHEA Grapalat" w:cs="Sylfaen"/>
          <w:sz w:val="20"/>
          <w:szCs w:val="20"/>
          <w:lang w:val="af-ZA"/>
        </w:rPr>
        <w:t xml:space="preserve">) և </w:t>
      </w:r>
      <w:r w:rsidRPr="00DE1E5A">
        <w:rPr>
          <w:rFonts w:ascii="GHEA Grapalat" w:hAnsi="GHEA Grapalat" w:cs="Sylfaen"/>
          <w:sz w:val="20"/>
          <w:szCs w:val="20"/>
          <w:lang w:val="ru-RU"/>
        </w:rPr>
        <w:t>որոշումները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անձին</w:t>
      </w:r>
      <w:r w:rsidRPr="00C479A8">
        <w:rPr>
          <w:rFonts w:ascii="GHEA Grapalat" w:hAnsi="GHEA Grapalat" w:cs="Sylfaen"/>
          <w:sz w:val="20"/>
          <w:szCs w:val="20"/>
          <w:lang w:val="af-ZA"/>
        </w:rPr>
        <w:t xml:space="preserve">: </w:t>
      </w:r>
    </w:p>
    <w:p w:rsidR="00C339E7" w:rsidRDefault="00C339E7" w:rsidP="00C339E7">
      <w:pPr>
        <w:spacing w:after="0" w:line="240" w:lineRule="auto"/>
        <w:ind w:firstLine="567"/>
        <w:jc w:val="both"/>
        <w:rPr>
          <w:rFonts w:ascii="GHEA Grapalat" w:hAnsi="GHEA Grapalat" w:cs="Sylfaen"/>
          <w:sz w:val="20"/>
          <w:szCs w:val="20"/>
          <w:lang w:val="af-ZA"/>
        </w:rPr>
      </w:pPr>
      <w:bookmarkStart w:id="15" w:name="_Hlk9264573"/>
      <w:r>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15"/>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2) </w:t>
      </w:r>
      <w:r w:rsidRPr="00DE1E5A">
        <w:rPr>
          <w:rFonts w:ascii="GHEA Grapalat" w:hAnsi="GHEA Grapalat" w:cs="Sylfaen"/>
          <w:sz w:val="20"/>
          <w:szCs w:val="20"/>
          <w:lang w:val="ru-RU"/>
        </w:rPr>
        <w:t>դատական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կարգով</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բողոքարկելու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w:t>
      </w:r>
      <w:r w:rsidRPr="00DE1E5A">
        <w:rPr>
          <w:rFonts w:ascii="GHEA Grapalat" w:hAnsi="GHEA Grapalat" w:cs="Sylfaen"/>
          <w:sz w:val="20"/>
          <w:szCs w:val="20"/>
          <w:lang w:val="af-ZA"/>
        </w:rPr>
        <w:t>, պ</w:t>
      </w:r>
      <w:r w:rsidRPr="00DE1E5A">
        <w:rPr>
          <w:rFonts w:ascii="GHEA Grapalat" w:hAnsi="GHEA Grapalat" w:cs="Sylfaen"/>
          <w:sz w:val="20"/>
          <w:szCs w:val="20"/>
          <w:lang w:val="ru-RU"/>
        </w:rPr>
        <w:t>ատվիրատուի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հանձնաժողովի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գործողությունները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անգործությունը</w:t>
      </w:r>
      <w:r w:rsidRPr="00DE1E5A">
        <w:rPr>
          <w:rFonts w:ascii="GHEA Grapalat" w:hAnsi="GHEA Grapalat" w:cs="Sylfaen"/>
          <w:sz w:val="20"/>
          <w:szCs w:val="20"/>
          <w:lang w:val="af-ZA"/>
        </w:rPr>
        <w:t xml:space="preserve">) և </w:t>
      </w:r>
      <w:r w:rsidRPr="00DE1E5A">
        <w:rPr>
          <w:rFonts w:ascii="GHEA Grapalat" w:hAnsi="GHEA Grapalat" w:cs="Sylfaen"/>
          <w:sz w:val="20"/>
          <w:szCs w:val="20"/>
          <w:lang w:val="ru-RU"/>
        </w:rPr>
        <w:t>որոշումները։</w:t>
      </w:r>
    </w:p>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lastRenderedPageBreak/>
        <w:t xml:space="preserve">11.4  </w:t>
      </w:r>
      <w:r w:rsidRPr="00DE1E5A">
        <w:rPr>
          <w:rFonts w:ascii="GHEA Grapalat" w:hAnsi="GHEA Grapalat" w:cs="Sylfaen"/>
          <w:sz w:val="20"/>
          <w:szCs w:val="20"/>
          <w:lang w:val="ru-RU"/>
        </w:rPr>
        <w:t>Եթե</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ներկայացրած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բողոքարկում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w:t>
      </w:r>
    </w:p>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1) </w:t>
      </w:r>
      <w:r w:rsidRPr="00DE1E5A">
        <w:rPr>
          <w:rFonts w:ascii="GHEA Grapalat" w:hAnsi="GHEA Grapalat" w:cs="Sylfaen"/>
          <w:sz w:val="20"/>
          <w:szCs w:val="20"/>
          <w:lang w:val="ru-RU"/>
        </w:rPr>
        <w:t>պայմանագիր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կնքելու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որոշումը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ապա</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w:t>
      </w:r>
      <w:r w:rsidRPr="00DE1E5A">
        <w:rPr>
          <w:rFonts w:ascii="GHEA Grapalat" w:hAnsi="GHEA Grapalat" w:cs="Sylfaen"/>
          <w:sz w:val="20"/>
          <w:szCs w:val="20"/>
        </w:rPr>
        <w:t>ն</w:t>
      </w:r>
      <w:r w:rsidRPr="00DE1E5A">
        <w:rPr>
          <w:rFonts w:ascii="GHEA Grapalat" w:hAnsi="GHEA Grapalat" w:cs="Sylfaen"/>
          <w:sz w:val="20"/>
          <w:szCs w:val="20"/>
          <w:lang w:val="ru-RU"/>
        </w:rPr>
        <w:t>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սույն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հրավերի</w:t>
      </w:r>
      <w:r w:rsidRPr="00DE1E5A">
        <w:rPr>
          <w:rFonts w:ascii="GHEA Grapalat" w:hAnsi="GHEA Grapalat" w:cs="Sylfaen"/>
          <w:sz w:val="20"/>
          <w:szCs w:val="20"/>
          <w:lang w:val="af-ZA"/>
        </w:rPr>
        <w:t xml:space="preserve"> 1-</w:t>
      </w:r>
      <w:r w:rsidRPr="00DE1E5A">
        <w:rPr>
          <w:rFonts w:ascii="GHEA Grapalat" w:hAnsi="GHEA Grapalat" w:cs="Sylfaen"/>
          <w:sz w:val="20"/>
          <w:szCs w:val="20"/>
        </w:rPr>
        <w:t>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մասի</w:t>
      </w:r>
      <w:r w:rsidRPr="00DE1E5A">
        <w:rPr>
          <w:rFonts w:ascii="GHEA Grapalat" w:hAnsi="GHEA Grapalat" w:cs="Sylfaen"/>
          <w:sz w:val="20"/>
          <w:szCs w:val="20"/>
          <w:lang w:val="af-ZA"/>
        </w:rPr>
        <w:t xml:space="preserve"> 7.</w:t>
      </w:r>
      <w:del w:id="16" w:author="Sergey Shahnazaryan" w:date="2019-05-16T10:47:00Z">
        <w:r w:rsidRPr="00DE1E5A" w:rsidDel="00857D15">
          <w:rPr>
            <w:rFonts w:ascii="GHEA Grapalat" w:hAnsi="GHEA Grapalat" w:cs="Sylfaen"/>
            <w:sz w:val="20"/>
            <w:szCs w:val="20"/>
            <w:lang w:val="af-ZA"/>
          </w:rPr>
          <w:delText>28</w:delText>
        </w:r>
      </w:del>
      <w:ins w:id="17" w:author="Sergey Shahnazaryan" w:date="2019-05-16T10:47:00Z">
        <w:r>
          <w:rPr>
            <w:rFonts w:ascii="GHEA Grapalat" w:hAnsi="GHEA Grapalat" w:cs="Sylfaen"/>
            <w:sz w:val="20"/>
            <w:szCs w:val="20"/>
            <w:lang w:val="af-ZA"/>
          </w:rPr>
          <w:t>30</w:t>
        </w:r>
      </w:ins>
      <w:r w:rsidRPr="00DE1E5A">
        <w:rPr>
          <w:rFonts w:ascii="GHEA Grapalat" w:hAnsi="GHEA Grapalat" w:cs="Sylfaen"/>
          <w:sz w:val="20"/>
          <w:szCs w:val="20"/>
          <w:lang w:val="af-ZA"/>
        </w:rPr>
        <w:t>-</w:t>
      </w:r>
      <w:r w:rsidRPr="00DE1E5A">
        <w:rPr>
          <w:rFonts w:ascii="GHEA Grapalat" w:hAnsi="GHEA Grapalat" w:cs="Sylfaen"/>
          <w:sz w:val="20"/>
          <w:szCs w:val="20"/>
          <w:lang w:val="ru-RU"/>
        </w:rPr>
        <w:t>րդ</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կետով</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նախատեսված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անգործության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ժամանակահատվածում</w:t>
      </w:r>
      <w:r w:rsidRPr="00DE1E5A">
        <w:rPr>
          <w:rFonts w:ascii="GHEA Grapalat" w:hAnsi="GHEA Grapalat" w:cs="Sylfaen"/>
          <w:sz w:val="20"/>
          <w:szCs w:val="20"/>
          <w:lang w:val="af-ZA"/>
        </w:rPr>
        <w:t>.</w:t>
      </w:r>
    </w:p>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2) </w:t>
      </w:r>
      <w:r w:rsidRPr="00DE1E5A">
        <w:rPr>
          <w:rFonts w:ascii="GHEA Grapalat" w:hAnsi="GHEA Grapalat" w:cs="Sylfaen"/>
          <w:sz w:val="20"/>
          <w:szCs w:val="20"/>
          <w:lang w:val="ru-RU"/>
        </w:rPr>
        <w:t>գնման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առարկայի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բնութագրերը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հրավերի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պահանջները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ապա</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w:t>
      </w:r>
      <w:r w:rsidRPr="00DE1E5A">
        <w:rPr>
          <w:rFonts w:ascii="GHEA Grapalat" w:hAnsi="GHEA Grapalat" w:cs="Sylfaen"/>
          <w:sz w:val="20"/>
          <w:szCs w:val="20"/>
        </w:rPr>
        <w:t>ն</w:t>
      </w:r>
      <w:r w:rsidRPr="00DE1E5A">
        <w:rPr>
          <w:rFonts w:ascii="GHEA Grapalat" w:hAnsi="GHEA Grapalat" w:cs="Sylfaen"/>
          <w:sz w:val="20"/>
          <w:szCs w:val="20"/>
          <w:lang w:val="ru-RU"/>
        </w:rPr>
        <w:t>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մինչև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հայտերի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վերջնաժամկետը</w:t>
      </w:r>
      <w:r w:rsidRPr="00DE1E5A">
        <w:rPr>
          <w:rFonts w:ascii="GHEA Grapalat" w:hAnsi="GHEA Grapalat" w:cs="Sylfaen"/>
          <w:sz w:val="20"/>
          <w:szCs w:val="20"/>
          <w:lang w:val="af-ZA"/>
        </w:rPr>
        <w:t xml:space="preserve"> </w:t>
      </w:r>
      <w:r w:rsidRPr="00DE1E5A">
        <w:rPr>
          <w:rFonts w:ascii="GHEA Grapalat" w:hAnsi="GHEA Grapalat" w:cs="Sylfaen"/>
          <w:sz w:val="20"/>
          <w:szCs w:val="20"/>
        </w:rPr>
        <w:t>լրանալը</w:t>
      </w:r>
      <w:r w:rsidRPr="00DE1E5A">
        <w:rPr>
          <w:rFonts w:ascii="GHEA Grapalat" w:hAnsi="GHEA Grapalat" w:cs="Sylfaen"/>
          <w:sz w:val="20"/>
          <w:szCs w:val="20"/>
          <w:lang w:val="af-ZA"/>
        </w:rPr>
        <w:t xml:space="preserve">:  </w:t>
      </w:r>
    </w:p>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11.5 </w:t>
      </w: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ներկայացվում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գրավոր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ստորագրված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դրանում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ներառելով</w:t>
      </w:r>
      <w:r w:rsidRPr="00DE1E5A">
        <w:rPr>
          <w:rFonts w:ascii="GHEA Grapalat" w:hAnsi="GHEA Grapalat" w:cs="Sylfaen"/>
          <w:sz w:val="20"/>
          <w:szCs w:val="20"/>
          <w:lang w:val="af-ZA"/>
        </w:rPr>
        <w:t>`</w:t>
      </w:r>
    </w:p>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1) </w:t>
      </w:r>
      <w:r w:rsidRPr="00DE1E5A">
        <w:rPr>
          <w:rFonts w:ascii="GHEA Grapalat" w:hAnsi="GHEA Grapalat" w:cs="Sylfaen"/>
          <w:sz w:val="20"/>
          <w:szCs w:val="20"/>
          <w:lang w:val="ru-RU"/>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ներկայացրած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անվանումը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անունը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ազգանունը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հաստատող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փաստաթղթի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պատճենը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հասցեն</w:t>
      </w:r>
      <w:r w:rsidRPr="00DE1E5A">
        <w:rPr>
          <w:rFonts w:ascii="GHEA Grapalat" w:hAnsi="GHEA Grapalat" w:cs="Sylfaen"/>
          <w:sz w:val="20"/>
          <w:szCs w:val="20"/>
          <w:lang w:val="af-ZA"/>
        </w:rPr>
        <w:t>.</w:t>
      </w:r>
    </w:p>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2) պ</w:t>
      </w:r>
      <w:r w:rsidRPr="00DE1E5A">
        <w:rPr>
          <w:rFonts w:ascii="GHEA Grapalat" w:hAnsi="GHEA Grapalat" w:cs="Sylfaen"/>
          <w:sz w:val="20"/>
          <w:szCs w:val="20"/>
          <w:lang w:val="ru-RU"/>
        </w:rPr>
        <w:t>ատվիրատուի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անվանումը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հասցեն</w:t>
      </w:r>
      <w:r w:rsidRPr="00DE1E5A">
        <w:rPr>
          <w:rFonts w:ascii="GHEA Grapalat" w:hAnsi="GHEA Grapalat" w:cs="Sylfaen"/>
          <w:sz w:val="20"/>
          <w:szCs w:val="20"/>
          <w:lang w:val="af-ZA"/>
        </w:rPr>
        <w:t>.</w:t>
      </w:r>
    </w:p>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3) </w:t>
      </w:r>
      <w:r w:rsidRPr="00DE1E5A">
        <w:rPr>
          <w:rFonts w:ascii="GHEA Grapalat" w:hAnsi="GHEA Grapalat" w:cs="Sylfaen"/>
          <w:sz w:val="20"/>
          <w:szCs w:val="20"/>
          <w:lang w:val="ru-RU"/>
        </w:rPr>
        <w:t>բողոքարկվող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ընթացակարգի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ծածկագիրը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առարկան</w:t>
      </w:r>
      <w:r w:rsidRPr="00DE1E5A">
        <w:rPr>
          <w:rFonts w:ascii="GHEA Grapalat" w:hAnsi="GHEA Grapalat" w:cs="Sylfaen"/>
          <w:sz w:val="20"/>
          <w:szCs w:val="20"/>
          <w:lang w:val="af-ZA"/>
        </w:rPr>
        <w:t>.</w:t>
      </w:r>
    </w:p>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4) </w:t>
      </w:r>
      <w:r w:rsidRPr="00DE1E5A">
        <w:rPr>
          <w:rFonts w:ascii="GHEA Grapalat" w:hAnsi="GHEA Grapalat" w:cs="Sylfaen"/>
          <w:sz w:val="20"/>
          <w:szCs w:val="20"/>
          <w:lang w:val="ru-RU"/>
        </w:rPr>
        <w:t>վեճի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առարկան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ներկայացրած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պահանջը</w:t>
      </w:r>
      <w:r w:rsidRPr="00DE1E5A">
        <w:rPr>
          <w:rFonts w:ascii="GHEA Grapalat" w:hAnsi="GHEA Grapalat" w:cs="Sylfaen"/>
          <w:sz w:val="20"/>
          <w:szCs w:val="20"/>
          <w:lang w:val="af-ZA"/>
        </w:rPr>
        <w:t>.</w:t>
      </w:r>
    </w:p>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5) </w:t>
      </w:r>
      <w:r w:rsidRPr="00DE1E5A">
        <w:rPr>
          <w:rFonts w:ascii="GHEA Grapalat" w:hAnsi="GHEA Grapalat" w:cs="Sylfaen"/>
          <w:sz w:val="20"/>
          <w:szCs w:val="20"/>
          <w:lang w:val="ru-RU"/>
        </w:rPr>
        <w:t>բողոքի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փաստացի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իրավական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հիմքերը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ապացույցները</w:t>
      </w:r>
      <w:r w:rsidRPr="00DE1E5A">
        <w:rPr>
          <w:rFonts w:ascii="GHEA Grapalat" w:hAnsi="GHEA Grapalat" w:cs="Sylfaen"/>
          <w:sz w:val="20"/>
          <w:szCs w:val="20"/>
          <w:lang w:val="af-ZA"/>
        </w:rPr>
        <w:t>.</w:t>
      </w:r>
    </w:p>
    <w:p w:rsidR="00C339E7" w:rsidRPr="00DE1E5A" w:rsidRDefault="00C339E7" w:rsidP="00C339E7">
      <w:pPr>
        <w:spacing w:after="0" w:line="240" w:lineRule="auto"/>
        <w:ind w:firstLine="567"/>
        <w:jc w:val="both"/>
        <w:rPr>
          <w:rFonts w:ascii="GHEA Grapalat" w:hAnsi="GHEA Grapalat" w:cs="Sylfaen"/>
          <w:sz w:val="20"/>
          <w:szCs w:val="20"/>
          <w:lang w:val="af-ZA" w:eastAsia="ru-RU"/>
        </w:rPr>
      </w:pPr>
      <w:r w:rsidRPr="00DE1E5A">
        <w:rPr>
          <w:rFonts w:ascii="GHEA Grapalat" w:hAnsi="GHEA Grapalat" w:cs="Sylfaen"/>
          <w:sz w:val="20"/>
          <w:szCs w:val="20"/>
          <w:lang w:val="af-ZA"/>
        </w:rPr>
        <w:t xml:space="preserve">6) </w:t>
      </w:r>
      <w:r w:rsidRPr="00DE1E5A">
        <w:rPr>
          <w:rFonts w:ascii="GHEA Grapalat" w:hAnsi="GHEA Grapalat" w:cs="Sylfaen"/>
          <w:sz w:val="20"/>
          <w:szCs w:val="20"/>
          <w:lang w:val="ru-RU"/>
        </w:rPr>
        <w:t>բողոքարկման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վճարը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կատարած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լինելը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հիմնավորող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փաստաթղթի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պատճենը</w:t>
      </w:r>
      <w:r w:rsidRPr="00DE1E5A">
        <w:rPr>
          <w:rFonts w:ascii="GHEA Grapalat" w:hAnsi="GHEA Grapalat" w:cs="Sylfaen"/>
          <w:sz w:val="20"/>
          <w:szCs w:val="20"/>
          <w:lang w:val="af-ZA"/>
        </w:rPr>
        <w:t xml:space="preserve">: </w:t>
      </w:r>
      <w:r w:rsidRPr="00DE1E5A">
        <w:rPr>
          <w:rFonts w:ascii="GHEA Grapalat" w:hAnsi="GHEA Grapalat" w:cs="Sylfaen"/>
          <w:sz w:val="20"/>
          <w:szCs w:val="20"/>
        </w:rPr>
        <w:t>Ը</w:t>
      </w:r>
      <w:r w:rsidRPr="00DE1E5A">
        <w:rPr>
          <w:rFonts w:ascii="GHEA Grapalat" w:hAnsi="GHEA Grapalat" w:cs="Sylfaen"/>
          <w:sz w:val="20"/>
          <w:szCs w:val="20"/>
          <w:lang w:val="ru-RU"/>
        </w:rPr>
        <w:t>նդ</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բողոքարկման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վճարի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չափը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կազմում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30 </w:t>
      </w:r>
      <w:r w:rsidRPr="00DE1E5A">
        <w:rPr>
          <w:rFonts w:ascii="GHEA Grapalat" w:hAnsi="GHEA Grapalat" w:cs="Sylfaen"/>
          <w:sz w:val="20"/>
          <w:szCs w:val="20"/>
          <w:lang w:val="ru-RU"/>
        </w:rPr>
        <w:t>հազար</w:t>
      </w:r>
      <w:r w:rsidRPr="00DE1E5A">
        <w:rPr>
          <w:rFonts w:ascii="GHEA Grapalat" w:hAnsi="GHEA Grapalat" w:cs="Sylfaen"/>
          <w:sz w:val="20"/>
          <w:szCs w:val="20"/>
          <w:lang w:val="af-ZA"/>
        </w:rPr>
        <w:t xml:space="preserve"> ՀՀ </w:t>
      </w:r>
      <w:r w:rsidRPr="00DE1E5A">
        <w:rPr>
          <w:rFonts w:ascii="GHEA Grapalat" w:hAnsi="GHEA Grapalat" w:cs="Sylfaen"/>
          <w:sz w:val="20"/>
          <w:szCs w:val="20"/>
          <w:lang w:val="ru-RU"/>
        </w:rPr>
        <w:t>դրամ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վճարվում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ՀՀ</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պետական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բյուջե</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այդ</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նպատակով</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լիազորված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մարմնի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անվամբ</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բացված</w:t>
      </w:r>
      <w:r w:rsidRPr="00DE1E5A">
        <w:rPr>
          <w:rFonts w:ascii="GHEA Grapalat" w:hAnsi="GHEA Grapalat" w:cs="Sylfaen"/>
          <w:sz w:val="20"/>
          <w:szCs w:val="20"/>
          <w:lang w:val="af-ZA"/>
        </w:rPr>
        <w:t xml:space="preserve"> </w:t>
      </w:r>
      <w:r w:rsidRPr="00DE1E5A">
        <w:rPr>
          <w:rFonts w:ascii="GHEA Grapalat" w:hAnsi="GHEA Grapalat"/>
          <w:sz w:val="20"/>
          <w:szCs w:val="20"/>
          <w:lang w:val="af-ZA"/>
        </w:rPr>
        <w:t>«</w:t>
      </w:r>
      <w:r w:rsidRPr="00DE1E5A">
        <w:rPr>
          <w:rFonts w:ascii="GHEA Grapalat" w:hAnsi="GHEA Grapalat" w:cs="Sylfaen"/>
          <w:sz w:val="20"/>
          <w:szCs w:val="20"/>
          <w:lang w:val="af-ZA"/>
        </w:rPr>
        <w:t>900008000482</w:t>
      </w:r>
      <w:r w:rsidRPr="00DE1E5A">
        <w:rPr>
          <w:rFonts w:ascii="GHEA Grapalat" w:hAnsi="GHEA Grapalat"/>
          <w:sz w:val="20"/>
          <w:szCs w:val="20"/>
          <w:lang w:val="af-ZA"/>
        </w:rPr>
        <w:t>»</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գանձապետական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հաշվին</w:t>
      </w:r>
      <w:r w:rsidRPr="00DE1E5A">
        <w:rPr>
          <w:rFonts w:ascii="GHEA Grapalat" w:hAnsi="GHEA Grapalat" w:cs="Sylfaen"/>
          <w:sz w:val="20"/>
          <w:szCs w:val="20"/>
          <w:lang w:val="af-ZA"/>
        </w:rPr>
        <w:t>:</w:t>
      </w:r>
      <w:r w:rsidRPr="00DE1E5A">
        <w:rPr>
          <w:rFonts w:ascii="GHEA Grapalat" w:hAnsi="GHEA Grapalat" w:cs="Sylfaen"/>
          <w:sz w:val="20"/>
          <w:szCs w:val="20"/>
          <w:lang w:val="af-ZA" w:eastAsia="ru-RU"/>
        </w:rPr>
        <w:t xml:space="preserve"> </w:t>
      </w:r>
    </w:p>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7) </w:t>
      </w:r>
      <w:r w:rsidRPr="00DE1E5A">
        <w:rPr>
          <w:rFonts w:ascii="GHEA Grapalat" w:hAnsi="GHEA Grapalat" w:cs="Sylfaen"/>
          <w:sz w:val="20"/>
          <w:szCs w:val="20"/>
          <w:lang w:val="ru-RU"/>
        </w:rPr>
        <w:t>այն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բանկի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անվանումը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հաշվեհամարը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որի</w:t>
      </w:r>
      <w:r w:rsidRPr="00DE1E5A">
        <w:rPr>
          <w:rFonts w:ascii="GHEA Grapalat" w:hAnsi="GHEA Grapalat" w:cs="Sylfaen"/>
          <w:sz w:val="20"/>
          <w:szCs w:val="20"/>
        </w:rPr>
        <w:t>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բավարարվելու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դեպքում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պետք</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փոխանցվի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վճարը</w:t>
      </w:r>
      <w:r w:rsidRPr="00DE1E5A">
        <w:rPr>
          <w:rFonts w:ascii="GHEA Grapalat" w:hAnsi="GHEA Grapalat" w:cs="Sylfaen"/>
          <w:sz w:val="20"/>
          <w:szCs w:val="20"/>
          <w:lang w:val="af-ZA"/>
        </w:rPr>
        <w:t>.</w:t>
      </w:r>
    </w:p>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8) </w:t>
      </w:r>
      <w:r w:rsidRPr="00DE1E5A">
        <w:rPr>
          <w:rFonts w:ascii="GHEA Grapalat" w:hAnsi="GHEA Grapalat" w:cs="Sylfaen"/>
          <w:sz w:val="20"/>
          <w:szCs w:val="20"/>
          <w:lang w:val="ru-RU"/>
        </w:rPr>
        <w:t>այլ</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անհրաժեշտ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տեղեկություններ։</w:t>
      </w:r>
    </w:p>
    <w:p w:rsidR="00C339E7" w:rsidRPr="00F67C25" w:rsidRDefault="00C339E7" w:rsidP="00C339E7">
      <w:pPr>
        <w:spacing w:after="0" w:line="240" w:lineRule="auto"/>
        <w:ind w:firstLine="567"/>
        <w:jc w:val="both"/>
        <w:rPr>
          <w:rFonts w:ascii="GHEA Grapalat" w:hAnsi="GHEA Grapalat" w:cs="Sylfaen"/>
          <w:sz w:val="20"/>
          <w:szCs w:val="20"/>
          <w:lang w:val="af-ZA"/>
        </w:rPr>
      </w:pPr>
      <w:bookmarkStart w:id="18" w:name="_Hlk9264728"/>
      <w:r w:rsidRPr="00F67C25">
        <w:rPr>
          <w:rFonts w:ascii="GHEA Grapalat" w:hAnsi="GHEA Grapalat" w:cs="Sylfaen"/>
          <w:sz w:val="20"/>
          <w:szCs w:val="20"/>
          <w:lang w:val="af-ZA"/>
        </w:rPr>
        <w:t>11.</w:t>
      </w:r>
      <w:r>
        <w:rPr>
          <w:rFonts w:ascii="GHEA Grapalat" w:hAnsi="GHEA Grapalat" w:cs="Sylfaen"/>
          <w:sz w:val="20"/>
          <w:szCs w:val="20"/>
          <w:lang w:val="af-ZA"/>
        </w:rPr>
        <w:t>6</w:t>
      </w:r>
      <w:r w:rsidRPr="00F67C25">
        <w:rPr>
          <w:rFonts w:ascii="GHEA Grapalat" w:hAnsi="GHEA Grapalat" w:cs="Sylfaen"/>
          <w:sz w:val="20"/>
          <w:szCs w:val="20"/>
          <w:lang w:val="af-ZA"/>
        </w:rPr>
        <w:t xml:space="preserve"> Բողոքը</w:t>
      </w:r>
      <w:r>
        <w:rPr>
          <w:rFonts w:ascii="GHEA Grapalat" w:hAnsi="GHEA Grapalat" w:cs="Sylfaen"/>
          <w:sz w:val="20"/>
          <w:szCs w:val="20"/>
          <w:lang w:val="af-ZA"/>
        </w:rPr>
        <w:t>՝</w:t>
      </w:r>
      <w:r w:rsidRPr="00F67C25">
        <w:rPr>
          <w:rFonts w:ascii="GHEA Grapalat" w:hAnsi="GHEA Grapalat" w:cs="Sylfaen"/>
          <w:sz w:val="20"/>
          <w:szCs w:val="20"/>
          <w:lang w:val="af-ZA"/>
        </w:rPr>
        <w:t xml:space="preserve"> </w:t>
      </w:r>
      <w:r>
        <w:rPr>
          <w:rFonts w:ascii="GHEA Grapalat" w:hAnsi="GHEA Grapalat" w:cs="Sylfaen"/>
          <w:sz w:val="20"/>
          <w:szCs w:val="20"/>
          <w:lang w:val="af-ZA"/>
        </w:rPr>
        <w:t xml:space="preserve">գնումների հետ կապված բողոքներ քննող անձին, </w:t>
      </w:r>
      <w:r w:rsidRPr="00F67C25">
        <w:rPr>
          <w:rFonts w:ascii="GHEA Grapalat" w:hAnsi="GHEA Grapalat" w:cs="Sylfaen"/>
          <w:sz w:val="20"/>
          <w:szCs w:val="20"/>
          <w:lang w:val="af-ZA"/>
        </w:rPr>
        <w:t>ներկայացվում է Հայաստանի Հանրապետություն, 0010, ք. Երևան, Մելիք-Ադամյան 1 հասցեով կամ դրա բնօրինակից արտատպված (սկանավորված) տարբերակը secretariat@minfin.am հասցեով էլեկտրոնային փոստին ուղարկելու միջոցով:</w:t>
      </w:r>
      <w:r w:rsidRPr="00F67C25">
        <w:rPr>
          <w:rFonts w:ascii="Calibri" w:hAnsi="Calibri" w:cs="Calibri"/>
          <w:sz w:val="20"/>
          <w:szCs w:val="20"/>
          <w:lang w:val="af-ZA"/>
        </w:rPr>
        <w:t> </w:t>
      </w:r>
      <w:r w:rsidRPr="00F67C25">
        <w:rPr>
          <w:rFonts w:ascii="GHEA Grapalat" w:hAnsi="GHEA Grapalat" w:cs="Sylfaen"/>
          <w:sz w:val="20"/>
          <w:szCs w:val="20"/>
          <w:lang w:val="af-ZA"/>
        </w:rPr>
        <w:t xml:space="preserve">  </w:t>
      </w:r>
    </w:p>
    <w:bookmarkEnd w:id="18"/>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11.</w:t>
      </w:r>
      <w:r>
        <w:rPr>
          <w:rFonts w:ascii="GHEA Grapalat" w:hAnsi="GHEA Grapalat" w:cs="Sylfaen"/>
          <w:sz w:val="20"/>
          <w:szCs w:val="20"/>
          <w:lang w:val="af-ZA"/>
        </w:rPr>
        <w:t>7</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այդ</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թվում</w:t>
      </w:r>
      <w:r w:rsidRPr="00DE1E5A">
        <w:rPr>
          <w:rFonts w:ascii="GHEA Grapalat" w:hAnsi="GHEA Grapalat" w:cs="Sylfaen"/>
          <w:sz w:val="20"/>
          <w:szCs w:val="20"/>
        </w:rPr>
        <w:t>՝</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մասնակի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բավարարվելու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մասին</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անձի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կողմից</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կայացված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որոշումը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տեղեկագրում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հրապարակվելուն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հաջորդող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աշխատանքային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տվյալ</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որոշում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կայացրած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անձը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գրավոր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լիազորված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մարմնին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տրամադրում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բողոքարկման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վճարը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կատարած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լինելը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հավաստող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փաստաթղթի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պատճենը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այն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բանկի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անվանումը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հաշվեհամարը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պետք</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փոխանցվի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վերադարձվող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գումարը</w:t>
      </w:r>
      <w:r w:rsidRPr="00DE1E5A">
        <w:rPr>
          <w:rFonts w:ascii="GHEA Grapalat" w:hAnsi="GHEA Grapalat" w:cs="Sylfaen"/>
          <w:sz w:val="20"/>
          <w:szCs w:val="20"/>
          <w:lang w:val="af-ZA"/>
        </w:rPr>
        <w:t xml:space="preserve">: </w:t>
      </w:r>
      <w:r w:rsidRPr="00DE1E5A">
        <w:rPr>
          <w:rFonts w:ascii="GHEA Grapalat" w:hAnsi="GHEA Grapalat" w:cs="Sylfaen"/>
          <w:sz w:val="20"/>
          <w:szCs w:val="20"/>
        </w:rPr>
        <w:t>Լ</w:t>
      </w:r>
      <w:r w:rsidRPr="00DE1E5A">
        <w:rPr>
          <w:rFonts w:ascii="GHEA Grapalat" w:hAnsi="GHEA Grapalat" w:cs="Sylfaen"/>
          <w:sz w:val="20"/>
          <w:szCs w:val="20"/>
          <w:lang w:val="ru-RU"/>
        </w:rPr>
        <w:t>իազորված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մարմինը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սույն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կետում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նշված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փաստաթղթի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պատճենը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ստանալու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օրվան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հաջորդող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հինգ</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աշխատանքային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ընթացքում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բողոքարկման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վճարը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փոխանցում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այն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վճարած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բանկային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հաշվին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փոխանցելու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միջոցով</w:t>
      </w:r>
      <w:r w:rsidRPr="00DE1E5A">
        <w:rPr>
          <w:rFonts w:ascii="GHEA Grapalat" w:hAnsi="GHEA Grapalat" w:cs="Sylfaen"/>
          <w:sz w:val="20"/>
          <w:szCs w:val="20"/>
          <w:lang w:val="af-ZA"/>
        </w:rPr>
        <w:t>:</w:t>
      </w:r>
    </w:p>
    <w:p w:rsidR="00C339E7" w:rsidRPr="00F67C25"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11.</w:t>
      </w:r>
      <w:r>
        <w:rPr>
          <w:rFonts w:ascii="GHEA Grapalat" w:hAnsi="GHEA Grapalat" w:cs="Sylfaen"/>
          <w:sz w:val="20"/>
          <w:szCs w:val="20"/>
          <w:lang w:val="af-ZA"/>
        </w:rPr>
        <w:t>8</w:t>
      </w:r>
      <w:r w:rsidRPr="00DE1E5A">
        <w:rPr>
          <w:rFonts w:ascii="GHEA Grapalat" w:hAnsi="GHEA Grapalat" w:cs="Sylfaen"/>
          <w:sz w:val="20"/>
          <w:szCs w:val="20"/>
          <w:lang w:val="af-ZA"/>
        </w:rPr>
        <w:t xml:space="preserve"> </w:t>
      </w:r>
      <w:bookmarkStart w:id="19" w:name="_Hlk9264773"/>
      <w:r w:rsidRPr="00F67C25">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p>
    <w:bookmarkEnd w:id="19"/>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ru-RU"/>
        </w:rPr>
        <w:t>Ընդ</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եթե</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սույն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հրավերի</w:t>
      </w:r>
      <w:r w:rsidRPr="00DE1E5A">
        <w:rPr>
          <w:rFonts w:ascii="GHEA Grapalat" w:hAnsi="GHEA Grapalat" w:cs="Sylfaen"/>
          <w:sz w:val="20"/>
          <w:szCs w:val="20"/>
          <w:lang w:val="af-ZA"/>
        </w:rPr>
        <w:t xml:space="preserve"> 1-</w:t>
      </w:r>
      <w:r w:rsidRPr="00DE1E5A">
        <w:rPr>
          <w:rFonts w:ascii="GHEA Grapalat" w:hAnsi="GHEA Grapalat" w:cs="Sylfaen"/>
          <w:sz w:val="20"/>
          <w:szCs w:val="20"/>
        </w:rPr>
        <w:t>ին</w:t>
      </w:r>
      <w:r w:rsidRPr="00DE1E5A">
        <w:rPr>
          <w:rFonts w:ascii="GHEA Grapalat" w:hAnsi="GHEA Grapalat" w:cs="Sylfaen"/>
          <w:sz w:val="20"/>
          <w:szCs w:val="20"/>
          <w:lang w:val="af-ZA"/>
        </w:rPr>
        <w:t xml:space="preserve"> </w:t>
      </w:r>
      <w:r w:rsidRPr="00DE1E5A">
        <w:rPr>
          <w:rFonts w:ascii="GHEA Grapalat" w:hAnsi="GHEA Grapalat" w:cs="Sylfaen"/>
          <w:sz w:val="20"/>
          <w:szCs w:val="20"/>
        </w:rPr>
        <w:t>մասի</w:t>
      </w:r>
      <w:r w:rsidRPr="00DE1E5A">
        <w:rPr>
          <w:rFonts w:ascii="GHEA Grapalat" w:hAnsi="GHEA Grapalat" w:cs="Sylfaen"/>
          <w:sz w:val="20"/>
          <w:szCs w:val="20"/>
          <w:lang w:val="af-ZA"/>
        </w:rPr>
        <w:t xml:space="preserve"> 11.4 </w:t>
      </w:r>
      <w:r w:rsidRPr="00DE1E5A">
        <w:rPr>
          <w:rFonts w:ascii="GHEA Grapalat" w:hAnsi="GHEA Grapalat" w:cs="Sylfaen"/>
          <w:sz w:val="20"/>
          <w:szCs w:val="20"/>
          <w:lang w:val="ru-RU"/>
        </w:rPr>
        <w:t>կետի</w:t>
      </w:r>
      <w:r w:rsidRPr="00DE1E5A">
        <w:rPr>
          <w:rFonts w:ascii="GHEA Grapalat" w:hAnsi="GHEA Grapalat" w:cs="Sylfaen"/>
          <w:sz w:val="20"/>
          <w:szCs w:val="20"/>
          <w:lang w:val="af-ZA"/>
        </w:rPr>
        <w:t xml:space="preserve"> 2-</w:t>
      </w:r>
      <w:r w:rsidRPr="00DE1E5A">
        <w:rPr>
          <w:rFonts w:ascii="GHEA Grapalat" w:hAnsi="GHEA Grapalat" w:cs="Sylfaen"/>
          <w:sz w:val="20"/>
          <w:szCs w:val="20"/>
          <w:lang w:val="ru-RU"/>
        </w:rPr>
        <w:t>րդ</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ենթակետով</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սահմանված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ժամկետում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չի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բավարարել</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Օրենքի</w:t>
      </w:r>
      <w:r w:rsidRPr="00DE1E5A">
        <w:rPr>
          <w:rFonts w:ascii="GHEA Grapalat" w:hAnsi="GHEA Grapalat" w:cs="Sylfaen"/>
          <w:sz w:val="20"/>
          <w:szCs w:val="20"/>
          <w:lang w:val="af-ZA"/>
        </w:rPr>
        <w:t xml:space="preserve"> 50-</w:t>
      </w:r>
      <w:r w:rsidRPr="00DE1E5A">
        <w:rPr>
          <w:rFonts w:ascii="GHEA Grapalat" w:hAnsi="GHEA Grapalat" w:cs="Sylfaen"/>
          <w:sz w:val="20"/>
          <w:szCs w:val="20"/>
          <w:lang w:val="ru-RU"/>
        </w:rPr>
        <w:t>րդ</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հոդվածի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պահանջները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ապա</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սույն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կետով</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սահմանված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ժամկետում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շտկված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համարվում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սահմանված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ժամկետում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ներկայացված</w:t>
      </w:r>
      <w:r w:rsidRPr="00DE1E5A">
        <w:rPr>
          <w:rFonts w:ascii="GHEA Grapalat" w:hAnsi="GHEA Grapalat" w:cs="Sylfaen"/>
          <w:sz w:val="20"/>
          <w:szCs w:val="20"/>
          <w:lang w:val="af-ZA"/>
        </w:rPr>
        <w:t>:</w:t>
      </w:r>
    </w:p>
    <w:p w:rsidR="00C339E7" w:rsidRPr="00C479A8" w:rsidRDefault="00C339E7" w:rsidP="00C339E7">
      <w:pPr>
        <w:spacing w:after="0" w:line="240" w:lineRule="auto"/>
        <w:ind w:firstLine="567"/>
        <w:jc w:val="both"/>
        <w:rPr>
          <w:rFonts w:ascii="GHEA Grapalat" w:hAnsi="GHEA Grapalat" w:cs="Sylfaen"/>
          <w:sz w:val="20"/>
          <w:szCs w:val="20"/>
          <w:lang w:val="af-ZA"/>
        </w:rPr>
      </w:pPr>
      <w:bookmarkStart w:id="20" w:name="_Hlk9264833"/>
      <w:r w:rsidRPr="00C479A8">
        <w:rPr>
          <w:rFonts w:ascii="GHEA Grapalat" w:hAnsi="GHEA Grapalat" w:cs="Sylfaen"/>
          <w:sz w:val="20"/>
          <w:szCs w:val="20"/>
          <w:lang w:val="af-ZA"/>
        </w:rPr>
        <w:t xml:space="preserve">11.9 </w:t>
      </w:r>
      <w:r w:rsidRPr="00F67C25">
        <w:rPr>
          <w:rFonts w:ascii="GHEA Grapalat" w:hAnsi="GHEA Grapalat" w:cs="Sylfaen"/>
          <w:sz w:val="20"/>
          <w:szCs w:val="20"/>
          <w:lang w:val="ru-RU"/>
        </w:rPr>
        <w:t>Բողոքը</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վարույթ</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ընդունելու</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օրվանից</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մեկ</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աշխատանքային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օրվա</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ընթացքում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գնումների</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հետ</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կապված</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բողոքներ</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անձը</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բողոքը</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և</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դրա</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վերաբերյալ</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հայտարարությունը</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հրապարակում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է</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տեղեկագրում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Ընդ</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որում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հայտարարության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մեջ</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նշվում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է</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բողոքի</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քննության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նպատակով</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հրավիրվող</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նիստերին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առցանց</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հետևելու</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համացանցային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հղումը</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Բողոքը</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համարվում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է</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վարույթ</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ընդունված</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արձանագրված</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թերությունների</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վերացման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վերաբերյալ</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սույն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հրավերի</w:t>
      </w:r>
      <w:r w:rsidRPr="00C479A8">
        <w:rPr>
          <w:rFonts w:ascii="GHEA Grapalat" w:hAnsi="GHEA Grapalat" w:cs="Sylfaen"/>
          <w:sz w:val="20"/>
          <w:szCs w:val="20"/>
          <w:lang w:val="af-ZA"/>
        </w:rPr>
        <w:t xml:space="preserve"> 11.8 </w:t>
      </w:r>
      <w:r w:rsidRPr="00F67C25">
        <w:rPr>
          <w:rFonts w:ascii="GHEA Grapalat" w:hAnsi="GHEA Grapalat" w:cs="Sylfaen"/>
          <w:sz w:val="20"/>
          <w:szCs w:val="20"/>
          <w:lang w:val="ru-RU"/>
        </w:rPr>
        <w:t>կետով</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նախատեսված</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ժամկետը</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լրանալու</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իսկ</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թերությունները</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վերացված</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բողոքը</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ներկայացվելու</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դեպքում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այն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գնումների</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հետ</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կապված</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բողոքներ</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քննող</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անձին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տրամադրվելու</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օրվանից</w:t>
      </w:r>
      <w:r w:rsidRPr="00C479A8">
        <w:rPr>
          <w:rFonts w:ascii="GHEA Grapalat" w:hAnsi="GHEA Grapalat" w:cs="Sylfaen"/>
          <w:sz w:val="20"/>
          <w:szCs w:val="20"/>
          <w:lang w:val="af-ZA"/>
        </w:rPr>
        <w:t>:</w:t>
      </w:r>
    </w:p>
    <w:p w:rsidR="00C339E7" w:rsidRPr="00DE1E5A" w:rsidRDefault="00C339E7" w:rsidP="00C339E7">
      <w:pPr>
        <w:spacing w:after="0" w:line="240" w:lineRule="auto"/>
        <w:ind w:firstLine="567"/>
        <w:jc w:val="both"/>
        <w:rPr>
          <w:rFonts w:ascii="GHEA Grapalat" w:hAnsi="GHEA Grapalat" w:cs="Sylfaen"/>
          <w:sz w:val="20"/>
          <w:szCs w:val="20"/>
          <w:lang w:val="af-ZA"/>
        </w:rPr>
      </w:pPr>
      <w:r w:rsidRPr="00C479A8">
        <w:rPr>
          <w:rFonts w:ascii="GHEA Grapalat" w:hAnsi="GHEA Grapalat" w:cs="Sylfaen"/>
          <w:sz w:val="20"/>
          <w:szCs w:val="20"/>
          <w:lang w:val="af-ZA"/>
        </w:rPr>
        <w:t xml:space="preserve">11.10 </w:t>
      </w:r>
      <w:r w:rsidRPr="00F67C25">
        <w:rPr>
          <w:rFonts w:ascii="GHEA Grapalat" w:hAnsi="GHEA Grapalat" w:cs="Sylfaen"/>
          <w:sz w:val="20"/>
          <w:szCs w:val="20"/>
          <w:lang w:val="ru-RU"/>
        </w:rPr>
        <w:t>Բողոքը</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վարույթ</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ընդունվելու</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օրվանից</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երկու</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աշխատանքային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օրվա</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ընթացքում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գնումների</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հետ</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կապված</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բողոքներ</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քննող</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անձը</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գրությամբ</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դիմում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է</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պատվիրատուին՝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բողոքի</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վերաբերյալ</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գրավոր</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դիրքորոշում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ինչպես</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նաև</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բողոքի</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քննության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և</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որոշում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կայացնելու</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համար</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անհրաժեշտ</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գրությամբ</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նշված</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փաստաթղթերը</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ներկայացնելու</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պահանջով՝</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կցելով</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բողոքի</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պատճենը</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և</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կից</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փաստաթղթերը</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առկայության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դեպքում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Բողոքի</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վերաբերյալ</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պատվիրատուի</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դիրքորոշումը</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և</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պահանջված</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փաստաթղթեր</w:t>
      </w:r>
      <w:r>
        <w:rPr>
          <w:rFonts w:ascii="GHEA Grapalat" w:hAnsi="GHEA Grapalat" w:cs="Sylfaen"/>
          <w:sz w:val="20"/>
          <w:szCs w:val="20"/>
        </w:rPr>
        <w:t>ը</w:t>
      </w:r>
      <w:r w:rsidRPr="00C479A8">
        <w:rPr>
          <w:rFonts w:ascii="GHEA Grapalat" w:hAnsi="GHEA Grapalat" w:cs="Sylfaen"/>
          <w:sz w:val="20"/>
          <w:szCs w:val="20"/>
          <w:lang w:val="af-ZA"/>
        </w:rPr>
        <w:t xml:space="preserve"> </w:t>
      </w:r>
      <w:r>
        <w:rPr>
          <w:rFonts w:ascii="GHEA Grapalat" w:hAnsi="GHEA Grapalat" w:cs="Sylfaen"/>
          <w:sz w:val="20"/>
          <w:szCs w:val="20"/>
        </w:rPr>
        <w:t>գնումների</w:t>
      </w:r>
      <w:r w:rsidRPr="00C479A8">
        <w:rPr>
          <w:rFonts w:ascii="GHEA Grapalat" w:hAnsi="GHEA Grapalat" w:cs="Sylfaen"/>
          <w:sz w:val="20"/>
          <w:szCs w:val="20"/>
          <w:lang w:val="af-ZA"/>
        </w:rPr>
        <w:t xml:space="preserve"> </w:t>
      </w:r>
      <w:r>
        <w:rPr>
          <w:rFonts w:ascii="GHEA Grapalat" w:hAnsi="GHEA Grapalat" w:cs="Sylfaen"/>
          <w:sz w:val="20"/>
          <w:szCs w:val="20"/>
        </w:rPr>
        <w:t>հետ</w:t>
      </w:r>
      <w:r w:rsidRPr="00C479A8">
        <w:rPr>
          <w:rFonts w:ascii="GHEA Grapalat" w:hAnsi="GHEA Grapalat" w:cs="Sylfaen"/>
          <w:sz w:val="20"/>
          <w:szCs w:val="20"/>
          <w:lang w:val="af-ZA"/>
        </w:rPr>
        <w:t xml:space="preserve"> </w:t>
      </w:r>
      <w:r>
        <w:rPr>
          <w:rFonts w:ascii="GHEA Grapalat" w:hAnsi="GHEA Grapalat" w:cs="Sylfaen"/>
          <w:sz w:val="20"/>
          <w:szCs w:val="20"/>
        </w:rPr>
        <w:t>կապված</w:t>
      </w:r>
      <w:r w:rsidRPr="00C479A8">
        <w:rPr>
          <w:rFonts w:ascii="GHEA Grapalat" w:hAnsi="GHEA Grapalat" w:cs="Sylfaen"/>
          <w:sz w:val="20"/>
          <w:szCs w:val="20"/>
          <w:lang w:val="af-ZA"/>
        </w:rPr>
        <w:t xml:space="preserve"> </w:t>
      </w:r>
      <w:r>
        <w:rPr>
          <w:rFonts w:ascii="GHEA Grapalat" w:hAnsi="GHEA Grapalat" w:cs="Sylfaen"/>
          <w:sz w:val="20"/>
          <w:szCs w:val="20"/>
        </w:rPr>
        <w:t>բողոքներ</w:t>
      </w:r>
      <w:r w:rsidRPr="00C479A8">
        <w:rPr>
          <w:rFonts w:ascii="GHEA Grapalat" w:hAnsi="GHEA Grapalat" w:cs="Sylfaen"/>
          <w:sz w:val="20"/>
          <w:szCs w:val="20"/>
          <w:lang w:val="af-ZA"/>
        </w:rPr>
        <w:t xml:space="preserve"> </w:t>
      </w:r>
      <w:r>
        <w:rPr>
          <w:rFonts w:ascii="GHEA Grapalat" w:hAnsi="GHEA Grapalat" w:cs="Sylfaen"/>
          <w:sz w:val="20"/>
          <w:szCs w:val="20"/>
        </w:rPr>
        <w:t>քննող</w:t>
      </w:r>
      <w:r w:rsidRPr="00C479A8">
        <w:rPr>
          <w:rFonts w:ascii="GHEA Grapalat" w:hAnsi="GHEA Grapalat" w:cs="Sylfaen"/>
          <w:sz w:val="20"/>
          <w:szCs w:val="20"/>
          <w:lang w:val="af-ZA"/>
        </w:rPr>
        <w:t xml:space="preserve"> </w:t>
      </w:r>
      <w:r>
        <w:rPr>
          <w:rFonts w:ascii="GHEA Grapalat" w:hAnsi="GHEA Grapalat" w:cs="Sylfaen"/>
          <w:sz w:val="20"/>
          <w:szCs w:val="20"/>
        </w:rPr>
        <w:t>ա</w:t>
      </w:r>
      <w:r w:rsidRPr="00F67C25">
        <w:rPr>
          <w:rFonts w:ascii="GHEA Grapalat" w:hAnsi="GHEA Grapalat" w:cs="Sylfaen"/>
          <w:sz w:val="20"/>
          <w:szCs w:val="20"/>
          <w:lang w:val="ru-RU"/>
        </w:rPr>
        <w:t>նձին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ներկայացվում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են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գրավոր</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կամ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դրանց</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բնօրինակից</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արտատպված</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սկանավորված</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ձևով</w:t>
      </w:r>
      <w:r>
        <w:rPr>
          <w:rFonts w:ascii="GHEA Grapalat" w:hAnsi="GHEA Grapalat" w:cs="Sylfaen"/>
          <w:sz w:val="20"/>
          <w:szCs w:val="20"/>
        </w:rPr>
        <w:t>՝</w:t>
      </w:r>
      <w:r w:rsidRPr="00C479A8">
        <w:rPr>
          <w:rFonts w:ascii="GHEA Grapalat" w:hAnsi="GHEA Grapalat" w:cs="Sylfaen"/>
          <w:sz w:val="20"/>
          <w:szCs w:val="20"/>
          <w:lang w:val="af-ZA"/>
        </w:rPr>
        <w:t xml:space="preserve"> </w:t>
      </w:r>
      <w:r>
        <w:rPr>
          <w:rFonts w:ascii="GHEA Grapalat" w:hAnsi="GHEA Grapalat" w:cs="Sylfaen"/>
          <w:sz w:val="20"/>
          <w:szCs w:val="20"/>
        </w:rPr>
        <w:t>սույն</w:t>
      </w:r>
      <w:r w:rsidRPr="00C479A8">
        <w:rPr>
          <w:rFonts w:ascii="GHEA Grapalat" w:hAnsi="GHEA Grapalat" w:cs="Sylfaen"/>
          <w:sz w:val="20"/>
          <w:szCs w:val="20"/>
          <w:lang w:val="af-ZA"/>
        </w:rPr>
        <w:t xml:space="preserve"> </w:t>
      </w:r>
      <w:r>
        <w:rPr>
          <w:rFonts w:ascii="GHEA Grapalat" w:hAnsi="GHEA Grapalat" w:cs="Sylfaen"/>
          <w:sz w:val="20"/>
          <w:szCs w:val="20"/>
        </w:rPr>
        <w:t>հրավերի</w:t>
      </w:r>
      <w:r w:rsidRPr="00C479A8">
        <w:rPr>
          <w:rFonts w:ascii="GHEA Grapalat" w:hAnsi="GHEA Grapalat" w:cs="Sylfaen"/>
          <w:sz w:val="20"/>
          <w:szCs w:val="20"/>
          <w:lang w:val="af-ZA"/>
        </w:rPr>
        <w:t xml:space="preserve"> 1-</w:t>
      </w:r>
      <w:r>
        <w:rPr>
          <w:rFonts w:ascii="GHEA Grapalat" w:hAnsi="GHEA Grapalat" w:cs="Sylfaen"/>
          <w:sz w:val="20"/>
          <w:szCs w:val="20"/>
        </w:rPr>
        <w:t>ին</w:t>
      </w:r>
      <w:r w:rsidRPr="00C479A8">
        <w:rPr>
          <w:rFonts w:ascii="GHEA Grapalat" w:hAnsi="GHEA Grapalat" w:cs="Sylfaen"/>
          <w:sz w:val="20"/>
          <w:szCs w:val="20"/>
          <w:lang w:val="af-ZA"/>
        </w:rPr>
        <w:t xml:space="preserve"> </w:t>
      </w:r>
      <w:r>
        <w:rPr>
          <w:rFonts w:ascii="GHEA Grapalat" w:hAnsi="GHEA Grapalat" w:cs="Sylfaen"/>
          <w:sz w:val="20"/>
          <w:szCs w:val="20"/>
        </w:rPr>
        <w:t>մասի</w:t>
      </w:r>
      <w:r w:rsidRPr="00C479A8">
        <w:rPr>
          <w:rFonts w:ascii="GHEA Grapalat" w:hAnsi="GHEA Grapalat" w:cs="Sylfaen"/>
          <w:sz w:val="20"/>
          <w:szCs w:val="20"/>
          <w:lang w:val="af-ZA"/>
        </w:rPr>
        <w:t xml:space="preserve"> 11.5 </w:t>
      </w:r>
      <w:r>
        <w:rPr>
          <w:rFonts w:ascii="GHEA Grapalat" w:hAnsi="GHEA Grapalat" w:cs="Sylfaen"/>
          <w:sz w:val="20"/>
          <w:szCs w:val="20"/>
        </w:rPr>
        <w:t>կետում</w:t>
      </w:r>
      <w:r w:rsidRPr="00C479A8">
        <w:rPr>
          <w:rFonts w:ascii="GHEA Grapalat" w:hAnsi="GHEA Grapalat" w:cs="Sylfaen"/>
          <w:sz w:val="20"/>
          <w:szCs w:val="20"/>
          <w:lang w:val="af-ZA"/>
        </w:rPr>
        <w:t xml:space="preserve"> </w:t>
      </w:r>
      <w:r>
        <w:rPr>
          <w:rFonts w:ascii="GHEA Grapalat" w:hAnsi="GHEA Grapalat" w:cs="Sylfaen"/>
          <w:sz w:val="20"/>
          <w:szCs w:val="20"/>
        </w:rPr>
        <w:t>նշված</w:t>
      </w:r>
      <w:r w:rsidRPr="00C479A8">
        <w:rPr>
          <w:rFonts w:ascii="GHEA Grapalat" w:hAnsi="GHEA Grapalat" w:cs="Sylfaen"/>
          <w:sz w:val="20"/>
          <w:szCs w:val="20"/>
          <w:lang w:val="af-ZA"/>
        </w:rPr>
        <w:t xml:space="preserve"> </w:t>
      </w:r>
      <w:r>
        <w:rPr>
          <w:rFonts w:ascii="GHEA Grapalat" w:hAnsi="GHEA Grapalat" w:cs="Sylfaen"/>
          <w:sz w:val="20"/>
          <w:szCs w:val="20"/>
        </w:rPr>
        <w:t>էլեկտրոնային</w:t>
      </w:r>
      <w:r w:rsidRPr="00C479A8">
        <w:rPr>
          <w:rFonts w:ascii="GHEA Grapalat" w:hAnsi="GHEA Grapalat" w:cs="Sylfaen"/>
          <w:sz w:val="20"/>
          <w:szCs w:val="20"/>
          <w:lang w:val="af-ZA"/>
        </w:rPr>
        <w:t xml:space="preserve"> </w:t>
      </w:r>
      <w:r>
        <w:rPr>
          <w:rFonts w:ascii="GHEA Grapalat" w:hAnsi="GHEA Grapalat" w:cs="Sylfaen"/>
          <w:sz w:val="20"/>
          <w:szCs w:val="20"/>
        </w:rPr>
        <w:t>փոստին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ուղարկվելու</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միջոցով</w:t>
      </w:r>
      <w:r w:rsidRPr="00C479A8">
        <w:rPr>
          <w:rFonts w:ascii="GHEA Grapalat" w:hAnsi="GHEA Grapalat" w:cs="Sylfaen"/>
          <w:sz w:val="20"/>
          <w:szCs w:val="20"/>
          <w:lang w:val="af-ZA"/>
        </w:rPr>
        <w:t xml:space="preserve">: </w:t>
      </w:r>
      <w:r w:rsidRPr="00DE1E5A">
        <w:rPr>
          <w:rFonts w:ascii="GHEA Grapalat" w:hAnsi="GHEA Grapalat" w:cs="Sylfaen"/>
          <w:sz w:val="20"/>
          <w:szCs w:val="20"/>
          <w:lang w:val="ru-RU"/>
        </w:rPr>
        <w:t>Սույն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կետում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նշված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փաստաթղթերը</w:t>
      </w:r>
      <w:r w:rsidRPr="00DE1E5A">
        <w:rPr>
          <w:rFonts w:ascii="GHEA Grapalat" w:hAnsi="GHEA Grapalat" w:cs="Sylfaen"/>
          <w:sz w:val="20"/>
          <w:szCs w:val="20"/>
          <w:lang w:val="af-ZA"/>
        </w:rPr>
        <w:t xml:space="preserve"> </w:t>
      </w:r>
      <w:r w:rsidRPr="00DE1E5A">
        <w:rPr>
          <w:rFonts w:ascii="GHEA Grapalat" w:hAnsi="GHEA Grapalat" w:cs="Sylfaen"/>
          <w:sz w:val="20"/>
          <w:szCs w:val="20"/>
        </w:rPr>
        <w:t>պ</w:t>
      </w:r>
      <w:r w:rsidRPr="00DE1E5A">
        <w:rPr>
          <w:rFonts w:ascii="GHEA Grapalat" w:hAnsi="GHEA Grapalat" w:cs="Sylfaen"/>
          <w:sz w:val="20"/>
          <w:szCs w:val="20"/>
          <w:lang w:val="ru-RU"/>
        </w:rPr>
        <w:t>ատվիրատուն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ներկայացնում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պահանջ</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ստանալու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օրվանից</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հաշված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երկու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աշխատանքային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օրվա</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ընթացքում</w:t>
      </w:r>
      <w:r w:rsidRPr="00DE1E5A">
        <w:rPr>
          <w:rFonts w:ascii="GHEA Grapalat" w:hAnsi="GHEA Grapalat" w:cs="Sylfaen"/>
          <w:sz w:val="20"/>
          <w:szCs w:val="20"/>
          <w:lang w:val="af-ZA"/>
        </w:rPr>
        <w:t>:</w:t>
      </w:r>
    </w:p>
    <w:bookmarkEnd w:id="20"/>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lastRenderedPageBreak/>
        <w:t>11.</w:t>
      </w:r>
      <w:r>
        <w:rPr>
          <w:rFonts w:ascii="GHEA Grapalat" w:hAnsi="GHEA Grapalat" w:cs="Sylfaen"/>
          <w:sz w:val="20"/>
          <w:szCs w:val="20"/>
          <w:lang w:val="af-ZA"/>
        </w:rPr>
        <w:t>11</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վերաբերյալ</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որոշումները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կայացվում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են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այնպիսի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ընթացակարգով</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համաձայն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ներկայացրած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անձը</w:t>
      </w:r>
      <w:r w:rsidRPr="00DE1E5A">
        <w:rPr>
          <w:rFonts w:ascii="GHEA Grapalat" w:hAnsi="GHEA Grapalat" w:cs="Sylfaen"/>
          <w:sz w:val="20"/>
          <w:szCs w:val="20"/>
          <w:lang w:val="af-ZA"/>
        </w:rPr>
        <w:t>, պ</w:t>
      </w:r>
      <w:r w:rsidRPr="00DE1E5A">
        <w:rPr>
          <w:rFonts w:ascii="GHEA Grapalat" w:hAnsi="GHEA Grapalat" w:cs="Sylfaen"/>
          <w:sz w:val="20"/>
          <w:szCs w:val="20"/>
          <w:lang w:val="ru-RU"/>
        </w:rPr>
        <w:t>ատվիրատուն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ներգրավված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բոլոր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կողմերն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իրավունք</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ունենան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w:t>
      </w:r>
      <w:r w:rsidRPr="00DE1E5A">
        <w:rPr>
          <w:rFonts w:ascii="GHEA Grapalat" w:hAnsi="GHEA Grapalat" w:cs="Sylfaen"/>
          <w:sz w:val="20"/>
          <w:szCs w:val="20"/>
          <w:lang w:val="af-ZA"/>
        </w:rPr>
        <w:t xml:space="preserve"> լինելու  </w:t>
      </w:r>
      <w:r w:rsidRPr="00DE1E5A">
        <w:rPr>
          <w:rFonts w:ascii="GHEA Grapalat" w:hAnsi="GHEA Grapalat" w:cs="Sylfaen"/>
          <w:sz w:val="20"/>
          <w:szCs w:val="20"/>
          <w:lang w:val="ru-RU"/>
        </w:rPr>
        <w:t>բողոքի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քննության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նպատակով</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հրավիրված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նիստերին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ներկայացնելու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իրենց</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տեսակետները։</w:t>
      </w:r>
    </w:p>
    <w:p w:rsidR="00C339E7" w:rsidRPr="00C479A8" w:rsidRDefault="00C339E7" w:rsidP="00C339E7">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sidRPr="00DE1E5A">
        <w:rPr>
          <w:rFonts w:ascii="GHEA Grapalat" w:hAnsi="GHEA Grapalat" w:cs="Sylfaen"/>
          <w:sz w:val="20"/>
          <w:szCs w:val="20"/>
          <w:lang w:val="af-ZA"/>
        </w:rPr>
        <w:t>11.</w:t>
      </w:r>
      <w:r>
        <w:rPr>
          <w:rFonts w:ascii="GHEA Grapalat" w:hAnsi="GHEA Grapalat" w:cs="Sylfaen"/>
          <w:sz w:val="20"/>
          <w:szCs w:val="20"/>
          <w:lang w:val="af-ZA"/>
        </w:rPr>
        <w:t>12</w:t>
      </w:r>
      <w:r w:rsidRPr="00DE1E5A">
        <w:rPr>
          <w:rFonts w:ascii="GHEA Grapalat" w:hAnsi="GHEA Grapalat" w:cs="Sylfaen"/>
          <w:sz w:val="20"/>
          <w:szCs w:val="20"/>
          <w:lang w:val="af-ZA"/>
        </w:rPr>
        <w:t xml:space="preserve"> </w:t>
      </w:r>
      <w:bookmarkStart w:id="21" w:name="_Hlk9264952"/>
      <w:r w:rsidRPr="00F67C25">
        <w:rPr>
          <w:rFonts w:ascii="GHEA Grapalat" w:hAnsi="GHEA Grapalat" w:cs="Sylfaen"/>
          <w:sz w:val="20"/>
          <w:szCs w:val="20"/>
          <w:lang w:val="ru-RU"/>
        </w:rPr>
        <w:t>Բողոքի</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քննությունն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իրականացվում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և</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որոշումը</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կայացվում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է</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բողոքը</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վարույթն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ընդունվելու</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օրվանից</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ոչ</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ուշ</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քան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քսան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օրացուցային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օրվա</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ընթացքում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Նշված</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ժամկետը</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կարող</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է</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երկարաձգվել</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մեկ</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անգամ՝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մինչև</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տասն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օր</w:t>
      </w:r>
      <w:r>
        <w:rPr>
          <w:rFonts w:ascii="GHEA Grapalat" w:hAnsi="GHEA Grapalat" w:cs="Sylfaen"/>
          <w:sz w:val="20"/>
          <w:szCs w:val="20"/>
        </w:rPr>
        <w:t>ա</w:t>
      </w:r>
      <w:r w:rsidRPr="00F67C25">
        <w:rPr>
          <w:rFonts w:ascii="GHEA Grapalat" w:hAnsi="GHEA Grapalat" w:cs="Sylfaen"/>
          <w:sz w:val="20"/>
          <w:szCs w:val="20"/>
          <w:lang w:val="ru-RU"/>
        </w:rPr>
        <w:t>ցուցային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օրով՝</w:t>
      </w:r>
      <w:r w:rsidRPr="00C479A8">
        <w:rPr>
          <w:rFonts w:ascii="GHEA Grapalat" w:hAnsi="GHEA Grapalat" w:cs="Sylfaen"/>
          <w:sz w:val="20"/>
          <w:szCs w:val="20"/>
          <w:lang w:val="af-ZA"/>
        </w:rPr>
        <w:t xml:space="preserve"> </w:t>
      </w:r>
      <w:r>
        <w:rPr>
          <w:rFonts w:ascii="GHEA Grapalat" w:hAnsi="GHEA Grapalat" w:cs="Sylfaen"/>
          <w:sz w:val="20"/>
          <w:szCs w:val="20"/>
        </w:rPr>
        <w:t>գնումների</w:t>
      </w:r>
      <w:r w:rsidRPr="00C479A8">
        <w:rPr>
          <w:rFonts w:ascii="GHEA Grapalat" w:hAnsi="GHEA Grapalat" w:cs="Sylfaen"/>
          <w:sz w:val="20"/>
          <w:szCs w:val="20"/>
          <w:lang w:val="af-ZA"/>
        </w:rPr>
        <w:t xml:space="preserve"> </w:t>
      </w:r>
      <w:r>
        <w:rPr>
          <w:rFonts w:ascii="GHEA Grapalat" w:hAnsi="GHEA Grapalat" w:cs="Sylfaen"/>
          <w:sz w:val="20"/>
          <w:szCs w:val="20"/>
        </w:rPr>
        <w:t>հետ</w:t>
      </w:r>
      <w:r w:rsidRPr="00C479A8">
        <w:rPr>
          <w:rFonts w:ascii="GHEA Grapalat" w:hAnsi="GHEA Grapalat" w:cs="Sylfaen"/>
          <w:sz w:val="20"/>
          <w:szCs w:val="20"/>
          <w:lang w:val="af-ZA"/>
        </w:rPr>
        <w:t xml:space="preserve"> </w:t>
      </w:r>
      <w:r>
        <w:rPr>
          <w:rFonts w:ascii="GHEA Grapalat" w:hAnsi="GHEA Grapalat" w:cs="Sylfaen"/>
          <w:sz w:val="20"/>
          <w:szCs w:val="20"/>
        </w:rPr>
        <w:t>կապված</w:t>
      </w:r>
      <w:r w:rsidRPr="00C479A8">
        <w:rPr>
          <w:rFonts w:ascii="GHEA Grapalat" w:hAnsi="GHEA Grapalat" w:cs="Sylfaen"/>
          <w:sz w:val="20"/>
          <w:szCs w:val="20"/>
          <w:lang w:val="af-ZA"/>
        </w:rPr>
        <w:t xml:space="preserve"> </w:t>
      </w:r>
      <w:r>
        <w:rPr>
          <w:rFonts w:ascii="GHEA Grapalat" w:hAnsi="GHEA Grapalat" w:cs="Sylfaen"/>
          <w:sz w:val="20"/>
          <w:szCs w:val="20"/>
        </w:rPr>
        <w:t>բողոքներ</w:t>
      </w:r>
      <w:r w:rsidRPr="00C479A8">
        <w:rPr>
          <w:rFonts w:ascii="GHEA Grapalat" w:hAnsi="GHEA Grapalat" w:cs="Sylfaen"/>
          <w:sz w:val="20"/>
          <w:szCs w:val="20"/>
          <w:lang w:val="af-ZA"/>
        </w:rPr>
        <w:t xml:space="preserve"> </w:t>
      </w:r>
      <w:r>
        <w:rPr>
          <w:rFonts w:ascii="GHEA Grapalat" w:hAnsi="GHEA Grapalat" w:cs="Sylfaen"/>
          <w:sz w:val="20"/>
          <w:szCs w:val="20"/>
        </w:rPr>
        <w:t>քննող</w:t>
      </w:r>
      <w:r w:rsidRPr="00C479A8">
        <w:rPr>
          <w:rFonts w:ascii="GHEA Grapalat" w:hAnsi="GHEA Grapalat" w:cs="Sylfaen"/>
          <w:sz w:val="20"/>
          <w:szCs w:val="20"/>
          <w:lang w:val="af-ZA"/>
        </w:rPr>
        <w:t xml:space="preserve"> </w:t>
      </w:r>
      <w:r>
        <w:rPr>
          <w:rFonts w:ascii="GHEA Grapalat" w:hAnsi="GHEA Grapalat" w:cs="Sylfaen"/>
          <w:sz w:val="20"/>
          <w:szCs w:val="20"/>
        </w:rPr>
        <w:t>ա</w:t>
      </w:r>
      <w:r w:rsidRPr="00F67C25">
        <w:rPr>
          <w:rFonts w:ascii="GHEA Grapalat" w:hAnsi="GHEA Grapalat" w:cs="Sylfaen"/>
          <w:sz w:val="20"/>
          <w:szCs w:val="20"/>
          <w:lang w:val="ru-RU"/>
        </w:rPr>
        <w:t>նձի</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պատճառաբանված</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միջանկյալ</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որոշմամբ</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Ընդ</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որում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միջանկյալ</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որոշումը</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կայացնելու</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օրը</w:t>
      </w:r>
      <w:r w:rsidRPr="00C479A8">
        <w:rPr>
          <w:rFonts w:ascii="GHEA Grapalat" w:hAnsi="GHEA Grapalat" w:cs="Sylfaen"/>
          <w:sz w:val="20"/>
          <w:szCs w:val="20"/>
          <w:lang w:val="af-ZA"/>
        </w:rPr>
        <w:t xml:space="preserve"> </w:t>
      </w:r>
      <w:r>
        <w:rPr>
          <w:rFonts w:ascii="GHEA Grapalat" w:hAnsi="GHEA Grapalat" w:cs="Sylfaen"/>
          <w:sz w:val="20"/>
          <w:szCs w:val="20"/>
        </w:rPr>
        <w:t>գնումների</w:t>
      </w:r>
      <w:r w:rsidRPr="00C479A8">
        <w:rPr>
          <w:rFonts w:ascii="GHEA Grapalat" w:hAnsi="GHEA Grapalat" w:cs="Sylfaen"/>
          <w:sz w:val="20"/>
          <w:szCs w:val="20"/>
          <w:lang w:val="af-ZA"/>
        </w:rPr>
        <w:t xml:space="preserve"> </w:t>
      </w:r>
      <w:r>
        <w:rPr>
          <w:rFonts w:ascii="GHEA Grapalat" w:hAnsi="GHEA Grapalat" w:cs="Sylfaen"/>
          <w:sz w:val="20"/>
          <w:szCs w:val="20"/>
        </w:rPr>
        <w:t>հետ</w:t>
      </w:r>
      <w:r w:rsidRPr="00C479A8">
        <w:rPr>
          <w:rFonts w:ascii="GHEA Grapalat" w:hAnsi="GHEA Grapalat" w:cs="Sylfaen"/>
          <w:sz w:val="20"/>
          <w:szCs w:val="20"/>
          <w:lang w:val="af-ZA"/>
        </w:rPr>
        <w:t xml:space="preserve"> </w:t>
      </w:r>
      <w:r>
        <w:rPr>
          <w:rFonts w:ascii="GHEA Grapalat" w:hAnsi="GHEA Grapalat" w:cs="Sylfaen"/>
          <w:sz w:val="20"/>
          <w:szCs w:val="20"/>
        </w:rPr>
        <w:t>կապված</w:t>
      </w:r>
      <w:r w:rsidRPr="00C479A8">
        <w:rPr>
          <w:rFonts w:ascii="GHEA Grapalat" w:hAnsi="GHEA Grapalat" w:cs="Sylfaen"/>
          <w:sz w:val="20"/>
          <w:szCs w:val="20"/>
          <w:lang w:val="af-ZA"/>
        </w:rPr>
        <w:t xml:space="preserve"> </w:t>
      </w:r>
      <w:r>
        <w:rPr>
          <w:rFonts w:ascii="GHEA Grapalat" w:hAnsi="GHEA Grapalat" w:cs="Sylfaen"/>
          <w:sz w:val="20"/>
          <w:szCs w:val="20"/>
        </w:rPr>
        <w:t>բողոքներ</w:t>
      </w:r>
      <w:r w:rsidRPr="00C479A8">
        <w:rPr>
          <w:rFonts w:ascii="GHEA Grapalat" w:hAnsi="GHEA Grapalat" w:cs="Sylfaen"/>
          <w:sz w:val="20"/>
          <w:szCs w:val="20"/>
          <w:lang w:val="af-ZA"/>
        </w:rPr>
        <w:t xml:space="preserve"> </w:t>
      </w:r>
      <w:r>
        <w:rPr>
          <w:rFonts w:ascii="GHEA Grapalat" w:hAnsi="GHEA Grapalat" w:cs="Sylfaen"/>
          <w:sz w:val="20"/>
          <w:szCs w:val="20"/>
        </w:rPr>
        <w:t>քննող</w:t>
      </w:r>
      <w:r w:rsidRPr="00C479A8">
        <w:rPr>
          <w:rFonts w:ascii="GHEA Grapalat" w:hAnsi="GHEA Grapalat" w:cs="Sylfaen"/>
          <w:sz w:val="20"/>
          <w:szCs w:val="20"/>
          <w:lang w:val="af-ZA"/>
        </w:rPr>
        <w:t xml:space="preserve"> </w:t>
      </w:r>
      <w:r>
        <w:rPr>
          <w:rFonts w:ascii="GHEA Grapalat" w:hAnsi="GHEA Grapalat" w:cs="Sylfaen"/>
          <w:sz w:val="20"/>
          <w:szCs w:val="20"/>
        </w:rPr>
        <w:t>ա</w:t>
      </w:r>
      <w:r w:rsidRPr="00F67C25">
        <w:rPr>
          <w:rFonts w:ascii="GHEA Grapalat" w:hAnsi="GHEA Grapalat" w:cs="Sylfaen"/>
          <w:sz w:val="20"/>
          <w:szCs w:val="20"/>
          <w:lang w:val="ru-RU"/>
        </w:rPr>
        <w:t>նձն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ապահովում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է</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դրա</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մասին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համապատասխան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հայտարարության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հրապարակումը</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տեղեկագրում</w:t>
      </w:r>
      <w:r w:rsidRPr="00C479A8">
        <w:rPr>
          <w:rFonts w:ascii="GHEA Grapalat" w:hAnsi="GHEA Grapalat" w:cs="Sylfaen"/>
          <w:sz w:val="20"/>
          <w:szCs w:val="20"/>
          <w:lang w:val="af-ZA"/>
        </w:rPr>
        <w:t>:</w:t>
      </w:r>
    </w:p>
    <w:bookmarkEnd w:id="21"/>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որոշումն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իրավապարտադիր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կարող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փոփոխվել</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վերացվել</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այդ</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թվում՝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մասնակի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միայն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դատարանի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կողմից</w:t>
      </w:r>
      <w:r w:rsidRPr="00DE1E5A">
        <w:rPr>
          <w:rFonts w:ascii="GHEA Grapalat" w:hAnsi="GHEA Grapalat" w:cs="Sylfaen"/>
          <w:sz w:val="20"/>
          <w:szCs w:val="20"/>
          <w:lang w:val="af-ZA"/>
        </w:rPr>
        <w:t>:</w:t>
      </w:r>
    </w:p>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11.1</w:t>
      </w:r>
      <w:r>
        <w:rPr>
          <w:rFonts w:ascii="GHEA Grapalat" w:hAnsi="GHEA Grapalat" w:cs="Sylfaen"/>
          <w:sz w:val="20"/>
          <w:szCs w:val="20"/>
          <w:lang w:val="af-ZA"/>
        </w:rPr>
        <w:t>3</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Գնումների</w:t>
      </w:r>
      <w:r w:rsidRPr="00C479A8">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C479A8">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C479A8">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C479A8">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C479A8">
        <w:rPr>
          <w:rFonts w:ascii="GHEA Grapalat" w:hAnsi="GHEA Grapalat" w:cs="Sylfaen"/>
          <w:sz w:val="20"/>
          <w:szCs w:val="20"/>
          <w:lang w:val="af-ZA"/>
        </w:rPr>
        <w:t xml:space="preserve"> </w:t>
      </w:r>
      <w:r w:rsidRPr="00DE1E5A">
        <w:rPr>
          <w:rFonts w:ascii="GHEA Grapalat" w:hAnsi="GHEA Grapalat" w:cs="Sylfaen"/>
          <w:sz w:val="20"/>
          <w:szCs w:val="20"/>
          <w:lang w:val="ru-RU"/>
        </w:rPr>
        <w:t>անձը</w:t>
      </w:r>
      <w:r w:rsidRPr="00DE1E5A">
        <w:rPr>
          <w:rFonts w:ascii="GHEA Grapalat" w:hAnsi="GHEA Grapalat" w:cs="Sylfaen"/>
          <w:sz w:val="20"/>
          <w:szCs w:val="20"/>
          <w:lang w:val="af-ZA"/>
        </w:rPr>
        <w:t>`</w:t>
      </w:r>
    </w:p>
    <w:p w:rsidR="00C339E7" w:rsidRPr="00DE1E5A" w:rsidRDefault="00C339E7" w:rsidP="00C339E7">
      <w:pPr>
        <w:spacing w:after="0" w:line="240" w:lineRule="auto"/>
        <w:ind w:firstLine="720"/>
        <w:jc w:val="both"/>
        <w:rPr>
          <w:rFonts w:ascii="GHEA Grapalat" w:hAnsi="GHEA Grapalat" w:cs="Sylfaen"/>
          <w:sz w:val="20"/>
          <w:szCs w:val="20"/>
          <w:lang w:val="af-ZA"/>
        </w:rPr>
      </w:pPr>
      <w:r w:rsidRPr="00DE1E5A">
        <w:rPr>
          <w:rFonts w:ascii="GHEA Grapalat" w:hAnsi="GHEA Grapalat" w:cs="Sylfaen"/>
          <w:sz w:val="20"/>
          <w:szCs w:val="20"/>
          <w:lang w:val="af-ZA"/>
        </w:rPr>
        <w:t xml:space="preserve">1) </w:t>
      </w:r>
      <w:r w:rsidRPr="00DE1E5A">
        <w:rPr>
          <w:rFonts w:ascii="GHEA Grapalat" w:hAnsi="GHEA Grapalat" w:cs="Sylfaen"/>
          <w:sz w:val="20"/>
          <w:szCs w:val="20"/>
        </w:rPr>
        <w:t>իրավունք</w:t>
      </w:r>
      <w:r w:rsidRPr="00DE1E5A">
        <w:rPr>
          <w:rFonts w:ascii="GHEA Grapalat" w:hAnsi="GHEA Grapalat" w:cs="Sylfaen"/>
          <w:sz w:val="20"/>
          <w:szCs w:val="20"/>
          <w:lang w:val="af-ZA"/>
        </w:rPr>
        <w:t xml:space="preserve"> </w:t>
      </w:r>
      <w:r w:rsidRPr="00DE1E5A">
        <w:rPr>
          <w:rFonts w:ascii="GHEA Grapalat" w:hAnsi="GHEA Grapalat" w:cs="Sylfaen"/>
          <w:sz w:val="20"/>
          <w:szCs w:val="20"/>
        </w:rPr>
        <w:t>ունի</w:t>
      </w:r>
      <w:r w:rsidRPr="00DE1E5A">
        <w:rPr>
          <w:rFonts w:ascii="GHEA Grapalat" w:hAnsi="GHEA Grapalat" w:cs="Sylfaen"/>
          <w:sz w:val="20"/>
          <w:szCs w:val="20"/>
          <w:lang w:val="af-ZA"/>
        </w:rPr>
        <w:t xml:space="preserve"> </w:t>
      </w:r>
      <w:r w:rsidRPr="00DE1E5A">
        <w:rPr>
          <w:rFonts w:ascii="GHEA Grapalat" w:hAnsi="GHEA Grapalat" w:cs="Sylfaen"/>
          <w:sz w:val="20"/>
          <w:szCs w:val="20"/>
        </w:rPr>
        <w:t>պատվիրատուի</w:t>
      </w:r>
      <w:r w:rsidRPr="00DE1E5A">
        <w:rPr>
          <w:rFonts w:ascii="GHEA Grapalat" w:hAnsi="GHEA Grapalat" w:cs="Sylfaen"/>
          <w:sz w:val="20"/>
          <w:szCs w:val="20"/>
          <w:lang w:val="af-ZA"/>
        </w:rPr>
        <w:t xml:space="preserve"> </w:t>
      </w:r>
      <w:r w:rsidRPr="00DE1E5A">
        <w:rPr>
          <w:rFonts w:ascii="GHEA Grapalat" w:hAnsi="GHEA Grapalat" w:cs="Sylfaen"/>
          <w:sz w:val="20"/>
          <w:szCs w:val="20"/>
        </w:rPr>
        <w:t>և</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հանձնաժողովի</w:t>
      </w:r>
      <w:r w:rsidRPr="00DE1E5A">
        <w:rPr>
          <w:rFonts w:ascii="GHEA Grapalat" w:hAnsi="GHEA Grapalat" w:cs="Sylfaen"/>
          <w:sz w:val="20"/>
          <w:szCs w:val="20"/>
          <w:lang w:val="af-ZA"/>
        </w:rPr>
        <w:t xml:space="preserve"> </w:t>
      </w:r>
      <w:r w:rsidRPr="00DE1E5A">
        <w:rPr>
          <w:rFonts w:ascii="GHEA Grapalat" w:hAnsi="GHEA Grapalat" w:cs="Sylfaen"/>
          <w:sz w:val="20"/>
          <w:szCs w:val="20"/>
        </w:rPr>
        <w:t>գործողությունների</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կամ</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անգործության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վերաբերյալ</w:t>
      </w:r>
      <w:r w:rsidRPr="00DE1E5A">
        <w:rPr>
          <w:rFonts w:ascii="GHEA Grapalat" w:hAnsi="GHEA Grapalat" w:cs="Sylfaen"/>
          <w:sz w:val="20"/>
          <w:szCs w:val="20"/>
          <w:lang w:val="af-ZA"/>
        </w:rPr>
        <w:t xml:space="preserve"> </w:t>
      </w:r>
      <w:r w:rsidRPr="00DE1E5A">
        <w:rPr>
          <w:rFonts w:ascii="GHEA Grapalat" w:hAnsi="GHEA Grapalat" w:cs="Sylfaen"/>
          <w:sz w:val="20"/>
          <w:szCs w:val="20"/>
        </w:rPr>
        <w:t>ընդունելու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հետևյալ</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որոշումները</w:t>
      </w:r>
      <w:r w:rsidRPr="00DE1E5A">
        <w:rPr>
          <w:rFonts w:ascii="GHEA Grapalat" w:hAnsi="GHEA Grapalat" w:cs="Sylfaen"/>
          <w:sz w:val="20"/>
          <w:szCs w:val="20"/>
          <w:lang w:val="af-ZA"/>
        </w:rPr>
        <w:t>.</w:t>
      </w:r>
    </w:p>
    <w:p w:rsidR="00C339E7" w:rsidRPr="00DE1E5A" w:rsidRDefault="00C339E7" w:rsidP="00C339E7">
      <w:pPr>
        <w:spacing w:after="0" w:line="240" w:lineRule="auto"/>
        <w:ind w:firstLine="720"/>
        <w:jc w:val="both"/>
        <w:rPr>
          <w:rFonts w:ascii="GHEA Grapalat" w:hAnsi="GHEA Grapalat" w:cs="Sylfaen"/>
          <w:sz w:val="20"/>
          <w:szCs w:val="20"/>
          <w:lang w:val="af-ZA"/>
        </w:rPr>
      </w:pPr>
      <w:r w:rsidRPr="00DE1E5A">
        <w:rPr>
          <w:rFonts w:ascii="GHEA Grapalat" w:hAnsi="GHEA Grapalat" w:cs="Sylfaen"/>
          <w:sz w:val="20"/>
          <w:szCs w:val="20"/>
        </w:rPr>
        <w:t>ա</w:t>
      </w:r>
      <w:r w:rsidRPr="00DE1E5A">
        <w:rPr>
          <w:rFonts w:ascii="GHEA Grapalat" w:hAnsi="GHEA Grapalat" w:cs="Sylfaen"/>
          <w:sz w:val="20"/>
          <w:szCs w:val="20"/>
          <w:lang w:val="af-ZA"/>
        </w:rPr>
        <w:t xml:space="preserve">. </w:t>
      </w:r>
      <w:r w:rsidRPr="00DE1E5A">
        <w:rPr>
          <w:rFonts w:ascii="GHEA Grapalat" w:hAnsi="GHEA Grapalat" w:cs="Sylfaen"/>
          <w:sz w:val="20"/>
          <w:szCs w:val="20"/>
        </w:rPr>
        <w:t>արգելելու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կատարել</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որոշակի</w:t>
      </w:r>
      <w:r w:rsidRPr="00DE1E5A">
        <w:rPr>
          <w:rFonts w:ascii="GHEA Grapalat" w:hAnsi="GHEA Grapalat" w:cs="Sylfaen"/>
          <w:sz w:val="20"/>
          <w:szCs w:val="20"/>
          <w:lang w:val="af-ZA"/>
        </w:rPr>
        <w:t xml:space="preserve"> </w:t>
      </w:r>
      <w:r w:rsidRPr="00DE1E5A">
        <w:rPr>
          <w:rFonts w:ascii="GHEA Grapalat" w:hAnsi="GHEA Grapalat" w:cs="Sylfaen"/>
          <w:sz w:val="20"/>
          <w:szCs w:val="20"/>
        </w:rPr>
        <w:t>գործողություններ</w:t>
      </w:r>
      <w:r w:rsidRPr="00DE1E5A">
        <w:rPr>
          <w:rFonts w:ascii="GHEA Grapalat" w:hAnsi="GHEA Grapalat" w:cs="Sylfaen"/>
          <w:sz w:val="20"/>
          <w:szCs w:val="20"/>
          <w:lang w:val="af-ZA"/>
        </w:rPr>
        <w:t xml:space="preserve"> </w:t>
      </w:r>
      <w:r w:rsidRPr="00DE1E5A">
        <w:rPr>
          <w:rFonts w:ascii="GHEA Grapalat" w:hAnsi="GHEA Grapalat" w:cs="Sylfaen"/>
          <w:sz w:val="20"/>
          <w:szCs w:val="20"/>
        </w:rPr>
        <w:t>և</w:t>
      </w:r>
      <w:r w:rsidRPr="00DE1E5A">
        <w:rPr>
          <w:rFonts w:ascii="GHEA Grapalat" w:hAnsi="GHEA Grapalat" w:cs="Sylfaen"/>
          <w:sz w:val="20"/>
          <w:szCs w:val="20"/>
          <w:lang w:val="af-ZA"/>
        </w:rPr>
        <w:t xml:space="preserve"> </w:t>
      </w:r>
      <w:r w:rsidRPr="00DE1E5A">
        <w:rPr>
          <w:rFonts w:ascii="GHEA Grapalat" w:hAnsi="GHEA Grapalat" w:cs="Sylfaen"/>
          <w:sz w:val="20"/>
          <w:szCs w:val="20"/>
        </w:rPr>
        <w:t>ընդունել</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որոշումներ</w:t>
      </w:r>
      <w:r w:rsidRPr="00DE1E5A">
        <w:rPr>
          <w:rFonts w:ascii="GHEA Grapalat" w:hAnsi="GHEA Grapalat" w:cs="Sylfaen"/>
          <w:sz w:val="20"/>
          <w:szCs w:val="20"/>
          <w:lang w:val="af-ZA"/>
        </w:rPr>
        <w:t>,</w:t>
      </w:r>
    </w:p>
    <w:p w:rsidR="00C339E7" w:rsidRPr="00DE1E5A" w:rsidRDefault="00C339E7" w:rsidP="00C339E7">
      <w:pPr>
        <w:spacing w:after="0" w:line="240" w:lineRule="auto"/>
        <w:ind w:firstLine="720"/>
        <w:jc w:val="both"/>
        <w:rPr>
          <w:rFonts w:ascii="GHEA Grapalat" w:hAnsi="GHEA Grapalat" w:cs="Sylfaen"/>
          <w:sz w:val="20"/>
          <w:szCs w:val="20"/>
          <w:lang w:val="af-ZA"/>
        </w:rPr>
      </w:pPr>
      <w:r w:rsidRPr="00DE1E5A">
        <w:rPr>
          <w:rFonts w:ascii="GHEA Grapalat" w:hAnsi="GHEA Grapalat" w:cs="Sylfaen"/>
          <w:sz w:val="20"/>
          <w:szCs w:val="20"/>
        </w:rPr>
        <w:t>բ</w:t>
      </w:r>
      <w:r w:rsidRPr="00DE1E5A">
        <w:rPr>
          <w:rFonts w:ascii="GHEA Grapalat" w:hAnsi="GHEA Grapalat" w:cs="Sylfaen"/>
          <w:sz w:val="20"/>
          <w:szCs w:val="20"/>
          <w:lang w:val="af-ZA"/>
        </w:rPr>
        <w:t xml:space="preserve">. </w:t>
      </w:r>
      <w:r w:rsidRPr="00DE1E5A">
        <w:rPr>
          <w:rFonts w:ascii="GHEA Grapalat" w:hAnsi="GHEA Grapalat" w:cs="Sylfaen"/>
          <w:sz w:val="20"/>
          <w:szCs w:val="20"/>
        </w:rPr>
        <w:t>պարտավորեցնելու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ընդունել</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համապատասխան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որոշումներ</w:t>
      </w:r>
      <w:r w:rsidRPr="00DE1E5A">
        <w:rPr>
          <w:rFonts w:ascii="GHEA Grapalat" w:hAnsi="GHEA Grapalat" w:cs="Sylfaen"/>
          <w:sz w:val="20"/>
          <w:szCs w:val="20"/>
          <w:lang w:val="af-ZA"/>
        </w:rPr>
        <w:t xml:space="preserve">, </w:t>
      </w:r>
      <w:r w:rsidRPr="00DE1E5A">
        <w:rPr>
          <w:rFonts w:ascii="GHEA Grapalat" w:hAnsi="GHEA Grapalat" w:cs="Sylfaen"/>
          <w:sz w:val="20"/>
          <w:szCs w:val="20"/>
        </w:rPr>
        <w:t>ներառյալ՝</w:t>
      </w:r>
      <w:r w:rsidRPr="00DE1E5A">
        <w:rPr>
          <w:rFonts w:ascii="GHEA Grapalat" w:hAnsi="GHEA Grapalat" w:cs="Sylfaen"/>
          <w:sz w:val="20"/>
          <w:szCs w:val="20"/>
          <w:lang w:val="af-ZA"/>
        </w:rPr>
        <w:t xml:space="preserve"> </w:t>
      </w:r>
      <w:r w:rsidRPr="00DE1E5A">
        <w:rPr>
          <w:rFonts w:ascii="GHEA Grapalat" w:hAnsi="GHEA Grapalat" w:cs="Sylfaen"/>
          <w:sz w:val="20"/>
          <w:szCs w:val="20"/>
        </w:rPr>
        <w:t>չկայացած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հայտարարելու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գնման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ընթացակարգը</w:t>
      </w:r>
      <w:r w:rsidRPr="00DE1E5A">
        <w:rPr>
          <w:rFonts w:ascii="GHEA Grapalat" w:hAnsi="GHEA Grapalat" w:cs="Sylfaen"/>
          <w:sz w:val="20"/>
          <w:szCs w:val="20"/>
          <w:lang w:val="af-ZA"/>
        </w:rPr>
        <w:t xml:space="preserve">, </w:t>
      </w:r>
      <w:r w:rsidRPr="00DE1E5A">
        <w:rPr>
          <w:rFonts w:ascii="GHEA Grapalat" w:hAnsi="GHEA Grapalat" w:cs="Sylfaen"/>
          <w:sz w:val="20"/>
          <w:szCs w:val="20"/>
        </w:rPr>
        <w:t>բացառությամբ</w:t>
      </w:r>
      <w:r w:rsidRPr="00DE1E5A">
        <w:rPr>
          <w:rFonts w:ascii="GHEA Grapalat" w:hAnsi="GHEA Grapalat" w:cs="Sylfaen"/>
          <w:sz w:val="20"/>
          <w:szCs w:val="20"/>
          <w:lang w:val="af-ZA"/>
        </w:rPr>
        <w:t xml:space="preserve"> </w:t>
      </w:r>
      <w:r w:rsidRPr="00DE1E5A">
        <w:rPr>
          <w:rFonts w:ascii="GHEA Grapalat" w:hAnsi="GHEA Grapalat" w:cs="Sylfaen"/>
          <w:sz w:val="20"/>
          <w:szCs w:val="20"/>
        </w:rPr>
        <w:t>պայմանագիրը</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անվավեր</w:t>
      </w:r>
      <w:r w:rsidRPr="00DE1E5A">
        <w:rPr>
          <w:rFonts w:ascii="GHEA Grapalat" w:hAnsi="GHEA Grapalat" w:cs="Sylfaen"/>
          <w:sz w:val="20"/>
          <w:szCs w:val="20"/>
          <w:lang w:val="af-ZA"/>
        </w:rPr>
        <w:t xml:space="preserve"> </w:t>
      </w:r>
      <w:r w:rsidRPr="00DE1E5A">
        <w:rPr>
          <w:rFonts w:ascii="GHEA Grapalat" w:hAnsi="GHEA Grapalat" w:cs="Sylfaen"/>
          <w:sz w:val="20"/>
          <w:szCs w:val="20"/>
        </w:rPr>
        <w:t>ճանաչելու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մասին</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որոշման</w:t>
      </w:r>
      <w:r w:rsidRPr="00DE1E5A">
        <w:rPr>
          <w:rFonts w:ascii="GHEA Grapalat" w:hAnsi="GHEA Grapalat" w:cs="Sylfaen"/>
          <w:sz w:val="20"/>
          <w:szCs w:val="20"/>
          <w:lang w:val="af-ZA"/>
        </w:rPr>
        <w:t>,</w:t>
      </w:r>
    </w:p>
    <w:p w:rsidR="00C339E7" w:rsidRPr="00DE1E5A" w:rsidRDefault="00C339E7" w:rsidP="00C339E7">
      <w:pPr>
        <w:spacing w:after="0" w:line="240" w:lineRule="auto"/>
        <w:ind w:firstLine="720"/>
        <w:jc w:val="both"/>
        <w:rPr>
          <w:rFonts w:ascii="GHEA Grapalat" w:hAnsi="GHEA Grapalat" w:cs="Sylfaen"/>
          <w:sz w:val="20"/>
          <w:szCs w:val="20"/>
          <w:lang w:val="af-ZA"/>
        </w:rPr>
      </w:pPr>
      <w:r w:rsidRPr="00DE1E5A">
        <w:rPr>
          <w:rFonts w:ascii="GHEA Grapalat" w:hAnsi="GHEA Grapalat" w:cs="Sylfaen"/>
          <w:sz w:val="20"/>
          <w:szCs w:val="20"/>
          <w:lang w:val="af-ZA"/>
        </w:rPr>
        <w:t xml:space="preserve">2) </w:t>
      </w:r>
      <w:r w:rsidRPr="00DE1E5A">
        <w:rPr>
          <w:rFonts w:ascii="GHEA Grapalat" w:hAnsi="GHEA Grapalat" w:cs="Sylfaen"/>
          <w:sz w:val="20"/>
          <w:szCs w:val="20"/>
        </w:rPr>
        <w:t>որոշում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է</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կայացնում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մասնակցին</w:t>
      </w:r>
      <w:r w:rsidRPr="00DE1E5A">
        <w:rPr>
          <w:rFonts w:ascii="GHEA Grapalat" w:hAnsi="GHEA Grapalat" w:cs="Sylfaen"/>
          <w:sz w:val="20"/>
          <w:szCs w:val="20"/>
          <w:lang w:val="af-ZA"/>
        </w:rPr>
        <w:t xml:space="preserve"> </w:t>
      </w:r>
      <w:r w:rsidRPr="00DE1E5A">
        <w:rPr>
          <w:rFonts w:ascii="GHEA Grapalat" w:hAnsi="GHEA Grapalat" w:cs="Sylfaen"/>
          <w:sz w:val="20"/>
          <w:szCs w:val="20"/>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rPr>
        <w:t>գործընթացին</w:t>
      </w:r>
      <w:r w:rsidRPr="00DE1E5A">
        <w:rPr>
          <w:rFonts w:ascii="GHEA Grapalat" w:hAnsi="GHEA Grapalat" w:cs="Sylfaen"/>
          <w:sz w:val="20"/>
          <w:szCs w:val="20"/>
          <w:lang w:val="af-ZA"/>
        </w:rPr>
        <w:t xml:space="preserve"> </w:t>
      </w:r>
      <w:r w:rsidRPr="00DE1E5A">
        <w:rPr>
          <w:rFonts w:ascii="GHEA Grapalat" w:hAnsi="GHEA Grapalat" w:cs="Sylfaen"/>
          <w:sz w:val="20"/>
          <w:szCs w:val="20"/>
        </w:rPr>
        <w:t>մասնակցելու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իրավունք</w:t>
      </w:r>
      <w:r w:rsidRPr="00DE1E5A">
        <w:rPr>
          <w:rFonts w:ascii="GHEA Grapalat" w:hAnsi="GHEA Grapalat" w:cs="Sylfaen"/>
          <w:sz w:val="20"/>
          <w:szCs w:val="20"/>
          <w:lang w:val="af-ZA"/>
        </w:rPr>
        <w:t xml:space="preserve"> </w:t>
      </w:r>
      <w:r w:rsidRPr="00DE1E5A">
        <w:rPr>
          <w:rFonts w:ascii="GHEA Grapalat" w:hAnsi="GHEA Grapalat" w:cs="Sylfaen"/>
          <w:sz w:val="20"/>
          <w:szCs w:val="20"/>
        </w:rPr>
        <w:t>չունեցող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մասնակիցների</w:t>
      </w:r>
      <w:r w:rsidRPr="00DE1E5A">
        <w:rPr>
          <w:rFonts w:ascii="GHEA Grapalat" w:hAnsi="GHEA Grapalat" w:cs="Sylfaen"/>
          <w:sz w:val="20"/>
          <w:szCs w:val="20"/>
          <w:lang w:val="af-ZA"/>
        </w:rPr>
        <w:t xml:space="preserve"> </w:t>
      </w:r>
      <w:r w:rsidRPr="00DE1E5A">
        <w:rPr>
          <w:rFonts w:ascii="GHEA Grapalat" w:hAnsi="GHEA Grapalat" w:cs="Sylfaen"/>
          <w:sz w:val="20"/>
          <w:szCs w:val="20"/>
        </w:rPr>
        <w:t>ցուցակում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ներառելու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մասին</w:t>
      </w:r>
      <w:r w:rsidRPr="00DE1E5A">
        <w:rPr>
          <w:rFonts w:ascii="GHEA Grapalat" w:hAnsi="GHEA Grapalat" w:cs="Sylfaen"/>
          <w:sz w:val="20"/>
          <w:szCs w:val="20"/>
          <w:lang w:val="af-ZA"/>
        </w:rPr>
        <w:t>.</w:t>
      </w:r>
    </w:p>
    <w:p w:rsidR="00C339E7" w:rsidRPr="00DE1E5A" w:rsidRDefault="00C339E7" w:rsidP="00C339E7">
      <w:pPr>
        <w:spacing w:after="0" w:line="240" w:lineRule="auto"/>
        <w:ind w:firstLine="720"/>
        <w:jc w:val="both"/>
        <w:rPr>
          <w:rFonts w:ascii="GHEA Grapalat" w:hAnsi="GHEA Grapalat" w:cs="Sylfaen"/>
          <w:sz w:val="20"/>
          <w:szCs w:val="20"/>
          <w:lang w:val="af-ZA"/>
        </w:rPr>
      </w:pPr>
      <w:r w:rsidRPr="00DE1E5A">
        <w:rPr>
          <w:rFonts w:ascii="GHEA Grapalat" w:hAnsi="GHEA Grapalat" w:cs="Sylfaen"/>
          <w:sz w:val="20"/>
          <w:szCs w:val="20"/>
          <w:lang w:val="af-ZA"/>
        </w:rPr>
        <w:t xml:space="preserve">3) </w:t>
      </w:r>
      <w:r w:rsidRPr="00DE1E5A">
        <w:rPr>
          <w:rFonts w:ascii="GHEA Grapalat" w:hAnsi="GHEA Grapalat" w:cs="Sylfaen"/>
          <w:sz w:val="20"/>
          <w:szCs w:val="20"/>
        </w:rPr>
        <w:t>հաշվառում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է</w:t>
      </w:r>
      <w:r w:rsidRPr="00DE1E5A">
        <w:rPr>
          <w:rFonts w:ascii="GHEA Grapalat" w:hAnsi="GHEA Grapalat" w:cs="Sylfaen"/>
          <w:sz w:val="20"/>
          <w:szCs w:val="20"/>
          <w:lang w:val="af-ZA"/>
        </w:rPr>
        <w:t xml:space="preserve"> </w:t>
      </w:r>
      <w:r w:rsidRPr="00DE1E5A">
        <w:rPr>
          <w:rFonts w:ascii="GHEA Grapalat" w:hAnsi="GHEA Grapalat" w:cs="Sylfaen"/>
          <w:sz w:val="20"/>
          <w:szCs w:val="20"/>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անձի</w:t>
      </w:r>
      <w:r w:rsidRPr="00DE1E5A">
        <w:rPr>
          <w:rFonts w:ascii="GHEA Grapalat" w:hAnsi="GHEA Grapalat" w:cs="Sylfaen"/>
          <w:sz w:val="20"/>
          <w:szCs w:val="20"/>
          <w:lang w:val="af-ZA"/>
        </w:rPr>
        <w:t xml:space="preserve"> </w:t>
      </w:r>
      <w:r w:rsidRPr="00DE1E5A">
        <w:rPr>
          <w:rFonts w:ascii="GHEA Grapalat" w:hAnsi="GHEA Grapalat" w:cs="Sylfaen"/>
          <w:sz w:val="20"/>
          <w:szCs w:val="20"/>
        </w:rPr>
        <w:t>կողմից</w:t>
      </w:r>
      <w:r w:rsidRPr="00DE1E5A">
        <w:rPr>
          <w:rFonts w:ascii="GHEA Grapalat" w:hAnsi="GHEA Grapalat" w:cs="Sylfaen"/>
          <w:sz w:val="20"/>
          <w:szCs w:val="20"/>
          <w:lang w:val="af-ZA"/>
        </w:rPr>
        <w:t xml:space="preserve"> </w:t>
      </w:r>
      <w:r w:rsidRPr="00DE1E5A">
        <w:rPr>
          <w:rFonts w:ascii="GHEA Grapalat" w:hAnsi="GHEA Grapalat" w:cs="Sylfaen"/>
          <w:sz w:val="20"/>
          <w:szCs w:val="20"/>
        </w:rPr>
        <w:t>ընդունված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որոշումները</w:t>
      </w:r>
      <w:r w:rsidRPr="00DE1E5A">
        <w:rPr>
          <w:rFonts w:ascii="GHEA Grapalat" w:hAnsi="GHEA Grapalat" w:cs="Sylfaen"/>
          <w:sz w:val="20"/>
          <w:szCs w:val="20"/>
          <w:lang w:val="af-ZA"/>
        </w:rPr>
        <w:t xml:space="preserve"> </w:t>
      </w:r>
      <w:r w:rsidRPr="00DE1E5A">
        <w:rPr>
          <w:rFonts w:ascii="GHEA Grapalat" w:hAnsi="GHEA Grapalat" w:cs="Sylfaen"/>
          <w:sz w:val="20"/>
          <w:szCs w:val="20"/>
        </w:rPr>
        <w:t>և</w:t>
      </w:r>
      <w:r w:rsidRPr="00DE1E5A">
        <w:rPr>
          <w:rFonts w:ascii="GHEA Grapalat" w:hAnsi="GHEA Grapalat" w:cs="Sylfaen"/>
          <w:sz w:val="20"/>
          <w:szCs w:val="20"/>
          <w:lang w:val="af-ZA"/>
        </w:rPr>
        <w:t xml:space="preserve"> </w:t>
      </w:r>
      <w:r w:rsidRPr="00DE1E5A">
        <w:rPr>
          <w:rFonts w:ascii="GHEA Grapalat" w:hAnsi="GHEA Grapalat" w:cs="Sylfaen"/>
          <w:sz w:val="20"/>
          <w:szCs w:val="20"/>
        </w:rPr>
        <w:t>դրանց</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կատարման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նկատմամբ</w:t>
      </w:r>
      <w:r w:rsidRPr="00DE1E5A">
        <w:rPr>
          <w:rFonts w:ascii="GHEA Grapalat" w:hAnsi="GHEA Grapalat" w:cs="Sylfaen"/>
          <w:sz w:val="20"/>
          <w:szCs w:val="20"/>
          <w:lang w:val="af-ZA"/>
        </w:rPr>
        <w:t xml:space="preserve"> </w:t>
      </w:r>
      <w:r w:rsidRPr="00DE1E5A">
        <w:rPr>
          <w:rFonts w:ascii="GHEA Grapalat" w:hAnsi="GHEA Grapalat" w:cs="Sylfaen"/>
          <w:sz w:val="20"/>
          <w:szCs w:val="20"/>
        </w:rPr>
        <w:t>իրականացնում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է</w:t>
      </w:r>
      <w:r w:rsidRPr="00DE1E5A">
        <w:rPr>
          <w:rFonts w:ascii="GHEA Grapalat" w:hAnsi="GHEA Grapalat" w:cs="Sylfaen"/>
          <w:sz w:val="20"/>
          <w:szCs w:val="20"/>
          <w:lang w:val="af-ZA"/>
        </w:rPr>
        <w:t xml:space="preserve"> </w:t>
      </w:r>
      <w:r w:rsidRPr="00DE1E5A">
        <w:rPr>
          <w:rFonts w:ascii="GHEA Grapalat" w:hAnsi="GHEA Grapalat" w:cs="Sylfaen"/>
          <w:sz w:val="20"/>
          <w:szCs w:val="20"/>
        </w:rPr>
        <w:t>հսկողություն</w:t>
      </w:r>
      <w:r w:rsidRPr="00DE1E5A">
        <w:rPr>
          <w:rFonts w:ascii="GHEA Grapalat" w:hAnsi="GHEA Grapalat" w:cs="Sylfaen"/>
          <w:sz w:val="20"/>
          <w:szCs w:val="20"/>
          <w:lang w:val="af-ZA"/>
        </w:rPr>
        <w:t>:</w:t>
      </w:r>
    </w:p>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11.1</w:t>
      </w:r>
      <w:r>
        <w:rPr>
          <w:rFonts w:ascii="GHEA Grapalat" w:hAnsi="GHEA Grapalat" w:cs="Sylfaen"/>
          <w:sz w:val="20"/>
          <w:szCs w:val="20"/>
          <w:lang w:val="af-ZA"/>
        </w:rPr>
        <w:t>4</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կողմից</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բավարարվելու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դեպքում</w:t>
      </w:r>
      <w:r w:rsidRPr="00DE1E5A">
        <w:rPr>
          <w:rFonts w:ascii="GHEA Grapalat" w:hAnsi="GHEA Grapalat" w:cs="Sylfaen"/>
          <w:sz w:val="20"/>
          <w:szCs w:val="20"/>
          <w:lang w:val="af-ZA"/>
        </w:rPr>
        <w:t xml:space="preserve"> պ</w:t>
      </w:r>
      <w:r w:rsidRPr="00DE1E5A">
        <w:rPr>
          <w:rFonts w:ascii="GHEA Grapalat" w:hAnsi="GHEA Grapalat" w:cs="Sylfaen"/>
          <w:sz w:val="20"/>
          <w:szCs w:val="20"/>
          <w:lang w:val="ru-RU"/>
        </w:rPr>
        <w:t>ատվիրատուն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պատասխանատվություն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կրում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ներկայացրած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պատճառված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սահմանված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կարգով</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հիմնավորված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վնասի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հատուցման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համար։</w:t>
      </w:r>
    </w:p>
    <w:p w:rsidR="00C339E7" w:rsidRPr="00C479A8" w:rsidRDefault="00C339E7" w:rsidP="00C339E7">
      <w:pPr>
        <w:pStyle w:val="NormalWeb"/>
        <w:shd w:val="clear" w:color="auto" w:fill="FFFFFF"/>
        <w:spacing w:before="0" w:beforeAutospacing="0" w:after="0" w:afterAutospacing="0"/>
        <w:ind w:firstLine="567"/>
        <w:jc w:val="both"/>
        <w:rPr>
          <w:rFonts w:ascii="Arial Unicode" w:hAnsi="Arial Unicode"/>
          <w:color w:val="000000"/>
          <w:sz w:val="21"/>
          <w:szCs w:val="21"/>
          <w:lang w:val="af-ZA"/>
        </w:rPr>
      </w:pPr>
      <w:r w:rsidRPr="00DE1E5A">
        <w:rPr>
          <w:rFonts w:ascii="GHEA Grapalat" w:hAnsi="GHEA Grapalat" w:cs="Sylfaen"/>
          <w:sz w:val="20"/>
          <w:szCs w:val="20"/>
          <w:lang w:val="af-ZA"/>
        </w:rPr>
        <w:t>11.1</w:t>
      </w:r>
      <w:r>
        <w:rPr>
          <w:rFonts w:ascii="GHEA Grapalat" w:hAnsi="GHEA Grapalat" w:cs="Sylfaen"/>
          <w:sz w:val="20"/>
          <w:szCs w:val="20"/>
          <w:lang w:val="af-ZA"/>
        </w:rPr>
        <w:t>5</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քննությունը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բաց</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հանրության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համար</w:t>
      </w:r>
      <w:r w:rsidRPr="00C479A8">
        <w:rPr>
          <w:rFonts w:ascii="GHEA Grapalat" w:hAnsi="GHEA Grapalat" w:cs="Sylfaen"/>
          <w:sz w:val="20"/>
          <w:szCs w:val="20"/>
          <w:lang w:val="af-ZA"/>
        </w:rPr>
        <w:t>:</w:t>
      </w:r>
      <w:bookmarkStart w:id="22" w:name="_Hlk9265079"/>
      <w:r w:rsidRPr="00F67C25">
        <w:rPr>
          <w:rFonts w:ascii="GHEA Grapalat" w:hAnsi="GHEA Grapalat" w:cs="Sylfaen"/>
          <w:sz w:val="20"/>
          <w:szCs w:val="20"/>
          <w:lang w:val="ru-RU"/>
        </w:rPr>
        <w:t>Բողոքի</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քննությունն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իրականացվում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է</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նիստերի</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միջոցով</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Նիստերը</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ձայնագրվում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են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և</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բողոքի</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վերաբերյալ</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կայացված</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որոշման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հետ</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մեկտեղ</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հրապարակվում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են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տեղեկագրում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Ձայնագրման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անհնարինության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դեպքում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նիստերը</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սղագրվում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Նիստերը</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առցանց</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հեռարձակվում</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են</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նաև</w:t>
      </w:r>
      <w:r w:rsidRPr="00C479A8">
        <w:rPr>
          <w:rFonts w:ascii="GHEA Grapalat" w:hAnsi="GHEA Grapalat" w:cs="Sylfaen"/>
          <w:sz w:val="20"/>
          <w:szCs w:val="20"/>
          <w:lang w:val="af-ZA"/>
        </w:rPr>
        <w:t xml:space="preserve"> </w:t>
      </w:r>
      <w:r w:rsidRPr="00F67C25">
        <w:rPr>
          <w:rFonts w:ascii="GHEA Grapalat" w:hAnsi="GHEA Grapalat" w:cs="Sylfaen"/>
          <w:sz w:val="20"/>
          <w:szCs w:val="20"/>
          <w:lang w:val="ru-RU"/>
        </w:rPr>
        <w:t>համացանցում</w:t>
      </w:r>
      <w:r w:rsidRPr="00C479A8">
        <w:rPr>
          <w:rFonts w:ascii="GHEA Grapalat" w:hAnsi="GHEA Grapalat" w:cs="Sylfaen"/>
          <w:sz w:val="20"/>
          <w:szCs w:val="20"/>
          <w:lang w:val="af-ZA"/>
        </w:rPr>
        <w:t>:</w:t>
      </w:r>
    </w:p>
    <w:bookmarkEnd w:id="22"/>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11.1</w:t>
      </w:r>
      <w:r>
        <w:rPr>
          <w:rFonts w:ascii="GHEA Grapalat" w:hAnsi="GHEA Grapalat" w:cs="Sylfaen"/>
          <w:sz w:val="20"/>
          <w:szCs w:val="20"/>
          <w:lang w:val="af-ZA"/>
        </w:rPr>
        <w:t>6</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Յուրաքանչյուր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շահերը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խախտվել</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են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կարող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են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խախտվել</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բողոքարկման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հիմք</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ծառայած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գործողությունների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արդյունքում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իրավունք</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ունի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մասնակցելու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բողոքարկման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ընթացակարգին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մինչև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վերաբերյալ</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որոշում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ընդունելու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ժամկետը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ներկայացնելով</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համանման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Օրենքի</w:t>
      </w:r>
      <w:r w:rsidRPr="00DE1E5A">
        <w:rPr>
          <w:rFonts w:ascii="GHEA Grapalat" w:hAnsi="GHEA Grapalat" w:cs="Sylfaen"/>
          <w:sz w:val="20"/>
          <w:szCs w:val="20"/>
          <w:lang w:val="af-ZA"/>
        </w:rPr>
        <w:t xml:space="preserve"> 50-</w:t>
      </w:r>
      <w:r w:rsidRPr="00DE1E5A">
        <w:rPr>
          <w:rFonts w:ascii="GHEA Grapalat" w:hAnsi="GHEA Grapalat" w:cs="Sylfaen"/>
          <w:sz w:val="20"/>
          <w:szCs w:val="20"/>
          <w:lang w:val="ru-RU"/>
        </w:rPr>
        <w:t>րդ</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հոդվածի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համաձայն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բողոքարկման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ընթացակարգին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չմասնակցած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զրկվում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համանման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ներկայացնելու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իրավունքից։</w:t>
      </w:r>
    </w:p>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11.1</w:t>
      </w:r>
      <w:r>
        <w:rPr>
          <w:rFonts w:ascii="GHEA Grapalat" w:hAnsi="GHEA Grapalat" w:cs="Sylfaen"/>
          <w:sz w:val="20"/>
          <w:szCs w:val="20"/>
          <w:lang w:val="af-ZA"/>
        </w:rPr>
        <w:t>7</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որոշումն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կայացնելու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օրվան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հաջորդող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երկու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աշխատանքային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օրվա</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ընթացքում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որոշումը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հրապարակում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տեղեկագրում` նշելով հրապարակման ամսաթիվը</w:t>
      </w:r>
      <w:r w:rsidRPr="00DE1E5A">
        <w:rPr>
          <w:rFonts w:ascii="GHEA Grapalat" w:hAnsi="GHEA Grapalat" w:cs="Sylfaen"/>
          <w:sz w:val="20"/>
          <w:szCs w:val="20"/>
          <w:lang w:val="ru-RU"/>
        </w:rPr>
        <w:t>։</w:t>
      </w:r>
      <w:r w:rsidRPr="00DE1E5A">
        <w:rPr>
          <w:rFonts w:ascii="GHEA Grapalat" w:hAnsi="GHEA Grapalat" w:cs="Sylfaen"/>
          <w:sz w:val="20"/>
          <w:szCs w:val="20"/>
          <w:lang w:val="af-ZA"/>
        </w:rPr>
        <w:t xml:space="preserve"> Գնումների հետ կապված բողոքներ քննող անձի որոշումն ուժի մեջ է մտնում այն տեղեկագրում հրապարակելուն հաջորդող օրը:</w:t>
      </w:r>
    </w:p>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11.1</w:t>
      </w:r>
      <w:r>
        <w:rPr>
          <w:rFonts w:ascii="GHEA Grapalat" w:hAnsi="GHEA Grapalat" w:cs="Sylfaen"/>
          <w:sz w:val="20"/>
          <w:szCs w:val="20"/>
          <w:lang w:val="af-ZA"/>
        </w:rPr>
        <w:t>8</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Յուրաքանչյուր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շահագրգռված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կոնկրետ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գործարքի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կնքման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հարցում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վնասներ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կրել</w:t>
      </w:r>
      <w:r w:rsidRPr="00DE1E5A">
        <w:rPr>
          <w:rFonts w:ascii="GHEA Grapalat" w:hAnsi="GHEA Grapalat" w:cs="Sylfaen"/>
          <w:sz w:val="20"/>
          <w:szCs w:val="20"/>
          <w:lang w:val="af-ZA"/>
        </w:rPr>
        <w:t xml:space="preserve"> </w:t>
      </w:r>
      <w:r w:rsidRPr="00DE1E5A">
        <w:rPr>
          <w:rFonts w:ascii="GHEA Grapalat" w:hAnsi="GHEA Grapalat" w:cs="Sylfaen"/>
          <w:sz w:val="20"/>
          <w:szCs w:val="20"/>
        </w:rPr>
        <w:t>պ</w:t>
      </w:r>
      <w:r w:rsidRPr="00DE1E5A">
        <w:rPr>
          <w:rFonts w:ascii="GHEA Grapalat" w:hAnsi="GHEA Grapalat" w:cs="Sylfaen"/>
          <w:sz w:val="20"/>
          <w:szCs w:val="20"/>
          <w:lang w:val="ru-RU"/>
        </w:rPr>
        <w:t>ատվիրատուի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հանձնաժողովի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C479A8">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C479A8">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C479A8">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C479A8">
        <w:rPr>
          <w:rFonts w:ascii="GHEA Grapalat" w:hAnsi="GHEA Grapalat" w:cs="Sylfaen"/>
          <w:sz w:val="20"/>
          <w:szCs w:val="20"/>
          <w:lang w:val="af-ZA"/>
        </w:rPr>
        <w:t xml:space="preserve"> </w:t>
      </w:r>
      <w:r w:rsidRPr="00DE1E5A">
        <w:rPr>
          <w:rFonts w:ascii="GHEA Grapalat" w:hAnsi="GHEA Grapalat" w:cs="Sylfaen"/>
          <w:sz w:val="20"/>
          <w:szCs w:val="20"/>
          <w:lang w:val="ru-RU"/>
        </w:rPr>
        <w:t>անձի</w:t>
      </w:r>
      <w:r w:rsidRPr="00C479A8">
        <w:rPr>
          <w:rFonts w:ascii="GHEA Grapalat" w:hAnsi="GHEA Grapalat" w:cs="Sylfaen"/>
          <w:sz w:val="20"/>
          <w:szCs w:val="20"/>
          <w:lang w:val="af-ZA"/>
        </w:rPr>
        <w:t xml:space="preserve"> </w:t>
      </w:r>
      <w:r w:rsidRPr="00DE1E5A">
        <w:rPr>
          <w:rFonts w:ascii="GHEA Grapalat" w:hAnsi="GHEA Grapalat" w:cs="Sylfaen"/>
          <w:sz w:val="20"/>
          <w:szCs w:val="20"/>
          <w:lang w:val="ru-RU"/>
        </w:rPr>
        <w:t>կատարած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գործողության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անգործության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հետևանքով</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իրավունք</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ունի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դատական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կարգով</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պահանջելու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վնասների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փոխհատուցում։</w:t>
      </w:r>
    </w:p>
    <w:p w:rsidR="00C339E7" w:rsidRPr="00DE1E5A" w:rsidRDefault="00C339E7" w:rsidP="00C339E7">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11.1</w:t>
      </w:r>
      <w:r>
        <w:rPr>
          <w:rFonts w:ascii="GHEA Grapalat" w:hAnsi="GHEA Grapalat" w:cs="Sylfaen"/>
          <w:sz w:val="20"/>
          <w:szCs w:val="20"/>
          <w:lang w:val="af-ZA"/>
        </w:rPr>
        <w:t>9</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ինքնաբերաբար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կասեցնում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գործընթացը</w:t>
      </w:r>
      <w:r w:rsidRPr="00DE1E5A">
        <w:rPr>
          <w:rFonts w:ascii="GHEA Grapalat" w:hAnsi="GHEA Grapalat" w:cs="Sylfaen"/>
          <w:sz w:val="20"/>
          <w:szCs w:val="20"/>
          <w:lang w:val="af-ZA"/>
        </w:rPr>
        <w:t xml:space="preserve">` </w:t>
      </w:r>
      <w:r w:rsidRPr="00DE1E5A">
        <w:rPr>
          <w:rFonts w:ascii="GHEA Grapalat" w:hAnsi="GHEA Grapalat" w:cs="Sylfaen"/>
          <w:sz w:val="20"/>
          <w:szCs w:val="20"/>
        </w:rPr>
        <w:t>Օ</w:t>
      </w:r>
      <w:r w:rsidRPr="00DE1E5A">
        <w:rPr>
          <w:rFonts w:ascii="GHEA Grapalat" w:hAnsi="GHEA Grapalat" w:cs="Sylfaen"/>
          <w:sz w:val="20"/>
          <w:szCs w:val="20"/>
          <w:lang w:val="ru-RU"/>
        </w:rPr>
        <w:t>րենքի</w:t>
      </w:r>
      <w:r w:rsidRPr="00DE1E5A">
        <w:rPr>
          <w:rFonts w:ascii="GHEA Grapalat" w:hAnsi="GHEA Grapalat" w:cs="Sylfaen"/>
          <w:sz w:val="20"/>
          <w:szCs w:val="20"/>
          <w:lang w:val="af-ZA"/>
        </w:rPr>
        <w:t xml:space="preserve"> 50-</w:t>
      </w:r>
      <w:r w:rsidRPr="00DE1E5A">
        <w:rPr>
          <w:rFonts w:ascii="GHEA Grapalat" w:hAnsi="GHEA Grapalat" w:cs="Sylfaen"/>
          <w:sz w:val="20"/>
          <w:szCs w:val="20"/>
          <w:lang w:val="ru-RU"/>
        </w:rPr>
        <w:t>րդ</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հոդվածի</w:t>
      </w:r>
      <w:r w:rsidRPr="00DE1E5A">
        <w:rPr>
          <w:rFonts w:ascii="GHEA Grapalat" w:hAnsi="GHEA Grapalat" w:cs="Sylfaen"/>
          <w:sz w:val="20"/>
          <w:szCs w:val="20"/>
          <w:lang w:val="af-ZA"/>
        </w:rPr>
        <w:t xml:space="preserve"> 9-</w:t>
      </w:r>
      <w:r w:rsidRPr="00DE1E5A">
        <w:rPr>
          <w:rFonts w:ascii="GHEA Grapalat" w:hAnsi="GHEA Grapalat" w:cs="Sylfaen"/>
          <w:sz w:val="20"/>
          <w:szCs w:val="20"/>
          <w:lang w:val="ru-RU"/>
        </w:rPr>
        <w:t>րդ</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մասով</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նախատեսված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հայտարարությունը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հրապարակվելու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օրվանից</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մինչև</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բողոքի</w:t>
      </w:r>
      <w:r w:rsidRPr="00DE1E5A">
        <w:rPr>
          <w:rFonts w:ascii="GHEA Grapalat" w:hAnsi="GHEA Grapalat" w:cs="Sylfaen"/>
          <w:sz w:val="20"/>
          <w:szCs w:val="20"/>
          <w:lang w:val="af-ZA"/>
        </w:rPr>
        <w:t xml:space="preserve"> </w:t>
      </w:r>
      <w:r w:rsidRPr="00DE1E5A">
        <w:rPr>
          <w:rFonts w:ascii="GHEA Grapalat" w:hAnsi="GHEA Grapalat" w:cs="Sylfaen"/>
          <w:sz w:val="20"/>
          <w:szCs w:val="20"/>
        </w:rPr>
        <w:t>քննության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արդյունքներով</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ընդունված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որոշման՝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ուժի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մեջ</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մտնելու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օրը</w:t>
      </w:r>
      <w:r w:rsidRPr="00DE1E5A">
        <w:rPr>
          <w:rFonts w:ascii="GHEA Grapalat" w:hAnsi="GHEA Grapalat" w:cs="Sylfaen"/>
          <w:sz w:val="20"/>
          <w:szCs w:val="20"/>
          <w:lang w:val="af-ZA"/>
        </w:rPr>
        <w:t xml:space="preserve">:  </w:t>
      </w:r>
    </w:p>
    <w:p w:rsidR="00C339E7" w:rsidRDefault="00C339E7" w:rsidP="00C339E7">
      <w:pPr>
        <w:spacing w:after="0" w:line="240" w:lineRule="auto"/>
        <w:ind w:firstLine="567"/>
        <w:jc w:val="both"/>
        <w:rPr>
          <w:rFonts w:ascii="GHEA Grapalat" w:hAnsi="GHEA Grapalat" w:cs="Sylfaen"/>
          <w:sz w:val="20"/>
          <w:szCs w:val="20"/>
          <w:lang w:val="af-ZA"/>
        </w:rPr>
      </w:pPr>
      <w:bookmarkStart w:id="23" w:name="_Hlk9265116"/>
      <w:r w:rsidRPr="00D1325A">
        <w:rPr>
          <w:rFonts w:ascii="GHEA Grapalat" w:hAnsi="GHEA Grapalat" w:cs="Sylfaen"/>
          <w:sz w:val="20"/>
          <w:szCs w:val="20"/>
          <w:lang w:val="ru-RU"/>
        </w:rPr>
        <w:t>Օրենքի</w:t>
      </w:r>
      <w:r w:rsidRPr="00C479A8">
        <w:rPr>
          <w:rFonts w:ascii="GHEA Grapalat" w:hAnsi="GHEA Grapalat" w:cs="Sylfaen"/>
          <w:sz w:val="20"/>
          <w:szCs w:val="20"/>
          <w:lang w:val="af-ZA"/>
        </w:rPr>
        <w:t xml:space="preserve"> 51-</w:t>
      </w:r>
      <w:r w:rsidRPr="00D1325A">
        <w:rPr>
          <w:rFonts w:ascii="GHEA Grapalat" w:hAnsi="GHEA Grapalat" w:cs="Sylfaen"/>
          <w:sz w:val="20"/>
          <w:szCs w:val="20"/>
          <w:lang w:val="ru-RU"/>
        </w:rPr>
        <w:t>րդ</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հոդվածի</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համաձայն</w:t>
      </w:r>
      <w:r w:rsidRPr="00C479A8">
        <w:rPr>
          <w:rFonts w:ascii="GHEA Grapalat" w:hAnsi="GHEA Grapalat" w:cs="Sylfaen"/>
          <w:sz w:val="20"/>
          <w:szCs w:val="20"/>
          <w:lang w:val="af-ZA"/>
        </w:rPr>
        <w:t xml:space="preserve"> </w:t>
      </w:r>
      <w:r>
        <w:rPr>
          <w:rFonts w:ascii="GHEA Grapalat" w:hAnsi="GHEA Grapalat" w:cs="Sylfaen"/>
          <w:sz w:val="20"/>
          <w:szCs w:val="20"/>
        </w:rPr>
        <w:t>գնումների</w:t>
      </w:r>
      <w:r w:rsidRPr="00C479A8">
        <w:rPr>
          <w:rFonts w:ascii="GHEA Grapalat" w:hAnsi="GHEA Grapalat" w:cs="Sylfaen"/>
          <w:sz w:val="20"/>
          <w:szCs w:val="20"/>
          <w:lang w:val="af-ZA"/>
        </w:rPr>
        <w:t xml:space="preserve"> </w:t>
      </w:r>
      <w:r>
        <w:rPr>
          <w:rFonts w:ascii="GHEA Grapalat" w:hAnsi="GHEA Grapalat" w:cs="Sylfaen"/>
          <w:sz w:val="20"/>
          <w:szCs w:val="20"/>
        </w:rPr>
        <w:t>հետ</w:t>
      </w:r>
      <w:r w:rsidRPr="00C479A8">
        <w:rPr>
          <w:rFonts w:ascii="GHEA Grapalat" w:hAnsi="GHEA Grapalat" w:cs="Sylfaen"/>
          <w:sz w:val="20"/>
          <w:szCs w:val="20"/>
          <w:lang w:val="af-ZA"/>
        </w:rPr>
        <w:t xml:space="preserve"> </w:t>
      </w:r>
      <w:r>
        <w:rPr>
          <w:rFonts w:ascii="GHEA Grapalat" w:hAnsi="GHEA Grapalat" w:cs="Sylfaen"/>
          <w:sz w:val="20"/>
          <w:szCs w:val="20"/>
        </w:rPr>
        <w:t>կապված</w:t>
      </w:r>
      <w:r w:rsidRPr="00C479A8">
        <w:rPr>
          <w:rFonts w:ascii="GHEA Grapalat" w:hAnsi="GHEA Grapalat" w:cs="Sylfaen"/>
          <w:sz w:val="20"/>
          <w:szCs w:val="20"/>
          <w:lang w:val="af-ZA"/>
        </w:rPr>
        <w:t xml:space="preserve"> </w:t>
      </w:r>
      <w:r>
        <w:rPr>
          <w:rFonts w:ascii="GHEA Grapalat" w:hAnsi="GHEA Grapalat" w:cs="Sylfaen"/>
          <w:sz w:val="20"/>
          <w:szCs w:val="20"/>
        </w:rPr>
        <w:t>բողոքներ</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բողոքը</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քննող</w:t>
      </w:r>
      <w:r w:rsidRPr="00C479A8">
        <w:rPr>
          <w:rFonts w:ascii="GHEA Grapalat" w:hAnsi="GHEA Grapalat" w:cs="Sylfaen"/>
          <w:sz w:val="20"/>
          <w:szCs w:val="20"/>
          <w:lang w:val="af-ZA"/>
        </w:rPr>
        <w:t xml:space="preserve"> </w:t>
      </w:r>
      <w:r>
        <w:rPr>
          <w:rFonts w:ascii="GHEA Grapalat" w:hAnsi="GHEA Grapalat" w:cs="Sylfaen"/>
          <w:sz w:val="20"/>
          <w:szCs w:val="20"/>
        </w:rPr>
        <w:t>ա</w:t>
      </w:r>
      <w:r w:rsidRPr="00D1325A">
        <w:rPr>
          <w:rFonts w:ascii="GHEA Grapalat" w:hAnsi="GHEA Grapalat" w:cs="Sylfaen"/>
          <w:sz w:val="20"/>
          <w:szCs w:val="20"/>
          <w:lang w:val="ru-RU"/>
        </w:rPr>
        <w:t>նձը</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կայացնում</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է</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գնման</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գործընթացի</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կասեցումը</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հանելու</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մասին</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որոշում</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եթե</w:t>
      </w:r>
      <w:r w:rsidRPr="00C479A8">
        <w:rPr>
          <w:rFonts w:ascii="GHEA Grapalat" w:hAnsi="GHEA Grapalat" w:cs="Sylfaen"/>
          <w:sz w:val="20"/>
          <w:szCs w:val="20"/>
          <w:lang w:val="af-ZA"/>
        </w:rPr>
        <w:t xml:space="preserve"> </w:t>
      </w:r>
      <w:r>
        <w:rPr>
          <w:rFonts w:ascii="GHEA Grapalat" w:hAnsi="GHEA Grapalat" w:cs="Sylfaen"/>
          <w:sz w:val="20"/>
          <w:szCs w:val="20"/>
        </w:rPr>
        <w:t>օրենքի</w:t>
      </w:r>
      <w:r w:rsidRPr="00C479A8">
        <w:rPr>
          <w:rFonts w:ascii="GHEA Grapalat" w:hAnsi="GHEA Grapalat" w:cs="Sylfaen"/>
          <w:sz w:val="20"/>
          <w:szCs w:val="20"/>
          <w:lang w:val="af-ZA"/>
        </w:rPr>
        <w:t xml:space="preserve"> 2-</w:t>
      </w:r>
      <w:r w:rsidRPr="00D1325A">
        <w:rPr>
          <w:rFonts w:ascii="GHEA Grapalat" w:hAnsi="GHEA Grapalat" w:cs="Sylfaen"/>
          <w:sz w:val="20"/>
          <w:szCs w:val="20"/>
          <w:lang w:val="ru-RU"/>
        </w:rPr>
        <w:t>րդ</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հոդվածի</w:t>
      </w:r>
      <w:r w:rsidRPr="00C479A8">
        <w:rPr>
          <w:rFonts w:ascii="GHEA Grapalat" w:hAnsi="GHEA Grapalat" w:cs="Sylfaen"/>
          <w:sz w:val="20"/>
          <w:szCs w:val="20"/>
          <w:lang w:val="af-ZA"/>
        </w:rPr>
        <w:t xml:space="preserve"> 1-</w:t>
      </w:r>
      <w:r w:rsidRPr="00D1325A">
        <w:rPr>
          <w:rFonts w:ascii="GHEA Grapalat" w:hAnsi="GHEA Grapalat" w:cs="Sylfaen"/>
          <w:sz w:val="20"/>
          <w:szCs w:val="20"/>
          <w:lang w:val="ru-RU"/>
        </w:rPr>
        <w:t>ին</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մասով</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սահմանված</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մարմինների</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ղեկավարները</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իսկ</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իրավաբանական</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անձանց</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դեպքում</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գործադիր</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մարմնի</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ղեկավարը</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գրավոր</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հայտնում</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է</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որ</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հանրային</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կամ</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պաշտպանության</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և</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ազգային</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անվտանգության</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շահերից</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ելնելով</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անհրաժեշտ</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է</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շարունակել</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գնման</w:t>
      </w:r>
      <w:r w:rsidRPr="00C479A8">
        <w:rPr>
          <w:rFonts w:ascii="GHEA Grapalat" w:hAnsi="GHEA Grapalat" w:cs="Sylfaen"/>
          <w:sz w:val="20"/>
          <w:szCs w:val="20"/>
          <w:lang w:val="af-ZA"/>
        </w:rPr>
        <w:t xml:space="preserve"> </w:t>
      </w:r>
      <w:r w:rsidRPr="00D1325A">
        <w:rPr>
          <w:rFonts w:ascii="GHEA Grapalat" w:hAnsi="GHEA Grapalat" w:cs="Sylfaen"/>
          <w:sz w:val="20"/>
          <w:szCs w:val="20"/>
          <w:lang w:val="ru-RU"/>
        </w:rPr>
        <w:t>գործընթացը</w:t>
      </w:r>
      <w:r w:rsidRPr="00C479A8">
        <w:rPr>
          <w:rFonts w:ascii="GHEA Grapalat" w:hAnsi="GHEA Grapalat" w:cs="Sylfaen"/>
          <w:sz w:val="20"/>
          <w:szCs w:val="20"/>
          <w:lang w:val="af-ZA"/>
        </w:rPr>
        <w:t xml:space="preserve">: </w:t>
      </w:r>
      <w:bookmarkEnd w:id="23"/>
      <w:r w:rsidRPr="00DE1E5A">
        <w:rPr>
          <w:rFonts w:ascii="GHEA Grapalat" w:hAnsi="GHEA Grapalat" w:cs="Sylfaen"/>
          <w:sz w:val="20"/>
          <w:szCs w:val="20"/>
          <w:lang w:val="ru-RU"/>
        </w:rPr>
        <w:t>Սույն</w:t>
      </w:r>
      <w:r w:rsidRPr="00DE1E5A">
        <w:rPr>
          <w:rFonts w:ascii="GHEA Grapalat" w:hAnsi="GHEA Grapalat" w:cs="Sylfaen"/>
          <w:sz w:val="20"/>
          <w:szCs w:val="20"/>
          <w:lang w:val="af-ZA"/>
        </w:rPr>
        <w:t xml:space="preserve"> </w:t>
      </w:r>
      <w:r w:rsidRPr="00DE1E5A">
        <w:rPr>
          <w:rFonts w:ascii="GHEA Grapalat" w:hAnsi="GHEA Grapalat" w:cs="Sylfaen"/>
          <w:sz w:val="20"/>
          <w:szCs w:val="20"/>
        </w:rPr>
        <w:t>կետ</w:t>
      </w:r>
      <w:r w:rsidRPr="00DE1E5A">
        <w:rPr>
          <w:rFonts w:ascii="GHEA Grapalat" w:hAnsi="GHEA Grapalat" w:cs="Sylfaen"/>
          <w:sz w:val="20"/>
          <w:szCs w:val="20"/>
          <w:lang w:val="ru-RU"/>
        </w:rPr>
        <w:t>ով</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նախատեսված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որոշումը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հրապարակում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տեղեկագրում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այն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կայացնելու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օրվան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հաջորդող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աշխատանքային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օրը</w:t>
      </w:r>
      <w:r w:rsidRPr="00DE1E5A">
        <w:rPr>
          <w:rFonts w:ascii="GHEA Grapalat" w:hAnsi="GHEA Grapalat" w:cs="Sylfaen"/>
          <w:sz w:val="20"/>
          <w:szCs w:val="20"/>
          <w:lang w:val="af-ZA"/>
        </w:rPr>
        <w:t>:</w:t>
      </w:r>
    </w:p>
    <w:p w:rsidR="00C339E7" w:rsidRPr="00DE1E5A" w:rsidRDefault="00C339E7" w:rsidP="00C339E7">
      <w:pPr>
        <w:spacing w:after="0" w:line="240" w:lineRule="auto"/>
        <w:ind w:firstLine="567"/>
        <w:jc w:val="both"/>
        <w:rPr>
          <w:rFonts w:ascii="GHEA Grapalat" w:hAnsi="GHEA Grapalat" w:cs="Sylfaen"/>
          <w:b/>
          <w:sz w:val="20"/>
          <w:szCs w:val="20"/>
          <w:lang w:val="es-ES"/>
        </w:rPr>
      </w:pPr>
    </w:p>
    <w:p w:rsidR="00C339E7" w:rsidRPr="00DE1E5A" w:rsidRDefault="00C339E7" w:rsidP="00C339E7">
      <w:pPr>
        <w:spacing w:after="0" w:line="240" w:lineRule="auto"/>
        <w:ind w:firstLine="567"/>
        <w:jc w:val="center"/>
        <w:rPr>
          <w:rFonts w:ascii="GHEA Grapalat" w:hAnsi="GHEA Grapalat" w:cs="Sylfaen"/>
          <w:b/>
          <w:lang w:val="es-ES"/>
        </w:rPr>
      </w:pPr>
    </w:p>
    <w:p w:rsidR="00C339E7" w:rsidRPr="00DE1E5A" w:rsidRDefault="00C339E7" w:rsidP="00C339E7">
      <w:pPr>
        <w:spacing w:after="0" w:line="240" w:lineRule="auto"/>
        <w:ind w:firstLine="567"/>
        <w:jc w:val="center"/>
        <w:rPr>
          <w:rFonts w:ascii="GHEA Grapalat" w:hAnsi="GHEA Grapalat" w:cs="Sylfaen"/>
          <w:b/>
          <w:lang w:val="es-ES"/>
        </w:rPr>
      </w:pPr>
    </w:p>
    <w:p w:rsidR="00C339E7" w:rsidRPr="00DE1E5A" w:rsidRDefault="00C339E7" w:rsidP="00C339E7">
      <w:pPr>
        <w:spacing w:after="0" w:line="240" w:lineRule="auto"/>
        <w:ind w:firstLine="567"/>
        <w:jc w:val="center"/>
        <w:rPr>
          <w:rFonts w:ascii="GHEA Grapalat" w:hAnsi="GHEA Grapalat"/>
          <w:b/>
          <w:lang w:val="af-ZA"/>
        </w:rPr>
      </w:pPr>
      <w:ins w:id="24" w:author="Sergey Shahnazaryan" w:date="2019-05-20T17:11:00Z">
        <w:r>
          <w:rPr>
            <w:rFonts w:ascii="GHEA Grapalat" w:hAnsi="GHEA Grapalat" w:cs="Sylfaen"/>
            <w:b/>
            <w:lang w:val="es-ES"/>
          </w:rPr>
          <w:br w:type="page"/>
        </w:r>
      </w:ins>
      <w:r w:rsidRPr="00DE1E5A">
        <w:rPr>
          <w:rFonts w:ascii="GHEA Grapalat" w:hAnsi="GHEA Grapalat" w:cs="Sylfaen"/>
          <w:b/>
          <w:lang w:val="es-ES"/>
        </w:rPr>
        <w:lastRenderedPageBreak/>
        <w:t>ՄԱՍ</w:t>
      </w:r>
      <w:r w:rsidRPr="00DE1E5A">
        <w:rPr>
          <w:rFonts w:ascii="GHEA Grapalat" w:hAnsi="GHEA Grapalat"/>
          <w:b/>
          <w:lang w:val="af-ZA"/>
        </w:rPr>
        <w:t xml:space="preserve">  II</w:t>
      </w:r>
    </w:p>
    <w:p w:rsidR="00C339E7" w:rsidRPr="00DE1E5A" w:rsidRDefault="00C339E7" w:rsidP="00C339E7">
      <w:pPr>
        <w:pStyle w:val="BodyText"/>
        <w:spacing w:after="0"/>
        <w:ind w:right="-7"/>
        <w:jc w:val="center"/>
        <w:rPr>
          <w:rFonts w:ascii="GHEA Grapalat" w:hAnsi="GHEA Grapalat"/>
          <w:b/>
          <w:szCs w:val="22"/>
          <w:lang w:val="af-ZA"/>
        </w:rPr>
      </w:pPr>
      <w:r w:rsidRPr="00DE1E5A">
        <w:rPr>
          <w:rFonts w:ascii="GHEA Grapalat" w:hAnsi="GHEA Grapalat" w:cs="Sylfaen"/>
          <w:b/>
          <w:szCs w:val="22"/>
          <w:lang w:val="es-ES"/>
        </w:rPr>
        <w:t>Հ</w:t>
      </w:r>
      <w:r w:rsidRPr="00DE1E5A">
        <w:rPr>
          <w:rFonts w:ascii="GHEA Grapalat" w:hAnsi="GHEA Grapalat"/>
          <w:b/>
          <w:szCs w:val="22"/>
          <w:lang w:val="af-ZA"/>
        </w:rPr>
        <w:t xml:space="preserve"> </w:t>
      </w:r>
      <w:r w:rsidRPr="00DE1E5A">
        <w:rPr>
          <w:rFonts w:ascii="GHEA Grapalat" w:hAnsi="GHEA Grapalat" w:cs="Sylfaen"/>
          <w:b/>
          <w:szCs w:val="22"/>
          <w:lang w:val="es-ES"/>
        </w:rPr>
        <w:t>Ր</w:t>
      </w:r>
      <w:r w:rsidRPr="00DE1E5A">
        <w:rPr>
          <w:rFonts w:ascii="GHEA Grapalat" w:hAnsi="GHEA Grapalat"/>
          <w:b/>
          <w:szCs w:val="22"/>
          <w:lang w:val="af-ZA"/>
        </w:rPr>
        <w:t xml:space="preserve"> </w:t>
      </w:r>
      <w:r w:rsidRPr="00DE1E5A">
        <w:rPr>
          <w:rFonts w:ascii="GHEA Grapalat" w:hAnsi="GHEA Grapalat" w:cs="Sylfaen"/>
          <w:b/>
          <w:szCs w:val="22"/>
          <w:lang w:val="es-ES"/>
        </w:rPr>
        <w:t>Ա</w:t>
      </w:r>
      <w:r w:rsidRPr="00DE1E5A">
        <w:rPr>
          <w:rFonts w:ascii="GHEA Grapalat" w:hAnsi="GHEA Grapalat"/>
          <w:b/>
          <w:szCs w:val="22"/>
          <w:lang w:val="af-ZA"/>
        </w:rPr>
        <w:t xml:space="preserve"> </w:t>
      </w:r>
      <w:r w:rsidRPr="00DE1E5A">
        <w:rPr>
          <w:rFonts w:ascii="GHEA Grapalat" w:hAnsi="GHEA Grapalat" w:cs="Sylfaen"/>
          <w:b/>
          <w:szCs w:val="22"/>
          <w:lang w:val="es-ES"/>
        </w:rPr>
        <w:t>Հ</w:t>
      </w:r>
      <w:r w:rsidRPr="00DE1E5A">
        <w:rPr>
          <w:rFonts w:ascii="GHEA Grapalat" w:hAnsi="GHEA Grapalat"/>
          <w:b/>
          <w:szCs w:val="22"/>
          <w:lang w:val="af-ZA"/>
        </w:rPr>
        <w:t xml:space="preserve"> </w:t>
      </w:r>
      <w:r w:rsidRPr="00DE1E5A">
        <w:rPr>
          <w:rFonts w:ascii="GHEA Grapalat" w:hAnsi="GHEA Grapalat" w:cs="Sylfaen"/>
          <w:b/>
          <w:szCs w:val="22"/>
          <w:lang w:val="es-ES"/>
        </w:rPr>
        <w:t>Ա</w:t>
      </w:r>
      <w:r w:rsidRPr="00DE1E5A">
        <w:rPr>
          <w:rFonts w:ascii="GHEA Grapalat" w:hAnsi="GHEA Grapalat"/>
          <w:b/>
          <w:szCs w:val="22"/>
          <w:lang w:val="af-ZA"/>
        </w:rPr>
        <w:t xml:space="preserve"> </w:t>
      </w:r>
      <w:r w:rsidRPr="00DE1E5A">
        <w:rPr>
          <w:rFonts w:ascii="GHEA Grapalat" w:hAnsi="GHEA Grapalat" w:cs="Sylfaen"/>
          <w:b/>
          <w:szCs w:val="22"/>
          <w:lang w:val="es-ES"/>
        </w:rPr>
        <w:t>Ն</w:t>
      </w:r>
      <w:r w:rsidRPr="00DE1E5A">
        <w:rPr>
          <w:rFonts w:ascii="GHEA Grapalat" w:hAnsi="GHEA Grapalat"/>
          <w:b/>
          <w:szCs w:val="22"/>
          <w:lang w:val="af-ZA"/>
        </w:rPr>
        <w:t xml:space="preserve"> </w:t>
      </w:r>
      <w:r w:rsidRPr="00DE1E5A">
        <w:rPr>
          <w:rFonts w:ascii="GHEA Grapalat" w:hAnsi="GHEA Grapalat" w:cs="Sylfaen"/>
          <w:b/>
          <w:szCs w:val="22"/>
          <w:lang w:val="es-ES"/>
        </w:rPr>
        <w:t>Գ</w:t>
      </w:r>
    </w:p>
    <w:p w:rsidR="00C339E7" w:rsidRPr="00DE1E5A" w:rsidRDefault="00C339E7" w:rsidP="00C339E7">
      <w:pPr>
        <w:pStyle w:val="BodyText"/>
        <w:spacing w:after="0"/>
        <w:ind w:right="-7"/>
        <w:jc w:val="center"/>
        <w:rPr>
          <w:rFonts w:ascii="GHEA Grapalat" w:hAnsi="GHEA Grapalat"/>
          <w:b/>
          <w:szCs w:val="22"/>
          <w:lang w:val="af-ZA"/>
        </w:rPr>
      </w:pPr>
      <w:r w:rsidRPr="00DE1E5A">
        <w:rPr>
          <w:rFonts w:ascii="GHEA Grapalat" w:hAnsi="GHEA Grapalat" w:cs="Sylfaen"/>
          <w:b/>
          <w:szCs w:val="22"/>
          <w:lang w:val="es-ES"/>
        </w:rPr>
        <w:t>Գ Ն Ա Ն Շ Մ Ա Ն  Հ Ա Ր Ց Մ Ա Ն  Հ</w:t>
      </w:r>
      <w:r w:rsidRPr="00DE1E5A">
        <w:rPr>
          <w:rFonts w:ascii="GHEA Grapalat" w:hAnsi="GHEA Grapalat"/>
          <w:b/>
          <w:szCs w:val="22"/>
          <w:lang w:val="af-ZA"/>
        </w:rPr>
        <w:t xml:space="preserve"> </w:t>
      </w:r>
      <w:r w:rsidRPr="00DE1E5A">
        <w:rPr>
          <w:rFonts w:ascii="GHEA Grapalat" w:hAnsi="GHEA Grapalat" w:cs="Sylfaen"/>
          <w:b/>
          <w:szCs w:val="22"/>
          <w:lang w:val="es-ES"/>
        </w:rPr>
        <w:t>Ա</w:t>
      </w:r>
      <w:r w:rsidRPr="00DE1E5A">
        <w:rPr>
          <w:rFonts w:ascii="GHEA Grapalat" w:hAnsi="GHEA Grapalat"/>
          <w:b/>
          <w:szCs w:val="22"/>
          <w:lang w:val="af-ZA"/>
        </w:rPr>
        <w:t xml:space="preserve"> </w:t>
      </w:r>
      <w:r w:rsidRPr="00DE1E5A">
        <w:rPr>
          <w:rFonts w:ascii="GHEA Grapalat" w:hAnsi="GHEA Grapalat" w:cs="Sylfaen"/>
          <w:b/>
          <w:szCs w:val="22"/>
          <w:lang w:val="es-ES"/>
        </w:rPr>
        <w:t>Յ</w:t>
      </w:r>
      <w:r w:rsidRPr="00DE1E5A">
        <w:rPr>
          <w:rFonts w:ascii="GHEA Grapalat" w:hAnsi="GHEA Grapalat"/>
          <w:b/>
          <w:szCs w:val="22"/>
          <w:lang w:val="af-ZA"/>
        </w:rPr>
        <w:t xml:space="preserve"> </w:t>
      </w:r>
      <w:r w:rsidRPr="00DE1E5A">
        <w:rPr>
          <w:rFonts w:ascii="GHEA Grapalat" w:hAnsi="GHEA Grapalat" w:cs="Sylfaen"/>
          <w:b/>
          <w:szCs w:val="22"/>
          <w:lang w:val="es-ES"/>
        </w:rPr>
        <w:t>Տ</w:t>
      </w:r>
      <w:r w:rsidRPr="00DE1E5A">
        <w:rPr>
          <w:rFonts w:ascii="GHEA Grapalat" w:hAnsi="GHEA Grapalat"/>
          <w:b/>
          <w:szCs w:val="22"/>
          <w:lang w:val="af-ZA"/>
        </w:rPr>
        <w:t xml:space="preserve"> </w:t>
      </w:r>
      <w:r w:rsidRPr="00DE1E5A">
        <w:rPr>
          <w:rFonts w:ascii="GHEA Grapalat" w:hAnsi="GHEA Grapalat" w:cs="Sylfaen"/>
          <w:b/>
          <w:szCs w:val="22"/>
          <w:lang w:val="es-ES"/>
        </w:rPr>
        <w:t>Ը</w:t>
      </w:r>
      <w:r w:rsidRPr="00DE1E5A">
        <w:rPr>
          <w:rFonts w:ascii="GHEA Grapalat" w:hAnsi="GHEA Grapalat"/>
          <w:b/>
          <w:szCs w:val="22"/>
          <w:lang w:val="af-ZA"/>
        </w:rPr>
        <w:t xml:space="preserve">   </w:t>
      </w:r>
      <w:r w:rsidRPr="00DE1E5A">
        <w:rPr>
          <w:rFonts w:ascii="GHEA Grapalat" w:hAnsi="GHEA Grapalat" w:cs="Sylfaen"/>
          <w:b/>
          <w:szCs w:val="22"/>
          <w:lang w:val="es-ES"/>
        </w:rPr>
        <w:t>Պ</w:t>
      </w:r>
      <w:r w:rsidRPr="00DE1E5A">
        <w:rPr>
          <w:rFonts w:ascii="GHEA Grapalat" w:hAnsi="GHEA Grapalat"/>
          <w:b/>
          <w:szCs w:val="22"/>
          <w:lang w:val="af-ZA"/>
        </w:rPr>
        <w:t xml:space="preserve"> </w:t>
      </w:r>
      <w:r w:rsidRPr="00DE1E5A">
        <w:rPr>
          <w:rFonts w:ascii="GHEA Grapalat" w:hAnsi="GHEA Grapalat" w:cs="Sylfaen"/>
          <w:b/>
          <w:szCs w:val="22"/>
          <w:lang w:val="es-ES"/>
        </w:rPr>
        <w:t>Ա</w:t>
      </w:r>
      <w:r w:rsidRPr="00DE1E5A">
        <w:rPr>
          <w:rFonts w:ascii="GHEA Grapalat" w:hAnsi="GHEA Grapalat"/>
          <w:b/>
          <w:szCs w:val="22"/>
          <w:lang w:val="af-ZA"/>
        </w:rPr>
        <w:t xml:space="preserve"> </w:t>
      </w:r>
      <w:r w:rsidRPr="00DE1E5A">
        <w:rPr>
          <w:rFonts w:ascii="GHEA Grapalat" w:hAnsi="GHEA Grapalat" w:cs="Sylfaen"/>
          <w:b/>
          <w:szCs w:val="22"/>
          <w:lang w:val="es-ES"/>
        </w:rPr>
        <w:t>Տ</w:t>
      </w:r>
      <w:r w:rsidRPr="00DE1E5A">
        <w:rPr>
          <w:rFonts w:ascii="GHEA Grapalat" w:hAnsi="GHEA Grapalat"/>
          <w:b/>
          <w:szCs w:val="22"/>
          <w:lang w:val="af-ZA"/>
        </w:rPr>
        <w:t xml:space="preserve"> </w:t>
      </w:r>
      <w:r w:rsidRPr="00DE1E5A">
        <w:rPr>
          <w:rFonts w:ascii="GHEA Grapalat" w:hAnsi="GHEA Grapalat" w:cs="Sylfaen"/>
          <w:b/>
          <w:szCs w:val="22"/>
          <w:lang w:val="es-ES"/>
        </w:rPr>
        <w:t>Ր</w:t>
      </w:r>
      <w:r w:rsidRPr="00DE1E5A">
        <w:rPr>
          <w:rFonts w:ascii="GHEA Grapalat" w:hAnsi="GHEA Grapalat"/>
          <w:b/>
          <w:szCs w:val="22"/>
          <w:lang w:val="af-ZA"/>
        </w:rPr>
        <w:t xml:space="preserve"> </w:t>
      </w:r>
      <w:r w:rsidRPr="00DE1E5A">
        <w:rPr>
          <w:rFonts w:ascii="GHEA Grapalat" w:hAnsi="GHEA Grapalat" w:cs="Sylfaen"/>
          <w:b/>
          <w:szCs w:val="22"/>
          <w:lang w:val="es-ES"/>
        </w:rPr>
        <w:t>Ա</w:t>
      </w:r>
      <w:r w:rsidRPr="00DE1E5A">
        <w:rPr>
          <w:rFonts w:ascii="GHEA Grapalat" w:hAnsi="GHEA Grapalat"/>
          <w:b/>
          <w:szCs w:val="22"/>
          <w:lang w:val="af-ZA"/>
        </w:rPr>
        <w:t xml:space="preserve"> </w:t>
      </w:r>
      <w:r w:rsidRPr="00DE1E5A">
        <w:rPr>
          <w:rFonts w:ascii="GHEA Grapalat" w:hAnsi="GHEA Grapalat" w:cs="Sylfaen"/>
          <w:b/>
          <w:szCs w:val="22"/>
          <w:lang w:val="es-ES"/>
        </w:rPr>
        <w:t>Ս</w:t>
      </w:r>
      <w:r w:rsidRPr="00DE1E5A">
        <w:rPr>
          <w:rFonts w:ascii="GHEA Grapalat" w:hAnsi="GHEA Grapalat"/>
          <w:b/>
          <w:szCs w:val="22"/>
          <w:lang w:val="af-ZA"/>
        </w:rPr>
        <w:t xml:space="preserve"> </w:t>
      </w:r>
      <w:r w:rsidRPr="00DE1E5A">
        <w:rPr>
          <w:rFonts w:ascii="GHEA Grapalat" w:hAnsi="GHEA Grapalat" w:cs="Sylfaen"/>
          <w:b/>
          <w:szCs w:val="22"/>
          <w:lang w:val="es-ES"/>
        </w:rPr>
        <w:t>Տ</w:t>
      </w:r>
      <w:r w:rsidRPr="00DE1E5A">
        <w:rPr>
          <w:rFonts w:ascii="GHEA Grapalat" w:hAnsi="GHEA Grapalat"/>
          <w:b/>
          <w:szCs w:val="22"/>
          <w:lang w:val="af-ZA"/>
        </w:rPr>
        <w:t xml:space="preserve"> </w:t>
      </w:r>
      <w:r w:rsidRPr="00DE1E5A">
        <w:rPr>
          <w:rFonts w:ascii="GHEA Grapalat" w:hAnsi="GHEA Grapalat" w:cs="Sylfaen"/>
          <w:b/>
          <w:szCs w:val="22"/>
          <w:lang w:val="es-ES"/>
        </w:rPr>
        <w:t>Ե</w:t>
      </w:r>
      <w:r w:rsidRPr="00DE1E5A">
        <w:rPr>
          <w:rFonts w:ascii="GHEA Grapalat" w:hAnsi="GHEA Grapalat"/>
          <w:b/>
          <w:szCs w:val="22"/>
          <w:lang w:val="af-ZA"/>
        </w:rPr>
        <w:t xml:space="preserve"> </w:t>
      </w:r>
      <w:r w:rsidRPr="00DE1E5A">
        <w:rPr>
          <w:rFonts w:ascii="GHEA Grapalat" w:hAnsi="GHEA Grapalat" w:cs="Sylfaen"/>
          <w:b/>
          <w:szCs w:val="22"/>
          <w:lang w:val="es-ES"/>
        </w:rPr>
        <w:t>Լ</w:t>
      </w:r>
      <w:r w:rsidRPr="00DE1E5A">
        <w:rPr>
          <w:rFonts w:ascii="GHEA Grapalat" w:hAnsi="GHEA Grapalat"/>
          <w:b/>
          <w:szCs w:val="22"/>
          <w:lang w:val="af-ZA"/>
        </w:rPr>
        <w:t xml:space="preserve"> </w:t>
      </w:r>
      <w:r w:rsidRPr="00DE1E5A">
        <w:rPr>
          <w:rFonts w:ascii="GHEA Grapalat" w:hAnsi="GHEA Grapalat" w:cs="Sylfaen"/>
          <w:b/>
          <w:szCs w:val="22"/>
          <w:lang w:val="es-ES"/>
        </w:rPr>
        <w:t>ՈՒ</w:t>
      </w:r>
    </w:p>
    <w:p w:rsidR="00C339E7" w:rsidRPr="00DE1E5A" w:rsidRDefault="00C339E7" w:rsidP="00C339E7">
      <w:pPr>
        <w:spacing w:after="0" w:line="240" w:lineRule="auto"/>
        <w:ind w:firstLine="567"/>
        <w:jc w:val="center"/>
        <w:rPr>
          <w:rFonts w:ascii="GHEA Grapalat" w:hAnsi="GHEA Grapalat"/>
          <w:lang w:val="af-ZA"/>
        </w:rPr>
      </w:pPr>
    </w:p>
    <w:p w:rsidR="00C339E7" w:rsidRPr="00DE1E5A" w:rsidRDefault="00C339E7" w:rsidP="00C339E7">
      <w:pPr>
        <w:spacing w:after="0" w:line="240" w:lineRule="auto"/>
        <w:jc w:val="center"/>
        <w:rPr>
          <w:rFonts w:ascii="GHEA Grapalat" w:hAnsi="GHEA Grapalat"/>
          <w:b/>
          <w:sz w:val="20"/>
          <w:lang w:val="af-ZA"/>
        </w:rPr>
      </w:pPr>
      <w:r w:rsidRPr="00DE1E5A">
        <w:rPr>
          <w:rFonts w:ascii="GHEA Grapalat" w:hAnsi="GHEA Grapalat"/>
          <w:b/>
          <w:sz w:val="20"/>
          <w:lang w:val="af-ZA"/>
        </w:rPr>
        <w:t xml:space="preserve">1. </w:t>
      </w:r>
      <w:r w:rsidRPr="00DE1E5A">
        <w:rPr>
          <w:rFonts w:ascii="GHEA Grapalat" w:hAnsi="GHEA Grapalat" w:cs="Sylfaen"/>
          <w:b/>
          <w:sz w:val="20"/>
          <w:lang w:val="es-ES"/>
        </w:rPr>
        <w:t>ԸՆԴՀԱՆՈՒՐ</w:t>
      </w:r>
      <w:r w:rsidRPr="00DE1E5A">
        <w:rPr>
          <w:rFonts w:ascii="GHEA Grapalat" w:hAnsi="GHEA Grapalat"/>
          <w:b/>
          <w:sz w:val="20"/>
          <w:lang w:val="af-ZA"/>
        </w:rPr>
        <w:t xml:space="preserve"> </w:t>
      </w:r>
      <w:r w:rsidRPr="00DE1E5A">
        <w:rPr>
          <w:rFonts w:ascii="GHEA Grapalat" w:hAnsi="GHEA Grapalat" w:cs="Sylfaen"/>
          <w:b/>
          <w:sz w:val="20"/>
          <w:lang w:val="es-ES"/>
        </w:rPr>
        <w:t>ԴՐՈՒՅԹՆԵՐ</w:t>
      </w:r>
    </w:p>
    <w:p w:rsidR="00C339E7" w:rsidRPr="00DE1E5A" w:rsidRDefault="00C339E7" w:rsidP="00C339E7">
      <w:pPr>
        <w:spacing w:after="0" w:line="240" w:lineRule="auto"/>
        <w:ind w:firstLine="567"/>
        <w:jc w:val="both"/>
        <w:rPr>
          <w:rFonts w:ascii="GHEA Grapalat" w:hAnsi="GHEA Grapalat"/>
          <w:lang w:val="af-ZA"/>
        </w:rPr>
      </w:pPr>
      <w:r w:rsidRPr="00DE1E5A">
        <w:rPr>
          <w:rFonts w:ascii="GHEA Grapalat" w:hAnsi="GHEA Grapalat"/>
          <w:lang w:val="af-ZA"/>
        </w:rPr>
        <w:t xml:space="preserve"> </w:t>
      </w:r>
    </w:p>
    <w:p w:rsidR="00C339E7" w:rsidRPr="00DE1E5A" w:rsidRDefault="00C339E7" w:rsidP="00C339E7">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af-ZA"/>
        </w:rPr>
        <w:t xml:space="preserve">1.1 </w:t>
      </w:r>
      <w:r w:rsidRPr="00DE1E5A">
        <w:rPr>
          <w:rFonts w:ascii="GHEA Grapalat" w:hAnsi="GHEA Grapalat" w:cs="Sylfaen"/>
          <w:sz w:val="20"/>
          <w:lang w:val="ru-RU"/>
        </w:rPr>
        <w:t>Սույն</w:t>
      </w:r>
      <w:r w:rsidRPr="00DE1E5A">
        <w:rPr>
          <w:rFonts w:ascii="GHEA Grapalat" w:hAnsi="GHEA Grapalat" w:cs="Sylfaen"/>
          <w:sz w:val="20"/>
          <w:lang w:val="af-ZA"/>
        </w:rPr>
        <w:t xml:space="preserve"> </w:t>
      </w:r>
      <w:r w:rsidRPr="00DE1E5A">
        <w:rPr>
          <w:rFonts w:ascii="GHEA Grapalat" w:hAnsi="GHEA Grapalat" w:cs="Sylfaen"/>
          <w:sz w:val="20"/>
          <w:lang w:val="ru-RU"/>
        </w:rPr>
        <w:t>հրահանգը</w:t>
      </w:r>
      <w:r w:rsidRPr="00DE1E5A">
        <w:rPr>
          <w:rFonts w:ascii="GHEA Grapalat" w:hAnsi="GHEA Grapalat" w:cs="Sylfaen"/>
          <w:sz w:val="20"/>
          <w:lang w:val="af-ZA"/>
        </w:rPr>
        <w:t xml:space="preserve"> </w:t>
      </w:r>
      <w:r w:rsidRPr="00DE1E5A">
        <w:rPr>
          <w:rFonts w:ascii="GHEA Grapalat" w:hAnsi="GHEA Grapalat" w:cs="Sylfaen"/>
          <w:sz w:val="20"/>
          <w:lang w:val="ru-RU"/>
        </w:rPr>
        <w:t>նպատակ</w:t>
      </w:r>
      <w:r w:rsidRPr="00DE1E5A">
        <w:rPr>
          <w:rFonts w:ascii="GHEA Grapalat" w:hAnsi="GHEA Grapalat" w:cs="Sylfaen"/>
          <w:sz w:val="20"/>
          <w:lang w:val="af-ZA"/>
        </w:rPr>
        <w:t xml:space="preserve"> </w:t>
      </w:r>
      <w:r w:rsidRPr="00DE1E5A">
        <w:rPr>
          <w:rFonts w:ascii="GHEA Grapalat" w:hAnsi="GHEA Grapalat" w:cs="Sylfaen"/>
          <w:sz w:val="20"/>
          <w:lang w:val="ru-RU"/>
        </w:rPr>
        <w:t>ունի</w:t>
      </w:r>
      <w:r w:rsidRPr="00DE1E5A">
        <w:rPr>
          <w:rFonts w:ascii="GHEA Grapalat" w:hAnsi="GHEA Grapalat" w:cs="Sylfaen"/>
          <w:sz w:val="20"/>
          <w:lang w:val="af-ZA"/>
        </w:rPr>
        <w:t xml:space="preserve"> </w:t>
      </w:r>
      <w:r w:rsidRPr="00DE1E5A">
        <w:rPr>
          <w:rFonts w:ascii="GHEA Grapalat" w:hAnsi="GHEA Grapalat" w:cs="Sylfaen"/>
          <w:sz w:val="20"/>
          <w:lang w:val="ru-RU"/>
        </w:rPr>
        <w:t>օժանդակել</w:t>
      </w:r>
      <w:r w:rsidRPr="00DE1E5A">
        <w:rPr>
          <w:rFonts w:ascii="GHEA Grapalat" w:hAnsi="GHEA Grapalat" w:cs="Sylfaen"/>
          <w:sz w:val="20"/>
          <w:lang w:val="af-ZA"/>
        </w:rPr>
        <w:t xml:space="preserve"> մ</w:t>
      </w:r>
      <w:r w:rsidRPr="00DE1E5A">
        <w:rPr>
          <w:rFonts w:ascii="GHEA Grapalat" w:hAnsi="GHEA Grapalat" w:cs="Sylfaen"/>
          <w:sz w:val="20"/>
          <w:lang w:val="ru-RU"/>
        </w:rPr>
        <w:t>ասնակիցներին</w:t>
      </w:r>
      <w:r w:rsidRPr="00DE1E5A">
        <w:rPr>
          <w:rFonts w:ascii="GHEA Grapalat" w:hAnsi="GHEA Grapalat" w:cs="Sylfaen"/>
          <w:sz w:val="20"/>
          <w:lang w:val="af-ZA"/>
        </w:rPr>
        <w:t xml:space="preserve"> </w:t>
      </w:r>
      <w:r w:rsidRPr="00DE1E5A">
        <w:rPr>
          <w:rFonts w:ascii="GHEA Grapalat" w:hAnsi="GHEA Grapalat" w:cs="Sylfaen"/>
          <w:sz w:val="20"/>
          <w:lang w:val="ru-RU"/>
        </w:rPr>
        <w:t>հայտը</w:t>
      </w:r>
      <w:r w:rsidRPr="00DE1E5A">
        <w:rPr>
          <w:rFonts w:ascii="GHEA Grapalat" w:hAnsi="GHEA Grapalat" w:cs="Sylfaen"/>
          <w:sz w:val="20"/>
          <w:lang w:val="af-ZA"/>
        </w:rPr>
        <w:t xml:space="preserve"> </w:t>
      </w:r>
      <w:r w:rsidRPr="00DE1E5A">
        <w:rPr>
          <w:rFonts w:ascii="GHEA Grapalat" w:hAnsi="GHEA Grapalat" w:cs="Sylfaen"/>
          <w:sz w:val="20"/>
          <w:lang w:val="ru-RU"/>
        </w:rPr>
        <w:t>պատրաստելիս։</w:t>
      </w:r>
    </w:p>
    <w:p w:rsidR="00C339E7" w:rsidRPr="00DE1E5A" w:rsidRDefault="00C339E7" w:rsidP="00C339E7">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af-ZA"/>
        </w:rPr>
        <w:t xml:space="preserve">1.2 </w:t>
      </w:r>
      <w:r w:rsidRPr="00DE1E5A">
        <w:rPr>
          <w:rFonts w:ascii="GHEA Grapalat" w:hAnsi="GHEA Grapalat" w:cs="Sylfaen"/>
          <w:sz w:val="20"/>
          <w:lang w:val="ru-RU"/>
        </w:rPr>
        <w:t>Նպատակահարմարության</w:t>
      </w:r>
      <w:r w:rsidRPr="00DE1E5A">
        <w:rPr>
          <w:rFonts w:ascii="GHEA Grapalat" w:hAnsi="GHEA Grapalat" w:cs="Sylfaen"/>
          <w:sz w:val="20"/>
          <w:lang w:val="af-ZA"/>
        </w:rPr>
        <w:t xml:space="preserve"> </w:t>
      </w:r>
      <w:r w:rsidRPr="00DE1E5A">
        <w:rPr>
          <w:rFonts w:ascii="GHEA Grapalat" w:hAnsi="GHEA Grapalat" w:cs="Sylfaen"/>
          <w:sz w:val="20"/>
          <w:lang w:val="ru-RU"/>
        </w:rPr>
        <w:t>դեպքում</w:t>
      </w:r>
      <w:r w:rsidRPr="00DE1E5A">
        <w:rPr>
          <w:rFonts w:ascii="GHEA Grapalat" w:hAnsi="GHEA Grapalat" w:cs="Sylfaen"/>
          <w:sz w:val="20"/>
          <w:lang w:val="af-ZA"/>
        </w:rPr>
        <w:t xml:space="preserve"> մ</w:t>
      </w:r>
      <w:r w:rsidRPr="00DE1E5A">
        <w:rPr>
          <w:rFonts w:ascii="GHEA Grapalat" w:hAnsi="GHEA Grapalat" w:cs="Sylfaen"/>
          <w:sz w:val="20"/>
          <w:lang w:val="ru-RU"/>
        </w:rPr>
        <w:t>ասնակիցը</w:t>
      </w:r>
      <w:r w:rsidRPr="00DE1E5A">
        <w:rPr>
          <w:rFonts w:ascii="GHEA Grapalat" w:hAnsi="GHEA Grapalat" w:cs="Sylfaen"/>
          <w:sz w:val="20"/>
          <w:lang w:val="af-ZA"/>
        </w:rPr>
        <w:t xml:space="preserve"> </w:t>
      </w:r>
      <w:r w:rsidRPr="00DE1E5A">
        <w:rPr>
          <w:rFonts w:ascii="GHEA Grapalat" w:hAnsi="GHEA Grapalat" w:cs="Sylfaen"/>
          <w:sz w:val="20"/>
          <w:lang w:val="ru-RU"/>
        </w:rPr>
        <w:t>պահանջվող</w:t>
      </w:r>
      <w:r w:rsidRPr="00DE1E5A">
        <w:rPr>
          <w:rFonts w:ascii="GHEA Grapalat" w:hAnsi="GHEA Grapalat" w:cs="Sylfaen"/>
          <w:sz w:val="20"/>
          <w:lang w:val="af-ZA"/>
        </w:rPr>
        <w:t xml:space="preserve"> </w:t>
      </w:r>
      <w:r w:rsidRPr="00DE1E5A">
        <w:rPr>
          <w:rFonts w:ascii="GHEA Grapalat" w:hAnsi="GHEA Grapalat" w:cs="Sylfaen"/>
          <w:sz w:val="20"/>
          <w:lang w:val="ru-RU"/>
        </w:rPr>
        <w:t>տեղեկությունները</w:t>
      </w:r>
      <w:r w:rsidRPr="00DE1E5A">
        <w:rPr>
          <w:rFonts w:ascii="GHEA Grapalat" w:hAnsi="GHEA Grapalat" w:cs="Sylfaen"/>
          <w:sz w:val="20"/>
          <w:lang w:val="af-ZA"/>
        </w:rPr>
        <w:t xml:space="preserve"> </w:t>
      </w:r>
      <w:r w:rsidRPr="00DE1E5A">
        <w:rPr>
          <w:rFonts w:ascii="GHEA Grapalat" w:hAnsi="GHEA Grapalat" w:cs="Sylfaen"/>
          <w:sz w:val="20"/>
          <w:lang w:val="ru-RU"/>
        </w:rPr>
        <w:t>կարող</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ներկայացնել</w:t>
      </w:r>
      <w:r w:rsidRPr="00DE1E5A">
        <w:rPr>
          <w:rFonts w:ascii="GHEA Grapalat" w:hAnsi="GHEA Grapalat" w:cs="Sylfaen"/>
          <w:sz w:val="20"/>
          <w:lang w:val="af-ZA"/>
        </w:rPr>
        <w:t xml:space="preserve"> </w:t>
      </w:r>
      <w:r w:rsidRPr="00DE1E5A">
        <w:rPr>
          <w:rFonts w:ascii="GHEA Grapalat" w:hAnsi="GHEA Grapalat" w:cs="Sylfaen"/>
          <w:sz w:val="20"/>
          <w:lang w:val="ru-RU"/>
        </w:rPr>
        <w:t>սույն</w:t>
      </w:r>
      <w:r w:rsidRPr="00DE1E5A">
        <w:rPr>
          <w:rFonts w:ascii="GHEA Grapalat" w:hAnsi="GHEA Grapalat" w:cs="Sylfaen"/>
          <w:sz w:val="20"/>
          <w:lang w:val="af-ZA"/>
        </w:rPr>
        <w:t xml:space="preserve"> </w:t>
      </w:r>
      <w:r w:rsidRPr="00DE1E5A">
        <w:rPr>
          <w:rFonts w:ascii="GHEA Grapalat" w:hAnsi="GHEA Grapalat" w:cs="Sylfaen"/>
          <w:sz w:val="20"/>
          <w:lang w:val="ru-RU"/>
        </w:rPr>
        <w:t>հրահանգով</w:t>
      </w:r>
      <w:r w:rsidRPr="00DE1E5A">
        <w:rPr>
          <w:rFonts w:ascii="GHEA Grapalat" w:hAnsi="GHEA Grapalat" w:cs="Sylfaen"/>
          <w:sz w:val="20"/>
          <w:lang w:val="af-ZA"/>
        </w:rPr>
        <w:t xml:space="preserve"> </w:t>
      </w:r>
      <w:r w:rsidRPr="00DE1E5A">
        <w:rPr>
          <w:rFonts w:ascii="GHEA Grapalat" w:hAnsi="GHEA Grapalat" w:cs="Sylfaen"/>
          <w:sz w:val="20"/>
          <w:lang w:val="ru-RU"/>
        </w:rPr>
        <w:t>առաջարկվող</w:t>
      </w:r>
      <w:r w:rsidRPr="00DE1E5A">
        <w:rPr>
          <w:rFonts w:ascii="GHEA Grapalat" w:hAnsi="GHEA Grapalat" w:cs="Sylfaen"/>
          <w:sz w:val="20"/>
          <w:lang w:val="af-ZA"/>
        </w:rPr>
        <w:t xml:space="preserve"> </w:t>
      </w:r>
      <w:r w:rsidRPr="00DE1E5A">
        <w:rPr>
          <w:rFonts w:ascii="GHEA Grapalat" w:hAnsi="GHEA Grapalat" w:cs="Sylfaen"/>
          <w:sz w:val="20"/>
          <w:lang w:val="ru-RU"/>
        </w:rPr>
        <w:t>ձևերից</w:t>
      </w:r>
      <w:r w:rsidRPr="00DE1E5A">
        <w:rPr>
          <w:rFonts w:ascii="GHEA Grapalat" w:hAnsi="GHEA Grapalat" w:cs="Sylfaen"/>
          <w:sz w:val="20"/>
          <w:lang w:val="af-ZA"/>
        </w:rPr>
        <w:t xml:space="preserve"> </w:t>
      </w:r>
      <w:r w:rsidRPr="00DE1E5A">
        <w:rPr>
          <w:rFonts w:ascii="GHEA Grapalat" w:hAnsi="GHEA Grapalat" w:cs="Sylfaen"/>
          <w:sz w:val="20"/>
          <w:lang w:val="ru-RU"/>
        </w:rPr>
        <w:t>տարբերվող</w:t>
      </w:r>
      <w:r w:rsidRPr="00DE1E5A">
        <w:rPr>
          <w:rFonts w:ascii="GHEA Grapalat" w:hAnsi="GHEA Grapalat" w:cs="Sylfaen"/>
          <w:sz w:val="20"/>
          <w:lang w:val="af-ZA"/>
        </w:rPr>
        <w:t xml:space="preserve">` </w:t>
      </w:r>
      <w:r w:rsidRPr="00DE1E5A">
        <w:rPr>
          <w:rFonts w:ascii="GHEA Grapalat" w:hAnsi="GHEA Grapalat" w:cs="Sylfaen"/>
          <w:sz w:val="20"/>
          <w:lang w:val="ru-RU"/>
        </w:rPr>
        <w:t>այլ</w:t>
      </w:r>
      <w:r w:rsidRPr="00DE1E5A">
        <w:rPr>
          <w:rFonts w:ascii="GHEA Grapalat" w:hAnsi="GHEA Grapalat" w:cs="Sylfaen"/>
          <w:sz w:val="20"/>
          <w:lang w:val="af-ZA"/>
        </w:rPr>
        <w:t xml:space="preserve"> </w:t>
      </w:r>
      <w:r w:rsidRPr="00DE1E5A">
        <w:rPr>
          <w:rFonts w:ascii="GHEA Grapalat" w:hAnsi="GHEA Grapalat" w:cs="Sylfaen"/>
          <w:sz w:val="20"/>
          <w:lang w:val="ru-RU"/>
        </w:rPr>
        <w:t>ձևերով</w:t>
      </w:r>
      <w:r w:rsidRPr="00DE1E5A">
        <w:rPr>
          <w:rFonts w:ascii="GHEA Grapalat" w:hAnsi="GHEA Grapalat" w:cs="Sylfaen"/>
          <w:sz w:val="20"/>
          <w:lang w:val="af-ZA"/>
        </w:rPr>
        <w:t xml:space="preserve">` </w:t>
      </w:r>
      <w:r w:rsidRPr="00DE1E5A">
        <w:rPr>
          <w:rFonts w:ascii="GHEA Grapalat" w:hAnsi="GHEA Grapalat" w:cs="Sylfaen"/>
          <w:sz w:val="20"/>
          <w:lang w:val="ru-RU"/>
        </w:rPr>
        <w:t>պահպանելով</w:t>
      </w:r>
      <w:r w:rsidRPr="00DE1E5A">
        <w:rPr>
          <w:rFonts w:ascii="GHEA Grapalat" w:hAnsi="GHEA Grapalat" w:cs="Sylfaen"/>
          <w:sz w:val="20"/>
          <w:lang w:val="af-ZA"/>
        </w:rPr>
        <w:t xml:space="preserve"> </w:t>
      </w:r>
      <w:r w:rsidRPr="00DE1E5A">
        <w:rPr>
          <w:rFonts w:ascii="GHEA Grapalat" w:hAnsi="GHEA Grapalat" w:cs="Sylfaen"/>
          <w:sz w:val="20"/>
          <w:lang w:val="ru-RU"/>
        </w:rPr>
        <w:t>պահանջվող</w:t>
      </w:r>
      <w:r w:rsidRPr="00DE1E5A">
        <w:rPr>
          <w:rFonts w:ascii="GHEA Grapalat" w:hAnsi="GHEA Grapalat" w:cs="Sylfaen"/>
          <w:sz w:val="20"/>
          <w:lang w:val="af-ZA"/>
        </w:rPr>
        <w:t xml:space="preserve"> </w:t>
      </w:r>
      <w:r w:rsidRPr="00DE1E5A">
        <w:rPr>
          <w:rFonts w:ascii="GHEA Grapalat" w:hAnsi="GHEA Grapalat" w:cs="Sylfaen"/>
          <w:sz w:val="20"/>
          <w:lang w:val="ru-RU"/>
        </w:rPr>
        <w:t>վավերապայմանները։</w:t>
      </w:r>
    </w:p>
    <w:p w:rsidR="00C339E7" w:rsidRPr="00DE1E5A" w:rsidRDefault="00C339E7" w:rsidP="00C339E7">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af-ZA"/>
        </w:rPr>
        <w:t xml:space="preserve">1.3 </w:t>
      </w:r>
      <w:r w:rsidRPr="00DE1E5A">
        <w:rPr>
          <w:rFonts w:ascii="GHEA Grapalat" w:hAnsi="GHEA Grapalat" w:cs="Sylfaen"/>
          <w:sz w:val="20"/>
          <w:lang w:val="ru-RU"/>
        </w:rPr>
        <w:t>Հայտերը</w:t>
      </w:r>
      <w:r w:rsidRPr="00DE1E5A">
        <w:rPr>
          <w:rFonts w:ascii="GHEA Grapalat" w:hAnsi="GHEA Grapalat" w:cs="Sylfaen"/>
          <w:sz w:val="20"/>
          <w:lang w:val="af-ZA"/>
        </w:rPr>
        <w:t xml:space="preserve">, </w:t>
      </w:r>
      <w:r w:rsidRPr="00DE1E5A">
        <w:rPr>
          <w:rFonts w:ascii="GHEA Grapalat" w:hAnsi="GHEA Grapalat" w:cs="Sylfaen"/>
          <w:sz w:val="20"/>
          <w:lang w:val="ru-RU"/>
        </w:rPr>
        <w:t>հայերենից</w:t>
      </w:r>
      <w:r w:rsidRPr="00DE1E5A">
        <w:rPr>
          <w:rFonts w:ascii="GHEA Grapalat" w:hAnsi="GHEA Grapalat" w:cs="Sylfaen"/>
          <w:sz w:val="20"/>
          <w:lang w:val="af-ZA"/>
        </w:rPr>
        <w:t xml:space="preserve"> </w:t>
      </w:r>
      <w:r w:rsidRPr="00DE1E5A">
        <w:rPr>
          <w:rFonts w:ascii="GHEA Grapalat" w:hAnsi="GHEA Grapalat" w:cs="Sylfaen"/>
          <w:sz w:val="20"/>
          <w:lang w:val="ru-RU"/>
        </w:rPr>
        <w:t>բացի</w:t>
      </w:r>
      <w:r w:rsidRPr="00DE1E5A">
        <w:rPr>
          <w:rFonts w:ascii="GHEA Grapalat" w:hAnsi="GHEA Grapalat" w:cs="Sylfaen"/>
          <w:sz w:val="20"/>
          <w:lang w:val="af-ZA"/>
        </w:rPr>
        <w:t xml:space="preserve">, </w:t>
      </w:r>
      <w:r w:rsidRPr="00DE1E5A">
        <w:rPr>
          <w:rFonts w:ascii="GHEA Grapalat" w:hAnsi="GHEA Grapalat" w:cs="Sylfaen"/>
          <w:sz w:val="20"/>
          <w:lang w:val="ru-RU"/>
        </w:rPr>
        <w:t>կարող</w:t>
      </w:r>
      <w:r w:rsidRPr="00DE1E5A">
        <w:rPr>
          <w:rFonts w:ascii="GHEA Grapalat" w:hAnsi="GHEA Grapalat" w:cs="Sylfaen"/>
          <w:sz w:val="20"/>
          <w:lang w:val="af-ZA"/>
        </w:rPr>
        <w:t xml:space="preserve"> </w:t>
      </w:r>
      <w:r w:rsidRPr="00DE1E5A">
        <w:rPr>
          <w:rFonts w:ascii="GHEA Grapalat" w:hAnsi="GHEA Grapalat" w:cs="Sylfaen"/>
          <w:sz w:val="20"/>
          <w:lang w:val="ru-RU"/>
        </w:rPr>
        <w:t>են</w:t>
      </w:r>
      <w:r w:rsidRPr="00DE1E5A">
        <w:rPr>
          <w:rFonts w:ascii="GHEA Grapalat" w:hAnsi="GHEA Grapalat" w:cs="Sylfaen"/>
          <w:sz w:val="20"/>
          <w:lang w:val="af-ZA"/>
        </w:rPr>
        <w:t xml:space="preserve"> </w:t>
      </w:r>
      <w:r w:rsidRPr="00DE1E5A">
        <w:rPr>
          <w:rFonts w:ascii="GHEA Grapalat" w:hAnsi="GHEA Grapalat" w:cs="Sylfaen"/>
          <w:sz w:val="20"/>
          <w:lang w:val="ru-RU"/>
        </w:rPr>
        <w:t>ներկայացվել</w:t>
      </w:r>
      <w:r w:rsidRPr="00DE1E5A">
        <w:rPr>
          <w:rFonts w:ascii="GHEA Grapalat" w:hAnsi="GHEA Grapalat" w:cs="Sylfaen"/>
          <w:sz w:val="20"/>
          <w:lang w:val="af-ZA"/>
        </w:rPr>
        <w:t xml:space="preserve"> </w:t>
      </w:r>
      <w:r w:rsidRPr="00DE1E5A">
        <w:rPr>
          <w:rFonts w:ascii="GHEA Grapalat" w:hAnsi="GHEA Grapalat" w:cs="Sylfaen"/>
          <w:sz w:val="20"/>
          <w:lang w:val="ru-RU"/>
        </w:rPr>
        <w:t>նաև</w:t>
      </w:r>
      <w:r w:rsidRPr="00DE1E5A">
        <w:rPr>
          <w:rFonts w:ascii="GHEA Grapalat" w:hAnsi="GHEA Grapalat" w:cs="Sylfaen"/>
          <w:sz w:val="20"/>
          <w:lang w:val="af-ZA"/>
        </w:rPr>
        <w:t xml:space="preserve"> </w:t>
      </w:r>
      <w:r w:rsidRPr="00DE1E5A">
        <w:rPr>
          <w:rFonts w:ascii="GHEA Grapalat" w:hAnsi="GHEA Grapalat" w:cs="Sylfaen"/>
          <w:sz w:val="20"/>
          <w:lang w:val="ru-RU"/>
        </w:rPr>
        <w:t>անգլերեն</w:t>
      </w:r>
      <w:r w:rsidRPr="00DE1E5A">
        <w:rPr>
          <w:rFonts w:ascii="GHEA Grapalat" w:hAnsi="GHEA Grapalat" w:cs="Sylfaen"/>
          <w:sz w:val="20"/>
          <w:lang w:val="af-ZA"/>
        </w:rPr>
        <w:t xml:space="preserve"> </w:t>
      </w:r>
      <w:r w:rsidRPr="00DE1E5A">
        <w:rPr>
          <w:rFonts w:ascii="GHEA Grapalat" w:hAnsi="GHEA Grapalat" w:cs="Sylfaen"/>
          <w:sz w:val="20"/>
          <w:lang w:val="ru-RU"/>
        </w:rPr>
        <w:t>կամ</w:t>
      </w:r>
      <w:r w:rsidRPr="00DE1E5A">
        <w:rPr>
          <w:rFonts w:ascii="GHEA Grapalat" w:hAnsi="GHEA Grapalat" w:cs="Sylfaen"/>
          <w:sz w:val="20"/>
          <w:lang w:val="af-ZA"/>
        </w:rPr>
        <w:t xml:space="preserve"> </w:t>
      </w:r>
      <w:r w:rsidRPr="00DE1E5A">
        <w:rPr>
          <w:rFonts w:ascii="GHEA Grapalat" w:hAnsi="GHEA Grapalat" w:cs="Sylfaen"/>
          <w:sz w:val="20"/>
          <w:lang w:val="ru-RU"/>
        </w:rPr>
        <w:t>ռուսերեն։</w:t>
      </w:r>
      <w:r w:rsidRPr="00DE1E5A">
        <w:rPr>
          <w:rFonts w:ascii="GHEA Grapalat" w:hAnsi="GHEA Grapalat" w:cs="Sylfaen"/>
          <w:sz w:val="20"/>
          <w:lang w:val="af-ZA"/>
        </w:rPr>
        <w:t xml:space="preserve"> </w:t>
      </w:r>
    </w:p>
    <w:p w:rsidR="00C339E7" w:rsidRPr="00DE1E5A" w:rsidRDefault="00C339E7" w:rsidP="00C339E7">
      <w:pPr>
        <w:spacing w:after="0" w:line="240" w:lineRule="auto"/>
        <w:jc w:val="center"/>
        <w:rPr>
          <w:rFonts w:ascii="GHEA Grapalat" w:hAnsi="GHEA Grapalat"/>
          <w:b/>
          <w:lang w:val="af-ZA"/>
        </w:rPr>
      </w:pPr>
    </w:p>
    <w:p w:rsidR="00C339E7" w:rsidRPr="00DE1E5A" w:rsidRDefault="00C339E7" w:rsidP="00C339E7">
      <w:pPr>
        <w:spacing w:after="0" w:line="240" w:lineRule="auto"/>
        <w:jc w:val="center"/>
        <w:rPr>
          <w:rFonts w:ascii="GHEA Grapalat" w:hAnsi="GHEA Grapalat"/>
          <w:b/>
          <w:sz w:val="20"/>
          <w:lang w:val="af-ZA"/>
        </w:rPr>
      </w:pPr>
      <w:r w:rsidRPr="00DE1E5A">
        <w:rPr>
          <w:rFonts w:ascii="GHEA Grapalat" w:hAnsi="GHEA Grapalat"/>
          <w:b/>
          <w:sz w:val="20"/>
          <w:lang w:val="af-ZA"/>
        </w:rPr>
        <w:t xml:space="preserve">2. </w:t>
      </w:r>
      <w:r w:rsidRPr="00DE1E5A">
        <w:rPr>
          <w:rFonts w:ascii="GHEA Grapalat" w:hAnsi="GHEA Grapalat" w:cs="Sylfaen"/>
          <w:b/>
          <w:sz w:val="20"/>
          <w:lang w:val="es-ES"/>
        </w:rPr>
        <w:t>ԸՆԹԱՑԱԿԱՐԳԻ</w:t>
      </w:r>
      <w:r w:rsidRPr="00DE1E5A">
        <w:rPr>
          <w:rFonts w:ascii="GHEA Grapalat" w:hAnsi="GHEA Grapalat"/>
          <w:b/>
          <w:sz w:val="20"/>
          <w:lang w:val="af-ZA"/>
        </w:rPr>
        <w:t xml:space="preserve"> </w:t>
      </w:r>
      <w:r w:rsidRPr="00DE1E5A">
        <w:rPr>
          <w:rFonts w:ascii="GHEA Grapalat" w:hAnsi="GHEA Grapalat" w:cs="Sylfaen"/>
          <w:b/>
          <w:sz w:val="20"/>
          <w:lang w:val="es-ES"/>
        </w:rPr>
        <w:t>ՀԱՅՏԸ</w:t>
      </w:r>
    </w:p>
    <w:p w:rsidR="00C339E7" w:rsidRPr="00DE1E5A" w:rsidRDefault="00C339E7" w:rsidP="00C339E7">
      <w:pPr>
        <w:spacing w:after="0" w:line="240" w:lineRule="auto"/>
        <w:ind w:firstLine="720"/>
        <w:jc w:val="center"/>
        <w:rPr>
          <w:rFonts w:ascii="GHEA Grapalat" w:hAnsi="GHEA Grapalat"/>
          <w:lang w:val="af-ZA"/>
        </w:rPr>
      </w:pPr>
    </w:p>
    <w:p w:rsidR="00C339E7" w:rsidRPr="00DE1E5A" w:rsidRDefault="00C339E7" w:rsidP="00C339E7">
      <w:pPr>
        <w:spacing w:after="0" w:line="240" w:lineRule="auto"/>
        <w:ind w:firstLine="567"/>
        <w:jc w:val="both"/>
        <w:rPr>
          <w:rFonts w:ascii="GHEA Grapalat" w:hAnsi="GHEA Grapalat"/>
          <w:sz w:val="20"/>
          <w:szCs w:val="20"/>
          <w:lang w:val="es-ES"/>
        </w:rPr>
      </w:pPr>
      <w:r w:rsidRPr="00DE1E5A">
        <w:rPr>
          <w:rFonts w:ascii="GHEA Grapalat" w:hAnsi="GHEA Grapalat"/>
          <w:sz w:val="20"/>
          <w:szCs w:val="20"/>
          <w:lang w:val="hy-AM"/>
        </w:rPr>
        <w:t xml:space="preserve">Ընթացակարգին մասնակցելու համար </w:t>
      </w:r>
      <w:r w:rsidRPr="00DE1E5A">
        <w:rPr>
          <w:rFonts w:ascii="GHEA Grapalat" w:hAnsi="GHEA Grapalat"/>
          <w:sz w:val="20"/>
          <w:szCs w:val="20"/>
        </w:rPr>
        <w:t>մ</w:t>
      </w:r>
      <w:r w:rsidRPr="00DE1E5A">
        <w:rPr>
          <w:rFonts w:ascii="GHEA Grapalat" w:hAnsi="GHEA Grapalat"/>
          <w:sz w:val="20"/>
          <w:szCs w:val="20"/>
          <w:lang w:val="hy-AM"/>
        </w:rPr>
        <w:t xml:space="preserve">ասնակիցը </w:t>
      </w:r>
      <w:r w:rsidRPr="00DE1E5A">
        <w:rPr>
          <w:rFonts w:ascii="GHEA Grapalat" w:hAnsi="GHEA Grapalat"/>
          <w:sz w:val="20"/>
          <w:szCs w:val="20"/>
        </w:rPr>
        <w:t>համակարգի</w:t>
      </w:r>
      <w:r w:rsidRPr="00DE1E5A">
        <w:rPr>
          <w:rFonts w:ascii="GHEA Grapalat" w:hAnsi="GHEA Grapalat"/>
          <w:sz w:val="20"/>
          <w:szCs w:val="20"/>
          <w:lang w:val="af-ZA"/>
        </w:rPr>
        <w:t xml:space="preserve"> </w:t>
      </w:r>
      <w:r w:rsidRPr="00DE1E5A">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DE1E5A">
        <w:rPr>
          <w:rFonts w:ascii="GHEA Grapalat" w:hAnsi="GHEA Grapalat"/>
          <w:sz w:val="20"/>
          <w:szCs w:val="20"/>
          <w:lang w:val="es-ES"/>
        </w:rPr>
        <w:t>ը (տեղեկությունները)՝ սույն հրավերի 1-ին մասի 7.</w:t>
      </w:r>
      <w:r>
        <w:rPr>
          <w:rFonts w:ascii="GHEA Grapalat" w:hAnsi="GHEA Grapalat"/>
          <w:sz w:val="20"/>
          <w:szCs w:val="20"/>
          <w:lang w:val="es-ES"/>
        </w:rPr>
        <w:t>22</w:t>
      </w:r>
      <w:r w:rsidRPr="00DE1E5A">
        <w:rPr>
          <w:rFonts w:ascii="GHEA Grapalat" w:hAnsi="GHEA Grapalat"/>
          <w:sz w:val="20"/>
          <w:szCs w:val="20"/>
          <w:lang w:val="es-ES"/>
        </w:rPr>
        <w:t xml:space="preserve"> կետով սահմանված կարգով:</w:t>
      </w:r>
    </w:p>
    <w:p w:rsidR="00C339E7" w:rsidRPr="00DE1E5A" w:rsidRDefault="00C339E7" w:rsidP="00C339E7">
      <w:pPr>
        <w:spacing w:after="0" w:line="240" w:lineRule="auto"/>
        <w:ind w:firstLine="567"/>
        <w:jc w:val="both"/>
        <w:rPr>
          <w:rFonts w:ascii="GHEA Grapalat" w:hAnsi="GHEA Grapalat" w:cs="Sylfaen"/>
          <w:sz w:val="20"/>
          <w:lang w:val="es-ES"/>
        </w:rPr>
      </w:pPr>
      <w:r w:rsidRPr="00DE1E5A">
        <w:rPr>
          <w:rFonts w:ascii="GHEA Grapalat" w:hAnsi="GHEA Grapalat" w:cs="Sylfaen"/>
          <w:sz w:val="20"/>
        </w:rPr>
        <w:t>Մասնակիցը</w:t>
      </w:r>
      <w:r w:rsidRPr="00DE1E5A">
        <w:rPr>
          <w:rFonts w:ascii="GHEA Grapalat" w:hAnsi="GHEA Grapalat" w:cs="Sylfaen"/>
          <w:sz w:val="20"/>
          <w:lang w:val="es-ES"/>
        </w:rPr>
        <w:t xml:space="preserve"> </w:t>
      </w:r>
      <w:r w:rsidRPr="00DE1E5A">
        <w:rPr>
          <w:rFonts w:ascii="GHEA Grapalat" w:hAnsi="GHEA Grapalat" w:cs="Sylfaen"/>
          <w:sz w:val="20"/>
        </w:rPr>
        <w:t>հայտով</w:t>
      </w:r>
      <w:r w:rsidRPr="00DE1E5A">
        <w:rPr>
          <w:rFonts w:ascii="GHEA Grapalat" w:hAnsi="GHEA Grapalat" w:cs="Sylfaen"/>
          <w:sz w:val="20"/>
          <w:lang w:val="es-ES"/>
        </w:rPr>
        <w:t xml:space="preserve"> </w:t>
      </w:r>
      <w:r w:rsidRPr="00DE1E5A">
        <w:rPr>
          <w:rFonts w:ascii="GHEA Grapalat" w:hAnsi="GHEA Grapalat" w:cs="Sylfaen"/>
          <w:sz w:val="20"/>
        </w:rPr>
        <w:t>ներկայացնում</w:t>
      </w:r>
      <w:r w:rsidRPr="00DE1E5A">
        <w:rPr>
          <w:rFonts w:ascii="GHEA Grapalat" w:hAnsi="GHEA Grapalat" w:cs="Sylfaen"/>
          <w:sz w:val="20"/>
          <w:lang w:val="es-ES"/>
        </w:rPr>
        <w:t xml:space="preserve"> </w:t>
      </w:r>
      <w:r w:rsidRPr="00DE1E5A">
        <w:rPr>
          <w:rFonts w:ascii="GHEA Grapalat" w:hAnsi="GHEA Grapalat" w:cs="Sylfaen"/>
          <w:sz w:val="20"/>
        </w:rPr>
        <w:t>է</w:t>
      </w:r>
      <w:r w:rsidRPr="00DE1E5A">
        <w:rPr>
          <w:rFonts w:ascii="GHEA Grapalat" w:hAnsi="GHEA Grapalat" w:cs="Sylfaen"/>
          <w:sz w:val="20"/>
          <w:lang w:val="es-ES"/>
        </w:rPr>
        <w:t xml:space="preserve"> </w:t>
      </w:r>
      <w:r w:rsidRPr="00DE1E5A">
        <w:rPr>
          <w:rFonts w:ascii="GHEA Grapalat" w:hAnsi="GHEA Grapalat" w:cs="Sylfaen"/>
          <w:sz w:val="20"/>
        </w:rPr>
        <w:t>իր</w:t>
      </w:r>
      <w:r w:rsidRPr="00DE1E5A">
        <w:rPr>
          <w:rFonts w:ascii="GHEA Grapalat" w:hAnsi="GHEA Grapalat" w:cs="Sylfaen"/>
          <w:sz w:val="20"/>
          <w:lang w:val="es-ES"/>
        </w:rPr>
        <w:t xml:space="preserve"> </w:t>
      </w:r>
      <w:r w:rsidRPr="00DE1E5A">
        <w:rPr>
          <w:rFonts w:ascii="GHEA Grapalat" w:hAnsi="GHEA Grapalat" w:cs="Sylfaen"/>
          <w:sz w:val="20"/>
        </w:rPr>
        <w:t>կողմից</w:t>
      </w:r>
      <w:r w:rsidRPr="00DE1E5A">
        <w:rPr>
          <w:rFonts w:ascii="GHEA Grapalat" w:hAnsi="GHEA Grapalat" w:cs="Sylfaen"/>
          <w:sz w:val="20"/>
          <w:lang w:val="es-ES"/>
        </w:rPr>
        <w:t xml:space="preserve"> </w:t>
      </w:r>
      <w:r w:rsidRPr="00DE1E5A">
        <w:rPr>
          <w:rFonts w:ascii="GHEA Grapalat" w:hAnsi="GHEA Grapalat" w:cs="Sylfaen"/>
          <w:sz w:val="20"/>
        </w:rPr>
        <w:t>հաստատված</w:t>
      </w:r>
      <w:r w:rsidRPr="00DE1E5A">
        <w:rPr>
          <w:rFonts w:ascii="GHEA Grapalat" w:hAnsi="GHEA Grapalat" w:cs="Sylfaen"/>
          <w:sz w:val="20"/>
          <w:lang w:val="es-ES"/>
        </w:rPr>
        <w:t>`</w:t>
      </w:r>
    </w:p>
    <w:p w:rsidR="00C339E7" w:rsidRPr="00DE1E5A" w:rsidRDefault="00C339E7" w:rsidP="00C339E7">
      <w:pPr>
        <w:spacing w:after="0" w:line="240" w:lineRule="auto"/>
        <w:ind w:firstLine="567"/>
        <w:jc w:val="both"/>
        <w:rPr>
          <w:rFonts w:ascii="GHEA Grapalat" w:hAnsi="GHEA Grapalat"/>
          <w:b/>
          <w:sz w:val="20"/>
          <w:szCs w:val="20"/>
          <w:lang w:val="es-ES"/>
        </w:rPr>
      </w:pPr>
      <w:r w:rsidRPr="00DE1E5A">
        <w:rPr>
          <w:rFonts w:ascii="GHEA Grapalat" w:hAnsi="GHEA Grapalat"/>
          <w:b/>
          <w:sz w:val="20"/>
          <w:szCs w:val="20"/>
          <w:lang w:val="es-ES"/>
        </w:rPr>
        <w:t>1) «Պիտանելիության չափորոշիչ».</w:t>
      </w:r>
    </w:p>
    <w:p w:rsidR="00C339E7" w:rsidRDefault="00C339E7" w:rsidP="00C339E7">
      <w:pPr>
        <w:spacing w:after="0" w:line="240" w:lineRule="auto"/>
        <w:ind w:firstLine="567"/>
        <w:jc w:val="both"/>
        <w:rPr>
          <w:rFonts w:ascii="GHEA Grapalat" w:hAnsi="GHEA Grapalat" w:cs="Sylfaen"/>
          <w:sz w:val="20"/>
          <w:lang w:val="es-ES"/>
        </w:rPr>
      </w:pPr>
      <w:r w:rsidRPr="00DE1E5A">
        <w:rPr>
          <w:rFonts w:ascii="GHEA Grapalat" w:hAnsi="GHEA Grapalat" w:cs="Sylfaen"/>
          <w:sz w:val="20"/>
          <w:lang w:val="es-ES"/>
        </w:rPr>
        <w:t xml:space="preserve">2.1 </w:t>
      </w:r>
      <w:r w:rsidRPr="00DE1E5A">
        <w:rPr>
          <w:rFonts w:ascii="GHEA Grapalat" w:hAnsi="GHEA Grapalat" w:cs="Sylfaen"/>
          <w:sz w:val="20"/>
          <w:lang w:val="ru-RU"/>
        </w:rPr>
        <w:t>ընթացակարգին</w:t>
      </w:r>
      <w:r w:rsidRPr="00DE1E5A">
        <w:rPr>
          <w:rFonts w:ascii="GHEA Grapalat" w:hAnsi="GHEA Grapalat" w:cs="Sylfaen"/>
          <w:sz w:val="20"/>
          <w:lang w:val="af-ZA"/>
        </w:rPr>
        <w:t xml:space="preserve"> </w:t>
      </w:r>
      <w:r w:rsidRPr="00DE1E5A">
        <w:rPr>
          <w:rFonts w:ascii="GHEA Grapalat" w:hAnsi="GHEA Grapalat" w:cs="Sylfaen"/>
          <w:sz w:val="20"/>
          <w:lang w:val="ru-RU"/>
        </w:rPr>
        <w:t>մասնակցելու</w:t>
      </w:r>
      <w:r w:rsidRPr="00DE1E5A">
        <w:rPr>
          <w:rFonts w:ascii="GHEA Grapalat" w:hAnsi="GHEA Grapalat" w:cs="Sylfaen"/>
          <w:sz w:val="20"/>
          <w:lang w:val="af-ZA"/>
        </w:rPr>
        <w:t xml:space="preserve"> </w:t>
      </w:r>
      <w:r w:rsidRPr="00DE1E5A">
        <w:rPr>
          <w:rFonts w:ascii="GHEA Grapalat" w:hAnsi="GHEA Grapalat" w:cs="Sylfaen"/>
          <w:sz w:val="20"/>
          <w:lang w:val="ru-RU"/>
        </w:rPr>
        <w:t>դիմում</w:t>
      </w:r>
      <w:r w:rsidRPr="00C479A8">
        <w:rPr>
          <w:rFonts w:ascii="GHEA Grapalat" w:hAnsi="GHEA Grapalat" w:cs="Sylfaen"/>
          <w:sz w:val="20"/>
          <w:lang w:val="es-ES"/>
        </w:rPr>
        <w:t>-</w:t>
      </w:r>
      <w:r>
        <w:rPr>
          <w:rFonts w:ascii="GHEA Grapalat" w:hAnsi="GHEA Grapalat" w:cs="Sylfaen"/>
          <w:sz w:val="20"/>
        </w:rPr>
        <w:t>հայտարարություն</w:t>
      </w:r>
      <w:r w:rsidRPr="00DE1E5A">
        <w:rPr>
          <w:rFonts w:ascii="GHEA Grapalat" w:hAnsi="GHEA Grapalat" w:cs="Sylfaen"/>
          <w:sz w:val="20"/>
          <w:lang w:val="af-ZA"/>
        </w:rPr>
        <w:t>` համաձայն հ</w:t>
      </w:r>
      <w:r w:rsidRPr="00DE1E5A">
        <w:rPr>
          <w:rFonts w:ascii="GHEA Grapalat" w:hAnsi="GHEA Grapalat" w:cs="Sylfaen"/>
          <w:sz w:val="20"/>
          <w:lang w:val="ru-RU"/>
        </w:rPr>
        <w:t>ավելված</w:t>
      </w:r>
      <w:r w:rsidRPr="00DE1E5A">
        <w:rPr>
          <w:rFonts w:ascii="GHEA Grapalat" w:hAnsi="GHEA Grapalat" w:cs="Sylfaen"/>
          <w:sz w:val="20"/>
          <w:lang w:val="af-ZA"/>
        </w:rPr>
        <w:t xml:space="preserve"> N 1-ի</w:t>
      </w:r>
      <w:r w:rsidRPr="00DE1E5A">
        <w:rPr>
          <w:rFonts w:ascii="GHEA Grapalat" w:hAnsi="GHEA Grapalat" w:cs="Sylfaen"/>
          <w:sz w:val="20"/>
          <w:lang w:val="es-ES"/>
        </w:rPr>
        <w:t>.</w:t>
      </w:r>
    </w:p>
    <w:p w:rsidR="00C339E7" w:rsidRPr="00DE1E5A" w:rsidRDefault="00C339E7" w:rsidP="00C339E7">
      <w:pPr>
        <w:pStyle w:val="norm"/>
        <w:spacing w:line="240" w:lineRule="auto"/>
        <w:ind w:firstLine="567"/>
        <w:rPr>
          <w:rFonts w:ascii="GHEA Grapalat" w:hAnsi="GHEA Grapalat" w:cs="Sylfaen"/>
          <w:sz w:val="20"/>
          <w:szCs w:val="24"/>
          <w:lang w:val="af-ZA" w:eastAsia="en-US"/>
        </w:rPr>
      </w:pPr>
      <w:r>
        <w:rPr>
          <w:rFonts w:ascii="GHEA Grapalat" w:hAnsi="GHEA Grapalat" w:cs="Sylfaen"/>
          <w:sz w:val="20"/>
          <w:lang w:val="es-ES"/>
        </w:rPr>
        <w:t xml:space="preserve">2.2 </w:t>
      </w:r>
      <w:r w:rsidRPr="00DE1E5A">
        <w:rPr>
          <w:rFonts w:ascii="GHEA Grapalat" w:hAnsi="GHEA Grapalat" w:cs="Sylfaen"/>
          <w:sz w:val="20"/>
          <w:szCs w:val="24"/>
          <w:lang w:eastAsia="en-US"/>
        </w:rPr>
        <w:t>գործակալության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պայմանագրի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պատճենը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դրա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կողմ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հանդիսացող</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անձի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տվյալները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եթե</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պայմանագիրն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իրականացվելու</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գործակալության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միջոցով</w:t>
      </w:r>
      <w:r w:rsidRPr="00DE1E5A">
        <w:rPr>
          <w:rFonts w:ascii="GHEA Grapalat" w:hAnsi="GHEA Grapalat" w:cs="Sylfaen"/>
          <w:sz w:val="20"/>
          <w:szCs w:val="24"/>
          <w:lang w:val="af-ZA" w:eastAsia="en-US"/>
        </w:rPr>
        <w:t>.</w:t>
      </w:r>
    </w:p>
    <w:p w:rsidR="00C339E7" w:rsidRDefault="00C339E7" w:rsidP="00C339E7">
      <w:pPr>
        <w:spacing w:after="0" w:line="240" w:lineRule="auto"/>
        <w:ind w:firstLine="567"/>
        <w:jc w:val="both"/>
        <w:rPr>
          <w:rFonts w:ascii="GHEA Grapalat" w:hAnsi="GHEA Grapalat" w:cs="Sylfaen"/>
          <w:sz w:val="20"/>
          <w:lang w:val="af-ZA"/>
        </w:rPr>
      </w:pPr>
      <w:r>
        <w:rPr>
          <w:rFonts w:ascii="GHEA Grapalat" w:hAnsi="GHEA Grapalat" w:cs="Sylfaen"/>
          <w:sz w:val="20"/>
          <w:lang w:val="es-ES"/>
        </w:rPr>
        <w:t xml:space="preserve">2.3 </w:t>
      </w:r>
      <w:r w:rsidRPr="00DE1E5A">
        <w:rPr>
          <w:rFonts w:ascii="GHEA Grapalat" w:hAnsi="GHEA Grapalat" w:cs="Sylfaen"/>
          <w:sz w:val="20"/>
        </w:rPr>
        <w:t>համատեղ</w:t>
      </w:r>
      <w:r w:rsidRPr="00DE1E5A">
        <w:rPr>
          <w:rFonts w:ascii="GHEA Grapalat" w:hAnsi="GHEA Grapalat" w:cs="Sylfaen"/>
          <w:sz w:val="20"/>
          <w:lang w:val="af-ZA"/>
        </w:rPr>
        <w:t xml:space="preserve"> </w:t>
      </w:r>
      <w:r w:rsidRPr="00DE1E5A">
        <w:rPr>
          <w:rFonts w:ascii="GHEA Grapalat" w:hAnsi="GHEA Grapalat" w:cs="Sylfaen"/>
          <w:sz w:val="20"/>
        </w:rPr>
        <w:t>գործունեության</w:t>
      </w:r>
      <w:r w:rsidRPr="00DE1E5A">
        <w:rPr>
          <w:rFonts w:ascii="GHEA Grapalat" w:hAnsi="GHEA Grapalat" w:cs="Sylfaen"/>
          <w:sz w:val="20"/>
          <w:lang w:val="af-ZA"/>
        </w:rPr>
        <w:t xml:space="preserve"> </w:t>
      </w:r>
      <w:r w:rsidRPr="00DE1E5A">
        <w:rPr>
          <w:rFonts w:ascii="GHEA Grapalat" w:hAnsi="GHEA Grapalat" w:cs="Sylfaen"/>
          <w:sz w:val="20"/>
        </w:rPr>
        <w:t>պայմանագիրը</w:t>
      </w:r>
      <w:r w:rsidRPr="00DE1E5A">
        <w:rPr>
          <w:rFonts w:ascii="GHEA Grapalat" w:hAnsi="GHEA Grapalat" w:cs="Sylfaen"/>
          <w:sz w:val="20"/>
          <w:lang w:val="af-ZA"/>
        </w:rPr>
        <w:t xml:space="preserve">, </w:t>
      </w:r>
      <w:r w:rsidRPr="00DE1E5A">
        <w:rPr>
          <w:rFonts w:ascii="GHEA Grapalat" w:hAnsi="GHEA Grapalat" w:cs="Sylfaen"/>
          <w:sz w:val="20"/>
        </w:rPr>
        <w:t>եթե</w:t>
      </w:r>
      <w:r w:rsidRPr="00DE1E5A">
        <w:rPr>
          <w:rFonts w:ascii="GHEA Grapalat" w:hAnsi="GHEA Grapalat" w:cs="Sylfaen"/>
          <w:sz w:val="20"/>
          <w:lang w:val="af-ZA"/>
        </w:rPr>
        <w:t xml:space="preserve"> </w:t>
      </w:r>
      <w:r w:rsidRPr="00DE1E5A">
        <w:rPr>
          <w:rFonts w:ascii="GHEA Grapalat" w:hAnsi="GHEA Grapalat" w:cs="Sylfaen"/>
          <w:sz w:val="20"/>
        </w:rPr>
        <w:t>մասնակիցները</w:t>
      </w:r>
      <w:r w:rsidRPr="00DE1E5A">
        <w:rPr>
          <w:rFonts w:ascii="GHEA Grapalat" w:hAnsi="GHEA Grapalat" w:cs="Sylfaen"/>
          <w:sz w:val="20"/>
          <w:lang w:val="af-ZA"/>
        </w:rPr>
        <w:t xml:space="preserve"> </w:t>
      </w:r>
      <w:r w:rsidRPr="00DE1E5A">
        <w:rPr>
          <w:rFonts w:ascii="GHEA Grapalat" w:hAnsi="GHEA Grapalat" w:cs="Sylfaen"/>
          <w:sz w:val="20"/>
        </w:rPr>
        <w:t>գնման</w:t>
      </w:r>
      <w:r w:rsidRPr="00DE1E5A">
        <w:rPr>
          <w:rFonts w:ascii="GHEA Grapalat" w:hAnsi="GHEA Grapalat" w:cs="Sylfaen"/>
          <w:sz w:val="20"/>
          <w:lang w:val="af-ZA"/>
        </w:rPr>
        <w:t xml:space="preserve"> </w:t>
      </w:r>
      <w:r w:rsidRPr="00DE1E5A">
        <w:rPr>
          <w:rFonts w:ascii="GHEA Grapalat" w:hAnsi="GHEA Grapalat" w:cs="Sylfaen"/>
          <w:sz w:val="20"/>
        </w:rPr>
        <w:t>ընթացակարգին</w:t>
      </w:r>
      <w:r w:rsidRPr="00DE1E5A">
        <w:rPr>
          <w:rFonts w:ascii="GHEA Grapalat" w:hAnsi="GHEA Grapalat" w:cs="Sylfaen"/>
          <w:sz w:val="20"/>
          <w:lang w:val="af-ZA"/>
        </w:rPr>
        <w:t xml:space="preserve"> </w:t>
      </w:r>
      <w:r w:rsidRPr="00DE1E5A">
        <w:rPr>
          <w:rFonts w:ascii="GHEA Grapalat" w:hAnsi="GHEA Grapalat" w:cs="Sylfaen"/>
          <w:sz w:val="20"/>
        </w:rPr>
        <w:t>մասնակցում</w:t>
      </w:r>
      <w:r w:rsidRPr="00DE1E5A">
        <w:rPr>
          <w:rFonts w:ascii="GHEA Grapalat" w:hAnsi="GHEA Grapalat" w:cs="Sylfaen"/>
          <w:sz w:val="20"/>
          <w:lang w:val="af-ZA"/>
        </w:rPr>
        <w:t xml:space="preserve"> </w:t>
      </w:r>
      <w:r w:rsidRPr="00DE1E5A">
        <w:rPr>
          <w:rFonts w:ascii="GHEA Grapalat" w:hAnsi="GHEA Grapalat" w:cs="Sylfaen"/>
          <w:sz w:val="20"/>
        </w:rPr>
        <w:t>են</w:t>
      </w:r>
      <w:r w:rsidRPr="00DE1E5A">
        <w:rPr>
          <w:rFonts w:ascii="GHEA Grapalat" w:hAnsi="GHEA Grapalat" w:cs="Sylfaen"/>
          <w:sz w:val="20"/>
          <w:lang w:val="af-ZA"/>
        </w:rPr>
        <w:t xml:space="preserve"> </w:t>
      </w:r>
      <w:r w:rsidRPr="00DE1E5A">
        <w:rPr>
          <w:rFonts w:ascii="GHEA Grapalat" w:hAnsi="GHEA Grapalat" w:cs="Sylfaen"/>
          <w:sz w:val="20"/>
        </w:rPr>
        <w:t>համատեղ</w:t>
      </w:r>
      <w:r w:rsidRPr="00DE1E5A">
        <w:rPr>
          <w:rFonts w:ascii="GHEA Grapalat" w:hAnsi="GHEA Grapalat" w:cs="Sylfaen"/>
          <w:sz w:val="20"/>
          <w:lang w:val="af-ZA"/>
        </w:rPr>
        <w:t xml:space="preserve"> </w:t>
      </w:r>
      <w:r w:rsidRPr="00DE1E5A">
        <w:rPr>
          <w:rFonts w:ascii="GHEA Grapalat" w:hAnsi="GHEA Grapalat" w:cs="Sylfaen"/>
          <w:sz w:val="20"/>
        </w:rPr>
        <w:t>գործունեության</w:t>
      </w:r>
      <w:r w:rsidRPr="00DE1E5A">
        <w:rPr>
          <w:rFonts w:ascii="GHEA Grapalat" w:hAnsi="GHEA Grapalat" w:cs="Sylfaen"/>
          <w:sz w:val="20"/>
          <w:lang w:val="af-ZA"/>
        </w:rPr>
        <w:t xml:space="preserve"> </w:t>
      </w:r>
      <w:r w:rsidRPr="00DE1E5A">
        <w:rPr>
          <w:rFonts w:ascii="GHEA Grapalat" w:hAnsi="GHEA Grapalat" w:cs="Sylfaen"/>
          <w:sz w:val="20"/>
        </w:rPr>
        <w:t>կարգով</w:t>
      </w:r>
      <w:r w:rsidRPr="00DE1E5A">
        <w:rPr>
          <w:rFonts w:ascii="GHEA Grapalat" w:hAnsi="GHEA Grapalat" w:cs="Sylfaen"/>
          <w:sz w:val="20"/>
          <w:lang w:val="af-ZA"/>
        </w:rPr>
        <w:t xml:space="preserve"> (</w:t>
      </w:r>
      <w:r w:rsidRPr="00DE1E5A">
        <w:rPr>
          <w:rFonts w:ascii="GHEA Grapalat" w:hAnsi="GHEA Grapalat" w:cs="Sylfaen"/>
          <w:sz w:val="20"/>
        </w:rPr>
        <w:t>կոնսորցիումով</w:t>
      </w:r>
      <w:r w:rsidRPr="00DE1E5A">
        <w:rPr>
          <w:rFonts w:ascii="GHEA Grapalat" w:hAnsi="GHEA Grapalat" w:cs="Sylfaen"/>
          <w:sz w:val="20"/>
          <w:lang w:val="af-ZA"/>
        </w:rPr>
        <w:t>)</w:t>
      </w:r>
      <w:r w:rsidRPr="00C479A8">
        <w:rPr>
          <w:rStyle w:val="FootnoteReference"/>
          <w:rFonts w:ascii="GHEA Grapalat" w:hAnsi="GHEA Grapalat" w:cs="Sylfaen"/>
          <w:lang w:val="af-ZA"/>
        </w:rPr>
        <w:t xml:space="preserve"> 13</w:t>
      </w:r>
      <w:r w:rsidRPr="00DE1E5A">
        <w:rPr>
          <w:rFonts w:ascii="GHEA Grapalat" w:hAnsi="GHEA Grapalat" w:cs="Sylfaen"/>
          <w:sz w:val="20"/>
          <w:lang w:val="af-ZA"/>
        </w:rPr>
        <w:t>.</w:t>
      </w:r>
    </w:p>
    <w:p w:rsidR="00C339E7" w:rsidRPr="00DE1E5A" w:rsidRDefault="00C339E7" w:rsidP="00C339E7">
      <w:pPr>
        <w:spacing w:after="0" w:line="240" w:lineRule="auto"/>
        <w:jc w:val="both"/>
        <w:rPr>
          <w:rFonts w:ascii="GHEA Grapalat" w:hAnsi="GHEA Grapalat" w:cs="Sylfaen"/>
          <w:sz w:val="20"/>
          <w:lang w:val="af-ZA"/>
        </w:rPr>
      </w:pPr>
      <w:r w:rsidRPr="00917496">
        <w:rPr>
          <w:rStyle w:val="FootnoteReference"/>
          <w:rFonts w:ascii="GHEA Grapalat" w:hAnsi="GHEA Grapalat" w:cs="Sylfaen"/>
          <w:color w:val="FFFFFF"/>
          <w:sz w:val="20"/>
          <w:lang w:val="af-ZA"/>
        </w:rPr>
        <w:footnoteReference w:id="8"/>
      </w:r>
      <w:r w:rsidRPr="00917496">
        <w:rPr>
          <w:rStyle w:val="FootnoteReference"/>
          <w:rFonts w:ascii="GHEA Grapalat" w:hAnsi="GHEA Grapalat" w:cs="Sylfaen"/>
          <w:color w:val="FFFFFF"/>
          <w:sz w:val="20"/>
          <w:lang w:val="af-ZA"/>
        </w:rPr>
        <w:footnoteReference w:id="9"/>
      </w:r>
    </w:p>
    <w:p w:rsidR="00C339E7" w:rsidRPr="00DE1E5A" w:rsidRDefault="00C339E7" w:rsidP="00C339E7">
      <w:pPr>
        <w:tabs>
          <w:tab w:val="left" w:pos="1248"/>
        </w:tabs>
        <w:spacing w:after="0" w:line="240" w:lineRule="auto"/>
        <w:ind w:firstLine="540"/>
        <w:jc w:val="both"/>
        <w:rPr>
          <w:rFonts w:ascii="GHEA Grapalat" w:hAnsi="GHEA Grapalat"/>
          <w:sz w:val="20"/>
          <w:szCs w:val="20"/>
          <w:lang w:val="es-ES"/>
        </w:rPr>
      </w:pPr>
      <w:r>
        <w:rPr>
          <w:rFonts w:ascii="GHEA Grapalat" w:hAnsi="GHEA Grapalat"/>
          <w:b/>
          <w:sz w:val="20"/>
          <w:szCs w:val="20"/>
          <w:lang w:val="es-ES"/>
        </w:rPr>
        <w:t>2</w:t>
      </w:r>
      <w:r w:rsidRPr="00DE1E5A">
        <w:rPr>
          <w:rFonts w:ascii="GHEA Grapalat" w:hAnsi="GHEA Grapalat"/>
          <w:b/>
          <w:sz w:val="20"/>
          <w:szCs w:val="20"/>
          <w:lang w:val="es-ES"/>
        </w:rPr>
        <w:t>) «Ֆինանսական չափորոշիչ»</w:t>
      </w:r>
      <w:r w:rsidRPr="00DE1E5A">
        <w:rPr>
          <w:rFonts w:ascii="GHEA Grapalat" w:hAnsi="GHEA Grapalat" w:cs="Sylfaen"/>
          <w:sz w:val="20"/>
          <w:lang w:val="es-ES"/>
        </w:rPr>
        <w:t>.</w:t>
      </w:r>
    </w:p>
    <w:p w:rsidR="00C339E7" w:rsidRPr="00DE1E5A" w:rsidRDefault="00C339E7" w:rsidP="00C339E7">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af-ZA"/>
        </w:rPr>
        <w:t>2.</w:t>
      </w:r>
      <w:r>
        <w:rPr>
          <w:rFonts w:ascii="GHEA Grapalat" w:hAnsi="GHEA Grapalat" w:cs="Sylfaen"/>
          <w:sz w:val="20"/>
          <w:lang w:val="af-ZA"/>
        </w:rPr>
        <w:t>5</w:t>
      </w:r>
      <w:r w:rsidRPr="00DE1E5A">
        <w:rPr>
          <w:rFonts w:ascii="GHEA Grapalat" w:hAnsi="GHEA Grapalat" w:cs="Sylfaen"/>
          <w:sz w:val="20"/>
          <w:lang w:val="af-ZA"/>
        </w:rPr>
        <w:t xml:space="preserve"> </w:t>
      </w:r>
      <w:r w:rsidRPr="00DE1E5A">
        <w:rPr>
          <w:rFonts w:ascii="GHEA Grapalat" w:hAnsi="GHEA Grapalat" w:cs="Sylfaen"/>
          <w:sz w:val="20"/>
          <w:lang w:val="hy-AM"/>
        </w:rPr>
        <w:t>գնային</w:t>
      </w:r>
      <w:r w:rsidRPr="00DE1E5A">
        <w:rPr>
          <w:rFonts w:ascii="GHEA Grapalat" w:hAnsi="GHEA Grapalat" w:cs="Sylfaen"/>
          <w:sz w:val="20"/>
          <w:lang w:val="af-ZA"/>
        </w:rPr>
        <w:t xml:space="preserve"> </w:t>
      </w:r>
      <w:r w:rsidRPr="00DE1E5A">
        <w:rPr>
          <w:rFonts w:ascii="GHEA Grapalat" w:hAnsi="GHEA Grapalat" w:cs="Sylfaen"/>
          <w:sz w:val="20"/>
          <w:lang w:val="hy-AM"/>
        </w:rPr>
        <w:t>առաջարկ</w:t>
      </w:r>
      <w:r w:rsidRPr="00DE1E5A">
        <w:rPr>
          <w:rFonts w:ascii="GHEA Grapalat" w:hAnsi="GHEA Grapalat" w:cs="Sylfaen"/>
          <w:sz w:val="20"/>
          <w:lang w:val="af-ZA"/>
        </w:rPr>
        <w:t xml:space="preserve">` </w:t>
      </w:r>
      <w:r w:rsidRPr="00DE1E5A">
        <w:rPr>
          <w:rFonts w:ascii="GHEA Grapalat" w:hAnsi="GHEA Grapalat" w:cs="Sylfaen"/>
          <w:sz w:val="20"/>
        </w:rPr>
        <w:t>համաձայն</w:t>
      </w:r>
      <w:r w:rsidRPr="00DE1E5A">
        <w:rPr>
          <w:rFonts w:ascii="GHEA Grapalat" w:hAnsi="GHEA Grapalat" w:cs="Sylfaen"/>
          <w:sz w:val="20"/>
          <w:lang w:val="af-ZA"/>
        </w:rPr>
        <w:t xml:space="preserve"> </w:t>
      </w:r>
      <w:r w:rsidRPr="00C30708">
        <w:rPr>
          <w:rFonts w:ascii="GHEA Grapalat" w:hAnsi="GHEA Grapalat" w:cs="Sylfaen"/>
          <w:sz w:val="20"/>
        </w:rPr>
        <w:t>հավելված</w:t>
      </w:r>
      <w:r w:rsidRPr="00C30708">
        <w:rPr>
          <w:rFonts w:ascii="GHEA Grapalat" w:hAnsi="GHEA Grapalat" w:cs="Sylfaen"/>
          <w:sz w:val="20"/>
          <w:lang w:val="af-ZA"/>
        </w:rPr>
        <w:t xml:space="preserve"> N </w:t>
      </w:r>
      <w:r w:rsidRPr="00D1325A">
        <w:rPr>
          <w:rFonts w:ascii="GHEA Grapalat" w:hAnsi="GHEA Grapalat" w:cs="Sylfaen"/>
          <w:sz w:val="20"/>
          <w:lang w:val="af-ZA"/>
        </w:rPr>
        <w:t>2</w:t>
      </w:r>
      <w:r w:rsidRPr="00C30708">
        <w:rPr>
          <w:rFonts w:ascii="GHEA Grapalat" w:hAnsi="GHEA Grapalat" w:cs="Sylfaen"/>
          <w:sz w:val="20"/>
          <w:lang w:val="af-ZA"/>
        </w:rPr>
        <w:t>-</w:t>
      </w:r>
      <w:r w:rsidRPr="00C30708">
        <w:rPr>
          <w:rFonts w:ascii="GHEA Grapalat" w:hAnsi="GHEA Grapalat" w:cs="Sylfaen"/>
          <w:sz w:val="20"/>
        </w:rPr>
        <w:t>ի</w:t>
      </w:r>
      <w:r w:rsidRPr="00C30708">
        <w:rPr>
          <w:rFonts w:ascii="GHEA Grapalat" w:hAnsi="GHEA Grapalat" w:cs="Sylfaen"/>
          <w:sz w:val="20"/>
          <w:lang w:val="af-ZA"/>
        </w:rPr>
        <w:t>:</w:t>
      </w:r>
      <w:r w:rsidRPr="00DE1E5A">
        <w:rPr>
          <w:rFonts w:ascii="GHEA Grapalat" w:hAnsi="GHEA Grapalat" w:cs="Sylfaen"/>
          <w:sz w:val="20"/>
          <w:lang w:val="af-ZA"/>
        </w:rPr>
        <w:t xml:space="preserve"> Գնային առաջարկը </w:t>
      </w:r>
      <w:r w:rsidRPr="00DE1E5A">
        <w:rPr>
          <w:rFonts w:ascii="GHEA Grapalat" w:hAnsi="GHEA Grapalat" w:cs="Sylfaen"/>
          <w:sz w:val="20"/>
          <w:lang w:val="hy-AM"/>
        </w:rPr>
        <w:t>ներկայացվում</w:t>
      </w:r>
      <w:r w:rsidRPr="00DE1E5A">
        <w:rPr>
          <w:rFonts w:ascii="GHEA Grapalat" w:hAnsi="GHEA Grapalat" w:cs="Sylfaen"/>
          <w:sz w:val="20"/>
          <w:lang w:val="af-ZA"/>
        </w:rPr>
        <w:t xml:space="preserve"> </w:t>
      </w:r>
      <w:r w:rsidRPr="00DE1E5A">
        <w:rPr>
          <w:rFonts w:ascii="GHEA Grapalat" w:hAnsi="GHEA Grapalat" w:cs="Sylfaen"/>
          <w:sz w:val="20"/>
          <w:lang w:val="hy-AM"/>
        </w:rPr>
        <w:t>է</w:t>
      </w:r>
      <w:r w:rsidRPr="00DE1E5A">
        <w:rPr>
          <w:rFonts w:ascii="GHEA Grapalat" w:hAnsi="GHEA Grapalat" w:cs="Sylfaen"/>
          <w:sz w:val="20"/>
          <w:lang w:val="af-ZA"/>
        </w:rPr>
        <w:t xml:space="preserve"> </w:t>
      </w:r>
      <w:r w:rsidRPr="00DE1E5A">
        <w:rPr>
          <w:rFonts w:ascii="GHEA Grapalat" w:hAnsi="GHEA Grapalat" w:cs="Sylfaen"/>
          <w:sz w:val="20"/>
          <w:szCs w:val="20"/>
        </w:rPr>
        <w:t>արժեք</w:t>
      </w:r>
      <w:r w:rsidRPr="00DE1E5A">
        <w:rPr>
          <w:rFonts w:ascii="GHEA Grapalat" w:hAnsi="GHEA Grapalat" w:cs="Sylfaen"/>
          <w:sz w:val="20"/>
          <w:szCs w:val="20"/>
          <w:lang w:val="af-ZA"/>
        </w:rPr>
        <w:t xml:space="preserve"> (</w:t>
      </w:r>
      <w:r w:rsidRPr="00DE1E5A">
        <w:rPr>
          <w:rFonts w:ascii="GHEA Grapalat" w:hAnsi="GHEA Grapalat" w:cs="Sylfaen"/>
          <w:sz w:val="20"/>
          <w:szCs w:val="20"/>
        </w:rPr>
        <w:t>ինքնարժեքի</w:t>
      </w:r>
      <w:r w:rsidRPr="00DE1E5A">
        <w:rPr>
          <w:rFonts w:ascii="GHEA Grapalat" w:hAnsi="GHEA Grapalat" w:cs="Sylfaen"/>
          <w:sz w:val="20"/>
          <w:szCs w:val="20"/>
          <w:lang w:val="af-ZA"/>
        </w:rPr>
        <w:t xml:space="preserve"> </w:t>
      </w:r>
      <w:r w:rsidRPr="00DE1E5A">
        <w:rPr>
          <w:rFonts w:ascii="GHEA Grapalat" w:hAnsi="GHEA Grapalat" w:cs="Sylfaen"/>
          <w:sz w:val="20"/>
          <w:szCs w:val="20"/>
        </w:rPr>
        <w:t>և</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կանխատեսվող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շահույթի</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հանրագումարը</w:t>
      </w:r>
      <w:r w:rsidRPr="00DE1E5A">
        <w:rPr>
          <w:rFonts w:ascii="GHEA Grapalat" w:hAnsi="GHEA Grapalat" w:cs="Sylfaen"/>
          <w:sz w:val="20"/>
          <w:szCs w:val="20"/>
          <w:lang w:val="af-ZA"/>
        </w:rPr>
        <w:t>)</w:t>
      </w:r>
      <w:r w:rsidRPr="00DE1E5A">
        <w:rPr>
          <w:rFonts w:ascii="GHEA Grapalat" w:hAnsi="GHEA Grapalat" w:cs="Sylfaen"/>
          <w:lang w:val="af-ZA"/>
        </w:rPr>
        <w:t xml:space="preserve"> </w:t>
      </w:r>
      <w:r w:rsidRPr="00DE1E5A">
        <w:rPr>
          <w:rFonts w:ascii="GHEA Grapalat" w:hAnsi="GHEA Grapalat" w:cs="Sylfaen"/>
          <w:sz w:val="20"/>
          <w:lang w:val="hy-AM"/>
        </w:rPr>
        <w:t>և</w:t>
      </w:r>
      <w:r w:rsidRPr="00DE1E5A">
        <w:rPr>
          <w:rFonts w:ascii="GHEA Grapalat" w:hAnsi="GHEA Grapalat" w:cs="Sylfaen"/>
          <w:sz w:val="20"/>
          <w:lang w:val="af-ZA"/>
        </w:rPr>
        <w:t xml:space="preserve"> </w:t>
      </w:r>
      <w:r w:rsidRPr="00DE1E5A">
        <w:rPr>
          <w:rFonts w:ascii="GHEA Grapalat" w:hAnsi="GHEA Grapalat" w:cs="Sylfaen"/>
          <w:sz w:val="20"/>
          <w:lang w:val="hy-AM"/>
        </w:rPr>
        <w:t>ավելացված</w:t>
      </w:r>
      <w:r w:rsidRPr="00DE1E5A">
        <w:rPr>
          <w:rFonts w:ascii="GHEA Grapalat" w:hAnsi="GHEA Grapalat" w:cs="Sylfaen"/>
          <w:sz w:val="20"/>
          <w:lang w:val="af-ZA"/>
        </w:rPr>
        <w:t xml:space="preserve"> </w:t>
      </w:r>
      <w:r w:rsidRPr="00DE1E5A">
        <w:rPr>
          <w:rFonts w:ascii="GHEA Grapalat" w:hAnsi="GHEA Grapalat" w:cs="Sylfaen"/>
          <w:sz w:val="20"/>
          <w:lang w:val="hy-AM"/>
        </w:rPr>
        <w:t>արժեքի</w:t>
      </w:r>
      <w:r w:rsidRPr="00DE1E5A">
        <w:rPr>
          <w:rFonts w:ascii="GHEA Grapalat" w:hAnsi="GHEA Grapalat" w:cs="Sylfaen"/>
          <w:sz w:val="20"/>
          <w:lang w:val="af-ZA"/>
        </w:rPr>
        <w:t xml:space="preserve"> </w:t>
      </w:r>
      <w:r w:rsidRPr="00DE1E5A">
        <w:rPr>
          <w:rFonts w:ascii="GHEA Grapalat" w:hAnsi="GHEA Grapalat" w:cs="Sylfaen"/>
          <w:sz w:val="20"/>
          <w:lang w:val="hy-AM"/>
        </w:rPr>
        <w:t>հարկ</w:t>
      </w:r>
      <w:r w:rsidRPr="00DE1E5A" w:rsidDel="001A1F55">
        <w:rPr>
          <w:rFonts w:ascii="GHEA Grapalat" w:hAnsi="GHEA Grapalat" w:cs="Sylfaen"/>
          <w:sz w:val="20"/>
          <w:lang w:val="af-ZA"/>
        </w:rPr>
        <w:t xml:space="preserve"> </w:t>
      </w:r>
      <w:r w:rsidRPr="00DE1E5A">
        <w:rPr>
          <w:rFonts w:ascii="GHEA Grapalat" w:hAnsi="GHEA Grapalat" w:cs="Sylfaen"/>
          <w:sz w:val="20"/>
          <w:lang w:val="hy-AM"/>
        </w:rPr>
        <w:t>ընդհանրական</w:t>
      </w:r>
      <w:r w:rsidRPr="00DE1E5A">
        <w:rPr>
          <w:rFonts w:ascii="GHEA Grapalat" w:hAnsi="GHEA Grapalat" w:cs="Sylfaen"/>
          <w:sz w:val="20"/>
          <w:lang w:val="af-ZA"/>
        </w:rPr>
        <w:t xml:space="preserve"> </w:t>
      </w:r>
      <w:r w:rsidRPr="00DE1E5A">
        <w:rPr>
          <w:rFonts w:ascii="GHEA Grapalat" w:hAnsi="GHEA Grapalat" w:cs="Sylfaen"/>
          <w:sz w:val="20"/>
          <w:lang w:val="hy-AM"/>
        </w:rPr>
        <w:t>բաղադրիչներից</w:t>
      </w:r>
      <w:r w:rsidRPr="00DE1E5A">
        <w:rPr>
          <w:rFonts w:ascii="GHEA Grapalat" w:hAnsi="GHEA Grapalat" w:cs="Sylfaen"/>
          <w:sz w:val="20"/>
          <w:lang w:val="af-ZA"/>
        </w:rPr>
        <w:t xml:space="preserve"> </w:t>
      </w:r>
      <w:r w:rsidRPr="00DE1E5A">
        <w:rPr>
          <w:rFonts w:ascii="GHEA Grapalat" w:hAnsi="GHEA Grapalat" w:cs="Sylfaen"/>
          <w:sz w:val="20"/>
          <w:lang w:val="hy-AM"/>
        </w:rPr>
        <w:t>բաղկացած</w:t>
      </w:r>
      <w:r w:rsidRPr="00DE1E5A">
        <w:rPr>
          <w:rFonts w:ascii="GHEA Grapalat" w:hAnsi="GHEA Grapalat" w:cs="Sylfaen"/>
          <w:sz w:val="20"/>
          <w:lang w:val="af-ZA"/>
        </w:rPr>
        <w:t xml:space="preserve"> </w:t>
      </w:r>
      <w:r w:rsidRPr="00DE1E5A">
        <w:rPr>
          <w:rFonts w:ascii="GHEA Grapalat" w:hAnsi="GHEA Grapalat" w:cs="Sylfaen"/>
          <w:sz w:val="20"/>
          <w:lang w:val="hy-AM"/>
        </w:rPr>
        <w:t>հաշվարկի</w:t>
      </w:r>
      <w:r w:rsidRPr="00DE1E5A">
        <w:rPr>
          <w:rFonts w:ascii="GHEA Grapalat" w:hAnsi="GHEA Grapalat" w:cs="Sylfaen"/>
          <w:sz w:val="20"/>
          <w:lang w:val="af-ZA"/>
        </w:rPr>
        <w:t xml:space="preserve"> </w:t>
      </w:r>
      <w:r w:rsidRPr="00DE1E5A">
        <w:rPr>
          <w:rFonts w:ascii="GHEA Grapalat" w:hAnsi="GHEA Grapalat" w:cs="Sylfaen"/>
          <w:sz w:val="20"/>
          <w:lang w:val="hy-AM"/>
        </w:rPr>
        <w:t>ձևով։</w:t>
      </w:r>
      <w:r w:rsidRPr="00DE1E5A">
        <w:rPr>
          <w:rFonts w:ascii="GHEA Grapalat" w:hAnsi="GHEA Grapalat" w:cs="Sylfaen"/>
          <w:sz w:val="20"/>
          <w:lang w:val="af-ZA"/>
        </w:rPr>
        <w:t xml:space="preserve"> </w:t>
      </w:r>
      <w:r w:rsidRPr="00DE1E5A">
        <w:rPr>
          <w:rFonts w:ascii="GHEA Grapalat" w:hAnsi="GHEA Grapalat" w:cs="Sylfaen"/>
          <w:sz w:val="20"/>
        </w:rPr>
        <w:t>Ա</w:t>
      </w:r>
      <w:r w:rsidRPr="00DE1E5A">
        <w:rPr>
          <w:rFonts w:ascii="GHEA Grapalat" w:hAnsi="GHEA Grapalat" w:cs="Sylfaen"/>
          <w:sz w:val="20"/>
          <w:lang w:val="ru-RU"/>
        </w:rPr>
        <w:t>րժեքի</w:t>
      </w:r>
      <w:r w:rsidRPr="00DE1E5A">
        <w:rPr>
          <w:rFonts w:ascii="GHEA Grapalat" w:hAnsi="GHEA Grapalat" w:cs="Sylfaen"/>
          <w:sz w:val="20"/>
          <w:lang w:val="af-ZA"/>
        </w:rPr>
        <w:t xml:space="preserve"> </w:t>
      </w:r>
      <w:r w:rsidRPr="00DE1E5A">
        <w:rPr>
          <w:rFonts w:ascii="GHEA Grapalat" w:hAnsi="GHEA Grapalat" w:cs="Sylfaen"/>
          <w:sz w:val="20"/>
          <w:lang w:val="ru-RU"/>
        </w:rPr>
        <w:t>բաղադրիչների</w:t>
      </w:r>
      <w:r w:rsidRPr="00DE1E5A">
        <w:rPr>
          <w:rFonts w:ascii="GHEA Grapalat" w:hAnsi="GHEA Grapalat" w:cs="Sylfaen"/>
          <w:sz w:val="20"/>
          <w:lang w:val="af-ZA"/>
        </w:rPr>
        <w:t xml:space="preserve"> </w:t>
      </w:r>
      <w:r w:rsidRPr="00DE1E5A">
        <w:rPr>
          <w:rFonts w:ascii="GHEA Grapalat" w:hAnsi="GHEA Grapalat" w:cs="Sylfaen"/>
          <w:sz w:val="20"/>
          <w:lang w:val="ru-RU"/>
        </w:rPr>
        <w:t>հաշվարկ</w:t>
      </w:r>
      <w:r w:rsidRPr="00DE1E5A">
        <w:rPr>
          <w:rFonts w:ascii="GHEA Grapalat" w:hAnsi="GHEA Grapalat" w:cs="Sylfaen"/>
          <w:sz w:val="20"/>
          <w:lang w:val="af-ZA"/>
        </w:rPr>
        <w:t xml:space="preserve">` </w:t>
      </w:r>
      <w:r w:rsidRPr="00DE1E5A">
        <w:rPr>
          <w:rFonts w:ascii="GHEA Grapalat" w:hAnsi="GHEA Grapalat" w:cs="Sylfaen"/>
          <w:sz w:val="20"/>
          <w:lang w:val="ru-RU"/>
        </w:rPr>
        <w:t>բացվածք</w:t>
      </w:r>
      <w:r w:rsidRPr="00DE1E5A">
        <w:rPr>
          <w:rFonts w:ascii="GHEA Grapalat" w:hAnsi="GHEA Grapalat" w:cs="Sylfaen"/>
          <w:sz w:val="20"/>
          <w:lang w:val="af-ZA"/>
        </w:rPr>
        <w:t xml:space="preserve"> </w:t>
      </w:r>
      <w:r w:rsidRPr="00DE1E5A">
        <w:rPr>
          <w:rFonts w:ascii="GHEA Grapalat" w:hAnsi="GHEA Grapalat" w:cs="Sylfaen"/>
          <w:sz w:val="20"/>
          <w:lang w:val="ru-RU"/>
        </w:rPr>
        <w:t>կամ</w:t>
      </w:r>
      <w:r w:rsidRPr="00DE1E5A">
        <w:rPr>
          <w:rFonts w:ascii="GHEA Grapalat" w:hAnsi="GHEA Grapalat" w:cs="Sylfaen"/>
          <w:sz w:val="20"/>
          <w:lang w:val="af-ZA"/>
        </w:rPr>
        <w:t xml:space="preserve"> </w:t>
      </w:r>
      <w:r w:rsidRPr="00DE1E5A">
        <w:rPr>
          <w:rFonts w:ascii="GHEA Grapalat" w:hAnsi="GHEA Grapalat" w:cs="Sylfaen"/>
          <w:sz w:val="20"/>
          <w:lang w:val="ru-RU"/>
        </w:rPr>
        <w:t>այլ</w:t>
      </w:r>
      <w:r w:rsidRPr="00DE1E5A">
        <w:rPr>
          <w:rFonts w:ascii="GHEA Grapalat" w:hAnsi="GHEA Grapalat" w:cs="Sylfaen"/>
          <w:sz w:val="20"/>
          <w:lang w:val="af-ZA"/>
        </w:rPr>
        <w:t xml:space="preserve"> </w:t>
      </w:r>
      <w:r w:rsidRPr="00DE1E5A">
        <w:rPr>
          <w:rFonts w:ascii="GHEA Grapalat" w:hAnsi="GHEA Grapalat" w:cs="Sylfaen"/>
          <w:sz w:val="20"/>
          <w:lang w:val="ru-RU"/>
        </w:rPr>
        <w:t>մանրամասներ</w:t>
      </w:r>
      <w:r w:rsidRPr="00DE1E5A">
        <w:rPr>
          <w:rFonts w:ascii="GHEA Grapalat" w:hAnsi="GHEA Grapalat" w:cs="Sylfaen"/>
          <w:sz w:val="20"/>
          <w:lang w:val="af-ZA"/>
        </w:rPr>
        <w:t xml:space="preserve"> </w:t>
      </w:r>
      <w:r w:rsidRPr="00DE1E5A">
        <w:rPr>
          <w:rFonts w:ascii="GHEA Grapalat" w:hAnsi="GHEA Grapalat" w:cs="Sylfaen"/>
          <w:sz w:val="20"/>
          <w:lang w:val="ru-RU"/>
        </w:rPr>
        <w:t>չեն</w:t>
      </w:r>
      <w:r w:rsidRPr="00DE1E5A">
        <w:rPr>
          <w:rFonts w:ascii="GHEA Grapalat" w:hAnsi="GHEA Grapalat" w:cs="Sylfaen"/>
          <w:sz w:val="20"/>
          <w:lang w:val="af-ZA"/>
        </w:rPr>
        <w:t xml:space="preserve"> </w:t>
      </w:r>
      <w:r w:rsidRPr="00DE1E5A">
        <w:rPr>
          <w:rFonts w:ascii="GHEA Grapalat" w:hAnsi="GHEA Grapalat" w:cs="Sylfaen"/>
          <w:sz w:val="20"/>
          <w:lang w:val="ru-RU"/>
        </w:rPr>
        <w:t>պահանջվում</w:t>
      </w:r>
      <w:r w:rsidRPr="00DE1E5A">
        <w:rPr>
          <w:rFonts w:ascii="GHEA Grapalat" w:hAnsi="GHEA Grapalat" w:cs="Sylfaen"/>
          <w:sz w:val="20"/>
          <w:lang w:val="af-ZA"/>
        </w:rPr>
        <w:t xml:space="preserve"> </w:t>
      </w:r>
      <w:r w:rsidRPr="00DE1E5A">
        <w:rPr>
          <w:rFonts w:ascii="GHEA Grapalat" w:hAnsi="GHEA Grapalat" w:cs="Sylfaen"/>
          <w:sz w:val="20"/>
          <w:lang w:val="ru-RU"/>
        </w:rPr>
        <w:t>և</w:t>
      </w:r>
      <w:r w:rsidRPr="00DE1E5A">
        <w:rPr>
          <w:rFonts w:ascii="GHEA Grapalat" w:hAnsi="GHEA Grapalat" w:cs="Sylfaen"/>
          <w:sz w:val="20"/>
          <w:lang w:val="af-ZA"/>
        </w:rPr>
        <w:t xml:space="preserve"> </w:t>
      </w:r>
      <w:r w:rsidRPr="00DE1E5A">
        <w:rPr>
          <w:rFonts w:ascii="GHEA Grapalat" w:hAnsi="GHEA Grapalat" w:cs="Sylfaen"/>
          <w:sz w:val="20"/>
          <w:lang w:val="ru-RU"/>
        </w:rPr>
        <w:t>ներկայացվում</w:t>
      </w:r>
      <w:r w:rsidRPr="00DE1E5A">
        <w:rPr>
          <w:rFonts w:ascii="GHEA Grapalat" w:hAnsi="GHEA Grapalat" w:cs="Sylfaen"/>
          <w:sz w:val="20"/>
          <w:lang w:val="af-ZA"/>
        </w:rPr>
        <w:t xml:space="preserve">: </w:t>
      </w:r>
    </w:p>
    <w:p w:rsidR="00C339E7" w:rsidRPr="00DE1E5A" w:rsidRDefault="00C339E7" w:rsidP="00C339E7">
      <w:pPr>
        <w:spacing w:after="0" w:line="240" w:lineRule="auto"/>
        <w:ind w:firstLine="567"/>
        <w:jc w:val="both"/>
        <w:rPr>
          <w:rFonts w:ascii="GHEA Grapalat" w:hAnsi="GHEA Grapalat"/>
          <w:b/>
          <w:sz w:val="20"/>
          <w:lang w:val="af-ZA"/>
        </w:rPr>
      </w:pPr>
    </w:p>
    <w:p w:rsidR="00C339E7" w:rsidRPr="00DE1E5A" w:rsidRDefault="00C339E7" w:rsidP="00C339E7">
      <w:pPr>
        <w:spacing w:after="0" w:line="240" w:lineRule="auto"/>
        <w:ind w:firstLine="567"/>
        <w:jc w:val="both"/>
        <w:rPr>
          <w:rFonts w:ascii="GHEA Grapalat" w:hAnsi="GHEA Grapalat"/>
          <w:b/>
          <w:sz w:val="20"/>
          <w:lang w:val="af-ZA"/>
        </w:rPr>
      </w:pPr>
    </w:p>
    <w:p w:rsidR="00C339E7" w:rsidRPr="00DE1E5A" w:rsidRDefault="00C339E7" w:rsidP="00C339E7">
      <w:pPr>
        <w:spacing w:after="0" w:line="240" w:lineRule="auto"/>
        <w:ind w:firstLine="720"/>
        <w:jc w:val="center"/>
        <w:rPr>
          <w:rFonts w:ascii="GHEA Grapalat" w:hAnsi="GHEA Grapalat" w:cs="Sylfaen"/>
          <w:b/>
          <w:sz w:val="20"/>
          <w:lang w:val="es-ES"/>
        </w:rPr>
      </w:pPr>
      <w:r w:rsidRPr="00DE1E5A">
        <w:rPr>
          <w:rFonts w:ascii="GHEA Grapalat" w:hAnsi="GHEA Grapalat"/>
          <w:b/>
          <w:sz w:val="20"/>
          <w:lang w:val="es-ES"/>
        </w:rPr>
        <w:t xml:space="preserve">3. ԱՌԱՋԻՆ ՏԵՂԸ ԶԲԱՂԵՑՐԱԾ </w:t>
      </w:r>
      <w:r w:rsidRPr="00DE1E5A">
        <w:rPr>
          <w:rFonts w:ascii="GHEA Grapalat" w:hAnsi="GHEA Grapalat" w:cs="Arial"/>
          <w:b/>
          <w:sz w:val="20"/>
          <w:lang w:val="es-ES"/>
        </w:rPr>
        <w:t xml:space="preserve">ՄԱՍՆԱԿՑԻ ԿՈՂՄԻՑ ՆԵՐԿԱՅԱՑՎՈՂ </w:t>
      </w:r>
      <w:r w:rsidRPr="00DE1E5A">
        <w:rPr>
          <w:rFonts w:ascii="GHEA Grapalat" w:hAnsi="GHEA Grapalat" w:cs="Sylfaen"/>
          <w:b/>
          <w:sz w:val="20"/>
          <w:lang w:val="es-ES"/>
        </w:rPr>
        <w:t>ՓԱՍՏԱԹՂԹԵՐԸ</w:t>
      </w:r>
    </w:p>
    <w:p w:rsidR="00C339E7" w:rsidRPr="00DE1E5A" w:rsidRDefault="00C339E7" w:rsidP="00C339E7">
      <w:pPr>
        <w:spacing w:after="0" w:line="240" w:lineRule="auto"/>
        <w:ind w:firstLine="720"/>
        <w:jc w:val="center"/>
        <w:rPr>
          <w:rFonts w:ascii="GHEA Grapalat" w:hAnsi="GHEA Grapalat" w:cs="Arial"/>
          <w:b/>
          <w:sz w:val="20"/>
          <w:lang w:val="es-ES"/>
        </w:rPr>
      </w:pPr>
    </w:p>
    <w:p w:rsidR="00C339E7" w:rsidRPr="00DE1E5A" w:rsidRDefault="00C339E7" w:rsidP="00C339E7">
      <w:pPr>
        <w:spacing w:after="0" w:line="240" w:lineRule="auto"/>
        <w:ind w:firstLine="567"/>
        <w:jc w:val="both"/>
        <w:rPr>
          <w:rFonts w:ascii="GHEA Grapalat" w:hAnsi="GHEA Grapalat" w:cs="Sylfaen"/>
          <w:sz w:val="20"/>
          <w:lang w:val="es-ES"/>
        </w:rPr>
      </w:pPr>
      <w:r w:rsidRPr="00DE1E5A">
        <w:rPr>
          <w:rFonts w:ascii="GHEA Grapalat" w:hAnsi="GHEA Grapalat" w:cs="Sylfaen"/>
          <w:sz w:val="20"/>
          <w:lang w:val="es-ES"/>
        </w:rPr>
        <w:t>3.1 Ա</w:t>
      </w:r>
      <w:r w:rsidRPr="00DE1E5A">
        <w:rPr>
          <w:rFonts w:ascii="GHEA Grapalat" w:hAnsi="GHEA Grapalat" w:cs="Sylfaen"/>
          <w:sz w:val="20"/>
          <w:lang w:val="ru-RU"/>
        </w:rPr>
        <w:t>ռաջին</w:t>
      </w:r>
      <w:r w:rsidRPr="00DE1E5A">
        <w:rPr>
          <w:rFonts w:ascii="GHEA Grapalat" w:hAnsi="GHEA Grapalat" w:cs="Sylfaen"/>
          <w:sz w:val="20"/>
          <w:lang w:val="es-ES"/>
        </w:rPr>
        <w:t xml:space="preserve"> </w:t>
      </w:r>
      <w:r w:rsidRPr="00DE1E5A">
        <w:rPr>
          <w:rFonts w:ascii="GHEA Grapalat" w:hAnsi="GHEA Grapalat" w:cs="Sylfaen"/>
          <w:sz w:val="20"/>
          <w:lang w:val="ru-RU"/>
        </w:rPr>
        <w:t>տեղ</w:t>
      </w:r>
      <w:r w:rsidRPr="00DE1E5A">
        <w:rPr>
          <w:rFonts w:ascii="GHEA Grapalat" w:hAnsi="GHEA Grapalat" w:cs="Sylfaen"/>
          <w:sz w:val="20"/>
          <w:lang w:val="es-ES"/>
        </w:rPr>
        <w:t xml:space="preserve"> </w:t>
      </w:r>
      <w:r w:rsidRPr="00DE1E5A">
        <w:rPr>
          <w:rFonts w:ascii="GHEA Grapalat" w:hAnsi="GHEA Grapalat" w:cs="Sylfaen"/>
          <w:sz w:val="20"/>
          <w:lang w:val="ru-RU"/>
        </w:rPr>
        <w:t>զբաղեցրած</w:t>
      </w:r>
      <w:r w:rsidRPr="00DE1E5A">
        <w:rPr>
          <w:rFonts w:ascii="GHEA Grapalat" w:hAnsi="GHEA Grapalat" w:cs="Sylfaen"/>
          <w:sz w:val="20"/>
          <w:lang w:val="es-ES"/>
        </w:rPr>
        <w:t xml:space="preserve"> մ</w:t>
      </w:r>
      <w:r w:rsidRPr="00DE1E5A">
        <w:rPr>
          <w:rFonts w:ascii="GHEA Grapalat" w:hAnsi="GHEA Grapalat" w:cs="Sylfaen"/>
          <w:sz w:val="20"/>
          <w:lang w:val="ru-RU"/>
        </w:rPr>
        <w:t>ասնակիցը</w:t>
      </w:r>
      <w:r w:rsidRPr="00DE1E5A">
        <w:rPr>
          <w:rFonts w:ascii="GHEA Grapalat" w:hAnsi="GHEA Grapalat" w:cs="Sylfaen"/>
          <w:sz w:val="20"/>
          <w:lang w:val="es-ES"/>
        </w:rPr>
        <w:t xml:space="preserve"> հանձնաժողովի քարտուղարի` սույն հրավերով նախատեսված էլեկտրոնային փոստին ուղարկելու միջոցով հանձնաժողովին է ներկայացնում </w:t>
      </w:r>
      <w:r w:rsidRPr="003D1EF6">
        <w:rPr>
          <w:rFonts w:ascii="GHEA Grapalat" w:hAnsi="GHEA Grapalat" w:cs="Sylfaen"/>
          <w:sz w:val="20"/>
          <w:lang w:val="ru-RU"/>
        </w:rPr>
        <w:t>սույն</w:t>
      </w:r>
      <w:r w:rsidRPr="000A0F1C">
        <w:rPr>
          <w:rFonts w:ascii="GHEA Grapalat" w:hAnsi="GHEA Grapalat" w:cs="Sylfaen"/>
          <w:sz w:val="20"/>
          <w:lang w:val="es-ES"/>
        </w:rPr>
        <w:t xml:space="preserve"> </w:t>
      </w:r>
      <w:r w:rsidRPr="000A0F1C">
        <w:rPr>
          <w:rFonts w:ascii="GHEA Grapalat" w:hAnsi="GHEA Grapalat" w:cs="Sylfaen"/>
          <w:sz w:val="20"/>
          <w:lang w:val="ru-RU"/>
        </w:rPr>
        <w:t>հրավերի</w:t>
      </w:r>
      <w:r w:rsidRPr="000A0F1C">
        <w:rPr>
          <w:rFonts w:ascii="GHEA Grapalat" w:hAnsi="GHEA Grapalat" w:cs="Sylfaen"/>
          <w:sz w:val="20"/>
          <w:lang w:val="es-ES"/>
        </w:rPr>
        <w:t xml:space="preserve"> </w:t>
      </w:r>
      <w:r w:rsidRPr="00C479A8">
        <w:rPr>
          <w:rFonts w:ascii="GHEA Grapalat" w:hAnsi="GHEA Grapalat" w:cs="Sylfaen"/>
          <w:sz w:val="20"/>
          <w:lang w:val="es-ES"/>
        </w:rPr>
        <w:t>3</w:t>
      </w:r>
      <w:r w:rsidRPr="003D1EF6">
        <w:rPr>
          <w:rFonts w:ascii="GHEA Grapalat" w:hAnsi="GHEA Grapalat" w:cs="Sylfaen"/>
          <w:sz w:val="20"/>
          <w:lang w:val="es-ES"/>
        </w:rPr>
        <w:t>-</w:t>
      </w:r>
      <w:r w:rsidRPr="003D1EF6">
        <w:rPr>
          <w:rFonts w:ascii="GHEA Grapalat" w:hAnsi="GHEA Grapalat" w:cs="Sylfaen"/>
          <w:sz w:val="20"/>
          <w:lang w:val="ru-RU"/>
        </w:rPr>
        <w:t>րդ</w:t>
      </w:r>
      <w:r w:rsidRPr="000A0F1C">
        <w:rPr>
          <w:rFonts w:ascii="GHEA Grapalat" w:hAnsi="GHEA Grapalat" w:cs="Sylfaen"/>
          <w:sz w:val="20"/>
          <w:lang w:val="es-ES"/>
        </w:rPr>
        <w:t xml:space="preserve"> </w:t>
      </w:r>
      <w:r w:rsidRPr="000A0F1C">
        <w:rPr>
          <w:rFonts w:ascii="GHEA Grapalat" w:hAnsi="GHEA Grapalat" w:cs="Sylfaen"/>
          <w:sz w:val="20"/>
          <w:lang w:val="ru-RU"/>
        </w:rPr>
        <w:t>հավելվածով</w:t>
      </w:r>
      <w:r w:rsidRPr="00DE1E5A">
        <w:rPr>
          <w:rFonts w:ascii="GHEA Grapalat" w:hAnsi="GHEA Grapalat" w:cs="Sylfaen"/>
          <w:sz w:val="20"/>
          <w:lang w:val="es-ES"/>
        </w:rPr>
        <w:t xml:space="preserve"> </w:t>
      </w:r>
      <w:r w:rsidRPr="00DE1E5A">
        <w:rPr>
          <w:rFonts w:ascii="GHEA Grapalat" w:hAnsi="GHEA Grapalat" w:cs="Sylfaen"/>
          <w:sz w:val="20"/>
          <w:lang w:val="ru-RU"/>
        </w:rPr>
        <w:t>նախատեսված</w:t>
      </w:r>
      <w:r w:rsidRPr="00DE1E5A">
        <w:rPr>
          <w:rFonts w:ascii="GHEA Grapalat" w:hAnsi="GHEA Grapalat" w:cs="Sylfaen"/>
          <w:sz w:val="20"/>
          <w:lang w:val="es-ES"/>
        </w:rPr>
        <w:t xml:space="preserve"> </w:t>
      </w:r>
      <w:r w:rsidRPr="00DE1E5A">
        <w:rPr>
          <w:rFonts w:ascii="GHEA Grapalat" w:hAnsi="GHEA Grapalat" w:cs="Sylfaen"/>
          <w:sz w:val="20"/>
          <w:lang w:val="ru-RU"/>
        </w:rPr>
        <w:t>գրությունը</w:t>
      </w:r>
      <w:r w:rsidRPr="00DE1E5A">
        <w:rPr>
          <w:rFonts w:ascii="GHEA Grapalat" w:hAnsi="GHEA Grapalat" w:cs="Sylfaen"/>
          <w:sz w:val="20"/>
          <w:lang w:val="es-ES"/>
        </w:rPr>
        <w:t xml:space="preserve">, </w:t>
      </w:r>
      <w:r w:rsidRPr="00DE1E5A">
        <w:rPr>
          <w:rFonts w:ascii="GHEA Grapalat" w:hAnsi="GHEA Grapalat" w:cs="Sylfaen"/>
          <w:sz w:val="20"/>
          <w:lang w:val="ru-RU"/>
        </w:rPr>
        <w:t>որին</w:t>
      </w:r>
      <w:r w:rsidRPr="00DE1E5A">
        <w:rPr>
          <w:rFonts w:ascii="GHEA Grapalat" w:hAnsi="GHEA Grapalat" w:cs="Sylfaen"/>
          <w:sz w:val="20"/>
          <w:lang w:val="es-ES"/>
        </w:rPr>
        <w:t xml:space="preserve"> </w:t>
      </w:r>
      <w:r w:rsidRPr="00DE1E5A">
        <w:rPr>
          <w:rFonts w:ascii="GHEA Grapalat" w:hAnsi="GHEA Grapalat" w:cs="Sylfaen"/>
          <w:sz w:val="20"/>
          <w:lang w:val="ru-RU"/>
        </w:rPr>
        <w:t>կցվում</w:t>
      </w:r>
      <w:r w:rsidRPr="00DE1E5A">
        <w:rPr>
          <w:rFonts w:ascii="GHEA Grapalat" w:hAnsi="GHEA Grapalat" w:cs="Sylfaen"/>
          <w:sz w:val="20"/>
          <w:lang w:val="es-ES"/>
        </w:rPr>
        <w:t xml:space="preserve"> է իր կողմից հաստատված` </w:t>
      </w:r>
      <w:r w:rsidRPr="00DE1E5A">
        <w:rPr>
          <w:rFonts w:ascii="GHEA Grapalat" w:hAnsi="GHEA Grapalat" w:cs="Sylfaen"/>
          <w:sz w:val="20"/>
        </w:rPr>
        <w:t>առաջարկվող</w:t>
      </w:r>
      <w:r w:rsidRPr="00DE1E5A">
        <w:rPr>
          <w:rFonts w:ascii="GHEA Grapalat" w:hAnsi="GHEA Grapalat" w:cs="Sylfaen"/>
          <w:sz w:val="20"/>
          <w:lang w:val="es-ES"/>
        </w:rPr>
        <w:t xml:space="preserve"> </w:t>
      </w:r>
      <w:r w:rsidRPr="00DE1E5A">
        <w:rPr>
          <w:rFonts w:ascii="GHEA Grapalat" w:hAnsi="GHEA Grapalat" w:cs="Sylfaen"/>
          <w:sz w:val="20"/>
        </w:rPr>
        <w:t>ապրանքի</w:t>
      </w:r>
      <w:r w:rsidRPr="00DE1E5A">
        <w:rPr>
          <w:rFonts w:ascii="GHEA Grapalat" w:hAnsi="GHEA Grapalat" w:cs="Sylfaen"/>
          <w:sz w:val="20"/>
          <w:lang w:val="es-ES"/>
        </w:rPr>
        <w:t xml:space="preserve"> </w:t>
      </w:r>
      <w:r w:rsidRPr="00DE1E5A">
        <w:rPr>
          <w:rFonts w:ascii="GHEA Grapalat" w:hAnsi="GHEA Grapalat"/>
          <w:sz w:val="20"/>
          <w:szCs w:val="20"/>
          <w:lang w:val="hy-AM"/>
        </w:rPr>
        <w:t>ամբողջական նկարագիրը</w:t>
      </w:r>
      <w:r w:rsidRPr="00DE1E5A">
        <w:rPr>
          <w:rFonts w:ascii="GHEA Grapalat" w:hAnsi="GHEA Grapalat"/>
          <w:sz w:val="20"/>
          <w:szCs w:val="20"/>
          <w:lang w:val="es-ES"/>
        </w:rPr>
        <w:t xml:space="preserve">` </w:t>
      </w:r>
      <w:r w:rsidRPr="00DE1E5A">
        <w:rPr>
          <w:rFonts w:ascii="GHEA Grapalat" w:hAnsi="GHEA Grapalat"/>
          <w:sz w:val="20"/>
          <w:szCs w:val="20"/>
        </w:rPr>
        <w:t>համաձայն</w:t>
      </w:r>
      <w:r w:rsidRPr="00DE1E5A">
        <w:rPr>
          <w:rFonts w:ascii="GHEA Grapalat" w:hAnsi="GHEA Grapalat"/>
          <w:sz w:val="20"/>
          <w:szCs w:val="20"/>
          <w:lang w:val="es-ES"/>
        </w:rPr>
        <w:t xml:space="preserve"> </w:t>
      </w:r>
      <w:r w:rsidRPr="00DE1E5A">
        <w:rPr>
          <w:rFonts w:ascii="GHEA Grapalat" w:hAnsi="GHEA Grapalat"/>
          <w:sz w:val="20"/>
          <w:szCs w:val="20"/>
        </w:rPr>
        <w:t>հավելված</w:t>
      </w:r>
      <w:r w:rsidRPr="00DE1E5A">
        <w:rPr>
          <w:rFonts w:ascii="GHEA Grapalat" w:hAnsi="GHEA Grapalat"/>
          <w:sz w:val="20"/>
          <w:szCs w:val="20"/>
          <w:lang w:val="es-ES"/>
        </w:rPr>
        <w:t xml:space="preserve"> N </w:t>
      </w:r>
      <w:r>
        <w:rPr>
          <w:rFonts w:ascii="GHEA Grapalat" w:hAnsi="GHEA Grapalat"/>
          <w:sz w:val="20"/>
          <w:szCs w:val="20"/>
          <w:lang w:val="es-ES"/>
        </w:rPr>
        <w:t>3</w:t>
      </w:r>
      <w:r w:rsidRPr="00DE1E5A">
        <w:rPr>
          <w:rFonts w:ascii="GHEA Grapalat" w:hAnsi="GHEA Grapalat"/>
          <w:sz w:val="20"/>
          <w:szCs w:val="20"/>
          <w:lang w:val="es-ES"/>
        </w:rPr>
        <w:t>.1-</w:t>
      </w:r>
      <w:r w:rsidRPr="00DE1E5A">
        <w:rPr>
          <w:rFonts w:ascii="GHEA Grapalat" w:hAnsi="GHEA Grapalat"/>
          <w:sz w:val="20"/>
          <w:szCs w:val="20"/>
        </w:rPr>
        <w:t>ի</w:t>
      </w:r>
      <w:r w:rsidRPr="00DE1E5A">
        <w:rPr>
          <w:rFonts w:ascii="GHEA Grapalat" w:hAnsi="GHEA Grapalat" w:cs="Sylfaen"/>
          <w:sz w:val="20"/>
          <w:lang w:val="es-ES"/>
        </w:rPr>
        <w:t>.</w:t>
      </w:r>
    </w:p>
    <w:p w:rsidR="00C339E7" w:rsidRPr="00DE1E5A" w:rsidRDefault="00C339E7" w:rsidP="00C339E7">
      <w:pPr>
        <w:spacing w:after="0" w:line="240" w:lineRule="auto"/>
        <w:ind w:firstLine="567"/>
        <w:jc w:val="both"/>
        <w:rPr>
          <w:rFonts w:ascii="GHEA Grapalat" w:hAnsi="GHEA Grapalat" w:cs="Sylfaen"/>
          <w:sz w:val="20"/>
          <w:lang w:val="es-ES"/>
        </w:rPr>
      </w:pPr>
      <w:r w:rsidRPr="00DE1E5A">
        <w:rPr>
          <w:rFonts w:ascii="GHEA Grapalat" w:hAnsi="GHEA Grapalat" w:cs="Sylfaen"/>
          <w:sz w:val="20"/>
          <w:lang w:val="af-ZA"/>
        </w:rPr>
        <w:t xml:space="preserve">3.2 Սույն </w:t>
      </w:r>
      <w:r w:rsidRPr="00DE1E5A">
        <w:rPr>
          <w:rFonts w:ascii="GHEA Grapalat" w:hAnsi="GHEA Grapalat" w:cs="Sylfaen"/>
          <w:sz w:val="20"/>
          <w:lang w:val="ru-RU"/>
        </w:rPr>
        <w:t>հրավերով</w:t>
      </w:r>
      <w:r w:rsidRPr="00DE1E5A">
        <w:rPr>
          <w:rFonts w:ascii="GHEA Grapalat" w:hAnsi="GHEA Grapalat" w:cs="Sylfaen"/>
          <w:sz w:val="20"/>
          <w:lang w:val="es-ES"/>
        </w:rPr>
        <w:t xml:space="preserve"> </w:t>
      </w:r>
      <w:r w:rsidRPr="00DE1E5A">
        <w:rPr>
          <w:rFonts w:ascii="GHEA Grapalat" w:hAnsi="GHEA Grapalat" w:cs="Sylfaen"/>
          <w:sz w:val="20"/>
          <w:lang w:val="ru-RU"/>
        </w:rPr>
        <w:t>նախատեսված</w:t>
      </w:r>
      <w:r w:rsidRPr="00DE1E5A">
        <w:rPr>
          <w:rFonts w:ascii="GHEA Grapalat" w:hAnsi="GHEA Grapalat" w:cs="Sylfaen"/>
          <w:sz w:val="20"/>
          <w:lang w:val="es-ES"/>
        </w:rPr>
        <w:t>` մ</w:t>
      </w:r>
      <w:r w:rsidRPr="00DE1E5A">
        <w:rPr>
          <w:rFonts w:ascii="GHEA Grapalat" w:hAnsi="GHEA Grapalat" w:cs="Sylfaen"/>
          <w:sz w:val="20"/>
          <w:lang w:val="ru-RU"/>
        </w:rPr>
        <w:t>ասնակցի</w:t>
      </w:r>
      <w:r w:rsidRPr="00DE1E5A">
        <w:rPr>
          <w:rFonts w:ascii="GHEA Grapalat" w:hAnsi="GHEA Grapalat" w:cs="Sylfaen"/>
          <w:sz w:val="20"/>
          <w:lang w:val="es-ES"/>
        </w:rPr>
        <w:t xml:space="preserve"> </w:t>
      </w:r>
      <w:r w:rsidRPr="00DE1E5A">
        <w:rPr>
          <w:rFonts w:ascii="GHEA Grapalat" w:hAnsi="GHEA Grapalat" w:cs="Sylfaen"/>
          <w:sz w:val="20"/>
          <w:lang w:val="ru-RU"/>
        </w:rPr>
        <w:t>կազմած</w:t>
      </w:r>
      <w:r w:rsidRPr="00DE1E5A">
        <w:rPr>
          <w:rFonts w:ascii="GHEA Grapalat" w:hAnsi="GHEA Grapalat" w:cs="Sylfaen"/>
          <w:sz w:val="20"/>
          <w:lang w:val="es-ES"/>
        </w:rPr>
        <w:t xml:space="preserve"> </w:t>
      </w:r>
      <w:r w:rsidRPr="00DE1E5A">
        <w:rPr>
          <w:rFonts w:ascii="GHEA Grapalat" w:hAnsi="GHEA Grapalat" w:cs="Sylfaen"/>
          <w:sz w:val="20"/>
          <w:lang w:val="ru-RU"/>
        </w:rPr>
        <w:t>փաստաթղթերը</w:t>
      </w:r>
      <w:r w:rsidRPr="00DE1E5A">
        <w:rPr>
          <w:rFonts w:ascii="GHEA Grapalat" w:hAnsi="GHEA Grapalat" w:cs="Sylfaen"/>
          <w:sz w:val="20"/>
          <w:lang w:val="es-ES"/>
        </w:rPr>
        <w:t xml:space="preserve"> </w:t>
      </w:r>
      <w:r w:rsidRPr="00DE1E5A">
        <w:rPr>
          <w:rFonts w:ascii="GHEA Grapalat" w:hAnsi="GHEA Grapalat" w:cs="Sylfaen"/>
          <w:sz w:val="20"/>
          <w:lang w:val="ru-RU"/>
        </w:rPr>
        <w:t>ստորագրում</w:t>
      </w:r>
      <w:r w:rsidRPr="00DE1E5A">
        <w:rPr>
          <w:rFonts w:ascii="GHEA Grapalat" w:hAnsi="GHEA Grapalat" w:cs="Sylfaen"/>
          <w:sz w:val="20"/>
          <w:lang w:val="es-ES"/>
        </w:rPr>
        <w:t xml:space="preserve"> </w:t>
      </w:r>
      <w:r w:rsidRPr="00DE1E5A">
        <w:rPr>
          <w:rFonts w:ascii="GHEA Grapalat" w:hAnsi="GHEA Grapalat" w:cs="Sylfaen"/>
          <w:sz w:val="20"/>
          <w:lang w:val="ru-RU"/>
        </w:rPr>
        <w:t>է</w:t>
      </w:r>
      <w:r w:rsidRPr="00DE1E5A">
        <w:rPr>
          <w:rFonts w:ascii="GHEA Grapalat" w:hAnsi="GHEA Grapalat" w:cs="Sylfaen"/>
          <w:sz w:val="20"/>
          <w:lang w:val="es-ES"/>
        </w:rPr>
        <w:t xml:space="preserve"> </w:t>
      </w:r>
      <w:r w:rsidRPr="00DE1E5A">
        <w:rPr>
          <w:rFonts w:ascii="GHEA Grapalat" w:hAnsi="GHEA Grapalat" w:cs="Sylfaen"/>
          <w:sz w:val="20"/>
          <w:lang w:val="ru-RU"/>
        </w:rPr>
        <w:t>դրանք</w:t>
      </w:r>
      <w:r w:rsidRPr="00DE1E5A">
        <w:rPr>
          <w:rFonts w:ascii="GHEA Grapalat" w:hAnsi="GHEA Grapalat" w:cs="Sylfaen"/>
          <w:sz w:val="20"/>
          <w:lang w:val="es-ES"/>
        </w:rPr>
        <w:t xml:space="preserve"> ներկայացնող անձը կամ վերջինիս լիազորված անձը (այսուհետ` գործակալ)։ Եթե հայտը ներկայացնում է գործակալը, ապա հայտով ներկայացվում է վերջինիս այդ լիազորությունը վերապահված լինելու մասին փաստաթուղթ։</w:t>
      </w:r>
    </w:p>
    <w:p w:rsidR="00C339E7" w:rsidRPr="00DE1E5A" w:rsidRDefault="00C339E7" w:rsidP="00C339E7">
      <w:pPr>
        <w:spacing w:after="0" w:line="240" w:lineRule="auto"/>
        <w:ind w:firstLine="567"/>
        <w:jc w:val="both"/>
        <w:rPr>
          <w:rFonts w:ascii="GHEA Grapalat" w:hAnsi="GHEA Grapalat" w:cs="Sylfaen"/>
          <w:sz w:val="20"/>
          <w:lang w:val="es-ES"/>
        </w:rPr>
      </w:pPr>
      <w:r w:rsidRPr="00DE1E5A">
        <w:rPr>
          <w:rFonts w:ascii="GHEA Grapalat" w:hAnsi="GHEA Grapalat" w:cs="Sylfaen"/>
          <w:sz w:val="20"/>
          <w:lang w:val="es-ES"/>
        </w:rPr>
        <w:t>3.3 Հայտում ներառվող բնօրինակ փաստաթղթերի փոխարեն կարող են ներկայացվել դրանց նոտարական կարգով վավերացված օրինակները։</w:t>
      </w:r>
    </w:p>
    <w:p w:rsidR="00C339E7" w:rsidRPr="00DE1E5A" w:rsidRDefault="00C339E7" w:rsidP="00C339E7">
      <w:pPr>
        <w:spacing w:after="0" w:line="240" w:lineRule="auto"/>
        <w:jc w:val="center"/>
        <w:rPr>
          <w:rFonts w:ascii="GHEA Grapalat" w:hAnsi="GHEA Grapalat"/>
          <w:b/>
          <w:sz w:val="20"/>
          <w:lang w:val="af-ZA"/>
        </w:rPr>
      </w:pPr>
    </w:p>
    <w:p w:rsidR="00C339E7" w:rsidRPr="00DE1E5A" w:rsidRDefault="00C339E7" w:rsidP="00C339E7">
      <w:pPr>
        <w:pStyle w:val="norm"/>
        <w:spacing w:line="240" w:lineRule="auto"/>
        <w:ind w:firstLine="284"/>
        <w:jc w:val="right"/>
        <w:rPr>
          <w:rFonts w:ascii="GHEA Grapalat" w:hAnsi="GHEA Grapalat" w:cs="Sylfaen"/>
          <w:b/>
          <w:sz w:val="20"/>
          <w:lang w:val="es-ES"/>
        </w:rPr>
      </w:pPr>
    </w:p>
    <w:p w:rsidR="00C339E7" w:rsidRPr="00DE1E5A" w:rsidRDefault="00C339E7" w:rsidP="00C339E7">
      <w:pPr>
        <w:pStyle w:val="norm"/>
        <w:spacing w:line="240" w:lineRule="auto"/>
        <w:ind w:firstLine="284"/>
        <w:jc w:val="right"/>
        <w:rPr>
          <w:rFonts w:ascii="GHEA Grapalat" w:hAnsi="GHEA Grapalat" w:cs="Sylfaen"/>
          <w:b/>
          <w:sz w:val="20"/>
          <w:lang w:val="es-ES"/>
        </w:rPr>
      </w:pPr>
    </w:p>
    <w:p w:rsidR="00C339E7" w:rsidRPr="00DE1E5A" w:rsidRDefault="00C339E7" w:rsidP="00C339E7">
      <w:pPr>
        <w:pStyle w:val="norm"/>
        <w:spacing w:line="240" w:lineRule="auto"/>
        <w:ind w:firstLine="284"/>
        <w:jc w:val="right"/>
        <w:rPr>
          <w:rFonts w:ascii="GHEA Grapalat" w:hAnsi="GHEA Grapalat" w:cs="Sylfaen"/>
          <w:b/>
          <w:sz w:val="20"/>
          <w:lang w:val="es-ES"/>
        </w:rPr>
      </w:pPr>
    </w:p>
    <w:p w:rsidR="00C339E7" w:rsidRPr="00DE1E5A" w:rsidRDefault="00C339E7" w:rsidP="00C339E7">
      <w:pPr>
        <w:pStyle w:val="norm"/>
        <w:spacing w:line="240" w:lineRule="auto"/>
        <w:ind w:firstLine="284"/>
        <w:jc w:val="right"/>
        <w:rPr>
          <w:rFonts w:ascii="GHEA Grapalat" w:hAnsi="GHEA Grapalat" w:cs="Sylfaen"/>
          <w:b/>
          <w:sz w:val="20"/>
          <w:lang w:val="es-ES"/>
        </w:rPr>
      </w:pPr>
    </w:p>
    <w:p w:rsidR="00C339E7" w:rsidRPr="00DE1E5A" w:rsidRDefault="00C339E7" w:rsidP="00C339E7">
      <w:pPr>
        <w:pStyle w:val="norm"/>
        <w:spacing w:line="240" w:lineRule="auto"/>
        <w:ind w:firstLine="284"/>
        <w:jc w:val="right"/>
        <w:rPr>
          <w:rFonts w:ascii="GHEA Grapalat" w:hAnsi="GHEA Grapalat" w:cs="Sylfaen"/>
          <w:b/>
          <w:sz w:val="20"/>
          <w:lang w:val="es-ES"/>
        </w:rPr>
      </w:pPr>
    </w:p>
    <w:p w:rsidR="00C339E7" w:rsidRPr="00DE1E5A" w:rsidRDefault="00C339E7" w:rsidP="00C339E7">
      <w:pPr>
        <w:pStyle w:val="norm"/>
        <w:spacing w:line="240" w:lineRule="auto"/>
        <w:ind w:firstLine="284"/>
        <w:jc w:val="right"/>
        <w:rPr>
          <w:rFonts w:ascii="GHEA Grapalat" w:hAnsi="GHEA Grapalat" w:cs="Sylfaen"/>
          <w:b/>
          <w:sz w:val="20"/>
          <w:lang w:val="es-ES"/>
        </w:rPr>
      </w:pPr>
    </w:p>
    <w:p w:rsidR="00CA7FEE" w:rsidRDefault="00CA7FEE" w:rsidP="00C339E7">
      <w:pPr>
        <w:pStyle w:val="norm"/>
        <w:spacing w:line="240" w:lineRule="auto"/>
        <w:ind w:firstLine="284"/>
        <w:jc w:val="right"/>
        <w:rPr>
          <w:rFonts w:ascii="GHEA Grapalat" w:hAnsi="GHEA Grapalat" w:cs="Sylfaen"/>
          <w:b/>
          <w:sz w:val="20"/>
          <w:lang w:val="hy-AM"/>
        </w:rPr>
      </w:pPr>
    </w:p>
    <w:p w:rsidR="00CA7FEE" w:rsidRDefault="00CA7FEE" w:rsidP="00C339E7">
      <w:pPr>
        <w:pStyle w:val="norm"/>
        <w:spacing w:line="240" w:lineRule="auto"/>
        <w:ind w:firstLine="284"/>
        <w:jc w:val="right"/>
        <w:rPr>
          <w:rFonts w:ascii="GHEA Grapalat" w:hAnsi="GHEA Grapalat" w:cs="Sylfaen"/>
          <w:b/>
          <w:sz w:val="20"/>
          <w:lang w:val="hy-AM"/>
        </w:rPr>
      </w:pPr>
    </w:p>
    <w:p w:rsidR="00C339E7" w:rsidRPr="00DE1E5A" w:rsidRDefault="00C339E7" w:rsidP="00C339E7">
      <w:pPr>
        <w:pStyle w:val="norm"/>
        <w:spacing w:line="240" w:lineRule="auto"/>
        <w:ind w:firstLine="284"/>
        <w:jc w:val="right"/>
        <w:rPr>
          <w:rFonts w:ascii="GHEA Grapalat" w:hAnsi="GHEA Grapalat" w:cs="Arial"/>
          <w:b/>
          <w:sz w:val="20"/>
          <w:lang w:val="es-ES"/>
        </w:rPr>
      </w:pPr>
      <w:r w:rsidRPr="00DE1E5A">
        <w:rPr>
          <w:rFonts w:ascii="GHEA Grapalat" w:hAnsi="GHEA Grapalat" w:cs="Sylfaen"/>
          <w:b/>
          <w:sz w:val="20"/>
          <w:lang w:val="es-ES"/>
        </w:rPr>
        <w:lastRenderedPageBreak/>
        <w:t>Հավելված</w:t>
      </w:r>
      <w:r w:rsidRPr="00DE1E5A">
        <w:rPr>
          <w:rFonts w:ascii="GHEA Grapalat" w:hAnsi="GHEA Grapalat" w:cs="Arial"/>
          <w:b/>
          <w:sz w:val="20"/>
          <w:lang w:val="es-ES"/>
        </w:rPr>
        <w:t xml:space="preserve">  N 1</w:t>
      </w:r>
    </w:p>
    <w:p w:rsidR="00C339E7" w:rsidRPr="00DE1E5A" w:rsidRDefault="00C339E7" w:rsidP="00C339E7">
      <w:pPr>
        <w:pStyle w:val="BodyTextIndent3"/>
        <w:spacing w:line="240" w:lineRule="auto"/>
        <w:jc w:val="right"/>
        <w:rPr>
          <w:rFonts w:ascii="GHEA Grapalat" w:hAnsi="GHEA Grapalat" w:cs="Arial"/>
          <w:b/>
          <w:lang w:val="es-ES"/>
        </w:rPr>
      </w:pPr>
      <w:r w:rsidRPr="00C21B22">
        <w:rPr>
          <w:rFonts w:ascii="GHEA Grapalat" w:hAnsi="GHEA Grapalat"/>
          <w:sz w:val="24"/>
          <w:szCs w:val="24"/>
          <w:lang w:val="es-ES"/>
        </w:rPr>
        <w:t>«</w:t>
      </w:r>
      <w:r w:rsidR="00456AC8">
        <w:rPr>
          <w:rFonts w:ascii="GHEA Grapalat" w:hAnsi="GHEA Grapalat"/>
          <w:b/>
          <w:lang w:val="es-ES"/>
        </w:rPr>
        <w:t>ԵՔ-ԳՀԱՊՁԲ-</w:t>
      </w:r>
      <w:r w:rsidR="005052FB">
        <w:rPr>
          <w:rFonts w:ascii="GHEA Grapalat" w:hAnsi="GHEA Grapalat"/>
          <w:b/>
          <w:lang w:val="es-ES"/>
        </w:rPr>
        <w:t>19/172</w:t>
      </w:r>
      <w:r w:rsidRPr="00C21B22">
        <w:rPr>
          <w:rFonts w:ascii="GHEA Grapalat" w:hAnsi="GHEA Grapalat"/>
          <w:sz w:val="24"/>
          <w:szCs w:val="24"/>
          <w:lang w:val="es-ES"/>
        </w:rPr>
        <w:t>»</w:t>
      </w:r>
      <w:r w:rsidRPr="00DE1E5A">
        <w:rPr>
          <w:rFonts w:ascii="GHEA Grapalat" w:hAnsi="GHEA Grapalat" w:cs="Sylfaen"/>
          <w:b/>
          <w:lang w:val="es-ES"/>
        </w:rPr>
        <w:t>*</w:t>
      </w:r>
      <w:r w:rsidRPr="00DE1E5A">
        <w:rPr>
          <w:rFonts w:ascii="GHEA Grapalat" w:hAnsi="GHEA Grapalat"/>
          <w:b/>
          <w:lang w:val="es-ES"/>
        </w:rPr>
        <w:t xml:space="preserve">  </w:t>
      </w:r>
      <w:r w:rsidRPr="00DE1E5A">
        <w:rPr>
          <w:rFonts w:ascii="GHEA Grapalat" w:hAnsi="GHEA Grapalat" w:cs="Sylfaen"/>
          <w:b/>
          <w:lang w:val="es-ES"/>
        </w:rPr>
        <w:t>ծածկագրով</w:t>
      </w:r>
    </w:p>
    <w:p w:rsidR="00C339E7" w:rsidRPr="00DE1E5A" w:rsidRDefault="00C339E7" w:rsidP="00C339E7">
      <w:pPr>
        <w:pStyle w:val="BodyTextIndent3"/>
        <w:spacing w:line="240" w:lineRule="auto"/>
        <w:jc w:val="right"/>
        <w:rPr>
          <w:rFonts w:ascii="GHEA Grapalat" w:hAnsi="GHEA Grapalat" w:cs="Arial"/>
          <w:b/>
          <w:lang w:val="es-ES"/>
        </w:rPr>
      </w:pPr>
      <w:r w:rsidRPr="00DE1E5A">
        <w:rPr>
          <w:rFonts w:ascii="GHEA Grapalat" w:hAnsi="GHEA Grapalat" w:cs="Sylfaen"/>
          <w:b/>
          <w:lang w:val="es-ES"/>
        </w:rPr>
        <w:t>գնանշման հարցման հրավերի</w:t>
      </w:r>
    </w:p>
    <w:p w:rsidR="00C339E7" w:rsidRPr="00DE1E5A" w:rsidRDefault="00C339E7" w:rsidP="00C339E7">
      <w:pPr>
        <w:spacing w:after="0" w:line="240" w:lineRule="auto"/>
        <w:jc w:val="center"/>
        <w:rPr>
          <w:rFonts w:ascii="GHEA Grapalat" w:hAnsi="GHEA Grapalat" w:cs="Sylfaen"/>
          <w:b/>
          <w:lang w:val="es-ES"/>
        </w:rPr>
      </w:pPr>
    </w:p>
    <w:p w:rsidR="00C339E7" w:rsidRPr="00DE1E5A" w:rsidRDefault="00C339E7" w:rsidP="00C339E7">
      <w:pPr>
        <w:spacing w:after="0" w:line="240" w:lineRule="auto"/>
        <w:jc w:val="center"/>
        <w:rPr>
          <w:rFonts w:ascii="GHEA Grapalat" w:hAnsi="GHEA Grapalat" w:cs="Arial"/>
          <w:b/>
          <w:lang w:val="es-ES"/>
        </w:rPr>
      </w:pPr>
      <w:r w:rsidRPr="00DE1E5A">
        <w:rPr>
          <w:rFonts w:ascii="GHEA Grapalat" w:hAnsi="GHEA Grapalat" w:cs="Sylfaen"/>
          <w:b/>
          <w:lang w:val="es-ES"/>
        </w:rPr>
        <w:t>ԴԻՄՈՒՄ</w:t>
      </w:r>
      <w:r>
        <w:rPr>
          <w:rFonts w:ascii="GHEA Grapalat" w:hAnsi="GHEA Grapalat" w:cs="Sylfaen"/>
          <w:b/>
          <w:lang w:val="es-ES"/>
        </w:rPr>
        <w:t>-ՀԱՅՏԱՐԱՐՈՒԹՅՈՒՆ</w:t>
      </w:r>
      <w:r w:rsidRPr="00DE1E5A">
        <w:rPr>
          <w:rFonts w:ascii="GHEA Grapalat" w:hAnsi="GHEA Grapalat" w:cs="Sylfaen"/>
          <w:b/>
          <w:lang w:val="es-ES"/>
        </w:rPr>
        <w:t>*</w:t>
      </w:r>
    </w:p>
    <w:p w:rsidR="00C339E7" w:rsidRPr="00DE1E5A" w:rsidRDefault="00C339E7" w:rsidP="00C339E7">
      <w:pPr>
        <w:pStyle w:val="Heading6"/>
        <w:jc w:val="center"/>
        <w:rPr>
          <w:rFonts w:ascii="GHEA Grapalat" w:hAnsi="GHEA Grapalat" w:cs="Arial"/>
          <w:color w:val="auto"/>
          <w:sz w:val="24"/>
          <w:szCs w:val="24"/>
          <w:lang w:val="es-ES"/>
        </w:rPr>
      </w:pPr>
      <w:r w:rsidRPr="00DE1E5A">
        <w:rPr>
          <w:rFonts w:ascii="GHEA Grapalat" w:hAnsi="GHEA Grapalat" w:cs="Sylfaen"/>
          <w:color w:val="auto"/>
          <w:sz w:val="24"/>
          <w:szCs w:val="24"/>
          <w:lang w:val="es-ES"/>
        </w:rPr>
        <w:t>գնանշման հարցմանը մասնակցելու</w:t>
      </w:r>
      <w:r w:rsidRPr="00DE1E5A">
        <w:rPr>
          <w:rFonts w:ascii="GHEA Grapalat" w:hAnsi="GHEA Grapalat" w:cs="Arial"/>
          <w:color w:val="auto"/>
          <w:sz w:val="24"/>
          <w:szCs w:val="24"/>
          <w:lang w:val="es-ES"/>
        </w:rPr>
        <w:t xml:space="preserve">  </w:t>
      </w:r>
    </w:p>
    <w:p w:rsidR="00C339E7" w:rsidRPr="00DE1E5A" w:rsidRDefault="00C339E7" w:rsidP="00C339E7">
      <w:pPr>
        <w:spacing w:after="0" w:line="240" w:lineRule="auto"/>
        <w:rPr>
          <w:lang w:val="es-ES" w:eastAsia="ru-RU"/>
        </w:rPr>
      </w:pPr>
    </w:p>
    <w:p w:rsidR="00C339E7" w:rsidRPr="00DE1E5A" w:rsidRDefault="00C339E7" w:rsidP="00C339E7">
      <w:pPr>
        <w:spacing w:after="0" w:line="240" w:lineRule="auto"/>
        <w:jc w:val="both"/>
        <w:rPr>
          <w:rFonts w:ascii="GHEA Grapalat" w:hAnsi="GHEA Grapalat" w:cs="Arial"/>
          <w:sz w:val="20"/>
          <w:szCs w:val="20"/>
          <w:lang w:val="es-ES"/>
        </w:rPr>
      </w:pPr>
      <w:r w:rsidRPr="00DE1E5A">
        <w:rPr>
          <w:rFonts w:ascii="GHEA Grapalat" w:hAnsi="GHEA Grapalat"/>
          <w:u w:val="single"/>
          <w:lang w:val="es-ES"/>
        </w:rPr>
        <w:t xml:space="preserve">                                                             </w:t>
      </w:r>
      <w:r w:rsidRPr="00DE1E5A">
        <w:rPr>
          <w:rFonts w:ascii="GHEA Grapalat" w:hAnsi="GHEA Grapalat"/>
          <w:u w:val="single"/>
          <w:lang w:val="es-ES"/>
        </w:rPr>
        <w:tab/>
      </w:r>
      <w:r w:rsidRPr="00DE1E5A">
        <w:rPr>
          <w:rFonts w:ascii="GHEA Grapalat" w:hAnsi="GHEA Grapalat"/>
          <w:u w:val="single"/>
          <w:lang w:val="es-ES"/>
        </w:rPr>
        <w:tab/>
        <w:t xml:space="preserve">       </w:t>
      </w:r>
      <w:r w:rsidRPr="00DE1E5A">
        <w:rPr>
          <w:rFonts w:ascii="GHEA Grapalat" w:hAnsi="GHEA Grapalat"/>
          <w:lang w:val="es-ES"/>
        </w:rPr>
        <w:t xml:space="preserve"> </w:t>
      </w:r>
      <w:r w:rsidRPr="00DE1E5A">
        <w:rPr>
          <w:rFonts w:ascii="GHEA Grapalat" w:hAnsi="GHEA Grapalat" w:cs="Sylfaen"/>
          <w:sz w:val="20"/>
          <w:szCs w:val="20"/>
          <w:lang w:val="es-ES"/>
        </w:rPr>
        <w:t>հայտնում</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է</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որ</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ցանկություն</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ունի</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մասնակցել</w:t>
      </w:r>
    </w:p>
    <w:p w:rsidR="00C339E7" w:rsidRPr="00DE1E5A" w:rsidRDefault="00C339E7" w:rsidP="00C339E7">
      <w:pPr>
        <w:spacing w:after="0" w:line="240" w:lineRule="auto"/>
        <w:jc w:val="both"/>
        <w:rPr>
          <w:rFonts w:ascii="GHEA Grapalat" w:hAnsi="GHEA Grapalat"/>
          <w:vertAlign w:val="superscript"/>
          <w:lang w:val="es-ES"/>
        </w:rPr>
      </w:pPr>
      <w:r w:rsidRPr="00DE1E5A">
        <w:rPr>
          <w:rFonts w:ascii="GHEA Grapalat" w:hAnsi="GHEA Grapalat"/>
          <w:vertAlign w:val="superscript"/>
          <w:lang w:val="es-ES"/>
        </w:rPr>
        <w:t xml:space="preserve">               </w:t>
      </w:r>
      <w:r w:rsidRPr="00DE1E5A">
        <w:rPr>
          <w:rFonts w:ascii="GHEA Grapalat" w:hAnsi="GHEA Grapalat"/>
          <w:lang w:val="es-ES"/>
        </w:rPr>
        <w:t xml:space="preserve">            </w:t>
      </w:r>
      <w:r w:rsidRPr="00DE1E5A">
        <w:rPr>
          <w:rFonts w:ascii="GHEA Grapalat" w:hAnsi="GHEA Grapalat" w:cs="Sylfaen"/>
          <w:vertAlign w:val="superscript"/>
          <w:lang w:val="es-ES"/>
        </w:rPr>
        <w:t>մասնակցի</w:t>
      </w:r>
      <w:r w:rsidRPr="00DE1E5A">
        <w:rPr>
          <w:rFonts w:ascii="GHEA Grapalat" w:hAnsi="GHEA Grapalat" w:cs="Arial"/>
          <w:vertAlign w:val="superscript"/>
          <w:lang w:val="es-ES"/>
        </w:rPr>
        <w:t xml:space="preserve"> </w:t>
      </w:r>
      <w:r w:rsidRPr="00DE1E5A">
        <w:rPr>
          <w:rFonts w:ascii="GHEA Grapalat" w:hAnsi="GHEA Grapalat" w:cs="Sylfaen"/>
          <w:vertAlign w:val="superscript"/>
          <w:lang w:val="es-ES"/>
        </w:rPr>
        <w:t>անվանումը</w:t>
      </w:r>
      <w:r w:rsidRPr="00DE1E5A">
        <w:rPr>
          <w:rFonts w:ascii="GHEA Grapalat" w:hAnsi="GHEA Grapalat" w:cs="Arial"/>
          <w:vertAlign w:val="superscript"/>
          <w:lang w:val="es-ES"/>
        </w:rPr>
        <w:t xml:space="preserve"> </w:t>
      </w:r>
    </w:p>
    <w:p w:rsidR="00C339E7" w:rsidRPr="00DE1E5A" w:rsidRDefault="00C339E7" w:rsidP="00C339E7">
      <w:pPr>
        <w:spacing w:after="0" w:line="240" w:lineRule="auto"/>
        <w:jc w:val="both"/>
        <w:rPr>
          <w:rFonts w:ascii="GHEA Grapalat" w:hAnsi="GHEA Grapalat"/>
          <w:u w:val="single"/>
          <w:lang w:val="es-ES"/>
        </w:rPr>
      </w:pP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lang w:val="es-ES"/>
        </w:rPr>
        <w:t>-</w:t>
      </w:r>
      <w:r w:rsidRPr="00DE1E5A">
        <w:rPr>
          <w:rFonts w:ascii="GHEA Grapalat" w:hAnsi="GHEA Grapalat" w:cs="Sylfaen"/>
          <w:sz w:val="20"/>
          <w:szCs w:val="20"/>
          <w:lang w:val="es-ES"/>
        </w:rPr>
        <w:t>ի կողմից</w:t>
      </w:r>
      <w:r w:rsidRPr="00DE1E5A">
        <w:rPr>
          <w:rFonts w:ascii="GHEA Grapalat" w:hAnsi="GHEA Grapalat"/>
          <w:u w:val="single"/>
          <w:lang w:val="es-ES"/>
        </w:rPr>
        <w:t xml:space="preserve"> </w:t>
      </w:r>
      <w:r w:rsidRPr="00DE1E5A">
        <w:rPr>
          <w:rFonts w:ascii="GHEA Grapalat" w:hAnsi="GHEA Grapalat"/>
          <w:lang w:val="es-ES"/>
        </w:rPr>
        <w:t>«</w:t>
      </w:r>
      <w:r w:rsidR="00456AC8">
        <w:rPr>
          <w:rFonts w:ascii="GHEA Grapalat" w:hAnsi="GHEA Grapalat"/>
          <w:sz w:val="20"/>
          <w:szCs w:val="20"/>
          <w:lang w:val="es-ES"/>
        </w:rPr>
        <w:t>ԵՔ-ԳՀԱՊՁԲ-</w:t>
      </w:r>
      <w:r w:rsidR="005052FB">
        <w:rPr>
          <w:rFonts w:ascii="GHEA Grapalat" w:hAnsi="GHEA Grapalat"/>
          <w:sz w:val="20"/>
          <w:szCs w:val="20"/>
          <w:lang w:val="es-ES"/>
        </w:rPr>
        <w:t>19/172</w:t>
      </w:r>
      <w:r w:rsidRPr="00DE1E5A">
        <w:rPr>
          <w:rFonts w:ascii="GHEA Grapalat" w:hAnsi="GHEA Grapalat"/>
          <w:lang w:val="es-ES"/>
        </w:rPr>
        <w:t>»</w:t>
      </w:r>
      <w:r w:rsidRPr="00DE1E5A">
        <w:rPr>
          <w:rFonts w:ascii="GHEA Grapalat" w:hAnsi="GHEA Grapalat"/>
          <w:sz w:val="20"/>
          <w:szCs w:val="20"/>
          <w:lang w:val="es-ES"/>
        </w:rPr>
        <w:t xml:space="preserve"> </w:t>
      </w:r>
      <w:r w:rsidRPr="00DE1E5A">
        <w:rPr>
          <w:rFonts w:ascii="GHEA Grapalat" w:hAnsi="GHEA Grapalat" w:cs="Sylfaen"/>
          <w:sz w:val="20"/>
          <w:szCs w:val="20"/>
          <w:lang w:val="es-ES"/>
        </w:rPr>
        <w:t>ծածկագրով հայտարարված</w:t>
      </w:r>
    </w:p>
    <w:p w:rsidR="00C339E7" w:rsidRPr="00DE1E5A" w:rsidRDefault="00C339E7" w:rsidP="00C339E7">
      <w:pPr>
        <w:spacing w:after="0" w:line="240" w:lineRule="auto"/>
        <w:jc w:val="both"/>
        <w:rPr>
          <w:rFonts w:ascii="GHEA Grapalat" w:hAnsi="GHEA Grapalat" w:cs="Sylfaen"/>
          <w:vertAlign w:val="superscript"/>
          <w:lang w:val="es-ES"/>
        </w:rPr>
      </w:pPr>
      <w:r w:rsidRPr="00DE1E5A">
        <w:rPr>
          <w:rFonts w:ascii="GHEA Grapalat" w:hAnsi="GHEA Grapalat" w:cs="Sylfaen"/>
          <w:vertAlign w:val="superscript"/>
          <w:lang w:val="es-ES"/>
        </w:rPr>
        <w:t xml:space="preserve">                       պատվիրատուի անվանումը</w:t>
      </w:r>
    </w:p>
    <w:p w:rsidR="00C339E7" w:rsidRPr="00DE1E5A" w:rsidRDefault="00C339E7" w:rsidP="00C339E7">
      <w:pPr>
        <w:spacing w:after="0" w:line="240" w:lineRule="auto"/>
        <w:jc w:val="both"/>
        <w:rPr>
          <w:rFonts w:ascii="GHEA Grapalat" w:hAnsi="GHEA Grapalat" w:cs="Sylfaen"/>
          <w:sz w:val="20"/>
          <w:szCs w:val="20"/>
          <w:lang w:val="es-ES"/>
        </w:rPr>
      </w:pPr>
      <w:r w:rsidRPr="00DE1E5A">
        <w:rPr>
          <w:rFonts w:ascii="GHEA Grapalat" w:hAnsi="GHEA Grapalat" w:cs="Sylfaen"/>
          <w:sz w:val="20"/>
          <w:szCs w:val="20"/>
          <w:lang w:val="es-ES"/>
        </w:rPr>
        <w:t xml:space="preserve">գնանշման հարցման </w:t>
      </w:r>
      <w:r w:rsidRPr="00DE1E5A">
        <w:rPr>
          <w:rFonts w:ascii="GHEA Grapalat" w:hAnsi="GHEA Grapalat"/>
          <w:u w:val="single"/>
          <w:lang w:val="es-ES"/>
        </w:rPr>
        <w:t xml:space="preserve"> </w:t>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t xml:space="preserve">     </w:t>
      </w:r>
      <w:r w:rsidRPr="00DE1E5A">
        <w:rPr>
          <w:rFonts w:ascii="GHEA Grapalat" w:hAnsi="GHEA Grapalat" w:cs="Sylfaen"/>
          <w:sz w:val="20"/>
          <w:szCs w:val="20"/>
          <w:lang w:val="es-ES"/>
        </w:rPr>
        <w:t xml:space="preserve"> չափաբաժնին</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չափաբաժիններին</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և</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 xml:space="preserve">հրավերի </w:t>
      </w:r>
    </w:p>
    <w:p w:rsidR="00C339E7" w:rsidRPr="00DE1E5A" w:rsidRDefault="00C339E7" w:rsidP="00C339E7">
      <w:pPr>
        <w:spacing w:after="0" w:line="240" w:lineRule="auto"/>
        <w:jc w:val="both"/>
        <w:rPr>
          <w:rFonts w:ascii="GHEA Grapalat" w:hAnsi="GHEA Grapalat"/>
          <w:vertAlign w:val="superscript"/>
          <w:lang w:val="es-ES"/>
        </w:rPr>
      </w:pPr>
      <w:r w:rsidRPr="00DE1E5A">
        <w:rPr>
          <w:rFonts w:ascii="GHEA Grapalat" w:hAnsi="GHEA Grapalat" w:cs="Sylfaen"/>
          <w:vertAlign w:val="superscript"/>
          <w:lang w:val="es-ES"/>
        </w:rPr>
        <w:t xml:space="preserve">                                                       չափաբաժնի</w:t>
      </w:r>
      <w:r w:rsidRPr="00DE1E5A">
        <w:rPr>
          <w:rFonts w:ascii="GHEA Grapalat" w:hAnsi="GHEA Grapalat" w:cs="Arial"/>
          <w:vertAlign w:val="superscript"/>
          <w:lang w:val="es-ES"/>
        </w:rPr>
        <w:t xml:space="preserve">  (</w:t>
      </w:r>
      <w:r w:rsidRPr="00DE1E5A">
        <w:rPr>
          <w:rFonts w:ascii="GHEA Grapalat" w:hAnsi="GHEA Grapalat" w:cs="Sylfaen"/>
          <w:vertAlign w:val="superscript"/>
          <w:lang w:val="es-ES"/>
        </w:rPr>
        <w:t>չափաբաժինների</w:t>
      </w:r>
      <w:r w:rsidRPr="00DE1E5A">
        <w:rPr>
          <w:rFonts w:ascii="GHEA Grapalat" w:hAnsi="GHEA Grapalat" w:cs="Arial"/>
          <w:vertAlign w:val="superscript"/>
          <w:lang w:val="es-ES"/>
        </w:rPr>
        <w:t xml:space="preserve">) </w:t>
      </w:r>
      <w:r w:rsidRPr="00DE1E5A">
        <w:rPr>
          <w:rFonts w:ascii="GHEA Grapalat" w:hAnsi="GHEA Grapalat" w:cs="Sylfaen"/>
          <w:vertAlign w:val="superscript"/>
          <w:lang w:val="es-ES"/>
        </w:rPr>
        <w:t>համարը</w:t>
      </w:r>
    </w:p>
    <w:p w:rsidR="00C339E7" w:rsidRPr="00DE1E5A" w:rsidRDefault="00C339E7" w:rsidP="00C339E7">
      <w:pPr>
        <w:spacing w:after="0" w:line="240" w:lineRule="auto"/>
        <w:jc w:val="both"/>
        <w:rPr>
          <w:rFonts w:ascii="GHEA Grapalat" w:hAnsi="GHEA Grapalat"/>
          <w:sz w:val="20"/>
          <w:szCs w:val="20"/>
          <w:lang w:val="es-ES"/>
        </w:rPr>
      </w:pPr>
      <w:r w:rsidRPr="00DE1E5A">
        <w:rPr>
          <w:rFonts w:ascii="GHEA Grapalat" w:hAnsi="GHEA Grapalat"/>
          <w:vertAlign w:val="superscript"/>
          <w:lang w:val="es-ES"/>
        </w:rPr>
        <w:t xml:space="preserve"> </w:t>
      </w:r>
      <w:r w:rsidRPr="00DE1E5A">
        <w:rPr>
          <w:rFonts w:ascii="GHEA Grapalat" w:hAnsi="GHEA Grapalat" w:cs="Sylfaen"/>
          <w:sz w:val="20"/>
          <w:szCs w:val="20"/>
          <w:lang w:val="es-ES"/>
        </w:rPr>
        <w:t>պահանջներին համապատասխան</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ներկայացնում</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է</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հայտ:</w:t>
      </w:r>
    </w:p>
    <w:p w:rsidR="00C339E7" w:rsidRPr="00DE1E5A" w:rsidRDefault="00C339E7" w:rsidP="00C339E7">
      <w:pPr>
        <w:spacing w:after="0" w:line="240" w:lineRule="auto"/>
        <w:jc w:val="both"/>
        <w:rPr>
          <w:rFonts w:ascii="GHEA Grapalat" w:hAnsi="GHEA Grapalat"/>
          <w:sz w:val="12"/>
          <w:szCs w:val="12"/>
          <w:u w:val="single"/>
          <w:lang w:val="es-ES"/>
        </w:rPr>
      </w:pPr>
    </w:p>
    <w:p w:rsidR="00C339E7" w:rsidRPr="00DE1E5A" w:rsidRDefault="00C339E7" w:rsidP="00C339E7">
      <w:pPr>
        <w:spacing w:after="0" w:line="240" w:lineRule="auto"/>
        <w:jc w:val="both"/>
        <w:rPr>
          <w:rFonts w:ascii="GHEA Grapalat" w:hAnsi="GHEA Grapalat" w:cs="Sylfaen"/>
          <w:sz w:val="20"/>
          <w:szCs w:val="20"/>
          <w:lang w:val="es-ES"/>
        </w:rPr>
      </w:pPr>
      <w:r w:rsidRPr="00DE1E5A">
        <w:rPr>
          <w:rFonts w:ascii="GHEA Grapalat" w:hAnsi="GHEA Grapalat"/>
          <w:u w:val="single"/>
          <w:lang w:val="es-ES"/>
        </w:rPr>
        <w:t xml:space="preserve">                                                      </w:t>
      </w:r>
      <w:r w:rsidRPr="00DE1E5A">
        <w:rPr>
          <w:rFonts w:ascii="GHEA Grapalat" w:hAnsi="GHEA Grapalat"/>
          <w:u w:val="single"/>
          <w:lang w:val="es-ES"/>
        </w:rPr>
        <w:tab/>
      </w:r>
      <w:r w:rsidRPr="00DE1E5A">
        <w:rPr>
          <w:rFonts w:ascii="GHEA Grapalat" w:hAnsi="GHEA Grapalat"/>
          <w:u w:val="single"/>
          <w:lang w:val="es-ES"/>
        </w:rPr>
        <w:tab/>
        <w:t xml:space="preserve">   </w:t>
      </w:r>
      <w:r w:rsidRPr="00DE1E5A">
        <w:rPr>
          <w:rFonts w:ascii="GHEA Grapalat" w:hAnsi="GHEA Grapalat"/>
          <w:lang w:val="es-ES"/>
        </w:rPr>
        <w:t>-</w:t>
      </w:r>
      <w:r w:rsidRPr="00DE1E5A">
        <w:rPr>
          <w:rFonts w:ascii="GHEA Grapalat" w:hAnsi="GHEA Grapalat" w:cs="Sylfaen"/>
          <w:sz w:val="20"/>
          <w:szCs w:val="20"/>
          <w:lang w:val="es-ES"/>
        </w:rPr>
        <w:t>ն</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հայտնում</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և</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հավաստում</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է</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 xml:space="preserve">որ հանդիսանում է </w:t>
      </w:r>
    </w:p>
    <w:p w:rsidR="00C339E7" w:rsidRPr="00DE1E5A" w:rsidRDefault="00C339E7" w:rsidP="00C339E7">
      <w:pPr>
        <w:spacing w:after="0" w:line="240" w:lineRule="auto"/>
        <w:jc w:val="both"/>
        <w:rPr>
          <w:rFonts w:ascii="GHEA Grapalat" w:hAnsi="GHEA Grapalat" w:cs="Sylfaen"/>
          <w:sz w:val="20"/>
          <w:szCs w:val="20"/>
          <w:lang w:val="es-ES"/>
        </w:rPr>
      </w:pPr>
      <w:r w:rsidRPr="00DE1E5A">
        <w:rPr>
          <w:rFonts w:ascii="GHEA Grapalat" w:hAnsi="GHEA Grapalat" w:cs="Sylfaen"/>
          <w:vertAlign w:val="superscript"/>
          <w:lang w:val="es-ES"/>
        </w:rPr>
        <w:t xml:space="preserve">                                             մասնակցի</w:t>
      </w:r>
      <w:r w:rsidRPr="00DE1E5A">
        <w:rPr>
          <w:rFonts w:ascii="GHEA Grapalat" w:hAnsi="GHEA Grapalat" w:cs="Arial"/>
          <w:vertAlign w:val="superscript"/>
          <w:lang w:val="es-ES"/>
        </w:rPr>
        <w:t xml:space="preserve"> </w:t>
      </w:r>
      <w:r w:rsidRPr="00DE1E5A">
        <w:rPr>
          <w:rFonts w:ascii="GHEA Grapalat" w:hAnsi="GHEA Grapalat" w:cs="Sylfaen"/>
          <w:vertAlign w:val="superscript"/>
          <w:lang w:val="es-ES"/>
        </w:rPr>
        <w:t>անվանումը</w:t>
      </w:r>
    </w:p>
    <w:p w:rsidR="00C339E7" w:rsidRPr="00DE1E5A" w:rsidRDefault="00C339E7" w:rsidP="00C339E7">
      <w:pPr>
        <w:spacing w:after="0" w:line="240" w:lineRule="auto"/>
        <w:jc w:val="both"/>
        <w:rPr>
          <w:rFonts w:ascii="GHEA Grapalat" w:hAnsi="GHEA Grapalat" w:cs="Sylfaen"/>
          <w:sz w:val="20"/>
          <w:szCs w:val="20"/>
          <w:lang w:val="es-ES"/>
        </w:rPr>
      </w:pPr>
      <w:r w:rsidRPr="00DE1E5A">
        <w:rPr>
          <w:rFonts w:ascii="GHEA Grapalat" w:hAnsi="GHEA Grapalat" w:cs="Sylfaen"/>
          <w:sz w:val="20"/>
          <w:szCs w:val="20"/>
          <w:u w:val="single"/>
          <w:lang w:val="es-ES"/>
        </w:rPr>
        <w:tab/>
      </w:r>
      <w:r w:rsidRPr="00DE1E5A">
        <w:rPr>
          <w:rFonts w:ascii="GHEA Grapalat" w:hAnsi="GHEA Grapalat" w:cs="Sylfaen"/>
          <w:sz w:val="20"/>
          <w:szCs w:val="20"/>
          <w:u w:val="single"/>
          <w:lang w:val="es-ES"/>
        </w:rPr>
        <w:tab/>
      </w:r>
      <w:r w:rsidRPr="00DE1E5A">
        <w:rPr>
          <w:rFonts w:ascii="GHEA Grapalat" w:hAnsi="GHEA Grapalat" w:cs="Sylfaen"/>
          <w:sz w:val="20"/>
          <w:szCs w:val="20"/>
          <w:u w:val="single"/>
          <w:lang w:val="es-ES"/>
        </w:rPr>
        <w:tab/>
      </w:r>
      <w:r w:rsidRPr="00DE1E5A">
        <w:rPr>
          <w:rFonts w:ascii="GHEA Grapalat" w:hAnsi="GHEA Grapalat" w:cs="Sylfaen"/>
          <w:sz w:val="20"/>
          <w:szCs w:val="20"/>
          <w:u w:val="single"/>
          <w:lang w:val="es-ES"/>
        </w:rPr>
        <w:tab/>
      </w:r>
      <w:r w:rsidRPr="00DE1E5A">
        <w:rPr>
          <w:rFonts w:ascii="GHEA Grapalat" w:hAnsi="GHEA Grapalat" w:cs="Sylfaen"/>
          <w:sz w:val="20"/>
          <w:szCs w:val="20"/>
          <w:u w:val="single"/>
          <w:lang w:val="es-ES"/>
        </w:rPr>
        <w:tab/>
      </w:r>
      <w:r w:rsidRPr="00DE1E5A">
        <w:rPr>
          <w:rFonts w:ascii="GHEA Grapalat" w:hAnsi="GHEA Grapalat" w:cs="Sylfaen"/>
          <w:sz w:val="20"/>
          <w:szCs w:val="20"/>
          <w:u w:val="single"/>
          <w:lang w:val="es-ES"/>
        </w:rPr>
        <w:tab/>
      </w:r>
      <w:r w:rsidRPr="00DE1E5A">
        <w:rPr>
          <w:rFonts w:ascii="GHEA Grapalat" w:hAnsi="GHEA Grapalat" w:cs="Sylfaen"/>
          <w:sz w:val="20"/>
          <w:szCs w:val="20"/>
          <w:u w:val="single"/>
          <w:lang w:val="es-ES"/>
        </w:rPr>
        <w:tab/>
      </w:r>
      <w:r w:rsidRPr="00DE1E5A">
        <w:rPr>
          <w:rFonts w:ascii="GHEA Grapalat" w:hAnsi="GHEA Grapalat" w:cs="Sylfaen"/>
          <w:sz w:val="20"/>
          <w:szCs w:val="20"/>
          <w:lang w:val="es-ES"/>
        </w:rPr>
        <w:t xml:space="preserve">ռեզիդենտ:  </w:t>
      </w:r>
    </w:p>
    <w:p w:rsidR="00C339E7" w:rsidRPr="00DE1E5A" w:rsidRDefault="00C339E7" w:rsidP="00C339E7">
      <w:pPr>
        <w:spacing w:after="0" w:line="240" w:lineRule="auto"/>
        <w:jc w:val="both"/>
        <w:rPr>
          <w:rFonts w:ascii="GHEA Grapalat" w:hAnsi="GHEA Grapalat" w:cs="Arial"/>
          <w:vertAlign w:val="superscript"/>
          <w:lang w:val="es-ES"/>
        </w:rPr>
      </w:pPr>
      <w:r w:rsidRPr="00DE1E5A">
        <w:rPr>
          <w:rFonts w:ascii="GHEA Grapalat" w:hAnsi="GHEA Grapalat" w:cs="Arial"/>
          <w:vertAlign w:val="superscript"/>
          <w:lang w:val="es-ES"/>
        </w:rPr>
        <w:t xml:space="preserve">                                               երկրի անվանումը</w:t>
      </w:r>
    </w:p>
    <w:p w:rsidR="00C339E7" w:rsidRPr="00DE1E5A" w:rsidDel="00437CDB" w:rsidRDefault="00C339E7" w:rsidP="00C339E7">
      <w:pPr>
        <w:spacing w:after="0" w:line="240" w:lineRule="auto"/>
        <w:jc w:val="both"/>
        <w:rPr>
          <w:rFonts w:ascii="GHEA Grapalat" w:hAnsi="GHEA Grapalat" w:cs="Sylfaen"/>
          <w:sz w:val="20"/>
          <w:szCs w:val="20"/>
          <w:lang w:val="es-ES"/>
        </w:rPr>
      </w:pPr>
    </w:p>
    <w:p w:rsidR="00C339E7" w:rsidRPr="00DE1E5A" w:rsidRDefault="00C339E7" w:rsidP="00C339E7">
      <w:pPr>
        <w:spacing w:after="0" w:line="240" w:lineRule="auto"/>
        <w:jc w:val="both"/>
        <w:rPr>
          <w:rFonts w:ascii="GHEA Grapalat" w:hAnsi="GHEA Grapalat" w:cs="Sylfaen"/>
          <w:sz w:val="20"/>
          <w:szCs w:val="20"/>
          <w:lang w:val="es-ES"/>
        </w:rPr>
      </w:pPr>
      <w:r w:rsidRPr="00DE1E5A">
        <w:rPr>
          <w:rFonts w:ascii="GHEA Grapalat" w:hAnsi="GHEA Grapalat" w:cs="Sylfaen"/>
          <w:sz w:val="20"/>
          <w:szCs w:val="20"/>
          <w:lang w:val="es-ES"/>
        </w:rPr>
        <w:t xml:space="preserve">                </w:t>
      </w:r>
    </w:p>
    <w:p w:rsidR="00C339E7" w:rsidRPr="00DE1E5A" w:rsidRDefault="00C339E7" w:rsidP="00C339E7">
      <w:pPr>
        <w:spacing w:after="0" w:line="240" w:lineRule="auto"/>
        <w:jc w:val="both"/>
        <w:rPr>
          <w:rFonts w:ascii="GHEA Grapalat" w:hAnsi="GHEA Grapalat" w:cs="Arial"/>
          <w:u w:val="single"/>
          <w:lang w:val="es-ES"/>
        </w:rPr>
      </w:pPr>
      <w:r w:rsidRPr="00DE1E5A">
        <w:rPr>
          <w:rFonts w:ascii="GHEA Grapalat" w:hAnsi="GHEA Grapalat"/>
          <w:sz w:val="20"/>
          <w:szCs w:val="20"/>
          <w:u w:val="single"/>
          <w:lang w:val="es-ES"/>
        </w:rPr>
        <w:t xml:space="preserve">                                         </w:t>
      </w:r>
      <w:r w:rsidRPr="00DE1E5A">
        <w:rPr>
          <w:rFonts w:ascii="GHEA Grapalat" w:hAnsi="GHEA Grapalat"/>
          <w:sz w:val="20"/>
          <w:szCs w:val="20"/>
          <w:lang w:val="es-ES"/>
        </w:rPr>
        <w:t>-</w:t>
      </w:r>
      <w:r w:rsidRPr="00DE1E5A">
        <w:rPr>
          <w:rFonts w:ascii="GHEA Grapalat" w:hAnsi="GHEA Grapalat" w:cs="Sylfaen"/>
          <w:sz w:val="20"/>
          <w:szCs w:val="20"/>
          <w:lang w:val="es-ES"/>
        </w:rPr>
        <w:t>ի</w:t>
      </w:r>
      <w:r w:rsidRPr="00DE1E5A">
        <w:rPr>
          <w:rFonts w:ascii="GHEA Grapalat" w:hAnsi="GHEA Grapalat" w:cs="Arial"/>
          <w:sz w:val="20"/>
          <w:szCs w:val="20"/>
          <w:lang w:val="es-ES"/>
        </w:rPr>
        <w:t xml:space="preserve"> հարկ վճարողի հաշվառման համարն </w:t>
      </w:r>
      <w:r w:rsidRPr="00DE1E5A">
        <w:rPr>
          <w:rFonts w:ascii="GHEA Grapalat" w:hAnsi="GHEA Grapalat" w:cs="Sylfaen"/>
          <w:sz w:val="20"/>
          <w:szCs w:val="20"/>
          <w:lang w:val="es-ES"/>
        </w:rPr>
        <w:t>է</w:t>
      </w:r>
      <w:r w:rsidRPr="00DE1E5A">
        <w:rPr>
          <w:rFonts w:ascii="GHEA Grapalat" w:hAnsi="GHEA Grapalat" w:cs="Arial"/>
          <w:sz w:val="20"/>
          <w:szCs w:val="20"/>
          <w:lang w:val="es-ES"/>
        </w:rPr>
        <w:t>`</w:t>
      </w:r>
      <w:r w:rsidRPr="00DE1E5A">
        <w:rPr>
          <w:rFonts w:ascii="GHEA Grapalat" w:hAnsi="GHEA Grapalat" w:cs="Arial"/>
          <w:lang w:val="es-ES"/>
        </w:rPr>
        <w:t xml:space="preserve"> </w:t>
      </w:r>
      <w:r w:rsidRPr="00DE1E5A">
        <w:rPr>
          <w:rFonts w:ascii="GHEA Grapalat" w:hAnsi="GHEA Grapalat" w:cs="Arial"/>
          <w:u w:val="single"/>
          <w:lang w:val="es-ES"/>
        </w:rPr>
        <w:tab/>
      </w:r>
      <w:r w:rsidRPr="00DE1E5A">
        <w:rPr>
          <w:rFonts w:ascii="GHEA Grapalat" w:hAnsi="GHEA Grapalat" w:cs="Arial"/>
          <w:u w:val="single"/>
          <w:lang w:val="es-ES"/>
        </w:rPr>
        <w:tab/>
      </w:r>
      <w:r w:rsidRPr="00DE1E5A">
        <w:rPr>
          <w:rFonts w:ascii="GHEA Grapalat" w:hAnsi="GHEA Grapalat" w:cs="Arial"/>
          <w:u w:val="single"/>
          <w:lang w:val="es-ES"/>
        </w:rPr>
        <w:tab/>
      </w:r>
      <w:r w:rsidRPr="00DE1E5A">
        <w:rPr>
          <w:rFonts w:ascii="GHEA Grapalat" w:hAnsi="GHEA Grapalat" w:cs="Arial"/>
          <w:u w:val="single"/>
          <w:lang w:val="es-ES"/>
        </w:rPr>
        <w:tab/>
      </w:r>
      <w:r w:rsidRPr="00DE1E5A">
        <w:rPr>
          <w:rFonts w:ascii="GHEA Grapalat" w:hAnsi="GHEA Grapalat" w:cs="Arial"/>
          <w:u w:val="single"/>
          <w:lang w:val="es-ES"/>
        </w:rPr>
        <w:tab/>
        <w:t>:</w:t>
      </w:r>
    </w:p>
    <w:p w:rsidR="00C339E7" w:rsidRPr="00DE1E5A" w:rsidRDefault="00C339E7" w:rsidP="00C339E7">
      <w:pPr>
        <w:spacing w:after="0" w:line="240" w:lineRule="auto"/>
        <w:jc w:val="both"/>
        <w:rPr>
          <w:rFonts w:ascii="GHEA Grapalat" w:hAnsi="GHEA Grapalat" w:cs="Arial"/>
          <w:vertAlign w:val="superscript"/>
          <w:lang w:val="es-ES"/>
        </w:rPr>
      </w:pPr>
      <w:r w:rsidRPr="00DE1E5A">
        <w:rPr>
          <w:rFonts w:ascii="GHEA Grapalat" w:hAnsi="GHEA Grapalat" w:cs="Sylfaen"/>
          <w:vertAlign w:val="superscript"/>
          <w:lang w:val="es-ES"/>
        </w:rPr>
        <w:t xml:space="preserve">               մասնակցի</w:t>
      </w:r>
      <w:r w:rsidRPr="00DE1E5A">
        <w:rPr>
          <w:rFonts w:ascii="GHEA Grapalat" w:hAnsi="GHEA Grapalat" w:cs="Arial"/>
          <w:vertAlign w:val="superscript"/>
          <w:lang w:val="es-ES"/>
        </w:rPr>
        <w:t xml:space="preserve"> </w:t>
      </w:r>
      <w:r w:rsidRPr="00DE1E5A">
        <w:rPr>
          <w:rFonts w:ascii="GHEA Grapalat" w:hAnsi="GHEA Grapalat" w:cs="Sylfaen"/>
          <w:vertAlign w:val="superscript"/>
          <w:lang w:val="es-ES"/>
        </w:rPr>
        <w:t>անվանումը</w:t>
      </w:r>
      <w:r w:rsidRPr="00DE1E5A">
        <w:rPr>
          <w:rFonts w:ascii="GHEA Grapalat" w:hAnsi="GHEA Grapalat" w:cs="Arial"/>
          <w:vertAlign w:val="superscript"/>
          <w:lang w:val="es-ES"/>
        </w:rPr>
        <w:t xml:space="preserve">                                                                                                                 հարկի վճարողի հաշվառման համարը</w:t>
      </w:r>
    </w:p>
    <w:p w:rsidR="00C339E7" w:rsidRPr="00DE1E5A" w:rsidRDefault="00C339E7" w:rsidP="00C339E7">
      <w:pPr>
        <w:spacing w:after="0" w:line="240" w:lineRule="auto"/>
        <w:jc w:val="both"/>
        <w:rPr>
          <w:rFonts w:ascii="GHEA Grapalat" w:hAnsi="GHEA Grapalat" w:cs="Arial"/>
          <w:vertAlign w:val="superscript"/>
          <w:lang w:val="es-ES"/>
        </w:rPr>
      </w:pPr>
    </w:p>
    <w:p w:rsidR="00C339E7" w:rsidRPr="00DE1E5A" w:rsidRDefault="00C339E7" w:rsidP="00C339E7">
      <w:pPr>
        <w:spacing w:after="0" w:line="240" w:lineRule="auto"/>
        <w:jc w:val="both"/>
        <w:rPr>
          <w:rFonts w:ascii="GHEA Grapalat" w:hAnsi="GHEA Grapalat"/>
          <w:lang w:val="es-ES"/>
        </w:rPr>
      </w:pPr>
    </w:p>
    <w:p w:rsidR="00C339E7" w:rsidRPr="00DE1E5A" w:rsidRDefault="00C339E7" w:rsidP="00C339E7">
      <w:pPr>
        <w:spacing w:after="0" w:line="240" w:lineRule="auto"/>
        <w:jc w:val="both"/>
        <w:rPr>
          <w:rFonts w:ascii="GHEA Grapalat" w:hAnsi="GHEA Grapalat"/>
          <w:u w:val="single"/>
          <w:lang w:val="es-ES"/>
        </w:rPr>
      </w:pPr>
      <w:r w:rsidRPr="00DE1E5A">
        <w:rPr>
          <w:rFonts w:ascii="GHEA Grapalat" w:hAnsi="GHEA Grapalat"/>
          <w:u w:val="single"/>
          <w:lang w:val="es-ES"/>
        </w:rPr>
        <w:t xml:space="preserve">                                                </w:t>
      </w:r>
      <w:r w:rsidRPr="00DE1E5A">
        <w:rPr>
          <w:rFonts w:ascii="GHEA Grapalat" w:hAnsi="GHEA Grapalat"/>
          <w:lang w:val="es-ES"/>
        </w:rPr>
        <w:t xml:space="preserve"> </w:t>
      </w:r>
      <w:r w:rsidRPr="00DE1E5A">
        <w:rPr>
          <w:rFonts w:ascii="GHEA Grapalat" w:hAnsi="GHEA Grapalat"/>
          <w:sz w:val="20"/>
          <w:szCs w:val="20"/>
          <w:lang w:val="es-ES"/>
        </w:rPr>
        <w:t>-</w:t>
      </w:r>
      <w:r w:rsidRPr="00DE1E5A">
        <w:rPr>
          <w:rFonts w:ascii="GHEA Grapalat" w:hAnsi="GHEA Grapalat" w:cs="Sylfaen"/>
          <w:sz w:val="20"/>
          <w:szCs w:val="20"/>
          <w:lang w:val="es-ES"/>
        </w:rPr>
        <w:t>ի</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էլեկտրոնային</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փոստի</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հասցեն</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է</w:t>
      </w:r>
      <w:r w:rsidRPr="00DE1E5A">
        <w:rPr>
          <w:rFonts w:ascii="GHEA Grapalat" w:hAnsi="GHEA Grapalat" w:cs="Arial"/>
          <w:sz w:val="20"/>
          <w:szCs w:val="20"/>
          <w:lang w:val="es-ES"/>
        </w:rPr>
        <w:t>`</w:t>
      </w:r>
      <w:r w:rsidRPr="00DE1E5A">
        <w:rPr>
          <w:rFonts w:ascii="GHEA Grapalat" w:hAnsi="GHEA Grapalat" w:cs="Arial"/>
          <w:lang w:val="es-ES"/>
        </w:rPr>
        <w:t xml:space="preserve"> </w:t>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t>:</w:t>
      </w:r>
    </w:p>
    <w:p w:rsidR="00C339E7" w:rsidRPr="00DE1E5A" w:rsidRDefault="00C339E7" w:rsidP="00C339E7">
      <w:pPr>
        <w:spacing w:after="0" w:line="240" w:lineRule="auto"/>
        <w:jc w:val="both"/>
        <w:rPr>
          <w:rFonts w:ascii="GHEA Grapalat" w:hAnsi="GHEA Grapalat"/>
          <w:sz w:val="10"/>
          <w:szCs w:val="10"/>
          <w:lang w:val="es-ES"/>
        </w:rPr>
      </w:pPr>
      <w:r w:rsidRPr="00DE1E5A">
        <w:rPr>
          <w:rFonts w:ascii="GHEA Grapalat" w:hAnsi="GHEA Grapalat" w:cs="Sylfaen"/>
          <w:vertAlign w:val="superscript"/>
          <w:lang w:val="es-ES"/>
        </w:rPr>
        <w:t xml:space="preserve">              մասնակցի</w:t>
      </w:r>
      <w:r w:rsidRPr="00DE1E5A">
        <w:rPr>
          <w:rFonts w:ascii="GHEA Grapalat" w:hAnsi="GHEA Grapalat" w:cs="Arial"/>
          <w:vertAlign w:val="superscript"/>
          <w:lang w:val="es-ES"/>
        </w:rPr>
        <w:t xml:space="preserve"> </w:t>
      </w:r>
      <w:r w:rsidRPr="00DE1E5A">
        <w:rPr>
          <w:rFonts w:ascii="GHEA Grapalat" w:hAnsi="GHEA Grapalat" w:cs="Sylfaen"/>
          <w:vertAlign w:val="superscript"/>
          <w:lang w:val="es-ES"/>
        </w:rPr>
        <w:t>անվանումը</w:t>
      </w:r>
      <w:r w:rsidRPr="00DE1E5A">
        <w:rPr>
          <w:rFonts w:ascii="GHEA Grapalat" w:hAnsi="GHEA Grapalat" w:cs="Arial"/>
          <w:vertAlign w:val="superscript"/>
          <w:lang w:val="es-ES"/>
        </w:rPr>
        <w:t xml:space="preserve">                                                                                                                           էլեկտրոնային փոստի հասցեն</w:t>
      </w:r>
    </w:p>
    <w:p w:rsidR="00C339E7" w:rsidRPr="00DE1E5A" w:rsidRDefault="00C339E7" w:rsidP="00C339E7">
      <w:pPr>
        <w:spacing w:after="0" w:line="240" w:lineRule="auto"/>
        <w:jc w:val="right"/>
        <w:rPr>
          <w:rFonts w:ascii="GHEA Grapalat" w:hAnsi="GHEA Grapalat"/>
          <w:sz w:val="10"/>
          <w:szCs w:val="10"/>
          <w:lang w:val="es-ES"/>
        </w:rPr>
      </w:pPr>
    </w:p>
    <w:p w:rsidR="00C339E7" w:rsidRPr="00DE1E5A" w:rsidRDefault="00C339E7" w:rsidP="00C339E7">
      <w:pPr>
        <w:spacing w:after="0" w:line="240" w:lineRule="auto"/>
        <w:jc w:val="right"/>
        <w:rPr>
          <w:rFonts w:ascii="GHEA Grapalat" w:hAnsi="GHEA Grapalat"/>
          <w:sz w:val="10"/>
          <w:szCs w:val="10"/>
          <w:lang w:val="es-ES"/>
        </w:rPr>
      </w:pPr>
    </w:p>
    <w:p w:rsidR="00C339E7" w:rsidRPr="00DE1E5A" w:rsidRDefault="00C339E7" w:rsidP="00C339E7">
      <w:pPr>
        <w:spacing w:after="0" w:line="240" w:lineRule="auto"/>
        <w:ind w:firstLine="709"/>
        <w:jc w:val="both"/>
        <w:rPr>
          <w:rFonts w:ascii="GHEA Grapalat" w:hAnsi="GHEA Grapalat"/>
          <w:sz w:val="20"/>
          <w:lang w:val="es-ES"/>
        </w:rPr>
      </w:pPr>
      <w:r w:rsidRPr="00DE1E5A">
        <w:rPr>
          <w:rFonts w:ascii="GHEA Grapalat" w:hAnsi="GHEA Grapalat" w:cs="Arial"/>
          <w:sz w:val="20"/>
          <w:szCs w:val="20"/>
          <w:lang w:val="es-ES"/>
        </w:rPr>
        <w:t>Սույնով</w:t>
      </w:r>
      <w:r w:rsidRPr="00DE1E5A">
        <w:rPr>
          <w:rFonts w:ascii="GHEA Grapalat" w:hAnsi="GHEA Grapalat"/>
          <w:sz w:val="20"/>
          <w:lang w:val="hy-AM"/>
        </w:rPr>
        <w:t xml:space="preserve">  </w:t>
      </w:r>
      <w:r w:rsidRPr="00DE1E5A">
        <w:rPr>
          <w:rFonts w:ascii="GHEA Grapalat" w:hAnsi="GHEA Grapalat"/>
          <w:sz w:val="20"/>
          <w:u w:val="single"/>
          <w:lang w:val="hy-AM"/>
        </w:rPr>
        <w:t xml:space="preserve">                                                </w:t>
      </w:r>
      <w:r w:rsidRPr="00DE1E5A">
        <w:rPr>
          <w:rFonts w:ascii="GHEA Grapalat" w:hAnsi="GHEA Grapalat"/>
          <w:sz w:val="20"/>
          <w:u w:val="single"/>
          <w:lang w:val="es-ES"/>
        </w:rPr>
        <w:t xml:space="preserve">                         </w:t>
      </w:r>
      <w:r w:rsidRPr="00DE1E5A">
        <w:rPr>
          <w:rFonts w:ascii="GHEA Grapalat" w:hAnsi="GHEA Grapalat"/>
          <w:sz w:val="20"/>
          <w:u w:val="single"/>
          <w:lang w:val="hy-AM"/>
        </w:rPr>
        <w:t xml:space="preserve">          </w:t>
      </w:r>
      <w:r w:rsidRPr="00DE1E5A">
        <w:rPr>
          <w:rFonts w:ascii="GHEA Grapalat" w:hAnsi="GHEA Grapalat"/>
          <w:lang w:val="hy-AM"/>
        </w:rPr>
        <w:t>-</w:t>
      </w:r>
      <w:r w:rsidRPr="00DE1E5A">
        <w:rPr>
          <w:rFonts w:ascii="GHEA Grapalat" w:hAnsi="GHEA Grapalat" w:cs="Arial"/>
          <w:sz w:val="20"/>
          <w:szCs w:val="20"/>
          <w:lang w:val="es-ES"/>
        </w:rPr>
        <w:t>ն հայտարարում և հավաստում է, որ</w:t>
      </w:r>
      <w:r>
        <w:rPr>
          <w:rFonts w:ascii="GHEA Grapalat" w:hAnsi="GHEA Grapalat" w:cs="Arial"/>
          <w:sz w:val="20"/>
          <w:szCs w:val="20"/>
          <w:lang w:val="es-ES"/>
        </w:rPr>
        <w:t>՝</w:t>
      </w:r>
      <w:r w:rsidRPr="00DE1E5A">
        <w:rPr>
          <w:rFonts w:ascii="GHEA Grapalat" w:hAnsi="GHEA Grapalat" w:cs="Arial"/>
          <w:lang w:val="hy-AM"/>
        </w:rPr>
        <w:t xml:space="preserve"> </w:t>
      </w:r>
    </w:p>
    <w:p w:rsidR="00C339E7" w:rsidRPr="00DE1E5A" w:rsidRDefault="00C339E7" w:rsidP="00C339E7">
      <w:pPr>
        <w:spacing w:after="0" w:line="240" w:lineRule="auto"/>
        <w:jc w:val="both"/>
        <w:rPr>
          <w:rFonts w:ascii="GHEA Grapalat" w:hAnsi="GHEA Grapalat"/>
          <w:i/>
          <w:sz w:val="16"/>
          <w:vertAlign w:val="superscript"/>
          <w:lang w:val="es-ES"/>
        </w:rPr>
      </w:pPr>
      <w:r w:rsidRPr="00DE1E5A">
        <w:rPr>
          <w:rFonts w:ascii="GHEA Grapalat" w:hAnsi="GHEA Grapalat"/>
          <w:sz w:val="20"/>
          <w:lang w:val="hy-AM"/>
        </w:rPr>
        <w:tab/>
      </w:r>
      <w:r w:rsidRPr="00DE1E5A">
        <w:rPr>
          <w:rFonts w:ascii="GHEA Grapalat" w:hAnsi="GHEA Grapalat"/>
          <w:sz w:val="20"/>
          <w:lang w:val="hy-AM"/>
        </w:rPr>
        <w:tab/>
      </w:r>
      <w:r w:rsidRPr="00DE1E5A">
        <w:rPr>
          <w:rFonts w:ascii="GHEA Grapalat" w:hAnsi="GHEA Grapalat"/>
          <w:sz w:val="20"/>
          <w:lang w:val="es-ES"/>
        </w:rPr>
        <w:t xml:space="preserve">                                    </w:t>
      </w:r>
      <w:r w:rsidRPr="00DE1E5A">
        <w:rPr>
          <w:rFonts w:ascii="GHEA Grapalat" w:hAnsi="GHEA Grapalat" w:cs="Sylfaen"/>
          <w:vertAlign w:val="superscript"/>
          <w:lang w:val="hy-AM"/>
        </w:rPr>
        <w:t>մասնակցի անվանում</w:t>
      </w:r>
    </w:p>
    <w:p w:rsidR="00C339E7" w:rsidRPr="00DE1E5A" w:rsidRDefault="00C339E7" w:rsidP="00C339E7">
      <w:pPr>
        <w:spacing w:after="0" w:line="240" w:lineRule="auto"/>
        <w:ind w:firstLine="708"/>
        <w:jc w:val="both"/>
        <w:rPr>
          <w:rFonts w:ascii="GHEA Grapalat" w:hAnsi="GHEA Grapalat" w:cs="Arial"/>
          <w:sz w:val="20"/>
          <w:szCs w:val="20"/>
          <w:lang w:val="es-ES"/>
        </w:rPr>
      </w:pPr>
      <w:r>
        <w:rPr>
          <w:rFonts w:ascii="GHEA Grapalat" w:hAnsi="GHEA Grapalat" w:cs="Arial"/>
          <w:sz w:val="20"/>
          <w:szCs w:val="20"/>
          <w:lang w:val="es-ES"/>
        </w:rPr>
        <w:t xml:space="preserve">1) </w:t>
      </w:r>
      <w:r w:rsidRPr="00DE1E5A">
        <w:rPr>
          <w:rFonts w:ascii="GHEA Grapalat" w:hAnsi="GHEA Grapalat" w:cs="Arial"/>
          <w:sz w:val="20"/>
          <w:szCs w:val="20"/>
          <w:lang w:val="es-ES"/>
        </w:rPr>
        <w:t>բավարարում է «</w:t>
      </w:r>
      <w:r w:rsidR="00456AC8">
        <w:rPr>
          <w:rFonts w:ascii="GHEA Grapalat" w:hAnsi="GHEA Grapalat" w:cs="Arial"/>
          <w:sz w:val="20"/>
          <w:szCs w:val="20"/>
          <w:lang w:val="es-ES"/>
        </w:rPr>
        <w:t>ԵՔ-ԳՀԱՊՁԲ-</w:t>
      </w:r>
      <w:r w:rsidR="005052FB">
        <w:rPr>
          <w:rFonts w:ascii="GHEA Grapalat" w:hAnsi="GHEA Grapalat" w:cs="Arial"/>
          <w:sz w:val="20"/>
          <w:szCs w:val="20"/>
          <w:lang w:val="es-ES"/>
        </w:rPr>
        <w:t>19/172</w:t>
      </w:r>
      <w:r w:rsidRPr="00DE1E5A">
        <w:rPr>
          <w:rFonts w:ascii="GHEA Grapalat" w:hAnsi="GHEA Grapalat" w:cs="Arial"/>
          <w:sz w:val="20"/>
          <w:szCs w:val="20"/>
          <w:lang w:val="es-ES"/>
        </w:rPr>
        <w:t>»*  ծածկագրով</w:t>
      </w:r>
      <w:r>
        <w:rPr>
          <w:rFonts w:ascii="GHEA Grapalat" w:hAnsi="GHEA Grapalat" w:cs="Arial"/>
          <w:sz w:val="20"/>
          <w:szCs w:val="20"/>
          <w:lang w:val="es-ES"/>
        </w:rPr>
        <w:t xml:space="preserve"> գնանշման հարցման</w:t>
      </w:r>
      <w:r w:rsidRPr="00DE1E5A">
        <w:rPr>
          <w:rFonts w:ascii="GHEA Grapalat" w:hAnsi="GHEA Grapalat" w:cs="Arial"/>
          <w:sz w:val="20"/>
          <w:szCs w:val="20"/>
          <w:lang w:val="es-ES"/>
        </w:rPr>
        <w:t xml:space="preserve"> հրավերով սահմանված մասնակցության իրավունքի </w:t>
      </w:r>
      <w:r>
        <w:rPr>
          <w:rFonts w:ascii="GHEA Grapalat" w:hAnsi="GHEA Grapalat" w:cs="Arial"/>
          <w:sz w:val="20"/>
          <w:szCs w:val="20"/>
          <w:lang w:val="es-ES"/>
        </w:rPr>
        <w:t xml:space="preserve">և որակավորման չափանիշների </w:t>
      </w:r>
      <w:r w:rsidRPr="00DE1E5A">
        <w:rPr>
          <w:rFonts w:ascii="GHEA Grapalat" w:hAnsi="GHEA Grapalat" w:cs="Arial"/>
          <w:sz w:val="20"/>
          <w:szCs w:val="20"/>
          <w:lang w:val="es-ES"/>
        </w:rPr>
        <w:t>պահանջներին</w:t>
      </w:r>
      <w:r>
        <w:rPr>
          <w:rFonts w:ascii="GHEA Grapalat" w:hAnsi="GHEA Grapalat" w:cs="Arial"/>
          <w:sz w:val="20"/>
          <w:szCs w:val="20"/>
          <w:lang w:val="es-ES"/>
        </w:rPr>
        <w:t>.</w:t>
      </w:r>
    </w:p>
    <w:p w:rsidR="00C339E7" w:rsidRDefault="00C339E7" w:rsidP="00C339E7">
      <w:pPr>
        <w:spacing w:after="0" w:line="240" w:lineRule="auto"/>
        <w:ind w:firstLine="708"/>
        <w:jc w:val="both"/>
        <w:rPr>
          <w:rFonts w:ascii="GHEA Grapalat" w:hAnsi="GHEA Grapalat"/>
          <w:lang w:val="es-ES"/>
        </w:rPr>
      </w:pPr>
      <w:r w:rsidRPr="00D1325A">
        <w:rPr>
          <w:rFonts w:ascii="GHEA Grapalat" w:hAnsi="GHEA Grapalat" w:cs="Arial"/>
          <w:sz w:val="20"/>
          <w:szCs w:val="20"/>
          <w:lang w:val="es-ES"/>
        </w:rPr>
        <w:t xml:space="preserve">2) </w:t>
      </w:r>
      <w:r w:rsidRPr="00DE1E5A">
        <w:rPr>
          <w:rFonts w:ascii="GHEA Grapalat" w:hAnsi="GHEA Grapalat" w:cs="Arial"/>
          <w:sz w:val="20"/>
          <w:szCs w:val="20"/>
          <w:lang w:val="es-ES"/>
        </w:rPr>
        <w:t>«</w:t>
      </w:r>
      <w:r w:rsidR="00456AC8">
        <w:rPr>
          <w:rFonts w:ascii="GHEA Grapalat" w:hAnsi="GHEA Grapalat" w:cs="Arial"/>
          <w:sz w:val="20"/>
          <w:szCs w:val="20"/>
          <w:lang w:val="es-ES"/>
        </w:rPr>
        <w:t>ԵՔ-ԳՀԱՊՁԲ-</w:t>
      </w:r>
      <w:r w:rsidR="005052FB">
        <w:rPr>
          <w:rFonts w:ascii="GHEA Grapalat" w:hAnsi="GHEA Grapalat" w:cs="Arial"/>
          <w:sz w:val="20"/>
          <w:szCs w:val="20"/>
          <w:lang w:val="es-ES"/>
        </w:rPr>
        <w:t>19/172</w:t>
      </w:r>
      <w:r w:rsidRPr="00DE1E5A">
        <w:rPr>
          <w:rFonts w:ascii="GHEA Grapalat" w:hAnsi="GHEA Grapalat" w:cs="Arial"/>
          <w:sz w:val="20"/>
          <w:szCs w:val="20"/>
          <w:lang w:val="es-ES"/>
        </w:rPr>
        <w:t xml:space="preserve">»*  ծածկագրով </w:t>
      </w:r>
      <w:r>
        <w:rPr>
          <w:rFonts w:ascii="GHEA Grapalat" w:hAnsi="GHEA Grapalat" w:cs="Arial"/>
          <w:sz w:val="20"/>
          <w:szCs w:val="20"/>
          <w:lang w:val="es-ES"/>
        </w:rPr>
        <w:t xml:space="preserve">գնանշման հարցմանը </w:t>
      </w:r>
      <w:r w:rsidRPr="00DE1E5A">
        <w:rPr>
          <w:rFonts w:ascii="GHEA Grapalat" w:hAnsi="GHEA Grapalat" w:cs="Arial"/>
          <w:sz w:val="20"/>
          <w:szCs w:val="20"/>
          <w:lang w:val="es-ES"/>
        </w:rPr>
        <w:t xml:space="preserve">մասնակցելու նպատակով </w:t>
      </w:r>
      <w:r>
        <w:rPr>
          <w:rFonts w:ascii="GHEA Grapalat" w:hAnsi="GHEA Grapalat" w:cs="Arial"/>
          <w:sz w:val="20"/>
          <w:szCs w:val="20"/>
          <w:lang w:val="es-ES"/>
        </w:rPr>
        <w:t xml:space="preserve">սույն դիմում- հայտարարությունում </w:t>
      </w:r>
      <w:r w:rsidRPr="00DE1E5A">
        <w:rPr>
          <w:rFonts w:ascii="GHEA Grapalat" w:hAnsi="GHEA Grapalat" w:cs="Arial"/>
          <w:sz w:val="20"/>
          <w:szCs w:val="20"/>
          <w:lang w:val="es-ES"/>
        </w:rPr>
        <w:t>նշված չափաբաժնի (չափաբաժինների) մասով առաջարկվող ապրանքի (ապրանքների) տեխնիկական բնութագրերը համապատասխանում են նույն հրավերի համապատասխան չափաբաժնում (չափաբաժիններում) նշված ապրանքի (ապրանքների) տեխնիկական բնութագրերի պահանջներին</w:t>
      </w:r>
      <w:r>
        <w:rPr>
          <w:rFonts w:ascii="GHEA Grapalat" w:hAnsi="GHEA Grapalat" w:cs="Arial"/>
          <w:sz w:val="20"/>
          <w:szCs w:val="20"/>
          <w:lang w:val="es-ES"/>
        </w:rPr>
        <w:t xml:space="preserve"> և պարտավորվում է առաջին տեղ զբաղեցրած մասնակից ճանաչվելու դեպքում հրավերով սահմանված կարգով և ժամկետներում ներկայացնել իր կողմից առաջարկվող ապրանքի ամբողջական նկարագիրը.</w:t>
      </w:r>
    </w:p>
    <w:p w:rsidR="00C339E7" w:rsidRPr="00DE1E5A" w:rsidRDefault="00C339E7" w:rsidP="00C339E7">
      <w:pPr>
        <w:spacing w:after="0" w:line="240" w:lineRule="auto"/>
        <w:ind w:firstLine="708"/>
        <w:jc w:val="both"/>
        <w:rPr>
          <w:rFonts w:ascii="GHEA Grapalat" w:hAnsi="GHEA Grapalat" w:cs="Arial"/>
          <w:lang w:val="es-ES"/>
        </w:rPr>
      </w:pPr>
      <w:r>
        <w:rPr>
          <w:rFonts w:ascii="GHEA Grapalat" w:hAnsi="GHEA Grapalat" w:cs="Arial"/>
          <w:sz w:val="20"/>
          <w:szCs w:val="20"/>
          <w:lang w:val="es-ES"/>
        </w:rPr>
        <w:t xml:space="preserve">3) </w:t>
      </w:r>
      <w:r w:rsidRPr="00DE1E5A">
        <w:rPr>
          <w:rFonts w:ascii="GHEA Grapalat" w:hAnsi="GHEA Grapalat"/>
          <w:lang w:val="es-ES"/>
        </w:rPr>
        <w:t>«</w:t>
      </w:r>
      <w:r w:rsidR="00456AC8">
        <w:rPr>
          <w:rFonts w:ascii="GHEA Grapalat" w:hAnsi="GHEA Grapalat" w:cs="Sylfaen"/>
          <w:lang w:val="hy-AM"/>
        </w:rPr>
        <w:t>ԵՔ-ԳՀԱՊՁԲ-</w:t>
      </w:r>
      <w:r w:rsidR="005052FB">
        <w:rPr>
          <w:rFonts w:ascii="GHEA Grapalat" w:hAnsi="GHEA Grapalat" w:cs="Sylfaen"/>
          <w:lang w:val="hy-AM"/>
        </w:rPr>
        <w:t>19/172</w:t>
      </w:r>
      <w:r w:rsidRPr="00DE1E5A">
        <w:rPr>
          <w:rFonts w:ascii="GHEA Grapalat" w:hAnsi="GHEA Grapalat"/>
          <w:lang w:val="es-ES"/>
        </w:rPr>
        <w:t>»</w:t>
      </w:r>
      <w:r w:rsidRPr="00DE1E5A">
        <w:rPr>
          <w:rFonts w:ascii="GHEA Grapalat" w:hAnsi="GHEA Grapalat" w:cs="Sylfaen"/>
          <w:lang w:val="hy-AM"/>
        </w:rPr>
        <w:t xml:space="preserve">*  </w:t>
      </w:r>
      <w:r w:rsidRPr="00DE1E5A">
        <w:rPr>
          <w:rFonts w:ascii="GHEA Grapalat" w:hAnsi="GHEA Grapalat" w:cs="Arial"/>
          <w:sz w:val="20"/>
          <w:szCs w:val="20"/>
          <w:lang w:val="es-ES"/>
        </w:rPr>
        <w:t xml:space="preserve">ծածկագրով </w:t>
      </w:r>
      <w:r>
        <w:rPr>
          <w:rFonts w:ascii="GHEA Grapalat" w:hAnsi="GHEA Grapalat" w:cs="Arial"/>
          <w:sz w:val="20"/>
          <w:szCs w:val="20"/>
          <w:lang w:val="es-ES"/>
        </w:rPr>
        <w:t xml:space="preserve">գնանշման հարցմանը </w:t>
      </w:r>
      <w:r w:rsidRPr="00DE1E5A">
        <w:rPr>
          <w:rFonts w:ascii="GHEA Grapalat" w:hAnsi="GHEA Grapalat" w:cs="Arial"/>
          <w:sz w:val="20"/>
          <w:szCs w:val="20"/>
          <w:lang w:val="es-ES"/>
        </w:rPr>
        <w:t>մասնակցելու շրջանակում`</w:t>
      </w:r>
      <w:r w:rsidRPr="00DE1E5A">
        <w:rPr>
          <w:rFonts w:ascii="GHEA Grapalat" w:hAnsi="GHEA Grapalat" w:cs="Sylfaen"/>
          <w:lang w:val="es-ES"/>
        </w:rPr>
        <w:t xml:space="preserve">  </w:t>
      </w:r>
    </w:p>
    <w:p w:rsidR="00C339E7" w:rsidRPr="00DE1E5A" w:rsidRDefault="00C339E7" w:rsidP="00C339E7">
      <w:pPr>
        <w:numPr>
          <w:ilvl w:val="0"/>
          <w:numId w:val="18"/>
        </w:numPr>
        <w:spacing w:after="0" w:line="240" w:lineRule="auto"/>
        <w:ind w:left="0" w:firstLine="720"/>
        <w:jc w:val="both"/>
        <w:rPr>
          <w:rFonts w:ascii="GHEA Grapalat" w:hAnsi="GHEA Grapalat" w:cs="Arial"/>
          <w:sz w:val="20"/>
          <w:szCs w:val="20"/>
          <w:lang w:val="es-ES"/>
        </w:rPr>
      </w:pPr>
      <w:r w:rsidRPr="00DE1E5A">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C339E7" w:rsidRPr="00DE1E5A" w:rsidRDefault="00C339E7" w:rsidP="00C339E7">
      <w:pPr>
        <w:numPr>
          <w:ilvl w:val="0"/>
          <w:numId w:val="18"/>
        </w:numPr>
        <w:spacing w:after="0" w:line="240" w:lineRule="auto"/>
        <w:ind w:left="0" w:firstLine="720"/>
        <w:jc w:val="both"/>
        <w:rPr>
          <w:rFonts w:ascii="GHEA Grapalat" w:hAnsi="GHEA Grapalat"/>
          <w:lang w:val="es-ES"/>
        </w:rPr>
      </w:pPr>
      <w:r w:rsidRPr="00DE1E5A">
        <w:rPr>
          <w:rFonts w:ascii="GHEA Grapalat" w:hAnsi="GHEA Grapalat" w:cs="Arial"/>
          <w:sz w:val="20"/>
          <w:szCs w:val="20"/>
          <w:lang w:val="es-ES"/>
        </w:rPr>
        <w:t>բացակայում է գնանշման հարցման հրավերով սահմանված`</w:t>
      </w:r>
      <w:r w:rsidRPr="00DE1E5A">
        <w:rPr>
          <w:rFonts w:ascii="GHEA Grapalat" w:hAnsi="GHEA Grapalat"/>
          <w:lang w:val="es-ES"/>
        </w:rPr>
        <w:t xml:space="preserve"> </w:t>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t xml:space="preserve">                   </w:t>
      </w:r>
      <w:r w:rsidRPr="00DE1E5A">
        <w:rPr>
          <w:rFonts w:ascii="GHEA Grapalat" w:hAnsi="GHEA Grapalat" w:cs="Arial"/>
          <w:sz w:val="20"/>
          <w:szCs w:val="20"/>
          <w:lang w:val="es-ES"/>
        </w:rPr>
        <w:t>-ին</w:t>
      </w:r>
      <w:r w:rsidRPr="00DE1E5A">
        <w:rPr>
          <w:rFonts w:ascii="GHEA Grapalat" w:hAnsi="GHEA Grapalat"/>
          <w:lang w:val="es-ES"/>
        </w:rPr>
        <w:t xml:space="preserve"> </w:t>
      </w:r>
    </w:p>
    <w:p w:rsidR="00C339E7" w:rsidRPr="00DE1E5A" w:rsidRDefault="00C339E7" w:rsidP="00C339E7">
      <w:pPr>
        <w:spacing w:after="0" w:line="240" w:lineRule="auto"/>
        <w:jc w:val="both"/>
        <w:rPr>
          <w:rFonts w:ascii="GHEA Grapalat" w:hAnsi="GHEA Grapalat" w:cs="Arial"/>
          <w:vertAlign w:val="superscript"/>
          <w:lang w:val="hy-AM"/>
        </w:rPr>
      </w:pPr>
      <w:r w:rsidRPr="00DE1E5A">
        <w:rPr>
          <w:rFonts w:ascii="GHEA Grapalat" w:hAnsi="GHEA Grapalat"/>
          <w:vertAlign w:val="superscript"/>
          <w:lang w:val="es-ES"/>
        </w:rPr>
        <w:t xml:space="preserve"> </w:t>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t xml:space="preserve">      </w:t>
      </w:r>
      <w:r w:rsidRPr="00DE1E5A">
        <w:rPr>
          <w:rFonts w:ascii="GHEA Grapalat" w:hAnsi="GHEA Grapalat" w:cs="Sylfaen"/>
          <w:vertAlign w:val="superscript"/>
          <w:lang w:val="hy-AM"/>
        </w:rPr>
        <w:t>մասնակցի</w:t>
      </w:r>
      <w:r w:rsidRPr="00DE1E5A">
        <w:rPr>
          <w:rFonts w:ascii="GHEA Grapalat" w:hAnsi="GHEA Grapalat" w:cs="Arial"/>
          <w:vertAlign w:val="superscript"/>
          <w:lang w:val="hy-AM"/>
        </w:rPr>
        <w:t xml:space="preserve"> </w:t>
      </w:r>
      <w:r w:rsidRPr="00DE1E5A">
        <w:rPr>
          <w:rFonts w:ascii="GHEA Grapalat" w:hAnsi="GHEA Grapalat" w:cs="Sylfaen"/>
          <w:vertAlign w:val="superscript"/>
          <w:lang w:val="hy-AM"/>
        </w:rPr>
        <w:t>անվանումը</w:t>
      </w:r>
      <w:r w:rsidRPr="00DE1E5A">
        <w:rPr>
          <w:rFonts w:ascii="GHEA Grapalat" w:hAnsi="GHEA Grapalat" w:cs="Arial"/>
          <w:vertAlign w:val="superscript"/>
          <w:lang w:val="hy-AM"/>
        </w:rPr>
        <w:t xml:space="preserve"> </w:t>
      </w:r>
    </w:p>
    <w:p w:rsidR="00C339E7" w:rsidRPr="00DE1E5A" w:rsidRDefault="00C339E7" w:rsidP="00C339E7">
      <w:pPr>
        <w:spacing w:after="0" w:line="240" w:lineRule="auto"/>
        <w:jc w:val="both"/>
        <w:rPr>
          <w:rFonts w:ascii="GHEA Grapalat" w:hAnsi="GHEA Grapalat"/>
          <w:u w:val="single"/>
          <w:lang w:val="es-ES"/>
        </w:rPr>
      </w:pPr>
      <w:r w:rsidRPr="00DE1E5A">
        <w:rPr>
          <w:rFonts w:ascii="GHEA Grapalat" w:hAnsi="GHEA Grapalat" w:cs="Arial"/>
          <w:sz w:val="20"/>
          <w:szCs w:val="20"/>
          <w:lang w:val="es-ES"/>
        </w:rPr>
        <w:t>փոխկապակցված անձանց և (կամ)</w:t>
      </w:r>
      <w:r w:rsidRPr="00DE1E5A">
        <w:rPr>
          <w:rFonts w:ascii="GHEA Grapalat" w:hAnsi="GHEA Grapalat"/>
          <w:lang w:val="es-ES"/>
        </w:rPr>
        <w:t xml:space="preserve"> </w:t>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t xml:space="preserve">    </w:t>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t xml:space="preserve">                    </w:t>
      </w:r>
      <w:r w:rsidRPr="00DE1E5A">
        <w:rPr>
          <w:rFonts w:ascii="GHEA Grapalat" w:hAnsi="GHEA Grapalat" w:cs="Arial"/>
          <w:sz w:val="20"/>
          <w:szCs w:val="20"/>
          <w:lang w:val="es-ES"/>
        </w:rPr>
        <w:t>-ի</w:t>
      </w:r>
      <w:r w:rsidRPr="00DE1E5A">
        <w:rPr>
          <w:rFonts w:ascii="GHEA Grapalat" w:hAnsi="GHEA Grapalat"/>
          <w:u w:val="single"/>
          <w:lang w:val="es-ES"/>
        </w:rPr>
        <w:t xml:space="preserve">  </w:t>
      </w:r>
    </w:p>
    <w:p w:rsidR="00C339E7" w:rsidRPr="00DE1E5A" w:rsidRDefault="00C339E7" w:rsidP="00C339E7">
      <w:pPr>
        <w:spacing w:after="0" w:line="240" w:lineRule="auto"/>
        <w:jc w:val="both"/>
        <w:rPr>
          <w:rFonts w:ascii="GHEA Grapalat" w:hAnsi="GHEA Grapalat"/>
          <w:u w:val="single"/>
          <w:lang w:val="es-ES"/>
        </w:rPr>
      </w:pP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hy-AM"/>
        </w:rPr>
        <w:t>մասնակցի</w:t>
      </w:r>
      <w:r w:rsidRPr="00DE1E5A">
        <w:rPr>
          <w:rFonts w:ascii="GHEA Grapalat" w:hAnsi="GHEA Grapalat" w:cs="Arial"/>
          <w:vertAlign w:val="superscript"/>
          <w:lang w:val="hy-AM"/>
        </w:rPr>
        <w:t xml:space="preserve"> </w:t>
      </w:r>
      <w:r w:rsidRPr="00DE1E5A">
        <w:rPr>
          <w:rFonts w:ascii="GHEA Grapalat" w:hAnsi="GHEA Grapalat" w:cs="Sylfaen"/>
          <w:vertAlign w:val="superscript"/>
          <w:lang w:val="hy-AM"/>
        </w:rPr>
        <w:t>անվանումը</w:t>
      </w:r>
    </w:p>
    <w:p w:rsidR="00C339E7" w:rsidRPr="00DE1E5A" w:rsidRDefault="00C339E7" w:rsidP="00C339E7">
      <w:pPr>
        <w:spacing w:after="0" w:line="240" w:lineRule="auto"/>
        <w:jc w:val="both"/>
        <w:rPr>
          <w:rFonts w:ascii="GHEA Grapalat" w:hAnsi="GHEA Grapalat"/>
          <w:u w:val="single"/>
          <w:lang w:val="es-ES"/>
        </w:rPr>
      </w:pPr>
      <w:r w:rsidRPr="00DE1E5A">
        <w:rPr>
          <w:rFonts w:ascii="GHEA Grapalat" w:hAnsi="GHEA Grapalat" w:cs="Arial"/>
          <w:sz w:val="20"/>
          <w:szCs w:val="20"/>
          <w:lang w:val="es-ES"/>
        </w:rPr>
        <w:t>կողմից հիմնադրված կամ ավելի քան հիսուն տոկոս</w:t>
      </w:r>
      <w:r w:rsidRPr="00DE1E5A">
        <w:rPr>
          <w:rFonts w:ascii="GHEA Grapalat" w:hAnsi="GHEA Grapalat"/>
          <w:lang w:val="es-ES"/>
        </w:rPr>
        <w:t xml:space="preserve"> </w:t>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t xml:space="preserve">   </w:t>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t xml:space="preserve">                   </w:t>
      </w:r>
      <w:r w:rsidRPr="00DE1E5A">
        <w:rPr>
          <w:rFonts w:ascii="GHEA Grapalat" w:hAnsi="GHEA Grapalat" w:cs="Arial"/>
          <w:sz w:val="20"/>
          <w:szCs w:val="20"/>
          <w:lang w:val="es-ES"/>
        </w:rPr>
        <w:t>-ին</w:t>
      </w:r>
    </w:p>
    <w:p w:rsidR="00C339E7" w:rsidRPr="00DE1E5A" w:rsidRDefault="00C339E7" w:rsidP="00C339E7">
      <w:pPr>
        <w:spacing w:after="0" w:line="240" w:lineRule="auto"/>
        <w:jc w:val="both"/>
        <w:rPr>
          <w:rFonts w:ascii="GHEA Grapalat" w:hAnsi="GHEA Grapalat"/>
          <w:lang w:val="es-ES"/>
        </w:rPr>
      </w:pPr>
      <w:r w:rsidRPr="00DE1E5A">
        <w:rPr>
          <w:rFonts w:ascii="GHEA Grapalat" w:hAnsi="GHEA Grapalat" w:cs="Sylfaen"/>
          <w:vertAlign w:val="superscript"/>
          <w:lang w:val="es-ES"/>
        </w:rPr>
        <w:t xml:space="preserve">                                                                     </w:t>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hy-AM"/>
        </w:rPr>
        <w:t>մասնակցի</w:t>
      </w:r>
      <w:r w:rsidRPr="00DE1E5A">
        <w:rPr>
          <w:rFonts w:ascii="GHEA Grapalat" w:hAnsi="GHEA Grapalat" w:cs="Arial"/>
          <w:vertAlign w:val="superscript"/>
          <w:lang w:val="hy-AM"/>
        </w:rPr>
        <w:t xml:space="preserve"> </w:t>
      </w:r>
      <w:r w:rsidRPr="00DE1E5A">
        <w:rPr>
          <w:rFonts w:ascii="GHEA Grapalat" w:hAnsi="GHEA Grapalat" w:cs="Sylfaen"/>
          <w:vertAlign w:val="superscript"/>
          <w:lang w:val="hy-AM"/>
        </w:rPr>
        <w:t>անվանումը</w:t>
      </w:r>
    </w:p>
    <w:p w:rsidR="00C339E7" w:rsidRPr="00DE1E5A" w:rsidRDefault="00C339E7" w:rsidP="00C339E7">
      <w:pPr>
        <w:spacing w:after="0" w:line="240" w:lineRule="auto"/>
        <w:jc w:val="both"/>
        <w:rPr>
          <w:rFonts w:ascii="GHEA Grapalat" w:hAnsi="GHEA Grapalat" w:cs="Arial"/>
          <w:sz w:val="20"/>
          <w:szCs w:val="20"/>
          <w:lang w:val="es-ES"/>
        </w:rPr>
      </w:pPr>
      <w:r w:rsidRPr="00DE1E5A">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r>
        <w:rPr>
          <w:rFonts w:ascii="GHEA Grapalat" w:hAnsi="GHEA Grapalat" w:cs="Arial"/>
          <w:sz w:val="20"/>
          <w:szCs w:val="20"/>
          <w:lang w:val="es-ES"/>
        </w:rPr>
        <w:t>.</w:t>
      </w:r>
    </w:p>
    <w:p w:rsidR="00C339E7" w:rsidRPr="00DE1E5A" w:rsidRDefault="00C339E7" w:rsidP="00C339E7">
      <w:pPr>
        <w:numPr>
          <w:ilvl w:val="0"/>
          <w:numId w:val="18"/>
        </w:numPr>
        <w:spacing w:after="0" w:line="240" w:lineRule="auto"/>
        <w:ind w:left="0" w:firstLine="720"/>
        <w:jc w:val="both"/>
        <w:rPr>
          <w:rFonts w:ascii="GHEA Grapalat" w:hAnsi="GHEA Grapalat" w:cs="Sylfaen"/>
          <w:sz w:val="20"/>
          <w:lang w:val="es-ES"/>
        </w:rPr>
      </w:pPr>
      <w:r>
        <w:rPr>
          <w:rFonts w:ascii="GHEA Grapalat" w:hAnsi="GHEA Grapalat" w:cs="Arial"/>
          <w:sz w:val="20"/>
          <w:szCs w:val="20"/>
          <w:lang w:val="es-ES"/>
        </w:rPr>
        <w:lastRenderedPageBreak/>
        <w:t xml:space="preserve">ստորև </w:t>
      </w:r>
      <w:r w:rsidRPr="00DE1E5A">
        <w:rPr>
          <w:rFonts w:ascii="GHEA Grapalat" w:hAnsi="GHEA Grapalat" w:cs="Arial"/>
          <w:sz w:val="20"/>
          <w:szCs w:val="20"/>
          <w:lang w:val="es-ES"/>
        </w:rPr>
        <w:t>ներկայացնում է հայտը ներկայացնելու օրվա դրությամբ ա</w:t>
      </w:r>
      <w:r w:rsidRPr="00DE1E5A">
        <w:rPr>
          <w:rFonts w:ascii="GHEA Grapalat" w:hAnsi="GHEA Grapalat" w:cs="Sylfaen"/>
          <w:sz w:val="20"/>
        </w:rPr>
        <w:t>յն</w:t>
      </w:r>
      <w:r w:rsidRPr="00DE1E5A">
        <w:rPr>
          <w:rFonts w:ascii="GHEA Grapalat" w:hAnsi="GHEA Grapalat" w:cs="Sylfaen"/>
          <w:sz w:val="20"/>
          <w:lang w:val="es-ES"/>
        </w:rPr>
        <w:t xml:space="preserve"> </w:t>
      </w:r>
      <w:r w:rsidRPr="00DE1E5A">
        <w:rPr>
          <w:rFonts w:ascii="GHEA Grapalat" w:hAnsi="GHEA Grapalat" w:cs="Sylfaen"/>
          <w:sz w:val="20"/>
        </w:rPr>
        <w:t>ֆիզիկական</w:t>
      </w:r>
      <w:r w:rsidRPr="00DE1E5A">
        <w:rPr>
          <w:rFonts w:ascii="GHEA Grapalat" w:hAnsi="GHEA Grapalat" w:cs="Sylfaen"/>
          <w:sz w:val="20"/>
          <w:lang w:val="es-ES"/>
        </w:rPr>
        <w:t xml:space="preserve"> </w:t>
      </w:r>
      <w:r w:rsidRPr="00DE1E5A">
        <w:rPr>
          <w:rFonts w:ascii="GHEA Grapalat" w:hAnsi="GHEA Grapalat" w:cs="Sylfaen"/>
          <w:sz w:val="20"/>
        </w:rPr>
        <w:t>անձի</w:t>
      </w:r>
      <w:r w:rsidRPr="00DE1E5A">
        <w:rPr>
          <w:rFonts w:ascii="GHEA Grapalat" w:hAnsi="GHEA Grapalat" w:cs="Sylfaen"/>
          <w:sz w:val="20"/>
          <w:lang w:val="es-ES"/>
        </w:rPr>
        <w:t xml:space="preserve"> (</w:t>
      </w:r>
      <w:r w:rsidRPr="00DE1E5A">
        <w:rPr>
          <w:rFonts w:ascii="GHEA Grapalat" w:hAnsi="GHEA Grapalat" w:cs="Sylfaen"/>
          <w:sz w:val="20"/>
        </w:rPr>
        <w:t>անձանց</w:t>
      </w:r>
      <w:r w:rsidRPr="00DE1E5A">
        <w:rPr>
          <w:rFonts w:ascii="GHEA Grapalat" w:hAnsi="GHEA Grapalat" w:cs="Sylfaen"/>
          <w:sz w:val="20"/>
          <w:lang w:val="es-ES"/>
        </w:rPr>
        <w:t xml:space="preserve">) </w:t>
      </w:r>
      <w:r w:rsidRPr="00DE1E5A">
        <w:rPr>
          <w:rFonts w:ascii="GHEA Grapalat" w:hAnsi="GHEA Grapalat" w:cs="Sylfaen"/>
          <w:sz w:val="20"/>
        </w:rPr>
        <w:t>տվյալները</w:t>
      </w:r>
      <w:r w:rsidRPr="00DE1E5A">
        <w:rPr>
          <w:rFonts w:ascii="GHEA Grapalat" w:hAnsi="GHEA Grapalat" w:cs="Sylfaen"/>
          <w:sz w:val="20"/>
          <w:lang w:val="es-ES"/>
        </w:rPr>
        <w:t xml:space="preserve">, </w:t>
      </w:r>
      <w:r w:rsidRPr="00DE1E5A">
        <w:rPr>
          <w:rFonts w:ascii="GHEA Grapalat" w:hAnsi="GHEA Grapalat" w:cs="Sylfaen"/>
          <w:sz w:val="20"/>
        </w:rPr>
        <w:t>ով</w:t>
      </w:r>
      <w:r w:rsidRPr="00DE1E5A">
        <w:rPr>
          <w:rFonts w:ascii="GHEA Grapalat" w:hAnsi="GHEA Grapalat" w:cs="Sylfaen"/>
          <w:sz w:val="20"/>
          <w:lang w:val="es-ES"/>
        </w:rPr>
        <w:t xml:space="preserve"> </w:t>
      </w:r>
      <w:r w:rsidRPr="00DE1E5A">
        <w:rPr>
          <w:rFonts w:ascii="GHEA Grapalat" w:hAnsi="GHEA Grapalat" w:cs="Sylfaen"/>
          <w:sz w:val="20"/>
        </w:rPr>
        <w:t>ուղղակի</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անուղղակի</w:t>
      </w:r>
      <w:r w:rsidRPr="00DE1E5A">
        <w:rPr>
          <w:rFonts w:ascii="GHEA Grapalat" w:hAnsi="GHEA Grapalat" w:cs="Sylfaen"/>
          <w:sz w:val="20"/>
          <w:lang w:val="es-ES"/>
        </w:rPr>
        <w:t xml:space="preserve"> </w:t>
      </w:r>
      <w:r w:rsidRPr="00DE1E5A">
        <w:rPr>
          <w:rFonts w:ascii="GHEA Grapalat" w:hAnsi="GHEA Grapalat" w:cs="Sylfaen"/>
          <w:sz w:val="20"/>
        </w:rPr>
        <w:t>ունի</w:t>
      </w:r>
      <w:r w:rsidRPr="00DE1E5A">
        <w:rPr>
          <w:rFonts w:ascii="GHEA Grapalat" w:hAnsi="GHEA Grapalat" w:cs="Sylfaen"/>
          <w:sz w:val="20"/>
          <w:lang w:val="es-ES"/>
        </w:rPr>
        <w:t xml:space="preserve"> </w:t>
      </w:r>
      <w:r w:rsidRPr="00DE1E5A">
        <w:rPr>
          <w:rFonts w:ascii="GHEA Grapalat" w:hAnsi="GHEA Grapalat" w:cs="Sylfaen"/>
          <w:sz w:val="20"/>
        </w:rPr>
        <w:t>մասնակցի</w:t>
      </w:r>
      <w:r w:rsidRPr="00DE1E5A">
        <w:rPr>
          <w:rFonts w:ascii="GHEA Grapalat" w:hAnsi="GHEA Grapalat" w:cs="Sylfaen"/>
          <w:sz w:val="20"/>
          <w:lang w:val="es-ES"/>
        </w:rPr>
        <w:t xml:space="preserve"> </w:t>
      </w:r>
      <w:r w:rsidRPr="00DE1E5A">
        <w:rPr>
          <w:rFonts w:ascii="GHEA Grapalat" w:hAnsi="GHEA Grapalat" w:cs="Sylfaen"/>
          <w:sz w:val="20"/>
        </w:rPr>
        <w:t>կանոնադրական</w:t>
      </w:r>
      <w:r w:rsidRPr="00DE1E5A">
        <w:rPr>
          <w:rFonts w:ascii="GHEA Grapalat" w:hAnsi="GHEA Grapalat" w:cs="Sylfaen"/>
          <w:sz w:val="20"/>
          <w:lang w:val="es-ES"/>
        </w:rPr>
        <w:t xml:space="preserve"> </w:t>
      </w:r>
      <w:r w:rsidRPr="00DE1E5A">
        <w:rPr>
          <w:rFonts w:ascii="GHEA Grapalat" w:hAnsi="GHEA Grapalat" w:cs="Sylfaen"/>
          <w:sz w:val="20"/>
        </w:rPr>
        <w:t>կապիտալում</w:t>
      </w:r>
      <w:r w:rsidRPr="00DE1E5A">
        <w:rPr>
          <w:rFonts w:ascii="GHEA Grapalat" w:hAnsi="GHEA Grapalat" w:cs="Sylfaen"/>
          <w:sz w:val="20"/>
          <w:lang w:val="es-ES"/>
        </w:rPr>
        <w:t xml:space="preserve"> </w:t>
      </w:r>
      <w:r w:rsidRPr="00DE1E5A">
        <w:rPr>
          <w:rFonts w:ascii="GHEA Grapalat" w:hAnsi="GHEA Grapalat" w:cs="Sylfaen"/>
          <w:sz w:val="20"/>
        </w:rPr>
        <w:t>քվեարկող</w:t>
      </w:r>
      <w:r w:rsidRPr="00DE1E5A">
        <w:rPr>
          <w:rFonts w:ascii="GHEA Grapalat" w:hAnsi="GHEA Grapalat" w:cs="Sylfaen"/>
          <w:sz w:val="20"/>
          <w:lang w:val="es-ES"/>
        </w:rPr>
        <w:t xml:space="preserve"> </w:t>
      </w:r>
      <w:r w:rsidRPr="00DE1E5A">
        <w:rPr>
          <w:rFonts w:ascii="GHEA Grapalat" w:hAnsi="GHEA Grapalat" w:cs="Sylfaen"/>
          <w:sz w:val="20"/>
        </w:rPr>
        <w:t>բաժնետոմսերի</w:t>
      </w:r>
      <w:r w:rsidRPr="00DE1E5A">
        <w:rPr>
          <w:rFonts w:ascii="GHEA Grapalat" w:hAnsi="GHEA Grapalat" w:cs="Sylfaen"/>
          <w:sz w:val="20"/>
          <w:lang w:val="es-ES"/>
        </w:rPr>
        <w:t xml:space="preserve"> (</w:t>
      </w:r>
      <w:r w:rsidRPr="00DE1E5A">
        <w:rPr>
          <w:rFonts w:ascii="GHEA Grapalat" w:hAnsi="GHEA Grapalat" w:cs="Sylfaen"/>
          <w:sz w:val="20"/>
        </w:rPr>
        <w:t>բաժնեմասերի</w:t>
      </w:r>
      <w:r w:rsidRPr="00DE1E5A">
        <w:rPr>
          <w:rFonts w:ascii="GHEA Grapalat" w:hAnsi="GHEA Grapalat" w:cs="Sylfaen"/>
          <w:sz w:val="20"/>
          <w:lang w:val="es-ES"/>
        </w:rPr>
        <w:t xml:space="preserve">, </w:t>
      </w:r>
      <w:r w:rsidRPr="00DE1E5A">
        <w:rPr>
          <w:rFonts w:ascii="GHEA Grapalat" w:hAnsi="GHEA Grapalat" w:cs="Sylfaen"/>
          <w:sz w:val="20"/>
        </w:rPr>
        <w:t>փայերի</w:t>
      </w:r>
      <w:r w:rsidRPr="00DE1E5A">
        <w:rPr>
          <w:rFonts w:ascii="GHEA Grapalat" w:hAnsi="GHEA Grapalat" w:cs="Sylfaen"/>
          <w:sz w:val="20"/>
          <w:lang w:val="es-ES"/>
        </w:rPr>
        <w:t xml:space="preserve">) </w:t>
      </w:r>
      <w:r w:rsidRPr="00DE1E5A">
        <w:rPr>
          <w:rFonts w:ascii="GHEA Grapalat" w:hAnsi="GHEA Grapalat" w:cs="Sylfaen"/>
          <w:sz w:val="20"/>
        </w:rPr>
        <w:t>ավել</w:t>
      </w:r>
      <w:r w:rsidRPr="00DE1E5A">
        <w:rPr>
          <w:rFonts w:ascii="GHEA Grapalat" w:hAnsi="GHEA Grapalat" w:cs="Sylfaen"/>
          <w:sz w:val="20"/>
          <w:lang w:val="es-ES"/>
        </w:rPr>
        <w:t xml:space="preserve"> </w:t>
      </w:r>
      <w:r w:rsidRPr="00DE1E5A">
        <w:rPr>
          <w:rFonts w:ascii="GHEA Grapalat" w:hAnsi="GHEA Grapalat" w:cs="Sylfaen"/>
          <w:sz w:val="20"/>
        </w:rPr>
        <w:t>քան</w:t>
      </w:r>
      <w:r w:rsidRPr="00DE1E5A">
        <w:rPr>
          <w:rFonts w:ascii="GHEA Grapalat" w:hAnsi="GHEA Grapalat" w:cs="Sylfaen"/>
          <w:sz w:val="20"/>
          <w:lang w:val="es-ES"/>
        </w:rPr>
        <w:t xml:space="preserve"> </w:t>
      </w:r>
      <w:r w:rsidRPr="00DE1E5A">
        <w:rPr>
          <w:rFonts w:ascii="GHEA Grapalat" w:hAnsi="GHEA Grapalat" w:cs="Sylfaen"/>
          <w:sz w:val="20"/>
        </w:rPr>
        <w:t>տաս</w:t>
      </w:r>
      <w:r w:rsidRPr="00DE1E5A">
        <w:rPr>
          <w:rFonts w:ascii="GHEA Grapalat" w:hAnsi="GHEA Grapalat" w:cs="Sylfaen"/>
          <w:sz w:val="20"/>
          <w:lang w:val="es-ES"/>
        </w:rPr>
        <w:t xml:space="preserve"> </w:t>
      </w:r>
      <w:r w:rsidRPr="00DE1E5A">
        <w:rPr>
          <w:rFonts w:ascii="GHEA Grapalat" w:hAnsi="GHEA Grapalat" w:cs="Sylfaen"/>
          <w:sz w:val="20"/>
        </w:rPr>
        <w:t>տոկոսը</w:t>
      </w:r>
      <w:r w:rsidRPr="00DE1E5A">
        <w:rPr>
          <w:rFonts w:ascii="GHEA Grapalat" w:hAnsi="GHEA Grapalat" w:cs="Sylfaen"/>
          <w:sz w:val="20"/>
          <w:lang w:val="es-ES"/>
        </w:rPr>
        <w:t xml:space="preserve">, </w:t>
      </w:r>
      <w:r w:rsidRPr="00DE1E5A">
        <w:rPr>
          <w:rFonts w:ascii="GHEA Grapalat" w:hAnsi="GHEA Grapalat" w:cs="Sylfaen"/>
          <w:sz w:val="20"/>
        </w:rPr>
        <w:t>ներառյալ</w:t>
      </w:r>
      <w:r w:rsidRPr="00DE1E5A">
        <w:rPr>
          <w:rFonts w:ascii="GHEA Grapalat" w:hAnsi="GHEA Grapalat" w:cs="Sylfaen"/>
          <w:sz w:val="20"/>
          <w:lang w:val="es-ES"/>
        </w:rPr>
        <w:t xml:space="preserve"> </w:t>
      </w:r>
      <w:r w:rsidRPr="00DE1E5A">
        <w:rPr>
          <w:rFonts w:ascii="GHEA Grapalat" w:hAnsi="GHEA Grapalat" w:cs="Sylfaen"/>
          <w:sz w:val="20"/>
        </w:rPr>
        <w:t>ըստ</w:t>
      </w:r>
      <w:r w:rsidRPr="00DE1E5A">
        <w:rPr>
          <w:rFonts w:ascii="GHEA Grapalat" w:hAnsi="GHEA Grapalat" w:cs="Sylfaen"/>
          <w:sz w:val="20"/>
          <w:lang w:val="es-ES"/>
        </w:rPr>
        <w:t xml:space="preserve"> </w:t>
      </w:r>
      <w:r w:rsidRPr="00DE1E5A">
        <w:rPr>
          <w:rFonts w:ascii="GHEA Grapalat" w:hAnsi="GHEA Grapalat" w:cs="Sylfaen"/>
          <w:sz w:val="20"/>
        </w:rPr>
        <w:t>ներկայացնողի</w:t>
      </w:r>
      <w:r w:rsidRPr="00DE1E5A">
        <w:rPr>
          <w:rFonts w:ascii="GHEA Grapalat" w:hAnsi="GHEA Grapalat" w:cs="Sylfaen"/>
          <w:sz w:val="20"/>
          <w:lang w:val="es-ES"/>
        </w:rPr>
        <w:t xml:space="preserve"> </w:t>
      </w:r>
      <w:r w:rsidRPr="00DE1E5A">
        <w:rPr>
          <w:rFonts w:ascii="GHEA Grapalat" w:hAnsi="GHEA Grapalat" w:cs="Sylfaen"/>
          <w:sz w:val="20"/>
        </w:rPr>
        <w:t>բաժնետոմսերը</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այն</w:t>
      </w:r>
      <w:r w:rsidRPr="00DE1E5A">
        <w:rPr>
          <w:rFonts w:ascii="GHEA Grapalat" w:hAnsi="GHEA Grapalat" w:cs="Sylfaen"/>
          <w:sz w:val="20"/>
          <w:lang w:val="es-ES"/>
        </w:rPr>
        <w:t xml:space="preserve"> </w:t>
      </w:r>
      <w:r w:rsidRPr="00DE1E5A">
        <w:rPr>
          <w:rFonts w:ascii="GHEA Grapalat" w:hAnsi="GHEA Grapalat" w:cs="Sylfaen"/>
          <w:sz w:val="20"/>
        </w:rPr>
        <w:t>անձի</w:t>
      </w:r>
      <w:r w:rsidRPr="00DE1E5A">
        <w:rPr>
          <w:rFonts w:ascii="GHEA Grapalat" w:hAnsi="GHEA Grapalat" w:cs="Sylfaen"/>
          <w:sz w:val="20"/>
          <w:lang w:val="es-ES"/>
        </w:rPr>
        <w:t xml:space="preserve"> (</w:t>
      </w:r>
      <w:r w:rsidRPr="00DE1E5A">
        <w:rPr>
          <w:rFonts w:ascii="GHEA Grapalat" w:hAnsi="GHEA Grapalat" w:cs="Sylfaen"/>
          <w:sz w:val="20"/>
        </w:rPr>
        <w:t>անձանց</w:t>
      </w:r>
      <w:r w:rsidRPr="00DE1E5A">
        <w:rPr>
          <w:rFonts w:ascii="GHEA Grapalat" w:hAnsi="GHEA Grapalat" w:cs="Sylfaen"/>
          <w:sz w:val="20"/>
          <w:lang w:val="es-ES"/>
        </w:rPr>
        <w:t xml:space="preserve">) </w:t>
      </w:r>
      <w:r w:rsidRPr="00DE1E5A">
        <w:rPr>
          <w:rFonts w:ascii="GHEA Grapalat" w:hAnsi="GHEA Grapalat" w:cs="Sylfaen"/>
          <w:sz w:val="20"/>
        </w:rPr>
        <w:t>տվյալները</w:t>
      </w:r>
      <w:r w:rsidRPr="00DE1E5A">
        <w:rPr>
          <w:rFonts w:ascii="GHEA Grapalat" w:hAnsi="GHEA Grapalat" w:cs="Sylfaen"/>
          <w:sz w:val="20"/>
          <w:lang w:val="es-ES"/>
        </w:rPr>
        <w:t xml:space="preserve">, </w:t>
      </w:r>
      <w:r w:rsidRPr="00DE1E5A">
        <w:rPr>
          <w:rFonts w:ascii="GHEA Grapalat" w:hAnsi="GHEA Grapalat" w:cs="Sylfaen"/>
          <w:sz w:val="20"/>
        </w:rPr>
        <w:t>ով</w:t>
      </w:r>
      <w:r w:rsidRPr="00DE1E5A">
        <w:rPr>
          <w:rFonts w:ascii="GHEA Grapalat" w:hAnsi="GHEA Grapalat" w:cs="Sylfaen"/>
          <w:sz w:val="20"/>
          <w:lang w:val="es-ES"/>
        </w:rPr>
        <w:t xml:space="preserve"> </w:t>
      </w:r>
      <w:r w:rsidRPr="00DE1E5A">
        <w:rPr>
          <w:rFonts w:ascii="GHEA Grapalat" w:hAnsi="GHEA Grapalat" w:cs="Sylfaen"/>
          <w:sz w:val="20"/>
        </w:rPr>
        <w:t>իրավունք</w:t>
      </w:r>
      <w:r w:rsidRPr="00DE1E5A">
        <w:rPr>
          <w:rFonts w:ascii="GHEA Grapalat" w:hAnsi="GHEA Grapalat" w:cs="Sylfaen"/>
          <w:sz w:val="20"/>
          <w:lang w:val="es-ES"/>
        </w:rPr>
        <w:t xml:space="preserve"> </w:t>
      </w:r>
      <w:r w:rsidRPr="00DE1E5A">
        <w:rPr>
          <w:rFonts w:ascii="GHEA Grapalat" w:hAnsi="GHEA Grapalat" w:cs="Sylfaen"/>
          <w:sz w:val="20"/>
        </w:rPr>
        <w:t>ունի</w:t>
      </w:r>
      <w:r w:rsidRPr="00DE1E5A">
        <w:rPr>
          <w:rFonts w:ascii="GHEA Grapalat" w:hAnsi="GHEA Grapalat" w:cs="Sylfaen"/>
          <w:sz w:val="20"/>
          <w:lang w:val="es-ES"/>
        </w:rPr>
        <w:t xml:space="preserve"> </w:t>
      </w:r>
      <w:r w:rsidRPr="00DE1E5A">
        <w:rPr>
          <w:rFonts w:ascii="GHEA Grapalat" w:hAnsi="GHEA Grapalat" w:cs="Sylfaen"/>
          <w:sz w:val="20"/>
        </w:rPr>
        <w:t>նշանակելու</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ազատելու</w:t>
      </w:r>
      <w:r w:rsidRPr="00DE1E5A">
        <w:rPr>
          <w:rFonts w:ascii="GHEA Grapalat" w:hAnsi="GHEA Grapalat" w:cs="Sylfaen"/>
          <w:sz w:val="20"/>
          <w:lang w:val="es-ES"/>
        </w:rPr>
        <w:t xml:space="preserve"> </w:t>
      </w:r>
      <w:r w:rsidRPr="00DE1E5A">
        <w:rPr>
          <w:rFonts w:ascii="GHEA Grapalat" w:hAnsi="GHEA Grapalat" w:cs="Sylfaen"/>
          <w:sz w:val="20"/>
        </w:rPr>
        <w:t>մասնակցի</w:t>
      </w:r>
      <w:r w:rsidRPr="00DE1E5A">
        <w:rPr>
          <w:rFonts w:ascii="GHEA Grapalat" w:hAnsi="GHEA Grapalat" w:cs="Sylfaen"/>
          <w:sz w:val="20"/>
          <w:lang w:val="es-ES"/>
        </w:rPr>
        <w:t xml:space="preserve"> </w:t>
      </w:r>
      <w:r w:rsidRPr="00DE1E5A">
        <w:rPr>
          <w:rFonts w:ascii="GHEA Grapalat" w:hAnsi="GHEA Grapalat" w:cs="Sylfaen"/>
          <w:sz w:val="20"/>
        </w:rPr>
        <w:t>գործադիր</w:t>
      </w:r>
      <w:r w:rsidRPr="00DE1E5A">
        <w:rPr>
          <w:rFonts w:ascii="GHEA Grapalat" w:hAnsi="GHEA Grapalat" w:cs="Sylfaen"/>
          <w:sz w:val="20"/>
          <w:lang w:val="es-ES"/>
        </w:rPr>
        <w:t xml:space="preserve"> </w:t>
      </w:r>
      <w:r w:rsidRPr="00DE1E5A">
        <w:rPr>
          <w:rFonts w:ascii="GHEA Grapalat" w:hAnsi="GHEA Grapalat" w:cs="Sylfaen"/>
          <w:sz w:val="20"/>
        </w:rPr>
        <w:t>մարմնի</w:t>
      </w:r>
      <w:r w:rsidRPr="00DE1E5A">
        <w:rPr>
          <w:rFonts w:ascii="GHEA Grapalat" w:hAnsi="GHEA Grapalat" w:cs="Sylfaen"/>
          <w:sz w:val="20"/>
          <w:lang w:val="es-ES"/>
        </w:rPr>
        <w:t xml:space="preserve"> </w:t>
      </w:r>
      <w:r w:rsidRPr="00DE1E5A">
        <w:rPr>
          <w:rFonts w:ascii="GHEA Grapalat" w:hAnsi="GHEA Grapalat" w:cs="Sylfaen"/>
          <w:sz w:val="20"/>
        </w:rPr>
        <w:t>անդամներին</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ստանում</w:t>
      </w:r>
      <w:r w:rsidRPr="00DE1E5A">
        <w:rPr>
          <w:rFonts w:ascii="GHEA Grapalat" w:hAnsi="GHEA Grapalat" w:cs="Sylfaen"/>
          <w:sz w:val="20"/>
          <w:lang w:val="es-ES"/>
        </w:rPr>
        <w:t xml:space="preserve"> </w:t>
      </w:r>
      <w:r w:rsidRPr="00DE1E5A">
        <w:rPr>
          <w:rFonts w:ascii="GHEA Grapalat" w:hAnsi="GHEA Grapalat" w:cs="Sylfaen"/>
          <w:sz w:val="20"/>
        </w:rPr>
        <w:t>է</w:t>
      </w:r>
      <w:r w:rsidRPr="00DE1E5A">
        <w:rPr>
          <w:rFonts w:ascii="GHEA Grapalat" w:hAnsi="GHEA Grapalat" w:cs="Sylfaen"/>
          <w:sz w:val="20"/>
          <w:lang w:val="es-ES"/>
        </w:rPr>
        <w:t xml:space="preserve"> </w:t>
      </w:r>
      <w:r w:rsidRPr="00DE1E5A">
        <w:rPr>
          <w:rFonts w:ascii="GHEA Grapalat" w:hAnsi="GHEA Grapalat" w:cs="Sylfaen"/>
          <w:sz w:val="20"/>
        </w:rPr>
        <w:t>մասնակցի</w:t>
      </w:r>
      <w:r w:rsidRPr="00DE1E5A">
        <w:rPr>
          <w:rFonts w:ascii="GHEA Grapalat" w:hAnsi="GHEA Grapalat" w:cs="Sylfaen"/>
          <w:sz w:val="20"/>
          <w:lang w:val="es-ES"/>
        </w:rPr>
        <w:t xml:space="preserve"> </w:t>
      </w:r>
      <w:r w:rsidRPr="00DE1E5A">
        <w:rPr>
          <w:rFonts w:ascii="GHEA Grapalat" w:hAnsi="GHEA Grapalat" w:cs="Sylfaen"/>
          <w:sz w:val="20"/>
        </w:rPr>
        <w:t>կողմից</w:t>
      </w:r>
      <w:r w:rsidRPr="00DE1E5A">
        <w:rPr>
          <w:rFonts w:ascii="GHEA Grapalat" w:hAnsi="GHEA Grapalat" w:cs="Sylfaen"/>
          <w:sz w:val="20"/>
          <w:lang w:val="es-ES"/>
        </w:rPr>
        <w:t xml:space="preserve"> </w:t>
      </w:r>
      <w:r w:rsidRPr="00DE1E5A">
        <w:rPr>
          <w:rFonts w:ascii="GHEA Grapalat" w:hAnsi="GHEA Grapalat" w:cs="Sylfaen"/>
          <w:sz w:val="20"/>
        </w:rPr>
        <w:t>իրականացվող</w:t>
      </w:r>
      <w:r w:rsidRPr="00DE1E5A">
        <w:rPr>
          <w:rFonts w:ascii="GHEA Grapalat" w:hAnsi="GHEA Grapalat" w:cs="Sylfaen"/>
          <w:sz w:val="20"/>
          <w:lang w:val="es-ES"/>
        </w:rPr>
        <w:t xml:space="preserve"> </w:t>
      </w:r>
      <w:r w:rsidRPr="00DE1E5A">
        <w:rPr>
          <w:rFonts w:ascii="GHEA Grapalat" w:hAnsi="GHEA Grapalat" w:cs="Sylfaen"/>
          <w:sz w:val="20"/>
        </w:rPr>
        <w:t>ձեռնարկատիրական</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այլ</w:t>
      </w:r>
      <w:r w:rsidRPr="00DE1E5A">
        <w:rPr>
          <w:rFonts w:ascii="GHEA Grapalat" w:hAnsi="GHEA Grapalat" w:cs="Sylfaen"/>
          <w:sz w:val="20"/>
          <w:lang w:val="es-ES"/>
        </w:rPr>
        <w:t xml:space="preserve"> </w:t>
      </w:r>
      <w:r w:rsidRPr="00DE1E5A">
        <w:rPr>
          <w:rFonts w:ascii="GHEA Grapalat" w:hAnsi="GHEA Grapalat" w:cs="Sylfaen"/>
          <w:sz w:val="20"/>
        </w:rPr>
        <w:t>գործունեության</w:t>
      </w:r>
      <w:r w:rsidRPr="00DE1E5A">
        <w:rPr>
          <w:rFonts w:ascii="GHEA Grapalat" w:hAnsi="GHEA Grapalat" w:cs="Sylfaen"/>
          <w:sz w:val="20"/>
          <w:lang w:val="es-ES"/>
        </w:rPr>
        <w:t xml:space="preserve"> </w:t>
      </w:r>
      <w:r w:rsidRPr="00DE1E5A">
        <w:rPr>
          <w:rFonts w:ascii="GHEA Grapalat" w:hAnsi="GHEA Grapalat" w:cs="Sylfaen"/>
          <w:sz w:val="20"/>
        </w:rPr>
        <w:t>արդյունքում</w:t>
      </w:r>
      <w:r w:rsidRPr="00DE1E5A">
        <w:rPr>
          <w:rFonts w:ascii="GHEA Grapalat" w:hAnsi="GHEA Grapalat" w:cs="Sylfaen"/>
          <w:sz w:val="20"/>
          <w:lang w:val="es-ES"/>
        </w:rPr>
        <w:t xml:space="preserve"> </w:t>
      </w:r>
      <w:r w:rsidRPr="00DE1E5A">
        <w:rPr>
          <w:rFonts w:ascii="GHEA Grapalat" w:hAnsi="GHEA Grapalat" w:cs="Sylfaen"/>
          <w:sz w:val="20"/>
        </w:rPr>
        <w:t>ստացված</w:t>
      </w:r>
      <w:r w:rsidRPr="00DE1E5A">
        <w:rPr>
          <w:rFonts w:ascii="GHEA Grapalat" w:hAnsi="GHEA Grapalat" w:cs="Sylfaen"/>
          <w:sz w:val="20"/>
          <w:lang w:val="es-ES"/>
        </w:rPr>
        <w:t xml:space="preserve"> </w:t>
      </w:r>
      <w:r w:rsidRPr="00DE1E5A">
        <w:rPr>
          <w:rFonts w:ascii="GHEA Grapalat" w:hAnsi="GHEA Grapalat" w:cs="Sylfaen"/>
          <w:sz w:val="20"/>
        </w:rPr>
        <w:t>շահույթի</w:t>
      </w:r>
      <w:r w:rsidRPr="00DE1E5A">
        <w:rPr>
          <w:rFonts w:ascii="GHEA Grapalat" w:hAnsi="GHEA Grapalat" w:cs="Sylfaen"/>
          <w:sz w:val="20"/>
          <w:lang w:val="es-ES"/>
        </w:rPr>
        <w:t xml:space="preserve"> </w:t>
      </w:r>
      <w:r w:rsidRPr="00DE1E5A">
        <w:rPr>
          <w:rFonts w:ascii="GHEA Grapalat" w:hAnsi="GHEA Grapalat" w:cs="Sylfaen"/>
          <w:sz w:val="20"/>
        </w:rPr>
        <w:t>տասնհինգ</w:t>
      </w:r>
      <w:r w:rsidRPr="00DE1E5A">
        <w:rPr>
          <w:rFonts w:ascii="GHEA Grapalat" w:hAnsi="GHEA Grapalat" w:cs="Sylfaen"/>
          <w:sz w:val="20"/>
          <w:lang w:val="es-ES"/>
        </w:rPr>
        <w:t xml:space="preserve"> </w:t>
      </w:r>
      <w:r w:rsidRPr="00DE1E5A">
        <w:rPr>
          <w:rFonts w:ascii="GHEA Grapalat" w:hAnsi="GHEA Grapalat" w:cs="Sylfaen"/>
          <w:sz w:val="20"/>
        </w:rPr>
        <w:t>տոկոսից</w:t>
      </w:r>
      <w:r w:rsidRPr="00DE1E5A">
        <w:rPr>
          <w:rFonts w:ascii="GHEA Grapalat" w:hAnsi="GHEA Grapalat" w:cs="Sylfaen"/>
          <w:sz w:val="20"/>
          <w:lang w:val="es-ES"/>
        </w:rPr>
        <w:t xml:space="preserve"> </w:t>
      </w:r>
      <w:r w:rsidRPr="00DE1E5A">
        <w:rPr>
          <w:rFonts w:ascii="GHEA Grapalat" w:hAnsi="GHEA Grapalat" w:cs="Sylfaen"/>
          <w:sz w:val="20"/>
        </w:rPr>
        <w:t>ավելին</w:t>
      </w:r>
      <w:r w:rsidRPr="00DE1E5A">
        <w:rPr>
          <w:rFonts w:ascii="GHEA Grapalat" w:hAnsi="GHEA Grapalat" w:cs="Sylfaen"/>
          <w:sz w:val="20"/>
          <w:lang w:val="es-ES"/>
        </w:rPr>
        <w:t xml:space="preserve"> (</w:t>
      </w:r>
      <w:r w:rsidRPr="00DE1E5A">
        <w:rPr>
          <w:rFonts w:ascii="GHEA Grapalat" w:hAnsi="GHEA Grapalat" w:cs="Sylfaen"/>
          <w:sz w:val="20"/>
        </w:rPr>
        <w:t>իրական</w:t>
      </w:r>
      <w:r w:rsidRPr="00DE1E5A">
        <w:rPr>
          <w:rFonts w:ascii="GHEA Grapalat" w:hAnsi="GHEA Grapalat" w:cs="Sylfaen"/>
          <w:sz w:val="20"/>
          <w:lang w:val="es-ES"/>
        </w:rPr>
        <w:t xml:space="preserve"> </w:t>
      </w:r>
      <w:r w:rsidRPr="00DE1E5A">
        <w:rPr>
          <w:rFonts w:ascii="GHEA Grapalat" w:hAnsi="GHEA Grapalat" w:cs="Sylfaen"/>
          <w:sz w:val="20"/>
        </w:rPr>
        <w:t>շահառուներ</w:t>
      </w:r>
      <w:r w:rsidRPr="00DE1E5A">
        <w:rPr>
          <w:rFonts w:ascii="GHEA Grapalat" w:hAnsi="GHEA Grapalat" w:cs="Sylfaen"/>
          <w:sz w:val="20"/>
          <w:lang w:val="es-ES"/>
        </w:rPr>
        <w:t>)**</w:t>
      </w:r>
      <w:r>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w:t>
      </w:r>
      <w:r w:rsidRPr="00DE1E5A">
        <w:rPr>
          <w:rFonts w:ascii="GHEA Grapalat" w:hAnsi="GHEA Grapalat" w:cs="Sylfaen"/>
          <w:sz w:val="20"/>
          <w:lang w:val="es-E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339E7" w:rsidRPr="005052FB" w:rsidTr="00DF0781">
        <w:tc>
          <w:tcPr>
            <w:tcW w:w="2570" w:type="dxa"/>
            <w:vAlign w:val="center"/>
          </w:tcPr>
          <w:p w:rsidR="00C339E7" w:rsidRPr="003104AE" w:rsidRDefault="00C339E7" w:rsidP="00C339E7">
            <w:pPr>
              <w:pStyle w:val="BodyTextIndent3"/>
              <w:spacing w:line="240" w:lineRule="auto"/>
              <w:ind w:firstLine="342"/>
              <w:jc w:val="center"/>
              <w:rPr>
                <w:rFonts w:ascii="GHEA Grapalat" w:hAnsi="GHEA Grapalat"/>
                <w:sz w:val="28"/>
                <w:vertAlign w:val="superscript"/>
                <w:lang w:val="es-ES"/>
              </w:rPr>
            </w:pPr>
            <w:r w:rsidRPr="00131E9C">
              <w:rPr>
                <w:rFonts w:ascii="GHEA Grapalat" w:hAnsi="GHEA Grapalat"/>
                <w:sz w:val="28"/>
                <w:vertAlign w:val="superscript"/>
              </w:rPr>
              <w:t>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Ազգանունը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Հայրանունը</w:t>
            </w:r>
          </w:p>
        </w:tc>
        <w:tc>
          <w:tcPr>
            <w:tcW w:w="3960" w:type="dxa"/>
            <w:vAlign w:val="center"/>
          </w:tcPr>
          <w:p w:rsidR="00C339E7" w:rsidRPr="003104AE" w:rsidRDefault="00C339E7" w:rsidP="00C339E7">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նույնականացման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քարտի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անձնագրի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c>
          <w:tcPr>
            <w:tcW w:w="3370" w:type="dxa"/>
          </w:tcPr>
          <w:p w:rsidR="00C339E7" w:rsidRPr="003104AE" w:rsidRDefault="00C339E7" w:rsidP="00C339E7">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Օտարերկրյա</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համապատասխան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երկրի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r>
      <w:tr w:rsidR="00C339E7" w:rsidRPr="005052FB" w:rsidTr="00DF0781">
        <w:tc>
          <w:tcPr>
            <w:tcW w:w="2570" w:type="dxa"/>
            <w:vAlign w:val="center"/>
          </w:tcPr>
          <w:p w:rsidR="00C339E7" w:rsidRPr="00D35555" w:rsidRDefault="00C339E7" w:rsidP="00C339E7">
            <w:pPr>
              <w:pStyle w:val="BodyTextIndent3"/>
              <w:spacing w:line="240" w:lineRule="auto"/>
              <w:ind w:firstLine="0"/>
              <w:jc w:val="center"/>
              <w:rPr>
                <w:rFonts w:ascii="Sylfaen" w:hAnsi="Sylfaen"/>
                <w:sz w:val="26"/>
                <w:vertAlign w:val="superscript"/>
                <w:lang w:val="hy-AM"/>
              </w:rPr>
            </w:pPr>
          </w:p>
        </w:tc>
        <w:tc>
          <w:tcPr>
            <w:tcW w:w="3960" w:type="dxa"/>
            <w:vAlign w:val="center"/>
          </w:tcPr>
          <w:p w:rsidR="00C339E7" w:rsidRPr="00143F38" w:rsidRDefault="00C339E7" w:rsidP="00C339E7">
            <w:pPr>
              <w:pStyle w:val="BodyTextIndent3"/>
              <w:spacing w:line="240" w:lineRule="auto"/>
              <w:ind w:firstLine="0"/>
              <w:jc w:val="center"/>
              <w:rPr>
                <w:rFonts w:ascii="GHEA Grapalat" w:hAnsi="GHEA Grapalat"/>
                <w:sz w:val="26"/>
                <w:vertAlign w:val="superscript"/>
                <w:lang w:val="es-ES"/>
              </w:rPr>
            </w:pPr>
          </w:p>
        </w:tc>
        <w:tc>
          <w:tcPr>
            <w:tcW w:w="3370" w:type="dxa"/>
          </w:tcPr>
          <w:p w:rsidR="00C339E7" w:rsidRPr="00143F38" w:rsidRDefault="00C339E7" w:rsidP="00C339E7">
            <w:pPr>
              <w:pStyle w:val="BodyTextIndent3"/>
              <w:spacing w:line="240" w:lineRule="auto"/>
              <w:ind w:firstLine="0"/>
              <w:jc w:val="center"/>
              <w:rPr>
                <w:rFonts w:ascii="GHEA Grapalat" w:hAnsi="GHEA Grapalat"/>
                <w:sz w:val="26"/>
                <w:vertAlign w:val="superscript"/>
                <w:lang w:val="es-ES"/>
              </w:rPr>
            </w:pPr>
          </w:p>
        </w:tc>
      </w:tr>
      <w:tr w:rsidR="00C339E7" w:rsidRPr="005052FB" w:rsidTr="00DF0781">
        <w:tc>
          <w:tcPr>
            <w:tcW w:w="2570" w:type="dxa"/>
            <w:vAlign w:val="center"/>
          </w:tcPr>
          <w:p w:rsidR="00C339E7" w:rsidRPr="00143F38" w:rsidRDefault="00C339E7" w:rsidP="00C339E7">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C339E7" w:rsidRPr="00143F38" w:rsidRDefault="00C339E7" w:rsidP="00C339E7">
            <w:pPr>
              <w:pStyle w:val="BodyTextIndent3"/>
              <w:spacing w:line="240" w:lineRule="auto"/>
              <w:ind w:firstLine="0"/>
              <w:jc w:val="center"/>
              <w:rPr>
                <w:rFonts w:ascii="GHEA Grapalat" w:hAnsi="GHEA Grapalat"/>
                <w:sz w:val="26"/>
                <w:vertAlign w:val="superscript"/>
                <w:lang w:val="es-ES"/>
              </w:rPr>
            </w:pPr>
          </w:p>
        </w:tc>
        <w:tc>
          <w:tcPr>
            <w:tcW w:w="3370" w:type="dxa"/>
          </w:tcPr>
          <w:p w:rsidR="00C339E7" w:rsidRPr="00143F38" w:rsidRDefault="00C339E7" w:rsidP="00C339E7">
            <w:pPr>
              <w:pStyle w:val="BodyTextIndent3"/>
              <w:spacing w:line="240" w:lineRule="auto"/>
              <w:ind w:firstLine="0"/>
              <w:jc w:val="center"/>
              <w:rPr>
                <w:rFonts w:ascii="GHEA Grapalat" w:hAnsi="GHEA Grapalat"/>
                <w:sz w:val="26"/>
                <w:vertAlign w:val="superscript"/>
                <w:lang w:val="es-ES"/>
              </w:rPr>
            </w:pPr>
          </w:p>
        </w:tc>
      </w:tr>
      <w:tr w:rsidR="00C339E7" w:rsidRPr="005052FB" w:rsidTr="00DF0781">
        <w:tc>
          <w:tcPr>
            <w:tcW w:w="2570" w:type="dxa"/>
            <w:vAlign w:val="center"/>
          </w:tcPr>
          <w:p w:rsidR="00C339E7" w:rsidRPr="00143F38" w:rsidRDefault="00C339E7" w:rsidP="00C339E7">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C339E7" w:rsidRPr="00143F38" w:rsidRDefault="00C339E7" w:rsidP="00C339E7">
            <w:pPr>
              <w:pStyle w:val="BodyTextIndent3"/>
              <w:spacing w:line="240" w:lineRule="auto"/>
              <w:ind w:firstLine="0"/>
              <w:jc w:val="center"/>
              <w:rPr>
                <w:rFonts w:ascii="GHEA Grapalat" w:hAnsi="GHEA Grapalat"/>
                <w:sz w:val="26"/>
                <w:vertAlign w:val="superscript"/>
                <w:lang w:val="es-ES"/>
              </w:rPr>
            </w:pPr>
          </w:p>
        </w:tc>
        <w:tc>
          <w:tcPr>
            <w:tcW w:w="3370" w:type="dxa"/>
          </w:tcPr>
          <w:p w:rsidR="00C339E7" w:rsidRPr="00143F38" w:rsidRDefault="00C339E7" w:rsidP="00C339E7">
            <w:pPr>
              <w:pStyle w:val="BodyTextIndent3"/>
              <w:spacing w:line="240" w:lineRule="auto"/>
              <w:ind w:firstLine="0"/>
              <w:jc w:val="center"/>
              <w:rPr>
                <w:rFonts w:ascii="GHEA Grapalat" w:hAnsi="GHEA Grapalat"/>
                <w:sz w:val="26"/>
                <w:vertAlign w:val="superscript"/>
                <w:lang w:val="es-ES"/>
              </w:rPr>
            </w:pPr>
          </w:p>
        </w:tc>
      </w:tr>
    </w:tbl>
    <w:p w:rsidR="00C339E7" w:rsidRPr="00DE1E5A" w:rsidRDefault="00C339E7" w:rsidP="00C339E7">
      <w:pPr>
        <w:spacing w:after="0" w:line="240" w:lineRule="auto"/>
        <w:jc w:val="right"/>
        <w:rPr>
          <w:rFonts w:ascii="GHEA Grapalat" w:hAnsi="GHEA Grapalat"/>
          <w:sz w:val="10"/>
          <w:szCs w:val="10"/>
          <w:lang w:val="es-ES"/>
        </w:rPr>
      </w:pPr>
    </w:p>
    <w:p w:rsidR="00C339E7" w:rsidRPr="00DE1E5A" w:rsidRDefault="00C339E7" w:rsidP="00C339E7">
      <w:pPr>
        <w:spacing w:after="0" w:line="240" w:lineRule="auto"/>
        <w:jc w:val="right"/>
        <w:rPr>
          <w:rFonts w:ascii="GHEA Grapalat" w:hAnsi="GHEA Grapalat"/>
          <w:sz w:val="10"/>
          <w:szCs w:val="10"/>
          <w:lang w:val="es-ES"/>
        </w:rPr>
      </w:pPr>
    </w:p>
    <w:p w:rsidR="00C339E7" w:rsidRDefault="00C339E7" w:rsidP="00C339E7">
      <w:pPr>
        <w:spacing w:after="0" w:line="240" w:lineRule="auto"/>
        <w:ind w:firstLine="708"/>
        <w:jc w:val="both"/>
        <w:rPr>
          <w:rFonts w:ascii="GHEA Grapalat" w:hAnsi="GHEA Grapalat" w:cs="Arial"/>
          <w:sz w:val="20"/>
          <w:szCs w:val="20"/>
          <w:lang w:val="es-ES"/>
        </w:rPr>
      </w:pPr>
      <w:r w:rsidRPr="00DE1E5A">
        <w:rPr>
          <w:rFonts w:ascii="GHEA Grapalat" w:hAnsi="GHEA Grapalat"/>
          <w:sz w:val="20"/>
          <w:lang w:val="es-ES"/>
        </w:rPr>
        <w:t xml:space="preserve"> </w:t>
      </w:r>
      <w:r>
        <w:rPr>
          <w:rFonts w:ascii="GHEA Grapalat" w:hAnsi="GHEA Grapalat"/>
          <w:sz w:val="20"/>
          <w:lang w:val="es-ES"/>
        </w:rPr>
        <w:t>4</w:t>
      </w:r>
      <w:r>
        <w:rPr>
          <w:rFonts w:ascii="GHEA Grapalat" w:hAnsi="GHEA Grapalat" w:cs="Arial"/>
          <w:sz w:val="20"/>
          <w:szCs w:val="20"/>
          <w:lang w:val="es-ES"/>
        </w:rPr>
        <w:t xml:space="preserve">) </w:t>
      </w:r>
      <w:r w:rsidRPr="00DE1E5A">
        <w:rPr>
          <w:rFonts w:ascii="GHEA Grapalat" w:hAnsi="GHEA Grapalat"/>
          <w:lang w:val="es-ES"/>
        </w:rPr>
        <w:t>«</w:t>
      </w:r>
      <w:r w:rsidR="00456AC8">
        <w:rPr>
          <w:rFonts w:ascii="GHEA Grapalat" w:hAnsi="GHEA Grapalat" w:cs="Sylfaen"/>
          <w:lang w:val="hy-AM"/>
        </w:rPr>
        <w:t>ԵՔ-ԳՀԱՊՁԲ-</w:t>
      </w:r>
      <w:r w:rsidR="005052FB">
        <w:rPr>
          <w:rFonts w:ascii="GHEA Grapalat" w:hAnsi="GHEA Grapalat" w:cs="Sylfaen"/>
          <w:lang w:val="hy-AM"/>
        </w:rPr>
        <w:t>19/172</w:t>
      </w:r>
      <w:r w:rsidRPr="00DE1E5A">
        <w:rPr>
          <w:rFonts w:ascii="GHEA Grapalat" w:hAnsi="GHEA Grapalat"/>
          <w:lang w:val="es-ES"/>
        </w:rPr>
        <w:t>»</w:t>
      </w:r>
      <w:r w:rsidRPr="00DE1E5A">
        <w:rPr>
          <w:rFonts w:ascii="GHEA Grapalat" w:hAnsi="GHEA Grapalat" w:cs="Sylfaen"/>
          <w:lang w:val="hy-AM"/>
        </w:rPr>
        <w:t xml:space="preserve">*  </w:t>
      </w:r>
      <w:r w:rsidRPr="00DE1E5A">
        <w:rPr>
          <w:rFonts w:ascii="GHEA Grapalat" w:hAnsi="GHEA Grapalat" w:cs="Arial"/>
          <w:sz w:val="20"/>
          <w:szCs w:val="20"/>
          <w:lang w:val="es-ES"/>
        </w:rPr>
        <w:t xml:space="preserve">ծածկագրով </w:t>
      </w:r>
      <w:r>
        <w:rPr>
          <w:rFonts w:ascii="GHEA Grapalat" w:hAnsi="GHEA Grapalat" w:cs="Arial"/>
          <w:sz w:val="20"/>
          <w:szCs w:val="20"/>
          <w:lang w:val="es-ES"/>
        </w:rPr>
        <w:t xml:space="preserve">գնանշման հարցման շրջանակում ընտրված մասնակից ճանաչվելու և պայմանագիր կնքելու դեպքում պայմանագրի կատարումն իրականացնելու է թվով </w:t>
      </w:r>
    </w:p>
    <w:p w:rsidR="00C339E7" w:rsidRDefault="00C339E7" w:rsidP="00C339E7">
      <w:pPr>
        <w:spacing w:after="0" w:line="240" w:lineRule="auto"/>
        <w:jc w:val="both"/>
        <w:rPr>
          <w:rFonts w:ascii="GHEA Grapalat" w:hAnsi="GHEA Grapalat" w:cs="Arial"/>
          <w:sz w:val="20"/>
          <w:szCs w:val="20"/>
          <w:lang w:val="es-ES"/>
        </w:rPr>
      </w:pP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lang w:val="es-ES"/>
        </w:rPr>
        <w:t xml:space="preserve"> աշխատակիցների միջոցով:</w:t>
      </w:r>
    </w:p>
    <w:p w:rsidR="00C339E7" w:rsidRPr="00D1325A" w:rsidRDefault="00C339E7" w:rsidP="00C339E7">
      <w:pPr>
        <w:spacing w:after="0" w:line="240" w:lineRule="auto"/>
        <w:rPr>
          <w:rFonts w:ascii="GHEA Grapalat" w:hAnsi="GHEA Grapalat" w:cs="Arial"/>
          <w:vertAlign w:val="superscript"/>
          <w:lang w:val="es-ES"/>
        </w:rPr>
      </w:pPr>
      <w:r>
        <w:rPr>
          <w:rFonts w:ascii="GHEA Grapalat" w:hAnsi="GHEA Grapalat" w:cs="Arial"/>
          <w:vertAlign w:val="superscript"/>
          <w:lang w:val="es-ES"/>
        </w:rPr>
        <w:t xml:space="preserve">                       </w:t>
      </w:r>
      <w:r w:rsidRPr="00D1325A">
        <w:rPr>
          <w:rFonts w:ascii="GHEA Grapalat" w:hAnsi="GHEA Grapalat" w:cs="Arial"/>
          <w:vertAlign w:val="superscript"/>
          <w:lang w:val="es-ES"/>
        </w:rPr>
        <w:t>քանակը</w:t>
      </w:r>
    </w:p>
    <w:p w:rsidR="00C339E7" w:rsidRDefault="00C339E7" w:rsidP="00C339E7">
      <w:pPr>
        <w:spacing w:after="0" w:line="240" w:lineRule="auto"/>
        <w:ind w:left="8496" w:firstLine="708"/>
        <w:jc w:val="both"/>
        <w:rPr>
          <w:rFonts w:ascii="GHEA Grapalat" w:hAnsi="GHEA Grapalat" w:cs="Arial"/>
          <w:vertAlign w:val="superscript"/>
          <w:lang w:val="es-ES"/>
        </w:rPr>
      </w:pPr>
    </w:p>
    <w:p w:rsidR="00C339E7" w:rsidRPr="00DE1E5A" w:rsidRDefault="00C339E7" w:rsidP="00C339E7">
      <w:pPr>
        <w:spacing w:after="0" w:line="240" w:lineRule="auto"/>
        <w:jc w:val="both"/>
        <w:rPr>
          <w:rFonts w:ascii="GHEA Grapalat" w:hAnsi="GHEA Grapalat" w:cs="Arial"/>
          <w:sz w:val="20"/>
          <w:vertAlign w:val="superscript"/>
          <w:lang w:val="es-ES"/>
        </w:rPr>
      </w:pPr>
      <w:r w:rsidRPr="00DE1E5A">
        <w:rPr>
          <w:rFonts w:ascii="GHEA Grapalat" w:hAnsi="GHEA Grapalat"/>
          <w:sz w:val="20"/>
          <w:lang w:val="es-ES"/>
        </w:rPr>
        <w:t xml:space="preserve">    </w:t>
      </w:r>
      <w:r w:rsidRPr="00DE1E5A">
        <w:rPr>
          <w:rFonts w:ascii="GHEA Grapalat" w:hAnsi="GHEA Grapalat"/>
          <w:sz w:val="20"/>
          <w:lang w:val="hy-AM"/>
        </w:rPr>
        <w:t xml:space="preserve">___________________________________________________ </w:t>
      </w:r>
      <w:r w:rsidRPr="00DE1E5A">
        <w:rPr>
          <w:rFonts w:ascii="GHEA Grapalat" w:hAnsi="GHEA Grapalat"/>
          <w:sz w:val="20"/>
          <w:lang w:val="hy-AM"/>
        </w:rPr>
        <w:tab/>
        <w:t xml:space="preserve">                _____________</w:t>
      </w:r>
      <w:r w:rsidRPr="00DE1E5A">
        <w:rPr>
          <w:rFonts w:ascii="GHEA Grapalat" w:hAnsi="GHEA Grapalat"/>
          <w:sz w:val="20"/>
          <w:u w:val="single"/>
          <w:lang w:val="es-ES"/>
        </w:rPr>
        <w:tab/>
      </w:r>
      <w:r w:rsidRPr="00DE1E5A">
        <w:rPr>
          <w:rFonts w:ascii="GHEA Grapalat" w:hAnsi="GHEA Grapalat"/>
          <w:sz w:val="20"/>
          <w:u w:val="single"/>
          <w:lang w:val="es-ES"/>
        </w:rPr>
        <w:tab/>
      </w:r>
      <w:r w:rsidRPr="00DE1E5A">
        <w:rPr>
          <w:rFonts w:ascii="GHEA Grapalat" w:hAnsi="GHEA Grapalat"/>
          <w:sz w:val="20"/>
          <w:lang w:val="es-ES"/>
        </w:rPr>
        <w:tab/>
      </w:r>
      <w:r w:rsidRPr="00DE1E5A">
        <w:rPr>
          <w:rFonts w:ascii="GHEA Grapalat" w:hAnsi="GHEA Grapalat"/>
          <w:sz w:val="20"/>
          <w:lang w:val="es-ES"/>
        </w:rPr>
        <w:tab/>
      </w:r>
      <w:r w:rsidRPr="00DE1E5A">
        <w:rPr>
          <w:rFonts w:ascii="GHEA Grapalat" w:hAnsi="GHEA Grapalat"/>
          <w:sz w:val="20"/>
          <w:lang w:val="hy-AM"/>
        </w:rPr>
        <w:t xml:space="preserve"> </w:t>
      </w:r>
      <w:r w:rsidRPr="00DE1E5A">
        <w:rPr>
          <w:rFonts w:ascii="GHEA Grapalat" w:hAnsi="GHEA Grapalat" w:cs="Sylfaen"/>
          <w:sz w:val="20"/>
          <w:vertAlign w:val="superscript"/>
          <w:lang w:val="hy-AM"/>
        </w:rPr>
        <w:t>Մասնակցի</w:t>
      </w:r>
      <w:r w:rsidRPr="00DE1E5A">
        <w:rPr>
          <w:rFonts w:ascii="GHEA Grapalat" w:hAnsi="GHEA Grapalat" w:cs="Arial"/>
          <w:sz w:val="20"/>
          <w:vertAlign w:val="superscript"/>
          <w:lang w:val="hy-AM"/>
        </w:rPr>
        <w:t xml:space="preserve"> </w:t>
      </w:r>
      <w:r w:rsidRPr="00DE1E5A">
        <w:rPr>
          <w:rFonts w:ascii="GHEA Grapalat" w:hAnsi="GHEA Grapalat" w:cs="Sylfaen"/>
          <w:sz w:val="20"/>
          <w:vertAlign w:val="superscript"/>
          <w:lang w:val="hy-AM"/>
        </w:rPr>
        <w:t>անվանումը</w:t>
      </w:r>
      <w:r w:rsidRPr="00DE1E5A">
        <w:rPr>
          <w:rFonts w:ascii="GHEA Grapalat" w:hAnsi="GHEA Grapalat" w:cs="Arial"/>
          <w:sz w:val="20"/>
          <w:vertAlign w:val="superscript"/>
          <w:lang w:val="hy-AM"/>
        </w:rPr>
        <w:t xml:space="preserve"> </w:t>
      </w:r>
      <w:r w:rsidRPr="00DE1E5A">
        <w:rPr>
          <w:rFonts w:ascii="GHEA Grapalat" w:hAnsi="GHEA Grapalat"/>
          <w:sz w:val="20"/>
          <w:vertAlign w:val="superscript"/>
          <w:lang w:val="hy-AM"/>
        </w:rPr>
        <w:t xml:space="preserve"> (</w:t>
      </w:r>
      <w:r w:rsidRPr="00DE1E5A">
        <w:rPr>
          <w:rFonts w:ascii="GHEA Grapalat" w:hAnsi="GHEA Grapalat" w:cs="Sylfaen"/>
          <w:sz w:val="20"/>
          <w:vertAlign w:val="superscript"/>
          <w:lang w:val="hy-AM"/>
        </w:rPr>
        <w:t>ղեկավարի</w:t>
      </w:r>
      <w:r w:rsidRPr="00DE1E5A">
        <w:rPr>
          <w:rFonts w:ascii="GHEA Grapalat" w:hAnsi="GHEA Grapalat" w:cs="Arial"/>
          <w:sz w:val="20"/>
          <w:vertAlign w:val="superscript"/>
          <w:lang w:val="hy-AM"/>
        </w:rPr>
        <w:t xml:space="preserve"> </w:t>
      </w:r>
      <w:r w:rsidRPr="00DE1E5A">
        <w:rPr>
          <w:rFonts w:ascii="GHEA Grapalat" w:hAnsi="GHEA Grapalat" w:cs="Sylfaen"/>
          <w:sz w:val="20"/>
          <w:vertAlign w:val="superscript"/>
          <w:lang w:val="hy-AM"/>
        </w:rPr>
        <w:t>պաշտոնը</w:t>
      </w:r>
      <w:r w:rsidRPr="00DE1E5A">
        <w:rPr>
          <w:rFonts w:ascii="GHEA Grapalat" w:hAnsi="GHEA Grapalat" w:cs="Arial"/>
          <w:sz w:val="20"/>
          <w:vertAlign w:val="superscript"/>
          <w:lang w:val="hy-AM"/>
        </w:rPr>
        <w:t xml:space="preserve">, </w:t>
      </w:r>
      <w:r w:rsidRPr="00DE1E5A">
        <w:rPr>
          <w:rFonts w:ascii="GHEA Grapalat" w:hAnsi="GHEA Grapalat" w:cs="Arial"/>
          <w:sz w:val="20"/>
          <w:vertAlign w:val="superscript"/>
        </w:rPr>
        <w:t>ա</w:t>
      </w:r>
      <w:r w:rsidRPr="00DE1E5A">
        <w:rPr>
          <w:rFonts w:ascii="GHEA Grapalat" w:hAnsi="GHEA Grapalat" w:cs="Sylfaen"/>
          <w:sz w:val="20"/>
          <w:vertAlign w:val="superscript"/>
          <w:lang w:val="hy-AM"/>
        </w:rPr>
        <w:t>նուն</w:t>
      </w:r>
      <w:r w:rsidRPr="00DE1E5A">
        <w:rPr>
          <w:rFonts w:ascii="GHEA Grapalat" w:hAnsi="GHEA Grapalat" w:cs="Arial"/>
          <w:sz w:val="20"/>
          <w:vertAlign w:val="superscript"/>
          <w:lang w:val="hy-AM"/>
        </w:rPr>
        <w:t xml:space="preserve"> </w:t>
      </w:r>
      <w:r w:rsidRPr="00DE1E5A">
        <w:rPr>
          <w:rFonts w:ascii="GHEA Grapalat" w:hAnsi="GHEA Grapalat" w:cs="Sylfaen"/>
          <w:sz w:val="20"/>
          <w:vertAlign w:val="superscript"/>
        </w:rPr>
        <w:t>ա</w:t>
      </w:r>
      <w:r w:rsidRPr="00DE1E5A">
        <w:rPr>
          <w:rFonts w:ascii="GHEA Grapalat" w:hAnsi="GHEA Grapalat" w:cs="Sylfaen"/>
          <w:sz w:val="20"/>
          <w:vertAlign w:val="superscript"/>
          <w:lang w:val="hy-AM"/>
        </w:rPr>
        <w:t>զգանունը</w:t>
      </w:r>
      <w:r w:rsidRPr="00DE1E5A">
        <w:rPr>
          <w:rFonts w:ascii="GHEA Grapalat" w:hAnsi="GHEA Grapalat" w:cs="Arial"/>
          <w:sz w:val="20"/>
          <w:vertAlign w:val="superscript"/>
          <w:lang w:val="hy-AM"/>
        </w:rPr>
        <w:t xml:space="preserve">)                                             </w:t>
      </w:r>
      <w:r w:rsidRPr="00DE1E5A">
        <w:rPr>
          <w:rFonts w:ascii="GHEA Grapalat" w:hAnsi="GHEA Grapalat" w:cs="Arial"/>
          <w:sz w:val="20"/>
          <w:vertAlign w:val="superscript"/>
          <w:lang w:val="es-ES"/>
        </w:rPr>
        <w:t xml:space="preserve">               </w:t>
      </w:r>
      <w:r w:rsidRPr="00DE1E5A">
        <w:rPr>
          <w:rFonts w:ascii="GHEA Grapalat" w:hAnsi="GHEA Grapalat" w:cs="Sylfaen"/>
          <w:sz w:val="20"/>
          <w:vertAlign w:val="superscript"/>
          <w:lang w:val="hy-AM"/>
        </w:rPr>
        <w:t>ստորագրությունը</w:t>
      </w:r>
      <w:r w:rsidRPr="00DE1E5A">
        <w:rPr>
          <w:rFonts w:ascii="GHEA Grapalat" w:hAnsi="GHEA Grapalat" w:cs="Arial"/>
          <w:sz w:val="20"/>
          <w:vertAlign w:val="superscript"/>
          <w:lang w:val="hy-AM"/>
        </w:rPr>
        <w:t>)</w:t>
      </w:r>
    </w:p>
    <w:p w:rsidR="00C339E7" w:rsidRPr="00DE1E5A" w:rsidRDefault="00C339E7" w:rsidP="00C339E7">
      <w:pPr>
        <w:spacing w:after="0" w:line="240" w:lineRule="auto"/>
        <w:jc w:val="both"/>
        <w:rPr>
          <w:rFonts w:ascii="GHEA Grapalat" w:hAnsi="GHEA Grapalat" w:cs="Arial"/>
          <w:sz w:val="20"/>
          <w:vertAlign w:val="superscript"/>
          <w:lang w:val="es-ES"/>
        </w:rPr>
      </w:pPr>
    </w:p>
    <w:p w:rsidR="00C339E7" w:rsidRPr="00DE1E5A" w:rsidRDefault="00C339E7" w:rsidP="00C339E7">
      <w:pPr>
        <w:spacing w:after="0" w:line="240" w:lineRule="auto"/>
        <w:jc w:val="both"/>
        <w:rPr>
          <w:rFonts w:ascii="GHEA Grapalat" w:hAnsi="GHEA Grapalat"/>
          <w:sz w:val="20"/>
          <w:lang w:val="hy-AM"/>
        </w:rPr>
      </w:pPr>
      <w:r w:rsidRPr="00DE1E5A">
        <w:rPr>
          <w:rFonts w:ascii="GHEA Grapalat" w:hAnsi="GHEA Grapalat"/>
          <w:sz w:val="20"/>
          <w:lang w:val="hy-AM"/>
        </w:rPr>
        <w:t xml:space="preserve">    </w:t>
      </w:r>
    </w:p>
    <w:p w:rsidR="00C339E7" w:rsidRPr="00DE1E5A" w:rsidRDefault="00C339E7" w:rsidP="00C339E7">
      <w:pPr>
        <w:spacing w:after="0" w:line="240" w:lineRule="auto"/>
        <w:jc w:val="right"/>
        <w:rPr>
          <w:rFonts w:ascii="GHEA Grapalat" w:hAnsi="GHEA Grapalat" w:cs="Arial"/>
          <w:sz w:val="20"/>
          <w:lang w:val="hy-AM"/>
        </w:rPr>
      </w:pPr>
      <w:r w:rsidRPr="00DE1E5A">
        <w:rPr>
          <w:rFonts w:ascii="GHEA Grapalat" w:hAnsi="GHEA Grapalat" w:cs="Sylfaen"/>
          <w:sz w:val="20"/>
          <w:lang w:val="hy-AM"/>
        </w:rPr>
        <w:t>Կ</w:t>
      </w:r>
      <w:r w:rsidRPr="00DE1E5A">
        <w:rPr>
          <w:rFonts w:ascii="GHEA Grapalat" w:hAnsi="GHEA Grapalat" w:cs="Arial"/>
          <w:sz w:val="20"/>
          <w:lang w:val="hy-AM"/>
        </w:rPr>
        <w:t xml:space="preserve">. </w:t>
      </w:r>
      <w:r w:rsidRPr="00DE1E5A">
        <w:rPr>
          <w:rFonts w:ascii="GHEA Grapalat" w:hAnsi="GHEA Grapalat" w:cs="Sylfaen"/>
          <w:sz w:val="20"/>
          <w:lang w:val="hy-AM"/>
        </w:rPr>
        <w:t>Տ</w:t>
      </w:r>
      <w:r w:rsidRPr="00DE1E5A">
        <w:rPr>
          <w:rFonts w:ascii="GHEA Grapalat" w:hAnsi="GHEA Grapalat" w:cs="Arial"/>
          <w:sz w:val="20"/>
          <w:lang w:val="hy-AM"/>
        </w:rPr>
        <w:t>.</w:t>
      </w:r>
      <w:r w:rsidRPr="00917496">
        <w:rPr>
          <w:rStyle w:val="FootnoteReference"/>
          <w:rFonts w:ascii="GHEA Grapalat" w:hAnsi="GHEA Grapalat" w:cs="Arial"/>
          <w:color w:val="FFFFFF"/>
          <w:sz w:val="20"/>
          <w:lang w:val="hy-AM"/>
        </w:rPr>
        <w:footnoteReference w:id="10"/>
      </w:r>
      <w:r w:rsidRPr="00DE1E5A">
        <w:rPr>
          <w:rFonts w:ascii="GHEA Grapalat" w:hAnsi="GHEA Grapalat" w:cs="Arial"/>
          <w:sz w:val="20"/>
          <w:lang w:val="hy-AM"/>
        </w:rPr>
        <w:tab/>
      </w:r>
      <w:r w:rsidRPr="00DE1E5A">
        <w:rPr>
          <w:rFonts w:ascii="GHEA Grapalat" w:hAnsi="GHEA Grapalat" w:cs="Arial"/>
          <w:sz w:val="20"/>
          <w:lang w:val="hy-AM"/>
        </w:rPr>
        <w:tab/>
        <w:t xml:space="preserve"> </w:t>
      </w:r>
    </w:p>
    <w:p w:rsidR="00C339E7" w:rsidRPr="00C21B22" w:rsidRDefault="00C339E7" w:rsidP="00C339E7">
      <w:pPr>
        <w:pStyle w:val="BodyTextIndent3"/>
        <w:spacing w:line="240" w:lineRule="auto"/>
        <w:jc w:val="right"/>
        <w:rPr>
          <w:rFonts w:ascii="GHEA Grapalat" w:hAnsi="GHEA Grapalat"/>
          <w:b/>
          <w:lang w:val="hy-AM"/>
        </w:rPr>
      </w:pPr>
    </w:p>
    <w:p w:rsidR="00C339E7" w:rsidRPr="00C21B22" w:rsidRDefault="00C339E7" w:rsidP="00C339E7">
      <w:pPr>
        <w:pStyle w:val="BodyTextIndent3"/>
        <w:spacing w:line="240" w:lineRule="auto"/>
        <w:jc w:val="right"/>
        <w:rPr>
          <w:rFonts w:ascii="GHEA Grapalat" w:hAnsi="GHEA Grapalat"/>
          <w:b/>
          <w:lang w:val="hy-AM"/>
        </w:rPr>
      </w:pPr>
    </w:p>
    <w:p w:rsidR="00C339E7" w:rsidRPr="00C21B22" w:rsidRDefault="00C339E7" w:rsidP="00C339E7">
      <w:pPr>
        <w:pStyle w:val="BodyTextIndent3"/>
        <w:spacing w:line="240" w:lineRule="auto"/>
        <w:jc w:val="right"/>
        <w:rPr>
          <w:rFonts w:ascii="GHEA Grapalat" w:hAnsi="GHEA Grapalat"/>
          <w:b/>
          <w:lang w:val="hy-AM"/>
        </w:rPr>
      </w:pPr>
    </w:p>
    <w:p w:rsidR="00C339E7" w:rsidRPr="00C21B22" w:rsidRDefault="00C339E7" w:rsidP="00C339E7">
      <w:pPr>
        <w:pStyle w:val="BodyTextIndent3"/>
        <w:spacing w:line="240" w:lineRule="auto"/>
        <w:jc w:val="right"/>
        <w:rPr>
          <w:rFonts w:ascii="GHEA Grapalat" w:hAnsi="GHEA Grapalat"/>
          <w:b/>
          <w:lang w:val="hy-AM"/>
        </w:rPr>
      </w:pPr>
      <w:r w:rsidRPr="00DE1E5A">
        <w:rPr>
          <w:rFonts w:ascii="GHEA Grapalat" w:hAnsi="GHEA Grapalat"/>
          <w:b/>
          <w:lang w:val="hy-AM"/>
        </w:rPr>
        <w:br w:type="page"/>
      </w:r>
    </w:p>
    <w:p w:rsidR="00C339E7" w:rsidRPr="00C339E7" w:rsidRDefault="00C339E7" w:rsidP="00C339E7">
      <w:pPr>
        <w:pStyle w:val="BodyTextIndent3"/>
        <w:spacing w:line="240" w:lineRule="auto"/>
        <w:jc w:val="right"/>
        <w:rPr>
          <w:rFonts w:ascii="GHEA Grapalat" w:hAnsi="GHEA Grapalat" w:cs="Arial"/>
          <w:b/>
          <w:lang w:val="hy-AM"/>
        </w:rPr>
      </w:pPr>
      <w:r w:rsidRPr="00DE1E5A">
        <w:rPr>
          <w:rFonts w:ascii="GHEA Grapalat" w:hAnsi="GHEA Grapalat" w:cs="Sylfaen"/>
          <w:b/>
          <w:lang w:val="hy-AM"/>
        </w:rPr>
        <w:lastRenderedPageBreak/>
        <w:t>Հավելված</w:t>
      </w:r>
      <w:r w:rsidRPr="00DE1E5A">
        <w:rPr>
          <w:rFonts w:ascii="GHEA Grapalat" w:hAnsi="GHEA Grapalat" w:cs="Arial"/>
          <w:b/>
          <w:lang w:val="hy-AM"/>
        </w:rPr>
        <w:t xml:space="preserve"> </w:t>
      </w:r>
      <w:r w:rsidRPr="00C339E7">
        <w:rPr>
          <w:rFonts w:ascii="GHEA Grapalat" w:hAnsi="GHEA Grapalat" w:cs="Arial"/>
          <w:b/>
          <w:lang w:val="hy-AM"/>
        </w:rPr>
        <w:t>2</w:t>
      </w:r>
    </w:p>
    <w:p w:rsidR="00C339E7" w:rsidRPr="00DE1E5A" w:rsidRDefault="00C339E7" w:rsidP="00C339E7">
      <w:pPr>
        <w:pStyle w:val="BodyTextIndent3"/>
        <w:spacing w:line="240" w:lineRule="auto"/>
        <w:jc w:val="right"/>
        <w:rPr>
          <w:rFonts w:ascii="GHEA Grapalat" w:hAnsi="GHEA Grapalat" w:cs="Arial"/>
          <w:b/>
          <w:lang w:val="hy-AM"/>
        </w:rPr>
      </w:pPr>
      <w:r w:rsidRPr="00C21B22">
        <w:rPr>
          <w:rFonts w:ascii="GHEA Grapalat" w:hAnsi="GHEA Grapalat"/>
          <w:sz w:val="24"/>
          <w:szCs w:val="24"/>
          <w:lang w:val="hy-AM"/>
        </w:rPr>
        <w:t>«</w:t>
      </w:r>
      <w:r w:rsidR="00456AC8">
        <w:rPr>
          <w:rFonts w:ascii="GHEA Grapalat" w:hAnsi="GHEA Grapalat"/>
          <w:b/>
          <w:lang w:val="hy-AM"/>
        </w:rPr>
        <w:t>ԵՔ-ԳՀԱՊՁԲ-</w:t>
      </w:r>
      <w:r w:rsidR="005052FB">
        <w:rPr>
          <w:rFonts w:ascii="GHEA Grapalat" w:hAnsi="GHEA Grapalat"/>
          <w:b/>
          <w:lang w:val="hy-AM"/>
        </w:rPr>
        <w:t>19/172</w:t>
      </w:r>
      <w:r w:rsidRPr="00C21B22">
        <w:rPr>
          <w:rFonts w:ascii="GHEA Grapalat" w:hAnsi="GHEA Grapalat"/>
          <w:sz w:val="24"/>
          <w:szCs w:val="24"/>
          <w:lang w:val="hy-AM"/>
        </w:rPr>
        <w:t>»</w:t>
      </w:r>
      <w:r w:rsidRPr="00DE1E5A">
        <w:rPr>
          <w:rFonts w:ascii="GHEA Grapalat" w:hAnsi="GHEA Grapalat" w:cs="Sylfaen"/>
          <w:b/>
          <w:lang w:val="hy-AM"/>
        </w:rPr>
        <w:t>*</w:t>
      </w:r>
      <w:r w:rsidRPr="00DE1E5A">
        <w:rPr>
          <w:rFonts w:ascii="GHEA Grapalat" w:hAnsi="GHEA Grapalat"/>
          <w:b/>
          <w:lang w:val="hy-AM"/>
        </w:rPr>
        <w:t xml:space="preserve">  </w:t>
      </w:r>
      <w:r w:rsidRPr="00DE1E5A">
        <w:rPr>
          <w:rFonts w:ascii="GHEA Grapalat" w:hAnsi="GHEA Grapalat" w:cs="Sylfaen"/>
          <w:b/>
          <w:lang w:val="hy-AM"/>
        </w:rPr>
        <w:t>ծածկագրով</w:t>
      </w:r>
    </w:p>
    <w:p w:rsidR="00C339E7" w:rsidRPr="00DE1E5A" w:rsidRDefault="00C339E7" w:rsidP="00C339E7">
      <w:pPr>
        <w:pStyle w:val="BodyTextIndent3"/>
        <w:spacing w:line="240" w:lineRule="auto"/>
        <w:jc w:val="right"/>
        <w:rPr>
          <w:rFonts w:ascii="GHEA Grapalat" w:hAnsi="GHEA Grapalat" w:cs="Arial"/>
          <w:b/>
          <w:lang w:val="hy-AM"/>
        </w:rPr>
      </w:pPr>
      <w:r w:rsidRPr="00DE1E5A">
        <w:rPr>
          <w:rFonts w:ascii="GHEA Grapalat" w:hAnsi="GHEA Grapalat" w:cs="Sylfaen"/>
          <w:b/>
          <w:lang w:val="hy-AM"/>
        </w:rPr>
        <w:t>գնանշման հարցման հրավերի</w:t>
      </w:r>
    </w:p>
    <w:p w:rsidR="00C339E7" w:rsidRPr="00DE1E5A" w:rsidRDefault="00C339E7" w:rsidP="00C339E7">
      <w:pPr>
        <w:spacing w:after="0" w:line="240" w:lineRule="auto"/>
        <w:rPr>
          <w:rFonts w:ascii="GHEA Grapalat" w:hAnsi="GHEA Grapalat"/>
          <w:lang w:val="hy-AM"/>
        </w:rPr>
      </w:pPr>
    </w:p>
    <w:p w:rsidR="00C339E7" w:rsidRPr="00DE1E5A" w:rsidRDefault="00C339E7" w:rsidP="00C339E7">
      <w:pPr>
        <w:spacing w:after="0" w:line="240" w:lineRule="auto"/>
        <w:ind w:firstLine="567"/>
        <w:jc w:val="center"/>
        <w:rPr>
          <w:rFonts w:ascii="GHEA Grapalat" w:hAnsi="GHEA Grapalat"/>
          <w:sz w:val="20"/>
          <w:lang w:val="hy-AM"/>
        </w:rPr>
      </w:pPr>
    </w:p>
    <w:p w:rsidR="00C339E7" w:rsidRPr="00DE1E5A" w:rsidRDefault="00C339E7" w:rsidP="00C339E7">
      <w:pPr>
        <w:spacing w:after="0" w:line="240" w:lineRule="auto"/>
        <w:ind w:left="-66"/>
        <w:jc w:val="center"/>
        <w:rPr>
          <w:rFonts w:ascii="GHEA Grapalat" w:hAnsi="GHEA Grapalat"/>
          <w:b/>
          <w:sz w:val="20"/>
          <w:lang w:val="hy-AM"/>
        </w:rPr>
      </w:pPr>
      <w:r w:rsidRPr="00DE1E5A">
        <w:rPr>
          <w:rFonts w:ascii="GHEA Grapalat" w:hAnsi="GHEA Grapalat"/>
          <w:b/>
          <w:sz w:val="20"/>
          <w:lang w:val="hy-AM"/>
        </w:rPr>
        <w:t>Գ Ն Ա Յ Ի Ն   Ա Ռ Ա Ջ Ա Ր Կ</w:t>
      </w:r>
    </w:p>
    <w:p w:rsidR="00C339E7" w:rsidRPr="00DE1E5A" w:rsidRDefault="00C339E7" w:rsidP="00C339E7">
      <w:pPr>
        <w:spacing w:after="0" w:line="240" w:lineRule="auto"/>
        <w:ind w:firstLine="567"/>
        <w:rPr>
          <w:rFonts w:ascii="GHEA Grapalat" w:hAnsi="GHEA Grapalat"/>
          <w:lang w:val="hy-AM"/>
        </w:rPr>
      </w:pPr>
    </w:p>
    <w:p w:rsidR="00C339E7" w:rsidRPr="00DE1E5A" w:rsidRDefault="00C339E7" w:rsidP="00C339E7">
      <w:pPr>
        <w:spacing w:after="0" w:line="240" w:lineRule="auto"/>
        <w:ind w:firstLine="567"/>
        <w:jc w:val="both"/>
        <w:rPr>
          <w:rFonts w:ascii="GHEA Grapalat" w:hAnsi="GHEA Grapalat" w:cs="Arial"/>
          <w:lang w:val="hy-AM"/>
        </w:rPr>
      </w:pPr>
      <w:r w:rsidRPr="00DE1E5A">
        <w:rPr>
          <w:rFonts w:ascii="GHEA Grapalat" w:hAnsi="GHEA Grapalat" w:cs="Arial"/>
          <w:sz w:val="20"/>
          <w:szCs w:val="20"/>
          <w:lang w:val="es-ES"/>
        </w:rPr>
        <w:t>Ուսումնասիրելով «</w:t>
      </w:r>
      <w:r w:rsidR="00456AC8">
        <w:rPr>
          <w:rFonts w:ascii="GHEA Grapalat" w:hAnsi="GHEA Grapalat" w:cs="Arial"/>
          <w:sz w:val="20"/>
          <w:szCs w:val="20"/>
          <w:lang w:val="es-ES"/>
        </w:rPr>
        <w:t>ԵՔ-ԳՀԱՊՁԲ-</w:t>
      </w:r>
      <w:r w:rsidR="005052FB">
        <w:rPr>
          <w:rFonts w:ascii="GHEA Grapalat" w:hAnsi="GHEA Grapalat" w:cs="Arial"/>
          <w:sz w:val="20"/>
          <w:szCs w:val="20"/>
          <w:lang w:val="es-ES"/>
        </w:rPr>
        <w:t>19/172</w:t>
      </w:r>
      <w:r w:rsidRPr="00DE1E5A">
        <w:rPr>
          <w:rFonts w:ascii="GHEA Grapalat" w:hAnsi="GHEA Grapalat" w:cs="Arial"/>
          <w:sz w:val="20"/>
          <w:szCs w:val="20"/>
          <w:lang w:val="es-ES"/>
        </w:rPr>
        <w:t>»* ծածկագրով գնանշման հարցման հրավերը, այդ թվում կնքվելիք  պայմանագրի նախագիծը</w:t>
      </w:r>
      <w:r w:rsidRPr="00DE1E5A">
        <w:rPr>
          <w:rFonts w:ascii="GHEA Grapalat" w:hAnsi="GHEA Grapalat" w:cs="Arial"/>
          <w:lang w:val="hy-AM"/>
        </w:rPr>
        <w:t xml:space="preserve">, </w:t>
      </w:r>
      <w:r w:rsidRPr="00DE1E5A">
        <w:rPr>
          <w:rFonts w:ascii="GHEA Grapalat" w:hAnsi="GHEA Grapalat"/>
          <w:sz w:val="20"/>
          <w:u w:val="single"/>
          <w:lang w:val="hy-AM"/>
        </w:rPr>
        <w:t xml:space="preserve">                  </w:t>
      </w:r>
      <w:r w:rsidRPr="00DE1E5A">
        <w:rPr>
          <w:rFonts w:ascii="GHEA Grapalat" w:hAnsi="GHEA Grapalat"/>
          <w:sz w:val="20"/>
          <w:u w:val="single"/>
          <w:lang w:val="hy-AM"/>
        </w:rPr>
        <w:tab/>
      </w:r>
      <w:r w:rsidRPr="00DE1E5A">
        <w:rPr>
          <w:rFonts w:ascii="GHEA Grapalat" w:hAnsi="GHEA Grapalat"/>
          <w:sz w:val="20"/>
          <w:u w:val="single"/>
          <w:lang w:val="hy-AM"/>
        </w:rPr>
        <w:tab/>
      </w:r>
      <w:r w:rsidRPr="00DE1E5A">
        <w:rPr>
          <w:rFonts w:ascii="GHEA Grapalat" w:hAnsi="GHEA Grapalat"/>
          <w:sz w:val="20"/>
          <w:u w:val="single"/>
          <w:lang w:val="hy-AM"/>
        </w:rPr>
        <w:tab/>
      </w:r>
      <w:r w:rsidRPr="00DE1E5A">
        <w:rPr>
          <w:rFonts w:ascii="GHEA Grapalat" w:hAnsi="GHEA Grapalat"/>
          <w:sz w:val="20"/>
          <w:u w:val="single"/>
          <w:lang w:val="hy-AM"/>
        </w:rPr>
        <w:tab/>
        <w:t xml:space="preserve">     </w:t>
      </w:r>
      <w:r w:rsidRPr="00DE1E5A">
        <w:rPr>
          <w:rFonts w:ascii="GHEA Grapalat" w:hAnsi="GHEA Grapalat"/>
          <w:sz w:val="20"/>
          <w:u w:val="single"/>
          <w:lang w:val="hy-AM"/>
        </w:rPr>
        <w:tab/>
      </w:r>
      <w:r w:rsidRPr="00DE1E5A">
        <w:rPr>
          <w:rFonts w:ascii="GHEA Grapalat" w:hAnsi="GHEA Grapalat"/>
          <w:sz w:val="20"/>
          <w:u w:val="single"/>
          <w:lang w:val="hy-AM"/>
        </w:rPr>
        <w:tab/>
        <w:t xml:space="preserve">           </w:t>
      </w:r>
      <w:r w:rsidRPr="00DE1E5A">
        <w:rPr>
          <w:rFonts w:ascii="GHEA Grapalat" w:hAnsi="GHEA Grapalat" w:cs="Arial"/>
          <w:sz w:val="20"/>
          <w:szCs w:val="20"/>
          <w:lang w:val="es-ES"/>
        </w:rPr>
        <w:t>-ն առաջարկում է</w:t>
      </w:r>
      <w:r w:rsidRPr="00DE1E5A">
        <w:rPr>
          <w:rFonts w:ascii="GHEA Grapalat" w:hAnsi="GHEA Grapalat" w:cs="Arial"/>
          <w:lang w:val="hy-AM"/>
        </w:rPr>
        <w:t xml:space="preserve">   </w:t>
      </w:r>
    </w:p>
    <w:p w:rsidR="00C339E7" w:rsidRPr="00DE1E5A" w:rsidRDefault="00C339E7" w:rsidP="00C339E7">
      <w:pPr>
        <w:spacing w:after="0" w:line="240" w:lineRule="auto"/>
        <w:ind w:firstLine="567"/>
        <w:jc w:val="both"/>
        <w:rPr>
          <w:rFonts w:ascii="GHEA Grapalat" w:hAnsi="GHEA Grapalat" w:cs="Arial"/>
        </w:rPr>
      </w:pPr>
      <w:r w:rsidRPr="00DE1E5A">
        <w:rPr>
          <w:rFonts w:ascii="GHEA Grapalat" w:hAnsi="GHEA Grapalat" w:cs="Sylfaen"/>
          <w:vertAlign w:val="superscript"/>
          <w:lang w:val="hy-AM"/>
        </w:rPr>
        <w:t xml:space="preserve">                                                                                     մասնակցի անվանումը</w:t>
      </w:r>
    </w:p>
    <w:p w:rsidR="00C339E7" w:rsidRPr="00DE1E5A" w:rsidRDefault="00C339E7" w:rsidP="00C339E7">
      <w:pPr>
        <w:spacing w:after="0" w:line="240" w:lineRule="auto"/>
        <w:jc w:val="both"/>
        <w:rPr>
          <w:rFonts w:ascii="GHEA Grapalat" w:hAnsi="GHEA Grapalat"/>
          <w:sz w:val="20"/>
          <w:lang w:val="hy-AM"/>
        </w:rPr>
      </w:pPr>
      <w:r w:rsidRPr="00DE1E5A">
        <w:rPr>
          <w:rFonts w:ascii="GHEA Grapalat" w:hAnsi="GHEA Grapalat" w:cs="Arial"/>
          <w:sz w:val="20"/>
          <w:szCs w:val="20"/>
          <w:lang w:val="es-ES"/>
        </w:rPr>
        <w:t>պայմանագիրը կատարել ներքոհիշյալ ընդհանուր գներով.</w:t>
      </w:r>
    </w:p>
    <w:p w:rsidR="00C339E7" w:rsidRPr="00DE1E5A" w:rsidRDefault="00C339E7" w:rsidP="00C339E7">
      <w:pPr>
        <w:spacing w:after="0" w:line="240" w:lineRule="auto"/>
        <w:jc w:val="center"/>
        <w:rPr>
          <w:rFonts w:ascii="GHEA Grapalat" w:hAnsi="GHEA Grapalat"/>
          <w:sz w:val="20"/>
          <w:lang w:val="hy-AM"/>
        </w:rPr>
      </w:pPr>
      <w:r w:rsidRPr="00DE1E5A">
        <w:rPr>
          <w:rFonts w:ascii="GHEA Grapalat" w:hAnsi="GHEA Grapalat"/>
          <w:sz w:val="20"/>
          <w:szCs w:val="20"/>
          <w:lang w:val="es-ES"/>
        </w:rPr>
        <w:t xml:space="preserve">                                                                                                                                   </w:t>
      </w:r>
      <w:r w:rsidRPr="00DE1E5A">
        <w:rPr>
          <w:rFonts w:ascii="GHEA Grapalat" w:hAnsi="GHEA Grapalat"/>
          <w:sz w:val="20"/>
          <w:lang w:val="es-ES"/>
        </w:rPr>
        <w:t>ՀՀ դրամ</w:t>
      </w:r>
    </w:p>
    <w:tbl>
      <w:tblPr>
        <w:tblW w:w="9938" w:type="dxa"/>
        <w:jc w:val="center"/>
        <w:tblInd w:w="-931"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126"/>
        <w:gridCol w:w="1057"/>
        <w:gridCol w:w="2360"/>
      </w:tblGrid>
      <w:tr w:rsidR="00C339E7" w:rsidRPr="005052FB" w:rsidTr="00DF0781">
        <w:trPr>
          <w:cantSplit/>
          <w:trHeight w:val="916"/>
          <w:jc w:val="center"/>
        </w:trPr>
        <w:tc>
          <w:tcPr>
            <w:tcW w:w="1136" w:type="dxa"/>
            <w:tcBorders>
              <w:top w:val="single" w:sz="4" w:space="0" w:color="auto"/>
              <w:left w:val="single" w:sz="4" w:space="0" w:color="auto"/>
              <w:right w:val="single" w:sz="4" w:space="0" w:color="auto"/>
            </w:tcBorders>
            <w:vAlign w:val="center"/>
          </w:tcPr>
          <w:p w:rsidR="00C339E7" w:rsidRPr="00DE1E5A" w:rsidRDefault="00C339E7" w:rsidP="00C339E7">
            <w:pPr>
              <w:spacing w:after="0" w:line="240" w:lineRule="auto"/>
              <w:jc w:val="center"/>
              <w:rPr>
                <w:rFonts w:ascii="GHEA Grapalat" w:hAnsi="GHEA Grapalat"/>
                <w:b/>
                <w:bCs/>
                <w:sz w:val="16"/>
                <w:szCs w:val="18"/>
                <w:lang w:val="es-ES"/>
              </w:rPr>
            </w:pPr>
            <w:r w:rsidRPr="00DE1E5A">
              <w:rPr>
                <w:rFonts w:ascii="GHEA Grapalat" w:hAnsi="GHEA Grapalat"/>
                <w:b/>
                <w:bCs/>
                <w:sz w:val="16"/>
                <w:szCs w:val="18"/>
                <w:lang w:val="es-ES"/>
              </w:rPr>
              <w:t>Չափա-</w:t>
            </w:r>
          </w:p>
          <w:p w:rsidR="00C339E7" w:rsidRPr="00DE1E5A" w:rsidRDefault="00C339E7" w:rsidP="00C339E7">
            <w:pPr>
              <w:spacing w:after="0" w:line="240" w:lineRule="auto"/>
              <w:jc w:val="center"/>
              <w:rPr>
                <w:rFonts w:ascii="GHEA Grapalat" w:hAnsi="GHEA Grapalat"/>
                <w:b/>
                <w:bCs/>
                <w:sz w:val="16"/>
                <w:lang w:val="es-ES"/>
              </w:rPr>
            </w:pPr>
            <w:r w:rsidRPr="00DE1E5A">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C339E7" w:rsidRPr="00DE1E5A" w:rsidRDefault="00C339E7" w:rsidP="00C339E7">
            <w:pPr>
              <w:spacing w:after="0" w:line="240" w:lineRule="auto"/>
              <w:jc w:val="center"/>
              <w:rPr>
                <w:rFonts w:ascii="GHEA Grapalat" w:hAnsi="GHEA Grapalat"/>
                <w:b/>
                <w:bCs/>
                <w:sz w:val="16"/>
                <w:szCs w:val="18"/>
                <w:lang w:val="es-ES"/>
              </w:rPr>
            </w:pPr>
            <w:r w:rsidRPr="00DE1E5A">
              <w:rPr>
                <w:rFonts w:ascii="GHEA Grapalat" w:hAnsi="GHEA Grapalat"/>
                <w:b/>
                <w:bCs/>
                <w:sz w:val="16"/>
                <w:szCs w:val="18"/>
                <w:lang w:val="es-ES"/>
              </w:rPr>
              <w:t>Ապրանքի  անվանումը</w:t>
            </w:r>
          </w:p>
        </w:tc>
        <w:tc>
          <w:tcPr>
            <w:tcW w:w="2126" w:type="dxa"/>
            <w:tcBorders>
              <w:top w:val="single" w:sz="4" w:space="0" w:color="auto"/>
              <w:left w:val="single" w:sz="4" w:space="0" w:color="auto"/>
              <w:right w:val="single" w:sz="4" w:space="0" w:color="auto"/>
            </w:tcBorders>
            <w:vAlign w:val="center"/>
          </w:tcPr>
          <w:p w:rsidR="00C339E7" w:rsidRPr="00DE1E5A" w:rsidRDefault="00C339E7" w:rsidP="00C339E7">
            <w:pPr>
              <w:spacing w:after="0" w:line="240" w:lineRule="auto"/>
              <w:jc w:val="center"/>
              <w:rPr>
                <w:rFonts w:ascii="GHEA Grapalat" w:hAnsi="GHEA Grapalat"/>
                <w:b/>
                <w:bCs/>
                <w:sz w:val="16"/>
                <w:szCs w:val="18"/>
                <w:lang w:val="es-ES"/>
              </w:rPr>
            </w:pPr>
            <w:r w:rsidRPr="00DE1E5A">
              <w:rPr>
                <w:rFonts w:ascii="GHEA Grapalat" w:hAnsi="GHEA Grapalat"/>
                <w:b/>
                <w:bCs/>
                <w:sz w:val="16"/>
                <w:szCs w:val="18"/>
                <w:lang w:val="es-ES"/>
              </w:rPr>
              <w:t xml:space="preserve"> Արժեքը (ինքնարժեքի և կանխատեսվող շահույթի հանրագումարը)</w:t>
            </w:r>
          </w:p>
          <w:p w:rsidR="00C339E7" w:rsidRPr="00DE1E5A" w:rsidRDefault="00C339E7" w:rsidP="00C339E7">
            <w:pPr>
              <w:spacing w:after="0" w:line="240" w:lineRule="auto"/>
              <w:jc w:val="center"/>
              <w:rPr>
                <w:rFonts w:ascii="GHEA Grapalat" w:hAnsi="GHEA Grapalat"/>
                <w:b/>
                <w:bCs/>
                <w:sz w:val="16"/>
                <w:szCs w:val="18"/>
                <w:lang w:val="es-ES"/>
              </w:rPr>
            </w:pPr>
            <w:r w:rsidRPr="00DE1E5A">
              <w:rPr>
                <w:rFonts w:ascii="GHEA Grapalat" w:hAnsi="GHEA Grapalat"/>
                <w:b/>
                <w:bCs/>
                <w:sz w:val="16"/>
                <w:szCs w:val="18"/>
                <w:lang w:val="es-ES"/>
              </w:rPr>
              <w:t>/տառերով և թվերով/</w:t>
            </w:r>
          </w:p>
        </w:tc>
        <w:tc>
          <w:tcPr>
            <w:tcW w:w="1057" w:type="dxa"/>
            <w:tcBorders>
              <w:top w:val="single" w:sz="4" w:space="0" w:color="auto"/>
              <w:left w:val="single" w:sz="4" w:space="0" w:color="auto"/>
              <w:right w:val="single" w:sz="4" w:space="0" w:color="auto"/>
            </w:tcBorders>
            <w:vAlign w:val="center"/>
          </w:tcPr>
          <w:p w:rsidR="00C339E7" w:rsidRPr="00DE1E5A" w:rsidRDefault="00C339E7" w:rsidP="00C339E7">
            <w:pPr>
              <w:spacing w:after="0" w:line="240" w:lineRule="auto"/>
              <w:jc w:val="center"/>
              <w:rPr>
                <w:rFonts w:ascii="GHEA Grapalat" w:hAnsi="GHEA Grapalat"/>
                <w:b/>
                <w:bCs/>
                <w:sz w:val="16"/>
                <w:szCs w:val="18"/>
                <w:lang w:val="es-ES"/>
              </w:rPr>
            </w:pPr>
            <w:r w:rsidRPr="00DE1E5A">
              <w:rPr>
                <w:rFonts w:ascii="GHEA Grapalat" w:hAnsi="GHEA Grapalat"/>
                <w:b/>
                <w:bCs/>
                <w:sz w:val="16"/>
                <w:szCs w:val="18"/>
                <w:lang w:val="es-ES"/>
              </w:rPr>
              <w:t>ԱԱՀ**</w:t>
            </w:r>
          </w:p>
          <w:p w:rsidR="00C339E7" w:rsidRPr="00DE1E5A" w:rsidRDefault="00C339E7" w:rsidP="00C339E7">
            <w:pPr>
              <w:spacing w:after="0" w:line="240" w:lineRule="auto"/>
              <w:jc w:val="center"/>
              <w:rPr>
                <w:rFonts w:ascii="GHEA Grapalat" w:hAnsi="GHEA Grapalat"/>
                <w:b/>
                <w:bCs/>
                <w:sz w:val="16"/>
                <w:szCs w:val="18"/>
                <w:lang w:val="es-ES"/>
              </w:rPr>
            </w:pPr>
            <w:r w:rsidRPr="00DE1E5A">
              <w:rPr>
                <w:rFonts w:ascii="GHEA Grapalat" w:hAnsi="GHEA Grapalat"/>
                <w:b/>
                <w:bCs/>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C339E7" w:rsidRPr="00DE1E5A" w:rsidRDefault="00C339E7" w:rsidP="00C339E7">
            <w:pPr>
              <w:spacing w:after="0" w:line="240" w:lineRule="auto"/>
              <w:jc w:val="center"/>
              <w:rPr>
                <w:rFonts w:ascii="GHEA Grapalat" w:hAnsi="GHEA Grapalat"/>
                <w:b/>
                <w:bCs/>
                <w:sz w:val="16"/>
                <w:szCs w:val="18"/>
                <w:lang w:val="es-ES"/>
              </w:rPr>
            </w:pPr>
            <w:r w:rsidRPr="00DE1E5A">
              <w:rPr>
                <w:rFonts w:ascii="GHEA Grapalat" w:hAnsi="GHEA Grapalat"/>
                <w:b/>
                <w:bCs/>
                <w:sz w:val="16"/>
                <w:szCs w:val="18"/>
                <w:lang w:val="es-ES"/>
              </w:rPr>
              <w:t>Ընդհանուր գինը</w:t>
            </w:r>
          </w:p>
          <w:p w:rsidR="00C339E7" w:rsidRPr="00DE1E5A" w:rsidRDefault="00C339E7" w:rsidP="00C339E7">
            <w:pPr>
              <w:spacing w:after="0" w:line="240" w:lineRule="auto"/>
              <w:jc w:val="center"/>
              <w:rPr>
                <w:rFonts w:ascii="GHEA Grapalat" w:hAnsi="GHEA Grapalat"/>
                <w:b/>
                <w:bCs/>
                <w:sz w:val="16"/>
                <w:szCs w:val="18"/>
                <w:lang w:val="es-ES"/>
              </w:rPr>
            </w:pPr>
            <w:r w:rsidRPr="00DE1E5A">
              <w:rPr>
                <w:rFonts w:ascii="GHEA Grapalat" w:hAnsi="GHEA Grapalat"/>
                <w:b/>
                <w:bCs/>
                <w:sz w:val="16"/>
                <w:szCs w:val="18"/>
                <w:lang w:val="es-ES"/>
              </w:rPr>
              <w:t xml:space="preserve"> /տառերով և թվերով/</w:t>
            </w:r>
          </w:p>
        </w:tc>
      </w:tr>
      <w:tr w:rsidR="00C339E7" w:rsidRPr="00DE1E5A" w:rsidTr="00DF0781">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C339E7" w:rsidRPr="00DE1E5A" w:rsidRDefault="00C339E7" w:rsidP="00C339E7">
            <w:pPr>
              <w:spacing w:after="0" w:line="240" w:lineRule="auto"/>
              <w:jc w:val="center"/>
              <w:rPr>
                <w:rFonts w:ascii="GHEA Grapalat" w:hAnsi="GHEA Grapalat"/>
                <w:b/>
                <w:i/>
                <w:sz w:val="16"/>
                <w:lang w:val="es-ES"/>
              </w:rPr>
            </w:pPr>
            <w:r w:rsidRPr="00DE1E5A">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C339E7" w:rsidRPr="00DE1E5A" w:rsidRDefault="00C339E7" w:rsidP="00C339E7">
            <w:pPr>
              <w:spacing w:after="0" w:line="240" w:lineRule="auto"/>
              <w:jc w:val="center"/>
              <w:rPr>
                <w:rFonts w:ascii="GHEA Grapalat" w:hAnsi="GHEA Grapalat"/>
                <w:b/>
                <w:i/>
                <w:sz w:val="16"/>
                <w:lang w:val="es-ES"/>
              </w:rPr>
            </w:pPr>
            <w:r w:rsidRPr="00DE1E5A">
              <w:rPr>
                <w:rFonts w:ascii="GHEA Grapalat" w:hAnsi="GHEA Grapalat"/>
                <w:b/>
                <w:i/>
                <w:sz w:val="16"/>
                <w:lang w:val="es-ES"/>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C339E7" w:rsidRPr="00DE1E5A" w:rsidRDefault="00C339E7" w:rsidP="00C339E7">
            <w:pPr>
              <w:spacing w:after="0" w:line="240" w:lineRule="auto"/>
              <w:jc w:val="center"/>
              <w:rPr>
                <w:rFonts w:ascii="GHEA Grapalat" w:hAnsi="GHEA Grapalat"/>
                <w:i/>
                <w:sz w:val="16"/>
                <w:lang w:val="es-ES"/>
              </w:rPr>
            </w:pPr>
            <w:r w:rsidRPr="00DE1E5A">
              <w:rPr>
                <w:rFonts w:ascii="GHEA Grapalat" w:hAnsi="GHEA Grapalat"/>
                <w:b/>
                <w:i/>
                <w:sz w:val="16"/>
                <w:lang w:val="es-ES"/>
              </w:rPr>
              <w:t>3</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C339E7" w:rsidRPr="00DE1E5A" w:rsidRDefault="00C339E7" w:rsidP="00C339E7">
            <w:pPr>
              <w:spacing w:after="0" w:line="240" w:lineRule="auto"/>
              <w:jc w:val="center"/>
              <w:rPr>
                <w:rFonts w:ascii="GHEA Grapalat" w:hAnsi="GHEA Grapalat"/>
                <w:i/>
                <w:sz w:val="16"/>
                <w:lang w:val="es-ES"/>
              </w:rPr>
            </w:pPr>
            <w:r w:rsidRPr="00DE1E5A">
              <w:rPr>
                <w:rFonts w:ascii="GHEA Grapalat" w:hAnsi="GHEA Grapalat"/>
                <w:b/>
                <w:i/>
                <w:sz w:val="16"/>
                <w:lang w:val="es-ES"/>
              </w:rPr>
              <w:t>4</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C339E7" w:rsidRPr="00DE1E5A" w:rsidRDefault="00C339E7" w:rsidP="00C339E7">
            <w:pPr>
              <w:spacing w:after="0" w:line="240" w:lineRule="auto"/>
              <w:jc w:val="center"/>
              <w:rPr>
                <w:rFonts w:ascii="GHEA Grapalat" w:hAnsi="GHEA Grapalat"/>
                <w:i/>
                <w:sz w:val="16"/>
                <w:lang w:val="es-ES"/>
              </w:rPr>
            </w:pPr>
            <w:r w:rsidRPr="00DE1E5A">
              <w:rPr>
                <w:rFonts w:ascii="GHEA Grapalat" w:hAnsi="GHEA Grapalat"/>
                <w:b/>
                <w:i/>
                <w:sz w:val="16"/>
                <w:lang w:val="es-ES"/>
              </w:rPr>
              <w:t>5=3+4</w:t>
            </w:r>
          </w:p>
        </w:tc>
      </w:tr>
      <w:tr w:rsidR="00C339E7" w:rsidRPr="005052FB" w:rsidTr="00DF0781">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C339E7" w:rsidRPr="00DE1E5A" w:rsidRDefault="00C339E7" w:rsidP="00C339E7">
            <w:pPr>
              <w:spacing w:after="0" w:line="240" w:lineRule="auto"/>
              <w:jc w:val="center"/>
              <w:rPr>
                <w:rFonts w:ascii="GHEA Grapalat" w:hAnsi="GHEA Grapalat"/>
                <w:b/>
                <w:bCs/>
                <w:sz w:val="18"/>
                <w:lang w:val="es-ES"/>
              </w:rPr>
            </w:pPr>
            <w:r w:rsidRPr="00DE1E5A">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C339E7" w:rsidRPr="00DE1E5A" w:rsidRDefault="00C339E7" w:rsidP="00C339E7">
            <w:pPr>
              <w:spacing w:after="0" w:line="240" w:lineRule="auto"/>
              <w:rPr>
                <w:rFonts w:ascii="GHEA Grapalat" w:hAnsi="GHEA Grapalat"/>
                <w:sz w:val="18"/>
                <w:lang w:val="es-ES"/>
              </w:rPr>
            </w:pPr>
            <w:r w:rsidRPr="00DE1E5A">
              <w:rPr>
                <w:rFonts w:ascii="GHEA Grapalat" w:hAnsi="GHEA Grapalat"/>
                <w:sz w:val="20"/>
                <w:u w:val="single"/>
                <w:vertAlign w:val="subscript"/>
                <w:lang w:val="es-ES"/>
              </w:rPr>
              <w:t>&lt;&lt;Գնման առարկայի չափաբաժնի անվանում N1&gt;&gt;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C339E7" w:rsidRPr="00DE1E5A" w:rsidRDefault="00C339E7" w:rsidP="00C339E7">
            <w:pPr>
              <w:spacing w:after="0" w:line="240" w:lineRule="auto"/>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C339E7" w:rsidRPr="00DE1E5A" w:rsidRDefault="00C339E7" w:rsidP="00C339E7">
            <w:pPr>
              <w:spacing w:after="0" w:line="240" w:lineRule="auto"/>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C339E7" w:rsidRPr="00DE1E5A" w:rsidRDefault="00C339E7" w:rsidP="00C339E7">
            <w:pPr>
              <w:spacing w:after="0" w:line="240" w:lineRule="auto"/>
              <w:jc w:val="center"/>
              <w:rPr>
                <w:rFonts w:ascii="GHEA Grapalat" w:hAnsi="GHEA Grapalat"/>
                <w:lang w:val="es-ES"/>
              </w:rPr>
            </w:pPr>
          </w:p>
        </w:tc>
      </w:tr>
    </w:tbl>
    <w:p w:rsidR="00C339E7" w:rsidRPr="00DE1E5A" w:rsidRDefault="00C339E7" w:rsidP="00C339E7">
      <w:pPr>
        <w:spacing w:after="0" w:line="240" w:lineRule="auto"/>
        <w:rPr>
          <w:rFonts w:ascii="GHEA Grapalat" w:hAnsi="GHEA Grapalat"/>
          <w:sz w:val="18"/>
          <w:szCs w:val="18"/>
          <w:lang w:val="es-ES"/>
        </w:rPr>
      </w:pPr>
    </w:p>
    <w:p w:rsidR="00C339E7" w:rsidRPr="00DE1E5A" w:rsidRDefault="00C339E7" w:rsidP="00C339E7">
      <w:pPr>
        <w:spacing w:after="0" w:line="240" w:lineRule="auto"/>
        <w:rPr>
          <w:rFonts w:ascii="GHEA Grapalat" w:hAnsi="GHEA Grapalat"/>
          <w:sz w:val="18"/>
          <w:szCs w:val="18"/>
          <w:lang w:val="es-ES"/>
        </w:rPr>
      </w:pPr>
    </w:p>
    <w:p w:rsidR="00C339E7" w:rsidRPr="00DE1E5A" w:rsidRDefault="00C339E7" w:rsidP="00C339E7">
      <w:pPr>
        <w:spacing w:after="0" w:line="240" w:lineRule="auto"/>
        <w:rPr>
          <w:rFonts w:ascii="GHEA Grapalat" w:hAnsi="GHEA Grapalat"/>
          <w:sz w:val="18"/>
          <w:szCs w:val="18"/>
          <w:lang w:val="hy-AM"/>
        </w:rPr>
      </w:pPr>
    </w:p>
    <w:p w:rsidR="00C339E7" w:rsidRPr="00DE1E5A" w:rsidRDefault="00C339E7" w:rsidP="00C339E7">
      <w:pPr>
        <w:spacing w:after="0" w:line="240" w:lineRule="auto"/>
        <w:ind w:left="720" w:firstLine="720"/>
        <w:jc w:val="both"/>
        <w:rPr>
          <w:rFonts w:ascii="GHEA Grapalat" w:hAnsi="GHEA Grapalat"/>
          <w:sz w:val="20"/>
          <w:lang w:val="hy-AM"/>
        </w:rPr>
      </w:pPr>
      <w:r w:rsidRPr="00FC06D6">
        <w:rPr>
          <w:rFonts w:ascii="GHEA Grapalat" w:hAnsi="GHEA Grapalat"/>
          <w:sz w:val="20"/>
          <w:lang w:val="es-ES"/>
        </w:rPr>
        <w:t xml:space="preserve">     </w:t>
      </w:r>
      <w:r w:rsidRPr="00DE1E5A">
        <w:rPr>
          <w:rFonts w:ascii="GHEA Grapalat" w:hAnsi="GHEA Grapalat"/>
          <w:sz w:val="20"/>
          <w:lang w:val="hy-AM"/>
        </w:rPr>
        <w:t xml:space="preserve">___________________________________________ </w:t>
      </w:r>
      <w:r w:rsidRPr="00DE1E5A">
        <w:rPr>
          <w:rFonts w:ascii="GHEA Grapalat" w:hAnsi="GHEA Grapalat"/>
          <w:sz w:val="20"/>
          <w:lang w:val="hy-AM"/>
        </w:rPr>
        <w:tab/>
        <w:t xml:space="preserve">                </w:t>
      </w:r>
      <w:r w:rsidRPr="00FC06D6">
        <w:rPr>
          <w:rFonts w:ascii="GHEA Grapalat" w:hAnsi="GHEA Grapalat"/>
          <w:sz w:val="20"/>
          <w:lang w:val="es-ES"/>
        </w:rPr>
        <w:t xml:space="preserve">       </w:t>
      </w:r>
      <w:r w:rsidRPr="00DE1E5A">
        <w:rPr>
          <w:rFonts w:ascii="GHEA Grapalat" w:hAnsi="GHEA Grapalat"/>
          <w:sz w:val="20"/>
          <w:lang w:val="hy-AM"/>
        </w:rPr>
        <w:t xml:space="preserve">_____________ </w:t>
      </w:r>
    </w:p>
    <w:p w:rsidR="00C339E7" w:rsidRPr="00DE1E5A" w:rsidRDefault="00C339E7" w:rsidP="00C339E7">
      <w:pPr>
        <w:spacing w:after="0" w:line="240" w:lineRule="auto"/>
        <w:jc w:val="both"/>
        <w:rPr>
          <w:rFonts w:ascii="GHEA Grapalat" w:hAnsi="GHEA Grapalat"/>
          <w:sz w:val="20"/>
          <w:vertAlign w:val="superscript"/>
          <w:lang w:val="hy-AM"/>
        </w:rPr>
      </w:pPr>
      <w:r w:rsidRPr="00DE1E5A">
        <w:rPr>
          <w:rFonts w:ascii="GHEA Grapalat" w:hAnsi="GHEA Grapalat"/>
          <w:sz w:val="20"/>
          <w:vertAlign w:val="superscript"/>
          <w:lang w:val="hy-AM"/>
        </w:rPr>
        <w:t xml:space="preserve">                                                      մասնակցի անվանումը (ղեկավարի պաշտոնը, անուն ազգանունը)                                                       ստորագրությունը</w:t>
      </w:r>
      <w:r w:rsidRPr="00DE1E5A">
        <w:rPr>
          <w:rFonts w:ascii="GHEA Grapalat" w:hAnsi="GHEA Grapalat"/>
          <w:sz w:val="20"/>
          <w:vertAlign w:val="superscript"/>
          <w:lang w:val="hy-AM"/>
        </w:rPr>
        <w:tab/>
      </w:r>
    </w:p>
    <w:p w:rsidR="00C339E7" w:rsidRPr="00DE1E5A" w:rsidRDefault="00C339E7" w:rsidP="00C339E7">
      <w:pPr>
        <w:spacing w:after="0" w:line="240" w:lineRule="auto"/>
        <w:jc w:val="right"/>
        <w:rPr>
          <w:rFonts w:ascii="GHEA Grapalat" w:hAnsi="GHEA Grapalat"/>
          <w:sz w:val="20"/>
          <w:lang w:val="hy-AM"/>
        </w:rPr>
      </w:pPr>
      <w:r w:rsidRPr="00DE1E5A">
        <w:rPr>
          <w:rFonts w:ascii="GHEA Grapalat" w:hAnsi="GHEA Grapalat"/>
          <w:sz w:val="20"/>
          <w:lang w:val="hy-AM"/>
        </w:rPr>
        <w:t xml:space="preserve">    </w:t>
      </w:r>
    </w:p>
    <w:p w:rsidR="00C339E7" w:rsidRPr="00DE1E5A" w:rsidRDefault="00C339E7" w:rsidP="00C339E7">
      <w:pPr>
        <w:spacing w:after="0" w:line="240" w:lineRule="auto"/>
        <w:jc w:val="right"/>
        <w:rPr>
          <w:rFonts w:ascii="GHEA Grapalat" w:hAnsi="GHEA Grapalat"/>
          <w:sz w:val="20"/>
          <w:lang w:val="hy-AM"/>
        </w:rPr>
      </w:pPr>
      <w:r w:rsidRPr="00DE1E5A">
        <w:rPr>
          <w:rFonts w:ascii="GHEA Grapalat" w:hAnsi="GHEA Grapalat"/>
          <w:sz w:val="20"/>
          <w:lang w:val="hy-AM"/>
        </w:rPr>
        <w:t>Կ. Տ.</w:t>
      </w:r>
      <w:r w:rsidRPr="00917496">
        <w:rPr>
          <w:rStyle w:val="FootnoteReference"/>
          <w:rFonts w:ascii="GHEA Grapalat" w:hAnsi="GHEA Grapalat"/>
          <w:color w:val="FFFFFF"/>
          <w:sz w:val="20"/>
          <w:lang w:val="hy-AM"/>
        </w:rPr>
        <w:footnoteReference w:id="11"/>
      </w:r>
      <w:r w:rsidRPr="00DE1E5A">
        <w:rPr>
          <w:rFonts w:ascii="GHEA Grapalat" w:hAnsi="GHEA Grapalat"/>
          <w:sz w:val="20"/>
          <w:lang w:val="hy-AM"/>
        </w:rPr>
        <w:tab/>
      </w:r>
      <w:r w:rsidRPr="00DE1E5A">
        <w:rPr>
          <w:rFonts w:ascii="GHEA Grapalat" w:hAnsi="GHEA Grapalat"/>
          <w:sz w:val="20"/>
          <w:lang w:val="hy-AM"/>
        </w:rPr>
        <w:tab/>
        <w:t xml:space="preserve"> </w:t>
      </w:r>
    </w:p>
    <w:p w:rsidR="00C339E7" w:rsidRPr="00DE1E5A" w:rsidRDefault="00C339E7" w:rsidP="00C339E7">
      <w:pPr>
        <w:spacing w:after="0" w:line="240" w:lineRule="auto"/>
        <w:jc w:val="right"/>
        <w:rPr>
          <w:rFonts w:ascii="GHEA Grapalat" w:hAnsi="GHEA Grapalat"/>
          <w:sz w:val="20"/>
          <w:lang w:val="hy-AM"/>
        </w:rPr>
      </w:pPr>
    </w:p>
    <w:p w:rsidR="00C339E7" w:rsidRPr="00DE1E5A" w:rsidRDefault="00C339E7" w:rsidP="00C339E7">
      <w:pPr>
        <w:spacing w:after="0" w:line="240" w:lineRule="auto"/>
        <w:rPr>
          <w:rFonts w:ascii="GHEA Grapalat" w:hAnsi="GHEA Grapalat" w:cs="Sylfaen"/>
          <w:i/>
          <w:sz w:val="16"/>
          <w:szCs w:val="16"/>
          <w:lang w:val="hy-AM" w:eastAsia="ru-RU"/>
        </w:rPr>
      </w:pPr>
    </w:p>
    <w:p w:rsidR="00C339E7" w:rsidRPr="00DE1E5A" w:rsidRDefault="00C339E7" w:rsidP="00C339E7">
      <w:pPr>
        <w:spacing w:after="0" w:line="240" w:lineRule="auto"/>
        <w:rPr>
          <w:rFonts w:ascii="GHEA Grapalat" w:hAnsi="GHEA Grapalat" w:cs="Sylfaen"/>
          <w:i/>
          <w:sz w:val="16"/>
          <w:szCs w:val="16"/>
          <w:lang w:val="hy-AM" w:eastAsia="ru-RU"/>
        </w:rPr>
      </w:pPr>
    </w:p>
    <w:p w:rsidR="00C339E7" w:rsidRPr="00DE1E5A" w:rsidRDefault="00C339E7" w:rsidP="00C339E7">
      <w:pPr>
        <w:spacing w:after="0" w:line="240" w:lineRule="auto"/>
        <w:rPr>
          <w:rFonts w:ascii="GHEA Grapalat" w:hAnsi="GHEA Grapalat" w:cs="Sylfaen"/>
          <w:i/>
          <w:sz w:val="16"/>
          <w:szCs w:val="16"/>
          <w:lang w:val="hy-AM" w:eastAsia="ru-RU"/>
        </w:rPr>
      </w:pPr>
    </w:p>
    <w:p w:rsidR="00C339E7" w:rsidRPr="00DE1E5A" w:rsidRDefault="00C339E7" w:rsidP="00C339E7">
      <w:pPr>
        <w:spacing w:after="0" w:line="240" w:lineRule="auto"/>
        <w:rPr>
          <w:rFonts w:ascii="GHEA Grapalat" w:hAnsi="GHEA Grapalat" w:cs="Sylfaen"/>
          <w:i/>
          <w:sz w:val="16"/>
          <w:szCs w:val="16"/>
          <w:lang w:val="hy-AM" w:eastAsia="ru-RU"/>
        </w:rPr>
      </w:pPr>
    </w:p>
    <w:p w:rsidR="00C339E7" w:rsidRPr="00DE1E5A" w:rsidRDefault="00C339E7" w:rsidP="00C339E7">
      <w:pPr>
        <w:spacing w:after="0" w:line="240" w:lineRule="auto"/>
        <w:rPr>
          <w:rFonts w:ascii="GHEA Grapalat" w:hAnsi="GHEA Grapalat" w:cs="Sylfaen"/>
          <w:i/>
          <w:sz w:val="16"/>
          <w:szCs w:val="16"/>
          <w:lang w:val="hy-AM" w:eastAsia="ru-RU"/>
        </w:rPr>
      </w:pPr>
    </w:p>
    <w:p w:rsidR="00C339E7" w:rsidRPr="00DE1E5A" w:rsidRDefault="00C339E7" w:rsidP="00C339E7">
      <w:pPr>
        <w:spacing w:after="0" w:line="240" w:lineRule="auto"/>
        <w:rPr>
          <w:rFonts w:ascii="GHEA Grapalat" w:hAnsi="GHEA Grapalat" w:cs="Sylfaen"/>
          <w:i/>
          <w:sz w:val="16"/>
          <w:szCs w:val="16"/>
          <w:lang w:val="hy-AM" w:eastAsia="ru-RU"/>
        </w:rPr>
      </w:pPr>
    </w:p>
    <w:p w:rsidR="00C339E7" w:rsidRPr="00DE1E5A" w:rsidRDefault="00C339E7" w:rsidP="00C339E7">
      <w:pPr>
        <w:spacing w:after="0" w:line="240" w:lineRule="auto"/>
        <w:rPr>
          <w:rFonts w:ascii="GHEA Grapalat" w:hAnsi="GHEA Grapalat" w:cs="Sylfaen"/>
          <w:i/>
          <w:sz w:val="16"/>
          <w:szCs w:val="16"/>
          <w:lang w:val="hy-AM" w:eastAsia="ru-RU"/>
        </w:rPr>
      </w:pPr>
    </w:p>
    <w:p w:rsidR="00C339E7" w:rsidRPr="00DE1E5A" w:rsidRDefault="00C339E7" w:rsidP="00C339E7">
      <w:pPr>
        <w:spacing w:after="0" w:line="240" w:lineRule="auto"/>
        <w:rPr>
          <w:rFonts w:ascii="GHEA Grapalat" w:hAnsi="GHEA Grapalat" w:cs="Sylfaen"/>
          <w:i/>
          <w:sz w:val="16"/>
          <w:szCs w:val="16"/>
          <w:lang w:val="hy-AM" w:eastAsia="ru-RU"/>
        </w:rPr>
      </w:pPr>
    </w:p>
    <w:p w:rsidR="00C339E7" w:rsidRPr="00DE1E5A" w:rsidRDefault="00C339E7" w:rsidP="00C339E7">
      <w:pPr>
        <w:spacing w:after="0" w:line="240" w:lineRule="auto"/>
        <w:rPr>
          <w:rFonts w:ascii="GHEA Grapalat" w:hAnsi="GHEA Grapalat" w:cs="Sylfaen"/>
          <w:i/>
          <w:sz w:val="16"/>
          <w:szCs w:val="16"/>
          <w:lang w:val="hy-AM" w:eastAsia="ru-RU"/>
        </w:rPr>
      </w:pPr>
    </w:p>
    <w:p w:rsidR="00C339E7" w:rsidRPr="00DE1E5A" w:rsidRDefault="00C339E7" w:rsidP="00C339E7">
      <w:pPr>
        <w:spacing w:after="0" w:line="240" w:lineRule="auto"/>
        <w:rPr>
          <w:rFonts w:ascii="GHEA Grapalat" w:hAnsi="GHEA Grapalat" w:cs="Sylfaen"/>
          <w:i/>
          <w:sz w:val="16"/>
          <w:szCs w:val="16"/>
          <w:lang w:val="hy-AM" w:eastAsia="ru-RU"/>
        </w:rPr>
      </w:pPr>
    </w:p>
    <w:p w:rsidR="00C339E7" w:rsidRPr="00DE1E5A" w:rsidRDefault="00C339E7" w:rsidP="00C339E7">
      <w:pPr>
        <w:spacing w:after="0" w:line="240" w:lineRule="auto"/>
        <w:rPr>
          <w:rFonts w:ascii="GHEA Grapalat" w:hAnsi="GHEA Grapalat" w:cs="Sylfaen"/>
          <w:i/>
          <w:sz w:val="16"/>
          <w:szCs w:val="16"/>
          <w:lang w:val="hy-AM" w:eastAsia="ru-RU"/>
        </w:rPr>
      </w:pPr>
    </w:p>
    <w:p w:rsidR="00C339E7" w:rsidRPr="00DE1E5A" w:rsidRDefault="00C339E7" w:rsidP="00C339E7">
      <w:pPr>
        <w:spacing w:after="0" w:line="240" w:lineRule="auto"/>
        <w:rPr>
          <w:rFonts w:ascii="GHEA Grapalat" w:hAnsi="GHEA Grapalat" w:cs="Sylfaen"/>
          <w:i/>
          <w:sz w:val="16"/>
          <w:szCs w:val="16"/>
          <w:lang w:val="hy-AM" w:eastAsia="ru-RU"/>
        </w:rPr>
      </w:pPr>
    </w:p>
    <w:p w:rsidR="00C339E7" w:rsidRPr="00DE1E5A" w:rsidRDefault="00C339E7" w:rsidP="00C339E7">
      <w:pPr>
        <w:pStyle w:val="BodyTextIndent3"/>
        <w:spacing w:line="240" w:lineRule="auto"/>
        <w:jc w:val="right"/>
        <w:rPr>
          <w:rFonts w:ascii="GHEA Grapalat" w:hAnsi="GHEA Grapalat"/>
          <w:i/>
          <w:lang w:val="hy-AM"/>
        </w:rPr>
      </w:pPr>
    </w:p>
    <w:p w:rsidR="00C339E7" w:rsidRPr="00DE1E5A" w:rsidRDefault="00C339E7" w:rsidP="00C339E7">
      <w:pPr>
        <w:pStyle w:val="BodyTextIndent3"/>
        <w:spacing w:line="240" w:lineRule="auto"/>
        <w:jc w:val="right"/>
        <w:rPr>
          <w:rFonts w:ascii="GHEA Grapalat" w:hAnsi="GHEA Grapalat"/>
          <w:i/>
          <w:lang w:val="hy-AM"/>
        </w:rPr>
      </w:pPr>
    </w:p>
    <w:p w:rsidR="00C339E7" w:rsidRPr="00DE1E5A" w:rsidRDefault="00C339E7" w:rsidP="00C339E7">
      <w:pPr>
        <w:pStyle w:val="BodyTextIndent3"/>
        <w:spacing w:line="240" w:lineRule="auto"/>
        <w:jc w:val="right"/>
        <w:rPr>
          <w:rFonts w:ascii="GHEA Grapalat" w:hAnsi="GHEA Grapalat"/>
          <w:i/>
          <w:lang w:val="hy-AM"/>
        </w:rPr>
      </w:pPr>
    </w:p>
    <w:p w:rsidR="00C339E7" w:rsidRPr="00DE1E5A" w:rsidRDefault="00C339E7" w:rsidP="00C339E7">
      <w:pPr>
        <w:pStyle w:val="BodyTextIndent3"/>
        <w:spacing w:line="240" w:lineRule="auto"/>
        <w:jc w:val="right"/>
        <w:rPr>
          <w:rFonts w:ascii="GHEA Grapalat" w:hAnsi="GHEA Grapalat"/>
          <w:i/>
          <w:lang w:val="es-ES" w:eastAsia="ru-RU"/>
        </w:rPr>
      </w:pPr>
    </w:p>
    <w:p w:rsidR="00C339E7" w:rsidRPr="00DE1E5A" w:rsidDel="00377582" w:rsidRDefault="00C339E7" w:rsidP="00C339E7">
      <w:pPr>
        <w:pStyle w:val="BodyTextIndent3"/>
        <w:spacing w:line="240" w:lineRule="auto"/>
        <w:jc w:val="right"/>
        <w:rPr>
          <w:rFonts w:ascii="GHEA Grapalat" w:hAnsi="GHEA Grapalat"/>
          <w:i/>
          <w:lang w:val="es-ES" w:eastAsia="ru-RU"/>
        </w:rPr>
      </w:pPr>
      <w:r w:rsidRPr="00DE1E5A">
        <w:rPr>
          <w:rFonts w:ascii="GHEA Grapalat" w:hAnsi="GHEA Grapalat"/>
          <w:i/>
          <w:lang w:val="es-ES" w:eastAsia="ru-RU"/>
        </w:rPr>
        <w:br w:type="page"/>
      </w:r>
      <w:r w:rsidRPr="00DE1E5A" w:rsidDel="00377582">
        <w:rPr>
          <w:rFonts w:ascii="GHEA Grapalat" w:hAnsi="GHEA Grapalat"/>
          <w:i/>
          <w:lang w:val="es-ES" w:eastAsia="ru-RU"/>
        </w:rPr>
        <w:lastRenderedPageBreak/>
        <w:t xml:space="preserve"> </w:t>
      </w:r>
    </w:p>
    <w:p w:rsidR="00C339E7" w:rsidRPr="00C339E7" w:rsidRDefault="00C339E7" w:rsidP="00C339E7">
      <w:pPr>
        <w:spacing w:after="0" w:line="240" w:lineRule="auto"/>
        <w:ind w:firstLine="567"/>
        <w:jc w:val="right"/>
        <w:rPr>
          <w:rFonts w:ascii="GHEA Grapalat" w:hAnsi="GHEA Grapalat" w:cs="Arial"/>
          <w:b/>
          <w:sz w:val="20"/>
          <w:szCs w:val="20"/>
          <w:lang w:val="hy-AM"/>
        </w:rPr>
      </w:pPr>
      <w:r w:rsidRPr="00DE1E5A">
        <w:rPr>
          <w:rFonts w:ascii="GHEA Grapalat" w:hAnsi="GHEA Grapalat" w:cs="Sylfaen"/>
          <w:b/>
          <w:sz w:val="20"/>
          <w:szCs w:val="20"/>
          <w:lang w:val="hy-AM"/>
        </w:rPr>
        <w:t>Հավելված</w:t>
      </w:r>
      <w:r w:rsidRPr="00DE1E5A">
        <w:rPr>
          <w:rFonts w:ascii="GHEA Grapalat" w:hAnsi="GHEA Grapalat" w:cs="Arial"/>
          <w:b/>
          <w:sz w:val="20"/>
          <w:szCs w:val="20"/>
          <w:lang w:val="hy-AM"/>
        </w:rPr>
        <w:t xml:space="preserve"> </w:t>
      </w:r>
      <w:r w:rsidRPr="00C339E7">
        <w:rPr>
          <w:rFonts w:ascii="GHEA Grapalat" w:hAnsi="GHEA Grapalat" w:cs="Arial"/>
          <w:b/>
          <w:sz w:val="20"/>
          <w:szCs w:val="20"/>
          <w:lang w:val="hy-AM"/>
        </w:rPr>
        <w:t>3</w:t>
      </w:r>
    </w:p>
    <w:p w:rsidR="00C339E7" w:rsidRPr="00DE1E5A" w:rsidRDefault="00C339E7" w:rsidP="00C339E7">
      <w:pPr>
        <w:pStyle w:val="BodyTextIndent3"/>
        <w:spacing w:line="240" w:lineRule="auto"/>
        <w:jc w:val="right"/>
        <w:rPr>
          <w:rFonts w:ascii="GHEA Grapalat" w:hAnsi="GHEA Grapalat" w:cs="Arial"/>
          <w:b/>
          <w:lang w:val="hy-AM"/>
        </w:rPr>
      </w:pPr>
      <w:r w:rsidRPr="00C21B22">
        <w:rPr>
          <w:rFonts w:ascii="GHEA Grapalat" w:hAnsi="GHEA Grapalat"/>
          <w:sz w:val="24"/>
          <w:szCs w:val="24"/>
          <w:lang w:val="hy-AM"/>
        </w:rPr>
        <w:t>«</w:t>
      </w:r>
      <w:r w:rsidR="00456AC8">
        <w:rPr>
          <w:rFonts w:ascii="GHEA Grapalat" w:hAnsi="GHEA Grapalat"/>
          <w:b/>
          <w:lang w:val="hy-AM"/>
        </w:rPr>
        <w:t>ԵՔ-ԳՀԱՊՁԲ-</w:t>
      </w:r>
      <w:r w:rsidR="005052FB">
        <w:rPr>
          <w:rFonts w:ascii="GHEA Grapalat" w:hAnsi="GHEA Grapalat"/>
          <w:b/>
          <w:lang w:val="hy-AM"/>
        </w:rPr>
        <w:t>19/172</w:t>
      </w:r>
      <w:r w:rsidRPr="00C21B22">
        <w:rPr>
          <w:rFonts w:ascii="GHEA Grapalat" w:hAnsi="GHEA Grapalat"/>
          <w:sz w:val="24"/>
          <w:szCs w:val="24"/>
          <w:lang w:val="hy-AM"/>
        </w:rPr>
        <w:t>»</w:t>
      </w:r>
      <w:r w:rsidRPr="00DE1E5A">
        <w:rPr>
          <w:rFonts w:ascii="GHEA Grapalat" w:hAnsi="GHEA Grapalat" w:cs="Sylfaen"/>
          <w:b/>
          <w:lang w:val="es-ES"/>
        </w:rPr>
        <w:t>*</w:t>
      </w:r>
      <w:r w:rsidRPr="00DE1E5A">
        <w:rPr>
          <w:rFonts w:ascii="GHEA Grapalat" w:hAnsi="GHEA Grapalat"/>
          <w:b/>
          <w:lang w:val="hy-AM"/>
        </w:rPr>
        <w:t xml:space="preserve">  </w:t>
      </w:r>
      <w:r w:rsidRPr="00DE1E5A">
        <w:rPr>
          <w:rFonts w:ascii="GHEA Grapalat" w:hAnsi="GHEA Grapalat" w:cs="Sylfaen"/>
          <w:b/>
          <w:lang w:val="hy-AM"/>
        </w:rPr>
        <w:t>ծածկագրով</w:t>
      </w:r>
    </w:p>
    <w:p w:rsidR="00C339E7" w:rsidRPr="00DE1E5A" w:rsidRDefault="00C339E7" w:rsidP="00C339E7">
      <w:pPr>
        <w:pStyle w:val="BodyTextIndent3"/>
        <w:spacing w:line="240" w:lineRule="auto"/>
        <w:jc w:val="right"/>
        <w:rPr>
          <w:rFonts w:ascii="GHEA Grapalat" w:hAnsi="GHEA Grapalat" w:cs="Arial"/>
          <w:b/>
          <w:lang w:val="hy-AM"/>
        </w:rPr>
      </w:pPr>
      <w:r w:rsidRPr="00DE1E5A">
        <w:rPr>
          <w:rFonts w:ascii="GHEA Grapalat" w:hAnsi="GHEA Grapalat" w:cs="Sylfaen"/>
          <w:b/>
          <w:lang w:val="hy-AM"/>
        </w:rPr>
        <w:t>գնանշման հարցման հրավերի</w:t>
      </w:r>
    </w:p>
    <w:p w:rsidR="00C339E7" w:rsidRPr="00DE1E5A" w:rsidRDefault="00C339E7" w:rsidP="00C339E7">
      <w:pPr>
        <w:pStyle w:val="BodyTextIndent3"/>
        <w:spacing w:line="240" w:lineRule="auto"/>
        <w:jc w:val="right"/>
        <w:rPr>
          <w:rFonts w:ascii="GHEA Grapalat" w:hAnsi="GHEA Grapalat"/>
          <w:szCs w:val="24"/>
          <w:lang w:val="hy-AM"/>
        </w:rPr>
      </w:pPr>
    </w:p>
    <w:p w:rsidR="00C339E7" w:rsidRPr="00DE1E5A" w:rsidRDefault="00C339E7" w:rsidP="00C339E7">
      <w:pPr>
        <w:spacing w:after="0" w:line="240" w:lineRule="auto"/>
        <w:rPr>
          <w:rFonts w:ascii="GHEA Grapalat" w:hAnsi="GHEA Grapalat"/>
          <w:lang w:val="hy-AM"/>
        </w:rPr>
      </w:pPr>
    </w:p>
    <w:p w:rsidR="00C339E7" w:rsidRPr="00DE1E5A" w:rsidRDefault="00C339E7" w:rsidP="00C339E7">
      <w:pPr>
        <w:spacing w:after="0" w:line="240" w:lineRule="auto"/>
        <w:ind w:left="-66"/>
        <w:jc w:val="center"/>
        <w:rPr>
          <w:rFonts w:ascii="GHEA Grapalat" w:hAnsi="GHEA Grapalat"/>
          <w:b/>
          <w:sz w:val="20"/>
          <w:lang w:val="hy-AM"/>
        </w:rPr>
      </w:pPr>
      <w:r w:rsidRPr="00DE1E5A">
        <w:rPr>
          <w:rFonts w:ascii="GHEA Grapalat" w:hAnsi="GHEA Grapalat"/>
          <w:b/>
          <w:sz w:val="20"/>
          <w:lang w:val="hy-AM"/>
        </w:rPr>
        <w:t>ԴԻՄՈՒՄ</w:t>
      </w:r>
    </w:p>
    <w:p w:rsidR="00C339E7" w:rsidRPr="00DE1E5A" w:rsidRDefault="00C339E7" w:rsidP="00C339E7">
      <w:pPr>
        <w:spacing w:after="0" w:line="240" w:lineRule="auto"/>
        <w:ind w:left="-66"/>
        <w:jc w:val="center"/>
        <w:rPr>
          <w:rFonts w:ascii="GHEA Grapalat" w:hAnsi="GHEA Grapalat"/>
          <w:b/>
          <w:sz w:val="20"/>
          <w:lang w:val="hy-AM"/>
        </w:rPr>
      </w:pPr>
      <w:r w:rsidRPr="00DE1E5A">
        <w:rPr>
          <w:rFonts w:ascii="GHEA Grapalat" w:hAnsi="GHEA Grapalat"/>
          <w:b/>
          <w:sz w:val="20"/>
          <w:lang w:val="hy-AM"/>
        </w:rPr>
        <w:t xml:space="preserve">առաջին տեղը զբաղեցրած մասնակցի կողմից հրավերով պահանջվող փաստաթղթերի ներկայացման </w:t>
      </w:r>
    </w:p>
    <w:p w:rsidR="00C339E7" w:rsidRPr="00DE1E5A" w:rsidRDefault="00C339E7" w:rsidP="00C339E7">
      <w:pPr>
        <w:spacing w:after="0" w:line="240" w:lineRule="auto"/>
        <w:rPr>
          <w:rFonts w:ascii="GHEA Grapalat" w:hAnsi="GHEA Grapalat"/>
          <w:lang w:val="hy-AM"/>
        </w:rPr>
      </w:pPr>
    </w:p>
    <w:p w:rsidR="00C339E7" w:rsidRPr="00DE1E5A" w:rsidRDefault="00C339E7" w:rsidP="00C339E7">
      <w:pPr>
        <w:spacing w:after="0" w:line="240" w:lineRule="auto"/>
        <w:rPr>
          <w:rFonts w:ascii="GHEA Grapalat" w:hAnsi="GHEA Grapalat"/>
          <w:lang w:val="hy-AM"/>
        </w:rPr>
      </w:pPr>
    </w:p>
    <w:p w:rsidR="00C339E7" w:rsidRPr="00DE1E5A" w:rsidRDefault="00C339E7" w:rsidP="00C339E7">
      <w:pPr>
        <w:spacing w:after="0" w:line="240" w:lineRule="auto"/>
        <w:ind w:firstLine="720"/>
        <w:jc w:val="both"/>
        <w:rPr>
          <w:rFonts w:ascii="GHEA Grapalat" w:hAnsi="GHEA Grapalat" w:cs="Sylfaen"/>
          <w:szCs w:val="28"/>
          <w:lang w:val="hy-AM"/>
        </w:rPr>
      </w:pPr>
    </w:p>
    <w:p w:rsidR="00C339E7" w:rsidRPr="00DE1E5A" w:rsidRDefault="00C339E7" w:rsidP="00C339E7">
      <w:pPr>
        <w:spacing w:after="0" w:line="240" w:lineRule="auto"/>
        <w:ind w:firstLine="567"/>
        <w:jc w:val="both"/>
        <w:rPr>
          <w:rFonts w:ascii="GHEA Grapalat" w:hAnsi="GHEA Grapalat" w:cs="Arial"/>
          <w:sz w:val="20"/>
          <w:szCs w:val="20"/>
          <w:lang w:val="es-ES"/>
        </w:rPr>
      </w:pP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t xml:space="preserve">      </w:t>
      </w: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r>
      <w:r w:rsidRPr="00DE1E5A">
        <w:rPr>
          <w:rFonts w:ascii="GHEA Grapalat" w:hAnsi="GHEA Grapalat" w:cs="Arial"/>
          <w:sz w:val="20"/>
          <w:szCs w:val="20"/>
          <w:lang w:val="es-ES"/>
        </w:rPr>
        <w:t>-ն, որպես «</w:t>
      </w:r>
      <w:r w:rsidR="00456AC8">
        <w:rPr>
          <w:rFonts w:ascii="GHEA Grapalat" w:hAnsi="GHEA Grapalat" w:cs="Arial"/>
          <w:sz w:val="20"/>
          <w:szCs w:val="20"/>
          <w:lang w:val="es-ES"/>
        </w:rPr>
        <w:t>ԵՔ-ԳՀԱՊՁԲ-</w:t>
      </w:r>
      <w:r w:rsidR="005052FB">
        <w:rPr>
          <w:rFonts w:ascii="GHEA Grapalat" w:hAnsi="GHEA Grapalat" w:cs="Arial"/>
          <w:sz w:val="20"/>
          <w:szCs w:val="20"/>
          <w:lang w:val="es-ES"/>
        </w:rPr>
        <w:t>19/172</w:t>
      </w:r>
      <w:r w:rsidRPr="00DE1E5A">
        <w:rPr>
          <w:rFonts w:ascii="GHEA Grapalat" w:hAnsi="GHEA Grapalat" w:cs="Arial"/>
          <w:sz w:val="20"/>
          <w:szCs w:val="20"/>
          <w:lang w:val="es-ES"/>
        </w:rPr>
        <w:t xml:space="preserve">»* </w:t>
      </w:r>
    </w:p>
    <w:p w:rsidR="00C339E7" w:rsidRPr="00DE1E5A" w:rsidRDefault="00C339E7" w:rsidP="00C339E7">
      <w:pPr>
        <w:spacing w:after="0" w:line="240" w:lineRule="auto"/>
        <w:jc w:val="both"/>
        <w:rPr>
          <w:rFonts w:ascii="GHEA Grapalat" w:hAnsi="GHEA Grapalat" w:cs="Arial"/>
          <w:sz w:val="20"/>
          <w:szCs w:val="20"/>
          <w:u w:val="single"/>
          <w:lang w:val="es-ES"/>
        </w:rPr>
      </w:pPr>
      <w:r w:rsidRPr="00DE1E5A">
        <w:rPr>
          <w:rFonts w:ascii="GHEA Grapalat" w:hAnsi="GHEA Grapalat"/>
          <w:sz w:val="20"/>
          <w:vertAlign w:val="superscript"/>
          <w:lang w:val="es-ES"/>
        </w:rPr>
        <w:t xml:space="preserve">                                                    </w:t>
      </w:r>
      <w:r w:rsidRPr="00DE1E5A">
        <w:rPr>
          <w:rFonts w:ascii="GHEA Grapalat" w:hAnsi="GHEA Grapalat"/>
          <w:sz w:val="20"/>
          <w:vertAlign w:val="superscript"/>
          <w:lang w:val="hy-AM"/>
        </w:rPr>
        <w:t>առաջին տեղը զբաղեց</w:t>
      </w:r>
      <w:r w:rsidRPr="00DE1E5A">
        <w:rPr>
          <w:rFonts w:ascii="GHEA Grapalat" w:hAnsi="GHEA Grapalat"/>
          <w:sz w:val="20"/>
          <w:vertAlign w:val="superscript"/>
        </w:rPr>
        <w:t>րած</w:t>
      </w:r>
      <w:r w:rsidRPr="00DE1E5A">
        <w:rPr>
          <w:rFonts w:ascii="GHEA Grapalat" w:hAnsi="GHEA Grapalat"/>
          <w:sz w:val="20"/>
          <w:vertAlign w:val="superscript"/>
          <w:lang w:val="hy-AM"/>
        </w:rPr>
        <w:t xml:space="preserve"> մասնակցի անվանումը</w:t>
      </w:r>
    </w:p>
    <w:p w:rsidR="00C339E7" w:rsidRPr="00DE1E5A" w:rsidRDefault="00C339E7" w:rsidP="00C339E7">
      <w:pPr>
        <w:spacing w:after="0" w:line="240" w:lineRule="auto"/>
        <w:jc w:val="both"/>
        <w:rPr>
          <w:rFonts w:ascii="GHEA Grapalat" w:hAnsi="GHEA Grapalat"/>
          <w:lang w:val="hy-AM"/>
        </w:rPr>
      </w:pPr>
      <w:r w:rsidRPr="00DE1E5A">
        <w:rPr>
          <w:rFonts w:ascii="GHEA Grapalat" w:hAnsi="GHEA Grapalat" w:cs="Arial"/>
          <w:sz w:val="20"/>
          <w:szCs w:val="20"/>
          <w:lang w:val="es-ES"/>
        </w:rPr>
        <w:t>ծածկագրով գնանշման հարցման շրջանակում առաջին տեղը զբաղեցրած մասնակից, կից ներկայացնում է առաջարկվող ապրանքի` անվանումը, ապրանքային նշանը, արտադրողի անվանումը, ծագման երկիրը և տեխնիկական բնութագրերը (ապրանքի ամբողջական նկարագիր):</w:t>
      </w:r>
      <w:r w:rsidRPr="00DE1E5A">
        <w:rPr>
          <w:rStyle w:val="FootnoteReference"/>
          <w:rFonts w:ascii="GHEA Grapalat" w:hAnsi="GHEA Grapalat" w:cs="Arial"/>
          <w:sz w:val="20"/>
          <w:szCs w:val="20"/>
          <w:lang w:val="es-ES"/>
        </w:rPr>
        <w:t xml:space="preserve"> </w:t>
      </w:r>
      <w:r w:rsidRPr="00C339E7">
        <w:rPr>
          <w:rStyle w:val="FootnoteReference"/>
          <w:rFonts w:ascii="GHEA Grapalat" w:hAnsi="GHEA Grapalat" w:cs="Sylfaen"/>
          <w:lang w:val="es-ES"/>
        </w:rPr>
        <w:t>15</w:t>
      </w:r>
      <w:r w:rsidRPr="00917496">
        <w:rPr>
          <w:rStyle w:val="FootnoteReference"/>
          <w:rFonts w:ascii="GHEA Grapalat" w:hAnsi="GHEA Grapalat" w:cs="Arial"/>
          <w:color w:val="FFFFFF"/>
          <w:sz w:val="20"/>
          <w:szCs w:val="20"/>
          <w:lang w:val="es-ES"/>
        </w:rPr>
        <w:footnoteReference w:id="12"/>
      </w:r>
    </w:p>
    <w:p w:rsidR="00C339E7" w:rsidRPr="00DE1E5A" w:rsidRDefault="00C339E7" w:rsidP="00C339E7">
      <w:pPr>
        <w:spacing w:after="0" w:line="240" w:lineRule="auto"/>
        <w:ind w:left="720" w:firstLine="720"/>
        <w:jc w:val="right"/>
        <w:rPr>
          <w:rFonts w:ascii="GHEA Grapalat" w:hAnsi="GHEA Grapalat"/>
          <w:sz w:val="20"/>
          <w:lang w:val="es-ES"/>
        </w:rPr>
      </w:pPr>
    </w:p>
    <w:p w:rsidR="00C339E7" w:rsidRPr="00DE1E5A" w:rsidRDefault="00C339E7" w:rsidP="00C339E7">
      <w:pPr>
        <w:spacing w:after="0" w:line="240" w:lineRule="auto"/>
        <w:ind w:left="720" w:firstLine="720"/>
        <w:jc w:val="right"/>
        <w:rPr>
          <w:rFonts w:ascii="GHEA Grapalat" w:hAnsi="GHEA Grapalat"/>
          <w:sz w:val="20"/>
          <w:lang w:val="es-ES"/>
        </w:rPr>
      </w:pPr>
    </w:p>
    <w:p w:rsidR="00C339E7" w:rsidRPr="00DE1E5A" w:rsidRDefault="00C339E7" w:rsidP="00C339E7">
      <w:pPr>
        <w:spacing w:after="0" w:line="240" w:lineRule="auto"/>
        <w:ind w:left="720" w:firstLine="720"/>
        <w:jc w:val="right"/>
        <w:rPr>
          <w:rFonts w:ascii="GHEA Grapalat" w:hAnsi="GHEA Grapalat"/>
          <w:sz w:val="20"/>
          <w:lang w:val="es-ES"/>
        </w:rPr>
      </w:pPr>
    </w:p>
    <w:p w:rsidR="00C339E7" w:rsidRPr="00DE1E5A" w:rsidRDefault="00C339E7" w:rsidP="00C339E7">
      <w:pPr>
        <w:spacing w:after="0" w:line="240" w:lineRule="auto"/>
        <w:ind w:left="720" w:firstLine="720"/>
        <w:jc w:val="right"/>
        <w:rPr>
          <w:rFonts w:ascii="GHEA Grapalat" w:hAnsi="GHEA Grapalat"/>
          <w:sz w:val="20"/>
          <w:lang w:val="es-ES"/>
        </w:rPr>
      </w:pPr>
    </w:p>
    <w:p w:rsidR="00C339E7" w:rsidRPr="00DE1E5A" w:rsidRDefault="00C339E7" w:rsidP="00C339E7">
      <w:pPr>
        <w:spacing w:after="0" w:line="240" w:lineRule="auto"/>
        <w:ind w:left="720" w:firstLine="720"/>
        <w:jc w:val="right"/>
        <w:rPr>
          <w:rFonts w:ascii="GHEA Grapalat" w:hAnsi="GHEA Grapalat"/>
          <w:sz w:val="20"/>
          <w:lang w:val="es-ES"/>
        </w:rPr>
      </w:pPr>
    </w:p>
    <w:p w:rsidR="00C339E7" w:rsidRPr="00DE1E5A" w:rsidRDefault="00C339E7" w:rsidP="00C339E7">
      <w:pPr>
        <w:spacing w:after="0" w:line="240" w:lineRule="auto"/>
        <w:rPr>
          <w:rFonts w:ascii="GHEA Grapalat" w:hAnsi="GHEA Grapalat"/>
          <w:sz w:val="20"/>
          <w:lang w:val="es-ES"/>
        </w:rPr>
      </w:pPr>
    </w:p>
    <w:p w:rsidR="00C339E7" w:rsidRPr="00DE1E5A" w:rsidRDefault="00C339E7" w:rsidP="00C339E7">
      <w:pPr>
        <w:spacing w:after="0" w:line="240" w:lineRule="auto"/>
        <w:jc w:val="both"/>
        <w:rPr>
          <w:rFonts w:ascii="GHEA Grapalat" w:hAnsi="GHEA Grapalat"/>
          <w:sz w:val="20"/>
          <w:u w:val="single"/>
          <w:lang w:val="es-ES"/>
        </w:rPr>
      </w:pPr>
      <w:r w:rsidRPr="00DE1E5A">
        <w:rPr>
          <w:rFonts w:ascii="GHEA Grapalat" w:hAnsi="GHEA Grapalat"/>
          <w:sz w:val="20"/>
          <w:u w:val="single"/>
          <w:lang w:val="es-ES"/>
        </w:rPr>
        <w:tab/>
      </w:r>
      <w:r w:rsidRPr="00DE1E5A">
        <w:rPr>
          <w:rFonts w:ascii="GHEA Grapalat" w:hAnsi="GHEA Grapalat"/>
          <w:sz w:val="20"/>
          <w:u w:val="single"/>
          <w:lang w:val="es-ES"/>
        </w:rPr>
        <w:tab/>
      </w:r>
      <w:r w:rsidRPr="00DE1E5A">
        <w:rPr>
          <w:rFonts w:ascii="GHEA Grapalat" w:hAnsi="GHEA Grapalat"/>
          <w:sz w:val="20"/>
          <w:u w:val="single"/>
          <w:lang w:val="es-ES"/>
        </w:rPr>
        <w:tab/>
      </w:r>
      <w:r w:rsidRPr="00DE1E5A">
        <w:rPr>
          <w:rFonts w:ascii="GHEA Grapalat" w:hAnsi="GHEA Grapalat"/>
          <w:sz w:val="20"/>
          <w:u w:val="single"/>
          <w:lang w:val="es-ES"/>
        </w:rPr>
        <w:tab/>
      </w:r>
      <w:r w:rsidRPr="00DE1E5A">
        <w:rPr>
          <w:rFonts w:ascii="GHEA Grapalat" w:hAnsi="GHEA Grapalat"/>
          <w:sz w:val="20"/>
          <w:u w:val="single"/>
          <w:lang w:val="es-ES"/>
        </w:rPr>
        <w:tab/>
      </w:r>
      <w:r w:rsidRPr="00DE1E5A">
        <w:rPr>
          <w:rFonts w:ascii="GHEA Grapalat" w:hAnsi="GHEA Grapalat"/>
          <w:sz w:val="20"/>
          <w:u w:val="single"/>
          <w:lang w:val="es-ES"/>
        </w:rPr>
        <w:tab/>
      </w:r>
      <w:r w:rsidRPr="00DE1E5A">
        <w:rPr>
          <w:rFonts w:ascii="GHEA Grapalat" w:hAnsi="GHEA Grapalat"/>
          <w:sz w:val="20"/>
          <w:u w:val="single"/>
          <w:lang w:val="es-ES"/>
        </w:rPr>
        <w:tab/>
      </w:r>
      <w:r w:rsidRPr="00DE1E5A">
        <w:rPr>
          <w:rFonts w:ascii="GHEA Grapalat" w:hAnsi="GHEA Grapalat"/>
          <w:sz w:val="20"/>
          <w:u w:val="single"/>
          <w:lang w:val="es-ES"/>
        </w:rPr>
        <w:tab/>
      </w:r>
      <w:r w:rsidRPr="00DE1E5A">
        <w:rPr>
          <w:rFonts w:ascii="GHEA Grapalat" w:hAnsi="GHEA Grapalat"/>
          <w:sz w:val="20"/>
          <w:u w:val="single"/>
          <w:lang w:val="es-ES"/>
        </w:rPr>
        <w:tab/>
      </w:r>
      <w:r w:rsidRPr="00DE1E5A">
        <w:rPr>
          <w:rFonts w:ascii="GHEA Grapalat" w:hAnsi="GHEA Grapalat"/>
          <w:sz w:val="20"/>
          <w:lang w:val="es-ES"/>
        </w:rPr>
        <w:tab/>
      </w:r>
      <w:r w:rsidRPr="00DE1E5A">
        <w:rPr>
          <w:rFonts w:ascii="GHEA Grapalat" w:hAnsi="GHEA Grapalat"/>
          <w:sz w:val="20"/>
          <w:u w:val="single"/>
          <w:lang w:val="es-ES"/>
        </w:rPr>
        <w:tab/>
      </w:r>
      <w:r w:rsidRPr="00DE1E5A">
        <w:rPr>
          <w:rFonts w:ascii="GHEA Grapalat" w:hAnsi="GHEA Grapalat"/>
          <w:sz w:val="20"/>
          <w:u w:val="single"/>
          <w:lang w:val="es-ES"/>
        </w:rPr>
        <w:tab/>
      </w:r>
      <w:r w:rsidRPr="00DE1E5A">
        <w:rPr>
          <w:rFonts w:ascii="GHEA Grapalat" w:hAnsi="GHEA Grapalat"/>
          <w:sz w:val="20"/>
          <w:u w:val="single"/>
          <w:lang w:val="es-ES"/>
        </w:rPr>
        <w:tab/>
      </w:r>
    </w:p>
    <w:p w:rsidR="00C339E7" w:rsidRPr="00DE1E5A" w:rsidRDefault="00C339E7" w:rsidP="00C339E7">
      <w:pPr>
        <w:spacing w:after="0" w:line="240" w:lineRule="auto"/>
        <w:jc w:val="both"/>
        <w:rPr>
          <w:rFonts w:ascii="GHEA Grapalat" w:hAnsi="GHEA Grapalat" w:cs="Sylfaen"/>
          <w:sz w:val="20"/>
          <w:vertAlign w:val="superscript"/>
          <w:lang w:val="hy-AM"/>
        </w:rPr>
      </w:pPr>
      <w:r w:rsidRPr="00DE1E5A">
        <w:rPr>
          <w:rFonts w:ascii="GHEA Grapalat" w:hAnsi="GHEA Grapalat" w:cs="Sylfaen"/>
          <w:sz w:val="20"/>
          <w:vertAlign w:val="superscript"/>
          <w:lang w:val="es-ES"/>
        </w:rPr>
        <w:t xml:space="preserve">      </w:t>
      </w:r>
      <w:r w:rsidRPr="00DE1E5A">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DE1E5A">
        <w:rPr>
          <w:rFonts w:ascii="GHEA Grapalat" w:hAnsi="GHEA Grapalat" w:cs="Sylfaen"/>
          <w:sz w:val="20"/>
          <w:vertAlign w:val="superscript"/>
          <w:lang w:val="es-ES"/>
        </w:rPr>
        <w:t xml:space="preserve">  </w:t>
      </w:r>
      <w:r w:rsidRPr="00DE1E5A">
        <w:rPr>
          <w:rFonts w:ascii="GHEA Grapalat" w:hAnsi="GHEA Grapalat" w:cs="Sylfaen"/>
          <w:sz w:val="20"/>
          <w:vertAlign w:val="superscript"/>
          <w:lang w:val="es-ES"/>
        </w:rPr>
        <w:tab/>
      </w:r>
      <w:r w:rsidRPr="00DE1E5A">
        <w:rPr>
          <w:rFonts w:ascii="GHEA Grapalat" w:hAnsi="GHEA Grapalat" w:cs="Sylfaen"/>
          <w:sz w:val="20"/>
          <w:vertAlign w:val="superscript"/>
          <w:lang w:val="es-ES"/>
        </w:rPr>
        <w:tab/>
      </w:r>
      <w:r w:rsidRPr="00DE1E5A">
        <w:rPr>
          <w:rFonts w:ascii="GHEA Grapalat" w:hAnsi="GHEA Grapalat" w:cs="Sylfaen"/>
          <w:sz w:val="20"/>
          <w:vertAlign w:val="superscript"/>
          <w:lang w:val="es-ES"/>
        </w:rPr>
        <w:tab/>
      </w:r>
      <w:r w:rsidRPr="00DE1E5A">
        <w:rPr>
          <w:rFonts w:ascii="GHEA Grapalat" w:hAnsi="GHEA Grapalat" w:cs="Sylfaen"/>
          <w:sz w:val="20"/>
          <w:vertAlign w:val="superscript"/>
          <w:lang w:val="es-ES"/>
        </w:rPr>
        <w:tab/>
      </w:r>
      <w:r w:rsidRPr="00DE1E5A">
        <w:rPr>
          <w:rFonts w:ascii="GHEA Grapalat" w:hAnsi="GHEA Grapalat" w:cs="Sylfaen"/>
          <w:sz w:val="20"/>
          <w:vertAlign w:val="superscript"/>
          <w:lang w:val="hy-AM"/>
        </w:rPr>
        <w:t>ստորագրություն</w:t>
      </w:r>
      <w:r w:rsidRPr="00DE1E5A">
        <w:rPr>
          <w:rFonts w:ascii="GHEA Grapalat" w:hAnsi="GHEA Grapalat" w:cs="Sylfaen"/>
          <w:sz w:val="20"/>
          <w:vertAlign w:val="superscript"/>
          <w:lang w:val="hy-AM"/>
        </w:rPr>
        <w:tab/>
      </w:r>
    </w:p>
    <w:p w:rsidR="00C339E7" w:rsidRPr="00DE1E5A" w:rsidRDefault="00C339E7" w:rsidP="00C339E7">
      <w:pPr>
        <w:spacing w:after="0" w:line="240" w:lineRule="auto"/>
        <w:jc w:val="both"/>
        <w:rPr>
          <w:rFonts w:ascii="GHEA Grapalat" w:hAnsi="GHEA Grapalat"/>
          <w:sz w:val="20"/>
          <w:lang w:val="es-ES"/>
        </w:rPr>
      </w:pPr>
    </w:p>
    <w:p w:rsidR="00C339E7" w:rsidRPr="00DE1E5A" w:rsidRDefault="00C339E7" w:rsidP="00C339E7">
      <w:pPr>
        <w:spacing w:after="0" w:line="240" w:lineRule="auto"/>
        <w:jc w:val="both"/>
        <w:rPr>
          <w:rFonts w:ascii="GHEA Grapalat" w:hAnsi="GHEA Grapalat"/>
          <w:sz w:val="20"/>
          <w:lang w:val="hy-AM"/>
        </w:rPr>
      </w:pPr>
      <w:r w:rsidRPr="00DE1E5A">
        <w:rPr>
          <w:rFonts w:ascii="GHEA Grapalat" w:hAnsi="GHEA Grapalat"/>
          <w:sz w:val="20"/>
          <w:lang w:val="hy-AM"/>
        </w:rPr>
        <w:t xml:space="preserve"> </w:t>
      </w:r>
    </w:p>
    <w:p w:rsidR="00C339E7" w:rsidRPr="00DE1E5A" w:rsidRDefault="00C339E7" w:rsidP="00C339E7">
      <w:pPr>
        <w:spacing w:after="0" w:line="240" w:lineRule="auto"/>
        <w:jc w:val="right"/>
        <w:rPr>
          <w:rFonts w:ascii="GHEA Grapalat" w:hAnsi="GHEA Grapalat"/>
          <w:sz w:val="20"/>
          <w:lang w:val="hy-AM"/>
        </w:rPr>
      </w:pPr>
      <w:r w:rsidRPr="00DE1E5A">
        <w:rPr>
          <w:rFonts w:ascii="GHEA Grapalat" w:hAnsi="GHEA Grapalat"/>
          <w:sz w:val="20"/>
          <w:lang w:val="hy-AM"/>
        </w:rPr>
        <w:t xml:space="preserve">    </w:t>
      </w:r>
    </w:p>
    <w:p w:rsidR="00C339E7" w:rsidRPr="00DE1E5A" w:rsidRDefault="00C339E7" w:rsidP="00C339E7">
      <w:pPr>
        <w:spacing w:after="0" w:line="240" w:lineRule="auto"/>
        <w:jc w:val="right"/>
        <w:rPr>
          <w:rFonts w:ascii="GHEA Grapalat" w:hAnsi="GHEA Grapalat" w:cs="Arial"/>
          <w:sz w:val="20"/>
          <w:lang w:val="hy-AM"/>
        </w:rPr>
      </w:pPr>
      <w:r w:rsidRPr="00DE1E5A">
        <w:rPr>
          <w:rFonts w:ascii="GHEA Grapalat" w:hAnsi="GHEA Grapalat" w:cs="Sylfaen"/>
          <w:sz w:val="20"/>
          <w:lang w:val="hy-AM"/>
        </w:rPr>
        <w:t>Կ</w:t>
      </w:r>
      <w:r w:rsidRPr="00DE1E5A">
        <w:rPr>
          <w:rFonts w:ascii="GHEA Grapalat" w:hAnsi="GHEA Grapalat" w:cs="Arial"/>
          <w:sz w:val="20"/>
          <w:lang w:val="hy-AM"/>
        </w:rPr>
        <w:t xml:space="preserve">. </w:t>
      </w:r>
      <w:r w:rsidRPr="00DE1E5A">
        <w:rPr>
          <w:rFonts w:ascii="GHEA Grapalat" w:hAnsi="GHEA Grapalat" w:cs="Sylfaen"/>
          <w:sz w:val="20"/>
          <w:lang w:val="hy-AM"/>
        </w:rPr>
        <w:t>Տ</w:t>
      </w:r>
      <w:r w:rsidRPr="00DE1E5A">
        <w:rPr>
          <w:rFonts w:ascii="GHEA Grapalat" w:hAnsi="GHEA Grapalat" w:cs="Arial"/>
          <w:sz w:val="20"/>
          <w:lang w:val="hy-AM"/>
        </w:rPr>
        <w:t>.</w:t>
      </w:r>
      <w:r w:rsidRPr="00917496">
        <w:rPr>
          <w:rStyle w:val="FootnoteReference"/>
          <w:rFonts w:ascii="GHEA Grapalat" w:hAnsi="GHEA Grapalat" w:cs="Arial"/>
          <w:color w:val="FFFFFF"/>
          <w:sz w:val="20"/>
          <w:lang w:val="hy-AM"/>
        </w:rPr>
        <w:footnoteReference w:id="13"/>
      </w:r>
      <w:r w:rsidRPr="00917496">
        <w:rPr>
          <w:rFonts w:ascii="GHEA Grapalat" w:hAnsi="GHEA Grapalat" w:cs="Arial"/>
          <w:color w:val="FFFFFF"/>
          <w:sz w:val="20"/>
          <w:lang w:val="hy-AM"/>
        </w:rPr>
        <w:tab/>
      </w:r>
      <w:r w:rsidRPr="00DE1E5A">
        <w:rPr>
          <w:rFonts w:ascii="GHEA Grapalat" w:hAnsi="GHEA Grapalat" w:cs="Arial"/>
          <w:sz w:val="20"/>
          <w:lang w:val="hy-AM"/>
        </w:rPr>
        <w:tab/>
        <w:t xml:space="preserve"> </w:t>
      </w:r>
    </w:p>
    <w:p w:rsidR="00C339E7" w:rsidRPr="00DE1E5A" w:rsidRDefault="00C339E7" w:rsidP="00C339E7">
      <w:pPr>
        <w:spacing w:after="0" w:line="240" w:lineRule="auto"/>
        <w:jc w:val="right"/>
        <w:rPr>
          <w:rFonts w:ascii="GHEA Grapalat" w:hAnsi="GHEA Grapalat"/>
          <w:sz w:val="20"/>
          <w:lang w:val="hy-AM"/>
        </w:rPr>
      </w:pPr>
    </w:p>
    <w:p w:rsidR="00C339E7" w:rsidRPr="00DE1E5A" w:rsidRDefault="00C339E7" w:rsidP="00C339E7">
      <w:pPr>
        <w:spacing w:after="0" w:line="240" w:lineRule="auto"/>
        <w:jc w:val="right"/>
        <w:rPr>
          <w:rFonts w:ascii="GHEA Grapalat" w:hAnsi="GHEA Grapalat"/>
          <w:sz w:val="20"/>
          <w:lang w:val="hy-AM"/>
        </w:rPr>
      </w:pPr>
    </w:p>
    <w:p w:rsidR="00C339E7" w:rsidRPr="00DE1E5A" w:rsidRDefault="00C339E7" w:rsidP="00C339E7">
      <w:pPr>
        <w:spacing w:after="0" w:line="240" w:lineRule="auto"/>
        <w:jc w:val="right"/>
        <w:rPr>
          <w:rFonts w:ascii="GHEA Grapalat" w:hAnsi="GHEA Grapalat"/>
          <w:sz w:val="20"/>
          <w:lang w:val="hy-AM"/>
        </w:rPr>
      </w:pPr>
    </w:p>
    <w:p w:rsidR="00C339E7" w:rsidRPr="00DE1E5A" w:rsidRDefault="00C339E7" w:rsidP="00C339E7">
      <w:pPr>
        <w:spacing w:after="0" w:line="240" w:lineRule="auto"/>
        <w:jc w:val="right"/>
        <w:rPr>
          <w:rFonts w:ascii="GHEA Grapalat" w:hAnsi="GHEA Grapalat"/>
          <w:sz w:val="20"/>
          <w:lang w:val="hy-AM"/>
        </w:rPr>
      </w:pPr>
    </w:p>
    <w:p w:rsidR="00C339E7" w:rsidRPr="00DE1E5A" w:rsidRDefault="00C339E7" w:rsidP="00C339E7">
      <w:pPr>
        <w:spacing w:after="0" w:line="240" w:lineRule="auto"/>
        <w:jc w:val="right"/>
        <w:rPr>
          <w:rFonts w:ascii="GHEA Grapalat" w:hAnsi="GHEA Grapalat"/>
          <w:sz w:val="20"/>
          <w:lang w:val="hy-AM"/>
        </w:rPr>
      </w:pPr>
    </w:p>
    <w:p w:rsidR="00C339E7" w:rsidRPr="00DE1E5A" w:rsidRDefault="00C339E7" w:rsidP="00C339E7">
      <w:pPr>
        <w:spacing w:after="0" w:line="240" w:lineRule="auto"/>
        <w:jc w:val="right"/>
        <w:rPr>
          <w:rFonts w:ascii="GHEA Grapalat" w:hAnsi="GHEA Grapalat"/>
          <w:sz w:val="20"/>
          <w:lang w:val="hy-AM"/>
        </w:rPr>
      </w:pPr>
    </w:p>
    <w:p w:rsidR="00C339E7" w:rsidRPr="00DE1E5A" w:rsidRDefault="00C339E7" w:rsidP="00C339E7">
      <w:pPr>
        <w:spacing w:after="0" w:line="240" w:lineRule="auto"/>
        <w:jc w:val="right"/>
        <w:rPr>
          <w:rFonts w:ascii="GHEA Grapalat" w:hAnsi="GHEA Grapalat"/>
          <w:sz w:val="20"/>
          <w:lang w:val="hy-AM"/>
        </w:rPr>
      </w:pPr>
    </w:p>
    <w:p w:rsidR="00C339E7" w:rsidRPr="00DE1E5A" w:rsidRDefault="00C339E7" w:rsidP="00C339E7">
      <w:pPr>
        <w:spacing w:after="0" w:line="240" w:lineRule="auto"/>
        <w:jc w:val="right"/>
        <w:rPr>
          <w:rFonts w:ascii="GHEA Grapalat" w:hAnsi="GHEA Grapalat"/>
          <w:sz w:val="20"/>
          <w:lang w:val="hy-AM"/>
        </w:rPr>
      </w:pPr>
    </w:p>
    <w:p w:rsidR="00C339E7" w:rsidRPr="00DE1E5A" w:rsidRDefault="00C339E7" w:rsidP="00C339E7">
      <w:pPr>
        <w:spacing w:after="0" w:line="240" w:lineRule="auto"/>
        <w:jc w:val="right"/>
        <w:rPr>
          <w:rFonts w:ascii="GHEA Grapalat" w:hAnsi="GHEA Grapalat"/>
          <w:sz w:val="20"/>
          <w:lang w:val="hy-AM"/>
        </w:rPr>
      </w:pPr>
    </w:p>
    <w:p w:rsidR="00C339E7" w:rsidRPr="00DE1E5A" w:rsidRDefault="00C339E7" w:rsidP="00C339E7">
      <w:pPr>
        <w:spacing w:after="0" w:line="240" w:lineRule="auto"/>
        <w:jc w:val="right"/>
        <w:rPr>
          <w:rFonts w:ascii="GHEA Grapalat" w:hAnsi="GHEA Grapalat"/>
          <w:sz w:val="20"/>
          <w:lang w:val="hy-AM"/>
        </w:rPr>
      </w:pPr>
    </w:p>
    <w:p w:rsidR="00C339E7" w:rsidRPr="00DE1E5A" w:rsidRDefault="00C339E7" w:rsidP="00C339E7">
      <w:pPr>
        <w:spacing w:after="0" w:line="240" w:lineRule="auto"/>
        <w:jc w:val="right"/>
        <w:rPr>
          <w:rFonts w:ascii="GHEA Grapalat" w:hAnsi="GHEA Grapalat"/>
          <w:sz w:val="20"/>
          <w:lang w:val="hy-AM"/>
        </w:rPr>
      </w:pPr>
    </w:p>
    <w:p w:rsidR="00C339E7" w:rsidRPr="00DE1E5A" w:rsidRDefault="00C339E7" w:rsidP="00C339E7">
      <w:pPr>
        <w:spacing w:after="0" w:line="240" w:lineRule="auto"/>
        <w:jc w:val="right"/>
        <w:rPr>
          <w:rFonts w:ascii="GHEA Grapalat" w:hAnsi="GHEA Grapalat"/>
          <w:sz w:val="20"/>
          <w:lang w:val="hy-AM"/>
        </w:rPr>
      </w:pPr>
    </w:p>
    <w:p w:rsidR="00C339E7" w:rsidRPr="00DE1E5A" w:rsidRDefault="00C339E7" w:rsidP="00C339E7">
      <w:pPr>
        <w:spacing w:after="0" w:line="240" w:lineRule="auto"/>
        <w:jc w:val="right"/>
        <w:rPr>
          <w:rFonts w:ascii="GHEA Grapalat" w:hAnsi="GHEA Grapalat"/>
          <w:sz w:val="20"/>
          <w:lang w:val="hy-AM"/>
        </w:rPr>
      </w:pPr>
    </w:p>
    <w:p w:rsidR="00C339E7" w:rsidRPr="00DE1E5A" w:rsidRDefault="00C339E7" w:rsidP="00C339E7">
      <w:pPr>
        <w:spacing w:after="0" w:line="240" w:lineRule="auto"/>
        <w:jc w:val="right"/>
        <w:rPr>
          <w:rFonts w:ascii="GHEA Grapalat" w:hAnsi="GHEA Grapalat"/>
          <w:sz w:val="20"/>
          <w:lang w:val="hy-AM"/>
        </w:rPr>
      </w:pPr>
    </w:p>
    <w:p w:rsidR="00C339E7" w:rsidRPr="00DE1E5A" w:rsidRDefault="00C339E7" w:rsidP="00C339E7">
      <w:pPr>
        <w:spacing w:after="0" w:line="240" w:lineRule="auto"/>
        <w:jc w:val="right"/>
        <w:rPr>
          <w:rFonts w:ascii="GHEA Grapalat" w:hAnsi="GHEA Grapalat"/>
          <w:sz w:val="20"/>
          <w:lang w:val="hy-AM"/>
        </w:rPr>
      </w:pPr>
    </w:p>
    <w:p w:rsidR="00C339E7" w:rsidRPr="00DE1E5A" w:rsidRDefault="00C339E7" w:rsidP="00C339E7">
      <w:pPr>
        <w:spacing w:after="0" w:line="240" w:lineRule="auto"/>
        <w:jc w:val="right"/>
        <w:rPr>
          <w:rFonts w:ascii="GHEA Grapalat" w:hAnsi="GHEA Grapalat"/>
          <w:sz w:val="20"/>
          <w:lang w:val="hy-AM"/>
        </w:rPr>
      </w:pPr>
    </w:p>
    <w:p w:rsidR="00C339E7" w:rsidRPr="00DE1E5A" w:rsidRDefault="00C339E7" w:rsidP="00C339E7">
      <w:pPr>
        <w:spacing w:after="0" w:line="240" w:lineRule="auto"/>
        <w:jc w:val="right"/>
        <w:rPr>
          <w:rFonts w:ascii="GHEA Grapalat" w:hAnsi="GHEA Grapalat"/>
          <w:sz w:val="20"/>
          <w:lang w:val="hy-AM"/>
        </w:rPr>
      </w:pPr>
    </w:p>
    <w:p w:rsidR="00C339E7" w:rsidRPr="00DE1E5A" w:rsidRDefault="00C339E7" w:rsidP="00C339E7">
      <w:pPr>
        <w:spacing w:after="0" w:line="240" w:lineRule="auto"/>
        <w:jc w:val="right"/>
        <w:rPr>
          <w:rFonts w:ascii="GHEA Grapalat" w:hAnsi="GHEA Grapalat"/>
          <w:sz w:val="20"/>
          <w:lang w:val="hy-AM"/>
        </w:rPr>
      </w:pPr>
      <w:r w:rsidRPr="00DE1E5A">
        <w:rPr>
          <w:rFonts w:ascii="GHEA Grapalat" w:hAnsi="GHEA Grapalat"/>
          <w:sz w:val="20"/>
          <w:lang w:val="hy-AM"/>
        </w:rPr>
        <w:br w:type="page"/>
      </w:r>
    </w:p>
    <w:p w:rsidR="00C339E7" w:rsidRPr="00DE1E5A" w:rsidRDefault="00C339E7" w:rsidP="00C339E7">
      <w:pPr>
        <w:spacing w:after="0" w:line="240" w:lineRule="auto"/>
        <w:jc w:val="right"/>
        <w:rPr>
          <w:rFonts w:ascii="GHEA Grapalat" w:hAnsi="GHEA Grapalat"/>
          <w:sz w:val="20"/>
          <w:lang w:val="hy-AM"/>
        </w:rPr>
      </w:pPr>
    </w:p>
    <w:p w:rsidR="00C339E7" w:rsidRPr="00DE1E5A" w:rsidRDefault="00C339E7" w:rsidP="00C339E7">
      <w:pPr>
        <w:spacing w:after="0" w:line="240" w:lineRule="auto"/>
        <w:jc w:val="right"/>
        <w:rPr>
          <w:rFonts w:ascii="GHEA Grapalat" w:hAnsi="GHEA Grapalat"/>
          <w:sz w:val="20"/>
          <w:lang w:val="hy-AM"/>
        </w:rPr>
      </w:pPr>
    </w:p>
    <w:p w:rsidR="00C339E7" w:rsidRPr="00DE1E5A" w:rsidRDefault="00C339E7" w:rsidP="00C339E7">
      <w:pPr>
        <w:spacing w:after="0" w:line="240" w:lineRule="auto"/>
        <w:rPr>
          <w:lang w:val="hy-AM"/>
        </w:rPr>
      </w:pPr>
    </w:p>
    <w:p w:rsidR="00C339E7" w:rsidRPr="00DE1E5A" w:rsidRDefault="00C339E7" w:rsidP="00C339E7">
      <w:pPr>
        <w:pStyle w:val="Heading3"/>
        <w:spacing w:line="240" w:lineRule="auto"/>
        <w:ind w:firstLine="567"/>
        <w:jc w:val="right"/>
        <w:rPr>
          <w:rFonts w:ascii="GHEA Grapalat" w:hAnsi="GHEA Grapalat" w:cs="Arial"/>
          <w:b/>
          <w:i w:val="0"/>
          <w:lang w:val="hy-AM"/>
        </w:rPr>
      </w:pPr>
      <w:r w:rsidRPr="00DE1E5A">
        <w:rPr>
          <w:rFonts w:ascii="GHEA Grapalat" w:hAnsi="GHEA Grapalat" w:cs="Sylfaen"/>
          <w:b/>
          <w:i w:val="0"/>
          <w:lang w:val="hy-AM"/>
        </w:rPr>
        <w:t>Հավելված</w:t>
      </w:r>
      <w:r w:rsidRPr="00DE1E5A">
        <w:rPr>
          <w:rFonts w:ascii="GHEA Grapalat" w:hAnsi="GHEA Grapalat" w:cs="Arial"/>
          <w:b/>
          <w:i w:val="0"/>
          <w:lang w:val="hy-AM"/>
        </w:rPr>
        <w:t xml:space="preserve"> </w:t>
      </w:r>
      <w:r w:rsidRPr="00C339E7">
        <w:rPr>
          <w:rFonts w:ascii="GHEA Grapalat" w:hAnsi="GHEA Grapalat" w:cs="Arial"/>
          <w:b/>
          <w:i w:val="0"/>
          <w:lang w:val="hy-AM"/>
        </w:rPr>
        <w:t>3</w:t>
      </w:r>
      <w:r w:rsidRPr="00DE1E5A">
        <w:rPr>
          <w:rFonts w:ascii="GHEA Grapalat" w:hAnsi="GHEA Grapalat" w:cs="Arial"/>
          <w:b/>
          <w:i w:val="0"/>
          <w:lang w:val="hy-AM"/>
        </w:rPr>
        <w:t>.1</w:t>
      </w:r>
    </w:p>
    <w:p w:rsidR="00C339E7" w:rsidRPr="00DE1E5A" w:rsidRDefault="00C339E7" w:rsidP="00C339E7">
      <w:pPr>
        <w:pStyle w:val="BodyTextIndent3"/>
        <w:spacing w:line="240" w:lineRule="auto"/>
        <w:jc w:val="right"/>
        <w:rPr>
          <w:rFonts w:ascii="GHEA Grapalat" w:hAnsi="GHEA Grapalat" w:cs="Arial"/>
          <w:b/>
          <w:lang w:val="hy-AM"/>
        </w:rPr>
      </w:pPr>
      <w:r w:rsidRPr="00C21B22">
        <w:rPr>
          <w:rFonts w:ascii="GHEA Grapalat" w:hAnsi="GHEA Grapalat"/>
          <w:sz w:val="24"/>
          <w:szCs w:val="24"/>
          <w:lang w:val="hy-AM"/>
        </w:rPr>
        <w:t>«</w:t>
      </w:r>
      <w:r w:rsidR="00456AC8">
        <w:rPr>
          <w:rFonts w:ascii="GHEA Grapalat" w:hAnsi="GHEA Grapalat"/>
          <w:b/>
          <w:lang w:val="hy-AM"/>
        </w:rPr>
        <w:t>ԵՔ-ԳՀԱՊՁԲ-</w:t>
      </w:r>
      <w:r w:rsidR="005052FB">
        <w:rPr>
          <w:rFonts w:ascii="GHEA Grapalat" w:hAnsi="GHEA Grapalat"/>
          <w:b/>
          <w:lang w:val="hy-AM"/>
        </w:rPr>
        <w:t>19/172</w:t>
      </w:r>
      <w:r w:rsidRPr="00C21B22">
        <w:rPr>
          <w:rFonts w:ascii="GHEA Grapalat" w:hAnsi="GHEA Grapalat"/>
          <w:sz w:val="24"/>
          <w:szCs w:val="24"/>
          <w:lang w:val="hy-AM"/>
        </w:rPr>
        <w:t>»</w:t>
      </w:r>
      <w:r w:rsidRPr="00DE1E5A">
        <w:rPr>
          <w:rFonts w:ascii="GHEA Grapalat" w:hAnsi="GHEA Grapalat" w:cs="Sylfaen"/>
          <w:b/>
          <w:lang w:val="hy-AM"/>
        </w:rPr>
        <w:t>*</w:t>
      </w:r>
      <w:r w:rsidRPr="00DE1E5A">
        <w:rPr>
          <w:rFonts w:ascii="GHEA Grapalat" w:hAnsi="GHEA Grapalat"/>
          <w:b/>
          <w:lang w:val="hy-AM"/>
        </w:rPr>
        <w:t xml:space="preserve">  </w:t>
      </w:r>
      <w:r w:rsidRPr="00DE1E5A">
        <w:rPr>
          <w:rFonts w:ascii="GHEA Grapalat" w:hAnsi="GHEA Grapalat" w:cs="Sylfaen"/>
          <w:b/>
          <w:lang w:val="hy-AM"/>
        </w:rPr>
        <w:t>ծածկագրով</w:t>
      </w:r>
    </w:p>
    <w:p w:rsidR="00C339E7" w:rsidRPr="00DE1E5A" w:rsidRDefault="00C339E7" w:rsidP="00C339E7">
      <w:pPr>
        <w:pStyle w:val="BodyTextIndent3"/>
        <w:spacing w:line="240" w:lineRule="auto"/>
        <w:jc w:val="right"/>
        <w:rPr>
          <w:rFonts w:ascii="GHEA Grapalat" w:hAnsi="GHEA Grapalat" w:cs="Arial"/>
          <w:b/>
          <w:lang w:val="hy-AM"/>
        </w:rPr>
      </w:pPr>
      <w:r w:rsidRPr="00DE1E5A">
        <w:rPr>
          <w:rFonts w:ascii="GHEA Grapalat" w:hAnsi="GHEA Grapalat" w:cs="Sylfaen"/>
          <w:b/>
          <w:lang w:val="hy-AM"/>
        </w:rPr>
        <w:t>գնանշման հարցման հրավերի</w:t>
      </w:r>
    </w:p>
    <w:p w:rsidR="00C339E7" w:rsidRPr="00DE1E5A" w:rsidRDefault="00C339E7" w:rsidP="00C339E7">
      <w:pPr>
        <w:spacing w:after="0" w:line="240" w:lineRule="auto"/>
        <w:ind w:left="-66"/>
        <w:jc w:val="center"/>
        <w:rPr>
          <w:rFonts w:ascii="GHEA Grapalat" w:hAnsi="GHEA Grapalat"/>
          <w:b/>
          <w:lang w:val="hy-AM"/>
        </w:rPr>
      </w:pPr>
    </w:p>
    <w:p w:rsidR="00C339E7" w:rsidRPr="00DE1E5A" w:rsidRDefault="00C339E7" w:rsidP="00C339E7">
      <w:pPr>
        <w:pStyle w:val="Heading3"/>
        <w:spacing w:line="240" w:lineRule="auto"/>
        <w:ind w:firstLine="567"/>
        <w:jc w:val="left"/>
        <w:rPr>
          <w:rFonts w:ascii="GHEA Grapalat" w:hAnsi="GHEA Grapalat"/>
          <w:b/>
          <w:lang w:val="hy-AM"/>
        </w:rPr>
      </w:pPr>
    </w:p>
    <w:p w:rsidR="00C339E7" w:rsidRPr="00DE1E5A" w:rsidRDefault="00C339E7" w:rsidP="00C339E7">
      <w:pPr>
        <w:pStyle w:val="Heading3"/>
        <w:spacing w:line="240" w:lineRule="auto"/>
        <w:ind w:firstLine="567"/>
        <w:rPr>
          <w:rFonts w:ascii="GHEA Grapalat" w:hAnsi="GHEA Grapalat"/>
          <w:b/>
          <w:i w:val="0"/>
          <w:lang w:val="hy-AM"/>
        </w:rPr>
      </w:pPr>
      <w:r w:rsidRPr="00DE1E5A">
        <w:rPr>
          <w:rFonts w:ascii="GHEA Grapalat" w:hAnsi="GHEA Grapalat"/>
          <w:b/>
          <w:i w:val="0"/>
          <w:lang w:val="hy-AM"/>
        </w:rPr>
        <w:t>ՆԿԱՐԱԳԻՐ</w:t>
      </w:r>
    </w:p>
    <w:p w:rsidR="00C339E7" w:rsidRPr="00DE1E5A" w:rsidRDefault="00C339E7" w:rsidP="00C339E7">
      <w:pPr>
        <w:pStyle w:val="Heading3"/>
        <w:spacing w:line="240" w:lineRule="auto"/>
        <w:ind w:firstLine="567"/>
        <w:rPr>
          <w:rFonts w:ascii="GHEA Grapalat" w:hAnsi="GHEA Grapalat"/>
          <w:b/>
          <w:i w:val="0"/>
          <w:lang w:val="hy-AM"/>
        </w:rPr>
      </w:pPr>
      <w:r w:rsidRPr="00DE1E5A">
        <w:rPr>
          <w:rFonts w:ascii="GHEA Grapalat" w:hAnsi="GHEA Grapalat"/>
          <w:b/>
          <w:i w:val="0"/>
          <w:lang w:val="hy-AM"/>
        </w:rPr>
        <w:t xml:space="preserve">առաջին տեղը զբաղեցրած մասնակից կողմից առաջարկվող ապրանքի ամբողջական </w:t>
      </w:r>
    </w:p>
    <w:p w:rsidR="00C339E7" w:rsidRPr="00DE1E5A" w:rsidRDefault="00C339E7" w:rsidP="00C339E7">
      <w:pPr>
        <w:pStyle w:val="Heading3"/>
        <w:spacing w:line="240" w:lineRule="auto"/>
        <w:ind w:firstLine="567"/>
        <w:rPr>
          <w:rFonts w:ascii="GHEA Grapalat" w:hAnsi="GHEA Grapalat" w:cs="Arial"/>
          <w:lang w:val="es-ES"/>
        </w:rPr>
      </w:pPr>
    </w:p>
    <w:p w:rsidR="00C339E7" w:rsidRPr="00DE1E5A" w:rsidRDefault="00C339E7" w:rsidP="00C339E7">
      <w:pPr>
        <w:spacing w:after="0" w:line="240" w:lineRule="auto"/>
        <w:ind w:firstLine="567"/>
        <w:jc w:val="both"/>
        <w:rPr>
          <w:rFonts w:ascii="GHEA Grapalat" w:hAnsi="GHEA Grapalat" w:cs="Arial"/>
          <w:sz w:val="20"/>
          <w:szCs w:val="20"/>
          <w:lang w:val="es-ES"/>
        </w:rPr>
      </w:pP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t xml:space="preserve">      </w:t>
      </w: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r>
      <w:r w:rsidRPr="00DE1E5A">
        <w:rPr>
          <w:rFonts w:ascii="GHEA Grapalat" w:hAnsi="GHEA Grapalat" w:cs="Arial"/>
          <w:sz w:val="20"/>
          <w:szCs w:val="20"/>
          <w:lang w:val="es-ES"/>
        </w:rPr>
        <w:t>-ն, որպես «</w:t>
      </w:r>
      <w:r w:rsidR="00456AC8">
        <w:rPr>
          <w:rFonts w:ascii="GHEA Grapalat" w:hAnsi="GHEA Grapalat" w:cs="Arial"/>
          <w:sz w:val="20"/>
          <w:szCs w:val="20"/>
          <w:lang w:val="es-ES"/>
        </w:rPr>
        <w:t>ԵՔ-ԳՀԱՊՁԲ-</w:t>
      </w:r>
      <w:r w:rsidR="005052FB">
        <w:rPr>
          <w:rFonts w:ascii="GHEA Grapalat" w:hAnsi="GHEA Grapalat" w:cs="Arial"/>
          <w:sz w:val="20"/>
          <w:szCs w:val="20"/>
          <w:lang w:val="es-ES"/>
        </w:rPr>
        <w:t>19/172</w:t>
      </w:r>
      <w:r w:rsidRPr="00DE1E5A">
        <w:rPr>
          <w:rFonts w:ascii="GHEA Grapalat" w:hAnsi="GHEA Grapalat" w:cs="Arial"/>
          <w:sz w:val="20"/>
          <w:szCs w:val="20"/>
          <w:lang w:val="es-ES"/>
        </w:rPr>
        <w:t xml:space="preserve">»* </w:t>
      </w:r>
    </w:p>
    <w:p w:rsidR="00C339E7" w:rsidRPr="00DE1E5A" w:rsidRDefault="00C339E7" w:rsidP="00C339E7">
      <w:pPr>
        <w:spacing w:after="0" w:line="240" w:lineRule="auto"/>
        <w:jc w:val="both"/>
        <w:rPr>
          <w:rFonts w:ascii="GHEA Grapalat" w:hAnsi="GHEA Grapalat" w:cs="Arial"/>
          <w:sz w:val="20"/>
          <w:szCs w:val="20"/>
          <w:u w:val="single"/>
          <w:lang w:val="es-ES"/>
        </w:rPr>
      </w:pPr>
      <w:r w:rsidRPr="00DE1E5A">
        <w:rPr>
          <w:rFonts w:ascii="GHEA Grapalat" w:hAnsi="GHEA Grapalat"/>
          <w:sz w:val="20"/>
          <w:vertAlign w:val="superscript"/>
          <w:lang w:val="es-ES"/>
        </w:rPr>
        <w:t xml:space="preserve">                                                    </w:t>
      </w:r>
      <w:r w:rsidRPr="00DE1E5A">
        <w:rPr>
          <w:rFonts w:ascii="GHEA Grapalat" w:hAnsi="GHEA Grapalat"/>
          <w:sz w:val="20"/>
          <w:vertAlign w:val="superscript"/>
          <w:lang w:val="hy-AM"/>
        </w:rPr>
        <w:t>առաջին տեղը զբաղեց</w:t>
      </w:r>
      <w:r w:rsidRPr="00DE1E5A">
        <w:rPr>
          <w:rFonts w:ascii="GHEA Grapalat" w:hAnsi="GHEA Grapalat"/>
          <w:sz w:val="20"/>
          <w:vertAlign w:val="superscript"/>
        </w:rPr>
        <w:t>րած</w:t>
      </w:r>
      <w:r w:rsidRPr="00DE1E5A">
        <w:rPr>
          <w:rFonts w:ascii="GHEA Grapalat" w:hAnsi="GHEA Grapalat"/>
          <w:sz w:val="20"/>
          <w:vertAlign w:val="superscript"/>
          <w:lang w:val="hy-AM"/>
        </w:rPr>
        <w:t xml:space="preserve"> մասնակցի անվանումը</w:t>
      </w:r>
    </w:p>
    <w:p w:rsidR="00C339E7" w:rsidRPr="00DE1E5A" w:rsidRDefault="00C339E7" w:rsidP="00C339E7">
      <w:pPr>
        <w:spacing w:after="0" w:line="240" w:lineRule="auto"/>
        <w:jc w:val="both"/>
        <w:rPr>
          <w:rFonts w:ascii="GHEA Grapalat" w:hAnsi="GHEA Grapalat"/>
          <w:lang w:val="hy-AM"/>
        </w:rPr>
      </w:pPr>
      <w:r w:rsidRPr="00DE1E5A">
        <w:rPr>
          <w:rFonts w:ascii="GHEA Grapalat" w:hAnsi="GHEA Grapalat" w:cs="Arial"/>
          <w:sz w:val="20"/>
          <w:szCs w:val="20"/>
          <w:lang w:val="es-ES"/>
        </w:rPr>
        <w:t>ծածկագրով գնանշման հարցման շրջանակում առաջին տեղը զբաղեցրած մասնակից, ըստ չափաբաժինների ստորև ներկայացնում է իր կողմից առաջարկվող ապրանքի` անվանումը, ապրանքային նշանը, արտադրողի անվանումը, ծագման երկիրը և տեխնիկական բնութագրերը.</w:t>
      </w:r>
      <w:r w:rsidRPr="00DE1E5A">
        <w:rPr>
          <w:rStyle w:val="FootnoteReference"/>
          <w:rFonts w:ascii="GHEA Grapalat" w:hAnsi="GHEA Grapalat" w:cs="Arial"/>
          <w:sz w:val="20"/>
          <w:szCs w:val="20"/>
          <w:lang w:val="es-ES"/>
        </w:rPr>
        <w:t xml:space="preserve"> </w:t>
      </w:r>
      <w:r w:rsidRPr="00C339E7">
        <w:rPr>
          <w:rStyle w:val="FootnoteReference"/>
          <w:rFonts w:ascii="GHEA Grapalat" w:hAnsi="GHEA Grapalat" w:cs="Sylfaen"/>
          <w:lang w:val="es-ES"/>
        </w:rPr>
        <w:t>16</w:t>
      </w:r>
      <w:r w:rsidRPr="00917496">
        <w:rPr>
          <w:rStyle w:val="FootnoteReference"/>
          <w:rFonts w:ascii="GHEA Grapalat" w:hAnsi="GHEA Grapalat" w:cs="Arial"/>
          <w:color w:val="FFFFFF"/>
          <w:sz w:val="20"/>
          <w:szCs w:val="20"/>
          <w:lang w:val="es-ES"/>
        </w:rPr>
        <w:footnoteReference w:id="14"/>
      </w:r>
      <w:del w:id="34" w:author="Sergey Shahnazaryan" w:date="2019-05-20T15:54:00Z">
        <w:r w:rsidRPr="00DE1E5A" w:rsidDel="002459FA">
          <w:rPr>
            <w:rFonts w:ascii="GHEA Grapalat" w:hAnsi="GHEA Grapalat" w:cs="Arial"/>
            <w:sz w:val="20"/>
            <w:szCs w:val="20"/>
            <w:lang w:val="es-ES"/>
          </w:rPr>
          <w:delText xml:space="preserve"> </w:delText>
        </w:r>
      </w:del>
    </w:p>
    <w:p w:rsidR="00C339E7" w:rsidRPr="00DE1E5A" w:rsidRDefault="00C339E7" w:rsidP="00C339E7">
      <w:pPr>
        <w:pStyle w:val="Heading3"/>
        <w:spacing w:line="240" w:lineRule="auto"/>
        <w:ind w:firstLine="567"/>
        <w:rPr>
          <w:rFonts w:ascii="GHEA Grapalat" w:hAnsi="GHEA Grapalat" w:cs="Arial"/>
          <w:lang w:val="es-ES"/>
        </w:rPr>
      </w:pPr>
    </w:p>
    <w:p w:rsidR="00C339E7" w:rsidRPr="00DE1E5A" w:rsidRDefault="00C339E7" w:rsidP="00C339E7">
      <w:pPr>
        <w:spacing w:after="0" w:line="240" w:lineRule="auto"/>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C339E7" w:rsidRPr="00DE1E5A" w:rsidTr="00DF0781">
        <w:tc>
          <w:tcPr>
            <w:tcW w:w="1368" w:type="dxa"/>
            <w:vMerge w:val="restart"/>
            <w:vAlign w:val="center"/>
          </w:tcPr>
          <w:p w:rsidR="00C339E7" w:rsidRPr="00DE1E5A" w:rsidRDefault="00C339E7" w:rsidP="00C339E7">
            <w:pPr>
              <w:spacing w:after="0" w:line="240" w:lineRule="auto"/>
              <w:jc w:val="center"/>
              <w:rPr>
                <w:rFonts w:ascii="GHEA Grapalat" w:hAnsi="GHEA Grapalat"/>
                <w:b/>
                <w:bCs/>
                <w:sz w:val="16"/>
                <w:szCs w:val="18"/>
                <w:lang w:val="es-ES"/>
              </w:rPr>
            </w:pPr>
            <w:r w:rsidRPr="00DE1E5A">
              <w:rPr>
                <w:rFonts w:ascii="GHEA Grapalat" w:hAnsi="GHEA Grapalat"/>
                <w:b/>
                <w:bCs/>
                <w:sz w:val="16"/>
                <w:szCs w:val="18"/>
                <w:lang w:val="es-ES"/>
              </w:rPr>
              <w:t>Չափաբաժնի համար</w:t>
            </w:r>
          </w:p>
        </w:tc>
        <w:tc>
          <w:tcPr>
            <w:tcW w:w="8550" w:type="dxa"/>
            <w:gridSpan w:val="5"/>
            <w:vAlign w:val="center"/>
          </w:tcPr>
          <w:p w:rsidR="00C339E7" w:rsidRPr="00DE1E5A" w:rsidRDefault="00C339E7" w:rsidP="00C339E7">
            <w:pPr>
              <w:spacing w:after="0" w:line="240" w:lineRule="auto"/>
              <w:jc w:val="center"/>
              <w:rPr>
                <w:rFonts w:ascii="GHEA Grapalat" w:hAnsi="GHEA Grapalat"/>
                <w:b/>
                <w:bCs/>
                <w:sz w:val="16"/>
                <w:szCs w:val="18"/>
                <w:lang w:val="es-ES"/>
              </w:rPr>
            </w:pPr>
            <w:r w:rsidRPr="00DE1E5A">
              <w:rPr>
                <w:rFonts w:ascii="GHEA Grapalat" w:hAnsi="GHEA Grapalat"/>
                <w:b/>
                <w:bCs/>
                <w:sz w:val="16"/>
                <w:szCs w:val="18"/>
                <w:lang w:val="es-ES"/>
              </w:rPr>
              <w:t>Առաջարկվող ապրանքի</w:t>
            </w:r>
          </w:p>
        </w:tc>
      </w:tr>
      <w:tr w:rsidR="00C339E7" w:rsidRPr="00DE1E5A" w:rsidTr="00DF0781">
        <w:tc>
          <w:tcPr>
            <w:tcW w:w="1368" w:type="dxa"/>
            <w:vMerge/>
            <w:vAlign w:val="center"/>
          </w:tcPr>
          <w:p w:rsidR="00C339E7" w:rsidRPr="00DE1E5A" w:rsidRDefault="00C339E7" w:rsidP="00C339E7">
            <w:pPr>
              <w:spacing w:after="0" w:line="240" w:lineRule="auto"/>
              <w:jc w:val="center"/>
              <w:rPr>
                <w:rFonts w:ascii="GHEA Grapalat" w:hAnsi="GHEA Grapalat"/>
                <w:b/>
                <w:bCs/>
                <w:sz w:val="16"/>
                <w:szCs w:val="18"/>
                <w:lang w:val="es-ES"/>
              </w:rPr>
            </w:pPr>
          </w:p>
        </w:tc>
        <w:tc>
          <w:tcPr>
            <w:tcW w:w="1460" w:type="dxa"/>
            <w:vAlign w:val="center"/>
          </w:tcPr>
          <w:p w:rsidR="00C339E7" w:rsidRPr="00DE1E5A" w:rsidRDefault="00C339E7" w:rsidP="00C339E7">
            <w:pPr>
              <w:spacing w:after="0" w:line="240" w:lineRule="auto"/>
              <w:jc w:val="center"/>
              <w:rPr>
                <w:rFonts w:ascii="GHEA Grapalat" w:hAnsi="GHEA Grapalat"/>
                <w:b/>
                <w:bCs/>
                <w:sz w:val="16"/>
                <w:szCs w:val="18"/>
                <w:lang w:val="es-ES"/>
              </w:rPr>
            </w:pPr>
            <w:r w:rsidRPr="00DE1E5A">
              <w:rPr>
                <w:rFonts w:ascii="GHEA Grapalat" w:hAnsi="GHEA Grapalat"/>
                <w:b/>
                <w:bCs/>
                <w:sz w:val="16"/>
                <w:szCs w:val="18"/>
                <w:lang w:val="es-ES"/>
              </w:rPr>
              <w:t>անվանումը</w:t>
            </w:r>
          </w:p>
        </w:tc>
        <w:tc>
          <w:tcPr>
            <w:tcW w:w="2003" w:type="dxa"/>
            <w:vAlign w:val="center"/>
          </w:tcPr>
          <w:p w:rsidR="00C339E7" w:rsidRPr="00DE1E5A" w:rsidRDefault="00C339E7" w:rsidP="00C339E7">
            <w:pPr>
              <w:spacing w:after="0" w:line="240" w:lineRule="auto"/>
              <w:jc w:val="center"/>
              <w:rPr>
                <w:rFonts w:ascii="GHEA Grapalat" w:hAnsi="GHEA Grapalat"/>
                <w:b/>
                <w:bCs/>
                <w:sz w:val="16"/>
                <w:szCs w:val="18"/>
                <w:lang w:val="es-ES"/>
              </w:rPr>
            </w:pPr>
            <w:r w:rsidRPr="00DE1E5A">
              <w:rPr>
                <w:rFonts w:ascii="GHEA Grapalat" w:hAnsi="GHEA Grapalat"/>
                <w:b/>
                <w:bCs/>
                <w:sz w:val="16"/>
                <w:szCs w:val="18"/>
                <w:lang w:val="es-ES"/>
              </w:rPr>
              <w:t>ապրանքային նշանը</w:t>
            </w:r>
          </w:p>
        </w:tc>
        <w:tc>
          <w:tcPr>
            <w:tcW w:w="1757" w:type="dxa"/>
            <w:vAlign w:val="center"/>
          </w:tcPr>
          <w:p w:rsidR="00C339E7" w:rsidRPr="00DE1E5A" w:rsidRDefault="00C339E7" w:rsidP="00C339E7">
            <w:pPr>
              <w:spacing w:after="0" w:line="240" w:lineRule="auto"/>
              <w:jc w:val="center"/>
              <w:rPr>
                <w:rFonts w:ascii="GHEA Grapalat" w:hAnsi="GHEA Grapalat"/>
                <w:b/>
                <w:bCs/>
                <w:sz w:val="16"/>
                <w:szCs w:val="18"/>
                <w:lang w:val="es-ES"/>
              </w:rPr>
            </w:pPr>
            <w:r w:rsidRPr="00DE1E5A">
              <w:rPr>
                <w:rFonts w:ascii="GHEA Grapalat" w:hAnsi="GHEA Grapalat"/>
                <w:b/>
                <w:bCs/>
                <w:sz w:val="16"/>
                <w:szCs w:val="18"/>
                <w:lang w:val="es-ES"/>
              </w:rPr>
              <w:t>արտադրողի անվանումը</w:t>
            </w:r>
          </w:p>
        </w:tc>
        <w:tc>
          <w:tcPr>
            <w:tcW w:w="1530" w:type="dxa"/>
            <w:vAlign w:val="center"/>
          </w:tcPr>
          <w:p w:rsidR="00C339E7" w:rsidRPr="00DE1E5A" w:rsidRDefault="00C339E7" w:rsidP="00C339E7">
            <w:pPr>
              <w:spacing w:after="0" w:line="240" w:lineRule="auto"/>
              <w:jc w:val="center"/>
              <w:rPr>
                <w:rFonts w:ascii="GHEA Grapalat" w:hAnsi="GHEA Grapalat"/>
                <w:b/>
                <w:bCs/>
                <w:sz w:val="16"/>
                <w:szCs w:val="18"/>
                <w:lang w:val="es-ES"/>
              </w:rPr>
            </w:pPr>
            <w:r w:rsidRPr="00DE1E5A">
              <w:rPr>
                <w:rFonts w:ascii="GHEA Grapalat" w:hAnsi="GHEA Grapalat"/>
                <w:b/>
                <w:bCs/>
                <w:sz w:val="16"/>
                <w:szCs w:val="18"/>
                <w:lang w:val="es-ES"/>
              </w:rPr>
              <w:t>ծագման երկիրը</w:t>
            </w:r>
          </w:p>
        </w:tc>
        <w:tc>
          <w:tcPr>
            <w:tcW w:w="1800" w:type="dxa"/>
            <w:vAlign w:val="center"/>
          </w:tcPr>
          <w:p w:rsidR="00C339E7" w:rsidRPr="00DE1E5A" w:rsidRDefault="00C339E7" w:rsidP="00C339E7">
            <w:pPr>
              <w:spacing w:after="0" w:line="240" w:lineRule="auto"/>
              <w:jc w:val="center"/>
              <w:rPr>
                <w:rFonts w:ascii="GHEA Grapalat" w:hAnsi="GHEA Grapalat"/>
                <w:b/>
                <w:bCs/>
                <w:sz w:val="16"/>
                <w:szCs w:val="18"/>
                <w:lang w:val="es-ES"/>
              </w:rPr>
            </w:pPr>
            <w:r w:rsidRPr="00DE1E5A">
              <w:rPr>
                <w:rFonts w:ascii="GHEA Grapalat" w:hAnsi="GHEA Grapalat"/>
                <w:b/>
                <w:bCs/>
                <w:sz w:val="16"/>
                <w:szCs w:val="18"/>
                <w:lang w:val="es-ES"/>
              </w:rPr>
              <w:t>տեխնիկական բնութագրերը</w:t>
            </w:r>
          </w:p>
        </w:tc>
      </w:tr>
      <w:tr w:rsidR="00C339E7" w:rsidRPr="00DE1E5A" w:rsidTr="00DF0781">
        <w:tc>
          <w:tcPr>
            <w:tcW w:w="1368" w:type="dxa"/>
          </w:tcPr>
          <w:p w:rsidR="00C339E7" w:rsidRPr="00DE1E5A" w:rsidRDefault="00C339E7" w:rsidP="00C339E7">
            <w:pPr>
              <w:pStyle w:val="Heading3"/>
              <w:spacing w:line="240" w:lineRule="auto"/>
              <w:jc w:val="left"/>
              <w:rPr>
                <w:rFonts w:ascii="GHEA Grapalat" w:hAnsi="GHEA Grapalat"/>
                <w:b/>
                <w:lang w:val="hy-AM"/>
              </w:rPr>
            </w:pPr>
          </w:p>
        </w:tc>
        <w:tc>
          <w:tcPr>
            <w:tcW w:w="1460" w:type="dxa"/>
          </w:tcPr>
          <w:p w:rsidR="00C339E7" w:rsidRPr="00DE1E5A" w:rsidRDefault="00C339E7" w:rsidP="00C339E7">
            <w:pPr>
              <w:pStyle w:val="Heading3"/>
              <w:spacing w:line="240" w:lineRule="auto"/>
              <w:jc w:val="left"/>
              <w:rPr>
                <w:rFonts w:ascii="GHEA Grapalat" w:hAnsi="GHEA Grapalat"/>
                <w:b/>
                <w:lang w:val="hy-AM"/>
              </w:rPr>
            </w:pPr>
          </w:p>
        </w:tc>
        <w:tc>
          <w:tcPr>
            <w:tcW w:w="2003" w:type="dxa"/>
          </w:tcPr>
          <w:p w:rsidR="00C339E7" w:rsidRPr="00DE1E5A" w:rsidRDefault="00C339E7" w:rsidP="00C339E7">
            <w:pPr>
              <w:pStyle w:val="Heading3"/>
              <w:spacing w:line="240" w:lineRule="auto"/>
              <w:jc w:val="left"/>
              <w:rPr>
                <w:rFonts w:ascii="GHEA Grapalat" w:hAnsi="GHEA Grapalat"/>
                <w:b/>
                <w:lang w:val="hy-AM"/>
              </w:rPr>
            </w:pPr>
          </w:p>
        </w:tc>
        <w:tc>
          <w:tcPr>
            <w:tcW w:w="1757" w:type="dxa"/>
          </w:tcPr>
          <w:p w:rsidR="00C339E7" w:rsidRPr="00DE1E5A" w:rsidRDefault="00C339E7" w:rsidP="00C339E7">
            <w:pPr>
              <w:pStyle w:val="Heading3"/>
              <w:spacing w:line="240" w:lineRule="auto"/>
              <w:jc w:val="left"/>
              <w:rPr>
                <w:rFonts w:ascii="GHEA Grapalat" w:hAnsi="GHEA Grapalat"/>
                <w:b/>
                <w:lang w:val="hy-AM"/>
              </w:rPr>
            </w:pPr>
          </w:p>
        </w:tc>
        <w:tc>
          <w:tcPr>
            <w:tcW w:w="1530" w:type="dxa"/>
          </w:tcPr>
          <w:p w:rsidR="00C339E7" w:rsidRPr="00DE1E5A" w:rsidRDefault="00C339E7" w:rsidP="00C339E7">
            <w:pPr>
              <w:pStyle w:val="Heading3"/>
              <w:spacing w:line="240" w:lineRule="auto"/>
              <w:jc w:val="left"/>
              <w:rPr>
                <w:rFonts w:ascii="GHEA Grapalat" w:hAnsi="GHEA Grapalat"/>
                <w:b/>
                <w:lang w:val="hy-AM"/>
              </w:rPr>
            </w:pPr>
          </w:p>
        </w:tc>
        <w:tc>
          <w:tcPr>
            <w:tcW w:w="1800" w:type="dxa"/>
          </w:tcPr>
          <w:p w:rsidR="00C339E7" w:rsidRPr="00DE1E5A" w:rsidRDefault="00C339E7" w:rsidP="00C339E7">
            <w:pPr>
              <w:pStyle w:val="Heading3"/>
              <w:spacing w:line="240" w:lineRule="auto"/>
              <w:jc w:val="left"/>
              <w:rPr>
                <w:rFonts w:ascii="GHEA Grapalat" w:hAnsi="GHEA Grapalat"/>
                <w:b/>
                <w:lang w:val="hy-AM"/>
              </w:rPr>
            </w:pPr>
          </w:p>
        </w:tc>
      </w:tr>
      <w:tr w:rsidR="00C339E7" w:rsidRPr="00DE1E5A" w:rsidTr="00DF0781">
        <w:tc>
          <w:tcPr>
            <w:tcW w:w="1368" w:type="dxa"/>
          </w:tcPr>
          <w:p w:rsidR="00C339E7" w:rsidRPr="00DE1E5A" w:rsidRDefault="00C339E7" w:rsidP="00C339E7">
            <w:pPr>
              <w:pStyle w:val="Heading3"/>
              <w:spacing w:line="240" w:lineRule="auto"/>
              <w:jc w:val="left"/>
              <w:rPr>
                <w:rFonts w:ascii="GHEA Grapalat" w:hAnsi="GHEA Grapalat"/>
                <w:b/>
                <w:lang w:val="hy-AM"/>
              </w:rPr>
            </w:pPr>
          </w:p>
        </w:tc>
        <w:tc>
          <w:tcPr>
            <w:tcW w:w="1460" w:type="dxa"/>
          </w:tcPr>
          <w:p w:rsidR="00C339E7" w:rsidRPr="00DE1E5A" w:rsidRDefault="00C339E7" w:rsidP="00C339E7">
            <w:pPr>
              <w:pStyle w:val="Heading3"/>
              <w:spacing w:line="240" w:lineRule="auto"/>
              <w:jc w:val="left"/>
              <w:rPr>
                <w:rFonts w:ascii="GHEA Grapalat" w:hAnsi="GHEA Grapalat"/>
                <w:b/>
                <w:lang w:val="hy-AM"/>
              </w:rPr>
            </w:pPr>
          </w:p>
        </w:tc>
        <w:tc>
          <w:tcPr>
            <w:tcW w:w="2003" w:type="dxa"/>
          </w:tcPr>
          <w:p w:rsidR="00C339E7" w:rsidRPr="00DE1E5A" w:rsidRDefault="00C339E7" w:rsidP="00C339E7">
            <w:pPr>
              <w:pStyle w:val="Heading3"/>
              <w:spacing w:line="240" w:lineRule="auto"/>
              <w:jc w:val="left"/>
              <w:rPr>
                <w:rFonts w:ascii="GHEA Grapalat" w:hAnsi="GHEA Grapalat"/>
                <w:b/>
                <w:lang w:val="hy-AM"/>
              </w:rPr>
            </w:pPr>
          </w:p>
        </w:tc>
        <w:tc>
          <w:tcPr>
            <w:tcW w:w="1757" w:type="dxa"/>
          </w:tcPr>
          <w:p w:rsidR="00C339E7" w:rsidRPr="00DE1E5A" w:rsidRDefault="00C339E7" w:rsidP="00C339E7">
            <w:pPr>
              <w:pStyle w:val="Heading3"/>
              <w:spacing w:line="240" w:lineRule="auto"/>
              <w:jc w:val="left"/>
              <w:rPr>
                <w:rFonts w:ascii="GHEA Grapalat" w:hAnsi="GHEA Grapalat"/>
                <w:b/>
                <w:lang w:val="hy-AM"/>
              </w:rPr>
            </w:pPr>
          </w:p>
        </w:tc>
        <w:tc>
          <w:tcPr>
            <w:tcW w:w="1530" w:type="dxa"/>
          </w:tcPr>
          <w:p w:rsidR="00C339E7" w:rsidRPr="00DE1E5A" w:rsidRDefault="00C339E7" w:rsidP="00C339E7">
            <w:pPr>
              <w:pStyle w:val="Heading3"/>
              <w:spacing w:line="240" w:lineRule="auto"/>
              <w:jc w:val="left"/>
              <w:rPr>
                <w:rFonts w:ascii="GHEA Grapalat" w:hAnsi="GHEA Grapalat"/>
                <w:b/>
                <w:lang w:val="hy-AM"/>
              </w:rPr>
            </w:pPr>
          </w:p>
        </w:tc>
        <w:tc>
          <w:tcPr>
            <w:tcW w:w="1800" w:type="dxa"/>
          </w:tcPr>
          <w:p w:rsidR="00C339E7" w:rsidRPr="00DE1E5A" w:rsidRDefault="00C339E7" w:rsidP="00C339E7">
            <w:pPr>
              <w:pStyle w:val="Heading3"/>
              <w:spacing w:line="240" w:lineRule="auto"/>
              <w:jc w:val="left"/>
              <w:rPr>
                <w:rFonts w:ascii="GHEA Grapalat" w:hAnsi="GHEA Grapalat"/>
                <w:b/>
                <w:lang w:val="hy-AM"/>
              </w:rPr>
            </w:pPr>
          </w:p>
        </w:tc>
      </w:tr>
      <w:tr w:rsidR="00C339E7" w:rsidRPr="00DE1E5A" w:rsidTr="00DF0781">
        <w:tc>
          <w:tcPr>
            <w:tcW w:w="1368" w:type="dxa"/>
          </w:tcPr>
          <w:p w:rsidR="00C339E7" w:rsidRPr="00DE1E5A" w:rsidRDefault="00C339E7" w:rsidP="00C339E7">
            <w:pPr>
              <w:pStyle w:val="Heading3"/>
              <w:spacing w:line="240" w:lineRule="auto"/>
              <w:jc w:val="left"/>
              <w:rPr>
                <w:rFonts w:ascii="GHEA Grapalat" w:hAnsi="GHEA Grapalat"/>
                <w:b/>
                <w:lang w:val="hy-AM"/>
              </w:rPr>
            </w:pPr>
          </w:p>
        </w:tc>
        <w:tc>
          <w:tcPr>
            <w:tcW w:w="1460" w:type="dxa"/>
          </w:tcPr>
          <w:p w:rsidR="00C339E7" w:rsidRPr="00DE1E5A" w:rsidRDefault="00C339E7" w:rsidP="00C339E7">
            <w:pPr>
              <w:pStyle w:val="Heading3"/>
              <w:spacing w:line="240" w:lineRule="auto"/>
              <w:jc w:val="left"/>
              <w:rPr>
                <w:rFonts w:ascii="GHEA Grapalat" w:hAnsi="GHEA Grapalat"/>
                <w:b/>
                <w:lang w:val="hy-AM"/>
              </w:rPr>
            </w:pPr>
          </w:p>
        </w:tc>
        <w:tc>
          <w:tcPr>
            <w:tcW w:w="2003" w:type="dxa"/>
          </w:tcPr>
          <w:p w:rsidR="00C339E7" w:rsidRPr="00DE1E5A" w:rsidRDefault="00C339E7" w:rsidP="00C339E7">
            <w:pPr>
              <w:pStyle w:val="Heading3"/>
              <w:spacing w:line="240" w:lineRule="auto"/>
              <w:jc w:val="left"/>
              <w:rPr>
                <w:rFonts w:ascii="GHEA Grapalat" w:hAnsi="GHEA Grapalat"/>
                <w:b/>
                <w:lang w:val="hy-AM"/>
              </w:rPr>
            </w:pPr>
          </w:p>
        </w:tc>
        <w:tc>
          <w:tcPr>
            <w:tcW w:w="1757" w:type="dxa"/>
          </w:tcPr>
          <w:p w:rsidR="00C339E7" w:rsidRPr="00DE1E5A" w:rsidRDefault="00C339E7" w:rsidP="00C339E7">
            <w:pPr>
              <w:pStyle w:val="Heading3"/>
              <w:spacing w:line="240" w:lineRule="auto"/>
              <w:jc w:val="left"/>
              <w:rPr>
                <w:rFonts w:ascii="GHEA Grapalat" w:hAnsi="GHEA Grapalat"/>
                <w:b/>
                <w:lang w:val="hy-AM"/>
              </w:rPr>
            </w:pPr>
          </w:p>
        </w:tc>
        <w:tc>
          <w:tcPr>
            <w:tcW w:w="1530" w:type="dxa"/>
          </w:tcPr>
          <w:p w:rsidR="00C339E7" w:rsidRPr="00DE1E5A" w:rsidRDefault="00C339E7" w:rsidP="00C339E7">
            <w:pPr>
              <w:pStyle w:val="Heading3"/>
              <w:spacing w:line="240" w:lineRule="auto"/>
              <w:jc w:val="left"/>
              <w:rPr>
                <w:rFonts w:ascii="GHEA Grapalat" w:hAnsi="GHEA Grapalat"/>
                <w:b/>
                <w:lang w:val="hy-AM"/>
              </w:rPr>
            </w:pPr>
          </w:p>
        </w:tc>
        <w:tc>
          <w:tcPr>
            <w:tcW w:w="1800" w:type="dxa"/>
          </w:tcPr>
          <w:p w:rsidR="00C339E7" w:rsidRPr="00DE1E5A" w:rsidRDefault="00C339E7" w:rsidP="00C339E7">
            <w:pPr>
              <w:pStyle w:val="Heading3"/>
              <w:spacing w:line="240" w:lineRule="auto"/>
              <w:jc w:val="left"/>
              <w:rPr>
                <w:rFonts w:ascii="GHEA Grapalat" w:hAnsi="GHEA Grapalat"/>
                <w:b/>
                <w:lang w:val="hy-AM"/>
              </w:rPr>
            </w:pPr>
          </w:p>
        </w:tc>
      </w:tr>
    </w:tbl>
    <w:p w:rsidR="00C339E7" w:rsidRPr="00DE1E5A" w:rsidRDefault="00C339E7" w:rsidP="00C339E7">
      <w:pPr>
        <w:pStyle w:val="Heading3"/>
        <w:spacing w:line="240" w:lineRule="auto"/>
        <w:ind w:firstLine="567"/>
        <w:jc w:val="left"/>
        <w:rPr>
          <w:rFonts w:ascii="GHEA Grapalat" w:hAnsi="GHEA Grapalat"/>
          <w:b/>
          <w:lang w:val="en-US"/>
        </w:rPr>
      </w:pPr>
    </w:p>
    <w:p w:rsidR="00C339E7" w:rsidRPr="00DE1E5A" w:rsidRDefault="00C339E7" w:rsidP="00C339E7">
      <w:pPr>
        <w:pStyle w:val="Heading3"/>
        <w:spacing w:line="240" w:lineRule="auto"/>
        <w:ind w:firstLine="567"/>
        <w:jc w:val="left"/>
        <w:rPr>
          <w:rFonts w:ascii="GHEA Grapalat" w:hAnsi="GHEA Grapalat"/>
          <w:b/>
          <w:lang w:val="en-US"/>
        </w:rPr>
      </w:pPr>
    </w:p>
    <w:p w:rsidR="00C339E7" w:rsidRPr="00DE1E5A" w:rsidRDefault="00C339E7" w:rsidP="00C339E7">
      <w:pPr>
        <w:pStyle w:val="Heading3"/>
        <w:spacing w:line="240" w:lineRule="auto"/>
        <w:ind w:firstLine="567"/>
        <w:jc w:val="left"/>
        <w:rPr>
          <w:rFonts w:ascii="GHEA Grapalat" w:hAnsi="GHEA Grapalat"/>
          <w:b/>
          <w:lang w:val="en-US"/>
        </w:rPr>
      </w:pPr>
    </w:p>
    <w:p w:rsidR="00C339E7" w:rsidRPr="00DE1E5A" w:rsidRDefault="00C339E7" w:rsidP="00C339E7">
      <w:pPr>
        <w:pStyle w:val="Heading3"/>
        <w:spacing w:line="240" w:lineRule="auto"/>
        <w:ind w:firstLine="567"/>
        <w:jc w:val="left"/>
        <w:rPr>
          <w:rFonts w:ascii="GHEA Grapalat" w:hAnsi="GHEA Grapalat"/>
          <w:b/>
          <w:lang w:val="en-US"/>
        </w:rPr>
      </w:pPr>
    </w:p>
    <w:p w:rsidR="00C339E7" w:rsidRPr="00DE1E5A" w:rsidRDefault="00C339E7" w:rsidP="00C339E7">
      <w:pPr>
        <w:spacing w:after="0" w:line="240" w:lineRule="auto"/>
        <w:rPr>
          <w:rFonts w:ascii="GHEA Grapalat" w:hAnsi="GHEA Grapalat"/>
          <w:sz w:val="20"/>
          <w:lang w:val="es-ES"/>
        </w:rPr>
      </w:pPr>
    </w:p>
    <w:p w:rsidR="00C339E7" w:rsidRPr="00DE1E5A" w:rsidRDefault="00C339E7" w:rsidP="00C339E7">
      <w:pPr>
        <w:spacing w:after="0" w:line="240" w:lineRule="auto"/>
        <w:jc w:val="both"/>
        <w:rPr>
          <w:rFonts w:ascii="GHEA Grapalat" w:hAnsi="GHEA Grapalat"/>
          <w:sz w:val="20"/>
          <w:u w:val="single"/>
        </w:rPr>
      </w:pPr>
      <w:r w:rsidRPr="00DE1E5A">
        <w:rPr>
          <w:rFonts w:ascii="GHEA Grapalat" w:hAnsi="GHEA Grapalat"/>
          <w:sz w:val="20"/>
          <w:u w:val="single"/>
        </w:rPr>
        <w:tab/>
      </w:r>
      <w:r w:rsidRPr="00DE1E5A">
        <w:rPr>
          <w:rFonts w:ascii="GHEA Grapalat" w:hAnsi="GHEA Grapalat"/>
          <w:sz w:val="20"/>
          <w:u w:val="single"/>
        </w:rPr>
        <w:tab/>
      </w:r>
      <w:r w:rsidRPr="00DE1E5A">
        <w:rPr>
          <w:rFonts w:ascii="GHEA Grapalat" w:hAnsi="GHEA Grapalat"/>
          <w:sz w:val="20"/>
          <w:u w:val="single"/>
        </w:rPr>
        <w:tab/>
      </w:r>
      <w:r w:rsidRPr="00DE1E5A">
        <w:rPr>
          <w:rFonts w:ascii="GHEA Grapalat" w:hAnsi="GHEA Grapalat"/>
          <w:sz w:val="20"/>
          <w:u w:val="single"/>
        </w:rPr>
        <w:tab/>
      </w:r>
      <w:r w:rsidRPr="00DE1E5A">
        <w:rPr>
          <w:rFonts w:ascii="GHEA Grapalat" w:hAnsi="GHEA Grapalat"/>
          <w:sz w:val="20"/>
          <w:u w:val="single"/>
        </w:rPr>
        <w:tab/>
      </w:r>
      <w:r w:rsidRPr="00DE1E5A">
        <w:rPr>
          <w:rFonts w:ascii="GHEA Grapalat" w:hAnsi="GHEA Grapalat"/>
          <w:sz w:val="20"/>
          <w:u w:val="single"/>
        </w:rPr>
        <w:tab/>
      </w:r>
      <w:r w:rsidRPr="00DE1E5A">
        <w:rPr>
          <w:rFonts w:ascii="GHEA Grapalat" w:hAnsi="GHEA Grapalat"/>
          <w:sz w:val="20"/>
          <w:u w:val="single"/>
        </w:rPr>
        <w:tab/>
      </w:r>
      <w:r w:rsidRPr="00DE1E5A">
        <w:rPr>
          <w:rFonts w:ascii="GHEA Grapalat" w:hAnsi="GHEA Grapalat"/>
          <w:sz w:val="20"/>
          <w:u w:val="single"/>
        </w:rPr>
        <w:tab/>
      </w:r>
      <w:r w:rsidRPr="00DE1E5A">
        <w:rPr>
          <w:rFonts w:ascii="GHEA Grapalat" w:hAnsi="GHEA Grapalat"/>
          <w:sz w:val="20"/>
          <w:u w:val="single"/>
        </w:rPr>
        <w:tab/>
      </w:r>
      <w:r w:rsidRPr="00DE1E5A">
        <w:rPr>
          <w:rFonts w:ascii="GHEA Grapalat" w:hAnsi="GHEA Grapalat"/>
          <w:sz w:val="20"/>
        </w:rPr>
        <w:tab/>
      </w:r>
      <w:r w:rsidRPr="00DE1E5A">
        <w:rPr>
          <w:rFonts w:ascii="GHEA Grapalat" w:hAnsi="GHEA Grapalat"/>
          <w:sz w:val="20"/>
          <w:u w:val="single"/>
        </w:rPr>
        <w:tab/>
      </w:r>
      <w:r w:rsidRPr="00DE1E5A">
        <w:rPr>
          <w:rFonts w:ascii="GHEA Grapalat" w:hAnsi="GHEA Grapalat"/>
          <w:sz w:val="20"/>
          <w:u w:val="single"/>
        </w:rPr>
        <w:tab/>
      </w:r>
      <w:r w:rsidRPr="00DE1E5A">
        <w:rPr>
          <w:rFonts w:ascii="GHEA Grapalat" w:hAnsi="GHEA Grapalat"/>
          <w:sz w:val="20"/>
          <w:u w:val="single"/>
        </w:rPr>
        <w:tab/>
      </w:r>
    </w:p>
    <w:p w:rsidR="00C339E7" w:rsidRPr="00DE1E5A" w:rsidRDefault="00C339E7" w:rsidP="00C339E7">
      <w:pPr>
        <w:spacing w:after="0" w:line="240" w:lineRule="auto"/>
        <w:rPr>
          <w:rFonts w:ascii="GHEA Grapalat" w:hAnsi="GHEA Grapalat" w:cs="Sylfaen"/>
          <w:sz w:val="20"/>
        </w:rPr>
      </w:pPr>
      <w:ins w:id="35" w:author="Sergey Shahnazaryan" w:date="2019-05-20T15:54:00Z">
        <w:r>
          <w:rPr>
            <w:rFonts w:ascii="GHEA Grapalat" w:hAnsi="GHEA Grapalat" w:cs="Sylfaen"/>
            <w:sz w:val="20"/>
            <w:vertAlign w:val="superscript"/>
          </w:rPr>
          <w:t xml:space="preserve">  </w:t>
        </w:r>
        <w:r>
          <w:rPr>
            <w:rFonts w:ascii="GHEA Grapalat" w:hAnsi="GHEA Grapalat" w:cs="Sylfaen"/>
            <w:sz w:val="20"/>
            <w:vertAlign w:val="superscript"/>
          </w:rPr>
          <w:tab/>
        </w:r>
      </w:ins>
      <w:r w:rsidRPr="00DE1E5A">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DE1E5A">
        <w:rPr>
          <w:rFonts w:ascii="GHEA Grapalat" w:hAnsi="GHEA Grapalat" w:cs="Sylfaen"/>
          <w:sz w:val="20"/>
          <w:vertAlign w:val="superscript"/>
        </w:rPr>
        <w:t xml:space="preserve">  </w:t>
      </w:r>
      <w:r w:rsidRPr="00DE1E5A">
        <w:rPr>
          <w:rFonts w:ascii="GHEA Grapalat" w:hAnsi="GHEA Grapalat" w:cs="Sylfaen"/>
          <w:sz w:val="20"/>
          <w:vertAlign w:val="superscript"/>
        </w:rPr>
        <w:tab/>
      </w:r>
      <w:r w:rsidRPr="00DE1E5A">
        <w:rPr>
          <w:rFonts w:ascii="GHEA Grapalat" w:hAnsi="GHEA Grapalat" w:cs="Sylfaen"/>
          <w:sz w:val="20"/>
          <w:vertAlign w:val="superscript"/>
        </w:rPr>
        <w:tab/>
      </w:r>
      <w:r w:rsidRPr="00DE1E5A">
        <w:rPr>
          <w:rFonts w:ascii="GHEA Grapalat" w:hAnsi="GHEA Grapalat" w:cs="Sylfaen"/>
          <w:vertAlign w:val="superscript"/>
        </w:rPr>
        <w:t xml:space="preserve">           </w:t>
      </w:r>
      <w:r w:rsidRPr="00DE1E5A">
        <w:rPr>
          <w:rFonts w:ascii="GHEA Grapalat" w:hAnsi="GHEA Grapalat" w:cs="Sylfaen"/>
          <w:sz w:val="20"/>
          <w:vertAlign w:val="superscript"/>
          <w:lang w:val="hy-AM"/>
        </w:rPr>
        <w:t>ստորագրությո</w:t>
      </w:r>
      <w:r>
        <w:rPr>
          <w:rFonts w:ascii="GHEA Grapalat" w:hAnsi="GHEA Grapalat" w:cs="Sylfaen"/>
          <w:sz w:val="20"/>
          <w:vertAlign w:val="superscript"/>
        </w:rPr>
        <w:t>ւն</w:t>
      </w:r>
      <w:r w:rsidRPr="00DE1E5A">
        <w:rPr>
          <w:rFonts w:ascii="GHEA Grapalat" w:hAnsi="GHEA Grapalat" w:cs="Sylfaen"/>
          <w:sz w:val="20"/>
          <w:lang w:val="hy-AM"/>
        </w:rPr>
        <w:t xml:space="preserve"> </w:t>
      </w:r>
    </w:p>
    <w:p w:rsidR="00C339E7" w:rsidRPr="00DE1E5A" w:rsidRDefault="00C339E7" w:rsidP="00C339E7">
      <w:pPr>
        <w:spacing w:after="0" w:line="240" w:lineRule="auto"/>
        <w:jc w:val="right"/>
        <w:rPr>
          <w:rFonts w:ascii="GHEA Grapalat" w:hAnsi="GHEA Grapalat" w:cs="Sylfaen"/>
          <w:sz w:val="20"/>
        </w:rPr>
      </w:pPr>
    </w:p>
    <w:p w:rsidR="00C339E7" w:rsidRPr="00DE1E5A" w:rsidRDefault="00C339E7" w:rsidP="00C339E7">
      <w:pPr>
        <w:spacing w:after="0" w:line="240" w:lineRule="auto"/>
        <w:jc w:val="right"/>
        <w:rPr>
          <w:rFonts w:ascii="GHEA Grapalat" w:hAnsi="GHEA Grapalat" w:cs="Sylfaen"/>
          <w:sz w:val="20"/>
        </w:rPr>
      </w:pPr>
    </w:p>
    <w:p w:rsidR="00C339E7" w:rsidRPr="00DE1E5A" w:rsidRDefault="00C339E7" w:rsidP="00C339E7">
      <w:pPr>
        <w:spacing w:after="0" w:line="240" w:lineRule="auto"/>
        <w:jc w:val="right"/>
        <w:rPr>
          <w:rFonts w:ascii="GHEA Grapalat" w:hAnsi="GHEA Grapalat" w:cs="Arial"/>
          <w:sz w:val="20"/>
          <w:lang w:val="hy-AM"/>
        </w:rPr>
      </w:pPr>
      <w:r w:rsidRPr="00DE1E5A">
        <w:rPr>
          <w:rFonts w:ascii="GHEA Grapalat" w:hAnsi="GHEA Grapalat" w:cs="Sylfaen"/>
          <w:sz w:val="20"/>
          <w:lang w:val="hy-AM"/>
        </w:rPr>
        <w:t>Կ</w:t>
      </w:r>
      <w:r w:rsidRPr="00DE1E5A">
        <w:rPr>
          <w:rFonts w:ascii="GHEA Grapalat" w:hAnsi="GHEA Grapalat" w:cs="Arial"/>
          <w:sz w:val="20"/>
          <w:lang w:val="hy-AM"/>
        </w:rPr>
        <w:t xml:space="preserve">. </w:t>
      </w:r>
      <w:r w:rsidRPr="00DE1E5A">
        <w:rPr>
          <w:rFonts w:ascii="GHEA Grapalat" w:hAnsi="GHEA Grapalat" w:cs="Sylfaen"/>
          <w:sz w:val="20"/>
          <w:lang w:val="hy-AM"/>
        </w:rPr>
        <w:t>Տ</w:t>
      </w:r>
      <w:r w:rsidRPr="00DE1E5A">
        <w:rPr>
          <w:rFonts w:ascii="GHEA Grapalat" w:hAnsi="GHEA Grapalat" w:cs="Arial"/>
          <w:sz w:val="20"/>
          <w:lang w:val="hy-AM"/>
        </w:rPr>
        <w:t>.</w:t>
      </w:r>
      <w:r w:rsidRPr="00917496">
        <w:rPr>
          <w:rStyle w:val="FootnoteReference"/>
          <w:rFonts w:ascii="GHEA Grapalat" w:hAnsi="GHEA Grapalat" w:cs="Arial"/>
          <w:color w:val="FFFFFF"/>
          <w:sz w:val="20"/>
          <w:lang w:val="hy-AM"/>
        </w:rPr>
        <w:footnoteReference w:id="15"/>
      </w:r>
      <w:r w:rsidRPr="00DE1E5A">
        <w:rPr>
          <w:rFonts w:ascii="GHEA Grapalat" w:hAnsi="GHEA Grapalat" w:cs="Arial"/>
          <w:sz w:val="20"/>
          <w:lang w:val="hy-AM"/>
        </w:rPr>
        <w:tab/>
      </w:r>
      <w:r w:rsidRPr="00DE1E5A">
        <w:rPr>
          <w:rFonts w:ascii="GHEA Grapalat" w:hAnsi="GHEA Grapalat" w:cs="Arial"/>
          <w:sz w:val="20"/>
          <w:lang w:val="hy-AM"/>
        </w:rPr>
        <w:tab/>
        <w:t xml:space="preserve"> </w:t>
      </w:r>
    </w:p>
    <w:p w:rsidR="00C339E7" w:rsidRPr="00DE1E5A" w:rsidRDefault="00C339E7" w:rsidP="00C339E7">
      <w:pPr>
        <w:spacing w:after="0" w:line="240" w:lineRule="auto"/>
        <w:jc w:val="right"/>
        <w:rPr>
          <w:rFonts w:ascii="GHEA Grapalat" w:hAnsi="GHEA Grapalat"/>
          <w:sz w:val="20"/>
          <w:lang w:val="hy-AM"/>
        </w:rPr>
      </w:pPr>
    </w:p>
    <w:p w:rsidR="00C339E7" w:rsidRPr="00DE1E5A" w:rsidRDefault="00C339E7" w:rsidP="00C339E7">
      <w:pPr>
        <w:spacing w:after="0" w:line="240" w:lineRule="auto"/>
        <w:jc w:val="right"/>
        <w:rPr>
          <w:rFonts w:ascii="GHEA Grapalat" w:hAnsi="GHEA Grapalat"/>
          <w:sz w:val="20"/>
          <w:lang w:val="hy-AM"/>
        </w:rPr>
      </w:pPr>
    </w:p>
    <w:p w:rsidR="00C339E7" w:rsidRPr="00DE1E5A" w:rsidRDefault="00C339E7" w:rsidP="00C339E7">
      <w:pPr>
        <w:pStyle w:val="Heading3"/>
        <w:spacing w:line="240" w:lineRule="auto"/>
        <w:ind w:firstLine="567"/>
        <w:jc w:val="right"/>
        <w:rPr>
          <w:rFonts w:ascii="GHEA Grapalat" w:hAnsi="GHEA Grapalat" w:cs="Sylfaen"/>
          <w:b/>
          <w:lang w:val="hy-AM"/>
        </w:rPr>
      </w:pPr>
      <w:r w:rsidRPr="00DE1E5A">
        <w:rPr>
          <w:rFonts w:ascii="GHEA Grapalat" w:hAnsi="GHEA Grapalat"/>
          <w:b/>
          <w:lang w:val="hy-AM"/>
        </w:rPr>
        <w:t xml:space="preserve"> </w:t>
      </w:r>
      <w:r w:rsidRPr="00DE1E5A">
        <w:rPr>
          <w:rFonts w:ascii="GHEA Grapalat" w:hAnsi="GHEA Grapalat"/>
          <w:b/>
          <w:lang w:val="hy-AM"/>
        </w:rPr>
        <w:br w:type="page"/>
      </w:r>
    </w:p>
    <w:p w:rsidR="00C339E7" w:rsidRDefault="00C339E7" w:rsidP="00C339E7">
      <w:pPr>
        <w:pStyle w:val="BodyTextIndent3"/>
        <w:spacing w:line="240" w:lineRule="auto"/>
        <w:jc w:val="right"/>
        <w:rPr>
          <w:rFonts w:ascii="GHEA Grapalat" w:hAnsi="GHEA Grapalat" w:cs="Sylfaen"/>
          <w:b/>
        </w:rPr>
      </w:pPr>
      <w:r w:rsidRPr="00DE1E5A">
        <w:rPr>
          <w:rFonts w:ascii="GHEA Grapalat" w:hAnsi="GHEA Grapalat" w:cs="Sylfaen"/>
          <w:b/>
          <w:lang w:val="hy-AM"/>
        </w:rPr>
        <w:lastRenderedPageBreak/>
        <w:t>Հավելված</w:t>
      </w:r>
      <w:r>
        <w:rPr>
          <w:rFonts w:ascii="GHEA Grapalat" w:hAnsi="GHEA Grapalat" w:cs="Sylfaen"/>
          <w:b/>
        </w:rPr>
        <w:t xml:space="preserve"> 4</w:t>
      </w:r>
    </w:p>
    <w:p w:rsidR="00C339E7" w:rsidRPr="00DE1E5A" w:rsidRDefault="00C339E7" w:rsidP="00C339E7">
      <w:pPr>
        <w:pStyle w:val="BodyTextIndent3"/>
        <w:spacing w:line="240" w:lineRule="auto"/>
        <w:jc w:val="right"/>
        <w:rPr>
          <w:rFonts w:ascii="GHEA Grapalat" w:hAnsi="GHEA Grapalat" w:cs="Sylfaen"/>
          <w:b/>
          <w:lang w:val="hy-AM"/>
        </w:rPr>
      </w:pPr>
      <w:r w:rsidRPr="00DE1E5A">
        <w:rPr>
          <w:rFonts w:ascii="GHEA Grapalat" w:hAnsi="GHEA Grapalat" w:cs="Sylfaen"/>
          <w:b/>
          <w:lang w:val="hy-AM"/>
        </w:rPr>
        <w:t>«</w:t>
      </w:r>
      <w:r w:rsidR="00456AC8">
        <w:rPr>
          <w:rFonts w:ascii="GHEA Grapalat" w:hAnsi="GHEA Grapalat" w:cs="Sylfaen"/>
          <w:b/>
          <w:lang w:val="hy-AM"/>
        </w:rPr>
        <w:t>ԵՔ-ԳՀԱՊՁԲ-</w:t>
      </w:r>
      <w:r w:rsidR="005052FB">
        <w:rPr>
          <w:rFonts w:ascii="GHEA Grapalat" w:hAnsi="GHEA Grapalat" w:cs="Sylfaen"/>
          <w:b/>
          <w:lang w:val="hy-AM"/>
        </w:rPr>
        <w:t>19/172</w:t>
      </w:r>
      <w:r w:rsidRPr="00DE1E5A">
        <w:rPr>
          <w:rFonts w:ascii="GHEA Grapalat" w:hAnsi="GHEA Grapalat" w:cs="Sylfaen"/>
          <w:b/>
          <w:lang w:val="hy-AM"/>
        </w:rPr>
        <w:t>»</w:t>
      </w:r>
      <w:r w:rsidRPr="00DE1E5A">
        <w:rPr>
          <w:rFonts w:ascii="GHEA Grapalat" w:hAnsi="GHEA Grapalat" w:cs="Sylfaen"/>
          <w:b/>
        </w:rPr>
        <w:t>*</w:t>
      </w:r>
      <w:r w:rsidRPr="00DE1E5A">
        <w:rPr>
          <w:rFonts w:ascii="GHEA Grapalat" w:hAnsi="GHEA Grapalat" w:cs="Sylfaen"/>
          <w:b/>
          <w:lang w:val="hy-AM"/>
        </w:rPr>
        <w:t xml:space="preserve">  ծածկագրով</w:t>
      </w:r>
    </w:p>
    <w:p w:rsidR="00C339E7" w:rsidRPr="00DE1E5A" w:rsidRDefault="00C339E7" w:rsidP="00C339E7">
      <w:pPr>
        <w:pStyle w:val="BodyTextIndent3"/>
        <w:spacing w:line="240" w:lineRule="auto"/>
        <w:jc w:val="right"/>
        <w:rPr>
          <w:rFonts w:ascii="GHEA Grapalat" w:hAnsi="GHEA Grapalat" w:cs="Sylfaen"/>
          <w:b/>
          <w:lang w:val="hy-AM"/>
        </w:rPr>
      </w:pPr>
      <w:r w:rsidRPr="008A66DA">
        <w:rPr>
          <w:rFonts w:ascii="GHEA Grapalat" w:hAnsi="GHEA Grapalat" w:cs="Sylfaen"/>
          <w:b/>
          <w:lang w:val="hy-AM"/>
        </w:rPr>
        <w:t xml:space="preserve">գնանշման հարցման </w:t>
      </w:r>
      <w:r w:rsidRPr="00DE1E5A">
        <w:rPr>
          <w:rFonts w:ascii="GHEA Grapalat" w:hAnsi="GHEA Grapalat" w:cs="Sylfaen"/>
          <w:b/>
          <w:lang w:val="hy-AM"/>
        </w:rPr>
        <w:t>հրավերի</w:t>
      </w:r>
    </w:p>
    <w:p w:rsidR="00C339E7" w:rsidRPr="00DE1E5A" w:rsidRDefault="00C339E7" w:rsidP="00C339E7">
      <w:pPr>
        <w:spacing w:after="0" w:line="240" w:lineRule="auto"/>
        <w:jc w:val="right"/>
        <w:rPr>
          <w:rFonts w:ascii="GHEA Grapalat" w:hAnsi="GHEA Grapalat"/>
          <w:i/>
          <w:sz w:val="20"/>
          <w:lang w:val="hy-AM"/>
        </w:rPr>
      </w:pPr>
    </w:p>
    <w:p w:rsidR="00C339E7" w:rsidRPr="008A66DA" w:rsidRDefault="00C339E7" w:rsidP="00C339E7">
      <w:pPr>
        <w:tabs>
          <w:tab w:val="left" w:pos="2268"/>
        </w:tabs>
        <w:spacing w:after="0" w:line="240" w:lineRule="auto"/>
        <w:ind w:left="-284" w:firstLine="284"/>
        <w:jc w:val="right"/>
        <w:rPr>
          <w:rFonts w:ascii="GHEA Grapalat" w:hAnsi="GHEA Grapalat"/>
          <w:lang w:val="hy-AM"/>
        </w:rPr>
      </w:pPr>
    </w:p>
    <w:p w:rsidR="00C339E7" w:rsidRPr="008A66DA" w:rsidRDefault="00C339E7" w:rsidP="00C339E7">
      <w:pPr>
        <w:tabs>
          <w:tab w:val="left" w:pos="2268"/>
        </w:tabs>
        <w:spacing w:after="0" w:line="240" w:lineRule="auto"/>
        <w:ind w:left="-284" w:firstLine="284"/>
        <w:jc w:val="right"/>
        <w:rPr>
          <w:rFonts w:ascii="GHEA Grapalat" w:hAnsi="GHEA Grapalat"/>
          <w:lang w:val="hy-AM"/>
        </w:rPr>
      </w:pPr>
    </w:p>
    <w:p w:rsidR="00C339E7" w:rsidRPr="00DE1E5A" w:rsidRDefault="00C339E7" w:rsidP="00C339E7">
      <w:pPr>
        <w:spacing w:after="0" w:line="240" w:lineRule="auto"/>
        <w:ind w:left="-142" w:firstLine="142"/>
        <w:jc w:val="center"/>
        <w:rPr>
          <w:rFonts w:ascii="GHEA Grapalat" w:hAnsi="GHEA Grapalat"/>
          <w:b/>
          <w:lang w:val="hy-AM"/>
        </w:rPr>
      </w:pPr>
      <w:r w:rsidRPr="00DE1E5A">
        <w:rPr>
          <w:rFonts w:ascii="GHEA Grapalat" w:hAnsi="GHEA Grapalat" w:cs="Sylfaen"/>
          <w:b/>
          <w:lang w:val="hy-AM"/>
        </w:rPr>
        <w:t>ՊԵՏՈՒԹՅԱՆ</w:t>
      </w:r>
      <w:r w:rsidRPr="00DE1E5A">
        <w:rPr>
          <w:rFonts w:ascii="GHEA Grapalat" w:hAnsi="GHEA Grapalat" w:cs="Times Armenian"/>
          <w:b/>
          <w:lang w:val="hy-AM"/>
        </w:rPr>
        <w:t xml:space="preserve">  </w:t>
      </w:r>
      <w:r w:rsidRPr="00DE1E5A">
        <w:rPr>
          <w:rFonts w:ascii="GHEA Grapalat" w:hAnsi="GHEA Grapalat" w:cs="Sylfaen"/>
          <w:b/>
          <w:lang w:val="hy-AM"/>
        </w:rPr>
        <w:t>ԿԱՐԻՔՆԵՐԻ</w:t>
      </w:r>
      <w:r w:rsidRPr="00DE1E5A">
        <w:rPr>
          <w:rFonts w:ascii="GHEA Grapalat" w:hAnsi="GHEA Grapalat" w:cs="Times Armenian"/>
          <w:b/>
          <w:lang w:val="hy-AM"/>
        </w:rPr>
        <w:t xml:space="preserve"> </w:t>
      </w:r>
      <w:r w:rsidRPr="00DE1E5A">
        <w:rPr>
          <w:rFonts w:ascii="GHEA Grapalat" w:hAnsi="GHEA Grapalat" w:cs="Sylfaen"/>
          <w:b/>
          <w:lang w:val="hy-AM"/>
        </w:rPr>
        <w:t>ՀԱՄԱՐ</w:t>
      </w:r>
      <w:r w:rsidRPr="008A66DA">
        <w:rPr>
          <w:rFonts w:ascii="GHEA Grapalat" w:hAnsi="GHEA Grapalat" w:cs="Sylfaen"/>
          <w:b/>
          <w:lang w:val="hy-AM"/>
        </w:rPr>
        <w:t xml:space="preserve"> ԱՊՐԱՆՔԻ</w:t>
      </w:r>
      <w:r w:rsidRPr="00DE1E5A">
        <w:rPr>
          <w:rFonts w:ascii="GHEA Grapalat" w:hAnsi="GHEA Grapalat" w:cs="Sylfaen"/>
          <w:b/>
          <w:lang w:val="hy-AM"/>
        </w:rPr>
        <w:t xml:space="preserve"> ՄԱՏԱԿԱՐԱՐՄԱՆ</w:t>
      </w:r>
    </w:p>
    <w:p w:rsidR="00C339E7" w:rsidRPr="00DE1E5A" w:rsidRDefault="00C339E7" w:rsidP="00C339E7">
      <w:pPr>
        <w:spacing w:after="0" w:line="240" w:lineRule="auto"/>
        <w:ind w:left="-142" w:firstLine="142"/>
        <w:jc w:val="center"/>
        <w:rPr>
          <w:rFonts w:ascii="GHEA Grapalat" w:hAnsi="GHEA Grapalat" w:cs="Times Armenian"/>
          <w:b/>
          <w:lang w:val="hy-AM"/>
        </w:rPr>
      </w:pPr>
      <w:r w:rsidRPr="00DE1E5A">
        <w:rPr>
          <w:rFonts w:ascii="GHEA Grapalat" w:hAnsi="GHEA Grapalat" w:cs="Sylfaen"/>
          <w:b/>
          <w:lang w:val="hy-AM"/>
        </w:rPr>
        <w:t>ՊԱՅՄԱՆԱԳԻՐ</w:t>
      </w:r>
      <w:r w:rsidRPr="00DE1E5A">
        <w:rPr>
          <w:rFonts w:ascii="GHEA Grapalat" w:hAnsi="GHEA Grapalat" w:cs="Times Armenian"/>
          <w:b/>
          <w:lang w:val="hy-AM"/>
        </w:rPr>
        <w:t xml:space="preserve">   </w:t>
      </w:r>
    </w:p>
    <w:p w:rsidR="00C339E7" w:rsidRPr="00DE1E5A" w:rsidRDefault="00C339E7" w:rsidP="00C339E7">
      <w:pPr>
        <w:spacing w:after="0" w:line="240" w:lineRule="auto"/>
        <w:ind w:left="-142" w:firstLine="142"/>
        <w:jc w:val="center"/>
        <w:rPr>
          <w:rFonts w:ascii="GHEA Grapalat" w:hAnsi="GHEA Grapalat"/>
          <w:b/>
          <w:u w:val="single"/>
          <w:lang w:val="hy-AM"/>
        </w:rPr>
      </w:pPr>
      <w:r w:rsidRPr="00DE1E5A">
        <w:rPr>
          <w:rFonts w:ascii="GHEA Grapalat" w:hAnsi="GHEA Grapalat"/>
          <w:b/>
          <w:lang w:val="hy-AM"/>
        </w:rPr>
        <w:t xml:space="preserve">N </w:t>
      </w:r>
      <w:r w:rsidRPr="00DE1E5A">
        <w:rPr>
          <w:rFonts w:ascii="GHEA Grapalat" w:hAnsi="GHEA Grapalat"/>
          <w:b/>
          <w:u w:val="single"/>
          <w:lang w:val="hy-AM"/>
        </w:rPr>
        <w:tab/>
      </w:r>
      <w:r w:rsidRPr="00DE1E5A">
        <w:rPr>
          <w:rFonts w:ascii="GHEA Grapalat" w:hAnsi="GHEA Grapalat"/>
          <w:b/>
          <w:u w:val="single"/>
          <w:lang w:val="hy-AM"/>
        </w:rPr>
        <w:tab/>
      </w:r>
      <w:r w:rsidRPr="00DE1E5A">
        <w:rPr>
          <w:rFonts w:ascii="GHEA Grapalat" w:hAnsi="GHEA Grapalat"/>
          <w:b/>
          <w:u w:val="single"/>
          <w:lang w:val="hy-AM"/>
        </w:rPr>
        <w:tab/>
      </w:r>
      <w:r w:rsidRPr="00DE1E5A">
        <w:rPr>
          <w:rFonts w:ascii="GHEA Grapalat" w:hAnsi="GHEA Grapalat"/>
          <w:b/>
          <w:u w:val="single"/>
          <w:lang w:val="hy-AM"/>
        </w:rPr>
        <w:tab/>
      </w:r>
    </w:p>
    <w:p w:rsidR="00C339E7" w:rsidRPr="00DE1E5A" w:rsidRDefault="00C339E7" w:rsidP="00C339E7">
      <w:pPr>
        <w:spacing w:after="0" w:line="240" w:lineRule="auto"/>
        <w:jc w:val="center"/>
        <w:rPr>
          <w:rFonts w:ascii="GHEA Grapalat" w:hAnsi="GHEA Grapalat" w:cs="Sylfaen"/>
          <w:sz w:val="20"/>
          <w:lang w:val="hy-AM"/>
        </w:rPr>
      </w:pPr>
    </w:p>
    <w:p w:rsidR="00C339E7" w:rsidRPr="00DE1E5A" w:rsidRDefault="00C339E7" w:rsidP="00C339E7">
      <w:pPr>
        <w:tabs>
          <w:tab w:val="left" w:pos="720"/>
          <w:tab w:val="left" w:pos="1440"/>
          <w:tab w:val="left" w:pos="8865"/>
        </w:tabs>
        <w:spacing w:after="0" w:line="240" w:lineRule="auto"/>
        <w:jc w:val="both"/>
        <w:rPr>
          <w:rFonts w:ascii="GHEA Grapalat" w:hAnsi="GHEA Grapalat" w:cs="Sylfaen"/>
          <w:sz w:val="20"/>
          <w:lang w:val="hy-AM"/>
        </w:rPr>
      </w:pPr>
      <w:r w:rsidRPr="00DE1E5A">
        <w:rPr>
          <w:rFonts w:ascii="GHEA Grapalat" w:hAnsi="GHEA Grapalat" w:cs="Sylfaen"/>
          <w:sz w:val="20"/>
          <w:lang w:val="hy-AM"/>
        </w:rPr>
        <w:tab/>
        <w:t xml:space="preserve">         ք. </w:t>
      </w:r>
      <w:r w:rsidRPr="00DE1E5A">
        <w:rPr>
          <w:rFonts w:ascii="GHEA Grapalat" w:hAnsi="GHEA Grapalat" w:cs="Sylfaen"/>
          <w:sz w:val="20"/>
          <w:u w:val="single"/>
          <w:lang w:val="hy-AM"/>
        </w:rPr>
        <w:t xml:space="preserve">           </w:t>
      </w:r>
      <w:r w:rsidRPr="00DE1E5A">
        <w:rPr>
          <w:rFonts w:ascii="GHEA Grapalat" w:hAnsi="GHEA Grapalat" w:cs="Sylfaen"/>
          <w:sz w:val="20"/>
          <w:lang w:val="hy-AM"/>
        </w:rPr>
        <w:t xml:space="preserve">                                                                                          </w:t>
      </w:r>
      <w:r w:rsidRPr="00DE1E5A">
        <w:rPr>
          <w:rFonts w:ascii="GHEA Grapalat" w:hAnsi="GHEA Grapalat"/>
          <w:lang w:val="hy-AM"/>
        </w:rPr>
        <w:t>«</w:t>
      </w:r>
      <w:r w:rsidRPr="00DE1E5A">
        <w:rPr>
          <w:rFonts w:ascii="GHEA Grapalat" w:hAnsi="GHEA Grapalat"/>
          <w:u w:val="single"/>
          <w:lang w:val="hy-AM"/>
        </w:rPr>
        <w:t xml:space="preserve">     </w:t>
      </w:r>
      <w:r w:rsidRPr="00DE1E5A">
        <w:rPr>
          <w:rFonts w:ascii="GHEA Grapalat" w:hAnsi="GHEA Grapalat"/>
          <w:lang w:val="hy-AM"/>
        </w:rPr>
        <w:t xml:space="preserve">» </w:t>
      </w:r>
      <w:r w:rsidRPr="00DE1E5A">
        <w:rPr>
          <w:rFonts w:ascii="GHEA Grapalat" w:hAnsi="GHEA Grapalat"/>
          <w:u w:val="single"/>
          <w:lang w:val="hy-AM"/>
        </w:rPr>
        <w:t xml:space="preserve">          </w:t>
      </w:r>
      <w:r w:rsidRPr="00DE1E5A">
        <w:rPr>
          <w:rFonts w:ascii="GHEA Grapalat" w:hAnsi="GHEA Grapalat"/>
          <w:lang w:val="hy-AM"/>
        </w:rPr>
        <w:t xml:space="preserve"> </w:t>
      </w:r>
      <w:r w:rsidRPr="00DE1E5A">
        <w:rPr>
          <w:rFonts w:ascii="GHEA Grapalat" w:hAnsi="GHEA Grapalat" w:cs="Sylfaen"/>
          <w:sz w:val="20"/>
          <w:lang w:val="hy-AM"/>
        </w:rPr>
        <w:t>20   թ.</w:t>
      </w:r>
    </w:p>
    <w:p w:rsidR="00C339E7" w:rsidRPr="00DE1E5A" w:rsidRDefault="00C339E7" w:rsidP="00C339E7">
      <w:pPr>
        <w:tabs>
          <w:tab w:val="left" w:pos="720"/>
          <w:tab w:val="left" w:pos="1440"/>
          <w:tab w:val="left" w:pos="8865"/>
        </w:tabs>
        <w:spacing w:after="0" w:line="240" w:lineRule="auto"/>
        <w:jc w:val="both"/>
        <w:rPr>
          <w:rFonts w:ascii="GHEA Grapalat" w:hAnsi="GHEA Grapalat" w:cs="Sylfaen"/>
          <w:sz w:val="20"/>
          <w:lang w:val="hy-AM"/>
        </w:rPr>
      </w:pPr>
    </w:p>
    <w:p w:rsidR="00C339E7" w:rsidRPr="00DE1E5A" w:rsidRDefault="00C339E7" w:rsidP="00C339E7">
      <w:pPr>
        <w:spacing w:after="0" w:line="240" w:lineRule="auto"/>
        <w:ind w:firstLine="720"/>
        <w:jc w:val="both"/>
        <w:rPr>
          <w:rFonts w:ascii="GHEA Grapalat" w:hAnsi="GHEA Grapalat"/>
          <w:sz w:val="20"/>
          <w:lang w:val="hy-AM"/>
        </w:rPr>
      </w:pPr>
      <w:r w:rsidRPr="00DE1E5A">
        <w:rPr>
          <w:rFonts w:ascii="GHEA Grapalat" w:hAnsi="GHEA Grapalat"/>
          <w:u w:val="single"/>
          <w:lang w:val="hy-AM"/>
        </w:rPr>
        <w:t xml:space="preserve">______                         </w:t>
      </w:r>
      <w:r w:rsidRPr="00DE1E5A">
        <w:rPr>
          <w:rFonts w:ascii="GHEA Grapalat" w:hAnsi="GHEA Grapalat"/>
          <w:sz w:val="20"/>
          <w:lang w:val="hy-AM"/>
        </w:rPr>
        <w:t>-ը ի դեմս _____</w:t>
      </w:r>
      <w:r w:rsidRPr="00DE1E5A">
        <w:rPr>
          <w:rFonts w:ascii="GHEA Grapalat" w:hAnsi="GHEA Grapalat"/>
          <w:sz w:val="20"/>
          <w:u w:val="single"/>
          <w:lang w:val="hy-AM"/>
        </w:rPr>
        <w:t xml:space="preserve">                     </w:t>
      </w:r>
      <w:r w:rsidRPr="00DE1E5A">
        <w:rPr>
          <w:rFonts w:ascii="GHEA Grapalat" w:hAnsi="GHEA Grapalat"/>
          <w:sz w:val="20"/>
          <w:lang w:val="hy-AM"/>
        </w:rPr>
        <w:t>-ի, որը գործում է</w:t>
      </w:r>
      <w:r w:rsidRPr="00DE1E5A">
        <w:rPr>
          <w:rFonts w:ascii="GHEA Grapalat" w:hAnsi="GHEA Grapalat"/>
          <w:sz w:val="20"/>
          <w:u w:val="single"/>
          <w:lang w:val="hy-AM"/>
        </w:rPr>
        <w:t xml:space="preserve">                                    </w:t>
      </w:r>
      <w:r w:rsidRPr="00DE1E5A">
        <w:rPr>
          <w:rFonts w:ascii="GHEA Grapalat" w:hAnsi="GHEA Grapalat"/>
          <w:sz w:val="20"/>
          <w:lang w:val="hy-AM"/>
        </w:rPr>
        <w:t xml:space="preserve">-ի կանոնադրության հիման վրա, այսուհետ </w:t>
      </w:r>
      <w:r w:rsidRPr="00DE1E5A">
        <w:rPr>
          <w:rFonts w:ascii="GHEA Grapalat" w:hAnsi="GHEA Grapalat"/>
          <w:lang w:val="hy-AM"/>
        </w:rPr>
        <w:t>«</w:t>
      </w:r>
      <w:r w:rsidRPr="00DE1E5A">
        <w:rPr>
          <w:rFonts w:ascii="GHEA Grapalat" w:hAnsi="GHEA Grapalat"/>
          <w:sz w:val="20"/>
          <w:lang w:val="hy-AM"/>
        </w:rPr>
        <w:t>Գնորդ</w:t>
      </w:r>
      <w:r w:rsidRPr="00DE1E5A">
        <w:rPr>
          <w:rFonts w:ascii="GHEA Grapalat" w:hAnsi="GHEA Grapalat"/>
          <w:lang w:val="hy-AM"/>
        </w:rPr>
        <w:t>»</w:t>
      </w:r>
      <w:r w:rsidRPr="00DE1E5A">
        <w:rPr>
          <w:rFonts w:ascii="GHEA Grapalat" w:hAnsi="GHEA Grapalat"/>
          <w:sz w:val="20"/>
          <w:lang w:val="hy-AM"/>
        </w:rPr>
        <w:t xml:space="preserve">, մի կողմից,  և __________________-ը, ի դեմս տնօրեն _____________________-ի, որը գործում է </w:t>
      </w:r>
      <w:r w:rsidRPr="00DE1E5A">
        <w:rPr>
          <w:rFonts w:ascii="GHEA Grapalat" w:hAnsi="GHEA Grapalat"/>
          <w:sz w:val="20"/>
          <w:u w:val="single"/>
          <w:lang w:val="hy-AM"/>
        </w:rPr>
        <w:t xml:space="preserve">                       </w:t>
      </w:r>
      <w:r w:rsidRPr="00DE1E5A">
        <w:rPr>
          <w:rFonts w:ascii="GHEA Grapalat" w:hAnsi="GHEA Grapalat"/>
          <w:sz w:val="20"/>
          <w:lang w:val="hy-AM"/>
        </w:rPr>
        <w:t xml:space="preserve">-ի կանոնադրության հիման վրա, այսուհետ </w:t>
      </w:r>
      <w:r w:rsidRPr="00DE1E5A">
        <w:rPr>
          <w:rFonts w:ascii="GHEA Grapalat" w:hAnsi="GHEA Grapalat"/>
          <w:lang w:val="hy-AM"/>
        </w:rPr>
        <w:t>«</w:t>
      </w:r>
      <w:r w:rsidRPr="00DE1E5A">
        <w:rPr>
          <w:rFonts w:ascii="GHEA Grapalat" w:hAnsi="GHEA Grapalat"/>
          <w:sz w:val="20"/>
          <w:lang w:val="hy-AM"/>
        </w:rPr>
        <w:t>Վաճառող</w:t>
      </w:r>
      <w:r w:rsidRPr="00DE1E5A">
        <w:rPr>
          <w:rFonts w:ascii="GHEA Grapalat" w:hAnsi="GHEA Grapalat"/>
          <w:lang w:val="hy-AM"/>
        </w:rPr>
        <w:t>»</w:t>
      </w:r>
      <w:r w:rsidRPr="00DE1E5A">
        <w:rPr>
          <w:rFonts w:ascii="GHEA Grapalat" w:hAnsi="GHEA Grapalat"/>
          <w:sz w:val="20"/>
          <w:lang w:val="hy-AM"/>
        </w:rPr>
        <w:t xml:space="preserve"> մյուս կողմից, կնքեցին սույն պայմանագիրը հետևյալի մասին։</w:t>
      </w:r>
    </w:p>
    <w:p w:rsidR="00C339E7" w:rsidRPr="00DE1E5A" w:rsidRDefault="00C339E7" w:rsidP="00C339E7">
      <w:pPr>
        <w:spacing w:after="0" w:line="240" w:lineRule="auto"/>
        <w:ind w:firstLine="709"/>
        <w:jc w:val="both"/>
        <w:rPr>
          <w:rFonts w:ascii="GHEA Grapalat" w:hAnsi="GHEA Grapalat"/>
          <w:b/>
          <w:sz w:val="20"/>
          <w:lang w:val="hy-AM"/>
        </w:rPr>
      </w:pPr>
    </w:p>
    <w:p w:rsidR="00C339E7" w:rsidRPr="00DE1E5A" w:rsidRDefault="00C339E7" w:rsidP="00C339E7">
      <w:pPr>
        <w:spacing w:after="0" w:line="240" w:lineRule="auto"/>
        <w:ind w:firstLine="709"/>
        <w:jc w:val="center"/>
        <w:rPr>
          <w:rFonts w:ascii="GHEA Grapalat" w:hAnsi="GHEA Grapalat" w:cs="Times Armenian"/>
          <w:b/>
          <w:sz w:val="20"/>
          <w:lang w:val="hy-AM"/>
        </w:rPr>
      </w:pPr>
      <w:r w:rsidRPr="00DE1E5A">
        <w:rPr>
          <w:rFonts w:ascii="GHEA Grapalat" w:hAnsi="GHEA Grapalat"/>
          <w:b/>
          <w:sz w:val="20"/>
          <w:lang w:val="hy-AM"/>
        </w:rPr>
        <w:t xml:space="preserve">1. </w:t>
      </w:r>
      <w:r w:rsidRPr="00DE1E5A">
        <w:rPr>
          <w:rFonts w:ascii="GHEA Grapalat" w:hAnsi="GHEA Grapalat" w:cs="Sylfaen"/>
          <w:b/>
          <w:sz w:val="20"/>
          <w:lang w:val="hy-AM"/>
        </w:rPr>
        <w:t>ՊԱՅՄԱՆԱԳՐԻ</w:t>
      </w:r>
      <w:r w:rsidRPr="00DE1E5A">
        <w:rPr>
          <w:rFonts w:ascii="GHEA Grapalat" w:hAnsi="GHEA Grapalat" w:cs="Times Armenian"/>
          <w:b/>
          <w:sz w:val="20"/>
          <w:lang w:val="hy-AM"/>
        </w:rPr>
        <w:t xml:space="preserve"> </w:t>
      </w:r>
      <w:r w:rsidRPr="00DE1E5A">
        <w:rPr>
          <w:rFonts w:ascii="GHEA Grapalat" w:hAnsi="GHEA Grapalat" w:cs="Sylfaen"/>
          <w:b/>
          <w:sz w:val="20"/>
          <w:lang w:val="hy-AM"/>
        </w:rPr>
        <w:t>ԱՌԱՐԿԱՆ</w:t>
      </w:r>
    </w:p>
    <w:p w:rsidR="00C339E7" w:rsidRPr="00DE1E5A" w:rsidRDefault="00C339E7" w:rsidP="00C339E7">
      <w:pPr>
        <w:spacing w:after="0" w:line="240" w:lineRule="auto"/>
        <w:ind w:firstLine="709"/>
        <w:jc w:val="center"/>
        <w:rPr>
          <w:rFonts w:ascii="GHEA Grapalat" w:hAnsi="GHEA Grapalat" w:cs="Times Armenian"/>
          <w:b/>
          <w:sz w:val="20"/>
          <w:lang w:val="hy-AM"/>
        </w:rPr>
      </w:pPr>
    </w:p>
    <w:p w:rsidR="00C339E7" w:rsidRPr="00DE1E5A" w:rsidRDefault="00C339E7" w:rsidP="00C339E7">
      <w:pPr>
        <w:spacing w:after="0" w:line="240" w:lineRule="auto"/>
        <w:ind w:firstLine="709"/>
        <w:jc w:val="both"/>
        <w:rPr>
          <w:rFonts w:ascii="GHEA Grapalat" w:hAnsi="GHEA Grapalat" w:cs="Times Armenian"/>
          <w:sz w:val="20"/>
          <w:lang w:val="hy-AM"/>
        </w:rPr>
      </w:pPr>
      <w:r w:rsidRPr="00DE1E5A">
        <w:rPr>
          <w:rFonts w:ascii="GHEA Grapalat" w:hAnsi="GHEA Grapalat"/>
          <w:sz w:val="20"/>
          <w:lang w:val="hy-AM"/>
        </w:rPr>
        <w:t xml:space="preserve">1.1. </w:t>
      </w:r>
      <w:r w:rsidRPr="00DE1E5A">
        <w:rPr>
          <w:rFonts w:ascii="GHEA Grapalat" w:hAnsi="GHEA Grapalat" w:cs="Sylfaen"/>
          <w:sz w:val="20"/>
          <w:lang w:val="hy-AM"/>
        </w:rPr>
        <w:t>Վաճառողը</w:t>
      </w:r>
      <w:r w:rsidRPr="00DE1E5A">
        <w:rPr>
          <w:rFonts w:ascii="GHEA Grapalat" w:hAnsi="GHEA Grapalat" w:cs="Times Armenian"/>
          <w:sz w:val="20"/>
          <w:lang w:val="hy-AM"/>
        </w:rPr>
        <w:t xml:space="preserve"> </w:t>
      </w:r>
      <w:r w:rsidRPr="00DE1E5A">
        <w:rPr>
          <w:rFonts w:ascii="GHEA Grapalat" w:hAnsi="GHEA Grapalat" w:cs="Sylfaen"/>
          <w:sz w:val="20"/>
          <w:lang w:val="hy-AM"/>
        </w:rPr>
        <w:t>պարտավորվում</w:t>
      </w:r>
      <w:r w:rsidRPr="00DE1E5A">
        <w:rPr>
          <w:rFonts w:ascii="GHEA Grapalat" w:hAnsi="GHEA Grapalat" w:cs="Times Armenian"/>
          <w:sz w:val="20"/>
          <w:lang w:val="hy-AM"/>
        </w:rPr>
        <w:t xml:space="preserve"> </w:t>
      </w:r>
      <w:r w:rsidRPr="00DE1E5A">
        <w:rPr>
          <w:rFonts w:ascii="GHEA Grapalat" w:hAnsi="GHEA Grapalat" w:cs="Sylfaen"/>
          <w:sz w:val="20"/>
          <w:lang w:val="hy-AM"/>
        </w:rPr>
        <w:t>է</w:t>
      </w:r>
      <w:r w:rsidRPr="00DE1E5A">
        <w:rPr>
          <w:rFonts w:ascii="GHEA Grapalat" w:hAnsi="GHEA Grapalat" w:cs="Times Armenian"/>
          <w:sz w:val="20"/>
          <w:lang w:val="hy-AM"/>
        </w:rPr>
        <w:t xml:space="preserve"> </w:t>
      </w:r>
      <w:r w:rsidRPr="00DE1E5A">
        <w:rPr>
          <w:rFonts w:ascii="GHEA Grapalat" w:hAnsi="GHEA Grapalat" w:cs="Sylfaen"/>
          <w:sz w:val="20"/>
          <w:lang w:val="hy-AM"/>
        </w:rPr>
        <w:t>սույն</w:t>
      </w:r>
      <w:r w:rsidRPr="00DE1E5A">
        <w:rPr>
          <w:rFonts w:ascii="GHEA Grapalat" w:hAnsi="GHEA Grapalat" w:cs="Times Armenian"/>
          <w:sz w:val="20"/>
          <w:lang w:val="hy-AM"/>
        </w:rPr>
        <w:t xml:space="preserve"> </w:t>
      </w:r>
      <w:r w:rsidRPr="00DE1E5A">
        <w:rPr>
          <w:rFonts w:ascii="GHEA Grapalat" w:hAnsi="GHEA Grapalat" w:cs="Sylfaen"/>
          <w:sz w:val="20"/>
          <w:lang w:val="hy-AM"/>
        </w:rPr>
        <w:t>պայմանա</w:t>
      </w:r>
      <w:r w:rsidRPr="00DE1E5A">
        <w:rPr>
          <w:rFonts w:ascii="GHEA Grapalat" w:hAnsi="GHEA Grapalat" w:cs="Times Armenian"/>
          <w:sz w:val="20"/>
          <w:lang w:val="hy-AM"/>
        </w:rPr>
        <w:t>գ</w:t>
      </w:r>
      <w:r w:rsidRPr="00DE1E5A">
        <w:rPr>
          <w:rFonts w:ascii="GHEA Grapalat" w:hAnsi="GHEA Grapalat" w:cs="Sylfaen"/>
          <w:sz w:val="20"/>
          <w:lang w:val="hy-AM"/>
        </w:rPr>
        <w:t>րով (այսուհետ</w:t>
      </w:r>
      <w:r w:rsidRPr="00DE1E5A">
        <w:rPr>
          <w:rFonts w:ascii="GHEA Grapalat" w:hAnsi="GHEA Grapalat" w:cs="Times Armenian"/>
          <w:sz w:val="20"/>
          <w:lang w:val="hy-AM"/>
        </w:rPr>
        <w:t xml:space="preserve">` </w:t>
      </w:r>
      <w:r w:rsidRPr="00DE1E5A">
        <w:rPr>
          <w:rFonts w:ascii="GHEA Grapalat" w:hAnsi="GHEA Grapalat" w:cs="Sylfaen"/>
          <w:sz w:val="20"/>
          <w:lang w:val="hy-AM"/>
        </w:rPr>
        <w:t>պայմանա</w:t>
      </w:r>
      <w:r w:rsidRPr="00DE1E5A">
        <w:rPr>
          <w:rFonts w:ascii="GHEA Grapalat" w:hAnsi="GHEA Grapalat" w:cs="Times Armenian"/>
          <w:sz w:val="20"/>
          <w:lang w:val="hy-AM"/>
        </w:rPr>
        <w:t>գ</w:t>
      </w:r>
      <w:r w:rsidRPr="00DE1E5A">
        <w:rPr>
          <w:rFonts w:ascii="GHEA Grapalat" w:hAnsi="GHEA Grapalat" w:cs="Sylfaen"/>
          <w:sz w:val="20"/>
          <w:lang w:val="hy-AM"/>
        </w:rPr>
        <w:t>իր) սահմանված</w:t>
      </w:r>
      <w:r w:rsidRPr="00DE1E5A">
        <w:rPr>
          <w:rFonts w:ascii="GHEA Grapalat" w:hAnsi="GHEA Grapalat" w:cs="Times Armenian"/>
          <w:sz w:val="20"/>
          <w:lang w:val="hy-AM"/>
        </w:rPr>
        <w:t xml:space="preserve"> </w:t>
      </w:r>
      <w:r w:rsidRPr="00DE1E5A">
        <w:rPr>
          <w:rFonts w:ascii="GHEA Grapalat" w:hAnsi="GHEA Grapalat" w:cs="Sylfaen"/>
          <w:sz w:val="20"/>
          <w:lang w:val="hy-AM"/>
        </w:rPr>
        <w:t>կար</w:t>
      </w:r>
      <w:r w:rsidRPr="00DE1E5A">
        <w:rPr>
          <w:rFonts w:ascii="GHEA Grapalat" w:hAnsi="GHEA Grapalat" w:cs="Times Armenian"/>
          <w:sz w:val="20"/>
          <w:lang w:val="hy-AM"/>
        </w:rPr>
        <w:t>գ</w:t>
      </w:r>
      <w:r w:rsidRPr="00DE1E5A">
        <w:rPr>
          <w:rFonts w:ascii="GHEA Grapalat" w:hAnsi="GHEA Grapalat" w:cs="Sylfaen"/>
          <w:sz w:val="20"/>
          <w:lang w:val="hy-AM"/>
        </w:rPr>
        <w:t>ով</w:t>
      </w:r>
      <w:r w:rsidRPr="00DE1E5A">
        <w:rPr>
          <w:rFonts w:ascii="GHEA Grapalat" w:hAnsi="GHEA Grapalat" w:cs="Times Armenian"/>
          <w:sz w:val="20"/>
          <w:lang w:val="hy-AM"/>
        </w:rPr>
        <w:t xml:space="preserve">, </w:t>
      </w:r>
      <w:r w:rsidRPr="00DE1E5A">
        <w:rPr>
          <w:rFonts w:ascii="GHEA Grapalat" w:hAnsi="GHEA Grapalat" w:cs="Sylfaen"/>
          <w:sz w:val="20"/>
          <w:lang w:val="hy-AM"/>
        </w:rPr>
        <w:t>ծավալներով,</w:t>
      </w:r>
      <w:r w:rsidRPr="00DE1E5A">
        <w:rPr>
          <w:rFonts w:ascii="GHEA Grapalat" w:hAnsi="GHEA Grapalat" w:cs="Times Armenian"/>
          <w:sz w:val="20"/>
          <w:lang w:val="hy-AM"/>
        </w:rPr>
        <w:t xml:space="preserve"> ժամկետներում և հասցեով </w:t>
      </w:r>
      <w:r w:rsidRPr="00DE1E5A">
        <w:rPr>
          <w:rFonts w:ascii="GHEA Grapalat" w:hAnsi="GHEA Grapalat" w:cs="Sylfaen"/>
          <w:sz w:val="20"/>
          <w:lang w:val="hy-AM"/>
        </w:rPr>
        <w:t>Գնորդին</w:t>
      </w:r>
      <w:r w:rsidRPr="00DE1E5A">
        <w:rPr>
          <w:rFonts w:ascii="GHEA Grapalat" w:hAnsi="GHEA Grapalat" w:cs="Times Armenian"/>
          <w:sz w:val="20"/>
          <w:lang w:val="hy-AM"/>
        </w:rPr>
        <w:t xml:space="preserve"> </w:t>
      </w:r>
      <w:r w:rsidRPr="00DE1E5A">
        <w:rPr>
          <w:rFonts w:ascii="GHEA Grapalat" w:hAnsi="GHEA Grapalat" w:cs="Sylfaen"/>
          <w:sz w:val="20"/>
          <w:lang w:val="hy-AM"/>
        </w:rPr>
        <w:t>մատակարարել</w:t>
      </w:r>
      <w:r w:rsidRPr="00DE1E5A">
        <w:rPr>
          <w:rFonts w:ascii="GHEA Grapalat" w:hAnsi="GHEA Grapalat" w:cs="Times Armenian"/>
          <w:sz w:val="20"/>
          <w:lang w:val="hy-AM"/>
        </w:rPr>
        <w:t xml:space="preserve"> պ</w:t>
      </w:r>
      <w:r w:rsidRPr="00DE1E5A">
        <w:rPr>
          <w:rFonts w:ascii="GHEA Grapalat" w:hAnsi="GHEA Grapalat" w:cs="Sylfaen"/>
          <w:sz w:val="20"/>
          <w:lang w:val="hy-AM"/>
        </w:rPr>
        <w:t>այմանա</w:t>
      </w:r>
      <w:r w:rsidRPr="00DE1E5A">
        <w:rPr>
          <w:rFonts w:ascii="GHEA Grapalat" w:hAnsi="GHEA Grapalat"/>
          <w:sz w:val="20"/>
          <w:lang w:val="hy-AM"/>
        </w:rPr>
        <w:t>գ</w:t>
      </w:r>
      <w:r w:rsidRPr="00DE1E5A">
        <w:rPr>
          <w:rFonts w:ascii="GHEA Grapalat" w:hAnsi="GHEA Grapalat" w:cs="Sylfaen"/>
          <w:sz w:val="20"/>
          <w:lang w:val="hy-AM"/>
        </w:rPr>
        <w:t>րի</w:t>
      </w:r>
      <w:r w:rsidRPr="00DE1E5A">
        <w:rPr>
          <w:rFonts w:ascii="GHEA Grapalat" w:hAnsi="GHEA Grapalat" w:cs="Times Armenian"/>
          <w:sz w:val="20"/>
          <w:lang w:val="hy-AM"/>
        </w:rPr>
        <w:t xml:space="preserve"> N 1 </w:t>
      </w:r>
      <w:r w:rsidRPr="00DE1E5A">
        <w:rPr>
          <w:rFonts w:ascii="GHEA Grapalat" w:hAnsi="GHEA Grapalat" w:cs="Sylfaen"/>
          <w:sz w:val="20"/>
          <w:lang w:val="hy-AM"/>
        </w:rPr>
        <w:t>հավելվածով`</w:t>
      </w:r>
      <w:r w:rsidRPr="00DE1E5A">
        <w:rPr>
          <w:rFonts w:ascii="GHEA Grapalat" w:hAnsi="GHEA Grapalat" w:cs="Times Armenian"/>
          <w:sz w:val="20"/>
          <w:lang w:val="hy-AM"/>
        </w:rPr>
        <w:t xml:space="preserve"> </w:t>
      </w:r>
      <w:r w:rsidRPr="00DE1E5A">
        <w:rPr>
          <w:rFonts w:ascii="GHEA Grapalat" w:hAnsi="GHEA Grapalat" w:cs="Sylfaen"/>
          <w:sz w:val="20"/>
          <w:lang w:val="hy-AM"/>
        </w:rPr>
        <w:t>Տեխնիկական</w:t>
      </w:r>
      <w:r w:rsidRPr="00DE1E5A">
        <w:rPr>
          <w:rFonts w:ascii="GHEA Grapalat" w:hAnsi="GHEA Grapalat" w:cs="Times Armenian"/>
          <w:sz w:val="20"/>
          <w:lang w:val="hy-AM"/>
        </w:rPr>
        <w:t xml:space="preserve"> </w:t>
      </w:r>
      <w:r w:rsidRPr="00DE1E5A">
        <w:rPr>
          <w:rFonts w:ascii="GHEA Grapalat" w:hAnsi="GHEA Grapalat" w:cs="Sylfaen"/>
          <w:sz w:val="20"/>
          <w:lang w:val="hy-AM"/>
        </w:rPr>
        <w:t>բնութա</w:t>
      </w:r>
      <w:r w:rsidRPr="00DE1E5A">
        <w:rPr>
          <w:rFonts w:ascii="GHEA Grapalat" w:hAnsi="GHEA Grapalat" w:cs="Times Armenian"/>
          <w:sz w:val="20"/>
          <w:lang w:val="hy-AM"/>
        </w:rPr>
        <w:t>գի</w:t>
      </w:r>
      <w:r w:rsidRPr="00DE1E5A">
        <w:rPr>
          <w:rFonts w:ascii="GHEA Grapalat" w:hAnsi="GHEA Grapalat" w:cs="Sylfaen"/>
          <w:sz w:val="20"/>
          <w:lang w:val="hy-AM"/>
        </w:rPr>
        <w:t>ր-գնման-ժամանակացուցով նախատեսված</w:t>
      </w:r>
      <w:r w:rsidRPr="00DE1E5A">
        <w:rPr>
          <w:rFonts w:ascii="GHEA Grapalat" w:hAnsi="GHEA Grapalat" w:cs="Times Armenian"/>
          <w:sz w:val="20"/>
          <w:lang w:val="hy-AM"/>
        </w:rPr>
        <w:t xml:space="preserve"> ապրանքը (այսուհետ` ապրանք), </w:t>
      </w:r>
      <w:r w:rsidRPr="00DE1E5A">
        <w:rPr>
          <w:rFonts w:ascii="GHEA Grapalat" w:hAnsi="GHEA Grapalat" w:cs="Sylfaen"/>
          <w:sz w:val="20"/>
          <w:lang w:val="hy-AM"/>
        </w:rPr>
        <w:t>իսկ</w:t>
      </w:r>
      <w:r w:rsidRPr="00DE1E5A">
        <w:rPr>
          <w:rFonts w:ascii="GHEA Grapalat" w:hAnsi="GHEA Grapalat" w:cs="Times Armenian"/>
          <w:sz w:val="20"/>
          <w:lang w:val="hy-AM"/>
        </w:rPr>
        <w:t xml:space="preserve"> </w:t>
      </w:r>
      <w:r w:rsidRPr="00DE1E5A">
        <w:rPr>
          <w:rFonts w:ascii="GHEA Grapalat" w:hAnsi="GHEA Grapalat" w:cs="Sylfaen"/>
          <w:sz w:val="20"/>
          <w:lang w:val="hy-AM"/>
        </w:rPr>
        <w:t>Գնորդը</w:t>
      </w:r>
      <w:r w:rsidRPr="00DE1E5A">
        <w:rPr>
          <w:rFonts w:ascii="GHEA Grapalat" w:hAnsi="GHEA Grapalat" w:cs="Times Armenian"/>
          <w:sz w:val="20"/>
          <w:lang w:val="hy-AM"/>
        </w:rPr>
        <w:t xml:space="preserve"> </w:t>
      </w:r>
      <w:r w:rsidRPr="00DE1E5A">
        <w:rPr>
          <w:rFonts w:ascii="GHEA Grapalat" w:hAnsi="GHEA Grapalat" w:cs="Sylfaen"/>
          <w:sz w:val="20"/>
          <w:lang w:val="hy-AM"/>
        </w:rPr>
        <w:t>պարտավորվում</w:t>
      </w:r>
      <w:r w:rsidRPr="00DE1E5A">
        <w:rPr>
          <w:rFonts w:ascii="GHEA Grapalat" w:hAnsi="GHEA Grapalat" w:cs="Times Armenian"/>
          <w:sz w:val="20"/>
          <w:lang w:val="hy-AM"/>
        </w:rPr>
        <w:t xml:space="preserve"> </w:t>
      </w:r>
      <w:r w:rsidRPr="00DE1E5A">
        <w:rPr>
          <w:rFonts w:ascii="GHEA Grapalat" w:hAnsi="GHEA Grapalat" w:cs="Sylfaen"/>
          <w:sz w:val="20"/>
          <w:lang w:val="hy-AM"/>
        </w:rPr>
        <w:t>է</w:t>
      </w:r>
      <w:r w:rsidRPr="00DE1E5A">
        <w:rPr>
          <w:rFonts w:ascii="GHEA Grapalat" w:hAnsi="GHEA Grapalat" w:cs="Times Armenian"/>
          <w:sz w:val="20"/>
          <w:lang w:val="hy-AM"/>
        </w:rPr>
        <w:t xml:space="preserve"> </w:t>
      </w:r>
      <w:r w:rsidRPr="00DE1E5A">
        <w:rPr>
          <w:rFonts w:ascii="GHEA Grapalat" w:hAnsi="GHEA Grapalat" w:cs="Sylfaen"/>
          <w:sz w:val="20"/>
          <w:lang w:val="hy-AM"/>
        </w:rPr>
        <w:t>ընդունել</w:t>
      </w:r>
      <w:r w:rsidRPr="00DE1E5A">
        <w:rPr>
          <w:rFonts w:ascii="GHEA Grapalat" w:hAnsi="GHEA Grapalat" w:cs="Times Armenian"/>
          <w:sz w:val="20"/>
          <w:lang w:val="hy-AM"/>
        </w:rPr>
        <w:t xml:space="preserve"> ա</w:t>
      </w:r>
      <w:r w:rsidRPr="00DE1E5A">
        <w:rPr>
          <w:rFonts w:ascii="GHEA Grapalat" w:hAnsi="GHEA Grapalat" w:cs="Sylfaen"/>
          <w:sz w:val="20"/>
          <w:lang w:val="hy-AM"/>
        </w:rPr>
        <w:t>պրանքը</w:t>
      </w:r>
      <w:r w:rsidRPr="00DE1E5A">
        <w:rPr>
          <w:rFonts w:ascii="GHEA Grapalat" w:hAnsi="GHEA Grapalat" w:cs="Times Armenian"/>
          <w:sz w:val="20"/>
          <w:lang w:val="hy-AM"/>
        </w:rPr>
        <w:t xml:space="preserve"> </w:t>
      </w:r>
      <w:r w:rsidRPr="00DE1E5A">
        <w:rPr>
          <w:rFonts w:ascii="GHEA Grapalat" w:hAnsi="GHEA Grapalat" w:cs="Sylfaen"/>
          <w:sz w:val="20"/>
          <w:lang w:val="hy-AM"/>
        </w:rPr>
        <w:t>և</w:t>
      </w:r>
      <w:r w:rsidRPr="00DE1E5A">
        <w:rPr>
          <w:rFonts w:ascii="GHEA Grapalat" w:hAnsi="GHEA Grapalat" w:cs="Times Armenian"/>
          <w:sz w:val="20"/>
          <w:lang w:val="hy-AM"/>
        </w:rPr>
        <w:t xml:space="preserve"> </w:t>
      </w:r>
      <w:r w:rsidRPr="00DE1E5A">
        <w:rPr>
          <w:rFonts w:ascii="GHEA Grapalat" w:hAnsi="GHEA Grapalat" w:cs="Sylfaen"/>
          <w:sz w:val="20"/>
          <w:lang w:val="hy-AM"/>
        </w:rPr>
        <w:t>վճարել</w:t>
      </w:r>
      <w:r w:rsidRPr="00DE1E5A">
        <w:rPr>
          <w:rFonts w:ascii="GHEA Grapalat" w:hAnsi="GHEA Grapalat" w:cs="Times Armenian"/>
          <w:sz w:val="20"/>
          <w:lang w:val="hy-AM"/>
        </w:rPr>
        <w:t xml:space="preserve"> </w:t>
      </w:r>
      <w:r w:rsidRPr="00DE1E5A">
        <w:rPr>
          <w:rFonts w:ascii="GHEA Grapalat" w:hAnsi="GHEA Grapalat" w:cs="Sylfaen"/>
          <w:sz w:val="20"/>
          <w:lang w:val="hy-AM"/>
        </w:rPr>
        <w:t>դրա</w:t>
      </w:r>
      <w:r w:rsidRPr="00DE1E5A">
        <w:rPr>
          <w:rFonts w:ascii="GHEA Grapalat" w:hAnsi="GHEA Grapalat" w:cs="Times Armenian"/>
          <w:sz w:val="20"/>
          <w:lang w:val="hy-AM"/>
        </w:rPr>
        <w:t xml:space="preserve"> </w:t>
      </w:r>
      <w:r w:rsidRPr="00DE1E5A">
        <w:rPr>
          <w:rFonts w:ascii="GHEA Grapalat" w:hAnsi="GHEA Grapalat" w:cs="Sylfaen"/>
          <w:sz w:val="20"/>
          <w:lang w:val="hy-AM"/>
        </w:rPr>
        <w:t>համար</w:t>
      </w:r>
      <w:r w:rsidRPr="00DE1E5A">
        <w:rPr>
          <w:rFonts w:ascii="GHEA Grapalat" w:hAnsi="GHEA Grapalat" w:cs="Times Armenian"/>
          <w:sz w:val="20"/>
          <w:lang w:val="hy-AM"/>
        </w:rPr>
        <w:t xml:space="preserve">։ </w:t>
      </w:r>
    </w:p>
    <w:p w:rsidR="00C339E7" w:rsidRPr="00DE1E5A" w:rsidRDefault="00C339E7" w:rsidP="00C339E7">
      <w:pPr>
        <w:spacing w:after="0" w:line="240" w:lineRule="auto"/>
        <w:ind w:firstLine="709"/>
        <w:jc w:val="both"/>
        <w:rPr>
          <w:rFonts w:ascii="GHEA Grapalat" w:hAnsi="GHEA Grapalat" w:cs="Times Armenian"/>
          <w:sz w:val="20"/>
          <w:lang w:val="hy-AM"/>
        </w:rPr>
      </w:pPr>
    </w:p>
    <w:p w:rsidR="00C339E7" w:rsidRPr="00DE1E5A" w:rsidRDefault="00C339E7" w:rsidP="00C339E7">
      <w:pPr>
        <w:spacing w:after="0" w:line="240" w:lineRule="auto"/>
        <w:ind w:firstLine="709"/>
        <w:jc w:val="both"/>
        <w:rPr>
          <w:rFonts w:ascii="GHEA Grapalat" w:hAnsi="GHEA Grapalat"/>
          <w:b/>
          <w:sz w:val="20"/>
          <w:lang w:val="hy-AM"/>
        </w:rPr>
      </w:pPr>
      <w:r w:rsidRPr="00DE1E5A">
        <w:rPr>
          <w:rFonts w:ascii="GHEA Grapalat" w:hAnsi="GHEA Grapalat"/>
          <w:sz w:val="20"/>
          <w:lang w:val="hy-AM"/>
        </w:rPr>
        <w:tab/>
      </w:r>
      <w:r w:rsidRPr="00DE1E5A">
        <w:rPr>
          <w:rFonts w:ascii="GHEA Grapalat" w:hAnsi="GHEA Grapalat"/>
          <w:b/>
          <w:sz w:val="20"/>
          <w:lang w:val="hy-AM"/>
        </w:rPr>
        <w:t>2. ԿՈՂՄԵՐԻ ԻՐԱՎՈՒՆՔՆԵՐԸ ԵՎ ՊԱՐՏԱԿԱՆՈՒԹՅՈՒՆՆԵՐԸ</w:t>
      </w:r>
    </w:p>
    <w:p w:rsidR="00C339E7" w:rsidRPr="00DE1E5A" w:rsidRDefault="00C339E7" w:rsidP="00C339E7">
      <w:pPr>
        <w:spacing w:after="0" w:line="240" w:lineRule="auto"/>
        <w:ind w:firstLine="709"/>
        <w:jc w:val="both"/>
        <w:rPr>
          <w:rFonts w:ascii="GHEA Grapalat" w:hAnsi="GHEA Grapalat"/>
          <w:sz w:val="20"/>
          <w:lang w:val="hy-AM"/>
        </w:rPr>
      </w:pPr>
    </w:p>
    <w:p w:rsidR="00C339E7" w:rsidRPr="00DE1E5A" w:rsidRDefault="00C339E7" w:rsidP="00C339E7">
      <w:pPr>
        <w:spacing w:after="0" w:line="240" w:lineRule="auto"/>
        <w:ind w:firstLine="709"/>
        <w:jc w:val="both"/>
        <w:rPr>
          <w:rFonts w:ascii="GHEA Grapalat" w:hAnsi="GHEA Grapalat"/>
          <w:b/>
          <w:sz w:val="20"/>
          <w:lang w:val="hy-AM"/>
        </w:rPr>
      </w:pPr>
      <w:r w:rsidRPr="00DE1E5A">
        <w:rPr>
          <w:rFonts w:ascii="GHEA Grapalat" w:hAnsi="GHEA Grapalat"/>
          <w:b/>
          <w:sz w:val="20"/>
          <w:lang w:val="hy-AM"/>
        </w:rPr>
        <w:t>2.1 Գնորդն իրավունք ունի`</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CA7FEE">
        <w:rPr>
          <w:rFonts w:ascii="GHEA Grapalat" w:hAnsi="GHEA Grapalat"/>
          <w:sz w:val="20"/>
          <w:lang w:val="hy-AM"/>
        </w:rPr>
        <w:t>3</w:t>
      </w:r>
      <w:r w:rsidRPr="00DE1E5A">
        <w:rPr>
          <w:rFonts w:ascii="GHEA Grapalat" w:hAnsi="GHEA Grapalat"/>
          <w:sz w:val="20"/>
          <w:lang w:val="hy-AM"/>
        </w:rPr>
        <w:t xml:space="preserve"> օրից ավելի:</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ա) պահանջել հատուցելու ապրանքի անպատշաճ որակի լինելու պատճառով իր կատարած ծախսերը.</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գ) հրաժարվել պայմանագիրը կատարելուց և պահանջել վերադարձնելու ապրանքի համար վճարված գումարը:</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 xml:space="preserve">2.1.3 Եթե հանձնվել է պայմանագրով որոշվածից պակաս քանակի ապրանք, ապա` </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ա)  պահանջել լրացնելու ապրանքի պակաս հանձնված քանակը,</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2.1.4 Եթե հանձնվել է տեսակի պայմանի խախտմամբ ապրանք,  իր ընտրությամբ`</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ա) ընդունել տեսակի վերաբերյալ պայմանին համապատասխանող ապրանքը և հրաժարվել մնացած ապրանքներից.</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C339E7" w:rsidRPr="00DE1E5A" w:rsidRDefault="00C339E7" w:rsidP="00C339E7">
      <w:pPr>
        <w:spacing w:after="0" w:line="240" w:lineRule="auto"/>
        <w:ind w:firstLine="709"/>
        <w:jc w:val="both"/>
        <w:rPr>
          <w:rFonts w:ascii="GHEA Grapalat" w:hAnsi="GHEA Grapalat"/>
          <w:sz w:val="20"/>
          <w:lang w:val="hy-AM"/>
        </w:rPr>
      </w:pPr>
    </w:p>
    <w:p w:rsidR="00C339E7" w:rsidRPr="00DE1E5A" w:rsidRDefault="00C339E7" w:rsidP="00C339E7">
      <w:pPr>
        <w:spacing w:after="0" w:line="240" w:lineRule="auto"/>
        <w:ind w:firstLine="709"/>
        <w:jc w:val="both"/>
        <w:rPr>
          <w:rFonts w:ascii="GHEA Grapalat" w:hAnsi="GHEA Grapalat"/>
          <w:sz w:val="20"/>
          <w:lang w:val="hy-AM"/>
        </w:rPr>
      </w:pPr>
    </w:p>
    <w:p w:rsidR="00C339E7" w:rsidRPr="00C21B22" w:rsidRDefault="00C339E7" w:rsidP="00C339E7">
      <w:pPr>
        <w:pStyle w:val="BodyTextIndent3"/>
        <w:spacing w:line="240" w:lineRule="auto"/>
        <w:ind w:firstLine="0"/>
        <w:rPr>
          <w:rFonts w:ascii="GHEA Grapalat" w:hAnsi="GHEA Grapalat" w:cs="Sylfaen"/>
          <w:i/>
          <w:sz w:val="16"/>
          <w:szCs w:val="16"/>
          <w:lang w:val="hy-AM" w:eastAsia="ru-RU"/>
        </w:rPr>
      </w:pPr>
      <w:r w:rsidRPr="00DE1E5A">
        <w:rPr>
          <w:rFonts w:ascii="GHEA Grapalat" w:hAnsi="GHEA Grapalat" w:cs="Sylfaen"/>
          <w:i/>
          <w:sz w:val="16"/>
          <w:szCs w:val="16"/>
          <w:lang w:val="hy-AM" w:eastAsia="ru-RU"/>
        </w:rPr>
        <w:t>*</w:t>
      </w:r>
      <w:r w:rsidRPr="00C21B22">
        <w:rPr>
          <w:rFonts w:ascii="GHEA Grapalat" w:hAnsi="GHEA Grapalat"/>
          <w:i/>
          <w:sz w:val="16"/>
          <w:szCs w:val="16"/>
          <w:lang w:val="hy-AM"/>
        </w:rPr>
        <w:t xml:space="preserve"> լրացվում է հանձնաժողովի քարտուղարի կողմից` մինչև հրավերը տեղեկագրում հրապարակելը</w:t>
      </w:r>
      <w:r w:rsidRPr="00DE1E5A">
        <w:rPr>
          <w:rFonts w:ascii="GHEA Grapalat" w:hAnsi="GHEA Grapalat"/>
          <w:i/>
          <w:sz w:val="16"/>
          <w:szCs w:val="16"/>
          <w:lang w:val="hy-AM"/>
        </w:rPr>
        <w:t>:</w:t>
      </w:r>
    </w:p>
    <w:p w:rsidR="00C339E7" w:rsidRPr="00DE1E5A" w:rsidRDefault="00C339E7" w:rsidP="00C339E7">
      <w:pPr>
        <w:spacing w:after="0" w:line="240" w:lineRule="auto"/>
        <w:ind w:firstLine="709"/>
        <w:jc w:val="both"/>
        <w:rPr>
          <w:rFonts w:ascii="GHEA Grapalat" w:hAnsi="GHEA Grapalat"/>
          <w:sz w:val="20"/>
          <w:lang w:val="hy-AM"/>
        </w:rPr>
      </w:pP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C339E7" w:rsidRPr="00DE1E5A" w:rsidRDefault="00C339E7" w:rsidP="00C339E7">
      <w:pPr>
        <w:tabs>
          <w:tab w:val="left" w:pos="720"/>
        </w:tabs>
        <w:spacing w:after="0" w:line="240" w:lineRule="auto"/>
        <w:ind w:firstLine="709"/>
        <w:jc w:val="both"/>
        <w:rPr>
          <w:rFonts w:ascii="GHEA Grapalat" w:hAnsi="GHEA Grapalat"/>
          <w:sz w:val="20"/>
          <w:lang w:val="hy-AM"/>
        </w:rPr>
      </w:pPr>
      <w:r w:rsidRPr="00DE1E5A">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C339E7" w:rsidRPr="00DE1E5A" w:rsidRDefault="00C339E7" w:rsidP="00C339E7">
      <w:pPr>
        <w:tabs>
          <w:tab w:val="left" w:pos="720"/>
        </w:tabs>
        <w:spacing w:after="0" w:line="240" w:lineRule="auto"/>
        <w:ind w:firstLine="709"/>
        <w:jc w:val="both"/>
        <w:rPr>
          <w:rFonts w:ascii="GHEA Grapalat" w:hAnsi="GHEA Grapalat"/>
          <w:sz w:val="20"/>
          <w:lang w:val="hy-AM"/>
        </w:rPr>
      </w:pPr>
      <w:r w:rsidRPr="00DE1E5A">
        <w:rPr>
          <w:rFonts w:ascii="GHEA Grapalat" w:hAnsi="GHEA Grapalat"/>
          <w:sz w:val="20"/>
          <w:lang w:val="hy-AM"/>
        </w:rPr>
        <w:tab/>
        <w:t>2.1.7.1 Վաճառողի կողմից պայմանագիրը խախտելն էական է համարվում, եթե`</w:t>
      </w:r>
    </w:p>
    <w:p w:rsidR="00C339E7" w:rsidRPr="00DE1E5A" w:rsidRDefault="00C339E7" w:rsidP="00C339E7">
      <w:pPr>
        <w:tabs>
          <w:tab w:val="left" w:pos="720"/>
        </w:tabs>
        <w:spacing w:after="0" w:line="240" w:lineRule="auto"/>
        <w:ind w:firstLine="709"/>
        <w:jc w:val="both"/>
        <w:rPr>
          <w:rFonts w:ascii="GHEA Grapalat" w:hAnsi="GHEA Grapalat"/>
          <w:sz w:val="20"/>
          <w:lang w:val="hy-AM"/>
        </w:rPr>
      </w:pPr>
      <w:r w:rsidRPr="00DE1E5A">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C339E7" w:rsidRPr="00DE1E5A" w:rsidRDefault="00C339E7" w:rsidP="00C339E7">
      <w:pPr>
        <w:tabs>
          <w:tab w:val="left" w:pos="720"/>
        </w:tabs>
        <w:spacing w:after="0" w:line="240" w:lineRule="auto"/>
        <w:ind w:firstLine="709"/>
        <w:jc w:val="both"/>
        <w:rPr>
          <w:rFonts w:ascii="GHEA Grapalat" w:hAnsi="GHEA Grapalat"/>
          <w:sz w:val="20"/>
          <w:lang w:val="hy-AM"/>
        </w:rPr>
      </w:pPr>
      <w:r w:rsidRPr="00DE1E5A">
        <w:rPr>
          <w:rFonts w:ascii="GHEA Grapalat" w:hAnsi="GHEA Grapalat"/>
          <w:sz w:val="20"/>
          <w:lang w:val="hy-AM"/>
        </w:rPr>
        <w:tab/>
        <w:t xml:space="preserve">բ) ապրանքի մատակարարման ժամկետները խախտվել են </w:t>
      </w:r>
      <w:r w:rsidR="00CA7FEE">
        <w:rPr>
          <w:rFonts w:ascii="GHEA Grapalat" w:hAnsi="GHEA Grapalat"/>
          <w:sz w:val="20"/>
          <w:lang w:val="hy-AM"/>
        </w:rPr>
        <w:t>3</w:t>
      </w:r>
      <w:r w:rsidRPr="00DE1E5A">
        <w:rPr>
          <w:rFonts w:ascii="GHEA Grapalat" w:hAnsi="GHEA Grapalat"/>
          <w:sz w:val="20"/>
          <w:lang w:val="hy-AM"/>
        </w:rPr>
        <w:t xml:space="preserve"> օրից ավելի,</w:t>
      </w:r>
    </w:p>
    <w:p w:rsidR="00C339E7" w:rsidRPr="00DE1E5A" w:rsidRDefault="00C339E7" w:rsidP="00C339E7">
      <w:pPr>
        <w:tabs>
          <w:tab w:val="left" w:pos="720"/>
        </w:tabs>
        <w:spacing w:after="0" w:line="240" w:lineRule="auto"/>
        <w:ind w:firstLine="709"/>
        <w:jc w:val="both"/>
        <w:rPr>
          <w:rFonts w:ascii="GHEA Grapalat" w:hAnsi="GHEA Grapalat"/>
          <w:sz w:val="20"/>
          <w:lang w:val="hy-AM"/>
        </w:rPr>
      </w:pPr>
      <w:r w:rsidRPr="00DE1E5A">
        <w:rPr>
          <w:rFonts w:ascii="GHEA Grapalat" w:hAnsi="GHEA Grapalat"/>
          <w:sz w:val="20"/>
          <w:lang w:val="hy-AM"/>
        </w:rPr>
        <w:t>2.1.8 Զննել ապրանքը և հայտնաբերված թերությունների մասին անհապաղ տեղեկացնել Վաճառողին։</w:t>
      </w:r>
    </w:p>
    <w:p w:rsidR="00C339E7" w:rsidRPr="00DE1E5A" w:rsidRDefault="00C339E7" w:rsidP="00C339E7">
      <w:pPr>
        <w:tabs>
          <w:tab w:val="left" w:pos="720"/>
        </w:tabs>
        <w:spacing w:after="0" w:line="240" w:lineRule="auto"/>
        <w:ind w:firstLine="709"/>
        <w:jc w:val="both"/>
        <w:rPr>
          <w:rFonts w:ascii="GHEA Grapalat" w:hAnsi="GHEA Grapalat"/>
          <w:sz w:val="12"/>
          <w:szCs w:val="12"/>
          <w:lang w:val="hy-AM"/>
        </w:rPr>
      </w:pPr>
    </w:p>
    <w:p w:rsidR="00C339E7" w:rsidRPr="00DE1E5A" w:rsidRDefault="00C339E7" w:rsidP="00C339E7">
      <w:pPr>
        <w:spacing w:after="0" w:line="240" w:lineRule="auto"/>
        <w:ind w:firstLine="709"/>
        <w:jc w:val="both"/>
        <w:rPr>
          <w:rFonts w:ascii="GHEA Grapalat" w:hAnsi="GHEA Grapalat"/>
          <w:b/>
          <w:sz w:val="20"/>
          <w:lang w:val="hy-AM"/>
        </w:rPr>
      </w:pPr>
      <w:r w:rsidRPr="00DE1E5A">
        <w:rPr>
          <w:rFonts w:ascii="GHEA Grapalat" w:hAnsi="GHEA Grapalat"/>
          <w:b/>
          <w:sz w:val="20"/>
          <w:lang w:val="hy-AM"/>
        </w:rPr>
        <w:t>2.2 Գնորդը պարտավոր է`</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C339E7" w:rsidRPr="00DE1E5A" w:rsidRDefault="00C339E7" w:rsidP="00C339E7">
      <w:pPr>
        <w:spacing w:after="0" w:line="240" w:lineRule="auto"/>
        <w:ind w:firstLine="709"/>
        <w:jc w:val="both"/>
        <w:rPr>
          <w:rFonts w:ascii="GHEA Grapalat" w:hAnsi="GHEA Grapalat"/>
          <w:sz w:val="20"/>
          <w:lang w:val="hy-AM"/>
        </w:rPr>
      </w:pPr>
    </w:p>
    <w:p w:rsidR="00C339E7" w:rsidRPr="00DE1E5A" w:rsidRDefault="00C339E7" w:rsidP="00C339E7">
      <w:pPr>
        <w:spacing w:after="0" w:line="240" w:lineRule="auto"/>
        <w:ind w:firstLine="709"/>
        <w:jc w:val="both"/>
        <w:rPr>
          <w:rFonts w:ascii="GHEA Grapalat" w:hAnsi="GHEA Grapalat"/>
          <w:b/>
          <w:sz w:val="20"/>
          <w:lang w:val="hy-AM"/>
        </w:rPr>
      </w:pPr>
      <w:r w:rsidRPr="00DE1E5A">
        <w:rPr>
          <w:rFonts w:ascii="GHEA Grapalat" w:hAnsi="GHEA Grapalat"/>
          <w:b/>
          <w:sz w:val="20"/>
          <w:lang w:val="hy-AM"/>
        </w:rPr>
        <w:t>2.3 Վաճառողն իրավունք ունի`</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 xml:space="preserve">2.3.1 Գնորդից պահանջել ընդունելու պայմանագրով նախատեսված </w:t>
      </w:r>
      <w:r w:rsidRPr="00DE1E5A">
        <w:rPr>
          <w:rFonts w:ascii="GHEA Grapalat" w:hAnsi="GHEA Grapalat" w:cs="Sylfaen"/>
          <w:sz w:val="20"/>
          <w:lang w:val="hy-AM"/>
        </w:rPr>
        <w:t>կար</w:t>
      </w:r>
      <w:r w:rsidRPr="00DE1E5A">
        <w:rPr>
          <w:rFonts w:ascii="GHEA Grapalat" w:hAnsi="GHEA Grapalat" w:cs="Times Armenian"/>
          <w:sz w:val="20"/>
          <w:lang w:val="hy-AM"/>
        </w:rPr>
        <w:t>գ</w:t>
      </w:r>
      <w:r w:rsidRPr="00DE1E5A">
        <w:rPr>
          <w:rFonts w:ascii="GHEA Grapalat" w:hAnsi="GHEA Grapalat" w:cs="Sylfaen"/>
          <w:sz w:val="20"/>
          <w:lang w:val="hy-AM"/>
        </w:rPr>
        <w:t>ով</w:t>
      </w:r>
      <w:r w:rsidRPr="00DE1E5A">
        <w:rPr>
          <w:rFonts w:ascii="GHEA Grapalat" w:hAnsi="GHEA Grapalat" w:cs="Times Armenian"/>
          <w:sz w:val="20"/>
          <w:lang w:val="hy-AM"/>
        </w:rPr>
        <w:t xml:space="preserve">, </w:t>
      </w:r>
      <w:r w:rsidRPr="00DE1E5A">
        <w:rPr>
          <w:rFonts w:ascii="GHEA Grapalat" w:hAnsi="GHEA Grapalat" w:cs="Sylfaen"/>
          <w:sz w:val="20"/>
          <w:lang w:val="hy-AM"/>
        </w:rPr>
        <w:t>ծավալներով,</w:t>
      </w:r>
      <w:r w:rsidRPr="00DE1E5A">
        <w:rPr>
          <w:rFonts w:ascii="GHEA Grapalat" w:hAnsi="GHEA Grapalat" w:cs="Times Armenian"/>
          <w:sz w:val="20"/>
          <w:lang w:val="hy-AM"/>
        </w:rPr>
        <w:t xml:space="preserve"> ժամկետներում և հասցեով</w:t>
      </w:r>
      <w:r w:rsidRPr="00DE1E5A">
        <w:rPr>
          <w:rFonts w:ascii="GHEA Grapalat" w:hAnsi="GHEA Grapalat"/>
          <w:sz w:val="20"/>
          <w:lang w:val="hy-AM"/>
        </w:rPr>
        <w:t xml:space="preserve"> մատակարարված ապրանքը: </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 xml:space="preserve">2.3.2 Գնորդից պահանջել վճարելու պայմանագրով նախատեսված </w:t>
      </w:r>
      <w:r w:rsidRPr="00DE1E5A">
        <w:rPr>
          <w:rFonts w:ascii="GHEA Grapalat" w:hAnsi="GHEA Grapalat" w:cs="Sylfaen"/>
          <w:sz w:val="20"/>
          <w:lang w:val="hy-AM"/>
        </w:rPr>
        <w:t>կար</w:t>
      </w:r>
      <w:r w:rsidRPr="00DE1E5A">
        <w:rPr>
          <w:rFonts w:ascii="GHEA Grapalat" w:hAnsi="GHEA Grapalat" w:cs="Times Armenian"/>
          <w:sz w:val="20"/>
          <w:lang w:val="hy-AM"/>
        </w:rPr>
        <w:t>գ</w:t>
      </w:r>
      <w:r w:rsidRPr="00DE1E5A">
        <w:rPr>
          <w:rFonts w:ascii="GHEA Grapalat" w:hAnsi="GHEA Grapalat" w:cs="Sylfaen"/>
          <w:sz w:val="20"/>
          <w:lang w:val="hy-AM"/>
        </w:rPr>
        <w:t>ով</w:t>
      </w:r>
      <w:r w:rsidRPr="00DE1E5A">
        <w:rPr>
          <w:rFonts w:ascii="GHEA Grapalat" w:hAnsi="GHEA Grapalat" w:cs="Times Armenian"/>
          <w:sz w:val="20"/>
          <w:lang w:val="hy-AM"/>
        </w:rPr>
        <w:t xml:space="preserve">, </w:t>
      </w:r>
      <w:r w:rsidRPr="00DE1E5A">
        <w:rPr>
          <w:rFonts w:ascii="GHEA Grapalat" w:hAnsi="GHEA Grapalat" w:cs="Sylfaen"/>
          <w:sz w:val="20"/>
          <w:lang w:val="hy-AM"/>
        </w:rPr>
        <w:t>ծավալներով,</w:t>
      </w:r>
      <w:r w:rsidRPr="00DE1E5A">
        <w:rPr>
          <w:rFonts w:ascii="GHEA Grapalat" w:hAnsi="GHEA Grapalat" w:cs="Times Armenian"/>
          <w:sz w:val="20"/>
          <w:lang w:val="hy-AM"/>
        </w:rPr>
        <w:t xml:space="preserve"> ժամկետներում և հասցեով</w:t>
      </w:r>
      <w:r w:rsidRPr="00DE1E5A">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2.3.3 Միակողմանի լուծել պայմանագիրը (լրիվ կամ մասնակի), եթե Գնորդն էականորեն խախտել է պայմանագիրը:</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 xml:space="preserve">2.3.4 Գնորդի համաձայնությամբ վաղաժամկետ մատակարարել ապրանքը։ </w:t>
      </w:r>
    </w:p>
    <w:p w:rsidR="00C339E7" w:rsidRPr="00DE1E5A" w:rsidRDefault="00C339E7" w:rsidP="00C339E7">
      <w:pPr>
        <w:spacing w:after="0" w:line="240" w:lineRule="auto"/>
        <w:ind w:firstLine="709"/>
        <w:jc w:val="both"/>
        <w:rPr>
          <w:rFonts w:ascii="GHEA Grapalat" w:hAnsi="GHEA Grapalat"/>
          <w:sz w:val="20"/>
          <w:lang w:val="hy-AM"/>
        </w:rPr>
      </w:pPr>
    </w:p>
    <w:p w:rsidR="00C339E7" w:rsidRPr="00DE1E5A" w:rsidRDefault="00C339E7" w:rsidP="00C339E7">
      <w:pPr>
        <w:spacing w:after="0" w:line="240" w:lineRule="auto"/>
        <w:ind w:firstLine="709"/>
        <w:jc w:val="both"/>
        <w:rPr>
          <w:rFonts w:ascii="GHEA Grapalat" w:hAnsi="GHEA Grapalat"/>
          <w:b/>
          <w:sz w:val="20"/>
          <w:lang w:val="hy-AM"/>
        </w:rPr>
      </w:pPr>
      <w:r w:rsidRPr="00DE1E5A">
        <w:rPr>
          <w:rFonts w:ascii="GHEA Grapalat" w:hAnsi="GHEA Grapalat"/>
          <w:b/>
          <w:sz w:val="20"/>
          <w:lang w:val="hy-AM"/>
        </w:rPr>
        <w:t>2.4 Վաճառողը պարտավոր է`</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 xml:space="preserve">2.4.1 Գնորդին հանձնել ապրանքը` պայմանագրով նախատեսված կարգով, </w:t>
      </w:r>
      <w:r w:rsidRPr="00DE1E5A">
        <w:rPr>
          <w:rFonts w:ascii="GHEA Grapalat" w:hAnsi="GHEA Grapalat" w:cs="Sylfaen"/>
          <w:sz w:val="20"/>
          <w:lang w:val="hy-AM"/>
        </w:rPr>
        <w:t>ծավալներով,</w:t>
      </w:r>
      <w:r w:rsidRPr="00DE1E5A">
        <w:rPr>
          <w:rFonts w:ascii="GHEA Grapalat" w:hAnsi="GHEA Grapalat" w:cs="Times Armenian"/>
          <w:sz w:val="20"/>
          <w:lang w:val="hy-AM"/>
        </w:rPr>
        <w:t xml:space="preserve"> ժամկետներում և հասցեով:</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2.4.3 Գնորդին հանձնել երրորդ անձանց իրավունքներից ազատ ապրանք:</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lastRenderedPageBreak/>
        <w:t>2.4.8 Պայմանագրով նախատեսված դեպքերում վճարել պայմանագրի 6.2 և 6.3  կետերով նախատեսված տույժը և տուգանքը։</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2.4.9 Գնորդին հանձնել ապրանքի պատկանելիքները և համապատասխան փաստաթղթերը։</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2.4.11 Պայմանագրի կատարման ապահովման գործողության ընթացքում լուծարման կամ սնանկացման գործընթաց սկսելու դեպքում դրա մասին նախապես գրավոր տեղեկացնել Գնորդին։</w:t>
      </w:r>
    </w:p>
    <w:p w:rsidR="00C339E7" w:rsidRPr="00DE1E5A" w:rsidRDefault="00C339E7" w:rsidP="00C339E7">
      <w:pPr>
        <w:spacing w:after="0" w:line="240" w:lineRule="auto"/>
        <w:ind w:firstLine="709"/>
        <w:jc w:val="both"/>
        <w:rPr>
          <w:rFonts w:ascii="GHEA Grapalat" w:hAnsi="GHEA Grapalat"/>
          <w:lang w:val="hy-AM"/>
        </w:rPr>
      </w:pPr>
    </w:p>
    <w:p w:rsidR="00C339E7" w:rsidRPr="00DE1E5A" w:rsidRDefault="00C339E7" w:rsidP="00C339E7">
      <w:pPr>
        <w:spacing w:after="0" w:line="240" w:lineRule="auto"/>
        <w:ind w:firstLine="709"/>
        <w:jc w:val="center"/>
        <w:rPr>
          <w:rFonts w:ascii="GHEA Grapalat" w:hAnsi="GHEA Grapalat"/>
          <w:b/>
          <w:sz w:val="20"/>
          <w:lang w:val="hy-AM"/>
        </w:rPr>
      </w:pPr>
      <w:r w:rsidRPr="00DE1E5A">
        <w:rPr>
          <w:rFonts w:ascii="GHEA Grapalat" w:hAnsi="GHEA Grapalat"/>
          <w:b/>
          <w:sz w:val="20"/>
          <w:lang w:val="hy-AM"/>
        </w:rPr>
        <w:t>3. ՊԱՅՄԱՆԱԳՐԻ ԳԻՆԸ ԵՎ ՎՃԱՐՄԱՆ ԿԱՐԳԸ</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3.1  Պայմանագրի գինը կազմում է ________________ ՀՀ դրամ, ներառյալ ԱԱՀ-ն</w:t>
      </w:r>
      <w:r w:rsidRPr="00C21B22">
        <w:rPr>
          <w:rFonts w:ascii="GHEA Grapalat" w:hAnsi="GHEA Grapalat"/>
          <w:sz w:val="20"/>
          <w:lang w:val="hy-AM"/>
        </w:rPr>
        <w:t>:</w:t>
      </w:r>
      <w:r w:rsidRPr="00C21B22">
        <w:rPr>
          <w:rFonts w:ascii="GHEA Grapalat" w:hAnsi="GHEA Grapalat"/>
          <w:sz w:val="20"/>
          <w:vertAlign w:val="superscript"/>
          <w:lang w:val="hy-AM"/>
        </w:rPr>
        <w:t>17</w:t>
      </w:r>
      <w:r w:rsidRPr="00917496">
        <w:rPr>
          <w:rStyle w:val="FootnoteReference"/>
          <w:rFonts w:ascii="GHEA Grapalat" w:hAnsi="GHEA Grapalat"/>
          <w:color w:val="FFFFFF"/>
          <w:sz w:val="20"/>
          <w:lang w:val="hy-AM"/>
        </w:rPr>
        <w:footnoteReference w:id="16"/>
      </w:r>
      <w:r w:rsidRPr="00DE1E5A">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C339E7" w:rsidRPr="00DE1E5A" w:rsidRDefault="00C339E7" w:rsidP="00C339E7">
      <w:pPr>
        <w:spacing w:after="0" w:line="240" w:lineRule="auto"/>
        <w:ind w:firstLine="720"/>
        <w:jc w:val="both"/>
        <w:rPr>
          <w:rFonts w:ascii="GHEA Grapalat" w:hAnsi="GHEA Grapalat" w:cs="Sylfaen"/>
          <w:sz w:val="20"/>
          <w:lang w:val="hy-AM"/>
        </w:rPr>
      </w:pPr>
      <w:r w:rsidRPr="00DE1E5A">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w:t>
      </w:r>
      <w:r w:rsidRPr="00C21B22">
        <w:rPr>
          <w:rFonts w:ascii="GHEA Grapalat" w:hAnsi="GHEA Grapalat"/>
          <w:sz w:val="20"/>
          <w:lang w:val="hy-AM"/>
        </w:rPr>
        <w:t>30</w:t>
      </w:r>
      <w:r w:rsidRPr="00DE1E5A">
        <w:rPr>
          <w:rFonts w:ascii="GHEA Grapalat" w:hAnsi="GHEA Grapalat"/>
          <w:sz w:val="20"/>
          <w:lang w:val="hy-AM"/>
        </w:rPr>
        <w:t xml:space="preserve">-ը: </w:t>
      </w:r>
    </w:p>
    <w:p w:rsidR="00C339E7" w:rsidRPr="00DE1E5A" w:rsidRDefault="00C339E7" w:rsidP="00C339E7">
      <w:pPr>
        <w:spacing w:after="0" w:line="240" w:lineRule="auto"/>
        <w:ind w:firstLine="720"/>
        <w:jc w:val="both"/>
        <w:rPr>
          <w:rFonts w:ascii="GHEA Grapalat" w:hAnsi="GHEA Grapalat" w:cs="Sylfaen"/>
          <w:i/>
          <w:sz w:val="20"/>
          <w:u w:val="single"/>
          <w:lang w:val="hy-AM"/>
        </w:rPr>
      </w:pPr>
    </w:p>
    <w:p w:rsidR="00C339E7" w:rsidRPr="00DE1E5A" w:rsidRDefault="00C339E7" w:rsidP="00C339E7">
      <w:pPr>
        <w:spacing w:after="0" w:line="240" w:lineRule="auto"/>
        <w:ind w:firstLine="709"/>
        <w:jc w:val="center"/>
        <w:rPr>
          <w:rFonts w:ascii="GHEA Grapalat" w:hAnsi="GHEA Grapalat"/>
          <w:b/>
          <w:sz w:val="20"/>
          <w:lang w:val="hy-AM"/>
        </w:rPr>
      </w:pPr>
      <w:r w:rsidRPr="00DE1E5A">
        <w:rPr>
          <w:rFonts w:ascii="GHEA Grapalat" w:hAnsi="GHEA Grapalat"/>
          <w:b/>
          <w:sz w:val="20"/>
          <w:lang w:val="hy-AM"/>
        </w:rPr>
        <w:t>4. ԱՊՐԱՆՔԻ ՈՐԱԿԸ ԵՎ ԵՐԱՇԽԻՔԸ</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p>
    <w:p w:rsidR="00C339E7" w:rsidRPr="00DE1E5A" w:rsidRDefault="00C339E7" w:rsidP="00C339E7">
      <w:pPr>
        <w:spacing w:after="0" w:line="240" w:lineRule="auto"/>
        <w:ind w:firstLine="702"/>
        <w:jc w:val="both"/>
        <w:rPr>
          <w:rFonts w:ascii="GHEA Grapalat" w:hAnsi="GHEA Grapalat" w:cs="Sylfaen"/>
          <w:sz w:val="20"/>
          <w:lang w:val="pt-BR"/>
        </w:rPr>
      </w:pPr>
      <w:r w:rsidRPr="00DE1E5A">
        <w:rPr>
          <w:rFonts w:ascii="GHEA Grapalat" w:hAnsi="GHEA Grapalat" w:cs="Times Armenian"/>
          <w:sz w:val="20"/>
          <w:lang w:val="pt-BR"/>
        </w:rPr>
        <w:t xml:space="preserve">4.2 </w:t>
      </w:r>
      <w:r w:rsidRPr="00DE1E5A">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00CA7FEE">
        <w:rPr>
          <w:rFonts w:ascii="GHEA Grapalat" w:hAnsi="GHEA Grapalat" w:cs="Sylfaen"/>
          <w:sz w:val="20"/>
          <w:lang w:val="hy-AM"/>
        </w:rPr>
        <w:t>365</w:t>
      </w:r>
      <w:r w:rsidRPr="00DE1E5A">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GHEA Grapalat" w:hAnsi="GHEA Grapalat" w:cs="Sylfaen"/>
          <w:sz w:val="20"/>
          <w:lang w:val="pt-BR"/>
        </w:rPr>
        <w:t>:</w:t>
      </w:r>
      <w:r>
        <w:rPr>
          <w:rFonts w:ascii="GHEA Grapalat" w:hAnsi="GHEA Grapalat" w:cs="Sylfaen"/>
          <w:sz w:val="20"/>
          <w:vertAlign w:val="superscript"/>
          <w:lang w:val="pt-BR"/>
        </w:rPr>
        <w:t>19</w:t>
      </w:r>
      <w:r w:rsidRPr="00917496">
        <w:rPr>
          <w:rStyle w:val="FootnoteReference"/>
          <w:rFonts w:ascii="GHEA Grapalat" w:hAnsi="GHEA Grapalat" w:cs="Sylfaen"/>
          <w:color w:val="FFFFFF"/>
          <w:sz w:val="20"/>
          <w:lang w:val="pt-BR"/>
        </w:rPr>
        <w:footnoteReference w:id="17"/>
      </w:r>
    </w:p>
    <w:p w:rsidR="00C339E7" w:rsidRPr="00DE1E5A" w:rsidRDefault="00C339E7" w:rsidP="00C339E7">
      <w:pPr>
        <w:spacing w:after="0" w:line="240" w:lineRule="auto"/>
        <w:ind w:firstLine="709"/>
        <w:jc w:val="both"/>
        <w:rPr>
          <w:rFonts w:ascii="GHEA Grapalat" w:hAnsi="GHEA Grapalat"/>
          <w:sz w:val="20"/>
          <w:lang w:val="hy-AM"/>
        </w:rPr>
      </w:pPr>
    </w:p>
    <w:p w:rsidR="00C339E7" w:rsidRPr="00DE1E5A" w:rsidRDefault="00C339E7" w:rsidP="00C339E7">
      <w:pPr>
        <w:spacing w:after="0" w:line="240" w:lineRule="auto"/>
        <w:ind w:firstLine="709"/>
        <w:jc w:val="center"/>
        <w:rPr>
          <w:rFonts w:ascii="GHEA Grapalat" w:hAnsi="GHEA Grapalat"/>
          <w:b/>
          <w:sz w:val="20"/>
          <w:lang w:val="hy-AM"/>
        </w:rPr>
      </w:pPr>
      <w:r w:rsidRPr="00DE1E5A">
        <w:rPr>
          <w:rFonts w:ascii="GHEA Grapalat" w:hAnsi="GHEA Grapalat"/>
          <w:b/>
          <w:sz w:val="20"/>
          <w:lang w:val="hy-AM"/>
        </w:rPr>
        <w:t>5. ԱՊՐԱՆՔԻ ՀԱՆՁՆՈՒՄԸ ԵՎ ԸՆԴՈՒՆՈՒՄԸ</w:t>
      </w:r>
    </w:p>
    <w:p w:rsidR="00C339E7" w:rsidRPr="00DE1E5A" w:rsidRDefault="00C339E7" w:rsidP="00C339E7">
      <w:pPr>
        <w:spacing w:after="0" w:line="240" w:lineRule="auto"/>
        <w:ind w:firstLine="720"/>
        <w:jc w:val="both"/>
        <w:rPr>
          <w:rFonts w:ascii="GHEA Grapalat" w:hAnsi="GHEA Grapalat" w:cs="Sylfaen"/>
          <w:sz w:val="20"/>
          <w:lang w:val="hy-AM"/>
        </w:rPr>
      </w:pPr>
      <w:r w:rsidRPr="00DE1E5A">
        <w:rPr>
          <w:rFonts w:ascii="GHEA Grapalat" w:hAnsi="GHEA Grapalat"/>
          <w:sz w:val="20"/>
          <w:lang w:val="hy-AM"/>
        </w:rPr>
        <w:t xml:space="preserve">5.1 Մատակարարված ապրանքն </w:t>
      </w:r>
      <w:r w:rsidRPr="00DE1E5A">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C339E7" w:rsidRPr="00DE1E5A" w:rsidRDefault="00C339E7" w:rsidP="00C339E7">
      <w:pPr>
        <w:spacing w:after="0" w:line="240" w:lineRule="auto"/>
        <w:ind w:firstLine="720"/>
        <w:jc w:val="both"/>
        <w:rPr>
          <w:rFonts w:ascii="GHEA Grapalat" w:hAnsi="GHEA Grapalat" w:cs="Sylfaen"/>
          <w:sz w:val="20"/>
          <w:szCs w:val="20"/>
          <w:lang w:val="hy-AM"/>
        </w:rPr>
      </w:pPr>
      <w:r w:rsidRPr="00DE1E5A">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C339E7" w:rsidRPr="00DE1E5A" w:rsidRDefault="00C339E7" w:rsidP="00C339E7">
      <w:pPr>
        <w:spacing w:after="0" w:line="240" w:lineRule="auto"/>
        <w:ind w:firstLine="709"/>
        <w:jc w:val="both"/>
        <w:rPr>
          <w:rFonts w:ascii="GHEA Grapalat" w:hAnsi="GHEA Grapalat" w:cs="Sylfaen"/>
          <w:sz w:val="20"/>
          <w:szCs w:val="20"/>
          <w:lang w:val="hy-AM"/>
        </w:rPr>
      </w:pPr>
      <w:r w:rsidRPr="00DE1E5A">
        <w:rPr>
          <w:rFonts w:ascii="GHEA Grapalat" w:hAnsi="GHEA Grapalat" w:cs="Sylfaen"/>
          <w:sz w:val="20"/>
          <w:lang w:val="hy-AM"/>
        </w:rPr>
        <w:t xml:space="preserve">5.2 Եթե </w:t>
      </w:r>
      <w:r w:rsidRPr="00DE1E5A">
        <w:rPr>
          <w:rFonts w:ascii="GHEA Grapalat" w:hAnsi="GHEA Grapalat"/>
          <w:sz w:val="20"/>
          <w:lang w:val="pt-BR"/>
        </w:rPr>
        <w:t xml:space="preserve">մատակարարված ապրանքը </w:t>
      </w:r>
      <w:r w:rsidRPr="00DE1E5A">
        <w:rPr>
          <w:rFonts w:ascii="GHEA Grapalat" w:hAnsi="GHEA Grapalat" w:cs="Sylfaen"/>
          <w:sz w:val="20"/>
          <w:lang w:val="hy-AM"/>
        </w:rPr>
        <w:t xml:space="preserve">համապատասխանում է պայմանագրի պայմաններին, </w:t>
      </w:r>
      <w:r w:rsidRPr="00DE1E5A">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000B3821">
        <w:rPr>
          <w:rFonts w:ascii="GHEA Grapalat" w:hAnsi="GHEA Grapalat" w:cs="Sylfaen"/>
          <w:sz w:val="20"/>
          <w:szCs w:val="20"/>
          <w:lang w:val="hy-AM"/>
        </w:rPr>
        <w:t>10</w:t>
      </w:r>
      <w:r w:rsidRPr="00DE1E5A">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C339E7" w:rsidRPr="00DE1E5A" w:rsidRDefault="00C339E7" w:rsidP="00C339E7">
      <w:pPr>
        <w:spacing w:after="0" w:line="240" w:lineRule="auto"/>
        <w:ind w:firstLine="720"/>
        <w:jc w:val="both"/>
        <w:rPr>
          <w:rFonts w:ascii="GHEA Grapalat" w:hAnsi="GHEA Grapalat" w:cs="Sylfaen"/>
          <w:sz w:val="20"/>
          <w:lang w:val="hy-AM"/>
        </w:rPr>
      </w:pPr>
      <w:r w:rsidRPr="00DE1E5A">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DE1E5A">
        <w:rPr>
          <w:rFonts w:ascii="GHEA Grapalat" w:hAnsi="GHEA Grapalat" w:cs="Sylfaen"/>
          <w:sz w:val="20"/>
          <w:szCs w:val="20"/>
          <w:lang w:val="hy-AM"/>
        </w:rPr>
        <w:t>էլեկտրոնային գնումների armeps համակարգի միջոցով</w:t>
      </w:r>
      <w:r w:rsidRPr="00DE1E5A">
        <w:rPr>
          <w:rFonts w:ascii="GHEA Grapalat" w:hAnsi="GHEA Grapalat"/>
          <w:sz w:val="20"/>
          <w:lang w:val="hy-AM"/>
        </w:rPr>
        <w:t xml:space="preserve"> Վաճառողին հետ է </w:t>
      </w:r>
      <w:r w:rsidRPr="00DE1E5A">
        <w:rPr>
          <w:rFonts w:ascii="GHEA Grapalat" w:hAnsi="GHEA Grapalat"/>
          <w:sz w:val="20"/>
          <w:lang w:val="hy-AM"/>
        </w:rPr>
        <w:lastRenderedPageBreak/>
        <w:t xml:space="preserve">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DE1E5A">
        <w:rPr>
          <w:rFonts w:ascii="GHEA Grapalat" w:hAnsi="GHEA Grapalat" w:cs="Sylfaen"/>
          <w:sz w:val="20"/>
          <w:lang w:val="hy-AM"/>
        </w:rPr>
        <w:t>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C339E7" w:rsidRPr="00DE1E5A" w:rsidRDefault="00C339E7" w:rsidP="00C339E7">
      <w:pPr>
        <w:spacing w:after="0" w:line="240" w:lineRule="auto"/>
        <w:ind w:firstLine="720"/>
        <w:jc w:val="both"/>
        <w:rPr>
          <w:rFonts w:ascii="GHEA Grapalat" w:hAnsi="GHEA Grapalat" w:cs="Sylfaen"/>
          <w:sz w:val="20"/>
          <w:lang w:val="hy-AM"/>
        </w:rPr>
      </w:pPr>
      <w:r w:rsidRPr="00DE1E5A">
        <w:rPr>
          <w:rFonts w:ascii="GHEA Grapalat" w:hAnsi="GHEA Grapalat"/>
          <w:sz w:val="20"/>
          <w:lang w:val="hy-AM"/>
        </w:rPr>
        <w:t xml:space="preserve">5.4 </w:t>
      </w:r>
      <w:r w:rsidRPr="00DE1E5A">
        <w:rPr>
          <w:rFonts w:ascii="GHEA Grapalat" w:hAnsi="GHEA Grapalat" w:cs="Sylfaen"/>
          <w:sz w:val="20"/>
          <w:lang w:val="hy-AM"/>
        </w:rPr>
        <w:t>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DE1E5A">
        <w:rPr>
          <w:rFonts w:ascii="GHEA Grapalat" w:hAnsi="GHEA Grapalat" w:cs="Sylfaen"/>
          <w:sz w:val="20"/>
          <w:lang w:val="hy-AM"/>
        </w:rPr>
        <w:softHyphen/>
        <w:t xml:space="preserve">ված վերջնաժամկետին հաջորդող աշխատանքային օրը Գնորդը </w:t>
      </w:r>
      <w:r w:rsidRPr="00DE1E5A">
        <w:rPr>
          <w:rFonts w:ascii="GHEA Grapalat" w:hAnsi="GHEA Grapalat" w:cs="Sylfaen"/>
          <w:sz w:val="20"/>
          <w:szCs w:val="20"/>
          <w:lang w:val="hy-AM"/>
        </w:rPr>
        <w:t>էլեկտրոնային գնումների համակարգի միջոցով</w:t>
      </w:r>
      <w:r w:rsidRPr="00DE1E5A">
        <w:rPr>
          <w:rFonts w:ascii="GHEA Grapalat" w:hAnsi="GHEA Grapalat" w:cs="Sylfaen"/>
          <w:sz w:val="20"/>
          <w:lang w:val="hy-AM"/>
        </w:rPr>
        <w:t xml:space="preserve"> Վաճառողին է տրամադրում իր կողմից ստորագրված հանձնման-ընդունման արձանա</w:t>
      </w:r>
      <w:r w:rsidRPr="00DE1E5A">
        <w:rPr>
          <w:rFonts w:ascii="GHEA Grapalat" w:hAnsi="GHEA Grapalat" w:cs="Sylfaen"/>
          <w:sz w:val="20"/>
          <w:lang w:val="hy-AM"/>
        </w:rPr>
        <w:softHyphen/>
        <w:t xml:space="preserve">գրությունը: </w:t>
      </w:r>
    </w:p>
    <w:p w:rsidR="00C339E7" w:rsidRPr="00DE1E5A" w:rsidRDefault="00C339E7" w:rsidP="00C339E7">
      <w:pPr>
        <w:spacing w:after="0" w:line="240" w:lineRule="auto"/>
        <w:ind w:firstLine="720"/>
        <w:jc w:val="both"/>
        <w:rPr>
          <w:rFonts w:ascii="GHEA Grapalat" w:hAnsi="GHEA Grapalat" w:cs="Sylfaen"/>
          <w:sz w:val="20"/>
          <w:lang w:val="hy-AM"/>
        </w:rPr>
      </w:pPr>
    </w:p>
    <w:p w:rsidR="00C339E7" w:rsidRPr="00DE1E5A" w:rsidRDefault="00C339E7" w:rsidP="00C339E7">
      <w:pPr>
        <w:spacing w:after="0" w:line="240" w:lineRule="auto"/>
        <w:ind w:firstLine="709"/>
        <w:jc w:val="center"/>
        <w:rPr>
          <w:rFonts w:ascii="GHEA Grapalat" w:hAnsi="GHEA Grapalat"/>
          <w:b/>
          <w:sz w:val="20"/>
          <w:lang w:val="hy-AM"/>
        </w:rPr>
      </w:pPr>
      <w:r w:rsidRPr="00DE1E5A">
        <w:rPr>
          <w:rFonts w:ascii="GHEA Grapalat" w:hAnsi="GHEA Grapalat"/>
          <w:b/>
          <w:sz w:val="20"/>
          <w:lang w:val="hy-AM"/>
        </w:rPr>
        <w:t>6. ԿՈՂՄԵՐԻ ՊԱՏԱՍԽԱՆԱՏՎՈՒԹՅՈՒՆԸ</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C339E7" w:rsidRPr="00C21B22"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Pr="00C21B22">
        <w:rPr>
          <w:rFonts w:ascii="GHEA Grapalat" w:hAnsi="GHEA Grapalat"/>
          <w:sz w:val="20"/>
          <w:lang w:val="hy-AM"/>
        </w:rPr>
        <w:t xml:space="preserve">աշխատանքային </w:t>
      </w:r>
      <w:r w:rsidRPr="00DE1E5A">
        <w:rPr>
          <w:rFonts w:ascii="GHEA Grapalat" w:hAnsi="GHEA Grapalat"/>
          <w:sz w:val="20"/>
          <w:lang w:val="hy-AM"/>
        </w:rPr>
        <w:t xml:space="preserve">օրվա համար գանձվում է տույժ` մատակարարման ենթակա, սակայն չմատակարարված ապրանքի գնի 0,05 </w:t>
      </w:r>
      <w:r w:rsidRPr="00DE1E5A">
        <w:rPr>
          <w:rFonts w:ascii="GHEA Grapalat" w:hAnsi="GHEA Grapalat" w:cs="Sylfaen"/>
          <w:sz w:val="20"/>
          <w:lang w:val="hy-AM"/>
        </w:rPr>
        <w:t>(զրո ամբողջ հինգ հարյուրերրորդական) տոկոսի</w:t>
      </w:r>
      <w:r w:rsidRPr="00DE1E5A">
        <w:rPr>
          <w:rFonts w:ascii="GHEA Grapalat" w:hAnsi="GHEA Grapalat"/>
          <w:sz w:val="20"/>
          <w:lang w:val="hy-AM"/>
        </w:rPr>
        <w:t xml:space="preserve">  չափով։</w:t>
      </w:r>
      <w:ins w:id="37" w:author="Sergey Shahnazaryan" w:date="2019-05-20T14:59:00Z">
        <w:r w:rsidRPr="00C21B22">
          <w:rPr>
            <w:rFonts w:ascii="GHEA Grapalat" w:hAnsi="GHEA Grapalat"/>
            <w:sz w:val="20"/>
            <w:lang w:val="hy-AM"/>
          </w:rPr>
          <w:t xml:space="preserve"> </w:t>
        </w:r>
      </w:ins>
    </w:p>
    <w:p w:rsidR="00C339E7" w:rsidRPr="00C21B22"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DE1E5A">
        <w:rPr>
          <w:rFonts w:ascii="GHEA Grapalat" w:hAnsi="GHEA Grapalat" w:cs="Sylfaen"/>
          <w:sz w:val="20"/>
          <w:lang w:val="hy-AM"/>
        </w:rPr>
        <w:t>(զրո ամբողջ հինգ տասնորդական) տոկոսի</w:t>
      </w:r>
      <w:r w:rsidRPr="00DE1E5A" w:rsidDel="009B7E9C">
        <w:rPr>
          <w:rFonts w:ascii="GHEA Grapalat" w:hAnsi="GHEA Grapalat"/>
          <w:sz w:val="20"/>
          <w:lang w:val="hy-AM"/>
        </w:rPr>
        <w:t xml:space="preserve"> </w:t>
      </w:r>
      <w:r w:rsidRPr="00DE1E5A">
        <w:rPr>
          <w:rFonts w:ascii="GHEA Grapalat" w:hAnsi="GHEA Grapalat"/>
          <w:sz w:val="20"/>
          <w:lang w:val="hy-AM"/>
        </w:rPr>
        <w:t xml:space="preserve"> չափով</w:t>
      </w:r>
      <w:r w:rsidRPr="00C21B22">
        <w:rPr>
          <w:rFonts w:ascii="GHEA Grapalat" w:hAnsi="GHEA Grapalat"/>
          <w:sz w:val="20"/>
          <w:lang w:val="hy-AM"/>
        </w:rPr>
        <w:t>:</w:t>
      </w:r>
      <w:r w:rsidRPr="00C21B22">
        <w:rPr>
          <w:rFonts w:ascii="GHEA Grapalat" w:hAnsi="GHEA Grapalat"/>
          <w:sz w:val="20"/>
          <w:vertAlign w:val="superscript"/>
          <w:lang w:val="hy-AM"/>
        </w:rPr>
        <w:t>20</w:t>
      </w:r>
      <w:r w:rsidRPr="00917496">
        <w:rPr>
          <w:rStyle w:val="FootnoteReference"/>
          <w:rFonts w:ascii="GHEA Grapalat" w:hAnsi="GHEA Grapalat"/>
          <w:color w:val="FFFFFF"/>
          <w:sz w:val="20"/>
          <w:lang w:val="hy-AM"/>
        </w:rPr>
        <w:footnoteReference w:id="18"/>
      </w:r>
      <w:r w:rsidRPr="00C21B22">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Pr="00C21B22">
        <w:rPr>
          <w:rFonts w:ascii="GHEA Grapalat" w:hAnsi="GHEA Grapalat"/>
          <w:sz w:val="20"/>
          <w:lang w:val="hy-AM"/>
        </w:rPr>
        <w:t xml:space="preserve">աշխատանքային </w:t>
      </w:r>
      <w:r w:rsidRPr="00DE1E5A">
        <w:rPr>
          <w:rFonts w:ascii="GHEA Grapalat" w:hAnsi="GHEA Grapalat"/>
          <w:sz w:val="20"/>
          <w:lang w:val="hy-AM"/>
        </w:rPr>
        <w:t xml:space="preserve">օրվա համար հաշվարկվում է տույժ` վճարման ենթակա, սակայն չվճարված գումարի 0,05 </w:t>
      </w:r>
      <w:r w:rsidRPr="00DE1E5A">
        <w:rPr>
          <w:rFonts w:ascii="GHEA Grapalat" w:hAnsi="GHEA Grapalat" w:cs="Sylfaen"/>
          <w:sz w:val="20"/>
          <w:lang w:val="hy-AM"/>
        </w:rPr>
        <w:t>(զրո ամբողջ հինգ հարյուրերրորդական) տոկոսի</w:t>
      </w:r>
      <w:r w:rsidRPr="00DE1E5A">
        <w:rPr>
          <w:rFonts w:ascii="GHEA Grapalat" w:hAnsi="GHEA Grapalat"/>
          <w:sz w:val="20"/>
          <w:lang w:val="hy-AM"/>
        </w:rPr>
        <w:t xml:space="preserve">  չափով։</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C339E7" w:rsidRPr="00DE1E5A" w:rsidRDefault="00C339E7" w:rsidP="00C339E7">
      <w:pPr>
        <w:spacing w:after="0" w:line="240" w:lineRule="auto"/>
        <w:ind w:firstLine="709"/>
        <w:jc w:val="both"/>
        <w:rPr>
          <w:rFonts w:ascii="GHEA Grapalat" w:hAnsi="GHEA Grapalat"/>
          <w:sz w:val="20"/>
          <w:lang w:val="hy-AM"/>
        </w:rPr>
      </w:pPr>
    </w:p>
    <w:p w:rsidR="00C339E7" w:rsidRPr="00DE1E5A" w:rsidRDefault="00C339E7" w:rsidP="00C339E7">
      <w:pPr>
        <w:spacing w:after="0" w:line="240" w:lineRule="auto"/>
        <w:ind w:firstLine="709"/>
        <w:jc w:val="both"/>
        <w:rPr>
          <w:rFonts w:ascii="GHEA Grapalat" w:hAnsi="GHEA Grapalat"/>
          <w:sz w:val="20"/>
          <w:lang w:val="hy-AM"/>
        </w:rPr>
      </w:pPr>
    </w:p>
    <w:p w:rsidR="00C339E7" w:rsidRPr="00DE1E5A" w:rsidRDefault="00C339E7" w:rsidP="00C339E7">
      <w:pPr>
        <w:spacing w:after="0" w:line="240" w:lineRule="auto"/>
        <w:ind w:firstLine="709"/>
        <w:jc w:val="center"/>
        <w:rPr>
          <w:rFonts w:ascii="GHEA Grapalat" w:hAnsi="GHEA Grapalat"/>
          <w:b/>
          <w:sz w:val="20"/>
          <w:lang w:val="hy-AM"/>
        </w:rPr>
      </w:pPr>
      <w:r w:rsidRPr="00DE1E5A">
        <w:rPr>
          <w:rFonts w:ascii="GHEA Grapalat" w:hAnsi="GHEA Grapalat"/>
          <w:b/>
          <w:sz w:val="20"/>
          <w:lang w:val="hy-AM"/>
        </w:rPr>
        <w:t>7. ԱՆՀԱՂԹԱՀԱՐԵԼԻ ՈՒԺԻ ԱԶԴԵՑՈՒԹՅՈՒՆԸ (ՖՈՐՍ-ՄԱԺՈՐ)</w:t>
      </w:r>
    </w:p>
    <w:p w:rsidR="00C339E7" w:rsidRPr="00DE1E5A" w:rsidRDefault="00C339E7" w:rsidP="00C339E7">
      <w:pPr>
        <w:spacing w:after="0" w:line="240" w:lineRule="auto"/>
        <w:ind w:firstLine="709"/>
        <w:jc w:val="center"/>
        <w:rPr>
          <w:rFonts w:ascii="GHEA Grapalat" w:hAnsi="GHEA Grapalat"/>
          <w:b/>
          <w:sz w:val="20"/>
          <w:lang w:val="hy-AM"/>
        </w:rPr>
      </w:pP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339E7" w:rsidRPr="00DE1E5A" w:rsidRDefault="00C339E7" w:rsidP="00C339E7">
      <w:pPr>
        <w:spacing w:after="0" w:line="240" w:lineRule="auto"/>
        <w:ind w:firstLine="709"/>
        <w:jc w:val="both"/>
        <w:rPr>
          <w:rFonts w:ascii="GHEA Grapalat" w:hAnsi="GHEA Grapalat"/>
          <w:sz w:val="20"/>
          <w:lang w:val="hy-AM"/>
        </w:rPr>
      </w:pPr>
    </w:p>
    <w:p w:rsidR="00C339E7" w:rsidRPr="00DE1E5A" w:rsidRDefault="00C339E7" w:rsidP="00C339E7">
      <w:pPr>
        <w:spacing w:after="0" w:line="240" w:lineRule="auto"/>
        <w:ind w:firstLine="709"/>
        <w:jc w:val="center"/>
        <w:rPr>
          <w:rFonts w:ascii="GHEA Grapalat" w:hAnsi="GHEA Grapalat"/>
          <w:b/>
          <w:sz w:val="20"/>
          <w:lang w:val="hy-AM"/>
        </w:rPr>
      </w:pPr>
      <w:r w:rsidRPr="00DE1E5A">
        <w:rPr>
          <w:rFonts w:ascii="GHEA Grapalat" w:hAnsi="GHEA Grapalat"/>
          <w:b/>
          <w:sz w:val="20"/>
          <w:lang w:val="hy-AM"/>
        </w:rPr>
        <w:t>8. ԱՅԼ ՊԱՅՄԱՆՆԵՐ</w:t>
      </w:r>
    </w:p>
    <w:p w:rsidR="00C339E7" w:rsidRPr="00DE1E5A" w:rsidRDefault="00C339E7" w:rsidP="00C339E7">
      <w:pPr>
        <w:spacing w:after="0" w:line="240" w:lineRule="auto"/>
        <w:ind w:firstLine="709"/>
        <w:jc w:val="center"/>
        <w:rPr>
          <w:rFonts w:ascii="GHEA Grapalat" w:hAnsi="GHEA Grapalat"/>
          <w:b/>
          <w:sz w:val="20"/>
          <w:lang w:val="hy-AM"/>
        </w:rPr>
      </w:pPr>
    </w:p>
    <w:p w:rsidR="00C339E7" w:rsidRPr="00DE1E5A" w:rsidRDefault="00C339E7" w:rsidP="00C339E7">
      <w:pPr>
        <w:tabs>
          <w:tab w:val="left" w:pos="1276"/>
        </w:tabs>
        <w:spacing w:after="0" w:line="240" w:lineRule="auto"/>
        <w:ind w:firstLine="720"/>
        <w:jc w:val="both"/>
        <w:rPr>
          <w:rFonts w:ascii="GHEA Grapalat" w:hAnsi="GHEA Grapalat" w:cs="Times Armenian"/>
          <w:sz w:val="20"/>
          <w:lang w:val="hy-AM"/>
        </w:rPr>
      </w:pPr>
      <w:r w:rsidRPr="00DE1E5A">
        <w:rPr>
          <w:rFonts w:ascii="GHEA Grapalat" w:hAnsi="GHEA Grapalat"/>
          <w:sz w:val="20"/>
          <w:lang w:val="hy-AM"/>
        </w:rPr>
        <w:t xml:space="preserve">8.1 </w:t>
      </w:r>
      <w:r w:rsidRPr="00DE1E5A">
        <w:rPr>
          <w:rFonts w:ascii="GHEA Grapalat" w:hAnsi="GHEA Grapalat" w:cs="Sylfaen"/>
          <w:sz w:val="20"/>
          <w:lang w:val="hy-AM"/>
        </w:rPr>
        <w:t>Պայմանագիրն</w:t>
      </w:r>
      <w:r w:rsidRPr="00DE1E5A">
        <w:rPr>
          <w:rFonts w:ascii="GHEA Grapalat" w:hAnsi="GHEA Grapalat" w:cs="Times Armenian"/>
          <w:sz w:val="20"/>
          <w:lang w:val="hy-AM"/>
        </w:rPr>
        <w:t xml:space="preserve"> </w:t>
      </w:r>
      <w:r w:rsidRPr="00DE1E5A">
        <w:rPr>
          <w:rFonts w:ascii="GHEA Grapalat" w:hAnsi="GHEA Grapalat" w:cs="Sylfaen"/>
          <w:sz w:val="20"/>
          <w:lang w:val="hy-AM"/>
        </w:rPr>
        <w:t>ուժի</w:t>
      </w:r>
      <w:r w:rsidRPr="00DE1E5A">
        <w:rPr>
          <w:rFonts w:ascii="GHEA Grapalat" w:hAnsi="GHEA Grapalat" w:cs="Times Armenian"/>
          <w:sz w:val="20"/>
          <w:lang w:val="hy-AM"/>
        </w:rPr>
        <w:t xml:space="preserve"> </w:t>
      </w:r>
      <w:r w:rsidRPr="00DE1E5A">
        <w:rPr>
          <w:rFonts w:ascii="GHEA Grapalat" w:hAnsi="GHEA Grapalat" w:cs="Sylfaen"/>
          <w:sz w:val="20"/>
          <w:lang w:val="hy-AM"/>
        </w:rPr>
        <w:t>մեջ</w:t>
      </w:r>
      <w:r w:rsidRPr="00DE1E5A">
        <w:rPr>
          <w:rFonts w:ascii="GHEA Grapalat" w:hAnsi="GHEA Grapalat" w:cs="Times Armenian"/>
          <w:sz w:val="20"/>
          <w:lang w:val="hy-AM"/>
        </w:rPr>
        <w:t xml:space="preserve"> </w:t>
      </w:r>
      <w:r w:rsidRPr="00DE1E5A">
        <w:rPr>
          <w:rFonts w:ascii="GHEA Grapalat" w:hAnsi="GHEA Grapalat" w:cs="Sylfaen"/>
          <w:sz w:val="20"/>
          <w:lang w:val="hy-AM"/>
        </w:rPr>
        <w:t>է</w:t>
      </w:r>
      <w:r w:rsidRPr="00DE1E5A">
        <w:rPr>
          <w:rFonts w:ascii="GHEA Grapalat" w:hAnsi="GHEA Grapalat" w:cs="Times Armenian"/>
          <w:sz w:val="20"/>
          <w:lang w:val="hy-AM"/>
        </w:rPr>
        <w:t xml:space="preserve"> </w:t>
      </w:r>
      <w:r w:rsidRPr="00DE1E5A">
        <w:rPr>
          <w:rFonts w:ascii="GHEA Grapalat" w:hAnsi="GHEA Grapalat" w:cs="Sylfaen"/>
          <w:sz w:val="20"/>
          <w:lang w:val="hy-AM"/>
        </w:rPr>
        <w:t>մտնում</w:t>
      </w:r>
      <w:r w:rsidRPr="00DE1E5A">
        <w:rPr>
          <w:rFonts w:ascii="GHEA Grapalat" w:hAnsi="GHEA Grapalat" w:cs="Times Armenian"/>
          <w:sz w:val="20"/>
          <w:lang w:val="hy-AM"/>
        </w:rPr>
        <w:t xml:space="preserve"> </w:t>
      </w:r>
      <w:r w:rsidRPr="00DE1E5A">
        <w:rPr>
          <w:rFonts w:ascii="GHEA Grapalat" w:hAnsi="GHEA Grapalat" w:cs="Sylfaen"/>
          <w:sz w:val="20"/>
          <w:lang w:val="hy-AM"/>
        </w:rPr>
        <w:t>Կողմերի</w:t>
      </w:r>
      <w:r w:rsidRPr="00DE1E5A">
        <w:rPr>
          <w:rFonts w:ascii="GHEA Grapalat" w:hAnsi="GHEA Grapalat" w:cs="Times Armenian"/>
          <w:sz w:val="20"/>
          <w:lang w:val="hy-AM"/>
        </w:rPr>
        <w:t xml:space="preserve"> </w:t>
      </w:r>
      <w:r w:rsidRPr="00DE1E5A">
        <w:rPr>
          <w:rFonts w:ascii="GHEA Grapalat" w:hAnsi="GHEA Grapalat" w:cs="Sylfaen"/>
          <w:sz w:val="20"/>
          <w:lang w:val="hy-AM"/>
        </w:rPr>
        <w:t>ստորագրման</w:t>
      </w:r>
      <w:r w:rsidRPr="00DE1E5A">
        <w:rPr>
          <w:rFonts w:ascii="GHEA Grapalat" w:hAnsi="GHEA Grapalat" w:cs="Times Armenian"/>
          <w:sz w:val="20"/>
          <w:lang w:val="hy-AM"/>
        </w:rPr>
        <w:t xml:space="preserve"> </w:t>
      </w:r>
      <w:r w:rsidRPr="00DE1E5A">
        <w:rPr>
          <w:rFonts w:ascii="GHEA Grapalat" w:hAnsi="GHEA Grapalat" w:cs="Sylfaen"/>
          <w:sz w:val="20"/>
          <w:lang w:val="hy-AM"/>
        </w:rPr>
        <w:t>պահից և գործում է մինչև</w:t>
      </w:r>
      <w:r w:rsidRPr="00DE1E5A">
        <w:rPr>
          <w:rFonts w:ascii="GHEA Grapalat" w:hAnsi="GHEA Grapalat" w:cs="Times Armenian"/>
          <w:sz w:val="20"/>
          <w:lang w:val="hy-AM"/>
        </w:rPr>
        <w:t xml:space="preserve"> </w:t>
      </w:r>
      <w:r w:rsidRPr="00DE1E5A">
        <w:rPr>
          <w:rFonts w:ascii="GHEA Grapalat" w:hAnsi="GHEA Grapalat" w:cs="Sylfaen"/>
          <w:sz w:val="20"/>
          <w:lang w:val="hy-AM"/>
        </w:rPr>
        <w:t>կողմերի` պայմանագրով</w:t>
      </w:r>
      <w:r w:rsidRPr="00DE1E5A">
        <w:rPr>
          <w:rFonts w:ascii="GHEA Grapalat" w:hAnsi="GHEA Grapalat" w:cs="Times Armenian"/>
          <w:sz w:val="20"/>
          <w:lang w:val="hy-AM"/>
        </w:rPr>
        <w:t xml:space="preserve"> </w:t>
      </w:r>
      <w:r w:rsidRPr="00DE1E5A">
        <w:rPr>
          <w:rFonts w:ascii="GHEA Grapalat" w:hAnsi="GHEA Grapalat" w:cs="Sylfaen"/>
          <w:sz w:val="20"/>
          <w:lang w:val="hy-AM"/>
        </w:rPr>
        <w:t>ստանձնած</w:t>
      </w:r>
      <w:r w:rsidRPr="00DE1E5A">
        <w:rPr>
          <w:rFonts w:ascii="GHEA Grapalat" w:hAnsi="GHEA Grapalat" w:cs="Times Armenian"/>
          <w:sz w:val="20"/>
          <w:lang w:val="hy-AM"/>
        </w:rPr>
        <w:t xml:space="preserve"> </w:t>
      </w:r>
      <w:r w:rsidRPr="00DE1E5A">
        <w:rPr>
          <w:rFonts w:ascii="GHEA Grapalat" w:hAnsi="GHEA Grapalat" w:cs="Sylfaen"/>
          <w:sz w:val="20"/>
          <w:lang w:val="hy-AM"/>
        </w:rPr>
        <w:t>պարտավորությունների</w:t>
      </w:r>
      <w:r w:rsidRPr="00DE1E5A">
        <w:rPr>
          <w:rFonts w:ascii="GHEA Grapalat" w:hAnsi="GHEA Grapalat" w:cs="Times Armenian"/>
          <w:sz w:val="20"/>
          <w:lang w:val="hy-AM"/>
        </w:rPr>
        <w:t xml:space="preserve"> </w:t>
      </w:r>
      <w:r w:rsidRPr="00DE1E5A">
        <w:rPr>
          <w:rFonts w:ascii="GHEA Grapalat" w:hAnsi="GHEA Grapalat" w:cs="Sylfaen"/>
          <w:sz w:val="20"/>
          <w:lang w:val="hy-AM"/>
        </w:rPr>
        <w:t>ողջ</w:t>
      </w:r>
      <w:r w:rsidRPr="00DE1E5A">
        <w:rPr>
          <w:rFonts w:ascii="GHEA Grapalat" w:hAnsi="GHEA Grapalat" w:cs="Times Armenian"/>
          <w:sz w:val="20"/>
          <w:lang w:val="hy-AM"/>
        </w:rPr>
        <w:t xml:space="preserve"> </w:t>
      </w:r>
      <w:r w:rsidRPr="00DE1E5A">
        <w:rPr>
          <w:rFonts w:ascii="GHEA Grapalat" w:hAnsi="GHEA Grapalat" w:cs="Sylfaen"/>
          <w:sz w:val="20"/>
          <w:lang w:val="hy-AM"/>
        </w:rPr>
        <w:t>ծավալով</w:t>
      </w:r>
      <w:r w:rsidRPr="00DE1E5A">
        <w:rPr>
          <w:rFonts w:ascii="GHEA Grapalat" w:hAnsi="GHEA Grapalat" w:cs="Times Armenian"/>
          <w:sz w:val="20"/>
          <w:lang w:val="hy-AM"/>
        </w:rPr>
        <w:t xml:space="preserve"> </w:t>
      </w:r>
      <w:r w:rsidRPr="00DE1E5A">
        <w:rPr>
          <w:rFonts w:ascii="GHEA Grapalat" w:hAnsi="GHEA Grapalat" w:cs="Sylfaen"/>
          <w:sz w:val="20"/>
          <w:lang w:val="hy-AM"/>
        </w:rPr>
        <w:t>կատարումը</w:t>
      </w:r>
      <w:r w:rsidRPr="00DE1E5A">
        <w:rPr>
          <w:rFonts w:ascii="GHEA Grapalat" w:hAnsi="GHEA Grapalat" w:cs="Times Armenian"/>
          <w:sz w:val="20"/>
          <w:lang w:val="hy-AM"/>
        </w:rPr>
        <w:t xml:space="preserve">։ </w:t>
      </w:r>
    </w:p>
    <w:p w:rsidR="00C339E7" w:rsidRPr="00DE1E5A" w:rsidRDefault="00C339E7" w:rsidP="00C339E7">
      <w:pPr>
        <w:tabs>
          <w:tab w:val="left" w:pos="1276"/>
        </w:tabs>
        <w:spacing w:after="0" w:line="240" w:lineRule="auto"/>
        <w:ind w:firstLine="720"/>
        <w:jc w:val="both"/>
        <w:rPr>
          <w:rFonts w:ascii="GHEA Grapalat" w:hAnsi="GHEA Grapalat" w:cs="Sylfaen"/>
          <w:sz w:val="20"/>
          <w:lang w:val="hy-AM"/>
        </w:rPr>
      </w:pPr>
      <w:r w:rsidRPr="00DE1E5A">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w:t>
      </w:r>
      <w:r w:rsidRPr="00DE1E5A">
        <w:rPr>
          <w:rFonts w:ascii="GHEA Grapalat" w:hAnsi="GHEA Grapalat" w:cs="Sylfaen"/>
          <w:sz w:val="20"/>
          <w:lang w:val="hy-AM"/>
        </w:rPr>
        <w:lastRenderedPageBreak/>
        <w:t xml:space="preserve">հաստատված համաձայնության։ Պայմանագրից ծագած պահանջի իրավունքը չի կարող փոխանցվել այլ անձի, առանց պարտապան կողմի գրավոր համաձայնության։ </w:t>
      </w:r>
    </w:p>
    <w:p w:rsidR="00C339E7" w:rsidRPr="00DE1E5A" w:rsidRDefault="00C339E7" w:rsidP="00C339E7">
      <w:pPr>
        <w:tabs>
          <w:tab w:val="left" w:pos="1276"/>
        </w:tabs>
        <w:spacing w:after="0" w:line="240" w:lineRule="auto"/>
        <w:ind w:firstLine="720"/>
        <w:jc w:val="both"/>
        <w:rPr>
          <w:rFonts w:ascii="GHEA Grapalat" w:hAnsi="GHEA Grapalat" w:cs="Sylfaen"/>
          <w:sz w:val="20"/>
          <w:lang w:val="hy-AM"/>
        </w:rPr>
      </w:pPr>
      <w:r w:rsidRPr="00DE1E5A">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իրավունք ունի միակողմանիորեն լուծելու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p>
    <w:p w:rsidR="00C339E7" w:rsidRPr="00DE1E5A" w:rsidRDefault="00C339E7" w:rsidP="00C339E7">
      <w:pPr>
        <w:tabs>
          <w:tab w:val="left" w:pos="1276"/>
        </w:tabs>
        <w:spacing w:after="0" w:line="240" w:lineRule="auto"/>
        <w:ind w:firstLine="720"/>
        <w:jc w:val="both"/>
        <w:rPr>
          <w:rFonts w:ascii="GHEA Grapalat" w:hAnsi="GHEA Grapalat" w:cs="Sylfaen"/>
          <w:sz w:val="20"/>
          <w:lang w:val="hy-AM"/>
        </w:rPr>
      </w:pPr>
      <w:r w:rsidRPr="00DE1E5A">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C339E7" w:rsidRPr="00DE1E5A" w:rsidRDefault="00C339E7" w:rsidP="00C339E7">
      <w:pPr>
        <w:tabs>
          <w:tab w:val="left" w:pos="1276"/>
        </w:tabs>
        <w:spacing w:after="0" w:line="240" w:lineRule="auto"/>
        <w:ind w:firstLine="720"/>
        <w:jc w:val="both"/>
        <w:rPr>
          <w:rFonts w:ascii="GHEA Grapalat" w:hAnsi="GHEA Grapalat" w:cs="Sylfaen"/>
          <w:sz w:val="20"/>
          <w:lang w:val="hy-AM"/>
        </w:rPr>
      </w:pPr>
      <w:r w:rsidRPr="00DE1E5A">
        <w:rPr>
          <w:rFonts w:ascii="GHEA Grapalat" w:hAnsi="GHEA Grapalat" w:cs="Sylfaen"/>
          <w:sz w:val="20"/>
          <w:lang w:val="hy-AM"/>
        </w:rPr>
        <w:t>8.5</w:t>
      </w:r>
      <w:r w:rsidRPr="00DE1E5A">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C339E7" w:rsidRPr="00DE1E5A" w:rsidRDefault="00C339E7" w:rsidP="00C339E7">
      <w:pPr>
        <w:tabs>
          <w:tab w:val="left" w:pos="1276"/>
        </w:tabs>
        <w:spacing w:after="0" w:line="240" w:lineRule="auto"/>
        <w:ind w:firstLine="720"/>
        <w:jc w:val="both"/>
        <w:rPr>
          <w:rFonts w:ascii="GHEA Grapalat" w:hAnsi="GHEA Grapalat" w:cs="Sylfaen"/>
          <w:sz w:val="20"/>
          <w:lang w:val="hy-AM"/>
        </w:rPr>
      </w:pPr>
      <w:r w:rsidRPr="00DE1E5A">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C339E7" w:rsidRPr="00DE1E5A" w:rsidRDefault="00C339E7" w:rsidP="00C339E7">
      <w:pPr>
        <w:tabs>
          <w:tab w:val="left" w:pos="1276"/>
        </w:tabs>
        <w:spacing w:after="0" w:line="240" w:lineRule="auto"/>
        <w:ind w:firstLine="720"/>
        <w:jc w:val="both"/>
        <w:rPr>
          <w:rFonts w:ascii="GHEA Grapalat" w:hAnsi="GHEA Grapalat" w:cs="Times Armenian"/>
          <w:sz w:val="20"/>
          <w:lang w:val="hy-AM"/>
        </w:rPr>
      </w:pPr>
      <w:r w:rsidRPr="00DE1E5A">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339E7" w:rsidRPr="00DE1E5A" w:rsidRDefault="00C339E7" w:rsidP="00C339E7">
      <w:pPr>
        <w:tabs>
          <w:tab w:val="left" w:pos="1276"/>
        </w:tabs>
        <w:spacing w:after="0" w:line="240" w:lineRule="auto"/>
        <w:ind w:firstLine="720"/>
        <w:jc w:val="both"/>
        <w:rPr>
          <w:rFonts w:ascii="GHEA Grapalat" w:hAnsi="GHEA Grapalat"/>
          <w:sz w:val="20"/>
          <w:lang w:val="hy-AM"/>
        </w:rPr>
      </w:pPr>
      <w:r w:rsidRPr="00DE1E5A">
        <w:rPr>
          <w:rFonts w:ascii="GHEA Grapalat" w:hAnsi="GHEA Grapalat"/>
          <w:sz w:val="20"/>
          <w:lang w:val="pt-BR"/>
        </w:rPr>
        <w:t>8.6 Եթե պայմանագիրն  իրականացվ</w:t>
      </w:r>
      <w:r w:rsidRPr="00DE1E5A">
        <w:rPr>
          <w:rFonts w:ascii="GHEA Grapalat" w:hAnsi="GHEA Grapalat"/>
          <w:sz w:val="20"/>
          <w:lang w:val="hy-AM"/>
        </w:rPr>
        <w:t>ում է</w:t>
      </w:r>
      <w:r w:rsidRPr="00DE1E5A">
        <w:rPr>
          <w:rFonts w:ascii="GHEA Grapalat" w:hAnsi="GHEA Grapalat"/>
          <w:sz w:val="20"/>
          <w:lang w:val="pt-BR"/>
        </w:rPr>
        <w:t xml:space="preserve"> գործակալության պայմանագիր կնքելու միջոցով.</w:t>
      </w:r>
    </w:p>
    <w:p w:rsidR="00C339E7" w:rsidRPr="00DE1E5A" w:rsidRDefault="00C339E7" w:rsidP="00C339E7">
      <w:pPr>
        <w:tabs>
          <w:tab w:val="left" w:pos="1276"/>
        </w:tabs>
        <w:spacing w:after="0" w:line="240" w:lineRule="auto"/>
        <w:ind w:firstLine="720"/>
        <w:jc w:val="both"/>
        <w:rPr>
          <w:rFonts w:ascii="GHEA Grapalat" w:hAnsi="GHEA Grapalat"/>
          <w:sz w:val="20"/>
          <w:lang w:val="pt-BR"/>
        </w:rPr>
      </w:pPr>
      <w:r w:rsidRPr="00DE1E5A">
        <w:rPr>
          <w:rFonts w:ascii="GHEA Grapalat" w:hAnsi="GHEA Grapalat"/>
          <w:sz w:val="20"/>
          <w:lang w:val="hy-AM"/>
        </w:rPr>
        <w:t>1)</w:t>
      </w:r>
      <w:r w:rsidRPr="00DE1E5A">
        <w:rPr>
          <w:rFonts w:ascii="GHEA Grapalat" w:hAnsi="GHEA Grapalat"/>
          <w:sz w:val="20"/>
          <w:lang w:val="pt-BR"/>
        </w:rPr>
        <w:t xml:space="preserve"> Վաճառ</w:t>
      </w:r>
      <w:r w:rsidRPr="00DE1E5A">
        <w:rPr>
          <w:rFonts w:ascii="GHEA Grapalat" w:hAnsi="GHEA Grapalat"/>
          <w:sz w:val="20"/>
          <w:lang w:val="hy-AM"/>
        </w:rPr>
        <w:t>ողը</w:t>
      </w:r>
      <w:r w:rsidRPr="00DE1E5A">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C339E7" w:rsidRPr="00DE1E5A" w:rsidRDefault="00C339E7" w:rsidP="00C339E7">
      <w:pPr>
        <w:tabs>
          <w:tab w:val="left" w:pos="1276"/>
        </w:tabs>
        <w:spacing w:after="0" w:line="240" w:lineRule="auto"/>
        <w:ind w:firstLine="720"/>
        <w:jc w:val="both"/>
        <w:rPr>
          <w:rFonts w:ascii="GHEA Grapalat" w:hAnsi="GHEA Grapalat"/>
          <w:sz w:val="20"/>
          <w:lang w:val="pt-BR"/>
        </w:rPr>
      </w:pPr>
      <w:r w:rsidRPr="00DE1E5A">
        <w:rPr>
          <w:rFonts w:ascii="GHEA Grapalat" w:hAnsi="GHEA Grapalat"/>
          <w:sz w:val="20"/>
          <w:lang w:val="pt-BR"/>
        </w:rPr>
        <w:t>2) պայմանագրի կատարման ընթացքում գործակալի փոփոխման դեպքում Վաճառ</w:t>
      </w:r>
      <w:r w:rsidRPr="00DE1E5A">
        <w:rPr>
          <w:rFonts w:ascii="GHEA Grapalat" w:hAnsi="GHEA Grapalat"/>
          <w:sz w:val="20"/>
          <w:lang w:val="hy-AM"/>
        </w:rPr>
        <w:t>ող</w:t>
      </w:r>
      <w:r w:rsidRPr="00DE1E5A">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lang w:val="pt-BR"/>
        </w:rPr>
        <w:t>:</w:t>
      </w:r>
      <w:r>
        <w:rPr>
          <w:rFonts w:ascii="GHEA Grapalat" w:hAnsi="GHEA Grapalat"/>
          <w:sz w:val="20"/>
          <w:vertAlign w:val="superscript"/>
          <w:lang w:val="pt-BR"/>
        </w:rPr>
        <w:t>22</w:t>
      </w:r>
      <w:r w:rsidRPr="00917496">
        <w:rPr>
          <w:rStyle w:val="FootnoteReference"/>
          <w:rFonts w:ascii="GHEA Grapalat" w:hAnsi="GHEA Grapalat"/>
          <w:color w:val="FFFFFF"/>
          <w:sz w:val="20"/>
          <w:lang w:val="pt-BR"/>
        </w:rPr>
        <w:footnoteReference w:id="19"/>
      </w:r>
    </w:p>
    <w:p w:rsidR="00C339E7" w:rsidRPr="00DE1E5A" w:rsidRDefault="00C339E7" w:rsidP="00C339E7">
      <w:pPr>
        <w:tabs>
          <w:tab w:val="left" w:pos="1276"/>
        </w:tabs>
        <w:spacing w:after="0" w:line="240" w:lineRule="auto"/>
        <w:ind w:firstLine="720"/>
        <w:jc w:val="both"/>
        <w:rPr>
          <w:rFonts w:ascii="GHEA Grapalat" w:hAnsi="GHEA Grapalat"/>
          <w:sz w:val="20"/>
          <w:lang w:val="pt-BR"/>
        </w:rPr>
      </w:pPr>
      <w:r w:rsidRPr="00DE1E5A">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Fonts w:ascii="GHEA Grapalat" w:hAnsi="GHEA Grapalat"/>
          <w:sz w:val="20"/>
          <w:vertAlign w:val="superscript"/>
          <w:lang w:val="pt-BR"/>
        </w:rPr>
        <w:t>23</w:t>
      </w:r>
      <w:r w:rsidRPr="00917496">
        <w:rPr>
          <w:rStyle w:val="FootnoteReference"/>
          <w:rFonts w:ascii="GHEA Grapalat" w:hAnsi="GHEA Grapalat"/>
          <w:color w:val="FFFFFF"/>
          <w:sz w:val="20"/>
          <w:lang w:val="pt-BR"/>
        </w:rPr>
        <w:footnoteReference w:id="20"/>
      </w:r>
      <w:r w:rsidRPr="00DE1E5A">
        <w:rPr>
          <w:rFonts w:ascii="GHEA Grapalat" w:hAnsi="GHEA Grapalat"/>
          <w:sz w:val="20"/>
          <w:lang w:val="pt-BR"/>
        </w:rPr>
        <w:t>:</w:t>
      </w:r>
    </w:p>
    <w:p w:rsidR="00C339E7" w:rsidRPr="00DE1E5A" w:rsidRDefault="00C339E7" w:rsidP="00C339E7">
      <w:pPr>
        <w:tabs>
          <w:tab w:val="left" w:pos="1276"/>
        </w:tabs>
        <w:spacing w:after="0" w:line="240" w:lineRule="auto"/>
        <w:ind w:firstLine="720"/>
        <w:jc w:val="both"/>
        <w:rPr>
          <w:rFonts w:ascii="GHEA Grapalat" w:hAnsi="GHEA Grapalat"/>
          <w:sz w:val="20"/>
          <w:lang w:val="pt-BR"/>
        </w:rPr>
      </w:pPr>
      <w:r w:rsidRPr="00DE1E5A">
        <w:rPr>
          <w:rFonts w:ascii="GHEA Grapalat" w:hAnsi="GHEA Grapalat" w:cs="Times Armenian"/>
          <w:sz w:val="20"/>
          <w:lang w:val="pt-BR"/>
        </w:rPr>
        <w:t>8</w:t>
      </w:r>
      <w:r w:rsidRPr="00DE1E5A">
        <w:rPr>
          <w:rFonts w:ascii="GHEA Grapalat" w:hAnsi="GHEA Grapalat" w:cs="Times Armenian"/>
          <w:sz w:val="20"/>
          <w:lang w:val="hy-AM"/>
        </w:rPr>
        <w:t>.</w:t>
      </w:r>
      <w:r w:rsidRPr="00DE1E5A">
        <w:rPr>
          <w:rFonts w:ascii="GHEA Grapalat" w:hAnsi="GHEA Grapalat" w:cs="Times Armenian"/>
          <w:sz w:val="20"/>
          <w:lang w:val="pt-BR"/>
        </w:rPr>
        <w:t>8</w:t>
      </w:r>
      <w:r w:rsidRPr="00DE1E5A">
        <w:rPr>
          <w:rFonts w:ascii="GHEA Grapalat" w:hAnsi="GHEA Grapalat" w:cs="Times Armenian"/>
          <w:sz w:val="20"/>
          <w:lang w:val="hy-AM"/>
        </w:rPr>
        <w:t xml:space="preserve"> Ա</w:t>
      </w:r>
      <w:r w:rsidRPr="00DE1E5A">
        <w:rPr>
          <w:rFonts w:ascii="GHEA Grapalat" w:hAnsi="GHEA Grapalat" w:cs="Times Armenian"/>
          <w:sz w:val="20"/>
        </w:rPr>
        <w:t>պր</w:t>
      </w:r>
      <w:r w:rsidRPr="00DE1E5A">
        <w:rPr>
          <w:rFonts w:ascii="GHEA Grapalat" w:hAnsi="GHEA Grapalat" w:cs="Times Armenian"/>
          <w:sz w:val="20"/>
          <w:lang w:val="hy-AM"/>
        </w:rPr>
        <w:t xml:space="preserve">անքի </w:t>
      </w:r>
      <w:r w:rsidRPr="00DE1E5A">
        <w:rPr>
          <w:rFonts w:ascii="GHEA Grapalat" w:hAnsi="GHEA Grapalat" w:cs="Times Armenian"/>
          <w:sz w:val="20"/>
        </w:rPr>
        <w:t>մատա</w:t>
      </w:r>
      <w:r w:rsidRPr="00DE1E5A">
        <w:rPr>
          <w:rFonts w:ascii="GHEA Grapalat" w:hAnsi="GHEA Grapalat" w:cs="Sylfaen"/>
          <w:sz w:val="20"/>
          <w:lang w:val="hy-AM"/>
        </w:rPr>
        <w:t>կա</w:t>
      </w:r>
      <w:r w:rsidRPr="00DE1E5A">
        <w:rPr>
          <w:rFonts w:ascii="GHEA Grapalat" w:hAnsi="GHEA Grapalat" w:cs="Sylfaen"/>
          <w:sz w:val="20"/>
        </w:rPr>
        <w:t>ր</w:t>
      </w:r>
      <w:r w:rsidRPr="00DE1E5A">
        <w:rPr>
          <w:rFonts w:ascii="GHEA Grapalat" w:hAnsi="GHEA Grapalat" w:cs="Sylfaen"/>
          <w:sz w:val="20"/>
          <w:lang w:val="hy-AM"/>
        </w:rPr>
        <w:t>արման</w:t>
      </w:r>
      <w:r w:rsidRPr="00DE1E5A">
        <w:rPr>
          <w:rFonts w:ascii="GHEA Grapalat" w:hAnsi="GHEA Grapalat" w:cs="Times Armenian"/>
          <w:sz w:val="20"/>
          <w:lang w:val="hy-AM"/>
        </w:rPr>
        <w:t xml:space="preserve"> </w:t>
      </w:r>
      <w:r w:rsidRPr="00DE1E5A">
        <w:rPr>
          <w:rFonts w:ascii="GHEA Grapalat" w:hAnsi="GHEA Grapalat" w:cs="Sylfaen"/>
          <w:sz w:val="20"/>
          <w:lang w:val="hy-AM"/>
        </w:rPr>
        <w:t>ժամկետը</w:t>
      </w:r>
      <w:r w:rsidRPr="00DE1E5A">
        <w:rPr>
          <w:rFonts w:ascii="GHEA Grapalat" w:hAnsi="GHEA Grapalat" w:cs="Times Armenian"/>
          <w:sz w:val="20"/>
          <w:lang w:val="hy-AM"/>
        </w:rPr>
        <w:t xml:space="preserve"> </w:t>
      </w:r>
      <w:r w:rsidRPr="00DE1E5A">
        <w:rPr>
          <w:rFonts w:ascii="GHEA Grapalat" w:hAnsi="GHEA Grapalat" w:cs="Sylfaen"/>
          <w:sz w:val="20"/>
          <w:lang w:val="hy-AM"/>
        </w:rPr>
        <w:t>կարող</w:t>
      </w:r>
      <w:r w:rsidRPr="00DE1E5A">
        <w:rPr>
          <w:rFonts w:ascii="GHEA Grapalat" w:hAnsi="GHEA Grapalat" w:cs="Times Armenian"/>
          <w:sz w:val="20"/>
          <w:lang w:val="hy-AM"/>
        </w:rPr>
        <w:t xml:space="preserve"> </w:t>
      </w:r>
      <w:r w:rsidRPr="00DE1E5A">
        <w:rPr>
          <w:rFonts w:ascii="GHEA Grapalat" w:hAnsi="GHEA Grapalat" w:cs="Sylfaen"/>
          <w:sz w:val="20"/>
          <w:lang w:val="hy-AM"/>
        </w:rPr>
        <w:t>է</w:t>
      </w:r>
      <w:r w:rsidRPr="00DE1E5A">
        <w:rPr>
          <w:rFonts w:ascii="GHEA Grapalat" w:hAnsi="GHEA Grapalat" w:cs="Times Armenian"/>
          <w:sz w:val="20"/>
          <w:lang w:val="hy-AM"/>
        </w:rPr>
        <w:t xml:space="preserve"> </w:t>
      </w:r>
      <w:r w:rsidRPr="00DE1E5A">
        <w:rPr>
          <w:rFonts w:ascii="GHEA Grapalat" w:hAnsi="GHEA Grapalat" w:cs="Sylfaen"/>
          <w:sz w:val="20"/>
          <w:lang w:val="hy-AM"/>
        </w:rPr>
        <w:t>երկարաձգվել</w:t>
      </w:r>
      <w:r w:rsidRPr="00DE1E5A">
        <w:rPr>
          <w:rFonts w:ascii="GHEA Grapalat" w:hAnsi="GHEA Grapalat" w:cs="Times Armenian"/>
          <w:sz w:val="20"/>
          <w:lang w:val="hy-AM"/>
        </w:rPr>
        <w:t xml:space="preserve"> </w:t>
      </w:r>
      <w:r w:rsidRPr="00DE1E5A">
        <w:rPr>
          <w:rFonts w:ascii="GHEA Grapalat" w:hAnsi="GHEA Grapalat" w:cs="Sylfaen"/>
          <w:sz w:val="20"/>
          <w:lang w:val="hy-AM"/>
        </w:rPr>
        <w:t>մինչև</w:t>
      </w:r>
      <w:r w:rsidRPr="00DE1E5A">
        <w:rPr>
          <w:rFonts w:ascii="GHEA Grapalat" w:hAnsi="GHEA Grapalat" w:cs="Times Armenian"/>
          <w:sz w:val="20"/>
          <w:lang w:val="hy-AM"/>
        </w:rPr>
        <w:t xml:space="preserve"> </w:t>
      </w:r>
      <w:r w:rsidRPr="00DE1E5A">
        <w:rPr>
          <w:rFonts w:ascii="GHEA Grapalat" w:hAnsi="GHEA Grapalat" w:cs="Times Armenian"/>
          <w:sz w:val="20"/>
        </w:rPr>
        <w:t>պ</w:t>
      </w:r>
      <w:r w:rsidRPr="00DE1E5A">
        <w:rPr>
          <w:rFonts w:ascii="GHEA Grapalat" w:hAnsi="GHEA Grapalat" w:cs="Times Armenian"/>
          <w:sz w:val="20"/>
          <w:lang w:val="hy-AM"/>
        </w:rPr>
        <w:t xml:space="preserve">այմանագրով </w:t>
      </w:r>
      <w:r w:rsidRPr="00DE1E5A">
        <w:rPr>
          <w:rFonts w:ascii="GHEA Grapalat" w:hAnsi="GHEA Grapalat" w:cs="Sylfaen"/>
          <w:sz w:val="20"/>
          <w:lang w:val="hy-AM"/>
        </w:rPr>
        <w:t>այդ</w:t>
      </w:r>
      <w:r w:rsidRPr="00DE1E5A">
        <w:rPr>
          <w:rFonts w:ascii="GHEA Grapalat" w:hAnsi="GHEA Grapalat" w:cs="Times Armenian"/>
          <w:sz w:val="20"/>
          <w:lang w:val="hy-AM"/>
        </w:rPr>
        <w:t xml:space="preserve"> </w:t>
      </w:r>
      <w:r w:rsidRPr="00DE1E5A">
        <w:rPr>
          <w:rFonts w:ascii="GHEA Grapalat" w:hAnsi="GHEA Grapalat" w:cs="Sylfaen"/>
          <w:sz w:val="20"/>
          <w:lang w:val="hy-AM"/>
        </w:rPr>
        <w:t>ժամկետը</w:t>
      </w:r>
      <w:r w:rsidRPr="00DE1E5A">
        <w:rPr>
          <w:rFonts w:ascii="GHEA Grapalat" w:hAnsi="GHEA Grapalat" w:cs="Times Armenian"/>
          <w:sz w:val="20"/>
          <w:lang w:val="hy-AM"/>
        </w:rPr>
        <w:t xml:space="preserve"> </w:t>
      </w:r>
      <w:r w:rsidRPr="00DE1E5A">
        <w:rPr>
          <w:rFonts w:ascii="GHEA Grapalat" w:hAnsi="GHEA Grapalat" w:cs="Sylfaen"/>
          <w:sz w:val="20"/>
          <w:lang w:val="hy-AM"/>
        </w:rPr>
        <w:t>լրանալը</w:t>
      </w:r>
      <w:r w:rsidRPr="00DE1E5A">
        <w:rPr>
          <w:rFonts w:ascii="GHEA Grapalat" w:hAnsi="GHEA Grapalat" w:cs="Sylfaen"/>
          <w:sz w:val="20"/>
          <w:lang w:val="pt-BR"/>
        </w:rPr>
        <w:t>`</w:t>
      </w:r>
      <w:r w:rsidRPr="00DE1E5A">
        <w:rPr>
          <w:rFonts w:ascii="GHEA Grapalat" w:hAnsi="GHEA Grapalat" w:cs="Times Armenian"/>
          <w:sz w:val="20"/>
          <w:lang w:val="hy-AM"/>
        </w:rPr>
        <w:t xml:space="preserve"> </w:t>
      </w:r>
      <w:r w:rsidRPr="00DE1E5A">
        <w:rPr>
          <w:rFonts w:ascii="GHEA Grapalat" w:hAnsi="GHEA Grapalat" w:cs="Times Armenian"/>
          <w:sz w:val="20"/>
        </w:rPr>
        <w:t>Վաճառողի</w:t>
      </w:r>
      <w:r w:rsidRPr="00DE1E5A">
        <w:rPr>
          <w:rFonts w:ascii="GHEA Grapalat" w:hAnsi="GHEA Grapalat" w:cs="Times Armenian"/>
          <w:sz w:val="20"/>
          <w:lang w:val="pt-BR"/>
        </w:rPr>
        <w:t xml:space="preserve"> </w:t>
      </w:r>
      <w:r w:rsidRPr="00DE1E5A">
        <w:rPr>
          <w:rFonts w:ascii="GHEA Grapalat" w:hAnsi="GHEA Grapalat" w:cs="Sylfaen"/>
          <w:sz w:val="20"/>
          <w:lang w:val="hy-AM"/>
        </w:rPr>
        <w:t>առաջարկության</w:t>
      </w:r>
      <w:r w:rsidRPr="00DE1E5A">
        <w:rPr>
          <w:rFonts w:ascii="GHEA Grapalat" w:hAnsi="GHEA Grapalat" w:cs="Times Armenian"/>
          <w:sz w:val="20"/>
          <w:lang w:val="hy-AM"/>
        </w:rPr>
        <w:t xml:space="preserve"> </w:t>
      </w:r>
      <w:r w:rsidRPr="00DE1E5A">
        <w:rPr>
          <w:rFonts w:ascii="GHEA Grapalat" w:hAnsi="GHEA Grapalat" w:cs="Sylfaen"/>
          <w:sz w:val="20"/>
          <w:lang w:val="hy-AM"/>
        </w:rPr>
        <w:t>առկայության</w:t>
      </w:r>
      <w:r w:rsidRPr="00DE1E5A">
        <w:rPr>
          <w:rFonts w:ascii="GHEA Grapalat" w:hAnsi="GHEA Grapalat" w:cs="Times Armenian"/>
          <w:sz w:val="20"/>
          <w:lang w:val="hy-AM"/>
        </w:rPr>
        <w:t xml:space="preserve"> </w:t>
      </w:r>
      <w:r w:rsidRPr="00DE1E5A">
        <w:rPr>
          <w:rFonts w:ascii="GHEA Grapalat" w:hAnsi="GHEA Grapalat" w:cs="Sylfaen"/>
          <w:sz w:val="20"/>
          <w:lang w:val="hy-AM"/>
        </w:rPr>
        <w:t>դեպքում</w:t>
      </w:r>
      <w:r w:rsidRPr="00DE1E5A">
        <w:rPr>
          <w:rFonts w:ascii="GHEA Grapalat" w:hAnsi="GHEA Grapalat" w:cs="Times Armenian"/>
          <w:sz w:val="20"/>
          <w:lang w:val="pt-BR"/>
        </w:rPr>
        <w:t>,</w:t>
      </w:r>
      <w:r w:rsidRPr="00DE1E5A">
        <w:rPr>
          <w:rFonts w:ascii="GHEA Grapalat" w:hAnsi="GHEA Grapalat" w:cs="Times Armenian"/>
          <w:sz w:val="20"/>
          <w:lang w:val="hy-AM"/>
        </w:rPr>
        <w:t xml:space="preserve"> </w:t>
      </w:r>
      <w:r w:rsidRPr="00DE1E5A">
        <w:rPr>
          <w:rFonts w:ascii="GHEA Grapalat" w:hAnsi="GHEA Grapalat" w:cs="Sylfaen"/>
          <w:sz w:val="20"/>
          <w:lang w:val="hy-AM"/>
        </w:rPr>
        <w:t>պայմանով</w:t>
      </w:r>
      <w:r w:rsidRPr="00DE1E5A">
        <w:rPr>
          <w:rFonts w:ascii="GHEA Grapalat" w:hAnsi="GHEA Grapalat" w:cs="Times Armenian"/>
          <w:sz w:val="20"/>
          <w:lang w:val="hy-AM"/>
        </w:rPr>
        <w:t xml:space="preserve">, </w:t>
      </w:r>
      <w:r w:rsidRPr="00DE1E5A">
        <w:rPr>
          <w:rFonts w:ascii="GHEA Grapalat" w:hAnsi="GHEA Grapalat" w:cs="Sylfaen"/>
          <w:sz w:val="20"/>
          <w:lang w:val="hy-AM"/>
        </w:rPr>
        <w:t>որ</w:t>
      </w:r>
      <w:r w:rsidRPr="00DE1E5A">
        <w:rPr>
          <w:rFonts w:ascii="GHEA Grapalat" w:hAnsi="GHEA Grapalat"/>
          <w:sz w:val="20"/>
          <w:lang w:val="hy-AM"/>
        </w:rPr>
        <w:t xml:space="preserve"> </w:t>
      </w:r>
      <w:r w:rsidRPr="00DE1E5A">
        <w:rPr>
          <w:rFonts w:ascii="GHEA Grapalat" w:hAnsi="GHEA Grapalat"/>
          <w:sz w:val="20"/>
        </w:rPr>
        <w:t>Գնորդ</w:t>
      </w:r>
      <w:r w:rsidRPr="00DE1E5A">
        <w:rPr>
          <w:rFonts w:ascii="GHEA Grapalat" w:hAnsi="GHEA Grapalat"/>
          <w:sz w:val="20"/>
          <w:lang w:val="hy-AM"/>
        </w:rPr>
        <w:t>ի</w:t>
      </w:r>
      <w:r w:rsidRPr="00DE1E5A">
        <w:rPr>
          <w:rFonts w:ascii="GHEA Grapalat" w:hAnsi="GHEA Grapalat" w:cs="Times Armenian"/>
          <w:sz w:val="20"/>
          <w:lang w:val="hy-AM"/>
        </w:rPr>
        <w:t xml:space="preserve"> </w:t>
      </w:r>
      <w:r w:rsidRPr="00DE1E5A">
        <w:rPr>
          <w:rFonts w:ascii="GHEA Grapalat" w:hAnsi="GHEA Grapalat" w:cs="Sylfaen"/>
          <w:sz w:val="20"/>
          <w:lang w:val="hy-AM"/>
        </w:rPr>
        <w:t>մոտ</w:t>
      </w:r>
      <w:r w:rsidRPr="00DE1E5A">
        <w:rPr>
          <w:rFonts w:ascii="GHEA Grapalat" w:hAnsi="GHEA Grapalat" w:cs="Times Armenian"/>
          <w:sz w:val="20"/>
          <w:lang w:val="hy-AM"/>
        </w:rPr>
        <w:t xml:space="preserve"> </w:t>
      </w:r>
      <w:r w:rsidRPr="00DE1E5A">
        <w:rPr>
          <w:rFonts w:ascii="GHEA Grapalat" w:hAnsi="GHEA Grapalat" w:cs="Sylfaen"/>
          <w:sz w:val="20"/>
          <w:lang w:val="hy-AM"/>
        </w:rPr>
        <w:t>չի</w:t>
      </w:r>
      <w:r w:rsidRPr="00DE1E5A">
        <w:rPr>
          <w:rFonts w:ascii="GHEA Grapalat" w:hAnsi="GHEA Grapalat" w:cs="Times Armenian"/>
          <w:sz w:val="20"/>
          <w:lang w:val="hy-AM"/>
        </w:rPr>
        <w:t xml:space="preserve"> </w:t>
      </w:r>
      <w:r w:rsidRPr="00DE1E5A">
        <w:rPr>
          <w:rFonts w:ascii="GHEA Grapalat" w:hAnsi="GHEA Grapalat" w:cs="Sylfaen"/>
          <w:sz w:val="20"/>
          <w:lang w:val="hy-AM"/>
        </w:rPr>
        <w:t>վերացել</w:t>
      </w:r>
      <w:r w:rsidRPr="00DE1E5A">
        <w:rPr>
          <w:rFonts w:ascii="GHEA Grapalat" w:hAnsi="GHEA Grapalat" w:cs="Times Armenian"/>
          <w:sz w:val="20"/>
          <w:lang w:val="hy-AM"/>
        </w:rPr>
        <w:t xml:space="preserve"> </w:t>
      </w:r>
      <w:r w:rsidRPr="00DE1E5A">
        <w:rPr>
          <w:rFonts w:ascii="GHEA Grapalat" w:hAnsi="GHEA Grapalat" w:cs="Times Armenian"/>
          <w:sz w:val="20"/>
        </w:rPr>
        <w:t>ապրանքի</w:t>
      </w:r>
      <w:r w:rsidRPr="00DE1E5A">
        <w:rPr>
          <w:rFonts w:ascii="GHEA Grapalat" w:hAnsi="GHEA Grapalat" w:cs="Times Armenian"/>
          <w:sz w:val="20"/>
          <w:lang w:val="pt-BR"/>
        </w:rPr>
        <w:t xml:space="preserve"> </w:t>
      </w:r>
      <w:r w:rsidRPr="00DE1E5A">
        <w:rPr>
          <w:rFonts w:ascii="GHEA Grapalat" w:hAnsi="GHEA Grapalat" w:cs="Sylfaen"/>
          <w:sz w:val="20"/>
          <w:lang w:val="hy-AM"/>
        </w:rPr>
        <w:t>օգտագործման</w:t>
      </w:r>
      <w:r w:rsidRPr="00DE1E5A">
        <w:rPr>
          <w:rFonts w:ascii="GHEA Grapalat" w:hAnsi="GHEA Grapalat" w:cs="Times Armenian"/>
          <w:sz w:val="20"/>
          <w:lang w:val="hy-AM"/>
        </w:rPr>
        <w:t xml:space="preserve"> </w:t>
      </w:r>
      <w:r w:rsidRPr="00DE1E5A">
        <w:rPr>
          <w:rFonts w:ascii="GHEA Grapalat" w:hAnsi="GHEA Grapalat" w:cs="Sylfaen"/>
          <w:sz w:val="20"/>
          <w:lang w:val="hy-AM"/>
        </w:rPr>
        <w:t>պահանջը</w:t>
      </w:r>
      <w:r w:rsidRPr="00C21B22">
        <w:rPr>
          <w:rFonts w:ascii="GHEA Grapalat" w:hAnsi="GHEA Grapalat" w:cs="Sylfaen"/>
          <w:sz w:val="20"/>
          <w:lang w:val="pt-BR"/>
        </w:rPr>
        <w:t xml:space="preserve">, </w:t>
      </w:r>
      <w:r>
        <w:rPr>
          <w:rFonts w:ascii="GHEA Grapalat" w:hAnsi="GHEA Grapalat" w:cs="Sylfaen"/>
          <w:sz w:val="20"/>
        </w:rPr>
        <w:t>իսկ</w:t>
      </w:r>
      <w:r w:rsidRPr="00C21B22">
        <w:rPr>
          <w:rFonts w:ascii="GHEA Grapalat" w:hAnsi="GHEA Grapalat" w:cs="Sylfaen"/>
          <w:sz w:val="20"/>
          <w:lang w:val="pt-BR"/>
        </w:rPr>
        <w:t xml:space="preserve"> </w:t>
      </w:r>
      <w:r>
        <w:rPr>
          <w:rFonts w:ascii="GHEA Grapalat" w:hAnsi="GHEA Grapalat" w:cs="Sylfaen"/>
          <w:sz w:val="20"/>
        </w:rPr>
        <w:t>Վաճառողի</w:t>
      </w:r>
      <w:r w:rsidRPr="00C21B22">
        <w:rPr>
          <w:rFonts w:ascii="GHEA Grapalat" w:hAnsi="GHEA Grapalat" w:cs="Sylfaen"/>
          <w:sz w:val="20"/>
          <w:lang w:val="pt-BR"/>
        </w:rPr>
        <w:t xml:space="preserve"> </w:t>
      </w:r>
      <w:r>
        <w:rPr>
          <w:rFonts w:ascii="GHEA Grapalat" w:hAnsi="GHEA Grapalat" w:cs="Sylfaen"/>
          <w:sz w:val="20"/>
        </w:rPr>
        <w:t>առաջարկությունը</w:t>
      </w:r>
      <w:r w:rsidRPr="00C21B22">
        <w:rPr>
          <w:rFonts w:ascii="GHEA Grapalat" w:hAnsi="GHEA Grapalat" w:cs="Sylfaen"/>
          <w:sz w:val="20"/>
          <w:lang w:val="pt-BR"/>
        </w:rPr>
        <w:t xml:space="preserve"> </w:t>
      </w:r>
      <w:r>
        <w:rPr>
          <w:rFonts w:ascii="GHEA Grapalat" w:hAnsi="GHEA Grapalat" w:cs="Sylfaen"/>
          <w:sz w:val="20"/>
        </w:rPr>
        <w:t>ներկայացվել</w:t>
      </w:r>
      <w:r w:rsidRPr="00C21B22">
        <w:rPr>
          <w:rFonts w:ascii="GHEA Grapalat" w:hAnsi="GHEA Grapalat" w:cs="Sylfaen"/>
          <w:sz w:val="20"/>
          <w:lang w:val="pt-BR"/>
        </w:rPr>
        <w:t xml:space="preserve"> </w:t>
      </w:r>
      <w:r>
        <w:rPr>
          <w:rFonts w:ascii="GHEA Grapalat" w:hAnsi="GHEA Grapalat" w:cs="Sylfaen"/>
          <w:sz w:val="20"/>
        </w:rPr>
        <w:t>է</w:t>
      </w:r>
      <w:r w:rsidRPr="00C21B22">
        <w:rPr>
          <w:rFonts w:ascii="GHEA Grapalat" w:hAnsi="GHEA Grapalat" w:cs="Sylfaen"/>
          <w:sz w:val="20"/>
          <w:lang w:val="pt-BR"/>
        </w:rPr>
        <w:t xml:space="preserve"> </w:t>
      </w:r>
      <w:r>
        <w:rPr>
          <w:rFonts w:ascii="GHEA Grapalat" w:hAnsi="GHEA Grapalat" w:cs="Sylfaen"/>
          <w:sz w:val="20"/>
        </w:rPr>
        <w:t>ոչ</w:t>
      </w:r>
      <w:r w:rsidRPr="00C21B22">
        <w:rPr>
          <w:rFonts w:ascii="GHEA Grapalat" w:hAnsi="GHEA Grapalat" w:cs="Sylfaen"/>
          <w:sz w:val="20"/>
          <w:lang w:val="pt-BR"/>
        </w:rPr>
        <w:t xml:space="preserve"> </w:t>
      </w:r>
      <w:r>
        <w:rPr>
          <w:rFonts w:ascii="GHEA Grapalat" w:hAnsi="GHEA Grapalat" w:cs="Sylfaen"/>
          <w:sz w:val="20"/>
        </w:rPr>
        <w:t>ուշ</w:t>
      </w:r>
      <w:r w:rsidRPr="00C21B22">
        <w:rPr>
          <w:rFonts w:ascii="GHEA Grapalat" w:hAnsi="GHEA Grapalat" w:cs="Sylfaen"/>
          <w:sz w:val="20"/>
          <w:lang w:val="pt-BR"/>
        </w:rPr>
        <w:t xml:space="preserve">, </w:t>
      </w:r>
      <w:r>
        <w:rPr>
          <w:rFonts w:ascii="GHEA Grapalat" w:hAnsi="GHEA Grapalat" w:cs="Sylfaen"/>
          <w:sz w:val="20"/>
        </w:rPr>
        <w:t>քան</w:t>
      </w:r>
      <w:r w:rsidRPr="00C21B22">
        <w:rPr>
          <w:rFonts w:ascii="GHEA Grapalat" w:hAnsi="GHEA Grapalat" w:cs="Sylfaen"/>
          <w:sz w:val="20"/>
          <w:lang w:val="pt-BR"/>
        </w:rPr>
        <w:t xml:space="preserve"> </w:t>
      </w:r>
      <w:r>
        <w:rPr>
          <w:rFonts w:ascii="GHEA Grapalat" w:hAnsi="GHEA Grapalat" w:cs="Sylfaen"/>
          <w:sz w:val="20"/>
        </w:rPr>
        <w:t>պայմանագրով</w:t>
      </w:r>
      <w:r w:rsidRPr="00C21B22">
        <w:rPr>
          <w:rFonts w:ascii="GHEA Grapalat" w:hAnsi="GHEA Grapalat" w:cs="Sylfaen"/>
          <w:sz w:val="20"/>
          <w:lang w:val="pt-BR"/>
        </w:rPr>
        <w:t xml:space="preserve"> </w:t>
      </w:r>
      <w:r>
        <w:rPr>
          <w:rFonts w:ascii="GHEA Grapalat" w:hAnsi="GHEA Grapalat" w:cs="Sylfaen"/>
          <w:sz w:val="20"/>
        </w:rPr>
        <w:t>ի</w:t>
      </w:r>
      <w:r w:rsidRPr="00C21B22">
        <w:rPr>
          <w:rFonts w:ascii="GHEA Grapalat" w:hAnsi="GHEA Grapalat" w:cs="Sylfaen"/>
          <w:sz w:val="20"/>
          <w:lang w:val="pt-BR"/>
        </w:rPr>
        <w:t xml:space="preserve"> </w:t>
      </w:r>
      <w:r>
        <w:rPr>
          <w:rFonts w:ascii="GHEA Grapalat" w:hAnsi="GHEA Grapalat" w:cs="Sylfaen"/>
          <w:sz w:val="20"/>
        </w:rPr>
        <w:t>սկզբանե</w:t>
      </w:r>
      <w:r w:rsidRPr="00C21B22">
        <w:rPr>
          <w:rFonts w:ascii="GHEA Grapalat" w:hAnsi="GHEA Grapalat" w:cs="Sylfaen"/>
          <w:sz w:val="20"/>
          <w:lang w:val="pt-BR"/>
        </w:rPr>
        <w:t xml:space="preserve"> </w:t>
      </w:r>
      <w:r>
        <w:rPr>
          <w:rFonts w:ascii="GHEA Grapalat" w:hAnsi="GHEA Grapalat" w:cs="Sylfaen"/>
          <w:sz w:val="20"/>
        </w:rPr>
        <w:t>մատակարարման</w:t>
      </w:r>
      <w:r w:rsidRPr="00C21B22">
        <w:rPr>
          <w:rFonts w:ascii="GHEA Grapalat" w:hAnsi="GHEA Grapalat" w:cs="Sylfaen"/>
          <w:sz w:val="20"/>
          <w:lang w:val="pt-BR"/>
        </w:rPr>
        <w:t xml:space="preserve"> </w:t>
      </w:r>
      <w:r>
        <w:rPr>
          <w:rFonts w:ascii="GHEA Grapalat" w:hAnsi="GHEA Grapalat" w:cs="Sylfaen"/>
          <w:sz w:val="20"/>
        </w:rPr>
        <w:t>համար</w:t>
      </w:r>
      <w:r w:rsidRPr="00C21B22">
        <w:rPr>
          <w:rFonts w:ascii="GHEA Grapalat" w:hAnsi="GHEA Grapalat" w:cs="Sylfaen"/>
          <w:sz w:val="20"/>
          <w:lang w:val="pt-BR"/>
        </w:rPr>
        <w:t xml:space="preserve"> </w:t>
      </w:r>
      <w:r>
        <w:rPr>
          <w:rFonts w:ascii="GHEA Grapalat" w:hAnsi="GHEA Grapalat" w:cs="Sylfaen"/>
          <w:sz w:val="20"/>
        </w:rPr>
        <w:t>սահմանված</w:t>
      </w:r>
      <w:r w:rsidRPr="00C21B22">
        <w:rPr>
          <w:rFonts w:ascii="GHEA Grapalat" w:hAnsi="GHEA Grapalat" w:cs="Sylfaen"/>
          <w:sz w:val="20"/>
          <w:lang w:val="pt-BR"/>
        </w:rPr>
        <w:t xml:space="preserve"> </w:t>
      </w:r>
      <w:r>
        <w:rPr>
          <w:rFonts w:ascii="GHEA Grapalat" w:hAnsi="GHEA Grapalat" w:cs="Sylfaen"/>
          <w:sz w:val="20"/>
        </w:rPr>
        <w:t>ժամկետը</w:t>
      </w:r>
      <w:r w:rsidRPr="00C21B22">
        <w:rPr>
          <w:rFonts w:ascii="GHEA Grapalat" w:hAnsi="GHEA Grapalat" w:cs="Sylfaen"/>
          <w:sz w:val="20"/>
          <w:lang w:val="pt-BR"/>
        </w:rPr>
        <w:t xml:space="preserve"> </w:t>
      </w:r>
      <w:r>
        <w:rPr>
          <w:rFonts w:ascii="GHEA Grapalat" w:hAnsi="GHEA Grapalat" w:cs="Sylfaen"/>
          <w:sz w:val="20"/>
        </w:rPr>
        <w:t>լրանալուց</w:t>
      </w:r>
      <w:r w:rsidRPr="00C21B22">
        <w:rPr>
          <w:rFonts w:ascii="GHEA Grapalat" w:hAnsi="GHEA Grapalat" w:cs="Sylfaen"/>
          <w:sz w:val="20"/>
          <w:lang w:val="pt-BR"/>
        </w:rPr>
        <w:t xml:space="preserve"> </w:t>
      </w:r>
      <w:r>
        <w:rPr>
          <w:rFonts w:ascii="GHEA Grapalat" w:hAnsi="GHEA Grapalat" w:cs="Sylfaen"/>
          <w:sz w:val="20"/>
        </w:rPr>
        <w:t>առնվազն</w:t>
      </w:r>
      <w:r w:rsidRPr="00C21B22">
        <w:rPr>
          <w:rFonts w:ascii="GHEA Grapalat" w:hAnsi="GHEA Grapalat" w:cs="Sylfaen"/>
          <w:sz w:val="20"/>
          <w:lang w:val="pt-BR"/>
        </w:rPr>
        <w:t xml:space="preserve"> 5 </w:t>
      </w:r>
      <w:r>
        <w:rPr>
          <w:rFonts w:ascii="GHEA Grapalat" w:hAnsi="GHEA Grapalat" w:cs="Sylfaen"/>
          <w:sz w:val="20"/>
        </w:rPr>
        <w:t>օրացուցային</w:t>
      </w:r>
      <w:r w:rsidRPr="00C21B22">
        <w:rPr>
          <w:rFonts w:ascii="GHEA Grapalat" w:hAnsi="GHEA Grapalat" w:cs="Sylfaen"/>
          <w:sz w:val="20"/>
          <w:lang w:val="pt-BR"/>
        </w:rPr>
        <w:t xml:space="preserve"> </w:t>
      </w:r>
      <w:r>
        <w:rPr>
          <w:rFonts w:ascii="GHEA Grapalat" w:hAnsi="GHEA Grapalat" w:cs="Sylfaen"/>
          <w:sz w:val="20"/>
        </w:rPr>
        <w:t>օր</w:t>
      </w:r>
      <w:r w:rsidRPr="00C21B22">
        <w:rPr>
          <w:rFonts w:ascii="GHEA Grapalat" w:hAnsi="GHEA Grapalat" w:cs="Sylfaen"/>
          <w:sz w:val="20"/>
          <w:lang w:val="pt-BR"/>
        </w:rPr>
        <w:t xml:space="preserve"> </w:t>
      </w:r>
      <w:r>
        <w:rPr>
          <w:rFonts w:ascii="GHEA Grapalat" w:hAnsi="GHEA Grapalat" w:cs="Sylfaen"/>
          <w:sz w:val="20"/>
        </w:rPr>
        <w:t>առաջ</w:t>
      </w:r>
      <w:r w:rsidRPr="00DE1E5A">
        <w:rPr>
          <w:rFonts w:ascii="GHEA Grapalat" w:hAnsi="GHEA Grapalat" w:cs="Sylfaen"/>
          <w:sz w:val="20"/>
          <w:lang w:val="pt-BR"/>
        </w:rPr>
        <w:t>: Ընդ որում սույն կետով սահմանված դեպքում ապրա</w:t>
      </w:r>
      <w:r w:rsidRPr="00DE1E5A">
        <w:rPr>
          <w:rFonts w:ascii="GHEA Grapalat" w:hAnsi="GHEA Grapalat" w:cs="Times Armenian"/>
          <w:sz w:val="20"/>
          <w:lang w:val="hy-AM"/>
        </w:rPr>
        <w:t xml:space="preserve">նքի </w:t>
      </w:r>
      <w:r w:rsidRPr="00DE1E5A">
        <w:rPr>
          <w:rFonts w:ascii="GHEA Grapalat" w:hAnsi="GHEA Grapalat" w:cs="Times Armenian"/>
          <w:sz w:val="20"/>
        </w:rPr>
        <w:t>մատակարա</w:t>
      </w:r>
      <w:r w:rsidRPr="00DE1E5A">
        <w:rPr>
          <w:rFonts w:ascii="GHEA Grapalat" w:hAnsi="GHEA Grapalat" w:cs="Sylfaen"/>
          <w:sz w:val="20"/>
          <w:lang w:val="hy-AM"/>
        </w:rPr>
        <w:t>րման</w:t>
      </w:r>
      <w:r w:rsidRPr="00DE1E5A">
        <w:rPr>
          <w:rFonts w:ascii="GHEA Grapalat" w:hAnsi="GHEA Grapalat" w:cs="Times Armenian"/>
          <w:sz w:val="20"/>
          <w:lang w:val="hy-AM"/>
        </w:rPr>
        <w:t xml:space="preserve"> </w:t>
      </w:r>
      <w:r w:rsidRPr="00DE1E5A">
        <w:rPr>
          <w:rFonts w:ascii="GHEA Grapalat" w:hAnsi="GHEA Grapalat" w:cs="Sylfaen"/>
          <w:sz w:val="20"/>
          <w:lang w:val="hy-AM"/>
        </w:rPr>
        <w:t>ժամկետը</w:t>
      </w:r>
      <w:r w:rsidRPr="00DE1E5A">
        <w:rPr>
          <w:rFonts w:ascii="GHEA Grapalat" w:hAnsi="GHEA Grapalat" w:cs="Times Armenian"/>
          <w:sz w:val="20"/>
          <w:lang w:val="hy-AM"/>
        </w:rPr>
        <w:t xml:space="preserve"> </w:t>
      </w:r>
      <w:r w:rsidRPr="00DE1E5A">
        <w:rPr>
          <w:rFonts w:ascii="GHEA Grapalat" w:hAnsi="GHEA Grapalat" w:cs="Sylfaen"/>
          <w:sz w:val="20"/>
          <w:lang w:val="hy-AM"/>
        </w:rPr>
        <w:t>կարող</w:t>
      </w:r>
      <w:r w:rsidRPr="00DE1E5A">
        <w:rPr>
          <w:rFonts w:ascii="GHEA Grapalat" w:hAnsi="GHEA Grapalat" w:cs="Times Armenian"/>
          <w:sz w:val="20"/>
          <w:lang w:val="hy-AM"/>
        </w:rPr>
        <w:t xml:space="preserve"> </w:t>
      </w:r>
      <w:r w:rsidRPr="00DE1E5A">
        <w:rPr>
          <w:rFonts w:ascii="GHEA Grapalat" w:hAnsi="GHEA Grapalat" w:cs="Sylfaen"/>
          <w:sz w:val="20"/>
          <w:lang w:val="hy-AM"/>
        </w:rPr>
        <w:t>է</w:t>
      </w:r>
      <w:r w:rsidRPr="00DE1E5A">
        <w:rPr>
          <w:rFonts w:ascii="GHEA Grapalat" w:hAnsi="GHEA Grapalat" w:cs="Times Armenian"/>
          <w:sz w:val="20"/>
          <w:lang w:val="hy-AM"/>
        </w:rPr>
        <w:t xml:space="preserve"> </w:t>
      </w:r>
      <w:r w:rsidRPr="00DE1E5A">
        <w:rPr>
          <w:rFonts w:ascii="GHEA Grapalat" w:hAnsi="GHEA Grapalat" w:cs="Sylfaen"/>
          <w:sz w:val="20"/>
          <w:lang w:val="hy-AM"/>
        </w:rPr>
        <w:t>երկարաձգվել</w:t>
      </w:r>
      <w:r w:rsidRPr="00DE1E5A">
        <w:rPr>
          <w:rFonts w:ascii="GHEA Grapalat" w:hAnsi="GHEA Grapalat" w:cs="Times Armenian"/>
          <w:sz w:val="20"/>
          <w:lang w:val="hy-AM"/>
        </w:rPr>
        <w:t xml:space="preserve"> </w:t>
      </w:r>
      <w:r w:rsidRPr="00DE1E5A">
        <w:rPr>
          <w:rFonts w:ascii="GHEA Grapalat" w:hAnsi="GHEA Grapalat" w:cs="Times Armenian"/>
          <w:sz w:val="20"/>
        </w:rPr>
        <w:t>մեկ</w:t>
      </w:r>
      <w:r w:rsidRPr="00DE1E5A">
        <w:rPr>
          <w:rFonts w:ascii="GHEA Grapalat" w:hAnsi="GHEA Grapalat" w:cs="Times Armenian"/>
          <w:sz w:val="20"/>
          <w:lang w:val="pt-BR"/>
        </w:rPr>
        <w:t xml:space="preserve"> </w:t>
      </w:r>
      <w:r w:rsidRPr="00DE1E5A">
        <w:rPr>
          <w:rFonts w:ascii="GHEA Grapalat" w:hAnsi="GHEA Grapalat" w:cs="Times Armenian"/>
          <w:sz w:val="20"/>
        </w:rPr>
        <w:t>անգամ</w:t>
      </w:r>
      <w:r w:rsidRPr="00DE1E5A">
        <w:rPr>
          <w:rFonts w:ascii="GHEA Grapalat" w:hAnsi="GHEA Grapalat" w:cs="Times Armenian"/>
          <w:sz w:val="20"/>
          <w:lang w:val="pt-BR"/>
        </w:rPr>
        <w:t xml:space="preserve"> </w:t>
      </w:r>
      <w:r w:rsidRPr="00DE1E5A">
        <w:rPr>
          <w:rFonts w:ascii="GHEA Grapalat" w:hAnsi="GHEA Grapalat" w:cs="Sylfaen"/>
          <w:sz w:val="20"/>
          <w:lang w:val="hy-AM"/>
        </w:rPr>
        <w:t>մինչև</w:t>
      </w:r>
      <w:r w:rsidRPr="00DE1E5A">
        <w:rPr>
          <w:rFonts w:ascii="GHEA Grapalat" w:hAnsi="GHEA Grapalat" w:cs="Sylfaen"/>
          <w:sz w:val="20"/>
          <w:lang w:val="pt-BR"/>
        </w:rPr>
        <w:t xml:space="preserve"> 30 </w:t>
      </w:r>
      <w:r w:rsidRPr="00DE1E5A">
        <w:rPr>
          <w:rFonts w:ascii="GHEA Grapalat" w:hAnsi="GHEA Grapalat" w:cs="Sylfaen"/>
          <w:sz w:val="20"/>
        </w:rPr>
        <w:t>օրացուցային</w:t>
      </w:r>
      <w:r w:rsidRPr="00DE1E5A">
        <w:rPr>
          <w:rFonts w:ascii="GHEA Grapalat" w:hAnsi="GHEA Grapalat" w:cs="Sylfaen"/>
          <w:sz w:val="20"/>
          <w:lang w:val="pt-BR"/>
        </w:rPr>
        <w:t xml:space="preserve"> </w:t>
      </w:r>
      <w:r w:rsidRPr="00DE1E5A">
        <w:rPr>
          <w:rFonts w:ascii="GHEA Grapalat" w:hAnsi="GHEA Grapalat" w:cs="Sylfaen"/>
          <w:sz w:val="20"/>
        </w:rPr>
        <w:t>օրով</w:t>
      </w:r>
      <w:r w:rsidRPr="00DE1E5A">
        <w:rPr>
          <w:rFonts w:ascii="GHEA Grapalat" w:hAnsi="GHEA Grapalat" w:cs="Sylfaen"/>
          <w:sz w:val="20"/>
          <w:lang w:val="pt-BR"/>
        </w:rPr>
        <w:t xml:space="preserve">, </w:t>
      </w:r>
      <w:r w:rsidRPr="00DE1E5A">
        <w:rPr>
          <w:rFonts w:ascii="GHEA Grapalat" w:hAnsi="GHEA Grapalat" w:cs="Sylfaen"/>
          <w:sz w:val="20"/>
        </w:rPr>
        <w:t>բայց</w:t>
      </w:r>
      <w:r w:rsidRPr="00DE1E5A">
        <w:rPr>
          <w:rFonts w:ascii="GHEA Grapalat" w:hAnsi="GHEA Grapalat" w:cs="Sylfaen"/>
          <w:sz w:val="20"/>
          <w:lang w:val="pt-BR"/>
        </w:rPr>
        <w:t xml:space="preserve"> </w:t>
      </w:r>
      <w:r w:rsidRPr="00DE1E5A">
        <w:rPr>
          <w:rFonts w:ascii="GHEA Grapalat" w:hAnsi="GHEA Grapalat" w:cs="Sylfaen"/>
          <w:sz w:val="20"/>
        </w:rPr>
        <w:t>ոչ</w:t>
      </w:r>
      <w:r w:rsidRPr="00DE1E5A">
        <w:rPr>
          <w:rFonts w:ascii="GHEA Grapalat" w:hAnsi="GHEA Grapalat" w:cs="Sylfaen"/>
          <w:sz w:val="20"/>
          <w:lang w:val="pt-BR"/>
        </w:rPr>
        <w:t xml:space="preserve"> </w:t>
      </w:r>
      <w:r w:rsidRPr="00DE1E5A">
        <w:rPr>
          <w:rFonts w:ascii="GHEA Grapalat" w:hAnsi="GHEA Grapalat" w:cs="Sylfaen"/>
          <w:sz w:val="20"/>
        </w:rPr>
        <w:t>ավել</w:t>
      </w:r>
      <w:r w:rsidRPr="00DE1E5A">
        <w:rPr>
          <w:rFonts w:ascii="GHEA Grapalat" w:hAnsi="GHEA Grapalat" w:cs="Sylfaen"/>
          <w:sz w:val="20"/>
          <w:lang w:val="pt-BR"/>
        </w:rPr>
        <w:t xml:space="preserve"> </w:t>
      </w:r>
      <w:r w:rsidRPr="00DE1E5A">
        <w:rPr>
          <w:rFonts w:ascii="GHEA Grapalat" w:hAnsi="GHEA Grapalat" w:cs="Sylfaen"/>
          <w:sz w:val="20"/>
        </w:rPr>
        <w:t>քան</w:t>
      </w:r>
      <w:r w:rsidRPr="00DE1E5A">
        <w:rPr>
          <w:rFonts w:ascii="GHEA Grapalat" w:hAnsi="GHEA Grapalat" w:cs="Sylfaen"/>
          <w:sz w:val="20"/>
          <w:lang w:val="pt-BR"/>
        </w:rPr>
        <w:t xml:space="preserve"> </w:t>
      </w:r>
      <w:r w:rsidRPr="00DE1E5A">
        <w:rPr>
          <w:rFonts w:ascii="GHEA Grapalat" w:hAnsi="GHEA Grapalat" w:cs="Sylfaen"/>
          <w:sz w:val="20"/>
        </w:rPr>
        <w:t>պայմանագրով</w:t>
      </w:r>
      <w:r w:rsidRPr="00DE1E5A">
        <w:rPr>
          <w:rFonts w:ascii="GHEA Grapalat" w:hAnsi="GHEA Grapalat" w:cs="Sylfaen"/>
          <w:sz w:val="20"/>
          <w:lang w:val="pt-BR"/>
        </w:rPr>
        <w:t xml:space="preserve"> </w:t>
      </w:r>
      <w:r w:rsidRPr="00DE1E5A">
        <w:rPr>
          <w:rFonts w:ascii="GHEA Grapalat" w:hAnsi="GHEA Grapalat" w:cs="Sylfaen"/>
          <w:sz w:val="20"/>
        </w:rPr>
        <w:t>սահմանված</w:t>
      </w:r>
      <w:r w:rsidRPr="00DE1E5A">
        <w:rPr>
          <w:rFonts w:ascii="GHEA Grapalat" w:hAnsi="GHEA Grapalat" w:cs="Sylfaen"/>
          <w:sz w:val="20"/>
          <w:lang w:val="pt-BR"/>
        </w:rPr>
        <w:t xml:space="preserve"> </w:t>
      </w:r>
      <w:r w:rsidRPr="00DE1E5A">
        <w:rPr>
          <w:rFonts w:ascii="GHEA Grapalat" w:hAnsi="GHEA Grapalat" w:cs="Sylfaen"/>
          <w:sz w:val="20"/>
        </w:rPr>
        <w:t>ժամկետն</w:t>
      </w:r>
      <w:r w:rsidRPr="00DE1E5A">
        <w:rPr>
          <w:rFonts w:ascii="GHEA Grapalat" w:hAnsi="GHEA Grapalat" w:cs="Sylfaen"/>
          <w:sz w:val="20"/>
          <w:lang w:val="pt-BR"/>
        </w:rPr>
        <w:t xml:space="preserve"> </w:t>
      </w:r>
      <w:r w:rsidRPr="00DE1E5A">
        <w:rPr>
          <w:rFonts w:ascii="GHEA Grapalat" w:hAnsi="GHEA Grapalat" w:cs="Sylfaen"/>
          <w:sz w:val="20"/>
        </w:rPr>
        <w:t>է</w:t>
      </w:r>
      <w:r w:rsidRPr="00DE1E5A">
        <w:rPr>
          <w:rFonts w:ascii="GHEA Grapalat" w:hAnsi="GHEA Grapalat" w:cs="Sylfaen"/>
          <w:sz w:val="20"/>
          <w:lang w:val="pt-BR"/>
        </w:rPr>
        <w:t>:</w:t>
      </w:r>
    </w:p>
    <w:p w:rsidR="00C339E7" w:rsidRPr="00DE1E5A" w:rsidRDefault="00C339E7" w:rsidP="00C339E7">
      <w:pPr>
        <w:tabs>
          <w:tab w:val="left" w:pos="720"/>
        </w:tabs>
        <w:spacing w:after="0" w:line="240" w:lineRule="auto"/>
        <w:jc w:val="both"/>
        <w:rPr>
          <w:rFonts w:ascii="GHEA Grapalat" w:hAnsi="GHEA Grapalat"/>
          <w:sz w:val="20"/>
          <w:lang w:val="hy-AM"/>
        </w:rPr>
      </w:pPr>
      <w:r w:rsidRPr="00DE1E5A">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C339E7" w:rsidRPr="00DE1E5A" w:rsidRDefault="00C339E7" w:rsidP="00C339E7">
      <w:pPr>
        <w:tabs>
          <w:tab w:val="num" w:pos="0"/>
          <w:tab w:val="left" w:pos="720"/>
          <w:tab w:val="num" w:pos="900"/>
        </w:tabs>
        <w:spacing w:after="0" w:line="240" w:lineRule="auto"/>
        <w:jc w:val="both"/>
        <w:rPr>
          <w:rFonts w:ascii="GHEA Grapalat" w:hAnsi="GHEA Grapalat"/>
          <w:sz w:val="20"/>
          <w:lang w:val="hy-AM"/>
        </w:rPr>
      </w:pPr>
      <w:r w:rsidRPr="00DE1E5A">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C339E7" w:rsidRPr="00DE1E5A" w:rsidRDefault="00C339E7" w:rsidP="00C339E7">
      <w:pPr>
        <w:spacing w:after="0" w:line="240" w:lineRule="auto"/>
        <w:ind w:firstLine="567"/>
        <w:jc w:val="both"/>
        <w:rPr>
          <w:rFonts w:ascii="GHEA Grapalat" w:hAnsi="GHEA Grapalat"/>
          <w:sz w:val="20"/>
          <w:szCs w:val="20"/>
          <w:lang w:val="hy-AM" w:eastAsia="ru-RU"/>
        </w:rPr>
      </w:pPr>
      <w:r w:rsidRPr="00DE1E5A">
        <w:rPr>
          <w:rFonts w:ascii="GHEA Grapalat" w:hAnsi="GHEA Grapalat"/>
          <w:sz w:val="20"/>
          <w:lang w:val="hy-AM"/>
        </w:rPr>
        <w:tab/>
        <w:t>8.10 Պ</w:t>
      </w:r>
      <w:r w:rsidRPr="00DE1E5A">
        <w:rPr>
          <w:rFonts w:ascii="GHEA Grapalat" w:hAnsi="GHEA Grapalat"/>
          <w:spacing w:val="-4"/>
          <w:sz w:val="20"/>
          <w:szCs w:val="20"/>
          <w:lang w:val="hy-AM" w:eastAsia="ru-RU"/>
        </w:rPr>
        <w:t xml:space="preserve">այմանագիրը չի </w:t>
      </w:r>
      <w:r w:rsidRPr="00DE1E5A">
        <w:rPr>
          <w:rFonts w:ascii="GHEA Grapalat" w:hAnsi="GHEA Grapalat"/>
          <w:sz w:val="20"/>
          <w:szCs w:val="20"/>
          <w:lang w:val="hy-AM" w:eastAsia="ru-RU"/>
        </w:rPr>
        <w:t>կարող փոփոխվել կողմերի պարտա</w:t>
      </w:r>
      <w:r w:rsidRPr="00DE1E5A">
        <w:rPr>
          <w:rFonts w:ascii="GHEA Grapalat" w:hAnsi="GHEA Grapalat"/>
          <w:sz w:val="20"/>
          <w:szCs w:val="20"/>
          <w:lang w:val="hy-AM" w:eastAsia="ru-RU"/>
        </w:rPr>
        <w:softHyphen/>
        <w:t>վորու</w:t>
      </w:r>
      <w:r w:rsidRPr="00DE1E5A">
        <w:rPr>
          <w:rFonts w:ascii="GHEA Grapalat" w:hAnsi="GHEA Grapalat"/>
          <w:sz w:val="20"/>
          <w:szCs w:val="20"/>
          <w:lang w:val="hy-AM" w:eastAsia="ru-RU"/>
        </w:rPr>
        <w:softHyphen/>
        <w:t>թյունների մասնակի չկատարման հետևանքով</w:t>
      </w:r>
      <w:r w:rsidRPr="00DE1E5A" w:rsidDel="00591DE3">
        <w:rPr>
          <w:rFonts w:ascii="GHEA Grapalat" w:hAnsi="GHEA Grapalat"/>
          <w:sz w:val="20"/>
          <w:szCs w:val="20"/>
          <w:lang w:val="hy-AM" w:eastAsia="ru-RU"/>
        </w:rPr>
        <w:t xml:space="preserve"> </w:t>
      </w:r>
      <w:r w:rsidRPr="00DE1E5A">
        <w:rPr>
          <w:rFonts w:ascii="GHEA Grapalat" w:hAnsi="GHEA Grapalat"/>
          <w:sz w:val="20"/>
          <w:szCs w:val="20"/>
          <w:lang w:val="hy-AM" w:eastAsia="ru-RU"/>
        </w:rPr>
        <w:t xml:space="preserve">կամ ամբողջությամբ լուծվել կողմերի փոխադարձ համաձայնությամբ՝ բացառությամբ` </w:t>
      </w:r>
      <w:r w:rsidRPr="00DE1E5A">
        <w:rPr>
          <w:rFonts w:ascii="GHEA Grapalat" w:hAnsi="GHEA Grapalat"/>
          <w:sz w:val="20"/>
          <w:szCs w:val="20"/>
          <w:lang w:val="hy-AM" w:eastAsia="ru-RU"/>
        </w:rPr>
        <w:lastRenderedPageBreak/>
        <w:t xml:space="preserve">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C339E7" w:rsidRPr="00DE1E5A" w:rsidRDefault="00C339E7" w:rsidP="00C339E7">
      <w:pPr>
        <w:spacing w:after="0" w:line="240" w:lineRule="auto"/>
        <w:ind w:firstLine="567"/>
        <w:jc w:val="both"/>
        <w:rPr>
          <w:rFonts w:ascii="GHEA Grapalat" w:hAnsi="GHEA Grapalat"/>
          <w:sz w:val="20"/>
          <w:szCs w:val="20"/>
          <w:lang w:val="hy-AM" w:eastAsia="ru-RU"/>
        </w:rPr>
      </w:pPr>
      <w:r w:rsidRPr="00DE1E5A">
        <w:rPr>
          <w:rFonts w:ascii="GHEA Grapalat" w:hAnsi="GHEA Grapalat"/>
          <w:sz w:val="20"/>
          <w:szCs w:val="20"/>
          <w:lang w:val="hy-AM" w:eastAsia="ru-RU"/>
        </w:rPr>
        <w:tab/>
        <w:t>8.11 Վաճառողի  կողմից ստանձնած պարտավորությունները չկատա</w:t>
      </w:r>
      <w:r w:rsidRPr="00DE1E5A">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w:t>
      </w:r>
    </w:p>
    <w:p w:rsidR="00C339E7" w:rsidRPr="00DE1E5A" w:rsidRDefault="00C339E7" w:rsidP="00C339E7">
      <w:pPr>
        <w:spacing w:after="0" w:line="240" w:lineRule="auto"/>
        <w:ind w:firstLine="567"/>
        <w:jc w:val="both"/>
        <w:rPr>
          <w:rFonts w:ascii="GHEA Grapalat" w:hAnsi="GHEA Grapalat"/>
          <w:sz w:val="20"/>
          <w:szCs w:val="20"/>
          <w:lang w:val="hy-AM" w:eastAsia="ru-RU"/>
        </w:rPr>
      </w:pPr>
      <w:r w:rsidRPr="00DE1E5A">
        <w:rPr>
          <w:rFonts w:ascii="GHEA Grapalat" w:hAnsi="GHEA Grapalat"/>
          <w:sz w:val="20"/>
          <w:szCs w:val="20"/>
          <w:lang w:val="hy-AM" w:eastAsia="ru-RU"/>
        </w:rPr>
        <w:t xml:space="preserve">   8.12</w:t>
      </w:r>
      <w:r w:rsidRPr="00DE1E5A">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339E7" w:rsidRPr="00DE1E5A" w:rsidRDefault="00C339E7" w:rsidP="00C339E7">
      <w:pPr>
        <w:spacing w:after="0" w:line="240" w:lineRule="auto"/>
        <w:ind w:firstLine="567"/>
        <w:jc w:val="both"/>
        <w:rPr>
          <w:rFonts w:ascii="GHEA Grapalat" w:hAnsi="GHEA Grapalat"/>
          <w:sz w:val="20"/>
          <w:szCs w:val="20"/>
          <w:lang w:val="hy-AM" w:eastAsia="ru-RU"/>
        </w:rPr>
      </w:pPr>
      <w:r w:rsidRPr="00DE1E5A">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C339E7" w:rsidRPr="00DE1E5A" w:rsidRDefault="00C339E7" w:rsidP="00C339E7">
      <w:pPr>
        <w:spacing w:after="0" w:line="240" w:lineRule="auto"/>
        <w:ind w:firstLine="567"/>
        <w:jc w:val="both"/>
        <w:rPr>
          <w:rFonts w:ascii="GHEA Grapalat" w:hAnsi="GHEA Grapalat"/>
          <w:sz w:val="20"/>
          <w:szCs w:val="20"/>
          <w:lang w:val="hy-AM" w:eastAsia="ru-RU"/>
        </w:rPr>
      </w:pPr>
      <w:r w:rsidRPr="00DE1E5A">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C339E7" w:rsidRPr="00DE1E5A" w:rsidRDefault="00C339E7" w:rsidP="00C339E7">
      <w:pPr>
        <w:spacing w:after="0" w:line="240" w:lineRule="auto"/>
        <w:ind w:firstLine="567"/>
        <w:jc w:val="both"/>
        <w:rPr>
          <w:rFonts w:ascii="GHEA Grapalat" w:hAnsi="GHEA Grapalat"/>
          <w:sz w:val="20"/>
          <w:szCs w:val="20"/>
          <w:lang w:val="hy-AM" w:eastAsia="ru-RU"/>
        </w:rPr>
      </w:pPr>
      <w:r w:rsidRPr="00DE1E5A">
        <w:rPr>
          <w:rFonts w:ascii="GHEA Grapalat" w:hAnsi="GHEA Grapalat"/>
          <w:sz w:val="20"/>
          <w:szCs w:val="20"/>
          <w:lang w:val="hy-AM" w:eastAsia="ru-RU"/>
        </w:rPr>
        <w:tab/>
      </w:r>
    </w:p>
    <w:p w:rsidR="00C339E7" w:rsidRPr="00DE1E5A" w:rsidRDefault="00C339E7" w:rsidP="00C339E7">
      <w:pPr>
        <w:tabs>
          <w:tab w:val="left" w:pos="1276"/>
        </w:tabs>
        <w:spacing w:after="0" w:line="240" w:lineRule="auto"/>
        <w:ind w:firstLine="720"/>
        <w:jc w:val="both"/>
        <w:rPr>
          <w:rFonts w:ascii="GHEA Grapalat" w:hAnsi="GHEA Grapalat" w:cs="Sylfaen"/>
          <w:sz w:val="20"/>
          <w:u w:val="single"/>
          <w:lang w:val="hy-AM"/>
        </w:rPr>
      </w:pPr>
    </w:p>
    <w:p w:rsidR="00C339E7" w:rsidRPr="00DE1E5A" w:rsidRDefault="00C339E7" w:rsidP="00C339E7">
      <w:pPr>
        <w:spacing w:after="0" w:line="240" w:lineRule="auto"/>
        <w:ind w:firstLine="709"/>
        <w:jc w:val="both"/>
        <w:rPr>
          <w:rFonts w:ascii="GHEA Grapalat" w:hAnsi="GHEA Grapalat"/>
          <w:sz w:val="20"/>
          <w:lang w:val="hy-AM"/>
        </w:rPr>
      </w:pPr>
    </w:p>
    <w:p w:rsidR="00C339E7" w:rsidRPr="00DE1E5A" w:rsidRDefault="00C339E7" w:rsidP="00C339E7">
      <w:pPr>
        <w:spacing w:after="0" w:line="240" w:lineRule="auto"/>
        <w:ind w:firstLine="709"/>
        <w:jc w:val="both"/>
        <w:rPr>
          <w:rFonts w:ascii="GHEA Grapalat" w:hAnsi="GHEA Grapalat"/>
          <w:b/>
          <w:sz w:val="20"/>
          <w:lang w:val="hy-AM"/>
        </w:rPr>
      </w:pPr>
      <w:r w:rsidRPr="00DE1E5A">
        <w:rPr>
          <w:rFonts w:ascii="GHEA Grapalat" w:hAnsi="GHEA Grapalat"/>
          <w:b/>
          <w:sz w:val="20"/>
          <w:lang w:val="hy-AM"/>
        </w:rPr>
        <w:t>10. Կողմերի հասցեները, բանկային վավերապայմանները և ստորագրությունները</w:t>
      </w:r>
    </w:p>
    <w:p w:rsidR="00C339E7" w:rsidRPr="00DE1E5A" w:rsidRDefault="00C339E7" w:rsidP="00C339E7">
      <w:pPr>
        <w:spacing w:after="0" w:line="240" w:lineRule="auto"/>
        <w:ind w:firstLine="709"/>
        <w:jc w:val="both"/>
        <w:rPr>
          <w:rFonts w:ascii="GHEA Grapalat" w:hAnsi="GHEA Grapalat"/>
          <w:sz w:val="20"/>
          <w:lang w:val="hy-AM"/>
        </w:rPr>
      </w:pPr>
      <w:r w:rsidRPr="00DE1E5A">
        <w:rPr>
          <w:rFonts w:ascii="GHEA Grapalat" w:hAnsi="GHEA Grapalat"/>
          <w:sz w:val="20"/>
          <w:lang w:val="hy-AM"/>
        </w:rPr>
        <w:t xml:space="preserve"> </w:t>
      </w:r>
    </w:p>
    <w:p w:rsidR="00C339E7" w:rsidRPr="00DE1E5A" w:rsidRDefault="00C339E7" w:rsidP="00C339E7">
      <w:pPr>
        <w:spacing w:after="0" w:line="240" w:lineRule="auto"/>
        <w:ind w:firstLine="709"/>
        <w:jc w:val="both"/>
        <w:rPr>
          <w:rFonts w:ascii="GHEA Grapalat" w:hAnsi="GHEA Grapalat"/>
          <w:sz w:val="20"/>
          <w:lang w:val="hy-AM"/>
        </w:rPr>
      </w:pPr>
    </w:p>
    <w:p w:rsidR="00C339E7" w:rsidRPr="00DE1E5A" w:rsidRDefault="00C339E7" w:rsidP="00C339E7">
      <w:pPr>
        <w:spacing w:after="0" w:line="240" w:lineRule="auto"/>
        <w:ind w:firstLine="709"/>
        <w:jc w:val="both"/>
        <w:rPr>
          <w:rFonts w:ascii="GHEA Grapalat" w:hAnsi="GHEA Grapalat"/>
          <w:sz w:val="20"/>
          <w:lang w:val="hy-AM"/>
        </w:rPr>
      </w:pPr>
    </w:p>
    <w:tbl>
      <w:tblPr>
        <w:tblW w:w="9639" w:type="dxa"/>
        <w:tblInd w:w="409" w:type="dxa"/>
        <w:tblLayout w:type="fixed"/>
        <w:tblLook w:val="0000"/>
      </w:tblPr>
      <w:tblGrid>
        <w:gridCol w:w="4536"/>
        <w:gridCol w:w="760"/>
        <w:gridCol w:w="4343"/>
      </w:tblGrid>
      <w:tr w:rsidR="00C339E7" w:rsidRPr="00DE1E5A" w:rsidTr="00DF0781">
        <w:tc>
          <w:tcPr>
            <w:tcW w:w="4536" w:type="dxa"/>
          </w:tcPr>
          <w:p w:rsidR="00C339E7" w:rsidRPr="00DE1E5A" w:rsidRDefault="00C339E7" w:rsidP="00C339E7">
            <w:pPr>
              <w:spacing w:after="0" w:line="240" w:lineRule="auto"/>
              <w:jc w:val="center"/>
              <w:rPr>
                <w:rFonts w:ascii="GHEA Grapalat" w:hAnsi="GHEA Grapalat" w:cs="Sylfaen"/>
                <w:b/>
                <w:bCs/>
                <w:lang w:val="nb-NO"/>
              </w:rPr>
            </w:pPr>
            <w:r w:rsidRPr="00DE1E5A">
              <w:rPr>
                <w:rFonts w:ascii="GHEA Grapalat" w:hAnsi="GHEA Grapalat" w:cs="Sylfaen"/>
                <w:b/>
                <w:bCs/>
                <w:lang w:val="nb-NO"/>
              </w:rPr>
              <w:t>ԳՆՈՐԴ</w:t>
            </w:r>
          </w:p>
          <w:p w:rsidR="00C339E7" w:rsidRPr="00DE1E5A" w:rsidRDefault="00C339E7" w:rsidP="00C339E7">
            <w:pPr>
              <w:spacing w:after="0" w:line="240" w:lineRule="auto"/>
              <w:jc w:val="center"/>
              <w:rPr>
                <w:rFonts w:ascii="GHEA Grapalat" w:hAnsi="GHEA Grapalat"/>
                <w:u w:val="single"/>
              </w:rPr>
            </w:pPr>
            <w:r w:rsidRPr="00DE1E5A">
              <w:rPr>
                <w:rFonts w:ascii="GHEA Grapalat" w:hAnsi="GHEA Grapalat"/>
                <w:u w:val="single"/>
              </w:rPr>
              <w:t xml:space="preserve"> </w:t>
            </w:r>
          </w:p>
          <w:p w:rsidR="00C339E7" w:rsidRPr="00DE1E5A" w:rsidRDefault="00C339E7" w:rsidP="00C339E7">
            <w:pPr>
              <w:spacing w:after="0" w:line="240" w:lineRule="auto"/>
              <w:rPr>
                <w:rFonts w:ascii="GHEA Grapalat" w:hAnsi="GHEA Grapalat"/>
                <w:lang w:val="hy-AM"/>
              </w:rPr>
            </w:pPr>
          </w:p>
          <w:p w:rsidR="00C339E7" w:rsidRPr="00DE1E5A" w:rsidRDefault="00C339E7" w:rsidP="00C339E7">
            <w:pPr>
              <w:spacing w:after="0" w:line="240" w:lineRule="auto"/>
              <w:jc w:val="center"/>
              <w:rPr>
                <w:rFonts w:ascii="GHEA Grapalat" w:hAnsi="GHEA Grapalat"/>
                <w:lang w:val="hy-AM"/>
              </w:rPr>
            </w:pPr>
            <w:r w:rsidRPr="00DE1E5A">
              <w:rPr>
                <w:rFonts w:ascii="GHEA Grapalat" w:hAnsi="GHEA Grapalat"/>
                <w:lang w:val="hy-AM"/>
              </w:rPr>
              <w:t>---------------------------------</w:t>
            </w:r>
          </w:p>
          <w:p w:rsidR="00C339E7" w:rsidRPr="00DE1E5A" w:rsidRDefault="00C339E7" w:rsidP="00C339E7">
            <w:pPr>
              <w:spacing w:after="0" w:line="240" w:lineRule="auto"/>
              <w:jc w:val="center"/>
              <w:rPr>
                <w:rFonts w:ascii="GHEA Grapalat" w:hAnsi="GHEA Grapalat"/>
                <w:sz w:val="18"/>
                <w:szCs w:val="18"/>
              </w:rPr>
            </w:pPr>
            <w:r w:rsidRPr="00DE1E5A">
              <w:rPr>
                <w:rFonts w:ascii="GHEA Grapalat" w:hAnsi="GHEA Grapalat"/>
                <w:sz w:val="18"/>
                <w:szCs w:val="18"/>
              </w:rPr>
              <w:t>/</w:t>
            </w:r>
            <w:r w:rsidRPr="00DE1E5A">
              <w:rPr>
                <w:rFonts w:ascii="GHEA Grapalat" w:hAnsi="GHEA Grapalat" w:cs="Sylfaen"/>
                <w:sz w:val="18"/>
                <w:szCs w:val="18"/>
                <w:lang w:val="hy-AM"/>
              </w:rPr>
              <w:t>ստորագրություն</w:t>
            </w:r>
            <w:r w:rsidRPr="00DE1E5A">
              <w:rPr>
                <w:rFonts w:ascii="GHEA Grapalat" w:hAnsi="GHEA Grapalat"/>
                <w:sz w:val="18"/>
                <w:szCs w:val="18"/>
              </w:rPr>
              <w:t>/</w:t>
            </w:r>
          </w:p>
          <w:p w:rsidR="00C339E7" w:rsidRPr="00DE1E5A" w:rsidRDefault="00C339E7" w:rsidP="00C339E7">
            <w:pPr>
              <w:spacing w:after="0" w:line="240" w:lineRule="auto"/>
              <w:jc w:val="center"/>
              <w:rPr>
                <w:rFonts w:ascii="GHEA Grapalat" w:hAnsi="GHEA Grapalat"/>
                <w:sz w:val="18"/>
                <w:szCs w:val="18"/>
                <w:lang w:val="hy-AM"/>
              </w:rPr>
            </w:pPr>
            <w:r w:rsidRPr="00DE1E5A">
              <w:rPr>
                <w:rFonts w:ascii="GHEA Grapalat" w:hAnsi="GHEA Grapalat" w:cs="Sylfaen"/>
                <w:sz w:val="18"/>
                <w:szCs w:val="18"/>
                <w:lang w:val="hy-AM"/>
              </w:rPr>
              <w:t>Կ</w:t>
            </w:r>
            <w:r w:rsidRPr="00DE1E5A">
              <w:rPr>
                <w:rFonts w:ascii="GHEA Grapalat" w:hAnsi="GHEA Grapalat"/>
                <w:sz w:val="18"/>
                <w:szCs w:val="18"/>
                <w:lang w:val="hy-AM"/>
              </w:rPr>
              <w:t>.</w:t>
            </w:r>
            <w:r w:rsidRPr="00DE1E5A">
              <w:rPr>
                <w:rFonts w:ascii="GHEA Grapalat" w:hAnsi="GHEA Grapalat" w:cs="Sylfaen"/>
                <w:sz w:val="18"/>
                <w:szCs w:val="18"/>
                <w:lang w:val="hy-AM"/>
              </w:rPr>
              <w:t>Տ</w:t>
            </w:r>
          </w:p>
        </w:tc>
        <w:tc>
          <w:tcPr>
            <w:tcW w:w="760" w:type="dxa"/>
          </w:tcPr>
          <w:p w:rsidR="00C339E7" w:rsidRPr="00DE1E5A" w:rsidRDefault="00C339E7" w:rsidP="00C339E7">
            <w:pPr>
              <w:spacing w:after="0" w:line="240" w:lineRule="auto"/>
              <w:jc w:val="center"/>
              <w:rPr>
                <w:rFonts w:ascii="GHEA Grapalat" w:hAnsi="GHEA Grapalat"/>
                <w:lang w:val="hy-AM"/>
              </w:rPr>
            </w:pPr>
          </w:p>
        </w:tc>
        <w:tc>
          <w:tcPr>
            <w:tcW w:w="4343" w:type="dxa"/>
          </w:tcPr>
          <w:p w:rsidR="00C339E7" w:rsidRPr="00DE1E5A" w:rsidRDefault="00C339E7" w:rsidP="00C339E7">
            <w:pPr>
              <w:spacing w:after="0" w:line="240" w:lineRule="auto"/>
              <w:jc w:val="center"/>
              <w:rPr>
                <w:rFonts w:ascii="GHEA Grapalat" w:hAnsi="GHEA Grapalat" w:cs="Sylfaen"/>
                <w:b/>
                <w:bCs/>
                <w:lang w:val="hy-AM"/>
              </w:rPr>
            </w:pPr>
            <w:r w:rsidRPr="00DE1E5A">
              <w:rPr>
                <w:rFonts w:ascii="GHEA Grapalat" w:hAnsi="GHEA Grapalat" w:cs="Sylfaen"/>
                <w:b/>
                <w:bCs/>
                <w:lang w:val="hy-AM"/>
              </w:rPr>
              <w:t>ՎԱՃԱՌՈՂ</w:t>
            </w:r>
          </w:p>
          <w:p w:rsidR="00C339E7" w:rsidRPr="00DE1E5A" w:rsidRDefault="00C339E7" w:rsidP="00C339E7">
            <w:pPr>
              <w:spacing w:after="0" w:line="240" w:lineRule="auto"/>
              <w:jc w:val="center"/>
              <w:rPr>
                <w:rFonts w:ascii="GHEA Grapalat" w:hAnsi="GHEA Grapalat"/>
                <w:lang w:val="hy-AM"/>
              </w:rPr>
            </w:pPr>
          </w:p>
          <w:p w:rsidR="00C339E7" w:rsidRPr="00DE1E5A" w:rsidRDefault="00C339E7" w:rsidP="00C339E7">
            <w:pPr>
              <w:spacing w:after="0" w:line="240" w:lineRule="auto"/>
              <w:jc w:val="center"/>
              <w:rPr>
                <w:rFonts w:ascii="GHEA Grapalat" w:hAnsi="GHEA Grapalat"/>
                <w:lang w:val="hy-AM"/>
              </w:rPr>
            </w:pPr>
          </w:p>
          <w:p w:rsidR="00C339E7" w:rsidRPr="00DE1E5A" w:rsidRDefault="00C339E7" w:rsidP="00C339E7">
            <w:pPr>
              <w:spacing w:after="0" w:line="240" w:lineRule="auto"/>
              <w:jc w:val="center"/>
              <w:rPr>
                <w:rFonts w:ascii="GHEA Grapalat" w:hAnsi="GHEA Grapalat"/>
                <w:lang w:val="hy-AM"/>
              </w:rPr>
            </w:pPr>
            <w:r w:rsidRPr="00DE1E5A">
              <w:rPr>
                <w:rFonts w:ascii="GHEA Grapalat" w:hAnsi="GHEA Grapalat"/>
                <w:lang w:val="hy-AM"/>
              </w:rPr>
              <w:t>---------------------------------</w:t>
            </w:r>
          </w:p>
          <w:p w:rsidR="00C339E7" w:rsidRPr="00DE1E5A" w:rsidRDefault="00C339E7" w:rsidP="00C339E7">
            <w:pPr>
              <w:spacing w:after="0" w:line="240" w:lineRule="auto"/>
              <w:jc w:val="center"/>
              <w:rPr>
                <w:rFonts w:ascii="GHEA Grapalat" w:hAnsi="GHEA Grapalat"/>
                <w:sz w:val="18"/>
                <w:szCs w:val="18"/>
              </w:rPr>
            </w:pPr>
            <w:r w:rsidRPr="00DE1E5A">
              <w:rPr>
                <w:rFonts w:ascii="GHEA Grapalat" w:hAnsi="GHEA Grapalat"/>
                <w:sz w:val="18"/>
                <w:szCs w:val="18"/>
              </w:rPr>
              <w:t>/</w:t>
            </w:r>
            <w:r w:rsidRPr="00DE1E5A">
              <w:rPr>
                <w:rFonts w:ascii="GHEA Grapalat" w:hAnsi="GHEA Grapalat" w:cs="Sylfaen"/>
                <w:sz w:val="18"/>
                <w:szCs w:val="18"/>
                <w:lang w:val="hy-AM"/>
              </w:rPr>
              <w:t>ստորագրություն</w:t>
            </w:r>
            <w:r w:rsidRPr="00DE1E5A">
              <w:rPr>
                <w:rFonts w:ascii="GHEA Grapalat" w:hAnsi="GHEA Grapalat"/>
                <w:sz w:val="18"/>
                <w:szCs w:val="18"/>
              </w:rPr>
              <w:t>/</w:t>
            </w:r>
          </w:p>
          <w:p w:rsidR="00C339E7" w:rsidRPr="00DE1E5A" w:rsidRDefault="00C339E7" w:rsidP="00C339E7">
            <w:pPr>
              <w:spacing w:after="0" w:line="240" w:lineRule="auto"/>
              <w:jc w:val="center"/>
              <w:rPr>
                <w:rFonts w:ascii="GHEA Grapalat" w:hAnsi="GHEA Grapalat"/>
                <w:lang w:val="hy-AM"/>
              </w:rPr>
            </w:pPr>
            <w:r w:rsidRPr="00DE1E5A">
              <w:rPr>
                <w:rFonts w:ascii="GHEA Grapalat" w:hAnsi="GHEA Grapalat" w:cs="Sylfaen"/>
                <w:sz w:val="18"/>
                <w:szCs w:val="18"/>
                <w:lang w:val="hy-AM"/>
              </w:rPr>
              <w:t>Կ</w:t>
            </w:r>
            <w:r w:rsidRPr="00DE1E5A">
              <w:rPr>
                <w:rFonts w:ascii="GHEA Grapalat" w:hAnsi="GHEA Grapalat"/>
                <w:sz w:val="18"/>
                <w:szCs w:val="18"/>
                <w:lang w:val="hy-AM"/>
              </w:rPr>
              <w:t>.</w:t>
            </w:r>
            <w:r w:rsidRPr="00DE1E5A">
              <w:rPr>
                <w:rFonts w:ascii="GHEA Grapalat" w:hAnsi="GHEA Grapalat" w:cs="Sylfaen"/>
                <w:sz w:val="18"/>
                <w:szCs w:val="18"/>
                <w:lang w:val="hy-AM"/>
              </w:rPr>
              <w:t>Տ</w:t>
            </w:r>
          </w:p>
        </w:tc>
      </w:tr>
    </w:tbl>
    <w:p w:rsidR="00C339E7" w:rsidRPr="00DE1E5A" w:rsidRDefault="00C339E7" w:rsidP="00C339E7">
      <w:pPr>
        <w:spacing w:after="0" w:line="240" w:lineRule="auto"/>
        <w:rPr>
          <w:rFonts w:ascii="GHEA Grapalat" w:hAnsi="GHEA Grapalat"/>
          <w:sz w:val="20"/>
          <w:lang w:val="hy-AM"/>
        </w:rPr>
      </w:pPr>
    </w:p>
    <w:p w:rsidR="00C339E7" w:rsidRPr="00DE1E5A" w:rsidRDefault="00C339E7" w:rsidP="00C339E7">
      <w:pPr>
        <w:spacing w:after="0" w:line="240" w:lineRule="auto"/>
        <w:ind w:firstLine="720"/>
        <w:jc w:val="both"/>
        <w:rPr>
          <w:rFonts w:ascii="GHEA Grapalat" w:hAnsi="GHEA Grapalat"/>
          <w:sz w:val="20"/>
          <w:lang w:val="hy-AM"/>
        </w:rPr>
      </w:pPr>
      <w:r w:rsidRPr="00DE1E5A">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C339E7" w:rsidRPr="00DE1E5A" w:rsidRDefault="00C339E7" w:rsidP="00C339E7">
      <w:pPr>
        <w:spacing w:after="0" w:line="240" w:lineRule="auto"/>
        <w:rPr>
          <w:rFonts w:ascii="GHEA Grapalat" w:hAnsi="GHEA Grapalat"/>
          <w:sz w:val="20"/>
          <w:lang w:val="hy-AM"/>
        </w:rPr>
      </w:pPr>
    </w:p>
    <w:p w:rsidR="00C339E7" w:rsidRPr="00DE1E5A" w:rsidRDefault="00C339E7" w:rsidP="00C339E7">
      <w:pPr>
        <w:spacing w:after="0" w:line="240" w:lineRule="auto"/>
        <w:rPr>
          <w:rFonts w:ascii="GHEA Grapalat" w:hAnsi="GHEA Grapalat"/>
          <w:sz w:val="20"/>
          <w:lang w:val="hy-AM"/>
        </w:rPr>
      </w:pPr>
    </w:p>
    <w:p w:rsidR="00C339E7" w:rsidRPr="00DE1E5A" w:rsidRDefault="00C339E7" w:rsidP="00C339E7">
      <w:pPr>
        <w:spacing w:after="0" w:line="240" w:lineRule="auto"/>
        <w:jc w:val="right"/>
        <w:rPr>
          <w:rFonts w:ascii="GHEA Grapalat" w:hAnsi="GHEA Grapalat"/>
          <w:sz w:val="20"/>
          <w:lang w:val="hy-AM"/>
        </w:rPr>
        <w:sectPr w:rsidR="00C339E7" w:rsidRPr="00DE1E5A" w:rsidSect="00DF0781">
          <w:footnotePr>
            <w:pos w:val="beneathText"/>
          </w:footnotePr>
          <w:pgSz w:w="11906" w:h="16838" w:code="9"/>
          <w:pgMar w:top="720" w:right="662" w:bottom="533" w:left="1138" w:header="562" w:footer="562" w:gutter="0"/>
          <w:cols w:space="720"/>
        </w:sectPr>
      </w:pPr>
    </w:p>
    <w:p w:rsidR="00C339E7" w:rsidRPr="00DE1E5A" w:rsidRDefault="00C339E7" w:rsidP="00C339E7">
      <w:pPr>
        <w:spacing w:after="0" w:line="240" w:lineRule="auto"/>
        <w:jc w:val="right"/>
        <w:rPr>
          <w:rFonts w:ascii="GHEA Grapalat" w:hAnsi="GHEA Grapalat"/>
          <w:i/>
          <w:sz w:val="18"/>
          <w:lang w:val="hy-AM"/>
        </w:rPr>
      </w:pPr>
      <w:r w:rsidRPr="00DE1E5A">
        <w:rPr>
          <w:rFonts w:ascii="GHEA Grapalat" w:hAnsi="GHEA Grapalat"/>
          <w:i/>
          <w:sz w:val="18"/>
          <w:lang w:val="hy-AM"/>
        </w:rPr>
        <w:lastRenderedPageBreak/>
        <w:t>Հավելված N 1</w:t>
      </w:r>
    </w:p>
    <w:p w:rsidR="00C339E7" w:rsidRPr="00DE1E5A" w:rsidRDefault="00C339E7" w:rsidP="00C339E7">
      <w:pPr>
        <w:spacing w:after="0" w:line="240" w:lineRule="auto"/>
        <w:jc w:val="right"/>
        <w:rPr>
          <w:rFonts w:ascii="GHEA Grapalat" w:hAnsi="GHEA Grapalat"/>
          <w:i/>
          <w:sz w:val="18"/>
          <w:lang w:val="hy-AM"/>
        </w:rPr>
      </w:pPr>
      <w:r w:rsidRPr="00DE1E5A">
        <w:rPr>
          <w:rFonts w:ascii="GHEA Grapalat" w:hAnsi="GHEA Grapalat"/>
          <w:i/>
          <w:sz w:val="18"/>
          <w:lang w:val="hy-AM"/>
        </w:rPr>
        <w:t xml:space="preserve">«         »              20  թ. կնքված </w:t>
      </w:r>
    </w:p>
    <w:p w:rsidR="00C339E7" w:rsidRPr="00DE1E5A" w:rsidRDefault="00C339E7" w:rsidP="00C339E7">
      <w:pPr>
        <w:spacing w:after="0" w:line="240" w:lineRule="auto"/>
        <w:jc w:val="right"/>
        <w:rPr>
          <w:rFonts w:ascii="GHEA Grapalat" w:hAnsi="GHEA Grapalat"/>
          <w:i/>
          <w:sz w:val="18"/>
          <w:lang w:val="hy-AM"/>
        </w:rPr>
      </w:pPr>
      <w:r w:rsidRPr="00DE1E5A">
        <w:rPr>
          <w:rFonts w:ascii="GHEA Grapalat" w:hAnsi="GHEA Grapalat"/>
          <w:i/>
          <w:sz w:val="18"/>
          <w:lang w:val="hy-AM"/>
        </w:rPr>
        <w:t xml:space="preserve">                      ծածկագրով պայմանագրի</w:t>
      </w:r>
    </w:p>
    <w:p w:rsidR="00C339E7" w:rsidRPr="00DE1E5A" w:rsidRDefault="00C339E7" w:rsidP="00C339E7">
      <w:pPr>
        <w:spacing w:after="0" w:line="240" w:lineRule="auto"/>
        <w:jc w:val="center"/>
        <w:rPr>
          <w:rFonts w:ascii="GHEA Grapalat" w:hAnsi="GHEA Grapalat"/>
          <w:sz w:val="18"/>
          <w:lang w:val="hy-AM"/>
        </w:rPr>
      </w:pPr>
    </w:p>
    <w:p w:rsidR="00C339E7" w:rsidRPr="00DE1E5A" w:rsidRDefault="00C339E7" w:rsidP="00C339E7">
      <w:pPr>
        <w:spacing w:after="0" w:line="240" w:lineRule="auto"/>
        <w:jc w:val="center"/>
        <w:rPr>
          <w:rFonts w:ascii="GHEA Grapalat" w:hAnsi="GHEA Grapalat"/>
          <w:sz w:val="20"/>
          <w:lang w:val="hy-AM"/>
        </w:rPr>
      </w:pPr>
    </w:p>
    <w:p w:rsidR="00C339E7" w:rsidRPr="00DE1E5A" w:rsidRDefault="00C339E7" w:rsidP="00C339E7">
      <w:pPr>
        <w:spacing w:after="0" w:line="240" w:lineRule="auto"/>
        <w:jc w:val="center"/>
        <w:rPr>
          <w:rFonts w:ascii="GHEA Grapalat" w:hAnsi="GHEA Grapalat"/>
          <w:sz w:val="20"/>
          <w:lang w:val="hy-AM"/>
        </w:rPr>
      </w:pPr>
      <w:r w:rsidRPr="00DE1E5A">
        <w:rPr>
          <w:rFonts w:ascii="GHEA Grapalat" w:hAnsi="GHEA Grapalat"/>
          <w:sz w:val="20"/>
          <w:lang w:val="hy-AM"/>
        </w:rPr>
        <w:t>ՏԵԽՆԻԿԱԿԱՆ ԲՆՈՒԹԱԳԻՐ - ԳՆՄԱՆ ԺԱՄԱՆԱԿԱՑՈՒՅՑ*</w:t>
      </w:r>
    </w:p>
    <w:p w:rsidR="00C339E7" w:rsidRPr="00DE1E5A" w:rsidRDefault="00C339E7" w:rsidP="00C339E7">
      <w:pPr>
        <w:spacing w:after="0" w:line="240" w:lineRule="auto"/>
        <w:jc w:val="center"/>
        <w:rPr>
          <w:rFonts w:ascii="GHEA Grapalat" w:hAnsi="GHEA Grapalat"/>
          <w:sz w:val="20"/>
          <w:lang w:val="hy-AM"/>
        </w:rPr>
      </w:pPr>
      <w:r w:rsidRPr="00DE1E5A">
        <w:rPr>
          <w:rFonts w:ascii="GHEA Grapalat" w:hAnsi="GHEA Grapalat"/>
          <w:sz w:val="20"/>
          <w:lang w:val="hy-AM"/>
        </w:rPr>
        <w:tab/>
      </w:r>
      <w:r w:rsidRPr="00DE1E5A">
        <w:rPr>
          <w:rFonts w:ascii="GHEA Grapalat" w:hAnsi="GHEA Grapalat"/>
          <w:sz w:val="20"/>
          <w:lang w:val="hy-AM"/>
        </w:rPr>
        <w:tab/>
      </w:r>
      <w:r w:rsidRPr="00DE1E5A">
        <w:rPr>
          <w:rFonts w:ascii="GHEA Grapalat" w:hAnsi="GHEA Grapalat"/>
          <w:sz w:val="20"/>
          <w:lang w:val="hy-AM"/>
        </w:rPr>
        <w:tab/>
      </w:r>
      <w:r w:rsidRPr="00DE1E5A">
        <w:rPr>
          <w:rFonts w:ascii="GHEA Grapalat" w:hAnsi="GHEA Grapalat"/>
          <w:sz w:val="20"/>
          <w:lang w:val="hy-AM"/>
        </w:rPr>
        <w:tab/>
      </w:r>
      <w:r w:rsidRPr="00DE1E5A">
        <w:rPr>
          <w:rFonts w:ascii="GHEA Grapalat" w:hAnsi="GHEA Grapalat"/>
          <w:sz w:val="20"/>
          <w:lang w:val="hy-AM"/>
        </w:rPr>
        <w:tab/>
      </w:r>
      <w:r w:rsidRPr="00DE1E5A">
        <w:rPr>
          <w:rFonts w:ascii="GHEA Grapalat" w:hAnsi="GHEA Grapalat"/>
          <w:sz w:val="20"/>
          <w:lang w:val="hy-AM"/>
        </w:rPr>
        <w:tab/>
      </w:r>
      <w:r w:rsidRPr="00DE1E5A">
        <w:rPr>
          <w:rFonts w:ascii="GHEA Grapalat" w:hAnsi="GHEA Grapalat"/>
          <w:sz w:val="20"/>
          <w:lang w:val="hy-AM"/>
        </w:rPr>
        <w:tab/>
      </w:r>
      <w:r w:rsidRPr="00DE1E5A">
        <w:rPr>
          <w:rFonts w:ascii="GHEA Grapalat" w:hAnsi="GHEA Grapalat"/>
          <w:sz w:val="20"/>
          <w:lang w:val="hy-AM"/>
        </w:rPr>
        <w:tab/>
      </w:r>
      <w:r w:rsidRPr="00DE1E5A">
        <w:rPr>
          <w:rFonts w:ascii="GHEA Grapalat" w:hAnsi="GHEA Grapalat"/>
          <w:sz w:val="20"/>
          <w:lang w:val="hy-AM"/>
        </w:rPr>
        <w:tab/>
      </w:r>
      <w:r w:rsidRPr="00DE1E5A">
        <w:rPr>
          <w:rFonts w:ascii="GHEA Grapalat" w:hAnsi="GHEA Grapalat"/>
          <w:sz w:val="20"/>
          <w:lang w:val="hy-AM"/>
        </w:rPr>
        <w:tab/>
      </w:r>
      <w:r w:rsidRPr="00DE1E5A">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1"/>
        <w:gridCol w:w="1684"/>
        <w:gridCol w:w="1357"/>
        <w:gridCol w:w="1272"/>
        <w:gridCol w:w="2191"/>
        <w:gridCol w:w="966"/>
        <w:gridCol w:w="924"/>
        <w:gridCol w:w="1127"/>
        <w:gridCol w:w="1127"/>
        <w:gridCol w:w="952"/>
        <w:gridCol w:w="1079"/>
        <w:gridCol w:w="1293"/>
      </w:tblGrid>
      <w:tr w:rsidR="00C339E7" w:rsidRPr="00DE1E5A" w:rsidTr="00DF0781">
        <w:tc>
          <w:tcPr>
            <w:tcW w:w="14971" w:type="dxa"/>
            <w:gridSpan w:val="12"/>
          </w:tcPr>
          <w:p w:rsidR="00C339E7" w:rsidRPr="00DE1E5A" w:rsidRDefault="00C339E7" w:rsidP="00C339E7">
            <w:pPr>
              <w:spacing w:after="0" w:line="240" w:lineRule="auto"/>
              <w:jc w:val="center"/>
              <w:rPr>
                <w:rFonts w:ascii="GHEA Grapalat" w:hAnsi="GHEA Grapalat"/>
                <w:sz w:val="18"/>
              </w:rPr>
            </w:pPr>
            <w:r w:rsidRPr="00DE1E5A">
              <w:rPr>
                <w:rFonts w:ascii="GHEA Grapalat" w:hAnsi="GHEA Grapalat"/>
                <w:sz w:val="18"/>
              </w:rPr>
              <w:t>Ապրանքի</w:t>
            </w:r>
          </w:p>
        </w:tc>
      </w:tr>
      <w:tr w:rsidR="00C339E7" w:rsidRPr="00DE1E5A" w:rsidTr="00DF0781">
        <w:trPr>
          <w:trHeight w:val="219"/>
        </w:trPr>
        <w:tc>
          <w:tcPr>
            <w:tcW w:w="1451" w:type="dxa"/>
            <w:vMerge w:val="restart"/>
            <w:vAlign w:val="center"/>
          </w:tcPr>
          <w:p w:rsidR="00C339E7" w:rsidRPr="00DE1E5A" w:rsidRDefault="00C339E7" w:rsidP="00C339E7">
            <w:pPr>
              <w:spacing w:after="0" w:line="240" w:lineRule="auto"/>
              <w:jc w:val="center"/>
              <w:rPr>
                <w:rFonts w:ascii="GHEA Grapalat" w:hAnsi="GHEA Grapalat"/>
                <w:sz w:val="18"/>
              </w:rPr>
            </w:pPr>
            <w:r w:rsidRPr="00DE1E5A">
              <w:rPr>
                <w:rFonts w:ascii="GHEA Grapalat" w:hAnsi="GHEA Grapalat"/>
                <w:sz w:val="18"/>
              </w:rPr>
              <w:t>հրավերով նախատեսված չափաբաժնի համարը</w:t>
            </w:r>
          </w:p>
        </w:tc>
        <w:tc>
          <w:tcPr>
            <w:tcW w:w="1879" w:type="dxa"/>
            <w:vMerge w:val="restart"/>
            <w:vAlign w:val="center"/>
          </w:tcPr>
          <w:p w:rsidR="00C339E7" w:rsidRPr="00DE1E5A" w:rsidRDefault="00C339E7" w:rsidP="00C339E7">
            <w:pPr>
              <w:spacing w:after="0" w:line="240" w:lineRule="auto"/>
              <w:jc w:val="center"/>
              <w:rPr>
                <w:rFonts w:ascii="GHEA Grapalat" w:hAnsi="GHEA Grapalat"/>
                <w:sz w:val="18"/>
              </w:rPr>
            </w:pPr>
            <w:r w:rsidRPr="00DE1E5A">
              <w:rPr>
                <w:rFonts w:ascii="GHEA Grapalat" w:hAnsi="GHEA Grapalat"/>
                <w:sz w:val="18"/>
              </w:rPr>
              <w:t>գնումների պլանով նախատեսված միջանցիկ ծածկագիրը` ըստ ԳՄԱ դասակարգման (CPV)</w:t>
            </w:r>
          </w:p>
        </w:tc>
        <w:tc>
          <w:tcPr>
            <w:tcW w:w="1357" w:type="dxa"/>
            <w:vMerge w:val="restart"/>
            <w:vAlign w:val="center"/>
          </w:tcPr>
          <w:p w:rsidR="00C339E7" w:rsidRPr="00DE1E5A" w:rsidRDefault="00C339E7" w:rsidP="00C339E7">
            <w:pPr>
              <w:spacing w:after="0" w:line="240" w:lineRule="auto"/>
              <w:jc w:val="center"/>
              <w:rPr>
                <w:rFonts w:ascii="GHEA Grapalat" w:hAnsi="GHEA Grapalat"/>
                <w:sz w:val="18"/>
              </w:rPr>
            </w:pPr>
            <w:r w:rsidRPr="00DE1E5A">
              <w:rPr>
                <w:rFonts w:ascii="GHEA Grapalat" w:hAnsi="GHEA Grapalat"/>
                <w:sz w:val="18"/>
              </w:rPr>
              <w:t>անվանումը և ապրանքային նշանը**</w:t>
            </w:r>
          </w:p>
        </w:tc>
        <w:tc>
          <w:tcPr>
            <w:tcW w:w="1272" w:type="dxa"/>
            <w:vMerge w:val="restart"/>
            <w:vAlign w:val="center"/>
          </w:tcPr>
          <w:p w:rsidR="00C339E7" w:rsidRPr="00DE1E5A" w:rsidRDefault="00C339E7" w:rsidP="00C339E7">
            <w:pPr>
              <w:spacing w:after="0" w:line="240" w:lineRule="auto"/>
              <w:jc w:val="center"/>
              <w:rPr>
                <w:rFonts w:ascii="GHEA Grapalat" w:hAnsi="GHEA Grapalat"/>
                <w:sz w:val="18"/>
              </w:rPr>
            </w:pPr>
            <w:r w:rsidRPr="00DE1E5A">
              <w:rPr>
                <w:rFonts w:ascii="GHEA Grapalat" w:hAnsi="GHEA Grapalat"/>
                <w:sz w:val="18"/>
              </w:rPr>
              <w:t>արտադրողի անվանումը և ծագման երկիրը**</w:t>
            </w:r>
          </w:p>
        </w:tc>
        <w:tc>
          <w:tcPr>
            <w:tcW w:w="1409" w:type="dxa"/>
            <w:vMerge w:val="restart"/>
            <w:vAlign w:val="center"/>
          </w:tcPr>
          <w:p w:rsidR="00C339E7" w:rsidRPr="00DE1E5A" w:rsidRDefault="00C339E7" w:rsidP="00C339E7">
            <w:pPr>
              <w:spacing w:after="0" w:line="240" w:lineRule="auto"/>
              <w:jc w:val="center"/>
              <w:rPr>
                <w:rFonts w:ascii="GHEA Grapalat" w:hAnsi="GHEA Grapalat"/>
                <w:sz w:val="18"/>
              </w:rPr>
            </w:pPr>
            <w:r w:rsidRPr="00DE1E5A">
              <w:rPr>
                <w:rFonts w:ascii="GHEA Grapalat" w:hAnsi="GHEA Grapalat"/>
                <w:sz w:val="18"/>
              </w:rPr>
              <w:t>տեխնիկական բնութագիրը</w:t>
            </w:r>
          </w:p>
        </w:tc>
        <w:tc>
          <w:tcPr>
            <w:tcW w:w="966" w:type="dxa"/>
            <w:vMerge w:val="restart"/>
            <w:vAlign w:val="center"/>
          </w:tcPr>
          <w:p w:rsidR="00C339E7" w:rsidRPr="00DE1E5A" w:rsidRDefault="00C339E7" w:rsidP="00C339E7">
            <w:pPr>
              <w:spacing w:after="0" w:line="240" w:lineRule="auto"/>
              <w:jc w:val="center"/>
              <w:rPr>
                <w:rFonts w:ascii="GHEA Grapalat" w:hAnsi="GHEA Grapalat"/>
                <w:sz w:val="18"/>
              </w:rPr>
            </w:pPr>
            <w:r w:rsidRPr="00DE1E5A">
              <w:rPr>
                <w:rFonts w:ascii="GHEA Grapalat" w:hAnsi="GHEA Grapalat"/>
                <w:sz w:val="18"/>
              </w:rPr>
              <w:t>չափման միավորը</w:t>
            </w:r>
          </w:p>
        </w:tc>
        <w:tc>
          <w:tcPr>
            <w:tcW w:w="924" w:type="dxa"/>
            <w:vMerge w:val="restart"/>
            <w:vAlign w:val="center"/>
          </w:tcPr>
          <w:p w:rsidR="00C339E7" w:rsidRPr="00DE1E5A" w:rsidRDefault="00C339E7" w:rsidP="00C339E7">
            <w:pPr>
              <w:spacing w:after="0" w:line="240" w:lineRule="auto"/>
              <w:jc w:val="center"/>
              <w:rPr>
                <w:rFonts w:ascii="GHEA Grapalat" w:hAnsi="GHEA Grapalat"/>
                <w:sz w:val="18"/>
              </w:rPr>
            </w:pPr>
            <w:r w:rsidRPr="00DE1E5A">
              <w:rPr>
                <w:rFonts w:ascii="GHEA Grapalat" w:hAnsi="GHEA Grapalat"/>
                <w:sz w:val="18"/>
              </w:rPr>
              <w:t>միավոր գինը/ՀՀ դրամ</w:t>
            </w:r>
          </w:p>
        </w:tc>
        <w:tc>
          <w:tcPr>
            <w:tcW w:w="1127" w:type="dxa"/>
            <w:vMerge w:val="restart"/>
            <w:vAlign w:val="center"/>
          </w:tcPr>
          <w:p w:rsidR="00C339E7" w:rsidRPr="00DE1E5A" w:rsidRDefault="00C339E7" w:rsidP="00C339E7">
            <w:pPr>
              <w:spacing w:after="0" w:line="240" w:lineRule="auto"/>
              <w:jc w:val="center"/>
              <w:rPr>
                <w:rFonts w:ascii="GHEA Grapalat" w:hAnsi="GHEA Grapalat"/>
                <w:sz w:val="18"/>
              </w:rPr>
            </w:pPr>
            <w:r w:rsidRPr="00DE1E5A">
              <w:rPr>
                <w:rFonts w:ascii="GHEA Grapalat" w:hAnsi="GHEA Grapalat"/>
                <w:sz w:val="18"/>
              </w:rPr>
              <w:t>ընդհանուր գինը/ՀՀ դրամ</w:t>
            </w:r>
          </w:p>
        </w:tc>
        <w:tc>
          <w:tcPr>
            <w:tcW w:w="1127" w:type="dxa"/>
            <w:vMerge w:val="restart"/>
            <w:vAlign w:val="center"/>
          </w:tcPr>
          <w:p w:rsidR="00C339E7" w:rsidRPr="00DE1E5A" w:rsidRDefault="00C339E7" w:rsidP="00C339E7">
            <w:pPr>
              <w:spacing w:after="0" w:line="240" w:lineRule="auto"/>
              <w:jc w:val="center"/>
              <w:rPr>
                <w:rFonts w:ascii="GHEA Grapalat" w:hAnsi="GHEA Grapalat"/>
                <w:sz w:val="18"/>
              </w:rPr>
            </w:pPr>
            <w:r w:rsidRPr="00DE1E5A">
              <w:rPr>
                <w:rFonts w:ascii="GHEA Grapalat" w:hAnsi="GHEA Grapalat"/>
                <w:sz w:val="18"/>
              </w:rPr>
              <w:t>ընդհանուր քանակը</w:t>
            </w:r>
          </w:p>
        </w:tc>
        <w:tc>
          <w:tcPr>
            <w:tcW w:w="3459" w:type="dxa"/>
            <w:gridSpan w:val="3"/>
            <w:vAlign w:val="center"/>
          </w:tcPr>
          <w:p w:rsidR="00C339E7" w:rsidRPr="00DE1E5A" w:rsidRDefault="00C339E7" w:rsidP="00C339E7">
            <w:pPr>
              <w:spacing w:after="0" w:line="240" w:lineRule="auto"/>
              <w:jc w:val="center"/>
              <w:rPr>
                <w:rFonts w:ascii="GHEA Grapalat" w:hAnsi="GHEA Grapalat"/>
                <w:sz w:val="18"/>
              </w:rPr>
            </w:pPr>
            <w:r w:rsidRPr="00DE1E5A">
              <w:rPr>
                <w:rFonts w:ascii="GHEA Grapalat" w:hAnsi="GHEA Grapalat"/>
                <w:sz w:val="18"/>
              </w:rPr>
              <w:t>մատակարարման</w:t>
            </w:r>
          </w:p>
        </w:tc>
      </w:tr>
      <w:tr w:rsidR="00C339E7" w:rsidRPr="00DE1E5A" w:rsidTr="00DF0781">
        <w:trPr>
          <w:trHeight w:val="445"/>
        </w:trPr>
        <w:tc>
          <w:tcPr>
            <w:tcW w:w="1451" w:type="dxa"/>
            <w:vMerge/>
            <w:vAlign w:val="center"/>
          </w:tcPr>
          <w:p w:rsidR="00C339E7" w:rsidRPr="00DE1E5A" w:rsidRDefault="00C339E7" w:rsidP="00C339E7">
            <w:pPr>
              <w:spacing w:after="0" w:line="240" w:lineRule="auto"/>
              <w:jc w:val="center"/>
              <w:rPr>
                <w:rFonts w:ascii="GHEA Grapalat" w:hAnsi="GHEA Grapalat"/>
                <w:sz w:val="18"/>
              </w:rPr>
            </w:pPr>
          </w:p>
        </w:tc>
        <w:tc>
          <w:tcPr>
            <w:tcW w:w="1879" w:type="dxa"/>
            <w:vMerge/>
            <w:vAlign w:val="center"/>
          </w:tcPr>
          <w:p w:rsidR="00C339E7" w:rsidRPr="00DE1E5A" w:rsidRDefault="00C339E7" w:rsidP="00C339E7">
            <w:pPr>
              <w:spacing w:after="0" w:line="240" w:lineRule="auto"/>
              <w:jc w:val="center"/>
              <w:rPr>
                <w:rFonts w:ascii="GHEA Grapalat" w:hAnsi="GHEA Grapalat"/>
                <w:sz w:val="18"/>
              </w:rPr>
            </w:pPr>
          </w:p>
        </w:tc>
        <w:tc>
          <w:tcPr>
            <w:tcW w:w="1357" w:type="dxa"/>
            <w:vMerge/>
            <w:vAlign w:val="center"/>
          </w:tcPr>
          <w:p w:rsidR="00C339E7" w:rsidRPr="00DE1E5A" w:rsidRDefault="00C339E7" w:rsidP="00C339E7">
            <w:pPr>
              <w:spacing w:after="0" w:line="240" w:lineRule="auto"/>
              <w:jc w:val="center"/>
              <w:rPr>
                <w:rFonts w:ascii="GHEA Grapalat" w:hAnsi="GHEA Grapalat"/>
                <w:sz w:val="18"/>
              </w:rPr>
            </w:pPr>
          </w:p>
        </w:tc>
        <w:tc>
          <w:tcPr>
            <w:tcW w:w="1272" w:type="dxa"/>
            <w:vMerge/>
            <w:vAlign w:val="center"/>
          </w:tcPr>
          <w:p w:rsidR="00C339E7" w:rsidRPr="00DE1E5A" w:rsidRDefault="00C339E7" w:rsidP="00C339E7">
            <w:pPr>
              <w:spacing w:after="0" w:line="240" w:lineRule="auto"/>
              <w:jc w:val="center"/>
              <w:rPr>
                <w:rFonts w:ascii="GHEA Grapalat" w:hAnsi="GHEA Grapalat"/>
                <w:sz w:val="18"/>
              </w:rPr>
            </w:pPr>
          </w:p>
        </w:tc>
        <w:tc>
          <w:tcPr>
            <w:tcW w:w="1409" w:type="dxa"/>
            <w:vMerge/>
            <w:vAlign w:val="center"/>
          </w:tcPr>
          <w:p w:rsidR="00C339E7" w:rsidRPr="00DE1E5A" w:rsidRDefault="00C339E7" w:rsidP="00C339E7">
            <w:pPr>
              <w:spacing w:after="0" w:line="240" w:lineRule="auto"/>
              <w:jc w:val="center"/>
              <w:rPr>
                <w:rFonts w:ascii="GHEA Grapalat" w:hAnsi="GHEA Grapalat"/>
                <w:sz w:val="18"/>
              </w:rPr>
            </w:pPr>
          </w:p>
        </w:tc>
        <w:tc>
          <w:tcPr>
            <w:tcW w:w="966" w:type="dxa"/>
            <w:vMerge/>
            <w:vAlign w:val="center"/>
          </w:tcPr>
          <w:p w:rsidR="00C339E7" w:rsidRPr="00DE1E5A" w:rsidRDefault="00C339E7" w:rsidP="00C339E7">
            <w:pPr>
              <w:spacing w:after="0" w:line="240" w:lineRule="auto"/>
              <w:jc w:val="center"/>
              <w:rPr>
                <w:rFonts w:ascii="GHEA Grapalat" w:hAnsi="GHEA Grapalat"/>
                <w:sz w:val="18"/>
              </w:rPr>
            </w:pPr>
          </w:p>
        </w:tc>
        <w:tc>
          <w:tcPr>
            <w:tcW w:w="924" w:type="dxa"/>
            <w:vMerge/>
            <w:vAlign w:val="center"/>
          </w:tcPr>
          <w:p w:rsidR="00C339E7" w:rsidRPr="00DE1E5A" w:rsidRDefault="00C339E7" w:rsidP="00C339E7">
            <w:pPr>
              <w:spacing w:after="0" w:line="240" w:lineRule="auto"/>
              <w:jc w:val="center"/>
              <w:rPr>
                <w:rFonts w:ascii="GHEA Grapalat" w:hAnsi="GHEA Grapalat"/>
                <w:sz w:val="18"/>
              </w:rPr>
            </w:pPr>
          </w:p>
        </w:tc>
        <w:tc>
          <w:tcPr>
            <w:tcW w:w="1127" w:type="dxa"/>
            <w:vMerge/>
            <w:vAlign w:val="center"/>
          </w:tcPr>
          <w:p w:rsidR="00C339E7" w:rsidRPr="00DE1E5A" w:rsidRDefault="00C339E7" w:rsidP="00C339E7">
            <w:pPr>
              <w:spacing w:after="0" w:line="240" w:lineRule="auto"/>
              <w:jc w:val="center"/>
              <w:rPr>
                <w:rFonts w:ascii="GHEA Grapalat" w:hAnsi="GHEA Grapalat"/>
                <w:sz w:val="18"/>
              </w:rPr>
            </w:pPr>
          </w:p>
        </w:tc>
        <w:tc>
          <w:tcPr>
            <w:tcW w:w="1127" w:type="dxa"/>
            <w:vMerge/>
            <w:vAlign w:val="center"/>
          </w:tcPr>
          <w:p w:rsidR="00C339E7" w:rsidRPr="00DE1E5A" w:rsidRDefault="00C339E7" w:rsidP="00C339E7">
            <w:pPr>
              <w:spacing w:after="0" w:line="240" w:lineRule="auto"/>
              <w:jc w:val="center"/>
              <w:rPr>
                <w:rFonts w:ascii="GHEA Grapalat" w:hAnsi="GHEA Grapalat"/>
                <w:sz w:val="18"/>
              </w:rPr>
            </w:pPr>
          </w:p>
        </w:tc>
        <w:tc>
          <w:tcPr>
            <w:tcW w:w="987" w:type="dxa"/>
            <w:vAlign w:val="center"/>
          </w:tcPr>
          <w:p w:rsidR="00C339E7" w:rsidRPr="00DE1E5A" w:rsidRDefault="00C339E7" w:rsidP="00C339E7">
            <w:pPr>
              <w:spacing w:after="0" w:line="240" w:lineRule="auto"/>
              <w:jc w:val="center"/>
              <w:rPr>
                <w:rFonts w:ascii="GHEA Grapalat" w:hAnsi="GHEA Grapalat"/>
                <w:sz w:val="18"/>
              </w:rPr>
            </w:pPr>
            <w:r w:rsidRPr="00DE1E5A">
              <w:rPr>
                <w:rFonts w:ascii="GHEA Grapalat" w:hAnsi="GHEA Grapalat"/>
                <w:sz w:val="18"/>
              </w:rPr>
              <w:t>հասցեն</w:t>
            </w:r>
          </w:p>
        </w:tc>
        <w:tc>
          <w:tcPr>
            <w:tcW w:w="1260" w:type="dxa"/>
            <w:vAlign w:val="center"/>
          </w:tcPr>
          <w:p w:rsidR="00C339E7" w:rsidRPr="00DE1E5A" w:rsidRDefault="00C339E7" w:rsidP="00C339E7">
            <w:pPr>
              <w:spacing w:after="0" w:line="240" w:lineRule="auto"/>
              <w:jc w:val="center"/>
              <w:rPr>
                <w:rFonts w:ascii="GHEA Grapalat" w:hAnsi="GHEA Grapalat"/>
                <w:sz w:val="18"/>
              </w:rPr>
            </w:pPr>
            <w:r w:rsidRPr="00DE1E5A">
              <w:rPr>
                <w:rFonts w:ascii="GHEA Grapalat" w:hAnsi="GHEA Grapalat"/>
                <w:sz w:val="18"/>
              </w:rPr>
              <w:t>ենթակա քանակը</w:t>
            </w:r>
          </w:p>
        </w:tc>
        <w:tc>
          <w:tcPr>
            <w:tcW w:w="1212" w:type="dxa"/>
            <w:vAlign w:val="center"/>
          </w:tcPr>
          <w:p w:rsidR="00C339E7" w:rsidRPr="00DE1E5A" w:rsidRDefault="00C339E7" w:rsidP="00C339E7">
            <w:pPr>
              <w:spacing w:after="0" w:line="240" w:lineRule="auto"/>
              <w:jc w:val="center"/>
              <w:rPr>
                <w:rFonts w:ascii="GHEA Grapalat" w:hAnsi="GHEA Grapalat"/>
                <w:sz w:val="18"/>
              </w:rPr>
            </w:pPr>
            <w:r w:rsidRPr="00DE1E5A">
              <w:rPr>
                <w:rFonts w:ascii="GHEA Grapalat" w:hAnsi="GHEA Grapalat"/>
                <w:sz w:val="18"/>
              </w:rPr>
              <w:t>Ժամկետը***</w:t>
            </w:r>
          </w:p>
          <w:p w:rsidR="00C339E7" w:rsidRPr="00DE1E5A" w:rsidRDefault="00C339E7" w:rsidP="00C339E7">
            <w:pPr>
              <w:spacing w:after="0" w:line="240" w:lineRule="auto"/>
              <w:jc w:val="center"/>
              <w:rPr>
                <w:rFonts w:ascii="GHEA Grapalat" w:hAnsi="GHEA Grapalat"/>
                <w:sz w:val="18"/>
              </w:rPr>
            </w:pPr>
          </w:p>
        </w:tc>
      </w:tr>
      <w:tr w:rsidR="00C339E7" w:rsidRPr="005052FB" w:rsidTr="00DF0781">
        <w:trPr>
          <w:trHeight w:val="246"/>
        </w:trPr>
        <w:tc>
          <w:tcPr>
            <w:tcW w:w="1451" w:type="dxa"/>
          </w:tcPr>
          <w:p w:rsidR="00C339E7" w:rsidRPr="008A66DA" w:rsidRDefault="008A66DA" w:rsidP="00C339E7">
            <w:pPr>
              <w:spacing w:after="0" w:line="240" w:lineRule="auto"/>
              <w:jc w:val="center"/>
              <w:rPr>
                <w:rFonts w:ascii="GHEA Grapalat" w:hAnsi="GHEA Grapalat"/>
                <w:sz w:val="20"/>
                <w:lang w:val="ru-RU"/>
              </w:rPr>
            </w:pPr>
            <w:r>
              <w:rPr>
                <w:rFonts w:ascii="GHEA Grapalat" w:hAnsi="GHEA Grapalat"/>
                <w:sz w:val="20"/>
                <w:lang w:val="ru-RU"/>
              </w:rPr>
              <w:t>1</w:t>
            </w:r>
          </w:p>
        </w:tc>
        <w:tc>
          <w:tcPr>
            <w:tcW w:w="1879" w:type="dxa"/>
          </w:tcPr>
          <w:p w:rsidR="00C339E7" w:rsidRPr="002D10A1" w:rsidRDefault="008E45F0" w:rsidP="00C339E7">
            <w:pPr>
              <w:spacing w:after="0" w:line="240" w:lineRule="auto"/>
              <w:jc w:val="center"/>
              <w:rPr>
                <w:rFonts w:ascii="GHEA Grapalat" w:hAnsi="GHEA Grapalat"/>
                <w:sz w:val="20"/>
                <w:lang w:val="hy-AM"/>
              </w:rPr>
            </w:pPr>
            <w:r>
              <w:rPr>
                <w:rFonts w:ascii="GHEA Grapalat" w:hAnsi="GHEA Grapalat"/>
                <w:sz w:val="20"/>
                <w:lang w:val="hy-AM"/>
              </w:rPr>
              <w:t>39111320</w:t>
            </w:r>
            <w:r w:rsidR="0025115C">
              <w:rPr>
                <w:rFonts w:ascii="GHEA Grapalat" w:hAnsi="GHEA Grapalat"/>
                <w:sz w:val="20"/>
                <w:lang w:val="hy-AM"/>
              </w:rPr>
              <w:t>/10</w:t>
            </w:r>
          </w:p>
        </w:tc>
        <w:tc>
          <w:tcPr>
            <w:tcW w:w="1357" w:type="dxa"/>
          </w:tcPr>
          <w:p w:rsidR="00C339E7" w:rsidRPr="00AB22BC" w:rsidRDefault="00846C6D" w:rsidP="00C339E7">
            <w:pPr>
              <w:spacing w:after="0" w:line="240" w:lineRule="auto"/>
              <w:jc w:val="center"/>
              <w:rPr>
                <w:rFonts w:ascii="GHEA Grapalat" w:hAnsi="GHEA Grapalat"/>
                <w:sz w:val="20"/>
                <w:lang w:val="hy-AM"/>
              </w:rPr>
            </w:pPr>
            <w:r>
              <w:rPr>
                <w:rFonts w:ascii="GHEA Grapalat" w:hAnsi="GHEA Grapalat"/>
                <w:sz w:val="20"/>
                <w:lang w:val="hy-AM"/>
              </w:rPr>
              <w:t>նստարան</w:t>
            </w:r>
          </w:p>
        </w:tc>
        <w:tc>
          <w:tcPr>
            <w:tcW w:w="1272" w:type="dxa"/>
          </w:tcPr>
          <w:p w:rsidR="00C339E7" w:rsidRPr="00DE1E5A" w:rsidRDefault="00C339E7" w:rsidP="00C339E7">
            <w:pPr>
              <w:spacing w:after="0" w:line="240" w:lineRule="auto"/>
              <w:jc w:val="center"/>
              <w:rPr>
                <w:rFonts w:ascii="GHEA Grapalat" w:hAnsi="GHEA Grapalat"/>
                <w:sz w:val="20"/>
              </w:rPr>
            </w:pPr>
          </w:p>
        </w:tc>
        <w:tc>
          <w:tcPr>
            <w:tcW w:w="1409" w:type="dxa"/>
          </w:tcPr>
          <w:p w:rsidR="00846C6D" w:rsidRPr="009E1235" w:rsidRDefault="00846C6D" w:rsidP="00846C6D">
            <w:pPr>
              <w:spacing w:after="0" w:line="240" w:lineRule="auto"/>
              <w:jc w:val="center"/>
              <w:rPr>
                <w:rFonts w:ascii="Sylfaen" w:hAnsi="Sylfaen"/>
                <w:sz w:val="20"/>
                <w:szCs w:val="20"/>
                <w:lang w:val="hy-AM"/>
              </w:rPr>
            </w:pPr>
            <w:r w:rsidRPr="009E1235">
              <w:rPr>
                <w:rFonts w:ascii="Sylfaen" w:hAnsi="Sylfaen" w:cs="Sylfaen"/>
                <w:sz w:val="20"/>
                <w:szCs w:val="20"/>
                <w:lang w:val="hy-AM"/>
              </w:rPr>
              <w:t>Երևան քաղաքի</w:t>
            </w:r>
            <w:r w:rsidRPr="009E1235">
              <w:rPr>
                <w:rFonts w:ascii="Sylfaen" w:hAnsi="Sylfaen"/>
                <w:sz w:val="20"/>
                <w:szCs w:val="20"/>
                <w:lang w:val="hy-AM"/>
              </w:rPr>
              <w:t xml:space="preserve"> </w:t>
            </w:r>
            <w:r w:rsidRPr="009E1235">
              <w:rPr>
                <w:rFonts w:ascii="Sylfaen" w:hAnsi="Sylfaen" w:cs="Sylfaen"/>
                <w:sz w:val="20"/>
                <w:szCs w:val="20"/>
                <w:lang w:val="hy-AM"/>
              </w:rPr>
              <w:t>Շեն</w:t>
            </w:r>
            <w:r w:rsidRPr="009E1235">
              <w:rPr>
                <w:rFonts w:ascii="Sylfaen" w:hAnsi="Sylfaen" w:cs="Arial Armenian"/>
                <w:sz w:val="20"/>
                <w:szCs w:val="20"/>
                <w:lang w:val="hy-AM"/>
              </w:rPr>
              <w:t>գ</w:t>
            </w:r>
            <w:r w:rsidRPr="009E1235">
              <w:rPr>
                <w:rFonts w:ascii="Sylfaen" w:hAnsi="Sylfaen" w:cs="Sylfaen"/>
                <w:sz w:val="20"/>
                <w:szCs w:val="20"/>
                <w:lang w:val="hy-AM"/>
              </w:rPr>
              <w:t>ավիթ</w:t>
            </w:r>
            <w:r w:rsidRPr="009E1235">
              <w:rPr>
                <w:rFonts w:ascii="Sylfaen" w:hAnsi="Sylfaen"/>
                <w:sz w:val="20"/>
                <w:szCs w:val="20"/>
                <w:lang w:val="hy-AM"/>
              </w:rPr>
              <w:t xml:space="preserve"> </w:t>
            </w:r>
            <w:r w:rsidRPr="009E1235">
              <w:rPr>
                <w:rFonts w:ascii="Sylfaen" w:hAnsi="Sylfaen" w:cs="Sylfaen"/>
                <w:sz w:val="20"/>
                <w:szCs w:val="20"/>
                <w:lang w:val="hy-AM"/>
              </w:rPr>
              <w:t>վարչական</w:t>
            </w:r>
            <w:r w:rsidRPr="009E1235">
              <w:rPr>
                <w:rFonts w:ascii="Sylfaen" w:hAnsi="Sylfaen"/>
                <w:sz w:val="20"/>
                <w:szCs w:val="20"/>
                <w:lang w:val="hy-AM"/>
              </w:rPr>
              <w:t xml:space="preserve"> </w:t>
            </w:r>
            <w:r w:rsidRPr="009E1235">
              <w:rPr>
                <w:rFonts w:ascii="Sylfaen" w:hAnsi="Sylfaen" w:cs="Sylfaen"/>
                <w:sz w:val="20"/>
                <w:szCs w:val="20"/>
                <w:lang w:val="hy-AM"/>
              </w:rPr>
              <w:t>շրջանի</w:t>
            </w:r>
            <w:r w:rsidRPr="009E1235">
              <w:rPr>
                <w:rFonts w:ascii="Sylfaen" w:hAnsi="Sylfaen"/>
                <w:sz w:val="20"/>
                <w:szCs w:val="20"/>
                <w:lang w:val="hy-AM"/>
              </w:rPr>
              <w:t xml:space="preserve"> կարիքների համար պ</w:t>
            </w:r>
            <w:r>
              <w:rPr>
                <w:rFonts w:ascii="Sylfaen" w:hAnsi="Sylfaen"/>
                <w:sz w:val="20"/>
                <w:szCs w:val="20"/>
                <w:lang w:val="hy-AM"/>
              </w:rPr>
              <w:t>ետք է պատրաստվեն և տրամադրվեն 1</w:t>
            </w:r>
            <w:r w:rsidRPr="00846C6D">
              <w:rPr>
                <w:rFonts w:ascii="Sylfaen" w:hAnsi="Sylfaen"/>
                <w:sz w:val="20"/>
                <w:szCs w:val="20"/>
              </w:rPr>
              <w:t>0</w:t>
            </w:r>
            <w:r w:rsidRPr="009E1235">
              <w:rPr>
                <w:rFonts w:ascii="Sylfaen" w:hAnsi="Sylfaen"/>
                <w:sz w:val="20"/>
                <w:szCs w:val="20"/>
                <w:lang w:val="hy-AM"/>
              </w:rPr>
              <w:t>0 հատ նստարան։</w:t>
            </w:r>
          </w:p>
          <w:p w:rsidR="00846C6D" w:rsidRPr="009E1235" w:rsidRDefault="00846C6D" w:rsidP="00846C6D">
            <w:pPr>
              <w:spacing w:after="0" w:line="240" w:lineRule="auto"/>
              <w:jc w:val="center"/>
              <w:rPr>
                <w:rFonts w:ascii="Sylfaen" w:hAnsi="Sylfaen"/>
                <w:sz w:val="20"/>
                <w:szCs w:val="20"/>
                <w:lang w:val="hy-AM"/>
              </w:rPr>
            </w:pPr>
            <w:r w:rsidRPr="009E1235">
              <w:rPr>
                <w:rFonts w:ascii="Sylfaen" w:hAnsi="Sylfaen"/>
                <w:sz w:val="20"/>
                <w:szCs w:val="20"/>
                <w:lang w:val="hy-AM"/>
              </w:rPr>
              <w:t>Աշխատանքները  պետք է մատուցվեն նախատեսված ծավալներին համապատասխան:</w:t>
            </w:r>
          </w:p>
          <w:p w:rsidR="00846C6D" w:rsidRPr="009E1235" w:rsidRDefault="00846C6D" w:rsidP="00846C6D">
            <w:pPr>
              <w:spacing w:after="0" w:line="240" w:lineRule="auto"/>
              <w:jc w:val="center"/>
              <w:rPr>
                <w:rFonts w:ascii="Sylfaen" w:hAnsi="Sylfaen"/>
                <w:sz w:val="20"/>
                <w:szCs w:val="20"/>
                <w:lang w:val="hy-AM"/>
              </w:rPr>
            </w:pPr>
            <w:r w:rsidRPr="009E1235">
              <w:rPr>
                <w:rFonts w:ascii="Sylfaen" w:hAnsi="Sylfaen"/>
                <w:sz w:val="20"/>
                <w:szCs w:val="20"/>
                <w:lang w:val="hy-AM"/>
              </w:rPr>
              <w:t>Նստարանները պետք է պատրաստվեն համաձայն կից ներկայացվող լուսանկարի և չափերի։</w:t>
            </w:r>
          </w:p>
          <w:p w:rsidR="00846C6D" w:rsidRPr="009E1235" w:rsidRDefault="00846C6D" w:rsidP="00846C6D">
            <w:pPr>
              <w:spacing w:after="0" w:line="240" w:lineRule="auto"/>
              <w:jc w:val="center"/>
              <w:rPr>
                <w:rFonts w:ascii="Sylfaen" w:hAnsi="Sylfaen"/>
                <w:sz w:val="20"/>
                <w:szCs w:val="20"/>
                <w:lang w:val="hy-AM"/>
              </w:rPr>
            </w:pPr>
            <w:r w:rsidRPr="009E1235">
              <w:rPr>
                <w:rFonts w:ascii="Sylfaen" w:hAnsi="Sylfaen"/>
                <w:sz w:val="20"/>
                <w:szCs w:val="20"/>
                <w:lang w:val="hy-AM"/>
              </w:rPr>
              <w:t xml:space="preserve">Օգտագործվող բոլոր նյութերը և սարքավորումները </w:t>
            </w:r>
            <w:r w:rsidRPr="009E1235">
              <w:rPr>
                <w:rFonts w:ascii="Sylfaen" w:hAnsi="Sylfaen"/>
                <w:sz w:val="20"/>
                <w:szCs w:val="20"/>
                <w:lang w:val="hy-AM"/>
              </w:rPr>
              <w:lastRenderedPageBreak/>
              <w:t>պետք է համապատասխանեն ՀՀ-ում գործող նորմատիվային պահանջներին, ինչպես նաև ապրանքների որակավորման և պարամետրային ցուցանիշներին:</w:t>
            </w:r>
          </w:p>
          <w:p w:rsidR="00846C6D" w:rsidRPr="009E1235" w:rsidRDefault="00846C6D" w:rsidP="00846C6D">
            <w:pPr>
              <w:spacing w:after="0" w:line="240" w:lineRule="auto"/>
              <w:jc w:val="center"/>
              <w:rPr>
                <w:rFonts w:ascii="Sylfaen" w:hAnsi="Sylfaen"/>
                <w:sz w:val="20"/>
                <w:szCs w:val="20"/>
                <w:lang w:val="hy-AM"/>
              </w:rPr>
            </w:pPr>
            <w:r w:rsidRPr="009E1235">
              <w:rPr>
                <w:rFonts w:ascii="Sylfaen" w:hAnsi="Sylfaen"/>
                <w:sz w:val="20"/>
                <w:szCs w:val="20"/>
                <w:lang w:val="hy-AM"/>
              </w:rPr>
              <w:t>Բոլոր տիպի աշխատանքները պետք է կատարվեն ապահովելով շին. նորմերը, կանոնները, ստանդարտներն ու տեխ. պայմանները:</w:t>
            </w:r>
          </w:p>
          <w:p w:rsidR="00846C6D" w:rsidRPr="009E1235" w:rsidRDefault="00846C6D" w:rsidP="00846C6D">
            <w:pPr>
              <w:spacing w:after="0" w:line="240" w:lineRule="auto"/>
              <w:jc w:val="center"/>
              <w:rPr>
                <w:rFonts w:ascii="Sylfaen" w:hAnsi="Sylfaen"/>
                <w:sz w:val="20"/>
                <w:szCs w:val="20"/>
                <w:lang w:val="hy-AM"/>
              </w:rPr>
            </w:pPr>
            <w:r w:rsidRPr="009E1235">
              <w:rPr>
                <w:rFonts w:ascii="Sylfaen" w:hAnsi="Sylfaen"/>
                <w:sz w:val="20"/>
                <w:szCs w:val="20"/>
                <w:lang w:val="hy-AM"/>
              </w:rPr>
              <w:t>Նստարանի գծագրերը գտնվում է Շենգավիթ վարչական շրջանի վարչական շենքում /Գ․ Նժդեհի փող․ հ․ 26 հասցեում/</w:t>
            </w:r>
            <w:r w:rsidRPr="000B0D84">
              <w:rPr>
                <w:rFonts w:ascii="Sylfaen" w:hAnsi="Sylfaen"/>
                <w:sz w:val="20"/>
                <w:szCs w:val="20"/>
                <w:lang w:val="hy-AM"/>
              </w:rPr>
              <w:t>:</w:t>
            </w:r>
          </w:p>
          <w:p w:rsidR="00846C6D" w:rsidRPr="00846C6D" w:rsidRDefault="00846C6D" w:rsidP="00846C6D">
            <w:pPr>
              <w:spacing w:after="0" w:line="240" w:lineRule="auto"/>
              <w:jc w:val="center"/>
              <w:rPr>
                <w:rFonts w:ascii="Sylfaen" w:hAnsi="Sylfaen"/>
                <w:sz w:val="20"/>
                <w:szCs w:val="20"/>
                <w:lang w:val="hy-AM"/>
              </w:rPr>
            </w:pPr>
            <w:r>
              <w:rPr>
                <w:rFonts w:ascii="Sylfaen" w:hAnsi="Sylfaen"/>
                <w:sz w:val="20"/>
                <w:szCs w:val="20"/>
                <w:lang w:val="hy-AM"/>
              </w:rPr>
              <w:t>Նստարան</w:t>
            </w:r>
            <w:r w:rsidRPr="003C49D0">
              <w:rPr>
                <w:rFonts w:ascii="Sylfaen" w:hAnsi="Sylfaen"/>
                <w:sz w:val="20"/>
                <w:szCs w:val="20"/>
                <w:lang w:val="hy-AM"/>
              </w:rPr>
              <w:t>նները</w:t>
            </w:r>
            <w:r w:rsidRPr="009E1235">
              <w:rPr>
                <w:rFonts w:ascii="Sylfaen" w:hAnsi="Sylfaen"/>
                <w:sz w:val="20"/>
                <w:szCs w:val="20"/>
                <w:lang w:val="hy-AM"/>
              </w:rPr>
              <w:t xml:space="preserve"> պետք է տեղափոխվեն և տեղադրվեն Շենգավիթ վարչական շրջանի ղեկավարի կողմից առաջարկվող տարածքում։</w:t>
            </w:r>
          </w:p>
          <w:p w:rsidR="00846C6D" w:rsidRPr="00BF0143" w:rsidRDefault="00846C6D" w:rsidP="00846C6D">
            <w:pPr>
              <w:spacing w:after="0" w:line="240" w:lineRule="auto"/>
              <w:jc w:val="center"/>
              <w:rPr>
                <w:rFonts w:ascii="Sylfaen" w:hAnsi="Sylfaen"/>
                <w:sz w:val="20"/>
                <w:szCs w:val="20"/>
                <w:lang w:val="hy-AM"/>
              </w:rPr>
            </w:pPr>
            <w:r w:rsidRPr="00BF0143">
              <w:rPr>
                <w:rFonts w:ascii="Sylfaen" w:hAnsi="Sylfaen"/>
                <w:sz w:val="20"/>
                <w:szCs w:val="20"/>
                <w:lang w:val="hy-AM"/>
              </w:rPr>
              <w:t>ՆՍՏԱՐԱՆՆԵՐԻՆ ՆԿԱՐԱԳԻՐԸ</w:t>
            </w:r>
          </w:p>
          <w:p w:rsidR="00846C6D" w:rsidRPr="00AF053D" w:rsidRDefault="00846C6D" w:rsidP="00846C6D">
            <w:pPr>
              <w:spacing w:after="0" w:line="240" w:lineRule="auto"/>
              <w:jc w:val="center"/>
              <w:rPr>
                <w:rFonts w:ascii="Sylfaen" w:hAnsi="Sylfaen"/>
                <w:sz w:val="20"/>
                <w:szCs w:val="20"/>
                <w:lang w:val="hy-AM"/>
              </w:rPr>
            </w:pPr>
            <w:r w:rsidRPr="00BF0143">
              <w:rPr>
                <w:rFonts w:ascii="Sylfaen" w:hAnsi="Sylfaen"/>
                <w:sz w:val="20"/>
                <w:szCs w:val="20"/>
                <w:lang w:val="hy-AM"/>
              </w:rPr>
              <w:t xml:space="preserve">Նստարանները պետք է </w:t>
            </w:r>
            <w:r w:rsidRPr="00BF0143">
              <w:rPr>
                <w:rFonts w:ascii="Sylfaen" w:hAnsi="Sylfaen"/>
                <w:sz w:val="20"/>
                <w:szCs w:val="20"/>
                <w:lang w:val="hy-AM"/>
              </w:rPr>
              <w:lastRenderedPageBreak/>
              <w:t>պատրաստված լինեն մետաղական հենքի վրա, հետևյալ չափերով</w:t>
            </w:r>
            <w:r w:rsidRPr="00AF053D">
              <w:rPr>
                <w:rFonts w:ascii="Sylfaen" w:hAnsi="Sylfaen"/>
                <w:sz w:val="20"/>
                <w:szCs w:val="20"/>
                <w:lang w:val="hy-AM"/>
              </w:rPr>
              <w:t>՝</w:t>
            </w:r>
          </w:p>
          <w:p w:rsidR="00846C6D" w:rsidRPr="00BF0143" w:rsidRDefault="00846C6D" w:rsidP="00846C6D">
            <w:pPr>
              <w:spacing w:after="0" w:line="240" w:lineRule="auto"/>
              <w:jc w:val="center"/>
              <w:rPr>
                <w:rFonts w:ascii="Sylfaen" w:hAnsi="Sylfaen"/>
                <w:sz w:val="20"/>
                <w:szCs w:val="20"/>
                <w:lang w:val="hy-AM"/>
              </w:rPr>
            </w:pPr>
            <w:r w:rsidRPr="00AF053D">
              <w:rPr>
                <w:rFonts w:ascii="Sylfaen" w:hAnsi="Sylfaen"/>
                <w:sz w:val="20"/>
                <w:szCs w:val="20"/>
                <w:lang w:val="hy-AM"/>
              </w:rPr>
              <w:t>-</w:t>
            </w:r>
            <w:r w:rsidRPr="00BF0143">
              <w:rPr>
                <w:rFonts w:ascii="Sylfaen" w:hAnsi="Sylfaen"/>
                <w:sz w:val="20"/>
                <w:szCs w:val="20"/>
                <w:lang w:val="hy-AM"/>
              </w:rPr>
              <w:t>Երկարությունը  - 170 սմ</w:t>
            </w:r>
          </w:p>
          <w:p w:rsidR="00846C6D" w:rsidRPr="00BF0143" w:rsidRDefault="00846C6D" w:rsidP="00846C6D">
            <w:pPr>
              <w:spacing w:after="0" w:line="240" w:lineRule="auto"/>
              <w:jc w:val="center"/>
              <w:rPr>
                <w:rFonts w:ascii="Sylfaen" w:hAnsi="Sylfaen"/>
                <w:sz w:val="20"/>
                <w:szCs w:val="20"/>
                <w:lang w:val="hy-AM"/>
              </w:rPr>
            </w:pPr>
            <w:r w:rsidRPr="00AF053D">
              <w:rPr>
                <w:rFonts w:ascii="Sylfaen" w:hAnsi="Sylfaen"/>
                <w:sz w:val="20"/>
                <w:szCs w:val="20"/>
                <w:lang w:val="hy-AM"/>
              </w:rPr>
              <w:t>-</w:t>
            </w:r>
            <w:r w:rsidRPr="00BF0143">
              <w:rPr>
                <w:rFonts w:ascii="Sylfaen" w:hAnsi="Sylfaen"/>
                <w:sz w:val="20"/>
                <w:szCs w:val="20"/>
                <w:lang w:val="hy-AM"/>
              </w:rPr>
              <w:t>Լայնությունը      - 50 սմ</w:t>
            </w:r>
          </w:p>
          <w:p w:rsidR="00846C6D" w:rsidRPr="00BF0143" w:rsidRDefault="00846C6D" w:rsidP="00846C6D">
            <w:pPr>
              <w:spacing w:after="0" w:line="240" w:lineRule="auto"/>
              <w:jc w:val="center"/>
              <w:rPr>
                <w:rFonts w:ascii="Sylfaen" w:hAnsi="Sylfaen"/>
                <w:sz w:val="20"/>
                <w:szCs w:val="20"/>
                <w:lang w:val="hy-AM"/>
              </w:rPr>
            </w:pPr>
            <w:r w:rsidRPr="00AF053D">
              <w:rPr>
                <w:rFonts w:ascii="Sylfaen" w:hAnsi="Sylfaen"/>
                <w:sz w:val="20"/>
                <w:szCs w:val="20"/>
                <w:lang w:val="hy-AM"/>
              </w:rPr>
              <w:t>-</w:t>
            </w:r>
            <w:r w:rsidRPr="00BF0143">
              <w:rPr>
                <w:rFonts w:ascii="Sylfaen" w:hAnsi="Sylfaen"/>
                <w:sz w:val="20"/>
                <w:szCs w:val="20"/>
                <w:lang w:val="hy-AM"/>
              </w:rPr>
              <w:t>Ոտքերի բացվածքը   - 73 սմ</w:t>
            </w:r>
          </w:p>
          <w:p w:rsidR="00846C6D" w:rsidRPr="00BF0143" w:rsidRDefault="00846C6D" w:rsidP="00846C6D">
            <w:pPr>
              <w:spacing w:after="0" w:line="240" w:lineRule="auto"/>
              <w:jc w:val="center"/>
              <w:rPr>
                <w:rFonts w:ascii="Sylfaen" w:hAnsi="Sylfaen"/>
                <w:sz w:val="20"/>
                <w:szCs w:val="20"/>
                <w:lang w:val="hy-AM"/>
              </w:rPr>
            </w:pPr>
            <w:r w:rsidRPr="00AF053D">
              <w:rPr>
                <w:rFonts w:ascii="Sylfaen" w:hAnsi="Sylfaen"/>
                <w:sz w:val="20"/>
                <w:szCs w:val="20"/>
                <w:lang w:val="hy-AM"/>
              </w:rPr>
              <w:t>-</w:t>
            </w:r>
            <w:r w:rsidRPr="00BF0143">
              <w:rPr>
                <w:rFonts w:ascii="Sylfaen" w:hAnsi="Sylfaen"/>
                <w:sz w:val="20"/>
                <w:szCs w:val="20"/>
                <w:lang w:val="hy-AM"/>
              </w:rPr>
              <w:t>Բարձրությունը գետնից մինչև նստելատեղը  -48 սմ</w:t>
            </w:r>
          </w:p>
          <w:p w:rsidR="00846C6D" w:rsidRPr="00BF0143" w:rsidRDefault="00846C6D" w:rsidP="00846C6D">
            <w:pPr>
              <w:spacing w:after="0" w:line="240" w:lineRule="auto"/>
              <w:jc w:val="center"/>
              <w:rPr>
                <w:rFonts w:ascii="Sylfaen" w:hAnsi="Sylfaen"/>
                <w:sz w:val="20"/>
                <w:szCs w:val="20"/>
                <w:lang w:val="hy-AM"/>
              </w:rPr>
            </w:pPr>
            <w:r w:rsidRPr="00AF053D">
              <w:rPr>
                <w:rFonts w:ascii="Sylfaen" w:hAnsi="Sylfaen"/>
                <w:sz w:val="20"/>
                <w:szCs w:val="20"/>
                <w:lang w:val="hy-AM"/>
              </w:rPr>
              <w:t>-</w:t>
            </w:r>
            <w:r w:rsidRPr="00BF0143">
              <w:rPr>
                <w:rFonts w:ascii="Sylfaen" w:hAnsi="Sylfaen"/>
                <w:sz w:val="20"/>
                <w:szCs w:val="20"/>
                <w:lang w:val="hy-AM"/>
              </w:rPr>
              <w:t>Թիկնակի բարձրությունը հաշված նստելատեղից  40 սմ</w:t>
            </w:r>
          </w:p>
          <w:p w:rsidR="00846C6D" w:rsidRPr="00BF0143" w:rsidRDefault="00846C6D" w:rsidP="00846C6D">
            <w:pPr>
              <w:spacing w:after="0" w:line="240" w:lineRule="auto"/>
              <w:jc w:val="center"/>
              <w:rPr>
                <w:rFonts w:ascii="Sylfaen" w:hAnsi="Sylfaen"/>
                <w:sz w:val="20"/>
                <w:szCs w:val="20"/>
                <w:lang w:val="hy-AM"/>
              </w:rPr>
            </w:pPr>
            <w:r w:rsidRPr="00AF053D">
              <w:rPr>
                <w:rFonts w:ascii="Sylfaen" w:hAnsi="Sylfaen"/>
                <w:sz w:val="20"/>
                <w:szCs w:val="20"/>
                <w:lang w:val="hy-AM"/>
              </w:rPr>
              <w:t>-</w:t>
            </w:r>
            <w:r w:rsidRPr="00BF0143">
              <w:rPr>
                <w:rFonts w:ascii="Sylfaen" w:hAnsi="Sylfaen"/>
                <w:sz w:val="20"/>
                <w:szCs w:val="20"/>
                <w:lang w:val="hy-AM"/>
              </w:rPr>
              <w:t>Օգտագործվող նյութերը</w:t>
            </w:r>
          </w:p>
          <w:p w:rsidR="00846C6D" w:rsidRPr="00BF0143" w:rsidRDefault="00846C6D" w:rsidP="00846C6D">
            <w:pPr>
              <w:spacing w:after="0" w:line="240" w:lineRule="auto"/>
              <w:jc w:val="center"/>
              <w:rPr>
                <w:rFonts w:ascii="Sylfaen" w:hAnsi="Sylfaen"/>
                <w:sz w:val="20"/>
                <w:szCs w:val="20"/>
                <w:lang w:val="hy-AM"/>
              </w:rPr>
            </w:pPr>
            <w:r w:rsidRPr="00AF053D">
              <w:rPr>
                <w:rFonts w:ascii="Sylfaen" w:hAnsi="Sylfaen"/>
                <w:sz w:val="20"/>
                <w:szCs w:val="20"/>
                <w:lang w:val="hy-AM"/>
              </w:rPr>
              <w:t>-</w:t>
            </w:r>
            <w:r w:rsidRPr="00BF0143">
              <w:rPr>
                <w:rFonts w:ascii="Sylfaen" w:hAnsi="Sylfaen"/>
                <w:sz w:val="20"/>
                <w:szCs w:val="20"/>
                <w:lang w:val="hy-AM"/>
              </w:rPr>
              <w:t xml:space="preserve">Խողովակ </w:t>
            </w:r>
            <w:r w:rsidRPr="00BF0143">
              <w:rPr>
                <w:rFonts w:ascii="Sylfaen" w:hAnsi="Sylfaen" w:hint="eastAsia"/>
                <w:sz w:val="20"/>
                <w:szCs w:val="20"/>
                <w:lang w:val="hy-AM"/>
              </w:rPr>
              <w:t>ф</w:t>
            </w:r>
            <w:r w:rsidRPr="00BF0143">
              <w:rPr>
                <w:rFonts w:ascii="Sylfaen" w:hAnsi="Sylfaen"/>
                <w:sz w:val="20"/>
                <w:szCs w:val="20"/>
                <w:lang w:val="hy-AM"/>
              </w:rPr>
              <w:t>19*1,5մմ</w:t>
            </w:r>
          </w:p>
          <w:p w:rsidR="00846C6D" w:rsidRPr="00BF0143" w:rsidRDefault="00846C6D" w:rsidP="00846C6D">
            <w:pPr>
              <w:spacing w:after="0" w:line="240" w:lineRule="auto"/>
              <w:jc w:val="center"/>
              <w:rPr>
                <w:rFonts w:ascii="Sylfaen" w:hAnsi="Sylfaen"/>
                <w:sz w:val="20"/>
                <w:szCs w:val="20"/>
                <w:lang w:val="hy-AM"/>
              </w:rPr>
            </w:pPr>
            <w:r w:rsidRPr="00AF053D">
              <w:rPr>
                <w:rFonts w:ascii="Sylfaen" w:hAnsi="Sylfaen"/>
                <w:sz w:val="20"/>
                <w:szCs w:val="20"/>
                <w:lang w:val="hy-AM"/>
              </w:rPr>
              <w:t>-</w:t>
            </w:r>
            <w:r w:rsidRPr="00BF0143">
              <w:rPr>
                <w:rFonts w:ascii="Sylfaen" w:hAnsi="Sylfaen"/>
                <w:sz w:val="20"/>
                <w:szCs w:val="20"/>
                <w:lang w:val="hy-AM"/>
              </w:rPr>
              <w:t>Ուղղանկյուն խողովակ 10*20*1,2մմ</w:t>
            </w:r>
          </w:p>
          <w:p w:rsidR="00846C6D" w:rsidRPr="00BF0143" w:rsidRDefault="00846C6D" w:rsidP="00846C6D">
            <w:pPr>
              <w:spacing w:after="0" w:line="240" w:lineRule="auto"/>
              <w:jc w:val="center"/>
              <w:rPr>
                <w:rFonts w:ascii="Sylfaen" w:hAnsi="Sylfaen"/>
                <w:sz w:val="20"/>
                <w:szCs w:val="20"/>
                <w:lang w:val="hy-AM"/>
              </w:rPr>
            </w:pPr>
            <w:r w:rsidRPr="00846C6D">
              <w:rPr>
                <w:rFonts w:ascii="Sylfaen" w:hAnsi="Sylfaen"/>
                <w:sz w:val="20"/>
                <w:szCs w:val="20"/>
                <w:lang w:val="hy-AM"/>
              </w:rPr>
              <w:t>-</w:t>
            </w:r>
            <w:r w:rsidRPr="00BF0143">
              <w:rPr>
                <w:rFonts w:ascii="Sylfaen" w:hAnsi="Sylfaen"/>
                <w:sz w:val="20"/>
                <w:szCs w:val="20"/>
                <w:lang w:val="hy-AM"/>
              </w:rPr>
              <w:t>Մետաղալար</w:t>
            </w:r>
          </w:p>
          <w:p w:rsidR="00846C6D" w:rsidRPr="00BF0143" w:rsidRDefault="00846C6D" w:rsidP="00846C6D">
            <w:pPr>
              <w:spacing w:after="0" w:line="240" w:lineRule="auto"/>
              <w:jc w:val="center"/>
              <w:rPr>
                <w:rFonts w:ascii="Sylfaen" w:hAnsi="Sylfaen"/>
                <w:sz w:val="20"/>
                <w:szCs w:val="20"/>
                <w:lang w:val="hy-AM"/>
              </w:rPr>
            </w:pPr>
            <w:r w:rsidRPr="00BF0143">
              <w:rPr>
                <w:rFonts w:ascii="Sylfaen" w:hAnsi="Sylfaen"/>
                <w:sz w:val="20"/>
                <w:szCs w:val="20"/>
                <w:lang w:val="hy-AM"/>
              </w:rPr>
              <w:t>Նստարանների մետաղական մասը պետք է ներկված լինի լավորակ և տեղ տեղ ներկված &lt;&lt;Պատինա&gt;&gt; տեսակի ներկով:</w:t>
            </w:r>
          </w:p>
          <w:p w:rsidR="00846C6D" w:rsidRPr="00BF0143" w:rsidRDefault="00846C6D" w:rsidP="00846C6D">
            <w:pPr>
              <w:spacing w:after="0" w:line="240" w:lineRule="auto"/>
              <w:jc w:val="center"/>
              <w:rPr>
                <w:rFonts w:ascii="Sylfaen" w:hAnsi="Sylfaen"/>
                <w:sz w:val="20"/>
                <w:szCs w:val="20"/>
                <w:lang w:val="hy-AM"/>
              </w:rPr>
            </w:pPr>
            <w:r w:rsidRPr="00BF0143">
              <w:rPr>
                <w:rFonts w:ascii="Sylfaen" w:hAnsi="Sylfaen"/>
                <w:sz w:val="20"/>
                <w:szCs w:val="20"/>
                <w:lang w:val="hy-AM"/>
              </w:rPr>
              <w:t xml:space="preserve">Նստելատեղը և թիկնակը պետք է պատրաստված լինի ամուր, դիմացկուն տեսակի փայտե չորսվակներից, հղկված և փայլեցված, ներկված </w:t>
            </w:r>
            <w:r w:rsidRPr="00BF0143">
              <w:rPr>
                <w:rFonts w:ascii="Sylfaen" w:hAnsi="Sylfaen"/>
                <w:sz w:val="20"/>
                <w:szCs w:val="20"/>
                <w:lang w:val="hy-AM"/>
              </w:rPr>
              <w:lastRenderedPageBreak/>
              <w:t>բաց շականակագույն լաքով։</w:t>
            </w:r>
            <w:r>
              <w:rPr>
                <w:rFonts w:ascii="Sylfaen" w:hAnsi="Sylfaen"/>
                <w:sz w:val="20"/>
                <w:szCs w:val="20"/>
                <w:lang w:val="hy-AM"/>
              </w:rPr>
              <w:t xml:space="preserve"> </w:t>
            </w:r>
            <w:r>
              <w:rPr>
                <w:rFonts w:ascii="Sylfaen" w:hAnsi="Sylfaen"/>
                <w:sz w:val="20"/>
                <w:szCs w:val="20"/>
                <w:lang w:val="ru-RU"/>
              </w:rPr>
              <w:t>Ն</w:t>
            </w:r>
            <w:r w:rsidRPr="00BF0143">
              <w:rPr>
                <w:rFonts w:ascii="Sylfaen" w:hAnsi="Sylfaen"/>
                <w:sz w:val="20"/>
                <w:szCs w:val="20"/>
                <w:lang w:val="hy-AM"/>
              </w:rPr>
              <w:t xml:space="preserve">երկայացվում է           </w:t>
            </w:r>
            <w:r>
              <w:rPr>
                <w:rFonts w:ascii="Sylfaen" w:hAnsi="Sylfaen"/>
                <w:sz w:val="20"/>
                <w:szCs w:val="20"/>
                <w:lang w:val="ru-RU"/>
              </w:rPr>
              <w:t>ն</w:t>
            </w:r>
            <w:r w:rsidRPr="00BF0143">
              <w:rPr>
                <w:rFonts w:ascii="Sylfaen" w:hAnsi="Sylfaen"/>
                <w:sz w:val="20"/>
                <w:szCs w:val="20"/>
                <w:lang w:val="hy-AM"/>
              </w:rPr>
              <w:t>ստարանների լուսանկար</w:t>
            </w:r>
            <w:r>
              <w:rPr>
                <w:rFonts w:ascii="Sylfaen" w:hAnsi="Sylfaen"/>
                <w:sz w:val="20"/>
                <w:szCs w:val="20"/>
                <w:lang w:val="ru-RU"/>
              </w:rPr>
              <w:t>ներ</w:t>
            </w:r>
            <w:r w:rsidRPr="00BF0143">
              <w:rPr>
                <w:rFonts w:ascii="Sylfaen" w:hAnsi="Sylfaen"/>
                <w:sz w:val="20"/>
                <w:szCs w:val="20"/>
                <w:lang w:val="hy-AM"/>
              </w:rPr>
              <w:t>ը։</w:t>
            </w:r>
          </w:p>
          <w:p w:rsidR="00846C6D" w:rsidRPr="00386301" w:rsidRDefault="00846C6D" w:rsidP="00846C6D">
            <w:pPr>
              <w:spacing w:after="0" w:line="240" w:lineRule="auto"/>
              <w:jc w:val="center"/>
              <w:rPr>
                <w:rFonts w:ascii="Arial LatArm" w:hAnsi="Arial LatArm"/>
                <w:lang w:val="hy-AM"/>
              </w:rPr>
            </w:pPr>
            <w:r w:rsidRPr="00BF0143">
              <w:rPr>
                <w:rFonts w:ascii="Sylfaen" w:hAnsi="Sylfaen"/>
                <w:sz w:val="20"/>
                <w:szCs w:val="20"/>
                <w:lang w:val="hy-AM"/>
              </w:rPr>
              <w:t>Նստարանները պետք է լինեն չօգտագործված։</w:t>
            </w:r>
          </w:p>
          <w:p w:rsidR="00C339E7" w:rsidRPr="00846C6D" w:rsidRDefault="00C339E7" w:rsidP="002D10A1">
            <w:pPr>
              <w:spacing w:after="0" w:line="240" w:lineRule="auto"/>
              <w:jc w:val="center"/>
              <w:rPr>
                <w:rFonts w:ascii="GHEA Grapalat" w:hAnsi="GHEA Grapalat"/>
                <w:sz w:val="20"/>
                <w:lang w:val="hy-AM"/>
              </w:rPr>
            </w:pPr>
          </w:p>
        </w:tc>
        <w:tc>
          <w:tcPr>
            <w:tcW w:w="966" w:type="dxa"/>
          </w:tcPr>
          <w:p w:rsidR="00C339E7" w:rsidRPr="00723E68" w:rsidRDefault="002D10A1" w:rsidP="00C339E7">
            <w:pPr>
              <w:spacing w:after="0" w:line="240" w:lineRule="auto"/>
              <w:jc w:val="center"/>
              <w:rPr>
                <w:rFonts w:ascii="GHEA Grapalat" w:hAnsi="GHEA Grapalat"/>
                <w:sz w:val="20"/>
                <w:lang w:val="hy-AM"/>
              </w:rPr>
            </w:pPr>
            <w:r>
              <w:rPr>
                <w:rFonts w:ascii="GHEA Grapalat" w:hAnsi="GHEA Grapalat"/>
                <w:sz w:val="20"/>
                <w:lang w:val="hy-AM"/>
              </w:rPr>
              <w:lastRenderedPageBreak/>
              <w:t>հատ</w:t>
            </w:r>
          </w:p>
        </w:tc>
        <w:tc>
          <w:tcPr>
            <w:tcW w:w="924" w:type="dxa"/>
          </w:tcPr>
          <w:p w:rsidR="00C339E7" w:rsidRPr="002D10A1" w:rsidRDefault="00C339E7" w:rsidP="00C339E7">
            <w:pPr>
              <w:spacing w:after="0" w:line="240" w:lineRule="auto"/>
              <w:jc w:val="center"/>
              <w:rPr>
                <w:rFonts w:ascii="GHEA Grapalat" w:hAnsi="GHEA Grapalat"/>
                <w:sz w:val="20"/>
                <w:lang w:val="ru-RU"/>
              </w:rPr>
            </w:pPr>
          </w:p>
        </w:tc>
        <w:tc>
          <w:tcPr>
            <w:tcW w:w="1127" w:type="dxa"/>
          </w:tcPr>
          <w:p w:rsidR="00C339E7" w:rsidRPr="002D10A1" w:rsidRDefault="00C339E7" w:rsidP="00C339E7">
            <w:pPr>
              <w:spacing w:after="0" w:line="240" w:lineRule="auto"/>
              <w:jc w:val="center"/>
              <w:rPr>
                <w:rFonts w:ascii="GHEA Grapalat" w:hAnsi="GHEA Grapalat"/>
                <w:sz w:val="20"/>
                <w:lang w:val="ru-RU"/>
              </w:rPr>
            </w:pPr>
          </w:p>
        </w:tc>
        <w:tc>
          <w:tcPr>
            <w:tcW w:w="1127" w:type="dxa"/>
          </w:tcPr>
          <w:p w:rsidR="00C339E7" w:rsidRPr="00723E68" w:rsidRDefault="008E45F0" w:rsidP="00C339E7">
            <w:pPr>
              <w:spacing w:after="0" w:line="240" w:lineRule="auto"/>
              <w:jc w:val="center"/>
              <w:rPr>
                <w:rFonts w:ascii="GHEA Grapalat" w:hAnsi="GHEA Grapalat"/>
                <w:sz w:val="20"/>
                <w:lang w:val="hy-AM"/>
              </w:rPr>
            </w:pPr>
            <w:r>
              <w:rPr>
                <w:rFonts w:ascii="GHEA Grapalat" w:hAnsi="GHEA Grapalat"/>
                <w:sz w:val="20"/>
                <w:lang w:val="hy-AM"/>
              </w:rPr>
              <w:t>100</w:t>
            </w:r>
          </w:p>
        </w:tc>
        <w:tc>
          <w:tcPr>
            <w:tcW w:w="987" w:type="dxa"/>
          </w:tcPr>
          <w:p w:rsidR="00C339E7" w:rsidRPr="002D10A1" w:rsidRDefault="002D10A1" w:rsidP="00C339E7">
            <w:pPr>
              <w:spacing w:after="0" w:line="240" w:lineRule="auto"/>
              <w:jc w:val="center"/>
              <w:rPr>
                <w:rFonts w:ascii="GHEA Grapalat" w:hAnsi="GHEA Grapalat"/>
                <w:sz w:val="20"/>
                <w:lang w:val="hy-AM"/>
              </w:rPr>
            </w:pPr>
            <w:r w:rsidRPr="002D10A1">
              <w:rPr>
                <w:rFonts w:ascii="Sylfaen" w:hAnsi="Sylfaen"/>
                <w:sz w:val="14"/>
                <w:szCs w:val="14"/>
                <w:lang w:val="hy-AM"/>
              </w:rPr>
              <w:t>Ք.</w:t>
            </w:r>
            <w:r w:rsidRPr="002D10A1">
              <w:rPr>
                <w:rFonts w:ascii="GHEA Grapalat" w:hAnsi="GHEA Grapalat"/>
                <w:sz w:val="14"/>
                <w:szCs w:val="14"/>
                <w:lang w:val="hy-AM"/>
              </w:rPr>
              <w:t xml:space="preserve"> Երևան Շենգավիթ վարչական շրջան</w:t>
            </w:r>
          </w:p>
        </w:tc>
        <w:tc>
          <w:tcPr>
            <w:tcW w:w="1260" w:type="dxa"/>
          </w:tcPr>
          <w:p w:rsidR="00C339E7" w:rsidRPr="00723E68" w:rsidRDefault="008E45F0" w:rsidP="00C339E7">
            <w:pPr>
              <w:spacing w:after="0" w:line="240" w:lineRule="auto"/>
              <w:jc w:val="center"/>
              <w:rPr>
                <w:rFonts w:ascii="GHEA Grapalat" w:hAnsi="GHEA Grapalat"/>
                <w:sz w:val="20"/>
                <w:lang w:val="hy-AM"/>
              </w:rPr>
            </w:pPr>
            <w:r>
              <w:rPr>
                <w:rFonts w:ascii="GHEA Grapalat" w:hAnsi="GHEA Grapalat"/>
                <w:sz w:val="20"/>
                <w:lang w:val="hy-AM"/>
              </w:rPr>
              <w:t>100</w:t>
            </w:r>
          </w:p>
        </w:tc>
        <w:tc>
          <w:tcPr>
            <w:tcW w:w="1212" w:type="dxa"/>
          </w:tcPr>
          <w:p w:rsidR="00C339E7" w:rsidRPr="002D10A1" w:rsidRDefault="002D10A1" w:rsidP="0025115C">
            <w:pPr>
              <w:spacing w:after="0" w:line="240" w:lineRule="auto"/>
              <w:jc w:val="center"/>
              <w:rPr>
                <w:rFonts w:ascii="GHEA Grapalat" w:hAnsi="GHEA Grapalat"/>
                <w:sz w:val="20"/>
                <w:lang w:val="hy-AM"/>
              </w:rPr>
            </w:pPr>
            <w:r w:rsidRPr="002D10A1">
              <w:rPr>
                <w:rFonts w:ascii="Sylfaen" w:hAnsi="Sylfaen"/>
                <w:sz w:val="14"/>
                <w:szCs w:val="14"/>
                <w:lang w:val="hy-AM"/>
              </w:rPr>
              <w:t xml:space="preserve">Պայմանագիրը ուժի մեջ մտնելու օրվանից </w:t>
            </w:r>
            <w:r w:rsidR="0025115C">
              <w:rPr>
                <w:rFonts w:ascii="Sylfaen" w:hAnsi="Sylfaen"/>
                <w:sz w:val="14"/>
                <w:szCs w:val="14"/>
                <w:lang w:val="hy-AM"/>
              </w:rPr>
              <w:t>9</w:t>
            </w:r>
            <w:r w:rsidRPr="002D10A1">
              <w:rPr>
                <w:rFonts w:ascii="Sylfaen" w:hAnsi="Sylfaen"/>
                <w:sz w:val="14"/>
                <w:szCs w:val="14"/>
                <w:lang w:val="hy-AM"/>
              </w:rPr>
              <w:t>0-րդ օրացուցային օրը</w:t>
            </w:r>
          </w:p>
        </w:tc>
      </w:tr>
      <w:tr w:rsidR="00C339E7" w:rsidRPr="005052FB" w:rsidTr="00DF0781">
        <w:tc>
          <w:tcPr>
            <w:tcW w:w="1451" w:type="dxa"/>
          </w:tcPr>
          <w:p w:rsidR="00C339E7" w:rsidRPr="002D10A1" w:rsidRDefault="00C339E7" w:rsidP="00C339E7">
            <w:pPr>
              <w:spacing w:after="0" w:line="240" w:lineRule="auto"/>
              <w:jc w:val="center"/>
              <w:rPr>
                <w:rFonts w:ascii="GHEA Grapalat" w:hAnsi="GHEA Grapalat"/>
                <w:sz w:val="20"/>
                <w:lang w:val="hy-AM"/>
              </w:rPr>
            </w:pPr>
          </w:p>
        </w:tc>
        <w:tc>
          <w:tcPr>
            <w:tcW w:w="1879" w:type="dxa"/>
          </w:tcPr>
          <w:p w:rsidR="00C339E7" w:rsidRPr="002D10A1" w:rsidRDefault="00C339E7" w:rsidP="00C339E7">
            <w:pPr>
              <w:spacing w:after="0" w:line="240" w:lineRule="auto"/>
              <w:jc w:val="center"/>
              <w:rPr>
                <w:rFonts w:ascii="GHEA Grapalat" w:hAnsi="GHEA Grapalat"/>
                <w:sz w:val="20"/>
                <w:lang w:val="hy-AM"/>
              </w:rPr>
            </w:pPr>
          </w:p>
        </w:tc>
        <w:tc>
          <w:tcPr>
            <w:tcW w:w="1357" w:type="dxa"/>
          </w:tcPr>
          <w:p w:rsidR="00C339E7" w:rsidRPr="002D10A1" w:rsidRDefault="00C339E7" w:rsidP="00C339E7">
            <w:pPr>
              <w:spacing w:after="0" w:line="240" w:lineRule="auto"/>
              <w:jc w:val="center"/>
              <w:rPr>
                <w:rFonts w:ascii="GHEA Grapalat" w:hAnsi="GHEA Grapalat"/>
                <w:sz w:val="20"/>
                <w:lang w:val="hy-AM"/>
              </w:rPr>
            </w:pPr>
          </w:p>
        </w:tc>
        <w:tc>
          <w:tcPr>
            <w:tcW w:w="1272" w:type="dxa"/>
          </w:tcPr>
          <w:p w:rsidR="00C339E7" w:rsidRPr="002D10A1" w:rsidRDefault="00C339E7" w:rsidP="00C339E7">
            <w:pPr>
              <w:spacing w:after="0" w:line="240" w:lineRule="auto"/>
              <w:jc w:val="center"/>
              <w:rPr>
                <w:rFonts w:ascii="GHEA Grapalat" w:hAnsi="GHEA Grapalat"/>
                <w:sz w:val="20"/>
                <w:lang w:val="hy-AM"/>
              </w:rPr>
            </w:pPr>
          </w:p>
        </w:tc>
        <w:tc>
          <w:tcPr>
            <w:tcW w:w="1409" w:type="dxa"/>
          </w:tcPr>
          <w:p w:rsidR="00C339E7" w:rsidRPr="002D10A1" w:rsidRDefault="00C339E7" w:rsidP="00C339E7">
            <w:pPr>
              <w:spacing w:after="0" w:line="240" w:lineRule="auto"/>
              <w:jc w:val="center"/>
              <w:rPr>
                <w:rFonts w:ascii="GHEA Grapalat" w:hAnsi="GHEA Grapalat"/>
                <w:sz w:val="20"/>
                <w:lang w:val="hy-AM"/>
              </w:rPr>
            </w:pPr>
          </w:p>
        </w:tc>
        <w:tc>
          <w:tcPr>
            <w:tcW w:w="966" w:type="dxa"/>
          </w:tcPr>
          <w:p w:rsidR="00C339E7" w:rsidRPr="002D10A1" w:rsidRDefault="00C339E7" w:rsidP="00C339E7">
            <w:pPr>
              <w:spacing w:after="0" w:line="240" w:lineRule="auto"/>
              <w:jc w:val="center"/>
              <w:rPr>
                <w:rFonts w:ascii="GHEA Grapalat" w:hAnsi="GHEA Grapalat"/>
                <w:sz w:val="20"/>
                <w:lang w:val="hy-AM"/>
              </w:rPr>
            </w:pPr>
          </w:p>
        </w:tc>
        <w:tc>
          <w:tcPr>
            <w:tcW w:w="924" w:type="dxa"/>
          </w:tcPr>
          <w:p w:rsidR="00C339E7" w:rsidRPr="002D10A1" w:rsidRDefault="00C339E7" w:rsidP="00C339E7">
            <w:pPr>
              <w:spacing w:after="0" w:line="240" w:lineRule="auto"/>
              <w:jc w:val="center"/>
              <w:rPr>
                <w:rFonts w:ascii="GHEA Grapalat" w:hAnsi="GHEA Grapalat"/>
                <w:sz w:val="20"/>
                <w:lang w:val="hy-AM"/>
              </w:rPr>
            </w:pPr>
          </w:p>
        </w:tc>
        <w:tc>
          <w:tcPr>
            <w:tcW w:w="2254" w:type="dxa"/>
            <w:gridSpan w:val="2"/>
          </w:tcPr>
          <w:p w:rsidR="00C339E7" w:rsidRPr="002D10A1" w:rsidRDefault="00C339E7" w:rsidP="00C339E7">
            <w:pPr>
              <w:spacing w:after="0" w:line="240" w:lineRule="auto"/>
              <w:jc w:val="center"/>
              <w:rPr>
                <w:rFonts w:ascii="GHEA Grapalat" w:hAnsi="GHEA Grapalat"/>
                <w:sz w:val="20"/>
                <w:lang w:val="hy-AM"/>
              </w:rPr>
            </w:pPr>
          </w:p>
        </w:tc>
        <w:tc>
          <w:tcPr>
            <w:tcW w:w="987" w:type="dxa"/>
          </w:tcPr>
          <w:p w:rsidR="00C339E7" w:rsidRPr="002D10A1" w:rsidRDefault="00C339E7" w:rsidP="00C339E7">
            <w:pPr>
              <w:spacing w:after="0" w:line="240" w:lineRule="auto"/>
              <w:jc w:val="center"/>
              <w:rPr>
                <w:rFonts w:ascii="GHEA Grapalat" w:hAnsi="GHEA Grapalat"/>
                <w:sz w:val="20"/>
                <w:lang w:val="hy-AM"/>
              </w:rPr>
            </w:pPr>
          </w:p>
        </w:tc>
        <w:tc>
          <w:tcPr>
            <w:tcW w:w="1260" w:type="dxa"/>
          </w:tcPr>
          <w:p w:rsidR="00C339E7" w:rsidRPr="002D10A1" w:rsidRDefault="00C339E7" w:rsidP="00C339E7">
            <w:pPr>
              <w:spacing w:after="0" w:line="240" w:lineRule="auto"/>
              <w:jc w:val="center"/>
              <w:rPr>
                <w:rFonts w:ascii="GHEA Grapalat" w:hAnsi="GHEA Grapalat"/>
                <w:sz w:val="20"/>
                <w:lang w:val="hy-AM"/>
              </w:rPr>
            </w:pPr>
          </w:p>
        </w:tc>
        <w:tc>
          <w:tcPr>
            <w:tcW w:w="1212" w:type="dxa"/>
          </w:tcPr>
          <w:p w:rsidR="00C339E7" w:rsidRPr="002D10A1" w:rsidRDefault="00C339E7" w:rsidP="00C339E7">
            <w:pPr>
              <w:spacing w:after="0" w:line="240" w:lineRule="auto"/>
              <w:jc w:val="center"/>
              <w:rPr>
                <w:rFonts w:ascii="GHEA Grapalat" w:hAnsi="GHEA Grapalat"/>
                <w:sz w:val="20"/>
                <w:lang w:val="hy-AM"/>
              </w:rPr>
            </w:pPr>
          </w:p>
        </w:tc>
      </w:tr>
    </w:tbl>
    <w:p w:rsidR="00C339E7" w:rsidRPr="002D10A1" w:rsidRDefault="00C339E7" w:rsidP="00C339E7">
      <w:pPr>
        <w:spacing w:after="0" w:line="240" w:lineRule="auto"/>
        <w:jc w:val="both"/>
        <w:rPr>
          <w:rFonts w:ascii="GHEA Grapalat" w:hAnsi="GHEA Grapalat"/>
          <w:sz w:val="20"/>
          <w:lang w:val="hy-AM"/>
        </w:rPr>
      </w:pPr>
    </w:p>
    <w:p w:rsidR="00C339E7" w:rsidRPr="00DE1E5A" w:rsidRDefault="00C339E7" w:rsidP="00C339E7">
      <w:pPr>
        <w:spacing w:after="0" w:line="240" w:lineRule="auto"/>
        <w:jc w:val="both"/>
        <w:rPr>
          <w:rFonts w:ascii="GHEA Grapalat" w:hAnsi="GHEA Grapalat" w:cs="Sylfaen"/>
          <w:i/>
          <w:sz w:val="18"/>
          <w:szCs w:val="18"/>
          <w:lang w:val="pt-BR"/>
        </w:rPr>
      </w:pPr>
      <w:r w:rsidRPr="002D10A1">
        <w:rPr>
          <w:rFonts w:ascii="GHEA Grapalat" w:hAnsi="GHEA Grapalat"/>
          <w:sz w:val="20"/>
          <w:lang w:val="hy-AM"/>
        </w:rPr>
        <w:t xml:space="preserve"> </w:t>
      </w:r>
      <w:r w:rsidRPr="005052FB">
        <w:rPr>
          <w:rFonts w:ascii="GHEA Grapalat" w:hAnsi="GHEA Grapalat"/>
          <w:sz w:val="20"/>
          <w:lang w:val="hy-AM"/>
        </w:rPr>
        <w:t>*</w:t>
      </w:r>
      <w:r w:rsidRPr="00DE1E5A">
        <w:rPr>
          <w:rFonts w:ascii="GHEA Grapalat" w:hAnsi="GHEA Grapalat" w:cs="Sylfaen"/>
          <w:i/>
          <w:sz w:val="18"/>
          <w:szCs w:val="18"/>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w:t>
      </w:r>
      <w:r>
        <w:rPr>
          <w:rFonts w:ascii="GHEA Grapalat" w:hAnsi="GHEA Grapalat" w:cs="Sylfaen"/>
          <w:i/>
          <w:sz w:val="18"/>
          <w:szCs w:val="18"/>
          <w:lang w:val="pt-BR"/>
        </w:rPr>
        <w:t>25</w:t>
      </w:r>
      <w:r w:rsidRPr="00DE1E5A">
        <w:rPr>
          <w:rFonts w:ascii="GHEA Grapalat" w:hAnsi="GHEA Grapalat" w:cs="Sylfaen"/>
          <w:i/>
          <w:sz w:val="18"/>
          <w:szCs w:val="18"/>
          <w:lang w:val="pt-BR"/>
        </w:rPr>
        <w:t>-ը:</w:t>
      </w:r>
    </w:p>
    <w:p w:rsidR="00C339E7" w:rsidRPr="005052FB" w:rsidRDefault="00C339E7" w:rsidP="00C339E7">
      <w:pPr>
        <w:spacing w:after="0" w:line="240" w:lineRule="auto"/>
        <w:jc w:val="both"/>
        <w:rPr>
          <w:rFonts w:ascii="GHEA Grapalat" w:hAnsi="GHEA Grapalat"/>
          <w:sz w:val="16"/>
          <w:szCs w:val="16"/>
          <w:lang w:val="hy-AM"/>
        </w:rPr>
      </w:pPr>
    </w:p>
    <w:p w:rsidR="00C339E7" w:rsidRPr="00DE1E5A" w:rsidRDefault="00C339E7" w:rsidP="00C339E7">
      <w:pPr>
        <w:spacing w:after="0" w:line="240" w:lineRule="auto"/>
        <w:jc w:val="both"/>
        <w:rPr>
          <w:rFonts w:ascii="GHEA Grapalat" w:hAnsi="GHEA Grapalat" w:cs="Sylfaen"/>
          <w:i/>
          <w:sz w:val="18"/>
          <w:szCs w:val="18"/>
          <w:lang w:val="pt-BR"/>
        </w:rPr>
      </w:pPr>
      <w:r w:rsidRPr="00DE1E5A">
        <w:rPr>
          <w:rFonts w:ascii="GHEA Grapalat" w:hAnsi="GHEA Grapalat" w:cs="Sylfaen"/>
          <w:i/>
          <w:sz w:val="18"/>
          <w:szCs w:val="18"/>
          <w:lang w:val="pt-BR"/>
        </w:rPr>
        <w:t>**Եթե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«անվանումը և ապրանքային նշանը» սյունակից հանվում է «և ապրանքային նշանը», իսկ «արտադրողի անվանումը և ծագման երկիրը» սյունակից՝ «արտադրողի անվանումը և» բառերը:</w:t>
      </w:r>
    </w:p>
    <w:p w:rsidR="00C339E7" w:rsidRPr="00DE1E5A" w:rsidRDefault="00C339E7" w:rsidP="00C339E7">
      <w:pPr>
        <w:spacing w:after="0" w:line="240" w:lineRule="auto"/>
        <w:jc w:val="both"/>
        <w:rPr>
          <w:rFonts w:ascii="GHEA Grapalat" w:hAnsi="GHEA Grapalat" w:cs="Sylfaen"/>
          <w:i/>
          <w:sz w:val="16"/>
          <w:szCs w:val="16"/>
          <w:lang w:val="pt-BR"/>
        </w:rPr>
      </w:pPr>
    </w:p>
    <w:p w:rsidR="00C339E7" w:rsidRPr="00DE1E5A" w:rsidRDefault="00C339E7" w:rsidP="00C339E7">
      <w:pPr>
        <w:spacing w:after="0" w:line="240" w:lineRule="auto"/>
        <w:jc w:val="both"/>
        <w:rPr>
          <w:rFonts w:ascii="GHEA Grapalat" w:hAnsi="GHEA Grapalat" w:cs="Sylfaen"/>
          <w:i/>
          <w:sz w:val="18"/>
          <w:szCs w:val="18"/>
          <w:lang w:val="pt-BR"/>
        </w:rPr>
      </w:pPr>
      <w:r w:rsidRPr="00DE1E5A">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C339E7" w:rsidRPr="00DE1E5A" w:rsidRDefault="00C339E7" w:rsidP="00C339E7">
      <w:pPr>
        <w:spacing w:after="0" w:line="240" w:lineRule="auto"/>
        <w:jc w:val="both"/>
        <w:rPr>
          <w:rFonts w:ascii="GHEA Grapalat" w:hAnsi="GHEA Grapalat"/>
          <w:sz w:val="20"/>
          <w:lang w:val="pt-BR"/>
        </w:rPr>
      </w:pPr>
    </w:p>
    <w:tbl>
      <w:tblPr>
        <w:tblW w:w="9639" w:type="dxa"/>
        <w:jc w:val="center"/>
        <w:tblInd w:w="409" w:type="dxa"/>
        <w:tblLayout w:type="fixed"/>
        <w:tblLook w:val="0000"/>
      </w:tblPr>
      <w:tblGrid>
        <w:gridCol w:w="4536"/>
        <w:gridCol w:w="760"/>
        <w:gridCol w:w="4343"/>
      </w:tblGrid>
      <w:tr w:rsidR="00C339E7" w:rsidRPr="00DE1E5A" w:rsidTr="00DF0781">
        <w:trPr>
          <w:jc w:val="center"/>
        </w:trPr>
        <w:tc>
          <w:tcPr>
            <w:tcW w:w="4536" w:type="dxa"/>
          </w:tcPr>
          <w:p w:rsidR="00C339E7" w:rsidRPr="00DE1E5A" w:rsidRDefault="00C339E7" w:rsidP="00C339E7">
            <w:pPr>
              <w:spacing w:after="0" w:line="240" w:lineRule="auto"/>
              <w:jc w:val="center"/>
              <w:rPr>
                <w:rFonts w:ascii="GHEA Grapalat" w:hAnsi="GHEA Grapalat" w:cs="Sylfaen"/>
                <w:b/>
                <w:bCs/>
                <w:lang w:val="nb-NO"/>
              </w:rPr>
            </w:pPr>
            <w:r w:rsidRPr="00DE1E5A">
              <w:rPr>
                <w:rFonts w:ascii="GHEA Grapalat" w:hAnsi="GHEA Grapalat" w:cs="Sylfaen"/>
                <w:b/>
                <w:bCs/>
                <w:lang w:val="nb-NO"/>
              </w:rPr>
              <w:t>ԳՆՈՐԴ</w:t>
            </w:r>
          </w:p>
          <w:p w:rsidR="00C339E7" w:rsidRPr="00DE1E5A" w:rsidRDefault="00C339E7" w:rsidP="00C339E7">
            <w:pPr>
              <w:spacing w:after="0" w:line="240" w:lineRule="auto"/>
              <w:rPr>
                <w:rFonts w:ascii="GHEA Grapalat" w:hAnsi="GHEA Grapalat"/>
                <w:lang w:val="ru-RU"/>
              </w:rPr>
            </w:pPr>
          </w:p>
          <w:p w:rsidR="00C339E7" w:rsidRPr="00DE1E5A" w:rsidRDefault="00C339E7" w:rsidP="00C339E7">
            <w:pPr>
              <w:spacing w:after="0" w:line="240" w:lineRule="auto"/>
              <w:rPr>
                <w:rFonts w:ascii="GHEA Grapalat" w:hAnsi="GHEA Grapalat"/>
                <w:lang w:val="ru-RU"/>
              </w:rPr>
            </w:pPr>
          </w:p>
          <w:p w:rsidR="00C339E7" w:rsidRPr="00DE1E5A" w:rsidRDefault="00C339E7" w:rsidP="00C339E7">
            <w:pPr>
              <w:spacing w:after="0" w:line="240" w:lineRule="auto"/>
              <w:rPr>
                <w:rFonts w:ascii="GHEA Grapalat" w:hAnsi="GHEA Grapalat"/>
                <w:lang w:val="ru-RU"/>
              </w:rPr>
            </w:pPr>
          </w:p>
          <w:p w:rsidR="00C339E7" w:rsidRPr="00DE1E5A" w:rsidRDefault="00C339E7" w:rsidP="00C339E7">
            <w:pPr>
              <w:spacing w:after="0" w:line="240" w:lineRule="auto"/>
              <w:rPr>
                <w:rFonts w:ascii="GHEA Grapalat" w:hAnsi="GHEA Grapalat"/>
                <w:lang w:val="ru-RU"/>
              </w:rPr>
            </w:pPr>
          </w:p>
          <w:p w:rsidR="00C339E7" w:rsidRPr="00DE1E5A" w:rsidRDefault="00C339E7" w:rsidP="00C339E7">
            <w:pPr>
              <w:spacing w:after="0" w:line="240" w:lineRule="auto"/>
              <w:rPr>
                <w:rFonts w:ascii="GHEA Grapalat" w:hAnsi="GHEA Grapalat"/>
                <w:lang w:val="ru-RU"/>
              </w:rPr>
            </w:pPr>
          </w:p>
          <w:p w:rsidR="00C339E7" w:rsidRPr="00DE1E5A" w:rsidRDefault="00C339E7" w:rsidP="00C339E7">
            <w:pPr>
              <w:spacing w:after="0" w:line="240" w:lineRule="auto"/>
              <w:jc w:val="center"/>
              <w:rPr>
                <w:rFonts w:ascii="GHEA Grapalat" w:hAnsi="GHEA Grapalat"/>
                <w:lang w:val="ru-RU"/>
              </w:rPr>
            </w:pPr>
            <w:r w:rsidRPr="00DE1E5A">
              <w:rPr>
                <w:rFonts w:ascii="GHEA Grapalat" w:hAnsi="GHEA Grapalat"/>
                <w:lang w:val="ru-RU"/>
              </w:rPr>
              <w:t>---------------------------------</w:t>
            </w:r>
          </w:p>
          <w:p w:rsidR="00C339E7" w:rsidRPr="00DE1E5A" w:rsidRDefault="00C339E7" w:rsidP="00C339E7">
            <w:pPr>
              <w:spacing w:after="0" w:line="240" w:lineRule="auto"/>
              <w:jc w:val="center"/>
              <w:rPr>
                <w:rFonts w:ascii="GHEA Grapalat" w:hAnsi="GHEA Grapalat"/>
                <w:sz w:val="18"/>
                <w:szCs w:val="18"/>
              </w:rPr>
            </w:pPr>
            <w:r w:rsidRPr="00DE1E5A">
              <w:rPr>
                <w:rFonts w:ascii="GHEA Grapalat" w:hAnsi="GHEA Grapalat"/>
                <w:sz w:val="18"/>
                <w:szCs w:val="18"/>
              </w:rPr>
              <w:t>/</w:t>
            </w:r>
            <w:r w:rsidRPr="00DE1E5A">
              <w:rPr>
                <w:rFonts w:ascii="GHEA Grapalat" w:hAnsi="GHEA Grapalat" w:cs="Sylfaen"/>
                <w:sz w:val="18"/>
                <w:szCs w:val="18"/>
                <w:lang w:val="ru-RU"/>
              </w:rPr>
              <w:t>ստորագրություն</w:t>
            </w:r>
            <w:r w:rsidRPr="00DE1E5A">
              <w:rPr>
                <w:rFonts w:ascii="GHEA Grapalat" w:hAnsi="GHEA Grapalat"/>
                <w:sz w:val="18"/>
                <w:szCs w:val="18"/>
              </w:rPr>
              <w:t>/</w:t>
            </w:r>
          </w:p>
          <w:p w:rsidR="00C339E7" w:rsidRPr="00DE1E5A" w:rsidRDefault="00C339E7" w:rsidP="00C339E7">
            <w:pPr>
              <w:spacing w:after="0" w:line="240" w:lineRule="auto"/>
              <w:jc w:val="center"/>
              <w:rPr>
                <w:rFonts w:ascii="GHEA Grapalat" w:hAnsi="GHEA Grapalat"/>
                <w:sz w:val="18"/>
                <w:szCs w:val="18"/>
                <w:lang w:val="ru-RU"/>
              </w:rPr>
            </w:pPr>
            <w:r w:rsidRPr="00DE1E5A">
              <w:rPr>
                <w:rFonts w:ascii="GHEA Grapalat" w:hAnsi="GHEA Grapalat" w:cs="Sylfaen"/>
                <w:sz w:val="18"/>
                <w:szCs w:val="18"/>
                <w:lang w:val="ru-RU"/>
              </w:rPr>
              <w:t>Կ</w:t>
            </w:r>
            <w:r w:rsidRPr="00DE1E5A">
              <w:rPr>
                <w:rFonts w:ascii="GHEA Grapalat" w:hAnsi="GHEA Grapalat"/>
                <w:sz w:val="18"/>
                <w:szCs w:val="18"/>
                <w:lang w:val="ru-RU"/>
              </w:rPr>
              <w:t>.</w:t>
            </w:r>
            <w:r w:rsidRPr="00DE1E5A">
              <w:rPr>
                <w:rFonts w:ascii="GHEA Grapalat" w:hAnsi="GHEA Grapalat" w:cs="Sylfaen"/>
                <w:sz w:val="18"/>
                <w:szCs w:val="18"/>
                <w:lang w:val="ru-RU"/>
              </w:rPr>
              <w:t>Տ</w:t>
            </w:r>
          </w:p>
        </w:tc>
        <w:tc>
          <w:tcPr>
            <w:tcW w:w="760" w:type="dxa"/>
          </w:tcPr>
          <w:p w:rsidR="00C339E7" w:rsidRPr="00DE1E5A" w:rsidRDefault="00C339E7" w:rsidP="00C339E7">
            <w:pPr>
              <w:spacing w:after="0" w:line="240" w:lineRule="auto"/>
              <w:jc w:val="center"/>
              <w:rPr>
                <w:rFonts w:ascii="GHEA Grapalat" w:hAnsi="GHEA Grapalat"/>
                <w:lang w:val="ru-RU"/>
              </w:rPr>
            </w:pPr>
          </w:p>
        </w:tc>
        <w:tc>
          <w:tcPr>
            <w:tcW w:w="4343" w:type="dxa"/>
          </w:tcPr>
          <w:p w:rsidR="00C339E7" w:rsidRPr="00DE1E5A" w:rsidRDefault="00C339E7" w:rsidP="00C339E7">
            <w:pPr>
              <w:spacing w:after="0" w:line="240" w:lineRule="auto"/>
              <w:jc w:val="center"/>
              <w:rPr>
                <w:rFonts w:ascii="GHEA Grapalat" w:hAnsi="GHEA Grapalat" w:cs="Sylfaen"/>
                <w:b/>
                <w:bCs/>
                <w:lang w:val="ru-RU"/>
              </w:rPr>
            </w:pPr>
            <w:r w:rsidRPr="00DE1E5A">
              <w:rPr>
                <w:rFonts w:ascii="GHEA Grapalat" w:hAnsi="GHEA Grapalat" w:cs="Sylfaen"/>
                <w:b/>
                <w:bCs/>
                <w:lang w:val="pt-BR"/>
              </w:rPr>
              <w:t>ՎԱՃԱՌՈՂ</w:t>
            </w:r>
          </w:p>
          <w:p w:rsidR="00C339E7" w:rsidRPr="00DE1E5A" w:rsidRDefault="00C339E7" w:rsidP="00C339E7">
            <w:pPr>
              <w:spacing w:after="0" w:line="240" w:lineRule="auto"/>
              <w:jc w:val="center"/>
              <w:rPr>
                <w:rFonts w:ascii="GHEA Grapalat" w:hAnsi="GHEA Grapalat"/>
                <w:lang w:val="ru-RU"/>
              </w:rPr>
            </w:pPr>
          </w:p>
          <w:p w:rsidR="00C339E7" w:rsidRPr="00DE1E5A" w:rsidRDefault="00C339E7" w:rsidP="00C339E7">
            <w:pPr>
              <w:spacing w:after="0" w:line="240" w:lineRule="auto"/>
              <w:jc w:val="center"/>
              <w:rPr>
                <w:rFonts w:ascii="GHEA Grapalat" w:hAnsi="GHEA Grapalat"/>
                <w:lang w:val="ru-RU"/>
              </w:rPr>
            </w:pPr>
          </w:p>
          <w:p w:rsidR="00C339E7" w:rsidRPr="00DE1E5A" w:rsidRDefault="00C339E7" w:rsidP="00C339E7">
            <w:pPr>
              <w:spacing w:after="0" w:line="240" w:lineRule="auto"/>
              <w:jc w:val="center"/>
              <w:rPr>
                <w:rFonts w:ascii="GHEA Grapalat" w:hAnsi="GHEA Grapalat"/>
                <w:lang w:val="ru-RU"/>
              </w:rPr>
            </w:pPr>
          </w:p>
          <w:p w:rsidR="00C339E7" w:rsidRPr="00DE1E5A" w:rsidRDefault="00C339E7" w:rsidP="00C339E7">
            <w:pPr>
              <w:spacing w:after="0" w:line="240" w:lineRule="auto"/>
              <w:jc w:val="center"/>
              <w:rPr>
                <w:rFonts w:ascii="GHEA Grapalat" w:hAnsi="GHEA Grapalat"/>
                <w:lang w:val="ru-RU"/>
              </w:rPr>
            </w:pPr>
          </w:p>
          <w:p w:rsidR="00C339E7" w:rsidRPr="00DE1E5A" w:rsidRDefault="00C339E7" w:rsidP="00C339E7">
            <w:pPr>
              <w:spacing w:after="0" w:line="240" w:lineRule="auto"/>
              <w:jc w:val="center"/>
              <w:rPr>
                <w:rFonts w:ascii="GHEA Grapalat" w:hAnsi="GHEA Grapalat"/>
                <w:lang w:val="ru-RU"/>
              </w:rPr>
            </w:pPr>
            <w:r w:rsidRPr="00DE1E5A">
              <w:rPr>
                <w:rFonts w:ascii="GHEA Grapalat" w:hAnsi="GHEA Grapalat"/>
                <w:lang w:val="ru-RU"/>
              </w:rPr>
              <w:t>---------------------------------</w:t>
            </w:r>
          </w:p>
          <w:p w:rsidR="00C339E7" w:rsidRPr="00DE1E5A" w:rsidRDefault="00C339E7" w:rsidP="00C339E7">
            <w:pPr>
              <w:spacing w:after="0" w:line="240" w:lineRule="auto"/>
              <w:jc w:val="center"/>
              <w:rPr>
                <w:rFonts w:ascii="GHEA Grapalat" w:hAnsi="GHEA Grapalat"/>
                <w:sz w:val="18"/>
                <w:szCs w:val="18"/>
              </w:rPr>
            </w:pPr>
            <w:r w:rsidRPr="00DE1E5A">
              <w:rPr>
                <w:rFonts w:ascii="GHEA Grapalat" w:hAnsi="GHEA Grapalat"/>
                <w:sz w:val="18"/>
                <w:szCs w:val="18"/>
              </w:rPr>
              <w:t>/</w:t>
            </w:r>
            <w:r w:rsidRPr="00DE1E5A">
              <w:rPr>
                <w:rFonts w:ascii="GHEA Grapalat" w:hAnsi="GHEA Grapalat" w:cs="Sylfaen"/>
                <w:sz w:val="18"/>
                <w:szCs w:val="18"/>
                <w:lang w:val="ru-RU"/>
              </w:rPr>
              <w:t>ստորագրություն</w:t>
            </w:r>
            <w:r w:rsidRPr="00DE1E5A">
              <w:rPr>
                <w:rFonts w:ascii="GHEA Grapalat" w:hAnsi="GHEA Grapalat"/>
                <w:sz w:val="18"/>
                <w:szCs w:val="18"/>
              </w:rPr>
              <w:t>/</w:t>
            </w:r>
          </w:p>
          <w:p w:rsidR="00C339E7" w:rsidRPr="00DE1E5A" w:rsidRDefault="00C339E7" w:rsidP="00C339E7">
            <w:pPr>
              <w:spacing w:after="0" w:line="240" w:lineRule="auto"/>
              <w:jc w:val="center"/>
              <w:rPr>
                <w:rFonts w:ascii="GHEA Grapalat" w:hAnsi="GHEA Grapalat"/>
                <w:lang w:val="ru-RU"/>
              </w:rPr>
            </w:pPr>
            <w:r w:rsidRPr="00DE1E5A">
              <w:rPr>
                <w:rFonts w:ascii="GHEA Grapalat" w:hAnsi="GHEA Grapalat" w:cs="Sylfaen"/>
                <w:sz w:val="18"/>
                <w:szCs w:val="18"/>
                <w:lang w:val="ru-RU"/>
              </w:rPr>
              <w:t>Կ</w:t>
            </w:r>
            <w:r w:rsidRPr="00DE1E5A">
              <w:rPr>
                <w:rFonts w:ascii="GHEA Grapalat" w:hAnsi="GHEA Grapalat"/>
                <w:sz w:val="18"/>
                <w:szCs w:val="18"/>
                <w:lang w:val="ru-RU"/>
              </w:rPr>
              <w:t>.</w:t>
            </w:r>
            <w:r w:rsidRPr="00DE1E5A">
              <w:rPr>
                <w:rFonts w:ascii="GHEA Grapalat" w:hAnsi="GHEA Grapalat" w:cs="Sylfaen"/>
                <w:sz w:val="18"/>
                <w:szCs w:val="18"/>
                <w:lang w:val="ru-RU"/>
              </w:rPr>
              <w:t>Տ</w:t>
            </w:r>
          </w:p>
        </w:tc>
      </w:tr>
    </w:tbl>
    <w:p w:rsidR="00C339E7" w:rsidRPr="00DE1E5A" w:rsidRDefault="00C339E7" w:rsidP="00C339E7">
      <w:pPr>
        <w:spacing w:after="0" w:line="240" w:lineRule="auto"/>
        <w:jc w:val="center"/>
        <w:rPr>
          <w:rFonts w:ascii="GHEA Grapalat" w:hAnsi="GHEA Grapalat"/>
          <w:sz w:val="20"/>
        </w:rPr>
      </w:pPr>
      <w:r w:rsidRPr="00DE1E5A">
        <w:rPr>
          <w:rFonts w:ascii="GHEA Grapalat" w:hAnsi="GHEA Grapalat"/>
          <w:sz w:val="20"/>
        </w:rPr>
        <w:br w:type="page"/>
      </w:r>
    </w:p>
    <w:p w:rsidR="00C339E7" w:rsidRPr="00DE1E5A" w:rsidRDefault="00C339E7" w:rsidP="00C339E7">
      <w:pPr>
        <w:spacing w:after="0" w:line="240" w:lineRule="auto"/>
        <w:jc w:val="right"/>
        <w:rPr>
          <w:rFonts w:ascii="GHEA Grapalat" w:hAnsi="GHEA Grapalat"/>
          <w:sz w:val="20"/>
        </w:rPr>
      </w:pPr>
    </w:p>
    <w:p w:rsidR="00C339E7" w:rsidRPr="00DE1E5A" w:rsidRDefault="00C339E7" w:rsidP="00C339E7">
      <w:pPr>
        <w:spacing w:after="0" w:line="240" w:lineRule="auto"/>
        <w:jc w:val="right"/>
        <w:rPr>
          <w:rFonts w:ascii="GHEA Grapalat" w:hAnsi="GHEA Grapalat"/>
          <w:i/>
          <w:sz w:val="18"/>
          <w:lang w:val="hy-AM"/>
        </w:rPr>
      </w:pPr>
      <w:r w:rsidRPr="00DE1E5A">
        <w:rPr>
          <w:rFonts w:ascii="GHEA Grapalat" w:hAnsi="GHEA Grapalat"/>
          <w:i/>
          <w:sz w:val="18"/>
          <w:lang w:val="hy-AM"/>
        </w:rPr>
        <w:t>Հավելված N 2</w:t>
      </w:r>
    </w:p>
    <w:p w:rsidR="00C339E7" w:rsidRPr="00DE1E5A" w:rsidRDefault="00C339E7" w:rsidP="00C339E7">
      <w:pPr>
        <w:spacing w:after="0" w:line="240" w:lineRule="auto"/>
        <w:jc w:val="right"/>
        <w:rPr>
          <w:rFonts w:ascii="GHEA Grapalat" w:hAnsi="GHEA Grapalat"/>
          <w:i/>
          <w:sz w:val="18"/>
          <w:lang w:val="hy-AM"/>
        </w:rPr>
      </w:pPr>
      <w:r w:rsidRPr="00DE1E5A">
        <w:rPr>
          <w:rFonts w:ascii="GHEA Grapalat" w:hAnsi="GHEA Grapalat"/>
          <w:i/>
          <w:sz w:val="18"/>
          <w:lang w:val="hy-AM"/>
        </w:rPr>
        <w:t xml:space="preserve">«         »              20  թ. կնքված </w:t>
      </w:r>
    </w:p>
    <w:p w:rsidR="00C339E7" w:rsidRPr="00DE1E5A" w:rsidRDefault="00C339E7" w:rsidP="00C339E7">
      <w:pPr>
        <w:spacing w:after="0" w:line="240" w:lineRule="auto"/>
        <w:jc w:val="right"/>
        <w:rPr>
          <w:rFonts w:ascii="GHEA Grapalat" w:hAnsi="GHEA Grapalat"/>
          <w:i/>
          <w:sz w:val="18"/>
          <w:lang w:val="hy-AM"/>
        </w:rPr>
      </w:pPr>
      <w:r w:rsidRPr="00DE1E5A">
        <w:rPr>
          <w:rFonts w:ascii="GHEA Grapalat" w:hAnsi="GHEA Grapalat"/>
          <w:i/>
          <w:sz w:val="18"/>
          <w:lang w:val="hy-AM"/>
        </w:rPr>
        <w:t xml:space="preserve">                      ծածկագրով պայմանագրի</w:t>
      </w:r>
    </w:p>
    <w:p w:rsidR="00C339E7" w:rsidRPr="00DE1E5A" w:rsidRDefault="00C339E7" w:rsidP="00C339E7">
      <w:pPr>
        <w:tabs>
          <w:tab w:val="left" w:pos="9540"/>
        </w:tabs>
        <w:spacing w:after="0" w:line="240" w:lineRule="auto"/>
        <w:rPr>
          <w:rFonts w:ascii="GHEA Grapalat" w:hAnsi="GHEA Grapalat"/>
          <w:sz w:val="20"/>
        </w:rPr>
      </w:pPr>
    </w:p>
    <w:p w:rsidR="00C339E7" w:rsidRPr="00DE1E5A" w:rsidRDefault="00C339E7" w:rsidP="00C339E7">
      <w:pPr>
        <w:tabs>
          <w:tab w:val="left" w:pos="9540"/>
        </w:tabs>
        <w:spacing w:after="0" w:line="240" w:lineRule="auto"/>
        <w:rPr>
          <w:rFonts w:ascii="GHEA Grapalat" w:hAnsi="GHEA Grapalat"/>
          <w:sz w:val="20"/>
        </w:rPr>
      </w:pPr>
    </w:p>
    <w:p w:rsidR="00C339E7" w:rsidRPr="00DE1E5A" w:rsidRDefault="00C339E7" w:rsidP="00C339E7">
      <w:pPr>
        <w:spacing w:after="0" w:line="240" w:lineRule="auto"/>
        <w:jc w:val="center"/>
        <w:rPr>
          <w:rFonts w:ascii="GHEA Grapalat" w:hAnsi="GHEA Grapalat"/>
          <w:sz w:val="20"/>
        </w:rPr>
      </w:pP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sz w:val="20"/>
        </w:rPr>
        <w:t>ՎՃԱՐՄԱՆ ԺԱՄԱՆԱԿԱՑՈՒՅՑ*</w:t>
      </w:r>
    </w:p>
    <w:p w:rsidR="00C339E7" w:rsidRPr="00DE1E5A" w:rsidRDefault="00C339E7" w:rsidP="00C339E7">
      <w:pPr>
        <w:spacing w:after="0" w:line="240" w:lineRule="auto"/>
        <w:jc w:val="center"/>
        <w:rPr>
          <w:rFonts w:ascii="GHEA Grapalat" w:hAnsi="GHEA Grapalat"/>
          <w:sz w:val="20"/>
        </w:rPr>
      </w:pPr>
      <w:r w:rsidRPr="00DE1E5A">
        <w:rPr>
          <w:rFonts w:ascii="GHEA Grapalat" w:hAnsi="GHEA Grapalat"/>
          <w:sz w:val="20"/>
        </w:rPr>
        <w:t xml:space="preserve">                                                                                                                                                                                                            </w:t>
      </w:r>
      <w:r w:rsidRPr="00DE1E5A">
        <w:rPr>
          <w:rFonts w:ascii="GHEA Grapalat" w:hAnsi="GHEA Grapalat" w:cs="Sylfaen"/>
          <w:sz w:val="18"/>
        </w:rPr>
        <w:t>ՀՀ</w:t>
      </w:r>
      <w:r w:rsidRPr="00DE1E5A">
        <w:rPr>
          <w:rFonts w:ascii="GHEA Grapalat" w:hAnsi="GHEA Grapalat" w:cs="Sylfaen"/>
          <w:sz w:val="18"/>
          <w:lang w:val="es-ES"/>
        </w:rPr>
        <w:t xml:space="preserve"> </w:t>
      </w:r>
      <w:r w:rsidRPr="00DE1E5A">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0"/>
        <w:gridCol w:w="1980"/>
        <w:gridCol w:w="2376"/>
        <w:gridCol w:w="473"/>
        <w:gridCol w:w="473"/>
        <w:gridCol w:w="473"/>
        <w:gridCol w:w="473"/>
        <w:gridCol w:w="473"/>
        <w:gridCol w:w="473"/>
        <w:gridCol w:w="685"/>
        <w:gridCol w:w="685"/>
        <w:gridCol w:w="685"/>
        <w:gridCol w:w="685"/>
        <w:gridCol w:w="685"/>
        <w:gridCol w:w="685"/>
        <w:gridCol w:w="1478"/>
      </w:tblGrid>
      <w:tr w:rsidR="00C339E7" w:rsidRPr="00DE1E5A" w:rsidTr="00E24440">
        <w:tc>
          <w:tcPr>
            <w:tcW w:w="15032" w:type="dxa"/>
            <w:gridSpan w:val="16"/>
          </w:tcPr>
          <w:p w:rsidR="00C339E7" w:rsidRPr="00DE1E5A" w:rsidRDefault="00C339E7" w:rsidP="00C339E7">
            <w:pPr>
              <w:spacing w:after="0" w:line="240" w:lineRule="auto"/>
              <w:jc w:val="center"/>
              <w:rPr>
                <w:rFonts w:ascii="GHEA Grapalat" w:hAnsi="GHEA Grapalat"/>
                <w:sz w:val="18"/>
                <w:lang w:val="es-ES"/>
              </w:rPr>
            </w:pPr>
            <w:r w:rsidRPr="00DE1E5A">
              <w:rPr>
                <w:rFonts w:ascii="GHEA Grapalat" w:hAnsi="GHEA Grapalat"/>
                <w:sz w:val="18"/>
                <w:lang w:val="es-ES"/>
              </w:rPr>
              <w:t>Ապրանքի</w:t>
            </w:r>
          </w:p>
        </w:tc>
      </w:tr>
      <w:tr w:rsidR="00C339E7" w:rsidRPr="005052FB" w:rsidTr="00E24440">
        <w:tc>
          <w:tcPr>
            <w:tcW w:w="2250" w:type="dxa"/>
            <w:vAlign w:val="center"/>
          </w:tcPr>
          <w:p w:rsidR="00C339E7" w:rsidRPr="00DE1E5A" w:rsidRDefault="00C339E7" w:rsidP="00C339E7">
            <w:pPr>
              <w:spacing w:after="0" w:line="240" w:lineRule="auto"/>
              <w:jc w:val="center"/>
              <w:rPr>
                <w:rFonts w:ascii="GHEA Grapalat" w:hAnsi="GHEA Grapalat"/>
                <w:sz w:val="18"/>
                <w:lang w:val="es-ES"/>
              </w:rPr>
            </w:pPr>
            <w:r w:rsidRPr="00DE1E5A">
              <w:rPr>
                <w:rFonts w:ascii="GHEA Grapalat" w:hAnsi="GHEA Grapalat"/>
                <w:sz w:val="18"/>
              </w:rPr>
              <w:t>հրավերով նախատեսված չափաբաժնի համարը</w:t>
            </w:r>
          </w:p>
        </w:tc>
        <w:tc>
          <w:tcPr>
            <w:tcW w:w="1980" w:type="dxa"/>
            <w:vAlign w:val="center"/>
          </w:tcPr>
          <w:p w:rsidR="00C339E7" w:rsidRPr="00DE1E5A" w:rsidRDefault="00C339E7" w:rsidP="00C339E7">
            <w:pPr>
              <w:spacing w:after="0" w:line="240" w:lineRule="auto"/>
              <w:jc w:val="center"/>
              <w:rPr>
                <w:rFonts w:ascii="GHEA Grapalat" w:hAnsi="GHEA Grapalat"/>
                <w:sz w:val="18"/>
                <w:lang w:val="es-ES"/>
              </w:rPr>
            </w:pPr>
            <w:r w:rsidRPr="00DE1E5A">
              <w:rPr>
                <w:rFonts w:ascii="GHEA Grapalat" w:hAnsi="GHEA Grapalat"/>
                <w:sz w:val="18"/>
              </w:rPr>
              <w:t>գնումների</w:t>
            </w:r>
            <w:r w:rsidRPr="00DE1E5A">
              <w:rPr>
                <w:rFonts w:ascii="GHEA Grapalat" w:hAnsi="GHEA Grapalat"/>
                <w:sz w:val="18"/>
                <w:lang w:val="es-ES"/>
              </w:rPr>
              <w:t xml:space="preserve"> </w:t>
            </w:r>
            <w:r w:rsidRPr="00DE1E5A">
              <w:rPr>
                <w:rFonts w:ascii="GHEA Grapalat" w:hAnsi="GHEA Grapalat"/>
                <w:sz w:val="18"/>
              </w:rPr>
              <w:t>պլանով</w:t>
            </w:r>
            <w:r w:rsidRPr="00DE1E5A">
              <w:rPr>
                <w:rFonts w:ascii="GHEA Grapalat" w:hAnsi="GHEA Grapalat"/>
                <w:sz w:val="18"/>
                <w:lang w:val="es-ES"/>
              </w:rPr>
              <w:t xml:space="preserve"> </w:t>
            </w:r>
            <w:r w:rsidRPr="00DE1E5A">
              <w:rPr>
                <w:rFonts w:ascii="GHEA Grapalat" w:hAnsi="GHEA Grapalat"/>
                <w:sz w:val="18"/>
              </w:rPr>
              <w:t>նախատեսված</w:t>
            </w:r>
            <w:r w:rsidRPr="00DE1E5A">
              <w:rPr>
                <w:rFonts w:ascii="GHEA Grapalat" w:hAnsi="GHEA Grapalat"/>
                <w:sz w:val="18"/>
                <w:lang w:val="es-ES"/>
              </w:rPr>
              <w:t xml:space="preserve"> </w:t>
            </w:r>
            <w:r w:rsidRPr="00DE1E5A">
              <w:rPr>
                <w:rFonts w:ascii="GHEA Grapalat" w:hAnsi="GHEA Grapalat"/>
                <w:sz w:val="18"/>
              </w:rPr>
              <w:t>միջանցիկ</w:t>
            </w:r>
            <w:r w:rsidRPr="00DE1E5A">
              <w:rPr>
                <w:rFonts w:ascii="GHEA Grapalat" w:hAnsi="GHEA Grapalat"/>
                <w:sz w:val="18"/>
                <w:lang w:val="es-ES"/>
              </w:rPr>
              <w:t xml:space="preserve"> </w:t>
            </w:r>
            <w:r w:rsidRPr="00DE1E5A">
              <w:rPr>
                <w:rFonts w:ascii="GHEA Grapalat" w:hAnsi="GHEA Grapalat"/>
                <w:sz w:val="18"/>
              </w:rPr>
              <w:t>ծածկագիրը</w:t>
            </w:r>
            <w:r w:rsidRPr="00DE1E5A">
              <w:rPr>
                <w:rFonts w:ascii="GHEA Grapalat" w:hAnsi="GHEA Grapalat"/>
                <w:sz w:val="18"/>
                <w:lang w:val="es-ES"/>
              </w:rPr>
              <w:t xml:space="preserve">` </w:t>
            </w:r>
            <w:r w:rsidRPr="00DE1E5A">
              <w:rPr>
                <w:rFonts w:ascii="GHEA Grapalat" w:hAnsi="GHEA Grapalat"/>
                <w:sz w:val="18"/>
              </w:rPr>
              <w:t>ըստ</w:t>
            </w:r>
            <w:r w:rsidRPr="00DE1E5A">
              <w:rPr>
                <w:rFonts w:ascii="GHEA Grapalat" w:hAnsi="GHEA Grapalat"/>
                <w:sz w:val="18"/>
                <w:lang w:val="es-ES"/>
              </w:rPr>
              <w:t xml:space="preserve"> </w:t>
            </w:r>
            <w:r w:rsidRPr="00DE1E5A">
              <w:rPr>
                <w:rFonts w:ascii="GHEA Grapalat" w:hAnsi="GHEA Grapalat"/>
                <w:sz w:val="18"/>
              </w:rPr>
              <w:t>ԳՄԱ</w:t>
            </w:r>
            <w:r w:rsidRPr="00DE1E5A">
              <w:rPr>
                <w:rFonts w:ascii="GHEA Grapalat" w:hAnsi="GHEA Grapalat"/>
                <w:sz w:val="18"/>
                <w:lang w:val="es-ES"/>
              </w:rPr>
              <w:t xml:space="preserve"> </w:t>
            </w:r>
            <w:r w:rsidRPr="00DE1E5A">
              <w:rPr>
                <w:rFonts w:ascii="GHEA Grapalat" w:hAnsi="GHEA Grapalat"/>
                <w:sz w:val="18"/>
              </w:rPr>
              <w:t>դասակարգման</w:t>
            </w:r>
            <w:r w:rsidRPr="00DE1E5A">
              <w:rPr>
                <w:rFonts w:ascii="GHEA Grapalat" w:hAnsi="GHEA Grapalat"/>
                <w:sz w:val="18"/>
                <w:lang w:val="es-ES"/>
              </w:rPr>
              <w:t xml:space="preserve"> (CPV)</w:t>
            </w:r>
          </w:p>
        </w:tc>
        <w:tc>
          <w:tcPr>
            <w:tcW w:w="2376" w:type="dxa"/>
            <w:vAlign w:val="center"/>
          </w:tcPr>
          <w:p w:rsidR="00C339E7" w:rsidRPr="00DE1E5A" w:rsidRDefault="00C339E7" w:rsidP="00C339E7">
            <w:pPr>
              <w:spacing w:after="0" w:line="240" w:lineRule="auto"/>
              <w:jc w:val="center"/>
              <w:rPr>
                <w:rFonts w:ascii="GHEA Grapalat" w:hAnsi="GHEA Grapalat"/>
                <w:sz w:val="18"/>
                <w:lang w:val="es-ES"/>
              </w:rPr>
            </w:pPr>
            <w:r w:rsidRPr="00DE1E5A">
              <w:rPr>
                <w:rFonts w:ascii="GHEA Grapalat" w:hAnsi="GHEA Grapalat"/>
                <w:sz w:val="18"/>
              </w:rPr>
              <w:t>անվանումը</w:t>
            </w:r>
          </w:p>
        </w:tc>
        <w:tc>
          <w:tcPr>
            <w:tcW w:w="8426" w:type="dxa"/>
            <w:gridSpan w:val="13"/>
            <w:vAlign w:val="center"/>
          </w:tcPr>
          <w:p w:rsidR="00C339E7" w:rsidRPr="00DE1E5A" w:rsidRDefault="00C339E7" w:rsidP="00C339E7">
            <w:pPr>
              <w:spacing w:after="0" w:line="240" w:lineRule="auto"/>
              <w:jc w:val="both"/>
              <w:rPr>
                <w:rFonts w:ascii="GHEA Grapalat" w:hAnsi="GHEA Grapalat"/>
                <w:sz w:val="18"/>
                <w:lang w:val="es-ES"/>
              </w:rPr>
            </w:pPr>
            <w:r w:rsidRPr="00DE1E5A">
              <w:rPr>
                <w:rFonts w:ascii="GHEA Grapalat" w:hAnsi="GHEA Grapalat"/>
                <w:sz w:val="18"/>
                <w:lang w:val="es-ES"/>
              </w:rPr>
              <w:t>դիմաց վճարումները նախատեսվում է իրականացնել 20  թ-ին` ըստ ամիսների, այդ թվում**</w:t>
            </w:r>
          </w:p>
        </w:tc>
      </w:tr>
      <w:tr w:rsidR="00C339E7" w:rsidRPr="00DE1E5A" w:rsidTr="00C710A2">
        <w:trPr>
          <w:trHeight w:val="1308"/>
        </w:trPr>
        <w:tc>
          <w:tcPr>
            <w:tcW w:w="2250" w:type="dxa"/>
          </w:tcPr>
          <w:p w:rsidR="00C339E7" w:rsidRPr="00DE1E5A" w:rsidRDefault="00C339E7" w:rsidP="00C339E7">
            <w:pPr>
              <w:spacing w:after="0" w:line="240" w:lineRule="auto"/>
              <w:jc w:val="center"/>
              <w:rPr>
                <w:rFonts w:ascii="GHEA Grapalat" w:hAnsi="GHEA Grapalat"/>
                <w:sz w:val="20"/>
                <w:lang w:val="es-ES"/>
              </w:rPr>
            </w:pPr>
          </w:p>
        </w:tc>
        <w:tc>
          <w:tcPr>
            <w:tcW w:w="1980" w:type="dxa"/>
          </w:tcPr>
          <w:p w:rsidR="00C339E7" w:rsidRPr="00DE1E5A" w:rsidRDefault="00C339E7" w:rsidP="00C339E7">
            <w:pPr>
              <w:spacing w:after="0" w:line="240" w:lineRule="auto"/>
              <w:jc w:val="center"/>
              <w:rPr>
                <w:rFonts w:ascii="GHEA Grapalat" w:hAnsi="GHEA Grapalat"/>
                <w:sz w:val="20"/>
                <w:lang w:val="es-ES"/>
              </w:rPr>
            </w:pPr>
          </w:p>
        </w:tc>
        <w:tc>
          <w:tcPr>
            <w:tcW w:w="2376" w:type="dxa"/>
          </w:tcPr>
          <w:p w:rsidR="00C339E7" w:rsidRPr="00DE1E5A" w:rsidRDefault="00C339E7" w:rsidP="00C339E7">
            <w:pPr>
              <w:spacing w:after="0" w:line="240" w:lineRule="auto"/>
              <w:jc w:val="center"/>
              <w:rPr>
                <w:rFonts w:ascii="GHEA Grapalat" w:hAnsi="GHEA Grapalat"/>
                <w:sz w:val="20"/>
                <w:lang w:val="es-ES"/>
              </w:rPr>
            </w:pPr>
          </w:p>
        </w:tc>
        <w:tc>
          <w:tcPr>
            <w:tcW w:w="473" w:type="dxa"/>
            <w:textDirection w:val="btLr"/>
            <w:vAlign w:val="center"/>
          </w:tcPr>
          <w:p w:rsidR="00C339E7" w:rsidRPr="00DE1E5A" w:rsidRDefault="00C339E7" w:rsidP="00C339E7">
            <w:pPr>
              <w:spacing w:after="0" w:line="240" w:lineRule="auto"/>
              <w:ind w:left="113" w:right="-7"/>
              <w:jc w:val="center"/>
              <w:rPr>
                <w:rFonts w:ascii="GHEA Grapalat" w:hAnsi="GHEA Grapalat"/>
                <w:sz w:val="18"/>
                <w:lang w:val="pt-BR"/>
              </w:rPr>
            </w:pPr>
            <w:r w:rsidRPr="00DE1E5A">
              <w:rPr>
                <w:rFonts w:ascii="GHEA Grapalat" w:hAnsi="GHEA Grapalat" w:cs="Sylfaen"/>
                <w:sz w:val="18"/>
                <w:lang w:val="pt-BR"/>
              </w:rPr>
              <w:t>հունվար</w:t>
            </w:r>
          </w:p>
        </w:tc>
        <w:tc>
          <w:tcPr>
            <w:tcW w:w="473" w:type="dxa"/>
            <w:textDirection w:val="btLr"/>
            <w:vAlign w:val="center"/>
          </w:tcPr>
          <w:p w:rsidR="00C339E7" w:rsidRPr="00DE1E5A" w:rsidRDefault="00C339E7" w:rsidP="00C339E7">
            <w:pPr>
              <w:spacing w:after="0" w:line="240" w:lineRule="auto"/>
              <w:ind w:left="113" w:right="-7"/>
              <w:jc w:val="center"/>
              <w:rPr>
                <w:rFonts w:ascii="GHEA Grapalat" w:hAnsi="GHEA Grapalat" w:cs="Sylfaen"/>
                <w:sz w:val="18"/>
                <w:lang w:val="pt-BR"/>
              </w:rPr>
            </w:pPr>
            <w:r w:rsidRPr="00DE1E5A">
              <w:rPr>
                <w:rFonts w:ascii="GHEA Grapalat" w:hAnsi="GHEA Grapalat" w:cs="Sylfaen"/>
                <w:sz w:val="18"/>
                <w:lang w:val="pt-BR"/>
              </w:rPr>
              <w:t>փետրվար</w:t>
            </w:r>
          </w:p>
        </w:tc>
        <w:tc>
          <w:tcPr>
            <w:tcW w:w="473" w:type="dxa"/>
            <w:textDirection w:val="btLr"/>
            <w:vAlign w:val="center"/>
          </w:tcPr>
          <w:p w:rsidR="00C339E7" w:rsidRPr="00DE1E5A" w:rsidRDefault="00C339E7" w:rsidP="00C339E7">
            <w:pPr>
              <w:spacing w:after="0" w:line="240" w:lineRule="auto"/>
              <w:ind w:left="113" w:right="-7"/>
              <w:jc w:val="center"/>
              <w:rPr>
                <w:rFonts w:ascii="GHEA Grapalat" w:hAnsi="GHEA Grapalat"/>
                <w:sz w:val="18"/>
                <w:lang w:val="pt-BR"/>
              </w:rPr>
            </w:pPr>
            <w:r w:rsidRPr="00DE1E5A">
              <w:rPr>
                <w:rFonts w:ascii="GHEA Grapalat" w:hAnsi="GHEA Grapalat" w:cs="Sylfaen"/>
                <w:sz w:val="18"/>
                <w:lang w:val="pt-BR"/>
              </w:rPr>
              <w:t>մարտ</w:t>
            </w:r>
          </w:p>
        </w:tc>
        <w:tc>
          <w:tcPr>
            <w:tcW w:w="473" w:type="dxa"/>
            <w:textDirection w:val="btLr"/>
            <w:vAlign w:val="center"/>
          </w:tcPr>
          <w:p w:rsidR="00C339E7" w:rsidRPr="00DE1E5A" w:rsidRDefault="00C339E7" w:rsidP="00C339E7">
            <w:pPr>
              <w:spacing w:after="0" w:line="240" w:lineRule="auto"/>
              <w:ind w:left="113" w:right="-7"/>
              <w:jc w:val="center"/>
              <w:rPr>
                <w:rFonts w:ascii="GHEA Grapalat" w:hAnsi="GHEA Grapalat" w:cs="Sylfaen"/>
                <w:sz w:val="18"/>
                <w:lang w:val="pt-BR"/>
              </w:rPr>
            </w:pPr>
            <w:r w:rsidRPr="00DE1E5A">
              <w:rPr>
                <w:rFonts w:ascii="GHEA Grapalat" w:hAnsi="GHEA Grapalat" w:cs="Sylfaen"/>
                <w:sz w:val="18"/>
                <w:lang w:val="pt-BR"/>
              </w:rPr>
              <w:t>ապրիլ</w:t>
            </w:r>
          </w:p>
        </w:tc>
        <w:tc>
          <w:tcPr>
            <w:tcW w:w="473" w:type="dxa"/>
            <w:textDirection w:val="btLr"/>
            <w:vAlign w:val="center"/>
          </w:tcPr>
          <w:p w:rsidR="00C339E7" w:rsidRPr="00DE1E5A" w:rsidRDefault="00C339E7" w:rsidP="00C339E7">
            <w:pPr>
              <w:spacing w:after="0" w:line="240" w:lineRule="auto"/>
              <w:ind w:left="113" w:right="-7"/>
              <w:jc w:val="center"/>
              <w:rPr>
                <w:rFonts w:ascii="GHEA Grapalat" w:hAnsi="GHEA Grapalat"/>
                <w:sz w:val="18"/>
                <w:lang w:val="pt-BR"/>
              </w:rPr>
            </w:pPr>
            <w:r w:rsidRPr="00DE1E5A">
              <w:rPr>
                <w:rFonts w:ascii="GHEA Grapalat" w:hAnsi="GHEA Grapalat" w:cs="Sylfaen"/>
                <w:sz w:val="18"/>
                <w:lang w:val="pt-BR"/>
              </w:rPr>
              <w:t>մայիս</w:t>
            </w:r>
          </w:p>
        </w:tc>
        <w:tc>
          <w:tcPr>
            <w:tcW w:w="473" w:type="dxa"/>
            <w:textDirection w:val="btLr"/>
            <w:vAlign w:val="center"/>
          </w:tcPr>
          <w:p w:rsidR="00C339E7" w:rsidRPr="00DE1E5A" w:rsidRDefault="00C339E7" w:rsidP="00C339E7">
            <w:pPr>
              <w:spacing w:after="0" w:line="240" w:lineRule="auto"/>
              <w:ind w:left="113" w:right="-7"/>
              <w:jc w:val="center"/>
              <w:rPr>
                <w:rFonts w:ascii="GHEA Grapalat" w:hAnsi="GHEA Grapalat"/>
                <w:sz w:val="18"/>
                <w:lang w:val="pt-BR"/>
              </w:rPr>
            </w:pPr>
            <w:r w:rsidRPr="00DE1E5A">
              <w:rPr>
                <w:rFonts w:ascii="GHEA Grapalat" w:hAnsi="GHEA Grapalat" w:cs="Sylfaen"/>
                <w:sz w:val="18"/>
                <w:lang w:val="pt-BR"/>
              </w:rPr>
              <w:t>հունիս</w:t>
            </w:r>
          </w:p>
        </w:tc>
        <w:tc>
          <w:tcPr>
            <w:tcW w:w="685" w:type="dxa"/>
            <w:textDirection w:val="btLr"/>
            <w:vAlign w:val="center"/>
          </w:tcPr>
          <w:p w:rsidR="00C339E7" w:rsidRPr="00DE1E5A" w:rsidRDefault="00C339E7" w:rsidP="00C339E7">
            <w:pPr>
              <w:spacing w:after="0" w:line="240" w:lineRule="auto"/>
              <w:ind w:left="113" w:right="-7"/>
              <w:jc w:val="center"/>
              <w:rPr>
                <w:rFonts w:ascii="GHEA Grapalat" w:hAnsi="GHEA Grapalat"/>
                <w:sz w:val="18"/>
                <w:lang w:val="pt-BR"/>
              </w:rPr>
            </w:pPr>
            <w:r w:rsidRPr="00DE1E5A">
              <w:rPr>
                <w:rFonts w:ascii="GHEA Grapalat" w:hAnsi="GHEA Grapalat" w:cs="Sylfaen"/>
                <w:sz w:val="18"/>
                <w:lang w:val="pt-BR"/>
              </w:rPr>
              <w:t>հուլիս</w:t>
            </w:r>
            <w:r w:rsidRPr="00DE1E5A">
              <w:rPr>
                <w:rFonts w:ascii="GHEA Grapalat" w:hAnsi="GHEA Grapalat" w:cs="Times Armenian"/>
                <w:sz w:val="18"/>
                <w:lang w:val="pt-BR"/>
              </w:rPr>
              <w:t xml:space="preserve"> </w:t>
            </w:r>
          </w:p>
        </w:tc>
        <w:tc>
          <w:tcPr>
            <w:tcW w:w="685" w:type="dxa"/>
            <w:textDirection w:val="btLr"/>
            <w:vAlign w:val="center"/>
          </w:tcPr>
          <w:p w:rsidR="00C339E7" w:rsidRPr="00DE1E5A" w:rsidRDefault="00C339E7" w:rsidP="00C339E7">
            <w:pPr>
              <w:spacing w:after="0" w:line="240" w:lineRule="auto"/>
              <w:ind w:left="113" w:right="-7"/>
              <w:jc w:val="center"/>
              <w:rPr>
                <w:rFonts w:ascii="GHEA Grapalat" w:hAnsi="GHEA Grapalat"/>
                <w:sz w:val="18"/>
                <w:lang w:val="pt-BR"/>
              </w:rPr>
            </w:pPr>
            <w:r w:rsidRPr="00DE1E5A">
              <w:rPr>
                <w:rFonts w:ascii="GHEA Grapalat" w:hAnsi="GHEA Grapalat" w:cs="Sylfaen"/>
                <w:sz w:val="18"/>
                <w:lang w:val="pt-BR"/>
              </w:rPr>
              <w:t>օգոստոս</w:t>
            </w:r>
          </w:p>
        </w:tc>
        <w:tc>
          <w:tcPr>
            <w:tcW w:w="685" w:type="dxa"/>
            <w:textDirection w:val="btLr"/>
            <w:vAlign w:val="center"/>
          </w:tcPr>
          <w:p w:rsidR="00C339E7" w:rsidRPr="00DE1E5A" w:rsidRDefault="00C339E7" w:rsidP="00C339E7">
            <w:pPr>
              <w:spacing w:after="0" w:line="240" w:lineRule="auto"/>
              <w:ind w:left="113" w:right="-7"/>
              <w:jc w:val="center"/>
              <w:rPr>
                <w:rFonts w:ascii="GHEA Grapalat" w:hAnsi="GHEA Grapalat"/>
                <w:sz w:val="18"/>
                <w:lang w:val="pt-BR"/>
              </w:rPr>
            </w:pPr>
            <w:r w:rsidRPr="00DE1E5A">
              <w:rPr>
                <w:rFonts w:ascii="GHEA Grapalat" w:hAnsi="GHEA Grapalat" w:cs="Sylfaen"/>
                <w:sz w:val="18"/>
                <w:lang w:val="pt-BR"/>
              </w:rPr>
              <w:t>սեպտեմբեր</w:t>
            </w:r>
            <w:r w:rsidRPr="00DE1E5A">
              <w:rPr>
                <w:rFonts w:ascii="GHEA Grapalat" w:hAnsi="GHEA Grapalat" w:cs="Times Armenian"/>
                <w:sz w:val="18"/>
                <w:lang w:val="pt-BR"/>
              </w:rPr>
              <w:t xml:space="preserve"> </w:t>
            </w:r>
          </w:p>
        </w:tc>
        <w:tc>
          <w:tcPr>
            <w:tcW w:w="685" w:type="dxa"/>
            <w:textDirection w:val="btLr"/>
            <w:vAlign w:val="center"/>
          </w:tcPr>
          <w:p w:rsidR="00C339E7" w:rsidRPr="00DE1E5A" w:rsidRDefault="00C339E7" w:rsidP="00C339E7">
            <w:pPr>
              <w:spacing w:after="0" w:line="240" w:lineRule="auto"/>
              <w:ind w:left="113" w:right="-7"/>
              <w:jc w:val="center"/>
              <w:rPr>
                <w:rFonts w:ascii="GHEA Grapalat" w:hAnsi="GHEA Grapalat"/>
                <w:sz w:val="18"/>
                <w:lang w:val="pt-BR"/>
              </w:rPr>
            </w:pPr>
            <w:r w:rsidRPr="00DE1E5A">
              <w:rPr>
                <w:rFonts w:ascii="GHEA Grapalat" w:hAnsi="GHEA Grapalat" w:cs="Sylfaen"/>
                <w:sz w:val="18"/>
                <w:lang w:val="pt-BR"/>
              </w:rPr>
              <w:t>հոկտեմբեր</w:t>
            </w:r>
          </w:p>
        </w:tc>
        <w:tc>
          <w:tcPr>
            <w:tcW w:w="685" w:type="dxa"/>
            <w:textDirection w:val="btLr"/>
            <w:vAlign w:val="center"/>
          </w:tcPr>
          <w:p w:rsidR="00C339E7" w:rsidRPr="00DE1E5A" w:rsidRDefault="00C339E7" w:rsidP="00C339E7">
            <w:pPr>
              <w:spacing w:after="0" w:line="240" w:lineRule="auto"/>
              <w:ind w:left="113" w:right="-7"/>
              <w:jc w:val="center"/>
              <w:rPr>
                <w:rFonts w:ascii="GHEA Grapalat" w:hAnsi="GHEA Grapalat"/>
                <w:sz w:val="18"/>
                <w:lang w:val="pt-BR"/>
              </w:rPr>
            </w:pPr>
            <w:r w:rsidRPr="00DE1E5A">
              <w:rPr>
                <w:rFonts w:ascii="GHEA Grapalat" w:hAnsi="GHEA Grapalat"/>
                <w:sz w:val="18"/>
              </w:rPr>
              <w:t xml:space="preserve"> </w:t>
            </w:r>
            <w:r w:rsidRPr="00DE1E5A">
              <w:rPr>
                <w:rFonts w:ascii="GHEA Grapalat" w:hAnsi="GHEA Grapalat" w:cs="Sylfaen"/>
                <w:sz w:val="18"/>
                <w:lang w:val="pt-BR"/>
              </w:rPr>
              <w:t>նոյեմբեր</w:t>
            </w:r>
          </w:p>
        </w:tc>
        <w:tc>
          <w:tcPr>
            <w:tcW w:w="685" w:type="dxa"/>
            <w:textDirection w:val="btLr"/>
            <w:vAlign w:val="center"/>
          </w:tcPr>
          <w:p w:rsidR="00C339E7" w:rsidRPr="00DE1E5A" w:rsidRDefault="00C339E7" w:rsidP="00C339E7">
            <w:pPr>
              <w:spacing w:after="0" w:line="240" w:lineRule="auto"/>
              <w:ind w:left="113" w:right="-7"/>
              <w:jc w:val="center"/>
              <w:rPr>
                <w:rFonts w:ascii="GHEA Grapalat" w:hAnsi="GHEA Grapalat"/>
                <w:sz w:val="18"/>
                <w:lang w:val="pt-BR"/>
              </w:rPr>
            </w:pPr>
            <w:r w:rsidRPr="00DE1E5A">
              <w:rPr>
                <w:rFonts w:ascii="GHEA Grapalat" w:hAnsi="GHEA Grapalat" w:cs="Sylfaen"/>
                <w:sz w:val="18"/>
                <w:lang w:val="pt-BR"/>
              </w:rPr>
              <w:t>դեկտեմբեր</w:t>
            </w:r>
          </w:p>
        </w:tc>
        <w:tc>
          <w:tcPr>
            <w:tcW w:w="1478" w:type="dxa"/>
            <w:vAlign w:val="center"/>
          </w:tcPr>
          <w:p w:rsidR="00C339E7" w:rsidRPr="00DE1E5A" w:rsidRDefault="00C339E7" w:rsidP="00C339E7">
            <w:pPr>
              <w:spacing w:after="0" w:line="240" w:lineRule="auto"/>
              <w:ind w:right="-1"/>
              <w:jc w:val="center"/>
              <w:rPr>
                <w:rFonts w:ascii="GHEA Grapalat" w:hAnsi="GHEA Grapalat"/>
                <w:sz w:val="18"/>
                <w:lang w:val="pt-BR"/>
              </w:rPr>
            </w:pPr>
            <w:r w:rsidRPr="00DE1E5A">
              <w:rPr>
                <w:rFonts w:ascii="GHEA Grapalat" w:hAnsi="GHEA Grapalat" w:cs="Sylfaen"/>
                <w:sz w:val="18"/>
                <w:lang w:val="pt-BR"/>
              </w:rPr>
              <w:t>Ընդամենը</w:t>
            </w:r>
          </w:p>
          <w:p w:rsidR="00C339E7" w:rsidRPr="00DE1E5A" w:rsidRDefault="00C339E7" w:rsidP="00C339E7">
            <w:pPr>
              <w:spacing w:after="0" w:line="240" w:lineRule="auto"/>
              <w:jc w:val="center"/>
              <w:rPr>
                <w:rFonts w:ascii="GHEA Grapalat" w:hAnsi="GHEA Grapalat"/>
                <w:sz w:val="18"/>
                <w:lang w:val="es-ES"/>
              </w:rPr>
            </w:pPr>
          </w:p>
        </w:tc>
      </w:tr>
      <w:tr w:rsidR="00846C6D" w:rsidRPr="00DE1E5A" w:rsidTr="00C710A2">
        <w:trPr>
          <w:trHeight w:val="1164"/>
        </w:trPr>
        <w:tc>
          <w:tcPr>
            <w:tcW w:w="2250" w:type="dxa"/>
          </w:tcPr>
          <w:p w:rsidR="00846C6D" w:rsidRPr="00723E68" w:rsidRDefault="00846C6D" w:rsidP="00C339E7">
            <w:pPr>
              <w:spacing w:after="0" w:line="240" w:lineRule="auto"/>
              <w:jc w:val="center"/>
              <w:rPr>
                <w:rFonts w:ascii="GHEA Grapalat" w:hAnsi="GHEA Grapalat"/>
                <w:sz w:val="20"/>
                <w:lang w:val="hy-AM"/>
              </w:rPr>
            </w:pPr>
            <w:r>
              <w:rPr>
                <w:rFonts w:ascii="GHEA Grapalat" w:hAnsi="GHEA Grapalat"/>
                <w:sz w:val="20"/>
                <w:lang w:val="hy-AM"/>
              </w:rPr>
              <w:t>1</w:t>
            </w:r>
          </w:p>
        </w:tc>
        <w:tc>
          <w:tcPr>
            <w:tcW w:w="1980" w:type="dxa"/>
          </w:tcPr>
          <w:p w:rsidR="00846C6D" w:rsidRPr="002D10A1" w:rsidRDefault="00846C6D" w:rsidP="00846C6D">
            <w:pPr>
              <w:spacing w:after="0" w:line="240" w:lineRule="auto"/>
              <w:jc w:val="center"/>
              <w:rPr>
                <w:rFonts w:ascii="GHEA Grapalat" w:hAnsi="GHEA Grapalat"/>
                <w:sz w:val="20"/>
                <w:lang w:val="hy-AM"/>
              </w:rPr>
            </w:pPr>
            <w:r>
              <w:rPr>
                <w:rFonts w:ascii="GHEA Grapalat" w:hAnsi="GHEA Grapalat"/>
                <w:sz w:val="20"/>
                <w:lang w:val="hy-AM"/>
              </w:rPr>
              <w:t>39111320/10</w:t>
            </w:r>
          </w:p>
        </w:tc>
        <w:tc>
          <w:tcPr>
            <w:tcW w:w="2376" w:type="dxa"/>
          </w:tcPr>
          <w:p w:rsidR="00846C6D" w:rsidRPr="00AB22BC" w:rsidRDefault="00846C6D" w:rsidP="00846C6D">
            <w:pPr>
              <w:spacing w:after="0" w:line="240" w:lineRule="auto"/>
              <w:jc w:val="center"/>
              <w:rPr>
                <w:rFonts w:ascii="GHEA Grapalat" w:hAnsi="GHEA Grapalat"/>
                <w:sz w:val="20"/>
                <w:lang w:val="hy-AM"/>
              </w:rPr>
            </w:pPr>
            <w:r>
              <w:rPr>
                <w:rFonts w:ascii="GHEA Grapalat" w:hAnsi="GHEA Grapalat"/>
                <w:sz w:val="20"/>
                <w:lang w:val="hy-AM"/>
              </w:rPr>
              <w:t>նստարան</w:t>
            </w:r>
          </w:p>
        </w:tc>
        <w:tc>
          <w:tcPr>
            <w:tcW w:w="473" w:type="dxa"/>
          </w:tcPr>
          <w:p w:rsidR="00846C6D" w:rsidRPr="00DE1E5A" w:rsidRDefault="00846C6D" w:rsidP="00C339E7">
            <w:pPr>
              <w:spacing w:after="0" w:line="240" w:lineRule="auto"/>
              <w:jc w:val="center"/>
              <w:rPr>
                <w:rFonts w:ascii="GHEA Grapalat" w:hAnsi="GHEA Grapalat"/>
                <w:sz w:val="20"/>
                <w:lang w:val="pt-BR"/>
              </w:rPr>
            </w:pPr>
          </w:p>
          <w:p w:rsidR="00846C6D" w:rsidRPr="00DE1E5A" w:rsidRDefault="00846C6D" w:rsidP="00C339E7">
            <w:pPr>
              <w:spacing w:after="0" w:line="240" w:lineRule="auto"/>
              <w:jc w:val="center"/>
              <w:rPr>
                <w:rFonts w:ascii="GHEA Grapalat" w:hAnsi="GHEA Grapalat"/>
                <w:sz w:val="20"/>
                <w:lang w:val="pt-BR"/>
              </w:rPr>
            </w:pPr>
          </w:p>
          <w:p w:rsidR="00846C6D" w:rsidRPr="00DE1E5A" w:rsidRDefault="00846C6D" w:rsidP="00C339E7">
            <w:pPr>
              <w:spacing w:after="0" w:line="240" w:lineRule="auto"/>
              <w:jc w:val="center"/>
              <w:rPr>
                <w:rFonts w:ascii="GHEA Grapalat" w:hAnsi="GHEA Grapalat"/>
                <w:lang w:val="pt-BR"/>
              </w:rPr>
            </w:pPr>
            <w:r w:rsidRPr="00DE1E5A">
              <w:rPr>
                <w:rFonts w:ascii="GHEA Grapalat" w:hAnsi="GHEA Grapalat"/>
                <w:sz w:val="20"/>
                <w:lang w:val="pt-BR"/>
              </w:rPr>
              <w:t>... %</w:t>
            </w:r>
          </w:p>
        </w:tc>
        <w:tc>
          <w:tcPr>
            <w:tcW w:w="473" w:type="dxa"/>
          </w:tcPr>
          <w:p w:rsidR="00846C6D" w:rsidRPr="00DE1E5A" w:rsidRDefault="00846C6D" w:rsidP="00C339E7">
            <w:pPr>
              <w:spacing w:after="0" w:line="240" w:lineRule="auto"/>
              <w:jc w:val="center"/>
              <w:rPr>
                <w:rFonts w:ascii="GHEA Grapalat" w:hAnsi="GHEA Grapalat"/>
                <w:sz w:val="20"/>
                <w:lang w:val="pt-BR"/>
              </w:rPr>
            </w:pPr>
          </w:p>
          <w:p w:rsidR="00846C6D" w:rsidRPr="00DE1E5A" w:rsidRDefault="00846C6D" w:rsidP="00C339E7">
            <w:pPr>
              <w:spacing w:after="0" w:line="240" w:lineRule="auto"/>
              <w:jc w:val="center"/>
              <w:rPr>
                <w:rFonts w:ascii="GHEA Grapalat" w:hAnsi="GHEA Grapalat"/>
                <w:sz w:val="20"/>
                <w:lang w:val="pt-BR"/>
              </w:rPr>
            </w:pPr>
          </w:p>
          <w:p w:rsidR="00846C6D" w:rsidRPr="00DE1E5A" w:rsidRDefault="00846C6D" w:rsidP="00C339E7">
            <w:pPr>
              <w:spacing w:after="0" w:line="240" w:lineRule="auto"/>
              <w:jc w:val="center"/>
              <w:rPr>
                <w:rFonts w:ascii="GHEA Grapalat" w:hAnsi="GHEA Grapalat"/>
                <w:lang w:val="pt-BR"/>
              </w:rPr>
            </w:pPr>
            <w:r w:rsidRPr="00DE1E5A">
              <w:rPr>
                <w:rFonts w:ascii="GHEA Grapalat" w:hAnsi="GHEA Grapalat"/>
                <w:sz w:val="20"/>
                <w:lang w:val="pt-BR"/>
              </w:rPr>
              <w:t>... %</w:t>
            </w:r>
          </w:p>
        </w:tc>
        <w:tc>
          <w:tcPr>
            <w:tcW w:w="473" w:type="dxa"/>
          </w:tcPr>
          <w:p w:rsidR="00846C6D" w:rsidRPr="00DE1E5A" w:rsidRDefault="00846C6D" w:rsidP="00C339E7">
            <w:pPr>
              <w:spacing w:after="0" w:line="240" w:lineRule="auto"/>
              <w:jc w:val="center"/>
              <w:rPr>
                <w:rFonts w:ascii="GHEA Grapalat" w:hAnsi="GHEA Grapalat"/>
                <w:sz w:val="20"/>
                <w:lang w:val="pt-BR"/>
              </w:rPr>
            </w:pPr>
          </w:p>
          <w:p w:rsidR="00846C6D" w:rsidRPr="00DE1E5A" w:rsidRDefault="00846C6D" w:rsidP="00C339E7">
            <w:pPr>
              <w:spacing w:after="0" w:line="240" w:lineRule="auto"/>
              <w:jc w:val="center"/>
              <w:rPr>
                <w:rFonts w:ascii="GHEA Grapalat" w:hAnsi="GHEA Grapalat"/>
                <w:sz w:val="20"/>
                <w:lang w:val="pt-BR"/>
              </w:rPr>
            </w:pPr>
          </w:p>
          <w:p w:rsidR="00846C6D" w:rsidRPr="00DE1E5A" w:rsidRDefault="00846C6D" w:rsidP="00C339E7">
            <w:pPr>
              <w:spacing w:after="0" w:line="240" w:lineRule="auto"/>
              <w:jc w:val="center"/>
              <w:rPr>
                <w:rFonts w:ascii="GHEA Grapalat" w:hAnsi="GHEA Grapalat" w:cs="Arial"/>
                <w:sz w:val="18"/>
                <w:szCs w:val="18"/>
                <w:lang w:val="pt-BR"/>
              </w:rPr>
            </w:pPr>
            <w:r w:rsidRPr="00DE1E5A">
              <w:rPr>
                <w:rFonts w:ascii="GHEA Grapalat" w:hAnsi="GHEA Grapalat"/>
                <w:sz w:val="20"/>
                <w:lang w:val="pt-BR"/>
              </w:rPr>
              <w:t>... %</w:t>
            </w:r>
          </w:p>
        </w:tc>
        <w:tc>
          <w:tcPr>
            <w:tcW w:w="473" w:type="dxa"/>
          </w:tcPr>
          <w:p w:rsidR="00846C6D" w:rsidRPr="00DE1E5A" w:rsidRDefault="00846C6D" w:rsidP="00C339E7">
            <w:pPr>
              <w:spacing w:after="0" w:line="240" w:lineRule="auto"/>
              <w:jc w:val="center"/>
              <w:rPr>
                <w:rFonts w:ascii="GHEA Grapalat" w:hAnsi="GHEA Grapalat"/>
                <w:sz w:val="20"/>
                <w:lang w:val="pt-BR"/>
              </w:rPr>
            </w:pPr>
          </w:p>
          <w:p w:rsidR="00846C6D" w:rsidRPr="00DE1E5A" w:rsidRDefault="00846C6D" w:rsidP="00C339E7">
            <w:pPr>
              <w:spacing w:after="0" w:line="240" w:lineRule="auto"/>
              <w:jc w:val="center"/>
              <w:rPr>
                <w:rFonts w:ascii="GHEA Grapalat" w:hAnsi="GHEA Grapalat"/>
                <w:sz w:val="20"/>
                <w:lang w:val="pt-BR"/>
              </w:rPr>
            </w:pPr>
          </w:p>
          <w:p w:rsidR="00846C6D" w:rsidRPr="00DE1E5A" w:rsidRDefault="00846C6D" w:rsidP="00C339E7">
            <w:pPr>
              <w:spacing w:after="0" w:line="240" w:lineRule="auto"/>
              <w:jc w:val="center"/>
              <w:rPr>
                <w:rFonts w:ascii="GHEA Grapalat" w:hAnsi="GHEA Grapalat" w:cs="Arial"/>
                <w:sz w:val="18"/>
                <w:szCs w:val="18"/>
                <w:lang w:val="pt-BR"/>
              </w:rPr>
            </w:pPr>
            <w:r w:rsidRPr="00DE1E5A">
              <w:rPr>
                <w:rFonts w:ascii="GHEA Grapalat" w:hAnsi="GHEA Grapalat"/>
                <w:sz w:val="20"/>
                <w:lang w:val="pt-BR"/>
              </w:rPr>
              <w:t>... %</w:t>
            </w:r>
          </w:p>
        </w:tc>
        <w:tc>
          <w:tcPr>
            <w:tcW w:w="473" w:type="dxa"/>
          </w:tcPr>
          <w:p w:rsidR="00846C6D" w:rsidRPr="00DE1E5A" w:rsidRDefault="00846C6D" w:rsidP="00C339E7">
            <w:pPr>
              <w:spacing w:after="0" w:line="240" w:lineRule="auto"/>
              <w:jc w:val="center"/>
              <w:rPr>
                <w:rFonts w:ascii="GHEA Grapalat" w:hAnsi="GHEA Grapalat"/>
                <w:sz w:val="20"/>
                <w:lang w:val="pt-BR"/>
              </w:rPr>
            </w:pPr>
          </w:p>
          <w:p w:rsidR="00846C6D" w:rsidRPr="00DE1E5A" w:rsidRDefault="00846C6D" w:rsidP="00C339E7">
            <w:pPr>
              <w:spacing w:after="0" w:line="240" w:lineRule="auto"/>
              <w:jc w:val="center"/>
              <w:rPr>
                <w:rFonts w:ascii="GHEA Grapalat" w:hAnsi="GHEA Grapalat"/>
                <w:sz w:val="20"/>
                <w:lang w:val="pt-BR"/>
              </w:rPr>
            </w:pPr>
          </w:p>
          <w:p w:rsidR="00846C6D" w:rsidRPr="00DE1E5A" w:rsidRDefault="00846C6D" w:rsidP="00C339E7">
            <w:pPr>
              <w:spacing w:after="0" w:line="240" w:lineRule="auto"/>
              <w:jc w:val="center"/>
              <w:rPr>
                <w:rFonts w:ascii="GHEA Grapalat" w:hAnsi="GHEA Grapalat" w:cs="Arial"/>
                <w:sz w:val="18"/>
                <w:szCs w:val="18"/>
                <w:lang w:val="pt-BR"/>
              </w:rPr>
            </w:pPr>
            <w:r w:rsidRPr="00DE1E5A">
              <w:rPr>
                <w:rFonts w:ascii="GHEA Grapalat" w:hAnsi="GHEA Grapalat"/>
                <w:sz w:val="20"/>
                <w:lang w:val="pt-BR"/>
              </w:rPr>
              <w:t>... %</w:t>
            </w:r>
          </w:p>
        </w:tc>
        <w:tc>
          <w:tcPr>
            <w:tcW w:w="473" w:type="dxa"/>
          </w:tcPr>
          <w:p w:rsidR="00846C6D" w:rsidRPr="00DE1E5A" w:rsidRDefault="00846C6D" w:rsidP="00C339E7">
            <w:pPr>
              <w:spacing w:after="0" w:line="240" w:lineRule="auto"/>
              <w:jc w:val="center"/>
              <w:rPr>
                <w:rFonts w:ascii="GHEA Grapalat" w:hAnsi="GHEA Grapalat"/>
                <w:sz w:val="20"/>
                <w:lang w:val="pt-BR"/>
              </w:rPr>
            </w:pPr>
          </w:p>
          <w:p w:rsidR="00846C6D" w:rsidRPr="00DE1E5A" w:rsidRDefault="00846C6D" w:rsidP="00C339E7">
            <w:pPr>
              <w:spacing w:after="0" w:line="240" w:lineRule="auto"/>
              <w:jc w:val="center"/>
              <w:rPr>
                <w:rFonts w:ascii="GHEA Grapalat" w:hAnsi="GHEA Grapalat"/>
                <w:sz w:val="20"/>
                <w:lang w:val="pt-BR"/>
              </w:rPr>
            </w:pPr>
          </w:p>
          <w:p w:rsidR="00846C6D" w:rsidRPr="00DE1E5A" w:rsidRDefault="00846C6D" w:rsidP="00C339E7">
            <w:pPr>
              <w:spacing w:after="0" w:line="240" w:lineRule="auto"/>
              <w:jc w:val="center"/>
              <w:rPr>
                <w:rFonts w:ascii="GHEA Grapalat" w:hAnsi="GHEA Grapalat" w:cs="Arial"/>
                <w:sz w:val="18"/>
                <w:szCs w:val="18"/>
                <w:lang w:val="pt-BR"/>
              </w:rPr>
            </w:pPr>
            <w:r w:rsidRPr="00DE1E5A">
              <w:rPr>
                <w:rFonts w:ascii="GHEA Grapalat" w:hAnsi="GHEA Grapalat"/>
                <w:sz w:val="20"/>
                <w:lang w:val="pt-BR"/>
              </w:rPr>
              <w:t>... %</w:t>
            </w:r>
          </w:p>
        </w:tc>
        <w:tc>
          <w:tcPr>
            <w:tcW w:w="685" w:type="dxa"/>
          </w:tcPr>
          <w:p w:rsidR="00846C6D" w:rsidRPr="00DE1E5A" w:rsidRDefault="00846C6D" w:rsidP="00C339E7">
            <w:pPr>
              <w:spacing w:after="0" w:line="240" w:lineRule="auto"/>
              <w:jc w:val="center"/>
              <w:rPr>
                <w:rFonts w:ascii="GHEA Grapalat" w:hAnsi="GHEA Grapalat"/>
                <w:sz w:val="20"/>
                <w:lang w:val="pt-BR"/>
              </w:rPr>
            </w:pPr>
          </w:p>
          <w:p w:rsidR="00846C6D" w:rsidRPr="00DE1E5A" w:rsidRDefault="00846C6D" w:rsidP="00C339E7">
            <w:pPr>
              <w:spacing w:after="0" w:line="240" w:lineRule="auto"/>
              <w:jc w:val="center"/>
              <w:rPr>
                <w:rFonts w:ascii="GHEA Grapalat" w:hAnsi="GHEA Grapalat"/>
                <w:sz w:val="20"/>
                <w:lang w:val="pt-BR"/>
              </w:rPr>
            </w:pPr>
          </w:p>
          <w:p w:rsidR="00846C6D" w:rsidRPr="00DE1E5A" w:rsidRDefault="00846C6D" w:rsidP="00C339E7">
            <w:pPr>
              <w:spacing w:after="0" w:line="240" w:lineRule="auto"/>
              <w:jc w:val="center"/>
              <w:rPr>
                <w:rFonts w:ascii="GHEA Grapalat" w:hAnsi="GHEA Grapalat" w:cs="Arial"/>
                <w:sz w:val="18"/>
                <w:szCs w:val="18"/>
                <w:lang w:val="pt-BR"/>
              </w:rPr>
            </w:pPr>
            <w:r w:rsidRPr="00DE1E5A">
              <w:rPr>
                <w:rFonts w:ascii="GHEA Grapalat" w:hAnsi="GHEA Grapalat"/>
                <w:sz w:val="20"/>
                <w:lang w:val="pt-BR"/>
              </w:rPr>
              <w:t>... %</w:t>
            </w:r>
          </w:p>
        </w:tc>
        <w:tc>
          <w:tcPr>
            <w:tcW w:w="685" w:type="dxa"/>
          </w:tcPr>
          <w:p w:rsidR="00846C6D" w:rsidRPr="00DE1E5A" w:rsidRDefault="00846C6D" w:rsidP="00C339E7">
            <w:pPr>
              <w:spacing w:after="0" w:line="240" w:lineRule="auto"/>
              <w:jc w:val="center"/>
              <w:rPr>
                <w:rFonts w:ascii="GHEA Grapalat" w:hAnsi="GHEA Grapalat"/>
                <w:sz w:val="20"/>
                <w:lang w:val="pt-BR"/>
              </w:rPr>
            </w:pPr>
          </w:p>
          <w:p w:rsidR="00846C6D" w:rsidRPr="00DE1E5A" w:rsidRDefault="00846C6D" w:rsidP="00C339E7">
            <w:pPr>
              <w:spacing w:after="0" w:line="240" w:lineRule="auto"/>
              <w:jc w:val="center"/>
              <w:rPr>
                <w:rFonts w:ascii="GHEA Grapalat" w:hAnsi="GHEA Grapalat"/>
                <w:sz w:val="20"/>
                <w:lang w:val="pt-BR"/>
              </w:rPr>
            </w:pPr>
          </w:p>
          <w:p w:rsidR="00846C6D" w:rsidRPr="00DE1E5A" w:rsidRDefault="00846C6D" w:rsidP="002D10A1">
            <w:pPr>
              <w:spacing w:after="0" w:line="240" w:lineRule="auto"/>
              <w:jc w:val="center"/>
              <w:rPr>
                <w:rFonts w:ascii="GHEA Grapalat" w:hAnsi="GHEA Grapalat" w:cs="Arial"/>
                <w:sz w:val="18"/>
                <w:szCs w:val="18"/>
                <w:lang w:val="pt-BR"/>
              </w:rPr>
            </w:pPr>
            <w:r>
              <w:rPr>
                <w:rFonts w:ascii="GHEA Grapalat" w:hAnsi="GHEA Grapalat"/>
                <w:sz w:val="20"/>
                <w:lang w:val="hy-AM"/>
              </w:rPr>
              <w:t>50</w:t>
            </w:r>
            <w:r w:rsidRPr="00DE1E5A">
              <w:rPr>
                <w:rFonts w:ascii="GHEA Grapalat" w:hAnsi="GHEA Grapalat"/>
                <w:sz w:val="20"/>
                <w:lang w:val="pt-BR"/>
              </w:rPr>
              <w:t>%</w:t>
            </w:r>
          </w:p>
        </w:tc>
        <w:tc>
          <w:tcPr>
            <w:tcW w:w="685" w:type="dxa"/>
          </w:tcPr>
          <w:p w:rsidR="00846C6D" w:rsidRPr="00DE1E5A" w:rsidRDefault="00846C6D" w:rsidP="00C339E7">
            <w:pPr>
              <w:spacing w:after="0" w:line="240" w:lineRule="auto"/>
              <w:jc w:val="center"/>
              <w:rPr>
                <w:rFonts w:ascii="GHEA Grapalat" w:hAnsi="GHEA Grapalat"/>
                <w:sz w:val="20"/>
                <w:lang w:val="pt-BR"/>
              </w:rPr>
            </w:pPr>
          </w:p>
          <w:p w:rsidR="00846C6D" w:rsidRPr="00DE1E5A" w:rsidRDefault="00846C6D" w:rsidP="00C339E7">
            <w:pPr>
              <w:spacing w:after="0" w:line="240" w:lineRule="auto"/>
              <w:jc w:val="center"/>
              <w:rPr>
                <w:rFonts w:ascii="GHEA Grapalat" w:hAnsi="GHEA Grapalat"/>
                <w:sz w:val="20"/>
                <w:lang w:val="pt-BR"/>
              </w:rPr>
            </w:pPr>
          </w:p>
          <w:p w:rsidR="00846C6D" w:rsidRPr="00DE1E5A" w:rsidRDefault="00846C6D" w:rsidP="00C339E7">
            <w:pPr>
              <w:spacing w:after="0" w:line="240" w:lineRule="auto"/>
              <w:jc w:val="center"/>
              <w:rPr>
                <w:rFonts w:ascii="GHEA Grapalat" w:hAnsi="GHEA Grapalat" w:cs="Arial"/>
                <w:sz w:val="18"/>
                <w:szCs w:val="18"/>
                <w:lang w:val="pt-BR"/>
              </w:rPr>
            </w:pPr>
            <w:r>
              <w:rPr>
                <w:rFonts w:ascii="GHEA Grapalat" w:hAnsi="GHEA Grapalat"/>
                <w:sz w:val="20"/>
                <w:lang w:val="hy-AM"/>
              </w:rPr>
              <w:t>50</w:t>
            </w:r>
            <w:r w:rsidRPr="00DE1E5A">
              <w:rPr>
                <w:rFonts w:ascii="GHEA Grapalat" w:hAnsi="GHEA Grapalat"/>
                <w:sz w:val="20"/>
                <w:lang w:val="pt-BR"/>
              </w:rPr>
              <w:t>%</w:t>
            </w:r>
          </w:p>
        </w:tc>
        <w:tc>
          <w:tcPr>
            <w:tcW w:w="685" w:type="dxa"/>
          </w:tcPr>
          <w:p w:rsidR="00846C6D" w:rsidRPr="00DE1E5A" w:rsidRDefault="00846C6D" w:rsidP="00C339E7">
            <w:pPr>
              <w:spacing w:after="0" w:line="240" w:lineRule="auto"/>
              <w:jc w:val="center"/>
              <w:rPr>
                <w:rFonts w:ascii="GHEA Grapalat" w:hAnsi="GHEA Grapalat"/>
                <w:sz w:val="20"/>
                <w:lang w:val="pt-BR"/>
              </w:rPr>
            </w:pPr>
          </w:p>
          <w:p w:rsidR="00846C6D" w:rsidRPr="00DE1E5A" w:rsidRDefault="00846C6D" w:rsidP="00C339E7">
            <w:pPr>
              <w:spacing w:after="0" w:line="240" w:lineRule="auto"/>
              <w:jc w:val="center"/>
              <w:rPr>
                <w:rFonts w:ascii="GHEA Grapalat" w:hAnsi="GHEA Grapalat"/>
                <w:sz w:val="20"/>
                <w:lang w:val="pt-BR"/>
              </w:rPr>
            </w:pPr>
          </w:p>
          <w:p w:rsidR="00846C6D" w:rsidRPr="00DE1E5A" w:rsidRDefault="00846C6D" w:rsidP="00C339E7">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DE1E5A">
              <w:rPr>
                <w:rFonts w:ascii="GHEA Grapalat" w:hAnsi="GHEA Grapalat"/>
                <w:sz w:val="20"/>
                <w:lang w:val="pt-BR"/>
              </w:rPr>
              <w:t>%</w:t>
            </w:r>
          </w:p>
        </w:tc>
        <w:tc>
          <w:tcPr>
            <w:tcW w:w="685" w:type="dxa"/>
          </w:tcPr>
          <w:p w:rsidR="00846C6D" w:rsidRPr="00DE1E5A" w:rsidRDefault="00846C6D" w:rsidP="00C339E7">
            <w:pPr>
              <w:spacing w:after="0" w:line="240" w:lineRule="auto"/>
              <w:jc w:val="center"/>
              <w:rPr>
                <w:rFonts w:ascii="GHEA Grapalat" w:hAnsi="GHEA Grapalat"/>
                <w:sz w:val="20"/>
                <w:lang w:val="pt-BR"/>
              </w:rPr>
            </w:pPr>
          </w:p>
          <w:p w:rsidR="00846C6D" w:rsidRPr="00DE1E5A" w:rsidRDefault="00846C6D" w:rsidP="00C339E7">
            <w:pPr>
              <w:spacing w:after="0" w:line="240" w:lineRule="auto"/>
              <w:jc w:val="center"/>
              <w:rPr>
                <w:rFonts w:ascii="GHEA Grapalat" w:hAnsi="GHEA Grapalat"/>
                <w:sz w:val="20"/>
                <w:lang w:val="pt-BR"/>
              </w:rPr>
            </w:pPr>
          </w:p>
          <w:p w:rsidR="00846C6D" w:rsidRPr="00DE1E5A" w:rsidRDefault="00846C6D" w:rsidP="00C339E7">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DE1E5A">
              <w:rPr>
                <w:rFonts w:ascii="GHEA Grapalat" w:hAnsi="GHEA Grapalat"/>
                <w:sz w:val="20"/>
                <w:lang w:val="pt-BR"/>
              </w:rPr>
              <w:t>%</w:t>
            </w:r>
          </w:p>
        </w:tc>
        <w:tc>
          <w:tcPr>
            <w:tcW w:w="685" w:type="dxa"/>
          </w:tcPr>
          <w:p w:rsidR="00846C6D" w:rsidRPr="00DE1E5A" w:rsidRDefault="00846C6D" w:rsidP="00C339E7">
            <w:pPr>
              <w:spacing w:after="0" w:line="240" w:lineRule="auto"/>
              <w:jc w:val="center"/>
              <w:rPr>
                <w:rFonts w:ascii="GHEA Grapalat" w:hAnsi="GHEA Grapalat"/>
                <w:sz w:val="20"/>
                <w:lang w:val="pt-BR"/>
              </w:rPr>
            </w:pPr>
          </w:p>
          <w:p w:rsidR="00846C6D" w:rsidRPr="00DE1E5A" w:rsidRDefault="00846C6D" w:rsidP="00C339E7">
            <w:pPr>
              <w:spacing w:after="0" w:line="240" w:lineRule="auto"/>
              <w:jc w:val="center"/>
              <w:rPr>
                <w:rFonts w:ascii="GHEA Grapalat" w:hAnsi="GHEA Grapalat"/>
                <w:sz w:val="20"/>
                <w:lang w:val="pt-BR"/>
              </w:rPr>
            </w:pPr>
          </w:p>
          <w:p w:rsidR="00846C6D" w:rsidRPr="00DE1E5A" w:rsidRDefault="00846C6D" w:rsidP="00C339E7">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DE1E5A">
              <w:rPr>
                <w:rFonts w:ascii="GHEA Grapalat" w:hAnsi="GHEA Grapalat"/>
                <w:sz w:val="20"/>
                <w:lang w:val="pt-BR"/>
              </w:rPr>
              <w:t>%</w:t>
            </w:r>
          </w:p>
        </w:tc>
        <w:tc>
          <w:tcPr>
            <w:tcW w:w="1478" w:type="dxa"/>
          </w:tcPr>
          <w:p w:rsidR="00846C6D" w:rsidRPr="00DE1E5A" w:rsidRDefault="00846C6D" w:rsidP="00C339E7">
            <w:pPr>
              <w:spacing w:after="0" w:line="240" w:lineRule="auto"/>
              <w:jc w:val="center"/>
              <w:rPr>
                <w:rFonts w:ascii="GHEA Grapalat" w:hAnsi="GHEA Grapalat"/>
                <w:sz w:val="20"/>
                <w:lang w:val="pt-BR"/>
              </w:rPr>
            </w:pPr>
          </w:p>
          <w:p w:rsidR="00846C6D" w:rsidRPr="00DE1E5A" w:rsidRDefault="00846C6D" w:rsidP="00C339E7">
            <w:pPr>
              <w:spacing w:after="0" w:line="240" w:lineRule="auto"/>
              <w:jc w:val="center"/>
              <w:rPr>
                <w:rFonts w:ascii="GHEA Grapalat" w:hAnsi="GHEA Grapalat"/>
                <w:sz w:val="20"/>
                <w:lang w:val="pt-BR"/>
              </w:rPr>
            </w:pPr>
          </w:p>
          <w:p w:rsidR="00846C6D" w:rsidRPr="00DE1E5A" w:rsidRDefault="00846C6D" w:rsidP="00C339E7">
            <w:pPr>
              <w:spacing w:after="0" w:line="240" w:lineRule="auto"/>
              <w:jc w:val="center"/>
              <w:rPr>
                <w:rFonts w:ascii="GHEA Grapalat" w:hAnsi="GHEA Grapalat"/>
                <w:b/>
                <w:lang w:val="pt-BR"/>
              </w:rPr>
            </w:pPr>
            <w:r>
              <w:rPr>
                <w:rFonts w:ascii="GHEA Grapalat" w:hAnsi="GHEA Grapalat"/>
                <w:sz w:val="20"/>
                <w:lang w:val="hy-AM"/>
              </w:rPr>
              <w:t>100</w:t>
            </w:r>
            <w:r w:rsidRPr="00DE1E5A">
              <w:rPr>
                <w:rFonts w:ascii="GHEA Grapalat" w:hAnsi="GHEA Grapalat"/>
                <w:sz w:val="20"/>
                <w:lang w:val="pt-BR"/>
              </w:rPr>
              <w:t>%</w:t>
            </w:r>
          </w:p>
        </w:tc>
      </w:tr>
    </w:tbl>
    <w:p w:rsidR="00C339E7" w:rsidRPr="00DE1E5A" w:rsidRDefault="00C339E7" w:rsidP="00C339E7">
      <w:pPr>
        <w:spacing w:after="0" w:line="240" w:lineRule="auto"/>
        <w:rPr>
          <w:rFonts w:ascii="GHEA Grapalat" w:hAnsi="GHEA Grapalat"/>
          <w:i/>
          <w:sz w:val="18"/>
          <w:szCs w:val="18"/>
        </w:rPr>
      </w:pPr>
    </w:p>
    <w:p w:rsidR="00C339E7" w:rsidRPr="00DE1E5A" w:rsidRDefault="00C339E7" w:rsidP="00C339E7">
      <w:pPr>
        <w:spacing w:after="0" w:line="240" w:lineRule="auto"/>
        <w:rPr>
          <w:rFonts w:ascii="GHEA Grapalat" w:hAnsi="GHEA Grapalat" w:cs="Sylfaen"/>
          <w:i/>
          <w:sz w:val="18"/>
          <w:szCs w:val="18"/>
          <w:lang w:val="pt-BR"/>
        </w:rPr>
      </w:pPr>
      <w:r w:rsidRPr="00DE1E5A">
        <w:rPr>
          <w:rFonts w:ascii="GHEA Grapalat" w:hAnsi="GHEA Grapalat"/>
          <w:i/>
          <w:sz w:val="18"/>
          <w:szCs w:val="18"/>
        </w:rPr>
        <w:t xml:space="preserve">* </w:t>
      </w:r>
      <w:r w:rsidRPr="00DE1E5A">
        <w:rPr>
          <w:rFonts w:ascii="GHEA Grapalat" w:hAnsi="GHEA Grapalat" w:cs="Sylfaen"/>
          <w:i/>
          <w:sz w:val="18"/>
          <w:szCs w:val="18"/>
          <w:lang w:val="pt-BR"/>
        </w:rPr>
        <w:t>Վճարման</w:t>
      </w:r>
      <w:r w:rsidRPr="00DE1E5A">
        <w:rPr>
          <w:rFonts w:ascii="GHEA Grapalat" w:hAnsi="GHEA Grapalat" w:cs="Times Armenian"/>
          <w:i/>
          <w:sz w:val="18"/>
          <w:szCs w:val="18"/>
        </w:rPr>
        <w:t xml:space="preserve"> </w:t>
      </w:r>
      <w:r w:rsidRPr="00DE1E5A">
        <w:rPr>
          <w:rFonts w:ascii="GHEA Grapalat" w:hAnsi="GHEA Grapalat" w:cs="Sylfaen"/>
          <w:i/>
          <w:sz w:val="18"/>
          <w:szCs w:val="18"/>
          <w:lang w:val="pt-BR"/>
        </w:rPr>
        <w:t>ենթակա</w:t>
      </w:r>
      <w:r w:rsidRPr="00DE1E5A">
        <w:rPr>
          <w:rFonts w:ascii="GHEA Grapalat" w:hAnsi="GHEA Grapalat" w:cs="Times Armenian"/>
          <w:i/>
          <w:sz w:val="18"/>
          <w:szCs w:val="18"/>
        </w:rPr>
        <w:t xml:space="preserve"> </w:t>
      </w:r>
      <w:r w:rsidRPr="00DE1E5A">
        <w:rPr>
          <w:rFonts w:ascii="GHEA Grapalat" w:hAnsi="GHEA Grapalat" w:cs="Sylfaen"/>
          <w:i/>
          <w:sz w:val="18"/>
          <w:szCs w:val="18"/>
          <w:lang w:val="pt-BR"/>
        </w:rPr>
        <w:t>գումարները</w:t>
      </w:r>
      <w:r w:rsidRPr="00DE1E5A">
        <w:rPr>
          <w:rFonts w:ascii="GHEA Grapalat" w:hAnsi="GHEA Grapalat" w:cs="Times Armenian"/>
          <w:i/>
          <w:sz w:val="18"/>
          <w:szCs w:val="18"/>
        </w:rPr>
        <w:t xml:space="preserve"> </w:t>
      </w:r>
      <w:r w:rsidRPr="00DE1E5A">
        <w:rPr>
          <w:rFonts w:ascii="GHEA Grapalat" w:hAnsi="GHEA Grapalat" w:cs="Sylfaen"/>
          <w:i/>
          <w:sz w:val="18"/>
          <w:szCs w:val="18"/>
          <w:lang w:val="pt-BR"/>
        </w:rPr>
        <w:t>ներկայացվում են աճողական</w:t>
      </w:r>
      <w:r w:rsidRPr="00DE1E5A">
        <w:rPr>
          <w:rFonts w:ascii="GHEA Grapalat" w:hAnsi="GHEA Grapalat" w:cs="Times Armenian"/>
          <w:i/>
          <w:sz w:val="18"/>
          <w:szCs w:val="18"/>
        </w:rPr>
        <w:t xml:space="preserve"> </w:t>
      </w:r>
      <w:r w:rsidRPr="00DE1E5A">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339E7" w:rsidRPr="00DE1E5A" w:rsidRDefault="00C339E7" w:rsidP="00C339E7">
      <w:pPr>
        <w:spacing w:after="0" w:line="240" w:lineRule="auto"/>
        <w:rPr>
          <w:rFonts w:ascii="GHEA Grapalat" w:hAnsi="GHEA Grapalat"/>
          <w:i/>
          <w:sz w:val="18"/>
          <w:szCs w:val="18"/>
          <w:lang w:val="pt-BR"/>
        </w:rPr>
      </w:pPr>
      <w:r w:rsidRPr="00DE1E5A">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C339E7" w:rsidRPr="00DE1E5A" w:rsidRDefault="00C339E7" w:rsidP="00C339E7">
      <w:pPr>
        <w:spacing w:after="0" w:line="240" w:lineRule="auto"/>
        <w:jc w:val="center"/>
        <w:rPr>
          <w:rFonts w:ascii="GHEA Grapalat" w:hAnsi="GHEA Grapalat"/>
          <w:sz w:val="20"/>
          <w:lang w:val="es-ES"/>
        </w:rPr>
      </w:pPr>
    </w:p>
    <w:p w:rsidR="00C339E7" w:rsidRPr="00DE1E5A" w:rsidRDefault="00C339E7" w:rsidP="00C339E7">
      <w:pPr>
        <w:spacing w:after="0" w:line="240" w:lineRule="auto"/>
        <w:jc w:val="right"/>
        <w:rPr>
          <w:rFonts w:ascii="GHEA Grapalat" w:hAnsi="GHEA Grapalat"/>
          <w:sz w:val="20"/>
          <w:lang w:val="es-ES"/>
        </w:rPr>
      </w:pPr>
    </w:p>
    <w:tbl>
      <w:tblPr>
        <w:tblW w:w="9639" w:type="dxa"/>
        <w:jc w:val="center"/>
        <w:tblInd w:w="409" w:type="dxa"/>
        <w:tblLayout w:type="fixed"/>
        <w:tblLook w:val="0000"/>
      </w:tblPr>
      <w:tblGrid>
        <w:gridCol w:w="4536"/>
        <w:gridCol w:w="760"/>
        <w:gridCol w:w="4343"/>
      </w:tblGrid>
      <w:tr w:rsidR="00C339E7" w:rsidRPr="00DE1E5A" w:rsidTr="00DF0781">
        <w:trPr>
          <w:jc w:val="center"/>
        </w:trPr>
        <w:tc>
          <w:tcPr>
            <w:tcW w:w="4536" w:type="dxa"/>
          </w:tcPr>
          <w:p w:rsidR="00C339E7" w:rsidRPr="00DE1E5A" w:rsidRDefault="00C339E7" w:rsidP="00C339E7">
            <w:pPr>
              <w:spacing w:after="0" w:line="240" w:lineRule="auto"/>
              <w:jc w:val="center"/>
              <w:rPr>
                <w:rFonts w:ascii="GHEA Grapalat" w:hAnsi="GHEA Grapalat" w:cs="Sylfaen"/>
                <w:b/>
                <w:bCs/>
                <w:lang w:val="nb-NO"/>
              </w:rPr>
            </w:pPr>
            <w:r w:rsidRPr="00DE1E5A">
              <w:rPr>
                <w:rFonts w:ascii="GHEA Grapalat" w:hAnsi="GHEA Grapalat" w:cs="Sylfaen"/>
                <w:b/>
                <w:bCs/>
                <w:lang w:val="nb-NO"/>
              </w:rPr>
              <w:t>ԳՆՈՐԴ</w:t>
            </w:r>
          </w:p>
          <w:p w:rsidR="00C339E7" w:rsidRPr="00DE1E5A" w:rsidRDefault="00C339E7" w:rsidP="00C339E7">
            <w:pPr>
              <w:spacing w:after="0" w:line="240" w:lineRule="auto"/>
              <w:rPr>
                <w:rFonts w:ascii="GHEA Grapalat" w:hAnsi="GHEA Grapalat"/>
                <w:lang w:val="ru-RU"/>
              </w:rPr>
            </w:pPr>
          </w:p>
          <w:p w:rsidR="00C339E7" w:rsidRPr="00DE1E5A" w:rsidRDefault="00C339E7" w:rsidP="00C339E7">
            <w:pPr>
              <w:spacing w:after="0" w:line="240" w:lineRule="auto"/>
              <w:rPr>
                <w:rFonts w:ascii="GHEA Grapalat" w:hAnsi="GHEA Grapalat"/>
                <w:lang w:val="ru-RU"/>
              </w:rPr>
            </w:pPr>
          </w:p>
          <w:p w:rsidR="00C339E7" w:rsidRPr="00DE1E5A" w:rsidRDefault="00C339E7" w:rsidP="00C339E7">
            <w:pPr>
              <w:spacing w:after="0" w:line="240" w:lineRule="auto"/>
              <w:jc w:val="center"/>
              <w:rPr>
                <w:rFonts w:ascii="GHEA Grapalat" w:hAnsi="GHEA Grapalat"/>
                <w:lang w:val="ru-RU"/>
              </w:rPr>
            </w:pPr>
            <w:r w:rsidRPr="00DE1E5A">
              <w:rPr>
                <w:rFonts w:ascii="GHEA Grapalat" w:hAnsi="GHEA Grapalat"/>
                <w:lang w:val="ru-RU"/>
              </w:rPr>
              <w:t>---------------------------------</w:t>
            </w:r>
          </w:p>
          <w:p w:rsidR="00C339E7" w:rsidRPr="00DE1E5A" w:rsidRDefault="00C339E7" w:rsidP="00C339E7">
            <w:pPr>
              <w:spacing w:after="0" w:line="240" w:lineRule="auto"/>
              <w:jc w:val="center"/>
              <w:rPr>
                <w:rFonts w:ascii="GHEA Grapalat" w:hAnsi="GHEA Grapalat"/>
                <w:sz w:val="18"/>
                <w:szCs w:val="18"/>
              </w:rPr>
            </w:pPr>
            <w:r w:rsidRPr="00DE1E5A">
              <w:rPr>
                <w:rFonts w:ascii="GHEA Grapalat" w:hAnsi="GHEA Grapalat"/>
                <w:sz w:val="18"/>
                <w:szCs w:val="18"/>
              </w:rPr>
              <w:t>/</w:t>
            </w:r>
            <w:r w:rsidRPr="00DE1E5A">
              <w:rPr>
                <w:rFonts w:ascii="GHEA Grapalat" w:hAnsi="GHEA Grapalat" w:cs="Sylfaen"/>
                <w:sz w:val="18"/>
                <w:szCs w:val="18"/>
                <w:lang w:val="ru-RU"/>
              </w:rPr>
              <w:t>ստորագրություն</w:t>
            </w:r>
            <w:r w:rsidRPr="00DE1E5A">
              <w:rPr>
                <w:rFonts w:ascii="GHEA Grapalat" w:hAnsi="GHEA Grapalat"/>
                <w:sz w:val="18"/>
                <w:szCs w:val="18"/>
              </w:rPr>
              <w:t>/</w:t>
            </w:r>
          </w:p>
          <w:p w:rsidR="00C339E7" w:rsidRPr="00DE1E5A" w:rsidRDefault="00C339E7" w:rsidP="00C339E7">
            <w:pPr>
              <w:spacing w:after="0" w:line="240" w:lineRule="auto"/>
              <w:jc w:val="center"/>
              <w:rPr>
                <w:rFonts w:ascii="GHEA Grapalat" w:hAnsi="GHEA Grapalat"/>
                <w:sz w:val="18"/>
                <w:szCs w:val="18"/>
                <w:lang w:val="ru-RU"/>
              </w:rPr>
            </w:pPr>
            <w:r w:rsidRPr="00DE1E5A">
              <w:rPr>
                <w:rFonts w:ascii="GHEA Grapalat" w:hAnsi="GHEA Grapalat" w:cs="Sylfaen"/>
                <w:sz w:val="18"/>
                <w:szCs w:val="18"/>
                <w:lang w:val="ru-RU"/>
              </w:rPr>
              <w:t>Կ</w:t>
            </w:r>
            <w:r w:rsidRPr="00DE1E5A">
              <w:rPr>
                <w:rFonts w:ascii="GHEA Grapalat" w:hAnsi="GHEA Grapalat"/>
                <w:sz w:val="18"/>
                <w:szCs w:val="18"/>
                <w:lang w:val="ru-RU"/>
              </w:rPr>
              <w:t>.</w:t>
            </w:r>
            <w:r w:rsidRPr="00DE1E5A">
              <w:rPr>
                <w:rFonts w:ascii="GHEA Grapalat" w:hAnsi="GHEA Grapalat" w:cs="Sylfaen"/>
                <w:sz w:val="18"/>
                <w:szCs w:val="18"/>
                <w:lang w:val="ru-RU"/>
              </w:rPr>
              <w:t>Տ</w:t>
            </w:r>
          </w:p>
        </w:tc>
        <w:tc>
          <w:tcPr>
            <w:tcW w:w="760" w:type="dxa"/>
          </w:tcPr>
          <w:p w:rsidR="00C339E7" w:rsidRPr="00DE1E5A" w:rsidRDefault="00C339E7" w:rsidP="00C339E7">
            <w:pPr>
              <w:spacing w:after="0" w:line="240" w:lineRule="auto"/>
              <w:jc w:val="center"/>
              <w:rPr>
                <w:rFonts w:ascii="GHEA Grapalat" w:hAnsi="GHEA Grapalat"/>
                <w:lang w:val="ru-RU"/>
              </w:rPr>
            </w:pPr>
          </w:p>
        </w:tc>
        <w:tc>
          <w:tcPr>
            <w:tcW w:w="4343" w:type="dxa"/>
          </w:tcPr>
          <w:p w:rsidR="00C339E7" w:rsidRPr="00DE1E5A" w:rsidRDefault="00C339E7" w:rsidP="00C339E7">
            <w:pPr>
              <w:spacing w:after="0" w:line="240" w:lineRule="auto"/>
              <w:jc w:val="center"/>
              <w:rPr>
                <w:rFonts w:ascii="GHEA Grapalat" w:hAnsi="GHEA Grapalat" w:cs="Sylfaen"/>
                <w:b/>
                <w:bCs/>
                <w:lang w:val="ru-RU"/>
              </w:rPr>
            </w:pPr>
            <w:r w:rsidRPr="00DE1E5A">
              <w:rPr>
                <w:rFonts w:ascii="GHEA Grapalat" w:hAnsi="GHEA Grapalat" w:cs="Sylfaen"/>
                <w:b/>
                <w:bCs/>
                <w:lang w:val="pt-BR"/>
              </w:rPr>
              <w:t>ՎԱՃԱՌՈՂ</w:t>
            </w:r>
          </w:p>
          <w:p w:rsidR="00C339E7" w:rsidRPr="00DE1E5A" w:rsidRDefault="00C339E7" w:rsidP="00C339E7">
            <w:pPr>
              <w:spacing w:after="0" w:line="240" w:lineRule="auto"/>
              <w:jc w:val="center"/>
              <w:rPr>
                <w:rFonts w:ascii="GHEA Grapalat" w:hAnsi="GHEA Grapalat"/>
                <w:lang w:val="ru-RU"/>
              </w:rPr>
            </w:pPr>
          </w:p>
          <w:p w:rsidR="00C339E7" w:rsidRPr="00DE1E5A" w:rsidRDefault="00C339E7" w:rsidP="00C339E7">
            <w:pPr>
              <w:spacing w:after="0" w:line="240" w:lineRule="auto"/>
              <w:jc w:val="center"/>
              <w:rPr>
                <w:rFonts w:ascii="GHEA Grapalat" w:hAnsi="GHEA Grapalat"/>
                <w:lang w:val="ru-RU"/>
              </w:rPr>
            </w:pPr>
          </w:p>
          <w:p w:rsidR="00C339E7" w:rsidRPr="00DE1E5A" w:rsidRDefault="00C339E7" w:rsidP="00C339E7">
            <w:pPr>
              <w:spacing w:after="0" w:line="240" w:lineRule="auto"/>
              <w:jc w:val="center"/>
              <w:rPr>
                <w:rFonts w:ascii="GHEA Grapalat" w:hAnsi="GHEA Grapalat"/>
                <w:lang w:val="ru-RU"/>
              </w:rPr>
            </w:pPr>
            <w:r w:rsidRPr="00DE1E5A">
              <w:rPr>
                <w:rFonts w:ascii="GHEA Grapalat" w:hAnsi="GHEA Grapalat"/>
                <w:lang w:val="ru-RU"/>
              </w:rPr>
              <w:t>---------------------------------</w:t>
            </w:r>
          </w:p>
          <w:p w:rsidR="00C339E7" w:rsidRPr="00DE1E5A" w:rsidRDefault="00C339E7" w:rsidP="00C339E7">
            <w:pPr>
              <w:spacing w:after="0" w:line="240" w:lineRule="auto"/>
              <w:jc w:val="center"/>
              <w:rPr>
                <w:rFonts w:ascii="GHEA Grapalat" w:hAnsi="GHEA Grapalat"/>
                <w:sz w:val="18"/>
                <w:szCs w:val="18"/>
              </w:rPr>
            </w:pPr>
            <w:r w:rsidRPr="00DE1E5A">
              <w:rPr>
                <w:rFonts w:ascii="GHEA Grapalat" w:hAnsi="GHEA Grapalat"/>
                <w:sz w:val="18"/>
                <w:szCs w:val="18"/>
              </w:rPr>
              <w:t>/</w:t>
            </w:r>
            <w:r w:rsidRPr="00DE1E5A">
              <w:rPr>
                <w:rFonts w:ascii="GHEA Grapalat" w:hAnsi="GHEA Grapalat" w:cs="Sylfaen"/>
                <w:sz w:val="18"/>
                <w:szCs w:val="18"/>
                <w:lang w:val="ru-RU"/>
              </w:rPr>
              <w:t>ստորագրություն</w:t>
            </w:r>
            <w:r w:rsidRPr="00DE1E5A">
              <w:rPr>
                <w:rFonts w:ascii="GHEA Grapalat" w:hAnsi="GHEA Grapalat"/>
                <w:sz w:val="18"/>
                <w:szCs w:val="18"/>
              </w:rPr>
              <w:t>/</w:t>
            </w:r>
          </w:p>
          <w:p w:rsidR="00C339E7" w:rsidRPr="00DE1E5A" w:rsidRDefault="00C339E7" w:rsidP="00C339E7">
            <w:pPr>
              <w:spacing w:after="0" w:line="240" w:lineRule="auto"/>
              <w:jc w:val="center"/>
              <w:rPr>
                <w:rFonts w:ascii="GHEA Grapalat" w:hAnsi="GHEA Grapalat"/>
                <w:lang w:val="ru-RU"/>
              </w:rPr>
            </w:pPr>
            <w:r w:rsidRPr="00DE1E5A">
              <w:rPr>
                <w:rFonts w:ascii="GHEA Grapalat" w:hAnsi="GHEA Grapalat" w:cs="Sylfaen"/>
                <w:sz w:val="18"/>
                <w:szCs w:val="18"/>
                <w:lang w:val="ru-RU"/>
              </w:rPr>
              <w:t>Կ</w:t>
            </w:r>
            <w:r w:rsidRPr="00DE1E5A">
              <w:rPr>
                <w:rFonts w:ascii="GHEA Grapalat" w:hAnsi="GHEA Grapalat"/>
                <w:sz w:val="18"/>
                <w:szCs w:val="18"/>
                <w:lang w:val="ru-RU"/>
              </w:rPr>
              <w:t>.</w:t>
            </w:r>
            <w:r w:rsidRPr="00DE1E5A">
              <w:rPr>
                <w:rFonts w:ascii="GHEA Grapalat" w:hAnsi="GHEA Grapalat" w:cs="Sylfaen"/>
                <w:sz w:val="18"/>
                <w:szCs w:val="18"/>
                <w:lang w:val="ru-RU"/>
              </w:rPr>
              <w:t>Տ</w:t>
            </w:r>
          </w:p>
        </w:tc>
      </w:tr>
    </w:tbl>
    <w:p w:rsidR="00C339E7" w:rsidRPr="00DE1E5A" w:rsidRDefault="00C339E7" w:rsidP="00C339E7">
      <w:pPr>
        <w:spacing w:after="0" w:line="240" w:lineRule="auto"/>
        <w:rPr>
          <w:rFonts w:ascii="GHEA Grapalat" w:hAnsi="GHEA Grapalat"/>
          <w:sz w:val="20"/>
          <w:lang w:val="ru-RU"/>
        </w:rPr>
        <w:sectPr w:rsidR="00C339E7" w:rsidRPr="00DE1E5A" w:rsidSect="00DF0781">
          <w:footnotePr>
            <w:pos w:val="beneathText"/>
          </w:footnotePr>
          <w:pgSz w:w="16838" w:h="11906" w:orient="landscape" w:code="9"/>
          <w:pgMar w:top="662" w:right="533" w:bottom="1138" w:left="720" w:header="562" w:footer="562" w:gutter="0"/>
          <w:cols w:space="720"/>
        </w:sectPr>
      </w:pPr>
    </w:p>
    <w:p w:rsidR="00C339E7" w:rsidRPr="00DE1E5A" w:rsidRDefault="00C339E7" w:rsidP="00C339E7">
      <w:pPr>
        <w:spacing w:after="0" w:line="240" w:lineRule="auto"/>
        <w:jc w:val="right"/>
        <w:rPr>
          <w:rFonts w:ascii="GHEA Grapalat" w:hAnsi="GHEA Grapalat"/>
          <w:i/>
          <w:sz w:val="18"/>
        </w:rPr>
      </w:pPr>
      <w:r w:rsidRPr="00DE1E5A">
        <w:rPr>
          <w:rFonts w:ascii="GHEA Grapalat" w:hAnsi="GHEA Grapalat"/>
          <w:i/>
          <w:sz w:val="18"/>
          <w:lang w:val="hy-AM"/>
        </w:rPr>
        <w:lastRenderedPageBreak/>
        <w:t xml:space="preserve">Հավելված N </w:t>
      </w:r>
      <w:r w:rsidRPr="00DE1E5A">
        <w:rPr>
          <w:rFonts w:ascii="GHEA Grapalat" w:hAnsi="GHEA Grapalat"/>
          <w:i/>
          <w:sz w:val="18"/>
        </w:rPr>
        <w:t>3</w:t>
      </w:r>
    </w:p>
    <w:p w:rsidR="00C339E7" w:rsidRPr="00DE1E5A" w:rsidRDefault="00C339E7" w:rsidP="00C339E7">
      <w:pPr>
        <w:spacing w:after="0" w:line="240" w:lineRule="auto"/>
        <w:jc w:val="right"/>
        <w:rPr>
          <w:rFonts w:ascii="GHEA Grapalat" w:hAnsi="GHEA Grapalat"/>
          <w:i/>
          <w:sz w:val="18"/>
          <w:lang w:val="hy-AM"/>
        </w:rPr>
      </w:pPr>
      <w:r w:rsidRPr="00DE1E5A">
        <w:rPr>
          <w:rFonts w:ascii="GHEA Grapalat" w:hAnsi="GHEA Grapalat"/>
          <w:i/>
          <w:sz w:val="18"/>
          <w:lang w:val="hy-AM"/>
        </w:rPr>
        <w:t xml:space="preserve">«         »              20  թ. կնքված </w:t>
      </w:r>
    </w:p>
    <w:p w:rsidR="00C339E7" w:rsidRPr="00DE1E5A" w:rsidRDefault="00C339E7" w:rsidP="00C339E7">
      <w:pPr>
        <w:spacing w:after="0" w:line="240" w:lineRule="auto"/>
        <w:jc w:val="right"/>
        <w:rPr>
          <w:rFonts w:ascii="GHEA Grapalat" w:hAnsi="GHEA Grapalat"/>
          <w:i/>
          <w:sz w:val="18"/>
          <w:lang w:val="hy-AM"/>
        </w:rPr>
      </w:pPr>
      <w:r w:rsidRPr="00DE1E5A">
        <w:rPr>
          <w:rFonts w:ascii="GHEA Grapalat" w:hAnsi="GHEA Grapalat"/>
          <w:i/>
          <w:sz w:val="18"/>
          <w:lang w:val="hy-AM"/>
        </w:rPr>
        <w:t xml:space="preserve">                      ծածկագրով պայմանագրի</w:t>
      </w:r>
    </w:p>
    <w:p w:rsidR="00C339E7" w:rsidRPr="00DE1E5A" w:rsidRDefault="00C339E7" w:rsidP="00C339E7">
      <w:pPr>
        <w:spacing w:after="0" w:line="240" w:lineRule="auto"/>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35"/>
        <w:gridCol w:w="5115"/>
      </w:tblGrid>
      <w:tr w:rsidR="00C339E7" w:rsidRPr="005052FB" w:rsidTr="00DF0781">
        <w:trPr>
          <w:tblCellSpacing w:w="7" w:type="dxa"/>
          <w:jc w:val="center"/>
        </w:trPr>
        <w:tc>
          <w:tcPr>
            <w:tcW w:w="0" w:type="auto"/>
            <w:vAlign w:val="center"/>
          </w:tcPr>
          <w:p w:rsidR="00C339E7" w:rsidRPr="00DE1E5A" w:rsidRDefault="00A175A3" w:rsidP="00C339E7">
            <w:pPr>
              <w:spacing w:after="0" w:line="240" w:lineRule="auto"/>
              <w:jc w:val="center"/>
              <w:rPr>
                <w:rFonts w:ascii="GHEA Grapalat" w:hAnsi="GHEA Grapalat"/>
                <w:iCs/>
                <w:color w:val="000000"/>
                <w:sz w:val="21"/>
                <w:szCs w:val="21"/>
                <w:lang w:val="pt-BR"/>
              </w:rPr>
            </w:pPr>
            <w:r w:rsidRPr="00A175A3">
              <w:rPr>
                <w:noProof/>
              </w:rPr>
              <w:pict>
                <v:rect id="Rectangle 100" o:spid="_x0000_s1026" style="position:absolute;left:0;text-align:left;margin-left:189pt;margin-top:13.2pt;width:9pt;height:81pt;flip:x;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339E7" w:rsidRPr="00DE1E5A">
              <w:rPr>
                <w:rFonts w:ascii="GHEA Grapalat" w:hAnsi="GHEA Grapalat"/>
                <w:iCs/>
                <w:color w:val="000000"/>
                <w:sz w:val="21"/>
                <w:szCs w:val="21"/>
              </w:rPr>
              <w:t>Պայմանագրի</w:t>
            </w:r>
            <w:r w:rsidR="00C339E7" w:rsidRPr="00DE1E5A">
              <w:rPr>
                <w:rFonts w:ascii="GHEA Grapalat" w:hAnsi="GHEA Grapalat"/>
                <w:iCs/>
                <w:color w:val="000000"/>
                <w:sz w:val="21"/>
                <w:szCs w:val="21"/>
                <w:lang w:val="pt-BR"/>
              </w:rPr>
              <w:t xml:space="preserve"> </w:t>
            </w:r>
            <w:r w:rsidR="00C339E7" w:rsidRPr="00DE1E5A">
              <w:rPr>
                <w:rFonts w:ascii="GHEA Grapalat" w:hAnsi="GHEA Grapalat"/>
                <w:iCs/>
                <w:color w:val="000000"/>
                <w:sz w:val="21"/>
                <w:szCs w:val="21"/>
              </w:rPr>
              <w:t>կողմ</w:t>
            </w:r>
            <w:r w:rsidR="00C339E7" w:rsidRPr="00DE1E5A">
              <w:rPr>
                <w:rFonts w:ascii="GHEA Grapalat" w:hAnsi="GHEA Grapalat"/>
                <w:iCs/>
                <w:color w:val="000000"/>
                <w:sz w:val="21"/>
                <w:szCs w:val="21"/>
                <w:lang w:val="pt-BR"/>
              </w:rPr>
              <w:t xml:space="preserve"> </w:t>
            </w:r>
          </w:p>
          <w:p w:rsidR="00C339E7" w:rsidRPr="00DE1E5A" w:rsidRDefault="00C339E7" w:rsidP="00C339E7">
            <w:pPr>
              <w:spacing w:after="0" w:line="240" w:lineRule="auto"/>
              <w:jc w:val="center"/>
              <w:rPr>
                <w:rFonts w:ascii="GHEA Grapalat" w:hAnsi="GHEA Grapalat"/>
                <w:iCs/>
                <w:color w:val="000000"/>
                <w:sz w:val="21"/>
                <w:szCs w:val="21"/>
                <w:lang w:val="pt-BR"/>
              </w:rPr>
            </w:pPr>
            <w:r w:rsidRPr="00DE1E5A">
              <w:rPr>
                <w:rFonts w:ascii="GHEA Grapalat" w:hAnsi="GHEA Grapalat"/>
                <w:iCs/>
                <w:color w:val="000000"/>
                <w:sz w:val="21"/>
                <w:szCs w:val="21"/>
                <w:lang w:val="pt-BR"/>
              </w:rPr>
              <w:t>___________________________</w:t>
            </w:r>
          </w:p>
          <w:p w:rsidR="00C339E7" w:rsidRPr="00DE1E5A" w:rsidRDefault="00C339E7" w:rsidP="00C339E7">
            <w:pPr>
              <w:spacing w:after="0" w:line="240" w:lineRule="auto"/>
              <w:jc w:val="center"/>
              <w:rPr>
                <w:rFonts w:ascii="GHEA Grapalat" w:hAnsi="GHEA Grapalat"/>
                <w:iCs/>
                <w:color w:val="000000"/>
                <w:sz w:val="21"/>
                <w:szCs w:val="21"/>
                <w:lang w:val="pt-BR"/>
              </w:rPr>
            </w:pPr>
            <w:r w:rsidRPr="00DE1E5A">
              <w:rPr>
                <w:rFonts w:ascii="GHEA Grapalat" w:hAnsi="GHEA Grapalat"/>
                <w:iCs/>
                <w:color w:val="000000"/>
                <w:sz w:val="21"/>
                <w:szCs w:val="21"/>
                <w:lang w:val="pt-BR"/>
              </w:rPr>
              <w:t>___________________________</w:t>
            </w:r>
          </w:p>
          <w:p w:rsidR="00C339E7" w:rsidRPr="00DE1E5A" w:rsidRDefault="00C339E7" w:rsidP="00C339E7">
            <w:pPr>
              <w:spacing w:after="0" w:line="240" w:lineRule="auto"/>
              <w:jc w:val="center"/>
              <w:rPr>
                <w:rFonts w:ascii="GHEA Grapalat" w:hAnsi="GHEA Grapalat"/>
                <w:iCs/>
                <w:color w:val="000000"/>
                <w:sz w:val="21"/>
                <w:szCs w:val="21"/>
                <w:lang w:val="pt-BR"/>
              </w:rPr>
            </w:pPr>
            <w:r w:rsidRPr="00DE1E5A">
              <w:rPr>
                <w:rFonts w:ascii="GHEA Grapalat" w:hAnsi="GHEA Grapalat"/>
                <w:iCs/>
                <w:color w:val="000000"/>
                <w:sz w:val="21"/>
                <w:szCs w:val="21"/>
              </w:rPr>
              <w:t>գտնվելու</w:t>
            </w:r>
            <w:r w:rsidRPr="00DE1E5A">
              <w:rPr>
                <w:rFonts w:ascii="GHEA Grapalat" w:hAnsi="GHEA Grapalat"/>
                <w:iCs/>
                <w:color w:val="000000"/>
                <w:sz w:val="21"/>
                <w:szCs w:val="21"/>
                <w:lang w:val="pt-BR"/>
              </w:rPr>
              <w:t xml:space="preserve"> </w:t>
            </w:r>
            <w:r w:rsidRPr="00DE1E5A">
              <w:rPr>
                <w:rFonts w:ascii="GHEA Grapalat" w:hAnsi="GHEA Grapalat"/>
                <w:iCs/>
                <w:color w:val="000000"/>
                <w:sz w:val="21"/>
                <w:szCs w:val="21"/>
              </w:rPr>
              <w:t>վայրը</w:t>
            </w:r>
            <w:r w:rsidRPr="00DE1E5A">
              <w:rPr>
                <w:rFonts w:ascii="GHEA Grapalat" w:hAnsi="GHEA Grapalat"/>
                <w:iCs/>
                <w:color w:val="000000"/>
                <w:sz w:val="21"/>
                <w:szCs w:val="21"/>
                <w:lang w:val="pt-BR"/>
              </w:rPr>
              <w:t xml:space="preserve"> ______________</w:t>
            </w:r>
          </w:p>
          <w:p w:rsidR="00C339E7" w:rsidRPr="00DE1E5A" w:rsidRDefault="00C339E7" w:rsidP="00C339E7">
            <w:pPr>
              <w:spacing w:after="0" w:line="240" w:lineRule="auto"/>
              <w:jc w:val="center"/>
              <w:rPr>
                <w:rFonts w:ascii="GHEA Grapalat" w:hAnsi="GHEA Grapalat"/>
                <w:iCs/>
                <w:color w:val="000000"/>
                <w:sz w:val="21"/>
                <w:szCs w:val="21"/>
                <w:lang w:val="pt-BR"/>
              </w:rPr>
            </w:pPr>
            <w:r w:rsidRPr="00DE1E5A">
              <w:rPr>
                <w:rFonts w:ascii="GHEA Grapalat" w:hAnsi="GHEA Grapalat"/>
                <w:iCs/>
                <w:color w:val="000000"/>
                <w:sz w:val="21"/>
                <w:szCs w:val="21"/>
              </w:rPr>
              <w:t>հհ</w:t>
            </w:r>
            <w:r w:rsidRPr="00DE1E5A">
              <w:rPr>
                <w:rFonts w:ascii="GHEA Grapalat" w:hAnsi="GHEA Grapalat"/>
                <w:iCs/>
                <w:color w:val="000000"/>
                <w:sz w:val="21"/>
                <w:szCs w:val="21"/>
                <w:lang w:val="pt-BR"/>
              </w:rPr>
              <w:t xml:space="preserve"> _________________________ </w:t>
            </w:r>
          </w:p>
          <w:p w:rsidR="00C339E7" w:rsidRPr="00DE1E5A" w:rsidRDefault="00C339E7" w:rsidP="00C339E7">
            <w:pPr>
              <w:spacing w:after="0" w:line="240" w:lineRule="auto"/>
              <w:jc w:val="center"/>
              <w:rPr>
                <w:rFonts w:ascii="GHEA Grapalat" w:hAnsi="GHEA Grapalat"/>
                <w:iCs/>
                <w:color w:val="000000"/>
                <w:sz w:val="21"/>
                <w:szCs w:val="21"/>
                <w:lang w:val="pt-BR"/>
              </w:rPr>
            </w:pPr>
            <w:r w:rsidRPr="00DE1E5A">
              <w:rPr>
                <w:rFonts w:ascii="GHEA Grapalat" w:hAnsi="GHEA Grapalat"/>
                <w:iCs/>
                <w:color w:val="000000"/>
                <w:sz w:val="21"/>
                <w:szCs w:val="21"/>
              </w:rPr>
              <w:t>հվհհ</w:t>
            </w:r>
            <w:r w:rsidRPr="00DE1E5A">
              <w:rPr>
                <w:rFonts w:ascii="GHEA Grapalat" w:hAnsi="GHEA Grapalat"/>
                <w:iCs/>
                <w:color w:val="000000"/>
                <w:sz w:val="21"/>
                <w:szCs w:val="21"/>
                <w:lang w:val="pt-BR"/>
              </w:rPr>
              <w:t xml:space="preserve"> _______________________ </w:t>
            </w:r>
          </w:p>
        </w:tc>
        <w:tc>
          <w:tcPr>
            <w:tcW w:w="0" w:type="auto"/>
            <w:vAlign w:val="center"/>
          </w:tcPr>
          <w:p w:rsidR="00C339E7" w:rsidRPr="00DE1E5A" w:rsidRDefault="00C339E7" w:rsidP="00C339E7">
            <w:pPr>
              <w:spacing w:after="0" w:line="240" w:lineRule="auto"/>
              <w:jc w:val="center"/>
              <w:rPr>
                <w:rFonts w:ascii="GHEA Grapalat" w:hAnsi="GHEA Grapalat"/>
                <w:iCs/>
                <w:color w:val="000000"/>
                <w:sz w:val="21"/>
                <w:szCs w:val="21"/>
                <w:lang w:val="pt-BR"/>
              </w:rPr>
            </w:pPr>
            <w:r w:rsidRPr="00DE1E5A">
              <w:rPr>
                <w:rFonts w:ascii="GHEA Grapalat" w:hAnsi="GHEA Grapalat"/>
                <w:iCs/>
                <w:color w:val="000000"/>
                <w:sz w:val="21"/>
                <w:szCs w:val="21"/>
              </w:rPr>
              <w:t>Պատվիրատու</w:t>
            </w:r>
          </w:p>
          <w:p w:rsidR="00C339E7" w:rsidRPr="00DE1E5A" w:rsidRDefault="00C339E7" w:rsidP="00C339E7">
            <w:pPr>
              <w:spacing w:after="0" w:line="240" w:lineRule="auto"/>
              <w:jc w:val="center"/>
              <w:rPr>
                <w:rFonts w:ascii="GHEA Grapalat" w:hAnsi="GHEA Grapalat"/>
                <w:iCs/>
                <w:color w:val="000000"/>
                <w:sz w:val="21"/>
                <w:szCs w:val="21"/>
                <w:lang w:val="pt-BR"/>
              </w:rPr>
            </w:pPr>
            <w:r w:rsidRPr="00DE1E5A">
              <w:rPr>
                <w:rFonts w:ascii="GHEA Grapalat" w:hAnsi="GHEA Grapalat"/>
                <w:iCs/>
                <w:color w:val="000000"/>
                <w:sz w:val="21"/>
                <w:szCs w:val="21"/>
                <w:lang w:val="pt-BR"/>
              </w:rPr>
              <w:t>_____________________________</w:t>
            </w:r>
          </w:p>
          <w:p w:rsidR="00C339E7" w:rsidRPr="00DE1E5A" w:rsidRDefault="00C339E7" w:rsidP="00C339E7">
            <w:pPr>
              <w:spacing w:after="0" w:line="240" w:lineRule="auto"/>
              <w:jc w:val="center"/>
              <w:rPr>
                <w:rFonts w:ascii="GHEA Grapalat" w:hAnsi="GHEA Grapalat"/>
                <w:iCs/>
                <w:color w:val="000000"/>
                <w:sz w:val="21"/>
                <w:szCs w:val="21"/>
                <w:lang w:val="pt-BR"/>
              </w:rPr>
            </w:pPr>
            <w:r w:rsidRPr="00DE1E5A">
              <w:rPr>
                <w:rFonts w:ascii="GHEA Grapalat" w:hAnsi="GHEA Grapalat"/>
                <w:iCs/>
                <w:color w:val="000000"/>
                <w:sz w:val="21"/>
                <w:szCs w:val="21"/>
                <w:lang w:val="pt-BR"/>
              </w:rPr>
              <w:t>_____________________________</w:t>
            </w:r>
          </w:p>
          <w:p w:rsidR="00C339E7" w:rsidRPr="00DE1E5A" w:rsidRDefault="00C339E7" w:rsidP="00C339E7">
            <w:pPr>
              <w:spacing w:after="0" w:line="240" w:lineRule="auto"/>
              <w:jc w:val="center"/>
              <w:rPr>
                <w:rFonts w:ascii="GHEA Grapalat" w:hAnsi="GHEA Grapalat"/>
                <w:iCs/>
                <w:color w:val="000000"/>
                <w:sz w:val="21"/>
                <w:szCs w:val="21"/>
                <w:lang w:val="pt-BR"/>
              </w:rPr>
            </w:pPr>
            <w:r w:rsidRPr="00DE1E5A">
              <w:rPr>
                <w:rFonts w:ascii="GHEA Grapalat" w:hAnsi="GHEA Grapalat"/>
                <w:iCs/>
                <w:color w:val="000000"/>
                <w:sz w:val="21"/>
                <w:szCs w:val="21"/>
              </w:rPr>
              <w:t>գտնվելու</w:t>
            </w:r>
            <w:r w:rsidRPr="00DE1E5A">
              <w:rPr>
                <w:rFonts w:ascii="GHEA Grapalat" w:hAnsi="GHEA Grapalat"/>
                <w:iCs/>
                <w:color w:val="000000"/>
                <w:sz w:val="21"/>
                <w:szCs w:val="21"/>
                <w:lang w:val="pt-BR"/>
              </w:rPr>
              <w:t xml:space="preserve"> </w:t>
            </w:r>
            <w:r w:rsidRPr="00DE1E5A">
              <w:rPr>
                <w:rFonts w:ascii="GHEA Grapalat" w:hAnsi="GHEA Grapalat"/>
                <w:iCs/>
                <w:color w:val="000000"/>
                <w:sz w:val="21"/>
                <w:szCs w:val="21"/>
              </w:rPr>
              <w:t>վայրը</w:t>
            </w:r>
            <w:r w:rsidRPr="00DE1E5A">
              <w:rPr>
                <w:rFonts w:ascii="GHEA Grapalat" w:hAnsi="GHEA Grapalat"/>
                <w:iCs/>
                <w:color w:val="000000"/>
                <w:sz w:val="21"/>
                <w:szCs w:val="21"/>
                <w:lang w:val="pt-BR"/>
              </w:rPr>
              <w:t xml:space="preserve"> _________________</w:t>
            </w:r>
          </w:p>
          <w:p w:rsidR="00C339E7" w:rsidRPr="00DE1E5A" w:rsidRDefault="00C339E7" w:rsidP="00C339E7">
            <w:pPr>
              <w:spacing w:after="0" w:line="240" w:lineRule="auto"/>
              <w:jc w:val="center"/>
              <w:rPr>
                <w:rFonts w:ascii="GHEA Grapalat" w:hAnsi="GHEA Grapalat"/>
                <w:iCs/>
                <w:color w:val="000000"/>
                <w:sz w:val="21"/>
                <w:szCs w:val="21"/>
                <w:lang w:val="pt-BR"/>
              </w:rPr>
            </w:pPr>
            <w:r w:rsidRPr="00DE1E5A">
              <w:rPr>
                <w:rFonts w:ascii="GHEA Grapalat" w:hAnsi="GHEA Grapalat"/>
                <w:iCs/>
                <w:color w:val="000000"/>
                <w:sz w:val="21"/>
                <w:szCs w:val="21"/>
              </w:rPr>
              <w:t>հհ</w:t>
            </w:r>
            <w:r w:rsidRPr="00DE1E5A">
              <w:rPr>
                <w:rFonts w:ascii="GHEA Grapalat" w:hAnsi="GHEA Grapalat"/>
                <w:iCs/>
                <w:color w:val="000000"/>
                <w:sz w:val="21"/>
                <w:szCs w:val="21"/>
                <w:lang w:val="pt-BR"/>
              </w:rPr>
              <w:t>____________________________</w:t>
            </w:r>
          </w:p>
          <w:p w:rsidR="00C339E7" w:rsidRPr="00DE1E5A" w:rsidRDefault="00C339E7" w:rsidP="00C339E7">
            <w:pPr>
              <w:spacing w:after="0" w:line="240" w:lineRule="auto"/>
              <w:jc w:val="center"/>
              <w:rPr>
                <w:rFonts w:ascii="GHEA Grapalat" w:hAnsi="GHEA Grapalat"/>
                <w:iCs/>
                <w:color w:val="000000"/>
                <w:sz w:val="21"/>
                <w:szCs w:val="21"/>
                <w:lang w:val="pt-BR"/>
              </w:rPr>
            </w:pPr>
            <w:r w:rsidRPr="00DE1E5A">
              <w:rPr>
                <w:rFonts w:ascii="GHEA Grapalat" w:hAnsi="GHEA Grapalat"/>
                <w:iCs/>
                <w:color w:val="000000"/>
                <w:sz w:val="21"/>
                <w:szCs w:val="21"/>
              </w:rPr>
              <w:t>հվհհ</w:t>
            </w:r>
            <w:r w:rsidRPr="00DE1E5A">
              <w:rPr>
                <w:rFonts w:ascii="GHEA Grapalat" w:hAnsi="GHEA Grapalat"/>
                <w:iCs/>
                <w:color w:val="000000"/>
                <w:sz w:val="21"/>
                <w:szCs w:val="21"/>
                <w:lang w:val="pt-BR"/>
              </w:rPr>
              <w:t>___________________________</w:t>
            </w:r>
          </w:p>
        </w:tc>
      </w:tr>
    </w:tbl>
    <w:p w:rsidR="00C339E7" w:rsidRPr="00DE1E5A" w:rsidRDefault="00C339E7" w:rsidP="00C339E7">
      <w:pPr>
        <w:spacing w:after="0" w:line="240" w:lineRule="auto"/>
        <w:ind w:firstLine="375"/>
        <w:rPr>
          <w:rFonts w:ascii="Arial" w:hAnsi="Arial" w:cs="Arial"/>
          <w:iCs/>
          <w:color w:val="000000"/>
          <w:sz w:val="21"/>
          <w:szCs w:val="21"/>
          <w:lang w:val="pt-BR"/>
        </w:rPr>
      </w:pPr>
      <w:r w:rsidRPr="00DE1E5A">
        <w:rPr>
          <w:rFonts w:ascii="Arial" w:hAnsi="Arial" w:cs="Arial"/>
          <w:iCs/>
          <w:color w:val="000000"/>
          <w:sz w:val="21"/>
          <w:szCs w:val="21"/>
          <w:lang w:val="pt-BR"/>
        </w:rPr>
        <w:t>  </w:t>
      </w:r>
    </w:p>
    <w:p w:rsidR="00C339E7" w:rsidRPr="00DE1E5A" w:rsidRDefault="00C339E7" w:rsidP="00C339E7">
      <w:pPr>
        <w:spacing w:after="0" w:line="240" w:lineRule="auto"/>
        <w:ind w:firstLine="375"/>
        <w:rPr>
          <w:rFonts w:ascii="GHEA Grapalat" w:hAnsi="GHEA Grapalat"/>
          <w:iCs/>
          <w:color w:val="000000"/>
          <w:sz w:val="15"/>
          <w:szCs w:val="21"/>
          <w:lang w:val="pt-BR"/>
        </w:rPr>
      </w:pPr>
    </w:p>
    <w:p w:rsidR="00C339E7" w:rsidRPr="00DE1E5A" w:rsidRDefault="00C339E7" w:rsidP="00C339E7">
      <w:pPr>
        <w:spacing w:after="0" w:line="240" w:lineRule="auto"/>
        <w:ind w:firstLine="375"/>
        <w:jc w:val="center"/>
        <w:rPr>
          <w:rFonts w:ascii="GHEA Grapalat" w:hAnsi="GHEA Grapalat"/>
          <w:iCs/>
          <w:color w:val="000000"/>
          <w:lang w:val="pt-BR"/>
        </w:rPr>
      </w:pPr>
      <w:r w:rsidRPr="00DE1E5A">
        <w:rPr>
          <w:rFonts w:ascii="GHEA Grapalat" w:hAnsi="GHEA Grapalat"/>
          <w:b/>
          <w:bCs/>
          <w:iCs/>
          <w:color w:val="000000"/>
        </w:rPr>
        <w:t>ԱՐՁԱՆԱԳՐՈՒԹՅՈՒՆ</w:t>
      </w:r>
      <w:r w:rsidRPr="00DE1E5A">
        <w:rPr>
          <w:rFonts w:ascii="GHEA Grapalat" w:hAnsi="GHEA Grapalat"/>
          <w:b/>
          <w:bCs/>
          <w:iCs/>
          <w:color w:val="000000"/>
          <w:lang w:val="pt-BR"/>
        </w:rPr>
        <w:t xml:space="preserve"> N</w:t>
      </w:r>
    </w:p>
    <w:p w:rsidR="00C339E7" w:rsidRPr="00DE1E5A" w:rsidRDefault="00C339E7" w:rsidP="00C339E7">
      <w:pPr>
        <w:spacing w:after="0" w:line="240" w:lineRule="auto"/>
        <w:ind w:firstLine="375"/>
        <w:jc w:val="center"/>
        <w:rPr>
          <w:rFonts w:ascii="GHEA Grapalat" w:hAnsi="GHEA Grapalat"/>
          <w:b/>
          <w:bCs/>
          <w:iCs/>
          <w:color w:val="000000"/>
          <w:lang w:val="pt-BR"/>
        </w:rPr>
      </w:pPr>
      <w:r w:rsidRPr="00DE1E5A">
        <w:rPr>
          <w:rFonts w:ascii="GHEA Grapalat" w:hAnsi="GHEA Grapalat"/>
          <w:b/>
          <w:bCs/>
          <w:iCs/>
          <w:color w:val="000000"/>
        </w:rPr>
        <w:t>ՊԱՅՄԱՆԱԳՐԻ</w:t>
      </w:r>
      <w:r w:rsidRPr="00DE1E5A">
        <w:rPr>
          <w:rFonts w:ascii="GHEA Grapalat" w:hAnsi="GHEA Grapalat"/>
          <w:b/>
          <w:bCs/>
          <w:iCs/>
          <w:color w:val="000000"/>
          <w:lang w:val="pt-BR"/>
        </w:rPr>
        <w:t xml:space="preserve"> </w:t>
      </w:r>
      <w:r w:rsidRPr="00DE1E5A">
        <w:rPr>
          <w:rFonts w:ascii="GHEA Grapalat" w:hAnsi="GHEA Grapalat"/>
          <w:b/>
          <w:bCs/>
          <w:iCs/>
          <w:color w:val="000000"/>
        </w:rPr>
        <w:t>ԿԱՄ</w:t>
      </w:r>
      <w:r w:rsidRPr="00DE1E5A">
        <w:rPr>
          <w:rFonts w:ascii="GHEA Grapalat" w:hAnsi="GHEA Grapalat"/>
          <w:b/>
          <w:bCs/>
          <w:iCs/>
          <w:color w:val="000000"/>
          <w:lang w:val="pt-BR"/>
        </w:rPr>
        <w:t xml:space="preserve"> </w:t>
      </w:r>
      <w:r w:rsidRPr="00DE1E5A">
        <w:rPr>
          <w:rFonts w:ascii="GHEA Grapalat" w:hAnsi="GHEA Grapalat"/>
          <w:b/>
          <w:bCs/>
          <w:iCs/>
          <w:color w:val="000000"/>
        </w:rPr>
        <w:t>ԴՐԱ</w:t>
      </w:r>
      <w:r w:rsidRPr="00DE1E5A">
        <w:rPr>
          <w:rFonts w:ascii="GHEA Grapalat" w:hAnsi="GHEA Grapalat"/>
          <w:b/>
          <w:bCs/>
          <w:iCs/>
          <w:color w:val="000000"/>
          <w:lang w:val="pt-BR"/>
        </w:rPr>
        <w:t xml:space="preserve"> </w:t>
      </w:r>
      <w:r w:rsidRPr="00DE1E5A">
        <w:rPr>
          <w:rFonts w:ascii="GHEA Grapalat" w:hAnsi="GHEA Grapalat"/>
          <w:b/>
          <w:bCs/>
          <w:iCs/>
          <w:color w:val="000000"/>
        </w:rPr>
        <w:t>ՄԻ</w:t>
      </w:r>
      <w:r w:rsidRPr="00DE1E5A">
        <w:rPr>
          <w:rFonts w:ascii="GHEA Grapalat" w:hAnsi="GHEA Grapalat"/>
          <w:b/>
          <w:bCs/>
          <w:iCs/>
          <w:color w:val="000000"/>
          <w:lang w:val="pt-BR"/>
        </w:rPr>
        <w:t xml:space="preserve"> </w:t>
      </w:r>
      <w:r w:rsidRPr="00DE1E5A">
        <w:rPr>
          <w:rFonts w:ascii="GHEA Grapalat" w:hAnsi="GHEA Grapalat"/>
          <w:b/>
          <w:bCs/>
          <w:iCs/>
          <w:color w:val="000000"/>
        </w:rPr>
        <w:t>ՄԱՍԻ</w:t>
      </w:r>
      <w:r w:rsidRPr="00DE1E5A">
        <w:rPr>
          <w:rFonts w:ascii="GHEA Grapalat" w:hAnsi="GHEA Grapalat"/>
          <w:b/>
          <w:bCs/>
          <w:iCs/>
          <w:color w:val="000000"/>
          <w:lang w:val="pt-BR"/>
        </w:rPr>
        <w:t xml:space="preserve"> ԿԱՏԱՐՄԱՆ ԱՐԴՅՈՒՆՔՆԵՐԻ </w:t>
      </w:r>
    </w:p>
    <w:p w:rsidR="00C339E7" w:rsidRPr="00DE1E5A" w:rsidRDefault="00C339E7" w:rsidP="00C339E7">
      <w:pPr>
        <w:spacing w:after="0" w:line="240" w:lineRule="auto"/>
        <w:ind w:firstLine="375"/>
        <w:jc w:val="center"/>
        <w:rPr>
          <w:rFonts w:ascii="Arial Unicode" w:hAnsi="Arial Unicode"/>
          <w:iCs/>
          <w:color w:val="000000"/>
          <w:lang w:val="pt-BR"/>
        </w:rPr>
      </w:pPr>
      <w:r w:rsidRPr="00DE1E5A">
        <w:rPr>
          <w:rFonts w:ascii="GHEA Grapalat" w:hAnsi="GHEA Grapalat"/>
          <w:b/>
          <w:bCs/>
          <w:iCs/>
          <w:color w:val="000000"/>
        </w:rPr>
        <w:t>ՀԱՆՁՆՄԱՆ</w:t>
      </w:r>
      <w:r w:rsidRPr="00DE1E5A">
        <w:rPr>
          <w:rFonts w:ascii="GHEA Grapalat" w:hAnsi="GHEA Grapalat"/>
          <w:b/>
          <w:bCs/>
          <w:iCs/>
          <w:color w:val="000000"/>
          <w:lang w:val="pt-BR"/>
        </w:rPr>
        <w:t>-</w:t>
      </w:r>
      <w:r w:rsidRPr="00DE1E5A">
        <w:rPr>
          <w:rFonts w:ascii="GHEA Grapalat" w:hAnsi="GHEA Grapalat"/>
          <w:b/>
          <w:bCs/>
          <w:iCs/>
          <w:color w:val="000000"/>
        </w:rPr>
        <w:t>ԸՆԴՈՒՆՄԱՆ</w:t>
      </w:r>
    </w:p>
    <w:p w:rsidR="00C339E7" w:rsidRPr="00DE1E5A" w:rsidRDefault="00C339E7" w:rsidP="00C339E7">
      <w:pPr>
        <w:pStyle w:val="BodyTextIndent"/>
        <w:spacing w:line="240" w:lineRule="auto"/>
        <w:ind w:firstLine="0"/>
        <w:jc w:val="center"/>
        <w:rPr>
          <w:b/>
          <w:bCs/>
          <w:iCs/>
          <w:lang w:val="es-ES"/>
        </w:rPr>
      </w:pPr>
    </w:p>
    <w:p w:rsidR="00C339E7" w:rsidRPr="00DE1E5A" w:rsidRDefault="00C339E7" w:rsidP="00C339E7">
      <w:pPr>
        <w:pStyle w:val="BodyTextIndent"/>
        <w:spacing w:line="240" w:lineRule="auto"/>
        <w:ind w:firstLine="540"/>
        <w:rPr>
          <w:iCs/>
          <w:lang w:val="es-ES"/>
        </w:rPr>
      </w:pPr>
      <w:r w:rsidRPr="00DE1E5A">
        <w:rPr>
          <w:rFonts w:ascii="GHEA Grapalat" w:hAnsi="GHEA Grapalat"/>
          <w:color w:val="000000"/>
          <w:sz w:val="21"/>
          <w:szCs w:val="21"/>
          <w:lang w:val="es-ES" w:eastAsia="ru-RU"/>
        </w:rPr>
        <w:t>«      » «              »</w:t>
      </w:r>
      <w:r w:rsidRPr="00DE1E5A">
        <w:rPr>
          <w:iCs/>
          <w:lang w:val="es-ES"/>
        </w:rPr>
        <w:t xml:space="preserve">  </w:t>
      </w:r>
      <w:r w:rsidRPr="00DE1E5A">
        <w:rPr>
          <w:rFonts w:ascii="GHEA Grapalat" w:hAnsi="GHEA Grapalat"/>
          <w:color w:val="000000"/>
          <w:sz w:val="21"/>
          <w:szCs w:val="21"/>
          <w:lang w:val="es-ES" w:eastAsia="ru-RU"/>
        </w:rPr>
        <w:t xml:space="preserve">20    </w:t>
      </w:r>
      <w:r w:rsidRPr="00DE1E5A">
        <w:rPr>
          <w:rFonts w:ascii="GHEA Grapalat" w:hAnsi="GHEA Grapalat"/>
          <w:color w:val="000000"/>
          <w:sz w:val="21"/>
          <w:szCs w:val="21"/>
          <w:lang w:eastAsia="ru-RU"/>
        </w:rPr>
        <w:t>թ</w:t>
      </w:r>
      <w:r w:rsidRPr="00DE1E5A">
        <w:rPr>
          <w:rFonts w:ascii="GHEA Grapalat" w:hAnsi="GHEA Grapalat"/>
          <w:color w:val="000000"/>
          <w:sz w:val="21"/>
          <w:szCs w:val="21"/>
          <w:lang w:val="es-ES" w:eastAsia="ru-RU"/>
        </w:rPr>
        <w:t>.</w:t>
      </w:r>
    </w:p>
    <w:p w:rsidR="00C339E7" w:rsidRPr="00DE1E5A" w:rsidRDefault="00C339E7" w:rsidP="00C339E7">
      <w:pPr>
        <w:pStyle w:val="BodyTextIndent"/>
        <w:spacing w:line="240" w:lineRule="auto"/>
        <w:ind w:firstLine="0"/>
        <w:rPr>
          <w:iCs/>
          <w:lang w:val="es-ES"/>
        </w:rPr>
      </w:pPr>
    </w:p>
    <w:p w:rsidR="00C339E7" w:rsidRPr="00DE1E5A" w:rsidRDefault="00C339E7" w:rsidP="00C339E7">
      <w:pPr>
        <w:pStyle w:val="NormalWeb"/>
        <w:spacing w:before="0" w:beforeAutospacing="0" w:after="0" w:afterAutospacing="0"/>
        <w:rPr>
          <w:rFonts w:ascii="GHEA Grapalat" w:hAnsi="GHEA Grapalat"/>
          <w:color w:val="000000"/>
          <w:sz w:val="21"/>
          <w:szCs w:val="21"/>
          <w:lang w:val="es-ES"/>
        </w:rPr>
      </w:pPr>
      <w:r w:rsidRPr="00DE1E5A">
        <w:rPr>
          <w:rFonts w:ascii="GHEA Grapalat" w:hAnsi="GHEA Grapalat"/>
          <w:color w:val="000000"/>
          <w:sz w:val="21"/>
          <w:szCs w:val="21"/>
        </w:rPr>
        <w:t>Պայմանագրի</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rPr>
        <w:t>այսուհետ</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rPr>
        <w:t>Պայմանագիր</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rPr>
        <w:t>անվանումը</w:t>
      </w:r>
      <w:r w:rsidRPr="00DE1E5A">
        <w:rPr>
          <w:rFonts w:ascii="GHEA Grapalat" w:hAnsi="GHEA Grapalat"/>
          <w:color w:val="000000"/>
          <w:sz w:val="21"/>
          <w:szCs w:val="21"/>
          <w:lang w:val="es-ES"/>
        </w:rPr>
        <w:t>` ____________________________________________________________________________________________</w:t>
      </w:r>
    </w:p>
    <w:p w:rsidR="00C339E7" w:rsidRPr="00DE1E5A" w:rsidRDefault="00C339E7" w:rsidP="00C339E7">
      <w:pPr>
        <w:pStyle w:val="NormalWeb"/>
        <w:spacing w:before="0" w:beforeAutospacing="0" w:after="0" w:afterAutospacing="0"/>
        <w:rPr>
          <w:rFonts w:ascii="GHEA Grapalat" w:hAnsi="GHEA Grapalat"/>
          <w:color w:val="000000"/>
          <w:sz w:val="21"/>
          <w:szCs w:val="21"/>
          <w:lang w:val="es-ES"/>
        </w:rPr>
      </w:pPr>
      <w:r w:rsidRPr="00DE1E5A">
        <w:rPr>
          <w:rFonts w:ascii="GHEA Grapalat" w:hAnsi="GHEA Grapalat"/>
          <w:color w:val="000000"/>
          <w:sz w:val="21"/>
          <w:szCs w:val="21"/>
        </w:rPr>
        <w:t>Պայմանագրի</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rPr>
        <w:t>կնքման</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rPr>
        <w:t>ամսաթիվը</w:t>
      </w:r>
      <w:r w:rsidRPr="00DE1E5A">
        <w:rPr>
          <w:rFonts w:ascii="GHEA Grapalat" w:hAnsi="GHEA Grapalat"/>
          <w:color w:val="000000"/>
          <w:sz w:val="21"/>
          <w:szCs w:val="21"/>
          <w:lang w:val="es-ES"/>
        </w:rPr>
        <w:t xml:space="preserve">` «____» «__________________» 20 </w:t>
      </w:r>
      <w:r w:rsidRPr="00DE1E5A">
        <w:rPr>
          <w:rFonts w:ascii="GHEA Grapalat" w:hAnsi="GHEA Grapalat"/>
          <w:color w:val="000000"/>
          <w:sz w:val="21"/>
          <w:szCs w:val="21"/>
        </w:rPr>
        <w:t>թ</w:t>
      </w:r>
      <w:r w:rsidRPr="00DE1E5A">
        <w:rPr>
          <w:rFonts w:ascii="GHEA Grapalat" w:hAnsi="GHEA Grapalat"/>
          <w:color w:val="000000"/>
          <w:sz w:val="21"/>
          <w:szCs w:val="21"/>
          <w:lang w:val="es-ES"/>
        </w:rPr>
        <w:t>.</w:t>
      </w:r>
    </w:p>
    <w:p w:rsidR="00C339E7" w:rsidRPr="00DE1E5A" w:rsidRDefault="00C339E7" w:rsidP="00C339E7">
      <w:pPr>
        <w:pStyle w:val="NormalWeb"/>
        <w:spacing w:before="0" w:beforeAutospacing="0" w:after="0" w:afterAutospacing="0"/>
        <w:rPr>
          <w:rFonts w:ascii="GHEA Grapalat" w:hAnsi="GHEA Grapalat"/>
          <w:color w:val="000000"/>
          <w:sz w:val="21"/>
          <w:szCs w:val="21"/>
          <w:lang w:val="es-ES"/>
        </w:rPr>
      </w:pPr>
      <w:r w:rsidRPr="00DE1E5A">
        <w:rPr>
          <w:rFonts w:ascii="GHEA Grapalat" w:hAnsi="GHEA Grapalat"/>
          <w:color w:val="000000"/>
          <w:sz w:val="21"/>
          <w:szCs w:val="21"/>
        </w:rPr>
        <w:t>Պայմանագրի</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rPr>
        <w:t>համարը</w:t>
      </w:r>
      <w:r w:rsidRPr="00DE1E5A">
        <w:rPr>
          <w:rFonts w:ascii="GHEA Grapalat" w:hAnsi="GHEA Grapalat"/>
          <w:color w:val="000000"/>
          <w:sz w:val="21"/>
          <w:szCs w:val="21"/>
          <w:lang w:val="es-ES"/>
        </w:rPr>
        <w:t>`    __________</w:t>
      </w:r>
    </w:p>
    <w:p w:rsidR="00C339E7" w:rsidRPr="00DE1E5A" w:rsidRDefault="00C339E7" w:rsidP="00C339E7">
      <w:pPr>
        <w:spacing w:after="0" w:line="240" w:lineRule="auto"/>
        <w:jc w:val="both"/>
        <w:rPr>
          <w:rFonts w:ascii="GHEA Grapalat" w:hAnsi="GHEA Grapalat" w:cs="Sylfaen"/>
          <w:iCs/>
          <w:lang w:val="es-ES"/>
        </w:rPr>
      </w:pPr>
      <w:r w:rsidRPr="00DE1E5A">
        <w:rPr>
          <w:rFonts w:ascii="GHEA Grapalat" w:hAnsi="GHEA Grapalat"/>
          <w:iCs/>
          <w:color w:val="000000"/>
          <w:sz w:val="21"/>
          <w:szCs w:val="21"/>
        </w:rPr>
        <w:t>Պատվիրատուն</w:t>
      </w:r>
      <w:r w:rsidRPr="00DE1E5A">
        <w:rPr>
          <w:rFonts w:ascii="GHEA Grapalat" w:hAnsi="GHEA Grapalat"/>
          <w:iCs/>
          <w:color w:val="000000"/>
          <w:sz w:val="21"/>
          <w:szCs w:val="21"/>
          <w:lang w:val="es-ES"/>
        </w:rPr>
        <w:t xml:space="preserve">  </w:t>
      </w:r>
      <w:r w:rsidRPr="00DE1E5A">
        <w:rPr>
          <w:rFonts w:ascii="GHEA Grapalat" w:hAnsi="GHEA Grapalat"/>
          <w:iCs/>
          <w:color w:val="000000"/>
          <w:sz w:val="21"/>
          <w:szCs w:val="21"/>
        </w:rPr>
        <w:t>և</w:t>
      </w:r>
      <w:r w:rsidRPr="00DE1E5A">
        <w:rPr>
          <w:rFonts w:ascii="GHEA Grapalat" w:hAnsi="GHEA Grapalat"/>
          <w:iCs/>
          <w:color w:val="000000"/>
          <w:sz w:val="21"/>
          <w:szCs w:val="21"/>
          <w:lang w:val="es-ES"/>
        </w:rPr>
        <w:t xml:space="preserve">  </w:t>
      </w:r>
      <w:r w:rsidRPr="00DE1E5A">
        <w:rPr>
          <w:rFonts w:ascii="GHEA Grapalat" w:hAnsi="GHEA Grapalat"/>
          <w:color w:val="000000"/>
          <w:sz w:val="21"/>
          <w:szCs w:val="21"/>
        </w:rPr>
        <w:t>Պայմանագրի</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rPr>
        <w:t>կողմը՝</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lang w:val="hy-AM"/>
        </w:rPr>
        <w:t xml:space="preserve">հիմք </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lang w:val="hy-AM"/>
        </w:rPr>
        <w:t>ընդունելով</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lang w:val="hy-AM"/>
        </w:rPr>
        <w:t xml:space="preserve">պայմանագրի </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lang w:val="hy-AM"/>
        </w:rPr>
        <w:t xml:space="preserve">կատարման </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lang w:val="hy-AM"/>
        </w:rPr>
        <w:t xml:space="preserve">վերաբերյալ </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lang w:val="hy-AM"/>
        </w:rPr>
        <w:t xml:space="preserve">«   </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lang w:val="hy-AM"/>
        </w:rPr>
        <w:t xml:space="preserve">» </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lang w:val="hy-AM"/>
        </w:rPr>
        <w:t xml:space="preserve">«      </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lang w:val="hy-AM"/>
        </w:rPr>
        <w:t xml:space="preserve"> » </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lang w:val="hy-AM"/>
        </w:rPr>
        <w:t xml:space="preserve">20 </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lang w:val="hy-AM"/>
        </w:rPr>
        <w:t xml:space="preserve">  թ. դուրս գրված </w:t>
      </w:r>
      <w:r w:rsidRPr="00DE1E5A">
        <w:rPr>
          <w:rFonts w:ascii="GHEA Grapalat" w:hAnsi="GHEA Grapalat"/>
          <w:color w:val="000000"/>
          <w:sz w:val="21"/>
          <w:szCs w:val="21"/>
          <w:lang w:val="es-ES"/>
        </w:rPr>
        <w:t xml:space="preserve">N ___   </w:t>
      </w:r>
      <w:r w:rsidRPr="00DE1E5A">
        <w:rPr>
          <w:rFonts w:ascii="GHEA Grapalat" w:hAnsi="GHEA Grapalat"/>
          <w:color w:val="000000"/>
          <w:sz w:val="21"/>
          <w:szCs w:val="21"/>
          <w:lang w:val="hy-AM"/>
        </w:rPr>
        <w:t xml:space="preserve">հաշիվ ապրանքագիրը, </w:t>
      </w:r>
      <w:r w:rsidRPr="00DE1E5A">
        <w:rPr>
          <w:rFonts w:ascii="GHEA Grapalat" w:hAnsi="GHEA Grapalat"/>
          <w:color w:val="000000"/>
          <w:sz w:val="21"/>
          <w:szCs w:val="21"/>
          <w:lang w:val="es-ES"/>
        </w:rPr>
        <w:t>կազմեցին սույն արձանագրությունը հետևյալի մասին.</w:t>
      </w:r>
    </w:p>
    <w:p w:rsidR="00C339E7" w:rsidRPr="00DE1E5A" w:rsidRDefault="00C339E7" w:rsidP="00C339E7">
      <w:pPr>
        <w:spacing w:after="0" w:line="240" w:lineRule="auto"/>
        <w:jc w:val="both"/>
        <w:rPr>
          <w:rFonts w:ascii="GHEA Grapalat" w:hAnsi="GHEA Grapalat"/>
          <w:iCs/>
          <w:color w:val="000000"/>
          <w:sz w:val="21"/>
          <w:szCs w:val="21"/>
          <w:lang w:val="hy-AM"/>
        </w:rPr>
      </w:pPr>
      <w:r w:rsidRPr="00DE1E5A">
        <w:rPr>
          <w:rFonts w:ascii="GHEA Grapalat" w:hAnsi="GHEA Grapalat"/>
          <w:iCs/>
          <w:color w:val="000000"/>
          <w:sz w:val="21"/>
          <w:szCs w:val="21"/>
        </w:rPr>
        <w:t>Պայմանագրի</w:t>
      </w:r>
      <w:r w:rsidRPr="00DE1E5A">
        <w:rPr>
          <w:rFonts w:ascii="GHEA Grapalat" w:hAnsi="GHEA Grapalat"/>
          <w:iCs/>
          <w:color w:val="000000"/>
          <w:sz w:val="21"/>
          <w:szCs w:val="21"/>
          <w:lang w:val="es-ES"/>
        </w:rPr>
        <w:t xml:space="preserve"> </w:t>
      </w:r>
      <w:r w:rsidRPr="00DE1E5A">
        <w:rPr>
          <w:rFonts w:ascii="GHEA Grapalat" w:hAnsi="GHEA Grapalat"/>
          <w:iCs/>
          <w:color w:val="000000"/>
          <w:sz w:val="21"/>
          <w:szCs w:val="21"/>
        </w:rPr>
        <w:t>շրջանակներում</w:t>
      </w:r>
      <w:r w:rsidRPr="00DE1E5A">
        <w:rPr>
          <w:rFonts w:ascii="GHEA Grapalat" w:hAnsi="GHEA Grapalat"/>
          <w:iCs/>
          <w:color w:val="000000"/>
          <w:sz w:val="21"/>
          <w:szCs w:val="21"/>
          <w:lang w:val="es-ES"/>
        </w:rPr>
        <w:t xml:space="preserve"> </w:t>
      </w:r>
      <w:r w:rsidRPr="00DE1E5A">
        <w:rPr>
          <w:rFonts w:ascii="GHEA Grapalat" w:hAnsi="GHEA Grapalat"/>
          <w:iCs/>
          <w:snapToGrid w:val="0"/>
          <w:color w:val="000000"/>
          <w:sz w:val="21"/>
          <w:szCs w:val="21"/>
          <w:lang w:val="es-ES"/>
        </w:rPr>
        <w:t xml:space="preserve">Պայմանագրի կողմը  </w:t>
      </w:r>
      <w:r w:rsidRPr="00DE1E5A">
        <w:rPr>
          <w:rFonts w:ascii="GHEA Grapalat" w:hAnsi="GHEA Grapalat"/>
          <w:iCs/>
          <w:color w:val="000000"/>
          <w:sz w:val="21"/>
          <w:szCs w:val="21"/>
        </w:rPr>
        <w:t>մատակարարել</w:t>
      </w:r>
      <w:r w:rsidRPr="00DE1E5A">
        <w:rPr>
          <w:rFonts w:ascii="GHEA Grapalat" w:hAnsi="GHEA Grapalat"/>
          <w:iCs/>
          <w:color w:val="000000"/>
          <w:sz w:val="21"/>
          <w:szCs w:val="21"/>
          <w:lang w:val="es-ES"/>
        </w:rPr>
        <w:t xml:space="preserve"> </w:t>
      </w:r>
      <w:r w:rsidRPr="00DE1E5A">
        <w:rPr>
          <w:rFonts w:ascii="GHEA Grapalat" w:hAnsi="GHEA Grapalat"/>
          <w:iCs/>
          <w:color w:val="000000"/>
          <w:sz w:val="21"/>
          <w:szCs w:val="21"/>
        </w:rPr>
        <w:t>է</w:t>
      </w:r>
      <w:r w:rsidRPr="00DE1E5A">
        <w:rPr>
          <w:rFonts w:ascii="GHEA Grapalat" w:hAnsi="GHEA Grapalat"/>
          <w:iCs/>
          <w:color w:val="000000"/>
          <w:sz w:val="21"/>
          <w:szCs w:val="21"/>
          <w:lang w:val="es-ES"/>
        </w:rPr>
        <w:t xml:space="preserve"> </w:t>
      </w:r>
      <w:r w:rsidRPr="00DE1E5A">
        <w:rPr>
          <w:rFonts w:ascii="GHEA Grapalat" w:hAnsi="GHEA Grapalat"/>
          <w:iCs/>
          <w:color w:val="000000"/>
          <w:sz w:val="21"/>
          <w:szCs w:val="21"/>
        </w:rPr>
        <w:t>հետևյալ</w:t>
      </w:r>
      <w:r w:rsidRPr="00DE1E5A">
        <w:rPr>
          <w:rFonts w:ascii="GHEA Grapalat" w:hAnsi="GHEA Grapalat"/>
          <w:iCs/>
          <w:color w:val="000000"/>
          <w:sz w:val="21"/>
          <w:szCs w:val="21"/>
          <w:lang w:val="es-ES"/>
        </w:rPr>
        <w:t xml:space="preserve"> </w:t>
      </w:r>
      <w:r w:rsidRPr="00DE1E5A">
        <w:rPr>
          <w:rFonts w:ascii="GHEA Grapalat" w:hAnsi="GHEA Grapalat"/>
          <w:iCs/>
          <w:color w:val="000000"/>
          <w:sz w:val="21"/>
          <w:szCs w:val="21"/>
        </w:rPr>
        <w:t>ապրանքները՝</w:t>
      </w:r>
    </w:p>
    <w:p w:rsidR="00C339E7" w:rsidRPr="00DE1E5A" w:rsidRDefault="00C339E7" w:rsidP="00C339E7">
      <w:pPr>
        <w:spacing w:after="0" w:line="240" w:lineRule="auto"/>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339E7" w:rsidRPr="00DE1E5A" w:rsidTr="00DF0781">
        <w:trPr>
          <w:jc w:val="right"/>
        </w:trPr>
        <w:tc>
          <w:tcPr>
            <w:tcW w:w="357" w:type="dxa"/>
            <w:vMerge w:val="restart"/>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r w:rsidRPr="00DE1E5A">
              <w:rPr>
                <w:rFonts w:ascii="GHEA Grapalat" w:hAnsi="GHEA Grapalat"/>
                <w:sz w:val="18"/>
                <w:szCs w:val="18"/>
              </w:rPr>
              <w:t>N</w:t>
            </w:r>
          </w:p>
        </w:tc>
        <w:tc>
          <w:tcPr>
            <w:tcW w:w="10348" w:type="dxa"/>
            <w:gridSpan w:val="8"/>
            <w:shd w:val="clear" w:color="auto" w:fill="auto"/>
            <w:vAlign w:val="center"/>
          </w:tcPr>
          <w:p w:rsidR="00C339E7" w:rsidRPr="00DE1E5A" w:rsidRDefault="00C339E7" w:rsidP="00C339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GHEA Grapalat" w:hAnsi="GHEA Grapalat"/>
                <w:sz w:val="18"/>
                <w:szCs w:val="18"/>
              </w:rPr>
            </w:pPr>
            <w:r w:rsidRPr="00DE1E5A">
              <w:rPr>
                <w:rFonts w:ascii="GHEA Grapalat" w:hAnsi="GHEA Grapalat" w:cs="Sylfaen"/>
                <w:sz w:val="18"/>
                <w:szCs w:val="18"/>
              </w:rPr>
              <w:t>Մատակարարված</w:t>
            </w:r>
            <w:r w:rsidRPr="00DE1E5A">
              <w:rPr>
                <w:rFonts w:ascii="GHEA Grapalat" w:hAnsi="GHEA Grapalat" w:cs="Courier New"/>
                <w:sz w:val="18"/>
                <w:szCs w:val="18"/>
              </w:rPr>
              <w:t xml:space="preserve"> </w:t>
            </w:r>
            <w:r w:rsidRPr="00DE1E5A">
              <w:rPr>
                <w:rFonts w:ascii="GHEA Grapalat" w:hAnsi="GHEA Grapalat" w:cs="Sylfaen"/>
                <w:sz w:val="18"/>
                <w:szCs w:val="18"/>
              </w:rPr>
              <w:t>ապրանքների</w:t>
            </w:r>
          </w:p>
        </w:tc>
      </w:tr>
      <w:tr w:rsidR="00C339E7" w:rsidRPr="00DE1E5A" w:rsidTr="00DF0781">
        <w:trPr>
          <w:jc w:val="right"/>
        </w:trPr>
        <w:tc>
          <w:tcPr>
            <w:tcW w:w="357" w:type="dxa"/>
            <w:vMerge/>
            <w:shd w:val="clear" w:color="auto" w:fill="auto"/>
          </w:tcPr>
          <w:p w:rsidR="00C339E7" w:rsidRPr="00DE1E5A" w:rsidRDefault="00C339E7" w:rsidP="00C339E7">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r w:rsidRPr="00DE1E5A">
              <w:rPr>
                <w:rFonts w:ascii="GHEA Grapalat" w:hAnsi="GHEA Grapalat"/>
                <w:sz w:val="18"/>
                <w:szCs w:val="18"/>
              </w:rPr>
              <w:t>անվանումը</w:t>
            </w:r>
          </w:p>
        </w:tc>
        <w:tc>
          <w:tcPr>
            <w:tcW w:w="1440" w:type="dxa"/>
            <w:vMerge w:val="restart"/>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r w:rsidRPr="00DE1E5A">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r w:rsidRPr="00DE1E5A">
              <w:rPr>
                <w:rFonts w:ascii="GHEA Grapalat" w:hAnsi="GHEA Grapalat"/>
                <w:sz w:val="18"/>
                <w:szCs w:val="18"/>
              </w:rPr>
              <w:t>քանակական ցուցանիշը</w:t>
            </w:r>
          </w:p>
        </w:tc>
        <w:tc>
          <w:tcPr>
            <w:tcW w:w="2976" w:type="dxa"/>
            <w:gridSpan w:val="2"/>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r w:rsidRPr="00DE1E5A">
              <w:rPr>
                <w:rFonts w:ascii="GHEA Grapalat" w:hAnsi="GHEA Grapalat"/>
                <w:sz w:val="18"/>
                <w:szCs w:val="18"/>
              </w:rPr>
              <w:t>կատարման ժամկետը</w:t>
            </w:r>
          </w:p>
        </w:tc>
        <w:tc>
          <w:tcPr>
            <w:tcW w:w="1168" w:type="dxa"/>
            <w:vMerge w:val="restart"/>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r w:rsidRPr="00DE1E5A">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r w:rsidRPr="00DE1E5A">
              <w:rPr>
                <w:rFonts w:ascii="GHEA Grapalat" w:hAnsi="GHEA Grapalat"/>
                <w:sz w:val="18"/>
                <w:szCs w:val="18"/>
              </w:rPr>
              <w:t>Վճարման ժամկետը /ըստ վճարման ժամանակացույցի/</w:t>
            </w:r>
          </w:p>
        </w:tc>
      </w:tr>
      <w:tr w:rsidR="00C339E7" w:rsidRPr="00DE1E5A" w:rsidTr="00DF0781">
        <w:trPr>
          <w:trHeight w:val="1105"/>
          <w:jc w:val="right"/>
        </w:trPr>
        <w:tc>
          <w:tcPr>
            <w:tcW w:w="357" w:type="dxa"/>
            <w:vMerge/>
            <w:tcBorders>
              <w:bottom w:val="single" w:sz="4" w:space="0" w:color="auto"/>
            </w:tcBorders>
            <w:shd w:val="clear" w:color="auto" w:fill="auto"/>
          </w:tcPr>
          <w:p w:rsidR="00C339E7" w:rsidRPr="00DE1E5A" w:rsidRDefault="00C339E7" w:rsidP="00C339E7">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r w:rsidRPr="00DE1E5A">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r w:rsidRPr="00DE1E5A">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r w:rsidRPr="00DE1E5A">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r w:rsidRPr="00DE1E5A">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p>
        </w:tc>
      </w:tr>
      <w:tr w:rsidR="00C339E7" w:rsidRPr="00DE1E5A" w:rsidTr="00DF0781">
        <w:trPr>
          <w:jc w:val="right"/>
        </w:trPr>
        <w:tc>
          <w:tcPr>
            <w:tcW w:w="357" w:type="dxa"/>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C339E7" w:rsidRPr="00DE1E5A" w:rsidRDefault="00C339E7" w:rsidP="00C339E7">
            <w:pPr>
              <w:pStyle w:val="NormalWeb"/>
              <w:spacing w:before="0" w:beforeAutospacing="0" w:after="0" w:afterAutospacing="0"/>
              <w:jc w:val="center"/>
              <w:rPr>
                <w:rFonts w:ascii="GHEA Grapalat" w:hAnsi="GHEA Grapalat"/>
                <w:sz w:val="18"/>
                <w:szCs w:val="18"/>
              </w:rPr>
            </w:pPr>
          </w:p>
        </w:tc>
      </w:tr>
      <w:tr w:rsidR="00C339E7" w:rsidRPr="00DE1E5A" w:rsidTr="00DF0781">
        <w:trPr>
          <w:jc w:val="right"/>
        </w:trPr>
        <w:tc>
          <w:tcPr>
            <w:tcW w:w="357" w:type="dxa"/>
            <w:shd w:val="clear" w:color="auto" w:fill="auto"/>
          </w:tcPr>
          <w:p w:rsidR="00C339E7" w:rsidRPr="00DE1E5A" w:rsidRDefault="00C339E7" w:rsidP="00C339E7">
            <w:pPr>
              <w:pStyle w:val="NormalWeb"/>
              <w:spacing w:before="0" w:beforeAutospacing="0" w:after="0" w:afterAutospacing="0"/>
              <w:jc w:val="center"/>
              <w:rPr>
                <w:rFonts w:ascii="GHEA Grapalat" w:hAnsi="GHEA Grapalat"/>
              </w:rPr>
            </w:pPr>
          </w:p>
        </w:tc>
        <w:tc>
          <w:tcPr>
            <w:tcW w:w="1173" w:type="dxa"/>
            <w:shd w:val="clear" w:color="auto" w:fill="auto"/>
          </w:tcPr>
          <w:p w:rsidR="00C339E7" w:rsidRPr="00DE1E5A" w:rsidRDefault="00C339E7" w:rsidP="00C339E7">
            <w:pPr>
              <w:pStyle w:val="NormalWeb"/>
              <w:spacing w:before="0" w:beforeAutospacing="0" w:after="0" w:afterAutospacing="0"/>
              <w:jc w:val="center"/>
              <w:rPr>
                <w:rFonts w:ascii="GHEA Grapalat" w:hAnsi="GHEA Grapalat"/>
              </w:rPr>
            </w:pPr>
          </w:p>
        </w:tc>
        <w:tc>
          <w:tcPr>
            <w:tcW w:w="1440" w:type="dxa"/>
            <w:shd w:val="clear" w:color="auto" w:fill="auto"/>
          </w:tcPr>
          <w:p w:rsidR="00C339E7" w:rsidRPr="00DE1E5A" w:rsidRDefault="00C339E7" w:rsidP="00C339E7">
            <w:pPr>
              <w:pStyle w:val="NormalWeb"/>
              <w:spacing w:before="0" w:beforeAutospacing="0" w:after="0" w:afterAutospacing="0"/>
              <w:jc w:val="center"/>
              <w:rPr>
                <w:rFonts w:ascii="GHEA Grapalat" w:hAnsi="GHEA Grapalat"/>
              </w:rPr>
            </w:pPr>
          </w:p>
        </w:tc>
        <w:tc>
          <w:tcPr>
            <w:tcW w:w="1800" w:type="dxa"/>
            <w:shd w:val="clear" w:color="auto" w:fill="auto"/>
          </w:tcPr>
          <w:p w:rsidR="00C339E7" w:rsidRPr="00DE1E5A" w:rsidRDefault="00C339E7" w:rsidP="00C339E7">
            <w:pPr>
              <w:pStyle w:val="NormalWeb"/>
              <w:spacing w:before="0" w:beforeAutospacing="0" w:after="0" w:afterAutospacing="0"/>
              <w:jc w:val="center"/>
              <w:rPr>
                <w:rFonts w:ascii="GHEA Grapalat" w:hAnsi="GHEA Grapalat"/>
              </w:rPr>
            </w:pPr>
          </w:p>
        </w:tc>
        <w:tc>
          <w:tcPr>
            <w:tcW w:w="1116" w:type="dxa"/>
            <w:shd w:val="clear" w:color="auto" w:fill="auto"/>
          </w:tcPr>
          <w:p w:rsidR="00C339E7" w:rsidRPr="00DE1E5A" w:rsidRDefault="00C339E7" w:rsidP="00C339E7">
            <w:pPr>
              <w:pStyle w:val="NormalWeb"/>
              <w:spacing w:before="0" w:beforeAutospacing="0" w:after="0" w:afterAutospacing="0"/>
              <w:jc w:val="center"/>
              <w:rPr>
                <w:rFonts w:ascii="GHEA Grapalat" w:hAnsi="GHEA Grapalat"/>
              </w:rPr>
            </w:pPr>
          </w:p>
        </w:tc>
        <w:tc>
          <w:tcPr>
            <w:tcW w:w="1842" w:type="dxa"/>
            <w:shd w:val="clear" w:color="auto" w:fill="auto"/>
          </w:tcPr>
          <w:p w:rsidR="00C339E7" w:rsidRPr="00DE1E5A" w:rsidRDefault="00C339E7" w:rsidP="00C339E7">
            <w:pPr>
              <w:pStyle w:val="NormalWeb"/>
              <w:spacing w:before="0" w:beforeAutospacing="0" w:after="0" w:afterAutospacing="0"/>
              <w:jc w:val="center"/>
              <w:rPr>
                <w:rFonts w:ascii="GHEA Grapalat" w:hAnsi="GHEA Grapalat"/>
              </w:rPr>
            </w:pPr>
          </w:p>
        </w:tc>
        <w:tc>
          <w:tcPr>
            <w:tcW w:w="1134" w:type="dxa"/>
            <w:shd w:val="clear" w:color="auto" w:fill="auto"/>
          </w:tcPr>
          <w:p w:rsidR="00C339E7" w:rsidRPr="00DE1E5A" w:rsidRDefault="00C339E7" w:rsidP="00C339E7">
            <w:pPr>
              <w:pStyle w:val="NormalWeb"/>
              <w:spacing w:before="0" w:beforeAutospacing="0" w:after="0" w:afterAutospacing="0"/>
              <w:jc w:val="center"/>
              <w:rPr>
                <w:rFonts w:ascii="GHEA Grapalat" w:hAnsi="GHEA Grapalat"/>
              </w:rPr>
            </w:pPr>
          </w:p>
        </w:tc>
        <w:tc>
          <w:tcPr>
            <w:tcW w:w="1168" w:type="dxa"/>
            <w:shd w:val="clear" w:color="auto" w:fill="auto"/>
          </w:tcPr>
          <w:p w:rsidR="00C339E7" w:rsidRPr="00DE1E5A" w:rsidRDefault="00C339E7" w:rsidP="00C339E7">
            <w:pPr>
              <w:pStyle w:val="NormalWeb"/>
              <w:spacing w:before="0" w:beforeAutospacing="0" w:after="0" w:afterAutospacing="0"/>
              <w:jc w:val="center"/>
              <w:rPr>
                <w:rFonts w:ascii="GHEA Grapalat" w:hAnsi="GHEA Grapalat"/>
              </w:rPr>
            </w:pPr>
          </w:p>
        </w:tc>
        <w:tc>
          <w:tcPr>
            <w:tcW w:w="675" w:type="dxa"/>
            <w:shd w:val="clear" w:color="auto" w:fill="auto"/>
          </w:tcPr>
          <w:p w:rsidR="00C339E7" w:rsidRPr="00DE1E5A" w:rsidRDefault="00C339E7" w:rsidP="00C339E7">
            <w:pPr>
              <w:pStyle w:val="NormalWeb"/>
              <w:spacing w:before="0" w:beforeAutospacing="0" w:after="0" w:afterAutospacing="0"/>
              <w:jc w:val="center"/>
              <w:rPr>
                <w:rFonts w:ascii="GHEA Grapalat" w:hAnsi="GHEA Grapalat"/>
              </w:rPr>
            </w:pPr>
          </w:p>
        </w:tc>
      </w:tr>
    </w:tbl>
    <w:p w:rsidR="00C339E7" w:rsidRPr="00DE1E5A" w:rsidRDefault="00C339E7" w:rsidP="00C339E7">
      <w:pPr>
        <w:spacing w:after="0" w:line="240" w:lineRule="auto"/>
        <w:ind w:firstLine="375"/>
        <w:jc w:val="both"/>
        <w:rPr>
          <w:rFonts w:ascii="Arial" w:hAnsi="Arial" w:cs="Arial"/>
          <w:iCs/>
          <w:color w:val="000000"/>
          <w:sz w:val="21"/>
          <w:szCs w:val="21"/>
          <w:lang w:val="es-ES"/>
        </w:rPr>
      </w:pPr>
      <w:r w:rsidRPr="00DE1E5A">
        <w:rPr>
          <w:rFonts w:ascii="Arial" w:hAnsi="Arial" w:cs="Arial"/>
          <w:iCs/>
          <w:color w:val="000000"/>
          <w:sz w:val="21"/>
          <w:szCs w:val="21"/>
          <w:lang w:val="es-ES"/>
        </w:rPr>
        <w:t> </w:t>
      </w:r>
    </w:p>
    <w:p w:rsidR="00C339E7" w:rsidRPr="00DE1E5A" w:rsidRDefault="00C339E7" w:rsidP="00C339E7">
      <w:pPr>
        <w:spacing w:after="0" w:line="240" w:lineRule="auto"/>
        <w:ind w:firstLine="375"/>
        <w:jc w:val="both"/>
        <w:rPr>
          <w:rFonts w:ascii="GHEA Grapalat" w:hAnsi="GHEA Grapalat"/>
          <w:iCs/>
          <w:snapToGrid w:val="0"/>
          <w:color w:val="000000"/>
          <w:sz w:val="21"/>
          <w:szCs w:val="21"/>
          <w:lang w:val="es-ES"/>
        </w:rPr>
      </w:pPr>
      <w:r w:rsidRPr="00DE1E5A">
        <w:rPr>
          <w:rFonts w:ascii="Arial" w:hAnsi="Arial" w:cs="Arial"/>
          <w:iCs/>
          <w:color w:val="000000"/>
          <w:sz w:val="21"/>
          <w:szCs w:val="21"/>
          <w:lang w:val="es-ES"/>
        </w:rPr>
        <w:t> </w:t>
      </w:r>
      <w:r w:rsidRPr="00DE1E5A">
        <w:rPr>
          <w:rFonts w:ascii="GHEA Grapalat" w:hAnsi="GHEA Grapalat"/>
          <w:iCs/>
          <w:snapToGrid w:val="0"/>
          <w:color w:val="000000"/>
          <w:sz w:val="21"/>
          <w:szCs w:val="21"/>
          <w:lang w:val="hy-AM"/>
        </w:rPr>
        <w:t xml:space="preserve">Սույն </w:t>
      </w:r>
      <w:r w:rsidRPr="00DE1E5A">
        <w:rPr>
          <w:rFonts w:ascii="GHEA Grapalat" w:hAnsi="GHEA Grapalat"/>
          <w:iCs/>
          <w:snapToGrid w:val="0"/>
          <w:color w:val="000000"/>
          <w:sz w:val="21"/>
          <w:szCs w:val="21"/>
        </w:rPr>
        <w:t>արձանագրության</w:t>
      </w:r>
      <w:r w:rsidRPr="00DE1E5A">
        <w:rPr>
          <w:rFonts w:ascii="GHEA Grapalat" w:hAnsi="GHEA Grapalat"/>
          <w:iCs/>
          <w:snapToGrid w:val="0"/>
          <w:color w:val="000000"/>
          <w:sz w:val="21"/>
          <w:szCs w:val="21"/>
          <w:lang w:val="es-ES"/>
        </w:rPr>
        <w:t xml:space="preserve"> </w:t>
      </w:r>
      <w:r w:rsidRPr="00DE1E5A">
        <w:rPr>
          <w:rFonts w:ascii="GHEA Grapalat" w:hAnsi="GHEA Grapalat"/>
          <w:iCs/>
          <w:snapToGrid w:val="0"/>
          <w:color w:val="000000"/>
          <w:sz w:val="21"/>
          <w:szCs w:val="21"/>
        </w:rPr>
        <w:t>երկկողմ</w:t>
      </w:r>
      <w:r w:rsidRPr="00DE1E5A">
        <w:rPr>
          <w:rFonts w:ascii="GHEA Grapalat" w:hAnsi="GHEA Grapalat"/>
          <w:iCs/>
          <w:snapToGrid w:val="0"/>
          <w:color w:val="000000"/>
          <w:sz w:val="21"/>
          <w:szCs w:val="21"/>
          <w:lang w:val="es-ES"/>
        </w:rPr>
        <w:t xml:space="preserve"> </w:t>
      </w:r>
      <w:r w:rsidRPr="00DE1E5A">
        <w:rPr>
          <w:rFonts w:ascii="GHEA Grapalat" w:hAnsi="GHEA Grapalat"/>
          <w:iCs/>
          <w:snapToGrid w:val="0"/>
          <w:color w:val="000000"/>
          <w:sz w:val="21"/>
          <w:szCs w:val="21"/>
          <w:lang w:val="hy-AM"/>
        </w:rPr>
        <w:t>հաստատման համար հիմք հանդիսացած</w:t>
      </w:r>
      <w:r w:rsidRPr="00DE1E5A">
        <w:rPr>
          <w:rFonts w:ascii="GHEA Grapalat" w:hAnsi="GHEA Grapalat"/>
          <w:iCs/>
          <w:snapToGrid w:val="0"/>
          <w:color w:val="000000"/>
          <w:sz w:val="21"/>
          <w:szCs w:val="21"/>
          <w:lang w:val="es-ES"/>
        </w:rPr>
        <w:t xml:space="preserve"> </w:t>
      </w:r>
      <w:r w:rsidRPr="00DE1E5A">
        <w:rPr>
          <w:rFonts w:ascii="GHEA Grapalat" w:hAnsi="GHEA Grapalat"/>
          <w:iCs/>
          <w:snapToGrid w:val="0"/>
          <w:color w:val="000000"/>
          <w:sz w:val="21"/>
          <w:szCs w:val="21"/>
        </w:rPr>
        <w:t>հաշիվ</w:t>
      </w:r>
      <w:r w:rsidRPr="00DE1E5A">
        <w:rPr>
          <w:rFonts w:ascii="GHEA Grapalat" w:hAnsi="GHEA Grapalat"/>
          <w:iCs/>
          <w:snapToGrid w:val="0"/>
          <w:color w:val="000000"/>
          <w:sz w:val="21"/>
          <w:szCs w:val="21"/>
          <w:lang w:val="es-ES"/>
        </w:rPr>
        <w:t xml:space="preserve"> </w:t>
      </w:r>
      <w:r w:rsidRPr="00DE1E5A">
        <w:rPr>
          <w:rFonts w:ascii="GHEA Grapalat" w:hAnsi="GHEA Grapalat"/>
          <w:iCs/>
          <w:snapToGrid w:val="0"/>
          <w:color w:val="000000"/>
          <w:sz w:val="21"/>
          <w:szCs w:val="21"/>
        </w:rPr>
        <w:t>ապրանքագիրը</w:t>
      </w:r>
      <w:r w:rsidRPr="00DE1E5A">
        <w:rPr>
          <w:rFonts w:ascii="GHEA Grapalat" w:hAnsi="GHEA Grapalat"/>
          <w:iCs/>
          <w:snapToGrid w:val="0"/>
          <w:color w:val="000000"/>
          <w:sz w:val="21"/>
          <w:szCs w:val="21"/>
          <w:lang w:val="es-ES"/>
        </w:rPr>
        <w:t xml:space="preserve"> </w:t>
      </w:r>
      <w:r w:rsidRPr="00DE1E5A">
        <w:rPr>
          <w:rFonts w:ascii="GHEA Grapalat" w:hAnsi="GHEA Grapalat"/>
          <w:iCs/>
          <w:snapToGrid w:val="0"/>
          <w:color w:val="000000"/>
          <w:sz w:val="21"/>
          <w:szCs w:val="21"/>
        </w:rPr>
        <w:t>և</w:t>
      </w:r>
      <w:r w:rsidRPr="00DE1E5A">
        <w:rPr>
          <w:rFonts w:ascii="GHEA Grapalat" w:hAnsi="GHEA Grapalat"/>
          <w:iCs/>
          <w:snapToGrid w:val="0"/>
          <w:color w:val="000000"/>
          <w:sz w:val="21"/>
          <w:szCs w:val="21"/>
          <w:lang w:val="es-ES"/>
        </w:rPr>
        <w:t xml:space="preserve"> </w:t>
      </w:r>
      <w:r w:rsidRPr="00DE1E5A">
        <w:rPr>
          <w:rFonts w:ascii="GHEA Grapalat" w:hAnsi="GHEA Grapalat"/>
          <w:iCs/>
          <w:snapToGrid w:val="0"/>
          <w:color w:val="000000"/>
          <w:sz w:val="21"/>
          <w:szCs w:val="21"/>
          <w:lang w:val="hy-AM"/>
        </w:rPr>
        <w:t xml:space="preserve">դրական </w:t>
      </w:r>
      <w:r w:rsidRPr="00DE1E5A">
        <w:rPr>
          <w:rFonts w:ascii="GHEA Grapalat" w:hAnsi="GHEA Grapalat"/>
          <w:color w:val="000000"/>
          <w:sz w:val="21"/>
          <w:szCs w:val="21"/>
          <w:lang w:val="es-ES"/>
        </w:rPr>
        <w:t>եզրակացությունը</w:t>
      </w:r>
      <w:r w:rsidRPr="00DE1E5A">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C339E7" w:rsidRPr="00DE1E5A" w:rsidRDefault="00C339E7" w:rsidP="00C339E7">
      <w:pPr>
        <w:spacing w:after="0" w:line="240" w:lineRule="auto"/>
        <w:ind w:firstLine="375"/>
        <w:jc w:val="both"/>
        <w:rPr>
          <w:rFonts w:ascii="GHEA Grapalat" w:hAnsi="GHEA Grapalat"/>
          <w:iCs/>
          <w:snapToGrid w:val="0"/>
          <w:color w:val="000000"/>
          <w:sz w:val="21"/>
          <w:szCs w:val="21"/>
          <w:lang w:val="es-ES"/>
        </w:rPr>
      </w:pPr>
    </w:p>
    <w:p w:rsidR="00C339E7" w:rsidRPr="00DE1E5A" w:rsidRDefault="00C339E7" w:rsidP="00C339E7">
      <w:pPr>
        <w:spacing w:after="0" w:line="240" w:lineRule="auto"/>
        <w:ind w:firstLine="375"/>
        <w:jc w:val="both"/>
        <w:rPr>
          <w:rFonts w:ascii="GHEA Grapalat" w:hAnsi="GHEA Grapalat"/>
          <w:iCs/>
          <w:snapToGrid w:val="0"/>
          <w:color w:val="000000"/>
          <w:sz w:val="2"/>
          <w:szCs w:val="21"/>
          <w:lang w:val="es-ES"/>
        </w:rPr>
      </w:pPr>
    </w:p>
    <w:p w:rsidR="00C339E7" w:rsidRPr="00DE1E5A" w:rsidRDefault="00C339E7" w:rsidP="00C339E7">
      <w:pPr>
        <w:spacing w:after="0" w:line="240" w:lineRule="auto"/>
        <w:ind w:firstLine="375"/>
        <w:rPr>
          <w:rFonts w:ascii="GHEA Grapalat" w:hAnsi="GHEA Grapalat"/>
          <w:iCs/>
          <w:snapToGrid w:val="0"/>
          <w:color w:val="000000"/>
          <w:sz w:val="2"/>
          <w:szCs w:val="21"/>
          <w:lang w:val="es-ES"/>
        </w:rPr>
      </w:pPr>
      <w:r w:rsidRPr="00DE1E5A">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339E7" w:rsidRPr="00DE1E5A" w:rsidTr="00DF0781">
        <w:trPr>
          <w:trHeight w:val="266"/>
          <w:tblCellSpacing w:w="7" w:type="dxa"/>
          <w:jc w:val="center"/>
        </w:trPr>
        <w:tc>
          <w:tcPr>
            <w:tcW w:w="0" w:type="auto"/>
            <w:vAlign w:val="center"/>
          </w:tcPr>
          <w:p w:rsidR="00C339E7" w:rsidRPr="00DE1E5A" w:rsidRDefault="00C339E7" w:rsidP="00C339E7">
            <w:pPr>
              <w:spacing w:after="0" w:line="240" w:lineRule="auto"/>
              <w:jc w:val="center"/>
              <w:rPr>
                <w:rFonts w:ascii="GHEA Grapalat" w:hAnsi="GHEA Grapalat"/>
                <w:iCs/>
                <w:color w:val="000000"/>
                <w:sz w:val="21"/>
                <w:szCs w:val="21"/>
              </w:rPr>
            </w:pPr>
            <w:r w:rsidRPr="00DE1E5A">
              <w:rPr>
                <w:rFonts w:ascii="GHEA Grapalat" w:hAnsi="GHEA Grapalat"/>
                <w:iCs/>
                <w:color w:val="000000"/>
                <w:sz w:val="21"/>
                <w:szCs w:val="21"/>
              </w:rPr>
              <w:t xml:space="preserve">Ապրանքը հանձնեց </w:t>
            </w:r>
          </w:p>
        </w:tc>
        <w:tc>
          <w:tcPr>
            <w:tcW w:w="0" w:type="auto"/>
            <w:vAlign w:val="center"/>
          </w:tcPr>
          <w:p w:rsidR="00C339E7" w:rsidRPr="00DE1E5A" w:rsidRDefault="00C339E7" w:rsidP="00C339E7">
            <w:pPr>
              <w:spacing w:after="0" w:line="240" w:lineRule="auto"/>
              <w:jc w:val="center"/>
              <w:rPr>
                <w:rFonts w:ascii="GHEA Grapalat" w:hAnsi="GHEA Grapalat"/>
                <w:iCs/>
                <w:color w:val="000000"/>
                <w:sz w:val="21"/>
                <w:szCs w:val="21"/>
              </w:rPr>
            </w:pPr>
            <w:r w:rsidRPr="00DE1E5A">
              <w:rPr>
                <w:rFonts w:ascii="GHEA Grapalat" w:hAnsi="GHEA Grapalat"/>
                <w:iCs/>
                <w:color w:val="000000"/>
                <w:sz w:val="21"/>
                <w:szCs w:val="21"/>
              </w:rPr>
              <w:t>Ապրանքը ընդունեց</w:t>
            </w:r>
          </w:p>
        </w:tc>
      </w:tr>
      <w:tr w:rsidR="00C339E7" w:rsidRPr="00DE1E5A" w:rsidTr="00DF0781">
        <w:trPr>
          <w:trHeight w:val="473"/>
          <w:tblCellSpacing w:w="7" w:type="dxa"/>
          <w:jc w:val="center"/>
        </w:trPr>
        <w:tc>
          <w:tcPr>
            <w:tcW w:w="0" w:type="auto"/>
            <w:vAlign w:val="center"/>
          </w:tcPr>
          <w:p w:rsidR="00C339E7" w:rsidRPr="00DE1E5A" w:rsidRDefault="00C339E7" w:rsidP="00C339E7">
            <w:pPr>
              <w:spacing w:after="0" w:line="240" w:lineRule="auto"/>
              <w:jc w:val="center"/>
              <w:rPr>
                <w:rFonts w:ascii="GHEA Grapalat" w:hAnsi="GHEA Grapalat"/>
                <w:iCs/>
                <w:sz w:val="21"/>
                <w:szCs w:val="21"/>
              </w:rPr>
            </w:pPr>
            <w:r w:rsidRPr="00DE1E5A">
              <w:rPr>
                <w:rFonts w:ascii="GHEA Grapalat" w:hAnsi="GHEA Grapalat"/>
                <w:iCs/>
                <w:sz w:val="21"/>
                <w:szCs w:val="21"/>
              </w:rPr>
              <w:t xml:space="preserve">___________________________ </w:t>
            </w:r>
          </w:p>
          <w:p w:rsidR="00C339E7" w:rsidRPr="00DE1E5A" w:rsidRDefault="00C339E7" w:rsidP="00C339E7">
            <w:pPr>
              <w:spacing w:after="0" w:line="240" w:lineRule="auto"/>
              <w:jc w:val="center"/>
              <w:rPr>
                <w:rFonts w:ascii="GHEA Grapalat" w:hAnsi="GHEA Grapalat"/>
                <w:iCs/>
                <w:sz w:val="21"/>
                <w:szCs w:val="21"/>
              </w:rPr>
            </w:pPr>
            <w:r w:rsidRPr="00DE1E5A">
              <w:rPr>
                <w:rFonts w:ascii="GHEA Grapalat" w:hAnsi="GHEA Grapalat"/>
                <w:iCs/>
                <w:sz w:val="15"/>
                <w:szCs w:val="15"/>
              </w:rPr>
              <w:t xml:space="preserve">ստորագրություն </w:t>
            </w:r>
          </w:p>
        </w:tc>
        <w:tc>
          <w:tcPr>
            <w:tcW w:w="0" w:type="auto"/>
            <w:vAlign w:val="center"/>
          </w:tcPr>
          <w:p w:rsidR="00C339E7" w:rsidRPr="00DE1E5A" w:rsidRDefault="00C339E7" w:rsidP="00C339E7">
            <w:pPr>
              <w:spacing w:after="0" w:line="240" w:lineRule="auto"/>
              <w:jc w:val="center"/>
              <w:rPr>
                <w:rFonts w:ascii="GHEA Grapalat" w:hAnsi="GHEA Grapalat"/>
                <w:iCs/>
                <w:sz w:val="21"/>
                <w:szCs w:val="21"/>
              </w:rPr>
            </w:pPr>
            <w:r w:rsidRPr="00DE1E5A">
              <w:rPr>
                <w:rFonts w:ascii="GHEA Grapalat" w:hAnsi="GHEA Grapalat"/>
                <w:iCs/>
                <w:sz w:val="21"/>
                <w:szCs w:val="21"/>
              </w:rPr>
              <w:t>___________________________</w:t>
            </w:r>
          </w:p>
          <w:p w:rsidR="00C339E7" w:rsidRPr="00DE1E5A" w:rsidRDefault="00C339E7" w:rsidP="00C339E7">
            <w:pPr>
              <w:spacing w:after="0" w:line="240" w:lineRule="auto"/>
              <w:jc w:val="center"/>
              <w:rPr>
                <w:rFonts w:ascii="GHEA Grapalat" w:hAnsi="GHEA Grapalat"/>
                <w:iCs/>
                <w:sz w:val="21"/>
                <w:szCs w:val="21"/>
              </w:rPr>
            </w:pPr>
            <w:r w:rsidRPr="00DE1E5A">
              <w:rPr>
                <w:rFonts w:ascii="GHEA Grapalat" w:hAnsi="GHEA Grapalat"/>
                <w:iCs/>
                <w:sz w:val="15"/>
                <w:szCs w:val="15"/>
              </w:rPr>
              <w:t xml:space="preserve">ստորագրություն </w:t>
            </w:r>
          </w:p>
        </w:tc>
      </w:tr>
      <w:tr w:rsidR="00C339E7" w:rsidRPr="00DE1E5A" w:rsidTr="00DF0781">
        <w:trPr>
          <w:trHeight w:val="503"/>
          <w:tblCellSpacing w:w="7" w:type="dxa"/>
          <w:jc w:val="center"/>
        </w:trPr>
        <w:tc>
          <w:tcPr>
            <w:tcW w:w="0" w:type="auto"/>
            <w:vAlign w:val="center"/>
          </w:tcPr>
          <w:p w:rsidR="00C339E7" w:rsidRPr="00DE1E5A" w:rsidRDefault="00C339E7" w:rsidP="00C339E7">
            <w:pPr>
              <w:spacing w:after="0" w:line="240" w:lineRule="auto"/>
              <w:jc w:val="center"/>
              <w:rPr>
                <w:rFonts w:ascii="GHEA Grapalat" w:hAnsi="GHEA Grapalat"/>
                <w:iCs/>
                <w:sz w:val="21"/>
                <w:szCs w:val="21"/>
              </w:rPr>
            </w:pPr>
            <w:r w:rsidRPr="00DE1E5A">
              <w:rPr>
                <w:rFonts w:ascii="GHEA Grapalat" w:hAnsi="GHEA Grapalat"/>
                <w:iCs/>
                <w:sz w:val="21"/>
                <w:szCs w:val="21"/>
              </w:rPr>
              <w:t xml:space="preserve">___________________________ </w:t>
            </w:r>
          </w:p>
          <w:p w:rsidR="00C339E7" w:rsidRPr="00DE1E5A" w:rsidRDefault="00C339E7" w:rsidP="00C339E7">
            <w:pPr>
              <w:spacing w:after="0" w:line="240" w:lineRule="auto"/>
              <w:jc w:val="center"/>
              <w:rPr>
                <w:rFonts w:ascii="GHEA Grapalat" w:hAnsi="GHEA Grapalat"/>
                <w:iCs/>
                <w:sz w:val="21"/>
                <w:szCs w:val="21"/>
              </w:rPr>
            </w:pPr>
            <w:r w:rsidRPr="00DE1E5A">
              <w:rPr>
                <w:rFonts w:ascii="GHEA Grapalat" w:hAnsi="GHEA Grapalat"/>
                <w:iCs/>
                <w:sz w:val="15"/>
                <w:szCs w:val="15"/>
              </w:rPr>
              <w:t>ազգանուն, անուն</w:t>
            </w:r>
          </w:p>
        </w:tc>
        <w:tc>
          <w:tcPr>
            <w:tcW w:w="0" w:type="auto"/>
            <w:vAlign w:val="center"/>
          </w:tcPr>
          <w:p w:rsidR="00C339E7" w:rsidRPr="00DE1E5A" w:rsidRDefault="00C339E7" w:rsidP="00C339E7">
            <w:pPr>
              <w:spacing w:after="0" w:line="240" w:lineRule="auto"/>
              <w:jc w:val="center"/>
              <w:rPr>
                <w:rFonts w:ascii="GHEA Grapalat" w:hAnsi="GHEA Grapalat"/>
                <w:iCs/>
                <w:sz w:val="21"/>
                <w:szCs w:val="21"/>
              </w:rPr>
            </w:pPr>
            <w:r w:rsidRPr="00DE1E5A">
              <w:rPr>
                <w:rFonts w:ascii="GHEA Grapalat" w:hAnsi="GHEA Grapalat"/>
                <w:iCs/>
                <w:sz w:val="21"/>
                <w:szCs w:val="21"/>
              </w:rPr>
              <w:t>___________________________</w:t>
            </w:r>
          </w:p>
          <w:p w:rsidR="00C339E7" w:rsidRPr="00DE1E5A" w:rsidRDefault="00C339E7" w:rsidP="00C339E7">
            <w:pPr>
              <w:spacing w:after="0" w:line="240" w:lineRule="auto"/>
              <w:jc w:val="center"/>
              <w:rPr>
                <w:rFonts w:ascii="GHEA Grapalat" w:hAnsi="GHEA Grapalat"/>
                <w:iCs/>
                <w:sz w:val="21"/>
                <w:szCs w:val="21"/>
              </w:rPr>
            </w:pPr>
            <w:r w:rsidRPr="00DE1E5A">
              <w:rPr>
                <w:rFonts w:ascii="GHEA Grapalat" w:hAnsi="GHEA Grapalat"/>
                <w:iCs/>
                <w:sz w:val="15"/>
                <w:szCs w:val="15"/>
              </w:rPr>
              <w:t>ազգանուն, անուն</w:t>
            </w:r>
          </w:p>
        </w:tc>
      </w:tr>
      <w:tr w:rsidR="00C339E7" w:rsidRPr="00DE1E5A" w:rsidTr="00DF0781">
        <w:trPr>
          <w:trHeight w:val="281"/>
          <w:tblCellSpacing w:w="7" w:type="dxa"/>
          <w:jc w:val="center"/>
        </w:trPr>
        <w:tc>
          <w:tcPr>
            <w:tcW w:w="0" w:type="auto"/>
            <w:vAlign w:val="center"/>
          </w:tcPr>
          <w:p w:rsidR="00C339E7" w:rsidRPr="00DE1E5A" w:rsidRDefault="00C339E7" w:rsidP="00C339E7">
            <w:pPr>
              <w:spacing w:after="0" w:line="240" w:lineRule="auto"/>
              <w:rPr>
                <w:rFonts w:ascii="GHEA Grapalat" w:hAnsi="GHEA Grapalat"/>
                <w:iCs/>
                <w:color w:val="000000"/>
                <w:sz w:val="21"/>
                <w:szCs w:val="21"/>
              </w:rPr>
            </w:pPr>
            <w:r w:rsidRPr="00DE1E5A">
              <w:rPr>
                <w:rFonts w:ascii="GHEA Grapalat" w:hAnsi="GHEA Grapalat"/>
                <w:iCs/>
                <w:color w:val="000000"/>
                <w:sz w:val="21"/>
                <w:szCs w:val="21"/>
              </w:rPr>
              <w:t xml:space="preserve">                              Կ.Տ.</w:t>
            </w:r>
            <w:r w:rsidRPr="00DE1E5A">
              <w:rPr>
                <w:rFonts w:ascii="Arial" w:hAnsi="Arial" w:cs="Arial"/>
                <w:iCs/>
                <w:color w:val="000000"/>
                <w:sz w:val="21"/>
                <w:szCs w:val="21"/>
              </w:rPr>
              <w:t xml:space="preserve">                                                                                 </w:t>
            </w:r>
          </w:p>
        </w:tc>
        <w:tc>
          <w:tcPr>
            <w:tcW w:w="0" w:type="auto"/>
            <w:vAlign w:val="center"/>
          </w:tcPr>
          <w:p w:rsidR="00C339E7" w:rsidRPr="00DE1E5A" w:rsidRDefault="00C339E7" w:rsidP="00C339E7">
            <w:pPr>
              <w:spacing w:after="0" w:line="240" w:lineRule="auto"/>
              <w:rPr>
                <w:rFonts w:ascii="GHEA Grapalat" w:hAnsi="GHEA Grapalat"/>
                <w:iCs/>
                <w:color w:val="000000"/>
                <w:sz w:val="21"/>
                <w:szCs w:val="21"/>
              </w:rPr>
            </w:pPr>
            <w:r w:rsidRPr="00DE1E5A">
              <w:rPr>
                <w:rFonts w:ascii="Arial" w:hAnsi="Arial" w:cs="Arial"/>
                <w:iCs/>
                <w:color w:val="000000"/>
                <w:sz w:val="21"/>
                <w:szCs w:val="21"/>
              </w:rPr>
              <w:t xml:space="preserve">                                     </w:t>
            </w:r>
            <w:r w:rsidRPr="00DE1E5A">
              <w:rPr>
                <w:rFonts w:ascii="GHEA Grapalat" w:hAnsi="GHEA Grapalat"/>
                <w:iCs/>
                <w:color w:val="000000"/>
                <w:sz w:val="21"/>
                <w:szCs w:val="21"/>
              </w:rPr>
              <w:t>Կ.Տ.</w:t>
            </w:r>
          </w:p>
        </w:tc>
      </w:tr>
    </w:tbl>
    <w:p w:rsidR="00C339E7" w:rsidRPr="00DE1E5A" w:rsidRDefault="00C339E7" w:rsidP="00C339E7">
      <w:pPr>
        <w:spacing w:after="0" w:line="240" w:lineRule="auto"/>
        <w:ind w:left="-142" w:firstLine="142"/>
        <w:jc w:val="center"/>
        <w:rPr>
          <w:rFonts w:ascii="GHEA Grapalat" w:hAnsi="GHEA Grapalat" w:cs="Sylfaen"/>
          <w:b/>
        </w:rPr>
      </w:pPr>
    </w:p>
    <w:p w:rsidR="00C339E7" w:rsidRPr="00DE1E5A" w:rsidRDefault="00C339E7" w:rsidP="00C339E7">
      <w:pPr>
        <w:spacing w:after="0" w:line="240" w:lineRule="auto"/>
        <w:ind w:left="-142" w:firstLine="142"/>
        <w:jc w:val="center"/>
        <w:rPr>
          <w:rFonts w:ascii="GHEA Grapalat" w:hAnsi="GHEA Grapalat" w:cs="Sylfaen"/>
          <w:b/>
        </w:rPr>
      </w:pPr>
    </w:p>
    <w:p w:rsidR="00C339E7" w:rsidRPr="00DE1E5A" w:rsidRDefault="00C339E7" w:rsidP="00C339E7">
      <w:pPr>
        <w:spacing w:after="0" w:line="240" w:lineRule="auto"/>
        <w:ind w:left="-142" w:firstLine="142"/>
        <w:jc w:val="center"/>
        <w:rPr>
          <w:rFonts w:ascii="GHEA Grapalat" w:hAnsi="GHEA Grapalat" w:cs="Sylfaen"/>
          <w:b/>
        </w:rPr>
      </w:pPr>
      <w:r w:rsidRPr="00DE1E5A">
        <w:rPr>
          <w:rFonts w:ascii="GHEA Grapalat" w:hAnsi="GHEA Grapalat" w:cs="Sylfaen"/>
          <w:b/>
        </w:rPr>
        <w:br w:type="page"/>
      </w:r>
    </w:p>
    <w:p w:rsidR="00C339E7" w:rsidRPr="00DE1E5A" w:rsidRDefault="00C339E7" w:rsidP="00C339E7">
      <w:pPr>
        <w:spacing w:after="0" w:line="240" w:lineRule="auto"/>
        <w:ind w:left="-142" w:firstLine="142"/>
        <w:jc w:val="center"/>
        <w:rPr>
          <w:rFonts w:ascii="GHEA Grapalat" w:hAnsi="GHEA Grapalat" w:cs="Sylfaen"/>
          <w:b/>
        </w:rPr>
      </w:pPr>
    </w:p>
    <w:p w:rsidR="00C339E7" w:rsidRPr="00DE1E5A" w:rsidRDefault="00C339E7" w:rsidP="00C339E7">
      <w:pPr>
        <w:spacing w:after="0" w:line="240" w:lineRule="auto"/>
        <w:jc w:val="right"/>
        <w:rPr>
          <w:rFonts w:ascii="GHEA Grapalat" w:hAnsi="GHEA Grapalat" w:cs="Sylfaen"/>
          <w:i/>
          <w:sz w:val="20"/>
        </w:rPr>
      </w:pPr>
      <w:r w:rsidRPr="00DE1E5A">
        <w:rPr>
          <w:rFonts w:ascii="GHEA Grapalat" w:hAnsi="GHEA Grapalat" w:cs="Sylfaen"/>
          <w:i/>
          <w:sz w:val="20"/>
          <w:lang w:val="pt-BR"/>
        </w:rPr>
        <w:t>Հավելված</w:t>
      </w:r>
      <w:r w:rsidRPr="00DE1E5A">
        <w:rPr>
          <w:rFonts w:ascii="GHEA Grapalat" w:hAnsi="GHEA Grapalat" w:cs="Sylfaen"/>
          <w:i/>
          <w:sz w:val="20"/>
        </w:rPr>
        <w:t xml:space="preserve"> 3.1</w:t>
      </w:r>
    </w:p>
    <w:p w:rsidR="00C339E7" w:rsidRPr="00DE1E5A" w:rsidRDefault="00C339E7" w:rsidP="00C339E7">
      <w:pPr>
        <w:spacing w:after="0" w:line="240" w:lineRule="auto"/>
        <w:jc w:val="right"/>
        <w:rPr>
          <w:rFonts w:ascii="GHEA Grapalat" w:hAnsi="GHEA Grapalat" w:cs="Sylfaen"/>
          <w:i/>
          <w:sz w:val="20"/>
          <w:lang w:val="pt-BR"/>
        </w:rPr>
      </w:pPr>
      <w:r w:rsidRPr="00DE1E5A">
        <w:rPr>
          <w:rFonts w:ascii="GHEA Grapalat" w:hAnsi="GHEA Grapalat" w:cs="Sylfaen"/>
          <w:i/>
          <w:sz w:val="20"/>
          <w:lang w:val="pt-BR"/>
        </w:rPr>
        <w:t xml:space="preserve">«         »              20  թ. կնքված </w:t>
      </w:r>
    </w:p>
    <w:p w:rsidR="00C339E7" w:rsidRPr="00DE1E5A" w:rsidRDefault="00C339E7" w:rsidP="00C339E7">
      <w:pPr>
        <w:spacing w:after="0" w:line="240" w:lineRule="auto"/>
        <w:jc w:val="right"/>
        <w:rPr>
          <w:rFonts w:ascii="GHEA Grapalat" w:hAnsi="GHEA Grapalat" w:cs="Sylfaen"/>
          <w:i/>
          <w:sz w:val="20"/>
          <w:lang w:val="pt-BR"/>
        </w:rPr>
      </w:pPr>
      <w:r w:rsidRPr="00DE1E5A">
        <w:rPr>
          <w:rFonts w:ascii="GHEA Grapalat" w:hAnsi="GHEA Grapalat" w:cs="Sylfaen"/>
          <w:i/>
          <w:sz w:val="20"/>
          <w:lang w:val="pt-BR"/>
        </w:rPr>
        <w:t xml:space="preserve">                      ծածկագրով պայմանագրի</w:t>
      </w:r>
    </w:p>
    <w:p w:rsidR="00C339E7" w:rsidRPr="00DE1E5A" w:rsidRDefault="00C339E7" w:rsidP="00C339E7">
      <w:pPr>
        <w:tabs>
          <w:tab w:val="left" w:pos="360"/>
          <w:tab w:val="left" w:pos="540"/>
        </w:tabs>
        <w:spacing w:after="0" w:line="240" w:lineRule="auto"/>
        <w:jc w:val="center"/>
        <w:rPr>
          <w:rFonts w:ascii="Sylfaen" w:hAnsi="Sylfaen" w:cs="Sylfaen"/>
          <w:b/>
          <w:bCs/>
        </w:rPr>
      </w:pPr>
    </w:p>
    <w:p w:rsidR="00C339E7" w:rsidRPr="00DE1E5A" w:rsidRDefault="00C339E7" w:rsidP="00C339E7">
      <w:pPr>
        <w:tabs>
          <w:tab w:val="left" w:pos="360"/>
          <w:tab w:val="left" w:pos="540"/>
        </w:tabs>
        <w:spacing w:after="0" w:line="240" w:lineRule="auto"/>
        <w:jc w:val="center"/>
        <w:rPr>
          <w:rFonts w:ascii="Sylfaen" w:hAnsi="Sylfaen" w:cs="Sylfaen"/>
          <w:b/>
          <w:bCs/>
        </w:rPr>
      </w:pPr>
    </w:p>
    <w:p w:rsidR="00C339E7" w:rsidRPr="00DE1E5A" w:rsidRDefault="00C339E7" w:rsidP="00C339E7">
      <w:pPr>
        <w:spacing w:after="0" w:line="240" w:lineRule="auto"/>
        <w:ind w:left="-142" w:firstLine="142"/>
        <w:jc w:val="center"/>
        <w:rPr>
          <w:rFonts w:ascii="GHEA Grapalat" w:hAnsi="GHEA Grapalat" w:cs="Sylfaen"/>
        </w:rPr>
      </w:pPr>
    </w:p>
    <w:p w:rsidR="00C339E7" w:rsidRPr="00DE1E5A" w:rsidRDefault="00C339E7" w:rsidP="00C339E7">
      <w:pPr>
        <w:spacing w:after="0" w:line="240" w:lineRule="auto"/>
        <w:jc w:val="center"/>
        <w:rPr>
          <w:rFonts w:ascii="GHEA Grapalat" w:hAnsi="GHEA Grapalat" w:cs="Sylfaen"/>
          <w:bCs/>
          <w:sz w:val="18"/>
          <w:szCs w:val="18"/>
        </w:rPr>
      </w:pPr>
      <w:r w:rsidRPr="00DE1E5A">
        <w:rPr>
          <w:rFonts w:ascii="GHEA Grapalat" w:hAnsi="GHEA Grapalat" w:cs="Sylfaen"/>
          <w:bCs/>
          <w:sz w:val="18"/>
          <w:szCs w:val="18"/>
        </w:rPr>
        <w:t xml:space="preserve">ԱԿՏ    N </w:t>
      </w:r>
      <w:r w:rsidRPr="00DE1E5A">
        <w:rPr>
          <w:rFonts w:ascii="GHEA Grapalat" w:hAnsi="GHEA Grapalat" w:cs="Sylfaen"/>
          <w:bCs/>
          <w:sz w:val="18"/>
          <w:szCs w:val="18"/>
          <w:u w:val="single"/>
        </w:rPr>
        <w:tab/>
      </w:r>
      <w:r w:rsidRPr="00DE1E5A">
        <w:rPr>
          <w:rFonts w:ascii="GHEA Grapalat" w:hAnsi="GHEA Grapalat" w:cs="Sylfaen"/>
          <w:bCs/>
          <w:sz w:val="18"/>
          <w:szCs w:val="18"/>
        </w:rPr>
        <w:t xml:space="preserve">           </w:t>
      </w:r>
    </w:p>
    <w:p w:rsidR="00C339E7" w:rsidRPr="00DE1E5A" w:rsidRDefault="00C339E7" w:rsidP="00C339E7">
      <w:pPr>
        <w:tabs>
          <w:tab w:val="left" w:pos="360"/>
          <w:tab w:val="left" w:pos="540"/>
          <w:tab w:val="left" w:pos="2250"/>
        </w:tabs>
        <w:spacing w:after="0" w:line="240" w:lineRule="auto"/>
        <w:jc w:val="center"/>
        <w:rPr>
          <w:rFonts w:ascii="GHEA Grapalat" w:hAnsi="GHEA Grapalat" w:cs="Sylfaen"/>
          <w:bCs/>
          <w:sz w:val="18"/>
          <w:szCs w:val="18"/>
        </w:rPr>
      </w:pPr>
      <w:r w:rsidRPr="00DE1E5A">
        <w:rPr>
          <w:rFonts w:ascii="GHEA Grapalat" w:hAnsi="GHEA Grapalat" w:cs="Sylfaen"/>
          <w:bCs/>
          <w:sz w:val="18"/>
          <w:szCs w:val="18"/>
        </w:rPr>
        <w:t xml:space="preserve">պայմանագրի արդյունքը Գնորդին հանձնելու փաստը ֆիքսելու վերաբերյալ                                                                                                                               </w:t>
      </w:r>
    </w:p>
    <w:p w:rsidR="00C339E7" w:rsidRPr="00DE1E5A" w:rsidRDefault="00C339E7" w:rsidP="00C339E7">
      <w:pPr>
        <w:spacing w:after="0" w:line="240" w:lineRule="auto"/>
        <w:jc w:val="center"/>
        <w:rPr>
          <w:rFonts w:ascii="GHEA Grapalat" w:hAnsi="GHEA Grapalat" w:cs="Sylfaen"/>
          <w:b/>
          <w:bCs/>
          <w:sz w:val="18"/>
          <w:szCs w:val="18"/>
        </w:rPr>
      </w:pPr>
      <w:r w:rsidRPr="00DE1E5A">
        <w:rPr>
          <w:rFonts w:ascii="GHEA Grapalat" w:hAnsi="GHEA Grapalat" w:cs="Sylfaen"/>
          <w:bCs/>
          <w:sz w:val="18"/>
          <w:szCs w:val="18"/>
        </w:rPr>
        <w:t xml:space="preserve">                                                                                                                        </w:t>
      </w:r>
    </w:p>
    <w:p w:rsidR="00C339E7" w:rsidRPr="00DE1E5A" w:rsidRDefault="00C339E7" w:rsidP="00C339E7">
      <w:pPr>
        <w:tabs>
          <w:tab w:val="left" w:pos="360"/>
          <w:tab w:val="left" w:pos="540"/>
        </w:tabs>
        <w:spacing w:after="0" w:line="240" w:lineRule="auto"/>
        <w:rPr>
          <w:rFonts w:ascii="GHEA Grapalat" w:hAnsi="GHEA Grapalat" w:cs="Sylfaen"/>
          <w:sz w:val="18"/>
        </w:rPr>
      </w:pPr>
    </w:p>
    <w:p w:rsidR="00C339E7" w:rsidRPr="00DE1E5A" w:rsidRDefault="00C339E7" w:rsidP="00C339E7">
      <w:pPr>
        <w:tabs>
          <w:tab w:val="left" w:pos="360"/>
          <w:tab w:val="left" w:pos="540"/>
        </w:tabs>
        <w:spacing w:after="0" w:line="240" w:lineRule="auto"/>
        <w:ind w:left="-540" w:firstLine="180"/>
        <w:jc w:val="both"/>
        <w:rPr>
          <w:rFonts w:ascii="GHEA Grapalat" w:hAnsi="GHEA Grapalat" w:cs="Sylfaen"/>
          <w:sz w:val="20"/>
        </w:rPr>
      </w:pPr>
      <w:r w:rsidRPr="00DE1E5A">
        <w:rPr>
          <w:rFonts w:ascii="GHEA Grapalat" w:hAnsi="GHEA Grapalat" w:cs="Sylfaen"/>
          <w:sz w:val="20"/>
        </w:rPr>
        <w:tab/>
      </w:r>
      <w:r w:rsidRPr="00DE1E5A">
        <w:rPr>
          <w:rFonts w:ascii="GHEA Grapalat" w:hAnsi="GHEA Grapalat" w:cs="Sylfaen"/>
          <w:sz w:val="20"/>
          <w:lang w:val="hy-AM"/>
        </w:rPr>
        <w:t xml:space="preserve">Սույնով </w:t>
      </w:r>
      <w:r w:rsidRPr="00DE1E5A">
        <w:rPr>
          <w:rFonts w:ascii="GHEA Grapalat" w:hAnsi="GHEA Grapalat" w:cs="Sylfaen"/>
          <w:sz w:val="20"/>
        </w:rPr>
        <w:t>արձանագրվում է</w:t>
      </w:r>
      <w:r w:rsidRPr="00DE1E5A">
        <w:rPr>
          <w:rFonts w:ascii="GHEA Grapalat" w:hAnsi="GHEA Grapalat" w:cs="Sylfaen"/>
          <w:sz w:val="20"/>
          <w:lang w:val="hy-AM"/>
        </w:rPr>
        <w:t xml:space="preserve">, որ </w:t>
      </w:r>
      <w:r w:rsidRPr="00DE1E5A">
        <w:rPr>
          <w:rFonts w:ascii="GHEA Grapalat" w:hAnsi="GHEA Grapalat" w:cs="Sylfaen"/>
          <w:sz w:val="20"/>
          <w:u w:val="single"/>
        </w:rPr>
        <w:tab/>
      </w:r>
      <w:r w:rsidRPr="00DE1E5A">
        <w:rPr>
          <w:rFonts w:ascii="GHEA Grapalat" w:hAnsi="GHEA Grapalat" w:cs="Sylfaen"/>
          <w:sz w:val="20"/>
          <w:u w:val="single"/>
        </w:rPr>
        <w:tab/>
        <w:t xml:space="preserve">        </w:t>
      </w:r>
      <w:r w:rsidRPr="00DE1E5A">
        <w:rPr>
          <w:rFonts w:ascii="GHEA Grapalat" w:hAnsi="GHEA Grapalat" w:cs="Sylfaen"/>
          <w:sz w:val="20"/>
        </w:rPr>
        <w:t xml:space="preserve">-ի (այսուհետ` Գնորդ) </w:t>
      </w:r>
      <w:r w:rsidRPr="00DE1E5A">
        <w:rPr>
          <w:rFonts w:ascii="GHEA Grapalat" w:hAnsi="GHEA Grapalat" w:cs="Sylfaen"/>
          <w:sz w:val="20"/>
          <w:lang w:val="hy-AM"/>
        </w:rPr>
        <w:t xml:space="preserve">և </w:t>
      </w:r>
      <w:r w:rsidRPr="00DE1E5A">
        <w:rPr>
          <w:rFonts w:ascii="GHEA Grapalat" w:hAnsi="GHEA Grapalat" w:cs="Sylfaen"/>
          <w:sz w:val="20"/>
        </w:rPr>
        <w:t xml:space="preserve"> </w:t>
      </w:r>
      <w:r w:rsidRPr="00DE1E5A">
        <w:rPr>
          <w:rFonts w:ascii="GHEA Grapalat" w:hAnsi="GHEA Grapalat" w:cs="Sylfaen"/>
          <w:sz w:val="20"/>
          <w:u w:val="single"/>
        </w:rPr>
        <w:tab/>
      </w:r>
      <w:r w:rsidRPr="00DE1E5A">
        <w:rPr>
          <w:rFonts w:ascii="GHEA Grapalat" w:hAnsi="GHEA Grapalat" w:cs="Sylfaen"/>
          <w:sz w:val="20"/>
          <w:u w:val="single"/>
        </w:rPr>
        <w:tab/>
      </w:r>
      <w:r w:rsidRPr="00DE1E5A">
        <w:rPr>
          <w:rFonts w:ascii="GHEA Grapalat" w:hAnsi="GHEA Grapalat" w:cs="Sylfaen"/>
          <w:sz w:val="20"/>
          <w:u w:val="single"/>
        </w:rPr>
        <w:tab/>
      </w:r>
      <w:r w:rsidRPr="00DE1E5A">
        <w:rPr>
          <w:rFonts w:ascii="GHEA Grapalat" w:hAnsi="GHEA Grapalat" w:cs="Sylfaen"/>
          <w:sz w:val="20"/>
          <w:u w:val="single"/>
        </w:rPr>
        <w:tab/>
      </w:r>
    </w:p>
    <w:p w:rsidR="00C339E7" w:rsidRPr="00DE1E5A" w:rsidRDefault="00C339E7" w:rsidP="00C339E7">
      <w:pPr>
        <w:tabs>
          <w:tab w:val="left" w:pos="360"/>
          <w:tab w:val="left" w:pos="540"/>
        </w:tabs>
        <w:spacing w:after="0" w:line="240" w:lineRule="auto"/>
        <w:ind w:left="-540" w:firstLine="180"/>
        <w:jc w:val="both"/>
        <w:rPr>
          <w:rFonts w:ascii="GHEA Grapalat" w:hAnsi="GHEA Grapalat" w:cs="Sylfaen"/>
          <w:sz w:val="12"/>
          <w:szCs w:val="16"/>
        </w:rPr>
      </w:pPr>
      <w:r w:rsidRPr="00DE1E5A">
        <w:rPr>
          <w:rFonts w:ascii="GHEA Grapalat" w:hAnsi="GHEA Grapalat" w:cs="Sylfaen"/>
          <w:sz w:val="20"/>
        </w:rPr>
        <w:tab/>
      </w:r>
      <w:r w:rsidRPr="00DE1E5A">
        <w:rPr>
          <w:rFonts w:ascii="GHEA Grapalat" w:hAnsi="GHEA Grapalat" w:cs="Sylfaen"/>
          <w:sz w:val="20"/>
        </w:rPr>
        <w:tab/>
      </w:r>
      <w:r w:rsidRPr="00DE1E5A">
        <w:rPr>
          <w:rFonts w:ascii="GHEA Grapalat" w:hAnsi="GHEA Grapalat" w:cs="Sylfaen"/>
          <w:sz w:val="20"/>
        </w:rPr>
        <w:tab/>
      </w:r>
      <w:r w:rsidRPr="00DE1E5A">
        <w:rPr>
          <w:rFonts w:ascii="GHEA Grapalat" w:hAnsi="GHEA Grapalat" w:cs="Sylfaen"/>
          <w:sz w:val="20"/>
        </w:rPr>
        <w:tab/>
      </w:r>
      <w:r w:rsidRPr="00DE1E5A">
        <w:rPr>
          <w:rFonts w:ascii="GHEA Grapalat" w:hAnsi="GHEA Grapalat" w:cs="Sylfaen"/>
          <w:sz w:val="20"/>
        </w:rPr>
        <w:tab/>
      </w:r>
      <w:r w:rsidRPr="00DE1E5A">
        <w:rPr>
          <w:rFonts w:ascii="GHEA Grapalat" w:hAnsi="GHEA Grapalat" w:cs="Sylfaen"/>
          <w:sz w:val="20"/>
        </w:rPr>
        <w:tab/>
        <w:t xml:space="preserve">        </w:t>
      </w:r>
      <w:r w:rsidRPr="00DE1E5A">
        <w:rPr>
          <w:rFonts w:ascii="GHEA Grapalat" w:hAnsi="GHEA Grapalat" w:cs="Sylfaen"/>
          <w:sz w:val="12"/>
          <w:szCs w:val="16"/>
        </w:rPr>
        <w:t xml:space="preserve">Գնորդի անվանումը     </w:t>
      </w:r>
      <w:r w:rsidRPr="00DE1E5A">
        <w:rPr>
          <w:rFonts w:ascii="GHEA Grapalat" w:hAnsi="GHEA Grapalat" w:cs="Sylfaen"/>
          <w:sz w:val="12"/>
          <w:szCs w:val="16"/>
        </w:rPr>
        <w:tab/>
      </w:r>
      <w:r w:rsidRPr="00DE1E5A">
        <w:rPr>
          <w:rFonts w:ascii="GHEA Grapalat" w:hAnsi="GHEA Grapalat" w:cs="Sylfaen"/>
          <w:sz w:val="12"/>
          <w:szCs w:val="16"/>
        </w:rPr>
        <w:tab/>
      </w:r>
      <w:r w:rsidRPr="00DE1E5A">
        <w:rPr>
          <w:rFonts w:ascii="GHEA Grapalat" w:hAnsi="GHEA Grapalat" w:cs="Sylfaen"/>
          <w:sz w:val="12"/>
          <w:szCs w:val="16"/>
        </w:rPr>
        <w:tab/>
      </w:r>
      <w:r w:rsidRPr="00DE1E5A">
        <w:rPr>
          <w:rFonts w:ascii="GHEA Grapalat" w:hAnsi="GHEA Grapalat" w:cs="Sylfaen"/>
          <w:sz w:val="12"/>
          <w:szCs w:val="16"/>
        </w:rPr>
        <w:tab/>
        <w:t xml:space="preserve">            Վաճառողի անվանումը</w:t>
      </w:r>
      <w:r w:rsidRPr="00DE1E5A">
        <w:rPr>
          <w:rFonts w:ascii="GHEA Grapalat" w:hAnsi="GHEA Grapalat" w:cs="Sylfaen"/>
          <w:sz w:val="12"/>
          <w:szCs w:val="16"/>
        </w:rPr>
        <w:tab/>
      </w:r>
    </w:p>
    <w:p w:rsidR="00C339E7" w:rsidRPr="00DE1E5A" w:rsidRDefault="00C339E7" w:rsidP="00C339E7">
      <w:pPr>
        <w:tabs>
          <w:tab w:val="left" w:pos="360"/>
          <w:tab w:val="left" w:pos="540"/>
        </w:tabs>
        <w:spacing w:after="0" w:line="240" w:lineRule="auto"/>
        <w:ind w:right="-360"/>
        <w:jc w:val="both"/>
        <w:rPr>
          <w:rFonts w:ascii="GHEA Grapalat" w:hAnsi="GHEA Grapalat" w:cs="Sylfaen"/>
          <w:sz w:val="20"/>
          <w:u w:val="single"/>
          <w:lang w:val="hy-AM"/>
        </w:rPr>
      </w:pPr>
      <w:r w:rsidRPr="00DE1E5A">
        <w:rPr>
          <w:rFonts w:ascii="GHEA Grapalat" w:hAnsi="GHEA Grapalat" w:cs="Sylfaen"/>
          <w:sz w:val="20"/>
          <w:lang w:val="hy-AM"/>
        </w:rPr>
        <w:t xml:space="preserve">(այսուհետ` </w:t>
      </w:r>
      <w:r w:rsidRPr="00DE1E5A">
        <w:rPr>
          <w:rFonts w:ascii="GHEA Grapalat" w:hAnsi="GHEA Grapalat" w:cs="Sylfaen"/>
          <w:sz w:val="20"/>
        </w:rPr>
        <w:t>Վաճառող</w:t>
      </w:r>
      <w:r w:rsidRPr="00DE1E5A">
        <w:rPr>
          <w:rFonts w:ascii="GHEA Grapalat" w:hAnsi="GHEA Grapalat" w:cs="Sylfaen"/>
          <w:sz w:val="20"/>
          <w:lang w:val="hy-AM"/>
        </w:rPr>
        <w:t>)</w:t>
      </w:r>
      <w:r w:rsidRPr="00DE1E5A">
        <w:rPr>
          <w:rFonts w:ascii="GHEA Grapalat" w:hAnsi="GHEA Grapalat" w:cs="Sylfaen"/>
          <w:sz w:val="20"/>
        </w:rPr>
        <w:t xml:space="preserve"> միջև 20     թ. </w:t>
      </w:r>
      <w:r w:rsidRPr="00DE1E5A">
        <w:rPr>
          <w:rFonts w:ascii="GHEA Grapalat" w:hAnsi="GHEA Grapalat" w:cs="Sylfaen"/>
          <w:sz w:val="20"/>
          <w:u w:val="single"/>
        </w:rPr>
        <w:tab/>
      </w:r>
      <w:r w:rsidRPr="00DE1E5A">
        <w:rPr>
          <w:rFonts w:ascii="GHEA Grapalat" w:hAnsi="GHEA Grapalat" w:cs="Sylfaen"/>
          <w:sz w:val="20"/>
          <w:u w:val="single"/>
        </w:rPr>
        <w:tab/>
      </w:r>
      <w:r w:rsidRPr="00DE1E5A">
        <w:rPr>
          <w:rFonts w:ascii="GHEA Grapalat" w:hAnsi="GHEA Grapalat" w:cs="Sylfaen"/>
          <w:sz w:val="20"/>
          <w:u w:val="single"/>
        </w:rPr>
        <w:tab/>
      </w:r>
      <w:r w:rsidRPr="00DE1E5A">
        <w:rPr>
          <w:rFonts w:ascii="GHEA Grapalat" w:hAnsi="GHEA Grapalat" w:cs="Sylfaen"/>
          <w:sz w:val="20"/>
          <w:u w:val="single"/>
        </w:rPr>
        <w:tab/>
      </w:r>
      <w:r w:rsidRPr="00DE1E5A">
        <w:rPr>
          <w:rFonts w:ascii="GHEA Grapalat" w:hAnsi="GHEA Grapalat" w:cs="Sylfaen"/>
          <w:sz w:val="20"/>
          <w:lang w:val="hy-AM"/>
        </w:rPr>
        <w:t xml:space="preserve"> -ին կնքված N </w:t>
      </w:r>
      <w:r w:rsidRPr="00DE1E5A">
        <w:rPr>
          <w:rFonts w:ascii="GHEA Grapalat" w:hAnsi="GHEA Grapalat" w:cs="Sylfaen"/>
          <w:sz w:val="20"/>
          <w:u w:val="single"/>
          <w:lang w:val="hy-AM"/>
        </w:rPr>
        <w:tab/>
      </w:r>
      <w:r w:rsidRPr="00DE1E5A">
        <w:rPr>
          <w:rFonts w:ascii="GHEA Grapalat" w:hAnsi="GHEA Grapalat" w:cs="Sylfaen"/>
          <w:sz w:val="20"/>
          <w:u w:val="single"/>
          <w:lang w:val="hy-AM"/>
        </w:rPr>
        <w:tab/>
      </w:r>
      <w:r w:rsidRPr="00DE1E5A">
        <w:rPr>
          <w:rFonts w:ascii="GHEA Grapalat" w:hAnsi="GHEA Grapalat" w:cs="Sylfaen"/>
          <w:sz w:val="20"/>
          <w:u w:val="single"/>
          <w:lang w:val="hy-AM"/>
        </w:rPr>
        <w:tab/>
      </w:r>
      <w:r w:rsidRPr="00DE1E5A">
        <w:rPr>
          <w:rFonts w:ascii="GHEA Grapalat" w:hAnsi="GHEA Grapalat" w:cs="Sylfaen"/>
          <w:sz w:val="20"/>
          <w:u w:val="single"/>
          <w:lang w:val="hy-AM"/>
        </w:rPr>
        <w:tab/>
      </w:r>
    </w:p>
    <w:p w:rsidR="00C339E7" w:rsidRPr="00DE1E5A" w:rsidRDefault="00C339E7" w:rsidP="00C339E7">
      <w:pPr>
        <w:tabs>
          <w:tab w:val="left" w:pos="360"/>
          <w:tab w:val="left" w:pos="540"/>
        </w:tabs>
        <w:spacing w:after="0" w:line="240" w:lineRule="auto"/>
        <w:ind w:right="-360"/>
        <w:jc w:val="both"/>
        <w:rPr>
          <w:rFonts w:ascii="GHEA Grapalat" w:hAnsi="GHEA Grapalat" w:cs="Sylfaen"/>
          <w:sz w:val="12"/>
          <w:szCs w:val="16"/>
          <w:lang w:val="hy-AM"/>
        </w:rPr>
      </w:pPr>
      <w:r w:rsidRPr="00DE1E5A">
        <w:rPr>
          <w:rFonts w:ascii="GHEA Grapalat" w:hAnsi="GHEA Grapalat" w:cs="Sylfaen"/>
          <w:sz w:val="12"/>
          <w:szCs w:val="16"/>
          <w:lang w:val="hy-AM"/>
        </w:rPr>
        <w:tab/>
      </w:r>
      <w:r w:rsidRPr="00DE1E5A">
        <w:rPr>
          <w:rFonts w:ascii="GHEA Grapalat" w:hAnsi="GHEA Grapalat" w:cs="Sylfaen"/>
          <w:sz w:val="12"/>
          <w:szCs w:val="16"/>
          <w:lang w:val="hy-AM"/>
        </w:rPr>
        <w:tab/>
      </w:r>
      <w:r w:rsidRPr="00DE1E5A">
        <w:rPr>
          <w:rFonts w:ascii="GHEA Grapalat" w:hAnsi="GHEA Grapalat" w:cs="Sylfaen"/>
          <w:sz w:val="12"/>
          <w:szCs w:val="16"/>
          <w:lang w:val="hy-AM"/>
        </w:rPr>
        <w:tab/>
      </w:r>
      <w:r w:rsidRPr="00DE1E5A">
        <w:rPr>
          <w:rFonts w:ascii="GHEA Grapalat" w:hAnsi="GHEA Grapalat" w:cs="Sylfaen"/>
          <w:sz w:val="12"/>
          <w:szCs w:val="16"/>
          <w:lang w:val="hy-AM"/>
        </w:rPr>
        <w:tab/>
      </w:r>
      <w:r w:rsidRPr="00DE1E5A">
        <w:rPr>
          <w:rFonts w:ascii="GHEA Grapalat" w:hAnsi="GHEA Grapalat" w:cs="Sylfaen"/>
          <w:sz w:val="12"/>
          <w:szCs w:val="16"/>
          <w:lang w:val="hy-AM"/>
        </w:rPr>
        <w:tab/>
      </w:r>
      <w:r w:rsidRPr="00DE1E5A">
        <w:rPr>
          <w:rFonts w:ascii="GHEA Grapalat" w:hAnsi="GHEA Grapalat" w:cs="Sylfaen"/>
          <w:sz w:val="12"/>
          <w:szCs w:val="16"/>
          <w:lang w:val="hy-AM"/>
        </w:rPr>
        <w:tab/>
      </w:r>
      <w:r w:rsidRPr="00DE1E5A">
        <w:rPr>
          <w:rFonts w:ascii="GHEA Grapalat" w:hAnsi="GHEA Grapalat" w:cs="Sylfaen"/>
          <w:sz w:val="12"/>
          <w:szCs w:val="16"/>
          <w:lang w:val="hy-AM"/>
        </w:rPr>
        <w:tab/>
        <w:t>պայմանագրի կնքման ամսաթիվը</w:t>
      </w:r>
      <w:r w:rsidRPr="00DE1E5A">
        <w:rPr>
          <w:rFonts w:ascii="GHEA Grapalat" w:hAnsi="GHEA Grapalat" w:cs="Sylfaen"/>
          <w:sz w:val="12"/>
          <w:szCs w:val="16"/>
          <w:lang w:val="hy-AM"/>
        </w:rPr>
        <w:tab/>
      </w:r>
      <w:r w:rsidRPr="00DE1E5A">
        <w:rPr>
          <w:rFonts w:ascii="GHEA Grapalat" w:hAnsi="GHEA Grapalat" w:cs="Sylfaen"/>
          <w:sz w:val="12"/>
          <w:szCs w:val="16"/>
          <w:lang w:val="hy-AM"/>
        </w:rPr>
        <w:tab/>
      </w:r>
      <w:r w:rsidRPr="00DE1E5A">
        <w:rPr>
          <w:rFonts w:ascii="GHEA Grapalat" w:hAnsi="GHEA Grapalat" w:cs="Sylfaen"/>
          <w:sz w:val="12"/>
          <w:szCs w:val="16"/>
          <w:lang w:val="hy-AM"/>
        </w:rPr>
        <w:tab/>
        <w:t xml:space="preserve">      պայմանագրի համարը</w:t>
      </w:r>
      <w:r w:rsidRPr="00DE1E5A">
        <w:rPr>
          <w:rFonts w:ascii="GHEA Grapalat" w:hAnsi="GHEA Grapalat" w:cs="Sylfaen"/>
          <w:sz w:val="12"/>
          <w:szCs w:val="16"/>
          <w:lang w:val="hy-AM"/>
        </w:rPr>
        <w:tab/>
      </w:r>
      <w:r w:rsidRPr="00DE1E5A">
        <w:rPr>
          <w:rFonts w:ascii="GHEA Grapalat" w:hAnsi="GHEA Grapalat" w:cs="Sylfaen"/>
          <w:sz w:val="12"/>
          <w:szCs w:val="16"/>
          <w:lang w:val="hy-AM"/>
        </w:rPr>
        <w:tab/>
      </w:r>
    </w:p>
    <w:p w:rsidR="00C339E7" w:rsidRPr="00DE1E5A" w:rsidRDefault="00C339E7" w:rsidP="00C339E7">
      <w:pPr>
        <w:tabs>
          <w:tab w:val="left" w:pos="360"/>
          <w:tab w:val="left" w:pos="540"/>
        </w:tabs>
        <w:spacing w:after="0" w:line="240" w:lineRule="auto"/>
        <w:jc w:val="both"/>
        <w:rPr>
          <w:rFonts w:ascii="GHEA Grapalat" w:hAnsi="GHEA Grapalat" w:cs="Sylfaen"/>
          <w:sz w:val="20"/>
          <w:lang w:val="hy-AM"/>
        </w:rPr>
      </w:pPr>
      <w:r w:rsidRPr="00DE1E5A">
        <w:rPr>
          <w:rFonts w:ascii="GHEA Grapalat" w:hAnsi="GHEA Grapalat" w:cs="Sylfaen"/>
          <w:sz w:val="20"/>
          <w:lang w:val="hy-AM"/>
        </w:rPr>
        <w:t xml:space="preserve">պայմանագրի շրջանակներում Վաճառողը  20  թ. </w:t>
      </w:r>
      <w:r w:rsidRPr="00DE1E5A">
        <w:rPr>
          <w:rFonts w:ascii="GHEA Grapalat" w:hAnsi="GHEA Grapalat" w:cs="Sylfaen"/>
          <w:sz w:val="20"/>
          <w:u w:val="single"/>
          <w:lang w:val="hy-AM"/>
        </w:rPr>
        <w:tab/>
      </w:r>
      <w:r w:rsidRPr="00DE1E5A">
        <w:rPr>
          <w:rFonts w:ascii="GHEA Grapalat" w:hAnsi="GHEA Grapalat" w:cs="Sylfaen"/>
          <w:sz w:val="20"/>
          <w:u w:val="single"/>
          <w:lang w:val="hy-AM"/>
        </w:rPr>
        <w:tab/>
      </w:r>
      <w:r w:rsidRPr="00DE1E5A">
        <w:rPr>
          <w:rFonts w:ascii="GHEA Grapalat" w:hAnsi="GHEA Grapalat" w:cs="Sylfaen"/>
          <w:sz w:val="20"/>
          <w:u w:val="single"/>
          <w:lang w:val="hy-AM"/>
        </w:rPr>
        <w:tab/>
      </w:r>
      <w:r w:rsidRPr="00DE1E5A">
        <w:rPr>
          <w:rFonts w:ascii="GHEA Grapalat" w:hAnsi="GHEA Grapalat" w:cs="Sylfaen"/>
          <w:sz w:val="20"/>
          <w:lang w:val="hy-AM"/>
        </w:rPr>
        <w:t>-ին հանձնման-ընդունման նպատակով Գնորդին հանձնեց ստորև նշված ապրանքները.</w:t>
      </w:r>
    </w:p>
    <w:p w:rsidR="00C339E7" w:rsidRPr="00DE1E5A" w:rsidRDefault="00C339E7" w:rsidP="00C339E7">
      <w:pPr>
        <w:tabs>
          <w:tab w:val="left" w:pos="2972"/>
        </w:tabs>
        <w:spacing w:after="0" w:line="240" w:lineRule="auto"/>
        <w:jc w:val="both"/>
        <w:rPr>
          <w:rFonts w:ascii="GHEA Grapalat" w:hAnsi="GHEA Grapalat" w:cs="Sylfaen"/>
          <w:sz w:val="20"/>
          <w:lang w:val="hy-AM"/>
        </w:rPr>
      </w:pPr>
      <w:r w:rsidRPr="00DE1E5A">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339E7" w:rsidRPr="00DE1E5A" w:rsidTr="00DF078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339E7" w:rsidRPr="00DE1E5A" w:rsidRDefault="00C339E7" w:rsidP="00C339E7">
            <w:pPr>
              <w:spacing w:after="0" w:line="240" w:lineRule="auto"/>
              <w:jc w:val="center"/>
              <w:rPr>
                <w:rFonts w:ascii="GHEA Grapalat" w:hAnsi="GHEA Grapalat" w:cs="Sylfaen"/>
                <w:bCs/>
                <w:sz w:val="18"/>
                <w:szCs w:val="18"/>
                <w:lang w:eastAsia="ru-RU"/>
              </w:rPr>
            </w:pPr>
            <w:r w:rsidRPr="00DE1E5A">
              <w:rPr>
                <w:rFonts w:ascii="GHEA Grapalat" w:hAnsi="GHEA Grapalat" w:cs="Sylfaen"/>
                <w:bCs/>
                <w:sz w:val="18"/>
                <w:szCs w:val="18"/>
                <w:lang w:eastAsia="ru-RU"/>
              </w:rPr>
              <w:t>Ապրանքի</w:t>
            </w:r>
          </w:p>
        </w:tc>
      </w:tr>
      <w:tr w:rsidR="00C339E7" w:rsidRPr="00DE1E5A" w:rsidTr="00DF0781">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339E7" w:rsidRPr="00DE1E5A" w:rsidRDefault="00C339E7" w:rsidP="00C339E7">
            <w:pPr>
              <w:spacing w:after="0" w:line="240" w:lineRule="auto"/>
              <w:jc w:val="center"/>
              <w:rPr>
                <w:rFonts w:ascii="GHEA Grapalat" w:hAnsi="GHEA Grapalat"/>
                <w:sz w:val="18"/>
                <w:szCs w:val="18"/>
              </w:rPr>
            </w:pPr>
            <w:r w:rsidRPr="00DE1E5A">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339E7" w:rsidRPr="00DE1E5A" w:rsidRDefault="00C339E7" w:rsidP="00C339E7">
            <w:pPr>
              <w:spacing w:after="0" w:line="240" w:lineRule="auto"/>
              <w:jc w:val="center"/>
              <w:rPr>
                <w:rFonts w:ascii="GHEA Grapalat" w:hAnsi="GHEA Grapalat"/>
                <w:sz w:val="18"/>
                <w:szCs w:val="18"/>
              </w:rPr>
            </w:pPr>
            <w:r w:rsidRPr="00DE1E5A">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339E7" w:rsidRPr="00DE1E5A" w:rsidRDefault="00C339E7" w:rsidP="00C339E7">
            <w:pPr>
              <w:spacing w:after="0" w:line="240" w:lineRule="auto"/>
              <w:jc w:val="center"/>
              <w:rPr>
                <w:rFonts w:ascii="GHEA Grapalat" w:hAnsi="GHEA Grapalat"/>
                <w:sz w:val="18"/>
                <w:szCs w:val="18"/>
              </w:rPr>
            </w:pPr>
            <w:r w:rsidRPr="00DE1E5A">
              <w:rPr>
                <w:rFonts w:ascii="GHEA Grapalat" w:hAnsi="GHEA Grapalat" w:cs="Sylfaen"/>
                <w:sz w:val="18"/>
                <w:szCs w:val="18"/>
              </w:rPr>
              <w:t>քանակը</w:t>
            </w:r>
            <w:r w:rsidRPr="00DE1E5A">
              <w:rPr>
                <w:rFonts w:ascii="GHEA Grapalat" w:hAnsi="GHEA Grapalat"/>
                <w:sz w:val="18"/>
                <w:szCs w:val="18"/>
              </w:rPr>
              <w:t xml:space="preserve"> (</w:t>
            </w:r>
            <w:r w:rsidRPr="00DE1E5A">
              <w:rPr>
                <w:rFonts w:ascii="GHEA Grapalat" w:hAnsi="GHEA Grapalat" w:cs="Sylfaen"/>
                <w:sz w:val="18"/>
                <w:szCs w:val="18"/>
              </w:rPr>
              <w:t>փաստացի</w:t>
            </w:r>
            <w:r w:rsidRPr="00DE1E5A">
              <w:rPr>
                <w:rFonts w:ascii="GHEA Grapalat" w:hAnsi="GHEA Grapalat"/>
                <w:sz w:val="18"/>
                <w:szCs w:val="18"/>
              </w:rPr>
              <w:t>)</w:t>
            </w:r>
          </w:p>
        </w:tc>
      </w:tr>
      <w:tr w:rsidR="00C339E7" w:rsidRPr="00DE1E5A" w:rsidTr="00DF0781">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339E7" w:rsidRPr="00DE1E5A" w:rsidRDefault="00C339E7" w:rsidP="00C339E7">
            <w:pPr>
              <w:spacing w:after="0" w:line="240" w:lineRule="auto"/>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339E7" w:rsidRPr="00DE1E5A" w:rsidRDefault="00C339E7" w:rsidP="00C339E7">
            <w:pPr>
              <w:spacing w:after="0" w:line="240" w:lineRule="auto"/>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339E7" w:rsidRPr="00DE1E5A" w:rsidRDefault="00C339E7" w:rsidP="00C339E7">
            <w:pPr>
              <w:spacing w:after="0" w:line="240" w:lineRule="auto"/>
              <w:jc w:val="center"/>
              <w:rPr>
                <w:rFonts w:ascii="GHEA Grapalat" w:hAnsi="GHEA Grapalat" w:cs="Sylfaen"/>
                <w:sz w:val="18"/>
                <w:szCs w:val="18"/>
                <w:lang w:val="ru-RU" w:eastAsia="ru-RU"/>
              </w:rPr>
            </w:pPr>
          </w:p>
        </w:tc>
      </w:tr>
      <w:tr w:rsidR="00C339E7" w:rsidRPr="00DE1E5A" w:rsidTr="00DF0781">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339E7" w:rsidRPr="00DE1E5A" w:rsidRDefault="00C339E7" w:rsidP="00C339E7">
            <w:pPr>
              <w:spacing w:after="0" w:line="240" w:lineRule="auto"/>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339E7" w:rsidRPr="00DE1E5A" w:rsidRDefault="00C339E7" w:rsidP="00C339E7">
            <w:pPr>
              <w:spacing w:after="0" w:line="240" w:lineRule="auto"/>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339E7" w:rsidRPr="00DE1E5A" w:rsidRDefault="00C339E7" w:rsidP="00C339E7">
            <w:pPr>
              <w:spacing w:after="0" w:line="240" w:lineRule="auto"/>
              <w:jc w:val="center"/>
              <w:rPr>
                <w:rFonts w:ascii="GHEA Grapalat" w:hAnsi="GHEA Grapalat" w:cs="Sylfaen"/>
                <w:sz w:val="18"/>
                <w:szCs w:val="18"/>
                <w:lang w:val="ru-RU" w:eastAsia="ru-RU"/>
              </w:rPr>
            </w:pPr>
          </w:p>
        </w:tc>
      </w:tr>
    </w:tbl>
    <w:p w:rsidR="00C339E7" w:rsidRPr="00DE1E5A" w:rsidRDefault="00C339E7" w:rsidP="00C339E7">
      <w:pPr>
        <w:tabs>
          <w:tab w:val="left" w:pos="360"/>
          <w:tab w:val="left" w:pos="540"/>
        </w:tabs>
        <w:spacing w:after="0" w:line="240" w:lineRule="auto"/>
        <w:jc w:val="both"/>
        <w:rPr>
          <w:rFonts w:ascii="GHEA Grapalat" w:hAnsi="GHEA Grapalat" w:cs="Sylfaen"/>
          <w:lang w:eastAsia="ru-RU"/>
        </w:rPr>
      </w:pPr>
    </w:p>
    <w:p w:rsidR="00C339E7" w:rsidRPr="00DE1E5A" w:rsidRDefault="00C339E7" w:rsidP="00C339E7">
      <w:pPr>
        <w:tabs>
          <w:tab w:val="left" w:pos="360"/>
          <w:tab w:val="left" w:pos="540"/>
        </w:tabs>
        <w:spacing w:after="0" w:line="240" w:lineRule="auto"/>
        <w:jc w:val="both"/>
        <w:rPr>
          <w:rFonts w:ascii="GHEA Grapalat" w:hAnsi="GHEA Grapalat" w:cs="Sylfaen"/>
          <w:sz w:val="20"/>
        </w:rPr>
      </w:pPr>
      <w:r w:rsidRPr="00DE1E5A">
        <w:rPr>
          <w:rFonts w:ascii="GHEA Grapalat" w:hAnsi="GHEA Grapalat" w:cs="Sylfaen"/>
          <w:sz w:val="20"/>
        </w:rPr>
        <w:t>Սույն ակտը կազմված է 2 օրինակից, յուրաքանչյուր կողմին տրամադրվում է մեկական օրինակ:</w:t>
      </w:r>
    </w:p>
    <w:p w:rsidR="00C339E7" w:rsidRPr="00DE1E5A" w:rsidRDefault="00C339E7" w:rsidP="00C339E7">
      <w:pPr>
        <w:tabs>
          <w:tab w:val="left" w:pos="360"/>
          <w:tab w:val="left" w:pos="540"/>
        </w:tabs>
        <w:spacing w:after="0" w:line="240" w:lineRule="auto"/>
        <w:rPr>
          <w:rFonts w:ascii="GHEA Grapalat" w:hAnsi="GHEA Grapalat" w:cs="Sylfaen"/>
          <w:lang w:val="hy-AM"/>
        </w:rPr>
      </w:pPr>
    </w:p>
    <w:p w:rsidR="00C339E7" w:rsidRPr="00DE1E5A" w:rsidRDefault="00C339E7" w:rsidP="00C339E7">
      <w:pPr>
        <w:spacing w:after="0" w:line="240" w:lineRule="auto"/>
        <w:jc w:val="center"/>
        <w:rPr>
          <w:rFonts w:ascii="GHEA Grapalat" w:hAnsi="GHEA Grapalat" w:cs="Sylfaen"/>
          <w:lang w:val="hy-AM"/>
        </w:rPr>
      </w:pPr>
    </w:p>
    <w:p w:rsidR="00C339E7" w:rsidRPr="00DE1E5A" w:rsidRDefault="00C339E7" w:rsidP="00C339E7">
      <w:pPr>
        <w:spacing w:after="0" w:line="240" w:lineRule="auto"/>
        <w:jc w:val="center"/>
        <w:rPr>
          <w:rFonts w:ascii="GHEA Grapalat" w:hAnsi="GHEA Grapalat" w:cs="Sylfaen"/>
          <w:sz w:val="14"/>
          <w:szCs w:val="14"/>
          <w:lang w:val="hy-AM"/>
        </w:rPr>
      </w:pPr>
    </w:p>
    <w:p w:rsidR="00C339E7" w:rsidRPr="00DE1E5A" w:rsidRDefault="00C339E7" w:rsidP="00C339E7">
      <w:pPr>
        <w:spacing w:after="0" w:line="240" w:lineRule="auto"/>
        <w:jc w:val="center"/>
        <w:rPr>
          <w:rFonts w:ascii="GHEA Grapalat" w:hAnsi="GHEA Grapalat" w:cs="Sylfaen"/>
          <w:lang w:val="hy-AM"/>
        </w:rPr>
      </w:pPr>
    </w:p>
    <w:p w:rsidR="00C339E7" w:rsidRPr="00DE1E5A" w:rsidRDefault="00C339E7" w:rsidP="00C339E7">
      <w:pPr>
        <w:spacing w:after="0" w:line="240" w:lineRule="auto"/>
        <w:jc w:val="center"/>
        <w:rPr>
          <w:rFonts w:ascii="GHEA Grapalat" w:hAnsi="GHEA Grapalat" w:cs="Sylfaen"/>
        </w:rPr>
      </w:pPr>
      <w:r w:rsidRPr="00DE1E5A">
        <w:rPr>
          <w:rFonts w:ascii="GHEA Grapalat" w:hAnsi="GHEA Grapalat" w:cs="Sylfaen"/>
        </w:rPr>
        <w:t>ԿՈՂՄԵՐԸ</w:t>
      </w:r>
    </w:p>
    <w:p w:rsidR="00C339E7" w:rsidRPr="00DE1E5A" w:rsidRDefault="00C339E7" w:rsidP="00C339E7">
      <w:pPr>
        <w:spacing w:after="0" w:line="240" w:lineRule="auto"/>
        <w:jc w:val="center"/>
        <w:rPr>
          <w:rFonts w:ascii="GHEA Grapalat" w:hAnsi="GHEA Grapalat" w:cs="Sylfaen"/>
        </w:rPr>
      </w:pPr>
    </w:p>
    <w:p w:rsidR="00C339E7" w:rsidRPr="00DE1E5A" w:rsidRDefault="00C339E7" w:rsidP="00C339E7">
      <w:pPr>
        <w:tabs>
          <w:tab w:val="left" w:pos="360"/>
          <w:tab w:val="left" w:pos="540"/>
        </w:tabs>
        <w:spacing w:after="0" w:line="240" w:lineRule="auto"/>
        <w:rPr>
          <w:rFonts w:ascii="GHEA Grapalat" w:hAnsi="GHEA Grapalat" w:cs="Sylfaen"/>
        </w:rPr>
      </w:pPr>
    </w:p>
    <w:p w:rsidR="00C339E7" w:rsidRPr="00DE1E5A" w:rsidRDefault="00C339E7" w:rsidP="00C339E7">
      <w:pPr>
        <w:tabs>
          <w:tab w:val="left" w:pos="360"/>
          <w:tab w:val="left" w:pos="540"/>
        </w:tabs>
        <w:spacing w:after="0" w:line="240" w:lineRule="auto"/>
        <w:rPr>
          <w:rFonts w:ascii="GHEA Grapalat" w:hAnsi="GHEA Grapalat" w:cs="Sylfaen"/>
        </w:rPr>
      </w:pPr>
    </w:p>
    <w:tbl>
      <w:tblPr>
        <w:tblW w:w="0" w:type="auto"/>
        <w:tblLook w:val="00A0"/>
      </w:tblPr>
      <w:tblGrid>
        <w:gridCol w:w="4785"/>
        <w:gridCol w:w="5223"/>
      </w:tblGrid>
      <w:tr w:rsidR="00C339E7" w:rsidRPr="00DE1E5A" w:rsidTr="00DF0781">
        <w:tc>
          <w:tcPr>
            <w:tcW w:w="4785" w:type="dxa"/>
          </w:tcPr>
          <w:p w:rsidR="00C339E7" w:rsidRPr="00DE1E5A" w:rsidRDefault="00C339E7" w:rsidP="00C339E7">
            <w:pPr>
              <w:tabs>
                <w:tab w:val="left" w:pos="360"/>
                <w:tab w:val="left" w:pos="540"/>
              </w:tabs>
              <w:spacing w:after="0" w:line="240" w:lineRule="auto"/>
              <w:jc w:val="center"/>
              <w:rPr>
                <w:rFonts w:ascii="GHEA Grapalat" w:hAnsi="GHEA Grapalat" w:cs="Sylfaen"/>
                <w:b/>
                <w:bCs/>
                <w:lang w:eastAsia="ru-RU"/>
              </w:rPr>
            </w:pPr>
            <w:r w:rsidRPr="00DE1E5A">
              <w:rPr>
                <w:rFonts w:ascii="GHEA Grapalat" w:hAnsi="GHEA Grapalat" w:cs="Sylfaen"/>
                <w:b/>
                <w:bCs/>
              </w:rPr>
              <w:t>Հանձնեց</w:t>
            </w:r>
          </w:p>
        </w:tc>
        <w:tc>
          <w:tcPr>
            <w:tcW w:w="5223" w:type="dxa"/>
          </w:tcPr>
          <w:p w:rsidR="00C339E7" w:rsidRPr="00DE1E5A" w:rsidRDefault="00C339E7" w:rsidP="00C339E7">
            <w:pPr>
              <w:tabs>
                <w:tab w:val="left" w:pos="360"/>
                <w:tab w:val="left" w:pos="540"/>
              </w:tabs>
              <w:spacing w:after="0" w:line="240" w:lineRule="auto"/>
              <w:jc w:val="center"/>
              <w:rPr>
                <w:rFonts w:ascii="GHEA Grapalat" w:hAnsi="GHEA Grapalat" w:cs="Sylfaen"/>
                <w:b/>
                <w:bCs/>
                <w:lang w:eastAsia="ru-RU"/>
              </w:rPr>
            </w:pPr>
            <w:r w:rsidRPr="00DE1E5A">
              <w:rPr>
                <w:rFonts w:ascii="GHEA Grapalat" w:hAnsi="GHEA Grapalat" w:cs="Sylfaen"/>
                <w:b/>
                <w:bCs/>
              </w:rPr>
              <w:t xml:space="preserve">        Ընդունեց</w:t>
            </w:r>
          </w:p>
        </w:tc>
      </w:tr>
    </w:tbl>
    <w:p w:rsidR="00C339E7" w:rsidRPr="00DE1E5A" w:rsidRDefault="00C339E7" w:rsidP="00C339E7">
      <w:pPr>
        <w:tabs>
          <w:tab w:val="left" w:pos="360"/>
          <w:tab w:val="left" w:pos="540"/>
        </w:tabs>
        <w:spacing w:after="0" w:line="240" w:lineRule="auto"/>
        <w:rPr>
          <w:rFonts w:ascii="GHEA Grapalat" w:hAnsi="GHEA Grapalat" w:cs="Sylfaen"/>
          <w:sz w:val="20"/>
          <w:szCs w:val="20"/>
          <w:lang w:eastAsia="ru-RU"/>
        </w:rPr>
      </w:pPr>
      <w:r w:rsidRPr="00DE1E5A">
        <w:rPr>
          <w:rFonts w:ascii="GHEA Grapalat" w:hAnsi="GHEA Grapalat" w:cs="Sylfaen"/>
          <w:sz w:val="20"/>
          <w:szCs w:val="20"/>
          <w:lang w:eastAsia="ru-RU"/>
        </w:rPr>
        <w:t xml:space="preserve">                                                                                                  հայտը նախագծած ներկայացուցիչ`</w:t>
      </w:r>
    </w:p>
    <w:p w:rsidR="00C339E7" w:rsidRPr="00DE1E5A" w:rsidRDefault="00C339E7" w:rsidP="00C339E7">
      <w:pPr>
        <w:tabs>
          <w:tab w:val="left" w:pos="360"/>
          <w:tab w:val="left" w:pos="540"/>
        </w:tabs>
        <w:spacing w:after="0" w:line="240" w:lineRule="auto"/>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339E7" w:rsidRPr="00DE1E5A" w:rsidTr="00DF0781">
        <w:trPr>
          <w:tblCellSpacing w:w="7" w:type="dxa"/>
          <w:jc w:val="center"/>
        </w:trPr>
        <w:tc>
          <w:tcPr>
            <w:tcW w:w="0" w:type="auto"/>
            <w:vAlign w:val="center"/>
          </w:tcPr>
          <w:p w:rsidR="00C339E7" w:rsidRPr="00DE1E5A" w:rsidRDefault="00C339E7" w:rsidP="00C339E7">
            <w:pPr>
              <w:spacing w:after="0" w:line="240" w:lineRule="auto"/>
              <w:jc w:val="center"/>
              <w:rPr>
                <w:rFonts w:ascii="GHEA Grapalat" w:hAnsi="GHEA Grapalat" w:cs="GHEA Grapalat"/>
                <w:color w:val="000000"/>
                <w:sz w:val="21"/>
                <w:szCs w:val="21"/>
                <w:lang w:val="ru-RU" w:eastAsia="ru-RU"/>
              </w:rPr>
            </w:pPr>
            <w:r w:rsidRPr="00DE1E5A">
              <w:rPr>
                <w:rFonts w:ascii="GHEA Grapalat" w:hAnsi="GHEA Grapalat" w:cs="GHEA Grapalat"/>
                <w:color w:val="000000"/>
                <w:sz w:val="21"/>
                <w:szCs w:val="21"/>
              </w:rPr>
              <w:t xml:space="preserve">___________________________ </w:t>
            </w:r>
          </w:p>
          <w:p w:rsidR="00C339E7" w:rsidRPr="00DE1E5A" w:rsidRDefault="00C339E7" w:rsidP="00C339E7">
            <w:pPr>
              <w:spacing w:after="0" w:line="240" w:lineRule="auto"/>
              <w:jc w:val="center"/>
              <w:rPr>
                <w:rFonts w:ascii="GHEA Grapalat" w:hAnsi="GHEA Grapalat" w:cs="GHEA Grapalat"/>
                <w:color w:val="000000"/>
                <w:sz w:val="21"/>
                <w:szCs w:val="21"/>
                <w:lang w:val="ru-RU" w:eastAsia="ru-RU"/>
              </w:rPr>
            </w:pPr>
            <w:r w:rsidRPr="00DE1E5A">
              <w:rPr>
                <w:rFonts w:ascii="GHEA Grapalat" w:hAnsi="GHEA Grapalat" w:cs="GHEA Grapalat"/>
                <w:color w:val="000000"/>
                <w:sz w:val="15"/>
                <w:szCs w:val="15"/>
              </w:rPr>
              <w:t>ազգանուն, անուն</w:t>
            </w:r>
          </w:p>
        </w:tc>
        <w:tc>
          <w:tcPr>
            <w:tcW w:w="0" w:type="auto"/>
            <w:vAlign w:val="center"/>
          </w:tcPr>
          <w:p w:rsidR="00C339E7" w:rsidRPr="00DE1E5A" w:rsidRDefault="00C339E7" w:rsidP="00C339E7">
            <w:pPr>
              <w:spacing w:after="0" w:line="240" w:lineRule="auto"/>
              <w:jc w:val="center"/>
              <w:rPr>
                <w:rFonts w:ascii="GHEA Grapalat" w:hAnsi="GHEA Grapalat" w:cs="GHEA Grapalat"/>
                <w:color w:val="000000"/>
                <w:sz w:val="21"/>
                <w:szCs w:val="21"/>
                <w:lang w:val="ru-RU" w:eastAsia="ru-RU"/>
              </w:rPr>
            </w:pPr>
            <w:r w:rsidRPr="00DE1E5A">
              <w:rPr>
                <w:rFonts w:ascii="GHEA Grapalat" w:hAnsi="GHEA Grapalat" w:cs="GHEA Grapalat"/>
                <w:color w:val="000000"/>
                <w:sz w:val="21"/>
                <w:szCs w:val="21"/>
              </w:rPr>
              <w:t>___________________________</w:t>
            </w:r>
          </w:p>
          <w:p w:rsidR="00C339E7" w:rsidRPr="00DE1E5A" w:rsidRDefault="00C339E7" w:rsidP="00C339E7">
            <w:pPr>
              <w:spacing w:after="0" w:line="240" w:lineRule="auto"/>
              <w:jc w:val="center"/>
              <w:rPr>
                <w:rFonts w:ascii="GHEA Grapalat" w:hAnsi="GHEA Grapalat" w:cs="GHEA Grapalat"/>
                <w:color w:val="000000"/>
                <w:sz w:val="21"/>
                <w:szCs w:val="21"/>
                <w:lang w:val="ru-RU" w:eastAsia="ru-RU"/>
              </w:rPr>
            </w:pPr>
            <w:r w:rsidRPr="00DE1E5A">
              <w:rPr>
                <w:rFonts w:ascii="GHEA Grapalat" w:hAnsi="GHEA Grapalat" w:cs="GHEA Grapalat"/>
                <w:color w:val="000000"/>
                <w:sz w:val="15"/>
                <w:szCs w:val="15"/>
              </w:rPr>
              <w:t>ազգանուն, անուն</w:t>
            </w:r>
          </w:p>
        </w:tc>
      </w:tr>
      <w:tr w:rsidR="00C339E7" w:rsidRPr="00DE1E5A" w:rsidTr="00DF0781">
        <w:trPr>
          <w:tblCellSpacing w:w="7" w:type="dxa"/>
          <w:jc w:val="center"/>
        </w:trPr>
        <w:tc>
          <w:tcPr>
            <w:tcW w:w="0" w:type="auto"/>
            <w:vAlign w:val="center"/>
          </w:tcPr>
          <w:p w:rsidR="00C339E7" w:rsidRPr="00DE1E5A" w:rsidRDefault="00C339E7" w:rsidP="00C339E7">
            <w:pPr>
              <w:spacing w:after="0" w:line="240" w:lineRule="auto"/>
              <w:jc w:val="center"/>
              <w:rPr>
                <w:rFonts w:ascii="GHEA Grapalat" w:hAnsi="GHEA Grapalat" w:cs="GHEA Grapalat"/>
                <w:color w:val="000000"/>
                <w:sz w:val="21"/>
                <w:szCs w:val="21"/>
                <w:lang w:val="ru-RU" w:eastAsia="ru-RU"/>
              </w:rPr>
            </w:pPr>
            <w:r w:rsidRPr="00DE1E5A">
              <w:rPr>
                <w:rFonts w:ascii="GHEA Grapalat" w:hAnsi="GHEA Grapalat" w:cs="GHEA Grapalat"/>
                <w:color w:val="000000"/>
                <w:sz w:val="21"/>
                <w:szCs w:val="21"/>
              </w:rPr>
              <w:t xml:space="preserve">___________________________ </w:t>
            </w:r>
          </w:p>
          <w:p w:rsidR="00C339E7" w:rsidRPr="00DE1E5A" w:rsidRDefault="00C339E7" w:rsidP="00C339E7">
            <w:pPr>
              <w:spacing w:after="0" w:line="240" w:lineRule="auto"/>
              <w:jc w:val="center"/>
              <w:rPr>
                <w:rFonts w:ascii="GHEA Grapalat" w:hAnsi="GHEA Grapalat" w:cs="GHEA Grapalat"/>
                <w:color w:val="000000"/>
                <w:sz w:val="21"/>
                <w:szCs w:val="21"/>
                <w:lang w:val="ru-RU" w:eastAsia="ru-RU"/>
              </w:rPr>
            </w:pPr>
            <w:r w:rsidRPr="00DE1E5A">
              <w:rPr>
                <w:rFonts w:ascii="GHEA Grapalat" w:hAnsi="GHEA Grapalat" w:cs="GHEA Grapalat"/>
                <w:color w:val="000000"/>
                <w:sz w:val="15"/>
                <w:szCs w:val="15"/>
              </w:rPr>
              <w:t>Ստորագրություն</w:t>
            </w:r>
          </w:p>
        </w:tc>
        <w:tc>
          <w:tcPr>
            <w:tcW w:w="0" w:type="auto"/>
            <w:vAlign w:val="center"/>
          </w:tcPr>
          <w:p w:rsidR="00C339E7" w:rsidRPr="00DE1E5A" w:rsidRDefault="00C339E7" w:rsidP="00C339E7">
            <w:pPr>
              <w:spacing w:after="0" w:line="240" w:lineRule="auto"/>
              <w:jc w:val="center"/>
              <w:rPr>
                <w:rFonts w:ascii="GHEA Grapalat" w:hAnsi="GHEA Grapalat" w:cs="GHEA Grapalat"/>
                <w:color w:val="000000"/>
                <w:sz w:val="21"/>
                <w:szCs w:val="21"/>
                <w:lang w:val="ru-RU" w:eastAsia="ru-RU"/>
              </w:rPr>
            </w:pPr>
            <w:r w:rsidRPr="00DE1E5A">
              <w:rPr>
                <w:rFonts w:ascii="GHEA Grapalat" w:hAnsi="GHEA Grapalat" w:cs="GHEA Grapalat"/>
                <w:color w:val="000000"/>
                <w:sz w:val="21"/>
                <w:szCs w:val="21"/>
              </w:rPr>
              <w:t>___________________________</w:t>
            </w:r>
          </w:p>
          <w:p w:rsidR="00C339E7" w:rsidRPr="00DE1E5A" w:rsidRDefault="00C339E7" w:rsidP="00C339E7">
            <w:pPr>
              <w:spacing w:after="0" w:line="240" w:lineRule="auto"/>
              <w:jc w:val="center"/>
              <w:rPr>
                <w:rFonts w:ascii="GHEA Grapalat" w:hAnsi="GHEA Grapalat" w:cs="GHEA Grapalat"/>
                <w:color w:val="000000"/>
                <w:sz w:val="21"/>
                <w:szCs w:val="21"/>
                <w:lang w:val="ru-RU" w:eastAsia="ru-RU"/>
              </w:rPr>
            </w:pPr>
            <w:r w:rsidRPr="00DE1E5A">
              <w:rPr>
                <w:rFonts w:ascii="GHEA Grapalat" w:hAnsi="GHEA Grapalat" w:cs="GHEA Grapalat"/>
                <w:color w:val="000000"/>
                <w:sz w:val="15"/>
                <w:szCs w:val="15"/>
              </w:rPr>
              <w:t>ստորագրություն</w:t>
            </w:r>
          </w:p>
        </w:tc>
      </w:tr>
      <w:tr w:rsidR="00C339E7" w:rsidRPr="00DE1E5A" w:rsidTr="00DF0781">
        <w:trPr>
          <w:tblCellSpacing w:w="7" w:type="dxa"/>
          <w:jc w:val="center"/>
        </w:trPr>
        <w:tc>
          <w:tcPr>
            <w:tcW w:w="0" w:type="auto"/>
            <w:vAlign w:val="center"/>
          </w:tcPr>
          <w:p w:rsidR="00C339E7" w:rsidRPr="00DE1E5A" w:rsidRDefault="00C339E7" w:rsidP="00C339E7">
            <w:pPr>
              <w:spacing w:after="0" w:line="240" w:lineRule="auto"/>
              <w:rPr>
                <w:rFonts w:ascii="GHEA Grapalat" w:hAnsi="GHEA Grapalat" w:cs="GHEA Grapalat"/>
                <w:color w:val="000000"/>
                <w:sz w:val="21"/>
                <w:szCs w:val="21"/>
                <w:lang w:val="ru-RU" w:eastAsia="ru-RU"/>
              </w:rPr>
            </w:pPr>
            <w:r w:rsidRPr="00DE1E5A">
              <w:rPr>
                <w:rFonts w:ascii="GHEA Grapalat" w:hAnsi="GHEA Grapalat" w:cs="GHEA Grapalat"/>
                <w:color w:val="000000"/>
                <w:sz w:val="21"/>
                <w:szCs w:val="21"/>
              </w:rPr>
              <w:t xml:space="preserve">                              </w:t>
            </w:r>
          </w:p>
        </w:tc>
        <w:tc>
          <w:tcPr>
            <w:tcW w:w="0" w:type="auto"/>
            <w:vAlign w:val="center"/>
          </w:tcPr>
          <w:p w:rsidR="00C339E7" w:rsidRPr="00DE1E5A" w:rsidRDefault="00C339E7" w:rsidP="00C339E7">
            <w:pPr>
              <w:spacing w:after="0" w:line="240" w:lineRule="auto"/>
              <w:rPr>
                <w:rFonts w:ascii="GHEA Grapalat" w:hAnsi="GHEA Grapalat" w:cs="GHEA Grapalat"/>
                <w:color w:val="000000"/>
                <w:sz w:val="21"/>
                <w:szCs w:val="21"/>
                <w:lang w:val="ru-RU" w:eastAsia="ru-RU"/>
              </w:rPr>
            </w:pPr>
          </w:p>
        </w:tc>
      </w:tr>
    </w:tbl>
    <w:p w:rsidR="00C339E7" w:rsidRPr="00DE1E5A" w:rsidRDefault="00C339E7" w:rsidP="00C339E7">
      <w:pPr>
        <w:spacing w:after="0" w:line="240" w:lineRule="auto"/>
        <w:ind w:left="-142" w:firstLine="142"/>
        <w:jc w:val="center"/>
        <w:rPr>
          <w:rFonts w:ascii="GHEA Grapalat" w:hAnsi="GHEA Grapalat" w:cs="Sylfaen"/>
          <w:b/>
        </w:rPr>
      </w:pPr>
    </w:p>
    <w:p w:rsidR="00C339E7" w:rsidRPr="00DE1E5A" w:rsidRDefault="00C339E7" w:rsidP="00C339E7">
      <w:pPr>
        <w:spacing w:after="0" w:line="240" w:lineRule="auto"/>
        <w:ind w:left="-142" w:firstLine="142"/>
        <w:jc w:val="center"/>
        <w:rPr>
          <w:rFonts w:ascii="GHEA Grapalat" w:hAnsi="GHEA Grapalat" w:cs="Sylfaen"/>
          <w:b/>
        </w:rPr>
      </w:pPr>
    </w:p>
    <w:p w:rsidR="00C339E7" w:rsidRPr="00DE1E5A" w:rsidRDefault="00C339E7" w:rsidP="00C339E7">
      <w:pPr>
        <w:pStyle w:val="norm"/>
        <w:spacing w:line="240" w:lineRule="auto"/>
        <w:ind w:firstLine="284"/>
        <w:jc w:val="right"/>
        <w:rPr>
          <w:rFonts w:ascii="GHEA Grapalat" w:hAnsi="GHEA Grapalat"/>
          <w:b/>
          <w:sz w:val="20"/>
        </w:rPr>
      </w:pPr>
    </w:p>
    <w:p w:rsidR="00C339E7" w:rsidRPr="00DE1E5A" w:rsidRDefault="00C339E7" w:rsidP="00C339E7">
      <w:pPr>
        <w:pStyle w:val="norm"/>
        <w:spacing w:line="240" w:lineRule="auto"/>
        <w:ind w:firstLine="284"/>
        <w:jc w:val="right"/>
        <w:rPr>
          <w:rFonts w:ascii="GHEA Grapalat" w:hAnsi="GHEA Grapalat"/>
          <w:b/>
          <w:sz w:val="20"/>
        </w:rPr>
      </w:pPr>
    </w:p>
    <w:p w:rsidR="00C339E7" w:rsidRPr="00DE1E5A" w:rsidRDefault="00C339E7" w:rsidP="00C339E7">
      <w:pPr>
        <w:spacing w:after="0" w:line="240" w:lineRule="auto"/>
        <w:rPr>
          <w:rFonts w:ascii="GHEA Grapalat" w:hAnsi="GHEA Grapalat"/>
          <w:sz w:val="20"/>
          <w:lang w:val="hy-AM"/>
        </w:rPr>
      </w:pPr>
    </w:p>
    <w:p w:rsidR="00C339E7" w:rsidRPr="00DE1E5A" w:rsidRDefault="00C339E7" w:rsidP="00C339E7">
      <w:pPr>
        <w:spacing w:after="0" w:line="240" w:lineRule="auto"/>
        <w:rPr>
          <w:rFonts w:ascii="GHEA Grapalat" w:hAnsi="GHEA Grapalat"/>
          <w:sz w:val="20"/>
          <w:lang w:val="hy-AM"/>
        </w:rPr>
      </w:pPr>
    </w:p>
    <w:p w:rsidR="00C339E7" w:rsidRPr="00DE1E5A" w:rsidRDefault="00C339E7" w:rsidP="00C339E7">
      <w:pPr>
        <w:spacing w:after="0" w:line="240" w:lineRule="auto"/>
        <w:rPr>
          <w:rFonts w:ascii="GHEA Grapalat" w:hAnsi="GHEA Grapalat"/>
          <w:sz w:val="20"/>
          <w:lang w:val="hy-AM"/>
        </w:rPr>
      </w:pPr>
    </w:p>
    <w:p w:rsidR="00C339E7" w:rsidRPr="00DE1E5A" w:rsidRDefault="00C339E7" w:rsidP="00C339E7">
      <w:pPr>
        <w:tabs>
          <w:tab w:val="left" w:pos="2268"/>
        </w:tabs>
        <w:spacing w:after="0" w:line="240" w:lineRule="auto"/>
        <w:ind w:left="-284" w:firstLine="284"/>
        <w:jc w:val="right"/>
        <w:rPr>
          <w:rFonts w:ascii="GHEA Grapalat" w:hAnsi="GHEA Grapalat"/>
        </w:rPr>
      </w:pPr>
    </w:p>
    <w:p w:rsidR="00C339E7" w:rsidRPr="00DE1E5A" w:rsidRDefault="00C339E7" w:rsidP="00C339E7">
      <w:pPr>
        <w:tabs>
          <w:tab w:val="left" w:pos="2268"/>
        </w:tabs>
        <w:spacing w:after="0" w:line="240" w:lineRule="auto"/>
        <w:ind w:left="-284" w:firstLine="284"/>
        <w:jc w:val="right"/>
        <w:rPr>
          <w:rFonts w:ascii="GHEA Grapalat" w:hAnsi="GHEA Grapalat"/>
        </w:rPr>
      </w:pPr>
    </w:p>
    <w:p w:rsidR="00C339E7" w:rsidRPr="00DE1E5A" w:rsidRDefault="00C339E7" w:rsidP="00C339E7">
      <w:pPr>
        <w:tabs>
          <w:tab w:val="left" w:pos="2268"/>
        </w:tabs>
        <w:spacing w:after="0" w:line="240" w:lineRule="auto"/>
        <w:ind w:left="-284" w:firstLine="284"/>
        <w:jc w:val="right"/>
        <w:rPr>
          <w:rFonts w:ascii="GHEA Grapalat" w:hAnsi="GHEA Grapalat"/>
        </w:rPr>
      </w:pPr>
    </w:p>
    <w:p w:rsidR="00C339E7" w:rsidRPr="00DE1E5A" w:rsidRDefault="00C339E7" w:rsidP="00C339E7">
      <w:pPr>
        <w:tabs>
          <w:tab w:val="left" w:pos="2268"/>
        </w:tabs>
        <w:spacing w:after="0" w:line="240" w:lineRule="auto"/>
        <w:ind w:left="-284" w:firstLine="284"/>
        <w:jc w:val="right"/>
        <w:rPr>
          <w:rFonts w:ascii="GHEA Grapalat" w:hAnsi="GHEA Grapalat"/>
        </w:rPr>
      </w:pPr>
    </w:p>
    <w:p w:rsidR="00C339E7" w:rsidRPr="00DE1E5A" w:rsidRDefault="00C339E7" w:rsidP="00C339E7">
      <w:pPr>
        <w:tabs>
          <w:tab w:val="left" w:pos="2268"/>
        </w:tabs>
        <w:spacing w:after="0" w:line="240" w:lineRule="auto"/>
        <w:ind w:left="-284" w:firstLine="284"/>
        <w:jc w:val="right"/>
        <w:rPr>
          <w:rFonts w:ascii="GHEA Grapalat" w:hAnsi="GHEA Grapalat"/>
        </w:rPr>
      </w:pPr>
    </w:p>
    <w:p w:rsidR="00C339E7" w:rsidRPr="00DE1E5A" w:rsidRDefault="00C339E7" w:rsidP="00C339E7">
      <w:pPr>
        <w:tabs>
          <w:tab w:val="left" w:pos="360"/>
          <w:tab w:val="left" w:pos="540"/>
        </w:tabs>
        <w:spacing w:after="0" w:line="240" w:lineRule="auto"/>
        <w:jc w:val="center"/>
        <w:rPr>
          <w:rFonts w:ascii="Sylfaen" w:hAnsi="Sylfaen" w:cs="Sylfaen"/>
          <w:b/>
          <w:bCs/>
        </w:rPr>
      </w:pPr>
    </w:p>
    <w:tbl>
      <w:tblPr>
        <w:tblW w:w="9750" w:type="dxa"/>
        <w:jc w:val="center"/>
        <w:tblCellSpacing w:w="7" w:type="dxa"/>
        <w:tblCellMar>
          <w:left w:w="0" w:type="dxa"/>
          <w:right w:w="0" w:type="dxa"/>
        </w:tblCellMar>
        <w:tblLook w:val="0000"/>
      </w:tblPr>
      <w:tblGrid>
        <w:gridCol w:w="4875"/>
        <w:gridCol w:w="4875"/>
      </w:tblGrid>
      <w:tr w:rsidR="00C339E7" w:rsidRPr="00DE1E5A" w:rsidTr="00DF0781">
        <w:trPr>
          <w:tblCellSpacing w:w="7" w:type="dxa"/>
          <w:jc w:val="center"/>
        </w:trPr>
        <w:tc>
          <w:tcPr>
            <w:tcW w:w="0" w:type="auto"/>
            <w:vAlign w:val="center"/>
          </w:tcPr>
          <w:p w:rsidR="00C339E7" w:rsidRPr="00DE1E5A" w:rsidRDefault="00C339E7" w:rsidP="00C339E7">
            <w:pPr>
              <w:spacing w:after="0" w:line="240" w:lineRule="auto"/>
              <w:rPr>
                <w:rFonts w:ascii="GHEA Grapalat" w:hAnsi="GHEA Grapalat" w:cs="GHEA Grapalat"/>
                <w:color w:val="000000"/>
                <w:sz w:val="21"/>
                <w:szCs w:val="21"/>
              </w:rPr>
            </w:pPr>
          </w:p>
        </w:tc>
        <w:tc>
          <w:tcPr>
            <w:tcW w:w="0" w:type="auto"/>
            <w:vAlign w:val="center"/>
          </w:tcPr>
          <w:p w:rsidR="00C339E7" w:rsidRPr="00DE1E5A" w:rsidRDefault="00C339E7" w:rsidP="00C339E7">
            <w:pPr>
              <w:spacing w:after="0" w:line="240" w:lineRule="auto"/>
              <w:rPr>
                <w:rFonts w:ascii="GHEA Grapalat" w:hAnsi="GHEA Grapalat" w:cs="GHEA Grapalat"/>
                <w:color w:val="000000"/>
                <w:sz w:val="21"/>
                <w:szCs w:val="21"/>
              </w:rPr>
            </w:pPr>
          </w:p>
        </w:tc>
      </w:tr>
    </w:tbl>
    <w:p w:rsidR="00C339E7" w:rsidRPr="00DE1E5A" w:rsidRDefault="00C339E7" w:rsidP="00C339E7">
      <w:pPr>
        <w:spacing w:after="0" w:line="240" w:lineRule="auto"/>
        <w:ind w:left="-142" w:firstLine="142"/>
        <w:jc w:val="center"/>
        <w:rPr>
          <w:rFonts w:ascii="GHEA Grapalat" w:hAnsi="GHEA Grapalat" w:cs="Sylfaen"/>
          <w:b/>
        </w:rPr>
        <w:sectPr w:rsidR="00C339E7" w:rsidRPr="00DE1E5A" w:rsidSect="00DF0781">
          <w:footnotePr>
            <w:pos w:val="beneathText"/>
          </w:footnotePr>
          <w:pgSz w:w="11906" w:h="16838" w:code="9"/>
          <w:pgMar w:top="720" w:right="662" w:bottom="533" w:left="1138" w:header="562" w:footer="562" w:gutter="0"/>
          <w:cols w:space="720"/>
        </w:sectPr>
      </w:pPr>
    </w:p>
    <w:p w:rsidR="00C339E7" w:rsidRPr="00333E30" w:rsidRDefault="00C339E7" w:rsidP="00C339E7">
      <w:pPr>
        <w:pStyle w:val="BodyTextIndent"/>
        <w:spacing w:line="240" w:lineRule="auto"/>
        <w:jc w:val="right"/>
        <w:rPr>
          <w:rFonts w:ascii="GHEA Grapalat" w:hAnsi="GHEA Grapalat" w:cs="Sylfaen"/>
          <w:i w:val="0"/>
          <w:lang w:val="en-US"/>
        </w:rPr>
      </w:pPr>
      <w:r w:rsidRPr="00DE1E5A">
        <w:rPr>
          <w:rFonts w:ascii="GHEA Grapalat" w:hAnsi="GHEA Grapalat" w:cs="Sylfaen"/>
          <w:i w:val="0"/>
          <w:lang w:val="hy-AM"/>
        </w:rPr>
        <w:lastRenderedPageBreak/>
        <w:t xml:space="preserve">Հավելված </w:t>
      </w:r>
      <w:r>
        <w:rPr>
          <w:rFonts w:ascii="GHEA Grapalat" w:hAnsi="GHEA Grapalat" w:cs="Sylfaen"/>
          <w:i w:val="0"/>
          <w:lang w:val="en-US"/>
        </w:rPr>
        <w:t>5</w:t>
      </w:r>
    </w:p>
    <w:p w:rsidR="00C339E7" w:rsidRPr="00DE1E5A" w:rsidRDefault="00C339E7" w:rsidP="00C339E7">
      <w:pPr>
        <w:pStyle w:val="BodyTextIndent"/>
        <w:spacing w:line="240" w:lineRule="auto"/>
        <w:jc w:val="right"/>
        <w:rPr>
          <w:rFonts w:ascii="GHEA Grapalat" w:hAnsi="GHEA Grapalat" w:cs="Sylfaen"/>
          <w:i w:val="0"/>
          <w:lang w:val="hy-AM"/>
        </w:rPr>
      </w:pPr>
      <w:r w:rsidRPr="00DE1E5A">
        <w:rPr>
          <w:rFonts w:ascii="GHEA Grapalat" w:hAnsi="GHEA Grapalat" w:cs="Sylfaen"/>
          <w:i w:val="0"/>
          <w:lang w:val="hy-AM"/>
        </w:rPr>
        <w:t>«</w:t>
      </w:r>
      <w:r w:rsidR="00456AC8">
        <w:rPr>
          <w:rFonts w:ascii="GHEA Grapalat" w:hAnsi="GHEA Grapalat" w:cs="Sylfaen"/>
          <w:i w:val="0"/>
          <w:lang w:val="hy-AM"/>
        </w:rPr>
        <w:t>ԵՔ-ԳՀԱՊՁԲ-</w:t>
      </w:r>
      <w:r w:rsidR="005052FB">
        <w:rPr>
          <w:rFonts w:ascii="GHEA Grapalat" w:hAnsi="GHEA Grapalat" w:cs="Sylfaen"/>
          <w:i w:val="0"/>
          <w:lang w:val="hy-AM"/>
        </w:rPr>
        <w:t>19/172</w:t>
      </w:r>
      <w:r w:rsidRPr="00DE1E5A">
        <w:rPr>
          <w:rFonts w:ascii="GHEA Grapalat" w:hAnsi="GHEA Grapalat" w:cs="Sylfaen"/>
          <w:i w:val="0"/>
          <w:lang w:val="hy-AM"/>
        </w:rPr>
        <w:t>»*  ծածկագրով</w:t>
      </w:r>
    </w:p>
    <w:p w:rsidR="00C339E7" w:rsidRPr="00DE1E5A" w:rsidRDefault="00C339E7" w:rsidP="00C339E7">
      <w:pPr>
        <w:pStyle w:val="BodyTextIndent"/>
        <w:spacing w:line="240" w:lineRule="auto"/>
        <w:jc w:val="right"/>
        <w:rPr>
          <w:rFonts w:ascii="GHEA Grapalat" w:hAnsi="GHEA Grapalat" w:cs="Sylfaen"/>
          <w:i w:val="0"/>
          <w:lang w:val="hy-AM"/>
        </w:rPr>
      </w:pPr>
      <w:r w:rsidRPr="00DE1E5A">
        <w:rPr>
          <w:rFonts w:ascii="GHEA Grapalat" w:hAnsi="GHEA Grapalat" w:cs="Sylfaen"/>
          <w:i w:val="0"/>
          <w:lang w:val="en-US"/>
        </w:rPr>
        <w:t xml:space="preserve">գնանշման հարցման </w:t>
      </w:r>
      <w:r w:rsidRPr="00DE1E5A">
        <w:rPr>
          <w:rFonts w:ascii="GHEA Grapalat" w:hAnsi="GHEA Grapalat" w:cs="Sylfaen"/>
          <w:i w:val="0"/>
          <w:lang w:val="hy-AM"/>
        </w:rPr>
        <w:t>հրավերի</w:t>
      </w:r>
    </w:p>
    <w:p w:rsidR="00C339E7" w:rsidRPr="00DE1E5A" w:rsidRDefault="00C339E7" w:rsidP="00C339E7">
      <w:pPr>
        <w:spacing w:after="0" w:line="240" w:lineRule="auto"/>
        <w:rPr>
          <w:rStyle w:val="Strong"/>
          <w:rFonts w:ascii="GHEA Grapalat" w:hAnsi="GHEA Grapalat"/>
          <w:sz w:val="15"/>
          <w:szCs w:val="15"/>
          <w:lang w:val="hy-AM"/>
        </w:rPr>
      </w:pPr>
    </w:p>
    <w:p w:rsidR="00C339E7" w:rsidRPr="00DE1E5A" w:rsidRDefault="00C339E7" w:rsidP="00C339E7">
      <w:pPr>
        <w:spacing w:after="0" w:line="240" w:lineRule="auto"/>
        <w:rPr>
          <w:rStyle w:val="Strong"/>
          <w:rFonts w:ascii="GHEA Grapalat" w:hAnsi="GHEA Grapalat"/>
          <w:sz w:val="15"/>
          <w:szCs w:val="15"/>
          <w:lang w:val="hy-AM"/>
        </w:rPr>
      </w:pPr>
    </w:p>
    <w:p w:rsidR="00C339E7" w:rsidRPr="00DE1E5A" w:rsidRDefault="00C339E7" w:rsidP="00C339E7">
      <w:pPr>
        <w:spacing w:after="0" w:line="240" w:lineRule="auto"/>
        <w:rPr>
          <w:rStyle w:val="Strong"/>
          <w:rFonts w:ascii="GHEA Grapalat" w:hAnsi="GHEA Grapalat"/>
          <w:sz w:val="15"/>
          <w:szCs w:val="15"/>
          <w:lang w:val="hy-AM"/>
        </w:rPr>
      </w:pPr>
    </w:p>
    <w:p w:rsidR="00C339E7" w:rsidRPr="00DE1E5A" w:rsidRDefault="00C339E7" w:rsidP="00C339E7">
      <w:pPr>
        <w:spacing w:after="0" w:line="240" w:lineRule="auto"/>
        <w:rPr>
          <w:rStyle w:val="Strong"/>
          <w:rFonts w:ascii="GHEA Grapalat" w:hAnsi="GHEA Grapalat"/>
          <w:sz w:val="15"/>
          <w:szCs w:val="15"/>
          <w:lang w:val="hy-AM"/>
        </w:rPr>
      </w:pPr>
    </w:p>
    <w:p w:rsidR="00C339E7" w:rsidRPr="00DE1E5A" w:rsidRDefault="00C339E7" w:rsidP="00C339E7">
      <w:pPr>
        <w:spacing w:after="0" w:line="240" w:lineRule="auto"/>
        <w:rPr>
          <w:rStyle w:val="Strong"/>
          <w:rFonts w:ascii="GHEA Grapalat" w:hAnsi="GHEA Grapalat"/>
          <w:sz w:val="15"/>
          <w:szCs w:val="15"/>
          <w:lang w:val="hy-AM"/>
        </w:rPr>
      </w:pPr>
    </w:p>
    <w:p w:rsidR="00C339E7" w:rsidRPr="00DE1E5A" w:rsidRDefault="00C339E7" w:rsidP="00C339E7">
      <w:pPr>
        <w:spacing w:after="0" w:line="240" w:lineRule="auto"/>
        <w:rPr>
          <w:rStyle w:val="Strong"/>
          <w:rFonts w:ascii="GHEA Grapalat" w:hAnsi="GHEA Grapalat"/>
          <w:sz w:val="15"/>
          <w:szCs w:val="15"/>
          <w:lang w:val="hy-AM"/>
        </w:rPr>
      </w:pPr>
    </w:p>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lang w:val="hy-AM"/>
        </w:rPr>
        <w:t>ՀԱՐՑՈՒՄ</w:t>
      </w:r>
    </w:p>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lang w:val="hy-AM"/>
        </w:rPr>
        <w:t>ՀՀ կառավարության 2017թ. մայիսի 4-ի N 526-Ն որոշմամբ հաստատված "Գնումների գործընթացի կազմակերպման"</w:t>
      </w:r>
    </w:p>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lang w:val="hy-AM"/>
        </w:rPr>
        <w:t xml:space="preserve"> կարգի 43-րդ կետի 3-րդ մասով նախատեսված տվյալների ճշտման մասին</w:t>
      </w:r>
    </w:p>
    <w:p w:rsidR="00C339E7" w:rsidRPr="00DE1E5A" w:rsidRDefault="00C339E7" w:rsidP="00C339E7">
      <w:pPr>
        <w:spacing w:after="0" w:line="240" w:lineRule="auto"/>
        <w:jc w:val="center"/>
        <w:rPr>
          <w:rFonts w:ascii="GHEA Grapalat" w:hAnsi="GHEA Grapalat"/>
          <w:sz w:val="20"/>
          <w:szCs w:val="20"/>
          <w:lang w:val="hy-AM"/>
        </w:rPr>
      </w:pPr>
    </w:p>
    <w:p w:rsidR="00C339E7" w:rsidRPr="00DE1E5A" w:rsidRDefault="00C339E7" w:rsidP="00C339E7">
      <w:pPr>
        <w:spacing w:after="0" w:line="240" w:lineRule="auto"/>
        <w:rPr>
          <w:rFonts w:ascii="GHEA Grapalat" w:hAnsi="GHEA Grapalat"/>
          <w:sz w:val="20"/>
          <w:szCs w:val="20"/>
          <w:lang w:val="hy-AM"/>
        </w:rPr>
      </w:pPr>
    </w:p>
    <w:p w:rsidR="00C339E7" w:rsidRPr="00DE1E5A" w:rsidRDefault="00C339E7" w:rsidP="00C339E7">
      <w:pPr>
        <w:spacing w:after="0" w:line="240" w:lineRule="auto"/>
        <w:jc w:val="both"/>
        <w:rPr>
          <w:rFonts w:ascii="GHEA Grapalat" w:hAnsi="GHEA Grapalat"/>
          <w:sz w:val="20"/>
          <w:szCs w:val="20"/>
          <w:lang w:val="hy-AM"/>
        </w:rPr>
      </w:pPr>
      <w:r w:rsidRPr="00DE1E5A">
        <w:rPr>
          <w:rFonts w:ascii="GHEA Grapalat" w:hAnsi="GHEA Grapalat"/>
          <w:sz w:val="20"/>
          <w:szCs w:val="20"/>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lang w:val="hy-AM"/>
        </w:rPr>
        <w:t xml:space="preserve">-ի կարիքների համար կազմակերպված </w:t>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t xml:space="preserve">    </w:t>
      </w:r>
    </w:p>
    <w:p w:rsidR="00C339E7" w:rsidRPr="00DE1E5A" w:rsidRDefault="00C339E7" w:rsidP="00C339E7">
      <w:pPr>
        <w:tabs>
          <w:tab w:val="left" w:pos="8550"/>
        </w:tabs>
        <w:spacing w:after="0" w:line="240" w:lineRule="auto"/>
        <w:jc w:val="both"/>
        <w:rPr>
          <w:rFonts w:ascii="GHEA Grapalat" w:hAnsi="GHEA Grapalat"/>
          <w:sz w:val="20"/>
          <w:szCs w:val="20"/>
          <w:vertAlign w:val="superscript"/>
          <w:lang w:val="hy-AM"/>
        </w:rPr>
      </w:pPr>
      <w:r w:rsidRPr="00DE1E5A">
        <w:rPr>
          <w:rFonts w:ascii="GHEA Grapalat" w:hAnsi="GHEA Grapalat"/>
          <w:sz w:val="20"/>
          <w:szCs w:val="20"/>
          <w:vertAlign w:val="superscript"/>
          <w:lang w:val="hy-AM"/>
        </w:rPr>
        <w:t xml:space="preserve">                                պատվիրատուի անվանումը</w:t>
      </w:r>
      <w:r w:rsidRPr="00DE1E5A">
        <w:rPr>
          <w:rFonts w:ascii="GHEA Grapalat" w:hAnsi="GHEA Grapalat"/>
          <w:sz w:val="20"/>
          <w:szCs w:val="20"/>
          <w:vertAlign w:val="superscript"/>
          <w:lang w:val="hy-AM"/>
        </w:rPr>
        <w:tab/>
        <w:t xml:space="preserve">                                  ընթացակարգի ծածկագիրը</w:t>
      </w:r>
    </w:p>
    <w:p w:rsidR="00C339E7" w:rsidRPr="00DE1E5A" w:rsidRDefault="00C339E7" w:rsidP="00C339E7">
      <w:pPr>
        <w:spacing w:after="0" w:line="240" w:lineRule="auto"/>
        <w:rPr>
          <w:rFonts w:ascii="GHEA Grapalat" w:hAnsi="GHEA Grapalat"/>
          <w:sz w:val="20"/>
          <w:szCs w:val="20"/>
          <w:lang w:val="hy-AM"/>
        </w:rPr>
      </w:pPr>
      <w:r w:rsidRPr="00DE1E5A">
        <w:rPr>
          <w:rFonts w:ascii="GHEA Grapalat" w:hAnsi="GHEA Grapalat"/>
          <w:sz w:val="20"/>
          <w:szCs w:val="20"/>
          <w:lang w:val="hy-AM"/>
        </w:rPr>
        <w:t xml:space="preserve">ծածկագրով գնման ընթացակարգի  գնահատող հանձնաժողովի 20 </w:t>
      </w:r>
      <w:r w:rsidRPr="00DE1E5A">
        <w:rPr>
          <w:rFonts w:ascii="GHEA Grapalat" w:hAnsi="GHEA Grapalat"/>
          <w:sz w:val="20"/>
          <w:szCs w:val="20"/>
          <w:u w:val="single"/>
          <w:lang w:val="hy-AM"/>
        </w:rPr>
        <w:t xml:space="preserve">      </w:t>
      </w:r>
      <w:r w:rsidRPr="00DE1E5A">
        <w:rPr>
          <w:rFonts w:ascii="GHEA Grapalat" w:hAnsi="GHEA Grapalat"/>
          <w:sz w:val="20"/>
          <w:szCs w:val="20"/>
          <w:lang w:val="hy-AM"/>
        </w:rPr>
        <w:t xml:space="preserve"> թվականի </w:t>
      </w:r>
      <w:r w:rsidRPr="00DE1E5A">
        <w:rPr>
          <w:rFonts w:ascii="GHEA Grapalat" w:hAnsi="GHEA Grapalat"/>
          <w:sz w:val="20"/>
          <w:szCs w:val="20"/>
          <w:u w:val="single"/>
          <w:lang w:val="hy-AM"/>
        </w:rPr>
        <w:t xml:space="preserve">                </w:t>
      </w:r>
      <w:r w:rsidRPr="00DE1E5A">
        <w:rPr>
          <w:rFonts w:ascii="GHEA Grapalat" w:hAnsi="GHEA Grapalat"/>
          <w:sz w:val="20"/>
          <w:szCs w:val="20"/>
          <w:lang w:val="hy-AM"/>
        </w:rPr>
        <w:t xml:space="preserve">-ի N </w:t>
      </w:r>
      <w:r w:rsidRPr="00DE1E5A">
        <w:rPr>
          <w:rFonts w:ascii="GHEA Grapalat" w:hAnsi="GHEA Grapalat"/>
          <w:sz w:val="20"/>
          <w:szCs w:val="20"/>
          <w:u w:val="single"/>
          <w:lang w:val="hy-AM"/>
        </w:rPr>
        <w:t xml:space="preserve">          </w:t>
      </w:r>
      <w:r w:rsidRPr="00DE1E5A">
        <w:rPr>
          <w:rFonts w:ascii="GHEA Grapalat" w:hAnsi="GHEA Grapalat"/>
          <w:sz w:val="20"/>
          <w:szCs w:val="20"/>
          <w:lang w:val="hy-AM"/>
        </w:rPr>
        <w:t xml:space="preserve">որոշմամբ 1-ին  տեղ է զբաղեցրել ներքոհիշյալ մասնակիցը (մասնակիցները)` </w:t>
      </w:r>
    </w:p>
    <w:p w:rsidR="00C339E7" w:rsidRPr="00DE1E5A" w:rsidRDefault="00C339E7" w:rsidP="00C339E7">
      <w:pPr>
        <w:spacing w:after="0" w:line="240" w:lineRule="auto"/>
        <w:jc w:val="both"/>
        <w:rPr>
          <w:rFonts w:ascii="GHEA Grapalat" w:hAnsi="GHEA Grapalat"/>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72"/>
        <w:gridCol w:w="4486"/>
        <w:gridCol w:w="4230"/>
        <w:gridCol w:w="4276"/>
      </w:tblGrid>
      <w:tr w:rsidR="00C339E7" w:rsidRPr="00DE1E5A" w:rsidTr="00DF0781">
        <w:tc>
          <w:tcPr>
            <w:tcW w:w="1472" w:type="dxa"/>
            <w:vMerge w:val="restart"/>
            <w:shd w:val="clear" w:color="auto" w:fill="auto"/>
            <w:vAlign w:val="center"/>
          </w:tcPr>
          <w:p w:rsidR="00C339E7" w:rsidRPr="00DE1E5A" w:rsidRDefault="00C339E7" w:rsidP="00C339E7">
            <w:pPr>
              <w:spacing w:after="0" w:line="240" w:lineRule="auto"/>
              <w:ind w:right="390"/>
              <w:jc w:val="center"/>
              <w:rPr>
                <w:rFonts w:ascii="GHEA Grapalat" w:hAnsi="GHEA Grapalat"/>
                <w:sz w:val="20"/>
                <w:szCs w:val="20"/>
              </w:rPr>
            </w:pPr>
            <w:r w:rsidRPr="00DE1E5A">
              <w:rPr>
                <w:rFonts w:ascii="GHEA Grapalat" w:hAnsi="GHEA Grapalat"/>
                <w:sz w:val="20"/>
                <w:szCs w:val="20"/>
                <w:lang w:val="hy-AM"/>
              </w:rPr>
              <w:t xml:space="preserve">       </w:t>
            </w:r>
            <w:r w:rsidRPr="00DE1E5A">
              <w:rPr>
                <w:rFonts w:ascii="GHEA Grapalat" w:hAnsi="GHEA Grapalat"/>
                <w:sz w:val="20"/>
                <w:szCs w:val="20"/>
              </w:rPr>
              <w:t>N</w:t>
            </w:r>
          </w:p>
        </w:tc>
        <w:tc>
          <w:tcPr>
            <w:tcW w:w="12992" w:type="dxa"/>
            <w:gridSpan w:val="3"/>
            <w:shd w:val="clear" w:color="auto" w:fill="auto"/>
            <w:vAlign w:val="center"/>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Մասնակցի</w:t>
            </w:r>
          </w:p>
        </w:tc>
      </w:tr>
      <w:tr w:rsidR="00C339E7" w:rsidRPr="00DE1E5A" w:rsidTr="00DF0781">
        <w:tc>
          <w:tcPr>
            <w:tcW w:w="1472" w:type="dxa"/>
            <w:vMerge/>
            <w:shd w:val="clear" w:color="auto" w:fill="auto"/>
            <w:vAlign w:val="center"/>
          </w:tcPr>
          <w:p w:rsidR="00C339E7" w:rsidRPr="00DE1E5A" w:rsidRDefault="00C339E7" w:rsidP="00C339E7">
            <w:pPr>
              <w:spacing w:after="0" w:line="240" w:lineRule="auto"/>
              <w:jc w:val="center"/>
              <w:rPr>
                <w:rFonts w:ascii="GHEA Grapalat" w:hAnsi="GHEA Grapalat"/>
                <w:sz w:val="20"/>
                <w:szCs w:val="20"/>
              </w:rPr>
            </w:pPr>
          </w:p>
        </w:tc>
        <w:tc>
          <w:tcPr>
            <w:tcW w:w="4486" w:type="dxa"/>
            <w:shd w:val="clear" w:color="auto" w:fill="auto"/>
            <w:vAlign w:val="center"/>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անվանումը</w:t>
            </w:r>
          </w:p>
        </w:tc>
        <w:tc>
          <w:tcPr>
            <w:tcW w:w="4230" w:type="dxa"/>
            <w:shd w:val="clear" w:color="auto" w:fill="auto"/>
            <w:vAlign w:val="center"/>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հարկ վճարողի</w:t>
            </w:r>
          </w:p>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 xml:space="preserve">հաշվառման համարը </w:t>
            </w:r>
          </w:p>
        </w:tc>
        <w:tc>
          <w:tcPr>
            <w:tcW w:w="4276" w:type="dxa"/>
            <w:shd w:val="clear" w:color="auto" w:fill="auto"/>
            <w:vAlign w:val="center"/>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հայտը ներկայացվելու ամիսը, ամսաթիվը, տարեթիվը</w:t>
            </w:r>
          </w:p>
        </w:tc>
      </w:tr>
      <w:tr w:rsidR="00C339E7" w:rsidRPr="00DE1E5A" w:rsidTr="00DF0781">
        <w:tc>
          <w:tcPr>
            <w:tcW w:w="1472" w:type="dxa"/>
            <w:shd w:val="clear" w:color="auto" w:fill="auto"/>
          </w:tcPr>
          <w:p w:rsidR="00C339E7" w:rsidRPr="00DE1E5A" w:rsidRDefault="00C339E7" w:rsidP="00C339E7">
            <w:pPr>
              <w:spacing w:after="0" w:line="240" w:lineRule="auto"/>
              <w:jc w:val="center"/>
              <w:rPr>
                <w:rFonts w:ascii="GHEA Grapalat" w:hAnsi="GHEA Grapalat"/>
                <w:sz w:val="20"/>
                <w:szCs w:val="20"/>
              </w:rPr>
            </w:pPr>
          </w:p>
        </w:tc>
        <w:tc>
          <w:tcPr>
            <w:tcW w:w="4486" w:type="dxa"/>
            <w:shd w:val="clear" w:color="auto" w:fill="auto"/>
          </w:tcPr>
          <w:p w:rsidR="00C339E7" w:rsidRPr="00DE1E5A" w:rsidRDefault="00C339E7" w:rsidP="00C339E7">
            <w:pPr>
              <w:spacing w:after="0" w:line="240" w:lineRule="auto"/>
              <w:jc w:val="center"/>
              <w:rPr>
                <w:rFonts w:ascii="GHEA Grapalat" w:hAnsi="GHEA Grapalat"/>
                <w:sz w:val="20"/>
                <w:szCs w:val="20"/>
              </w:rPr>
            </w:pPr>
          </w:p>
        </w:tc>
        <w:tc>
          <w:tcPr>
            <w:tcW w:w="4230" w:type="dxa"/>
            <w:shd w:val="clear" w:color="auto" w:fill="auto"/>
          </w:tcPr>
          <w:p w:rsidR="00C339E7" w:rsidRPr="00DE1E5A" w:rsidRDefault="00C339E7" w:rsidP="00C339E7">
            <w:pPr>
              <w:spacing w:after="0" w:line="240" w:lineRule="auto"/>
              <w:jc w:val="center"/>
              <w:rPr>
                <w:rFonts w:ascii="GHEA Grapalat" w:hAnsi="GHEA Grapalat"/>
                <w:sz w:val="20"/>
                <w:szCs w:val="20"/>
              </w:rPr>
            </w:pPr>
          </w:p>
        </w:tc>
        <w:tc>
          <w:tcPr>
            <w:tcW w:w="4276" w:type="dxa"/>
            <w:shd w:val="clear" w:color="auto" w:fill="auto"/>
          </w:tcPr>
          <w:p w:rsidR="00C339E7" w:rsidRPr="00DE1E5A" w:rsidRDefault="00C339E7" w:rsidP="00C339E7">
            <w:pPr>
              <w:spacing w:after="0" w:line="240" w:lineRule="auto"/>
              <w:jc w:val="center"/>
              <w:rPr>
                <w:rFonts w:ascii="GHEA Grapalat" w:hAnsi="GHEA Grapalat"/>
                <w:sz w:val="20"/>
                <w:szCs w:val="20"/>
              </w:rPr>
            </w:pPr>
          </w:p>
        </w:tc>
      </w:tr>
      <w:tr w:rsidR="00C339E7" w:rsidRPr="00DE1E5A" w:rsidTr="00DF0781">
        <w:tc>
          <w:tcPr>
            <w:tcW w:w="1472" w:type="dxa"/>
            <w:shd w:val="clear" w:color="auto" w:fill="auto"/>
          </w:tcPr>
          <w:p w:rsidR="00C339E7" w:rsidRPr="00DE1E5A" w:rsidRDefault="00C339E7" w:rsidP="00C339E7">
            <w:pPr>
              <w:spacing w:after="0" w:line="240" w:lineRule="auto"/>
              <w:jc w:val="center"/>
              <w:rPr>
                <w:rFonts w:ascii="GHEA Grapalat" w:hAnsi="GHEA Grapalat"/>
                <w:sz w:val="20"/>
                <w:szCs w:val="20"/>
              </w:rPr>
            </w:pPr>
          </w:p>
        </w:tc>
        <w:tc>
          <w:tcPr>
            <w:tcW w:w="4486" w:type="dxa"/>
            <w:shd w:val="clear" w:color="auto" w:fill="auto"/>
          </w:tcPr>
          <w:p w:rsidR="00C339E7" w:rsidRPr="00DE1E5A" w:rsidRDefault="00C339E7" w:rsidP="00C339E7">
            <w:pPr>
              <w:spacing w:after="0" w:line="240" w:lineRule="auto"/>
              <w:jc w:val="center"/>
              <w:rPr>
                <w:rFonts w:ascii="GHEA Grapalat" w:hAnsi="GHEA Grapalat"/>
                <w:sz w:val="20"/>
                <w:szCs w:val="20"/>
              </w:rPr>
            </w:pPr>
          </w:p>
        </w:tc>
        <w:tc>
          <w:tcPr>
            <w:tcW w:w="4230" w:type="dxa"/>
            <w:shd w:val="clear" w:color="auto" w:fill="auto"/>
          </w:tcPr>
          <w:p w:rsidR="00C339E7" w:rsidRPr="00DE1E5A" w:rsidRDefault="00C339E7" w:rsidP="00C339E7">
            <w:pPr>
              <w:spacing w:after="0" w:line="240" w:lineRule="auto"/>
              <w:jc w:val="center"/>
              <w:rPr>
                <w:rFonts w:ascii="GHEA Grapalat" w:hAnsi="GHEA Grapalat"/>
                <w:sz w:val="20"/>
                <w:szCs w:val="20"/>
              </w:rPr>
            </w:pPr>
          </w:p>
        </w:tc>
        <w:tc>
          <w:tcPr>
            <w:tcW w:w="4276" w:type="dxa"/>
            <w:shd w:val="clear" w:color="auto" w:fill="auto"/>
          </w:tcPr>
          <w:p w:rsidR="00C339E7" w:rsidRPr="00DE1E5A" w:rsidRDefault="00C339E7" w:rsidP="00C339E7">
            <w:pPr>
              <w:spacing w:after="0" w:line="240" w:lineRule="auto"/>
              <w:jc w:val="center"/>
              <w:rPr>
                <w:rFonts w:ascii="GHEA Grapalat" w:hAnsi="GHEA Grapalat"/>
                <w:sz w:val="20"/>
                <w:szCs w:val="20"/>
              </w:rPr>
            </w:pPr>
          </w:p>
        </w:tc>
      </w:tr>
    </w:tbl>
    <w:p w:rsidR="00C339E7" w:rsidRPr="00DE1E5A" w:rsidRDefault="00C339E7" w:rsidP="00C339E7">
      <w:pPr>
        <w:spacing w:after="0" w:line="240" w:lineRule="auto"/>
        <w:jc w:val="both"/>
        <w:rPr>
          <w:rFonts w:ascii="GHEA Grapalat" w:hAnsi="GHEA Grapalat"/>
          <w:sz w:val="20"/>
          <w:szCs w:val="20"/>
          <w:lang w:val="hy-AM"/>
        </w:rPr>
      </w:pPr>
      <w:r w:rsidRPr="00DE1E5A">
        <w:rPr>
          <w:rFonts w:ascii="GHEA Grapalat" w:hAnsi="GHEA Grapalat"/>
          <w:sz w:val="20"/>
          <w:szCs w:val="20"/>
        </w:rPr>
        <w:tab/>
      </w:r>
    </w:p>
    <w:p w:rsidR="00C339E7" w:rsidRPr="00DE1E5A" w:rsidRDefault="00C339E7" w:rsidP="00C339E7">
      <w:pPr>
        <w:spacing w:after="0" w:line="240" w:lineRule="auto"/>
        <w:ind w:firstLine="708"/>
        <w:jc w:val="both"/>
        <w:rPr>
          <w:rFonts w:ascii="GHEA Grapalat" w:hAnsi="GHEA Grapalat"/>
          <w:sz w:val="20"/>
          <w:szCs w:val="20"/>
          <w:lang w:val="hy-AM"/>
        </w:rPr>
      </w:pPr>
      <w:r w:rsidRPr="00DE1E5A">
        <w:rPr>
          <w:rFonts w:ascii="GHEA Grapalat" w:hAnsi="GHEA Grapalat"/>
          <w:sz w:val="20"/>
          <w:szCs w:val="20"/>
          <w:lang w:val="hy-AM"/>
        </w:rPr>
        <w:t>Խնդրում ենք ՀՀ կառավարության 2017թ. մայիսի 4-ի N 526-Ն որոշմամբ հաստատված "Գնումների գործընթացի կազմակերպման" կարգի 44-րդ կետով սահմանված ժամկետում տրամադրել տեղեկատվություն 1-ին տեղը զբաղեցրած մասնակցի` նույն կարգի 43-րդ կետի 3-րդ մասով նախատեսված տվյալների վերաբերյալ:</w:t>
      </w:r>
    </w:p>
    <w:p w:rsidR="00C339E7" w:rsidRPr="00DE1E5A" w:rsidRDefault="00C339E7" w:rsidP="00C339E7">
      <w:pPr>
        <w:spacing w:after="0" w:line="240" w:lineRule="auto"/>
        <w:jc w:val="both"/>
        <w:rPr>
          <w:rFonts w:ascii="GHEA Grapalat" w:hAnsi="GHEA Grapalat"/>
          <w:sz w:val="20"/>
          <w:szCs w:val="20"/>
          <w:lang w:val="hy-AM"/>
        </w:rPr>
      </w:pPr>
    </w:p>
    <w:p w:rsidR="00C339E7" w:rsidRPr="00DE1E5A" w:rsidRDefault="00C339E7" w:rsidP="00C339E7">
      <w:pPr>
        <w:spacing w:after="0" w:line="240" w:lineRule="auto"/>
        <w:jc w:val="both"/>
        <w:rPr>
          <w:rFonts w:ascii="GHEA Grapalat" w:hAnsi="GHEA Grapalat"/>
          <w:sz w:val="20"/>
          <w:szCs w:val="20"/>
          <w:lang w:val="hy-AM"/>
        </w:rPr>
      </w:pPr>
    </w:p>
    <w:p w:rsidR="00C339E7" w:rsidRPr="00DE1E5A" w:rsidRDefault="00C339E7" w:rsidP="00C339E7">
      <w:pPr>
        <w:spacing w:after="0" w:line="240" w:lineRule="auto"/>
        <w:jc w:val="both"/>
        <w:rPr>
          <w:rFonts w:ascii="GHEA Grapalat" w:hAnsi="GHEA Grapalat"/>
          <w:sz w:val="20"/>
          <w:szCs w:val="20"/>
          <w:lang w:val="hy-AM"/>
        </w:rPr>
      </w:pPr>
    </w:p>
    <w:p w:rsidR="00C339E7" w:rsidRPr="00DE1E5A" w:rsidRDefault="00C339E7" w:rsidP="00C339E7">
      <w:pPr>
        <w:spacing w:after="0" w:line="240" w:lineRule="auto"/>
        <w:jc w:val="both"/>
        <w:rPr>
          <w:rFonts w:ascii="GHEA Grapalat" w:hAnsi="GHEA Grapalat"/>
          <w:sz w:val="20"/>
          <w:szCs w:val="20"/>
          <w:lang w:val="hy-AM"/>
        </w:rPr>
      </w:pPr>
    </w:p>
    <w:p w:rsidR="00C339E7" w:rsidRPr="00DE1E5A" w:rsidRDefault="00C339E7" w:rsidP="00C339E7">
      <w:pPr>
        <w:spacing w:after="0" w:line="240" w:lineRule="auto"/>
        <w:jc w:val="both"/>
        <w:rPr>
          <w:rFonts w:ascii="GHEA Grapalat" w:hAnsi="GHEA Grapalat"/>
          <w:sz w:val="20"/>
          <w:szCs w:val="20"/>
          <w:u w:val="single"/>
          <w:lang w:val="hy-AM"/>
        </w:rPr>
      </w:pP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lang w:val="hy-AM"/>
        </w:rPr>
        <w:t xml:space="preserve"> ծածկագրով գնահատող հանձնաժողովի քարտուղար </w:t>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lang w:val="hy-AM"/>
        </w:rPr>
        <w:tab/>
      </w:r>
      <w:r w:rsidRPr="00DE1E5A">
        <w:rPr>
          <w:rFonts w:ascii="GHEA Grapalat" w:hAnsi="GHEA Grapalat"/>
          <w:sz w:val="20"/>
          <w:szCs w:val="20"/>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p>
    <w:p w:rsidR="00C339E7" w:rsidRPr="00DE1E5A" w:rsidRDefault="00C339E7" w:rsidP="00C339E7">
      <w:pPr>
        <w:tabs>
          <w:tab w:val="left" w:pos="8550"/>
        </w:tabs>
        <w:spacing w:after="0" w:line="240" w:lineRule="auto"/>
        <w:jc w:val="both"/>
        <w:rPr>
          <w:rFonts w:ascii="GHEA Grapalat" w:hAnsi="GHEA Grapalat"/>
          <w:sz w:val="20"/>
          <w:szCs w:val="20"/>
          <w:lang w:val="hy-AM"/>
        </w:rPr>
      </w:pPr>
      <w:r w:rsidRPr="00DE1E5A">
        <w:rPr>
          <w:rFonts w:ascii="GHEA Grapalat" w:hAnsi="GHEA Grapalat"/>
          <w:sz w:val="20"/>
          <w:szCs w:val="20"/>
          <w:vertAlign w:val="superscript"/>
          <w:lang w:val="hy-AM"/>
        </w:rPr>
        <w:t xml:space="preserve">      ընթացակարգի ծածկագիրը</w:t>
      </w:r>
      <w:r w:rsidRPr="00DE1E5A">
        <w:rPr>
          <w:rFonts w:ascii="GHEA Grapalat" w:hAnsi="GHEA Grapalat"/>
          <w:sz w:val="20"/>
          <w:szCs w:val="20"/>
          <w:lang w:val="hy-AM"/>
        </w:rPr>
        <w:t xml:space="preserve">                                                                                                      </w:t>
      </w:r>
      <w:r w:rsidRPr="00DE1E5A">
        <w:rPr>
          <w:rFonts w:ascii="GHEA Grapalat" w:hAnsi="GHEA Grapalat"/>
          <w:sz w:val="20"/>
          <w:szCs w:val="20"/>
          <w:vertAlign w:val="superscript"/>
          <w:lang w:val="hy-AM"/>
        </w:rPr>
        <w:t>անունը, ազգանունը</w:t>
      </w:r>
      <w:r w:rsidRPr="00DE1E5A">
        <w:rPr>
          <w:rFonts w:ascii="GHEA Grapalat" w:hAnsi="GHEA Grapalat"/>
          <w:sz w:val="20"/>
          <w:szCs w:val="20"/>
          <w:lang w:val="hy-AM"/>
        </w:rPr>
        <w:tab/>
      </w:r>
      <w:r w:rsidRPr="00DE1E5A">
        <w:rPr>
          <w:rFonts w:ascii="GHEA Grapalat" w:hAnsi="GHEA Grapalat"/>
          <w:sz w:val="20"/>
          <w:szCs w:val="20"/>
          <w:lang w:val="hy-AM"/>
        </w:rPr>
        <w:tab/>
      </w:r>
      <w:r w:rsidRPr="00DE1E5A">
        <w:rPr>
          <w:rFonts w:ascii="GHEA Grapalat" w:hAnsi="GHEA Grapalat"/>
          <w:sz w:val="20"/>
          <w:szCs w:val="20"/>
          <w:lang w:val="hy-AM"/>
        </w:rPr>
        <w:tab/>
      </w:r>
      <w:r w:rsidRPr="00DE1E5A">
        <w:rPr>
          <w:rFonts w:ascii="GHEA Grapalat" w:hAnsi="GHEA Grapalat"/>
          <w:sz w:val="20"/>
          <w:szCs w:val="20"/>
          <w:lang w:val="hy-AM"/>
        </w:rPr>
        <w:tab/>
      </w:r>
      <w:r w:rsidRPr="00DE1E5A">
        <w:rPr>
          <w:rFonts w:ascii="GHEA Grapalat" w:hAnsi="GHEA Grapalat"/>
          <w:sz w:val="20"/>
          <w:szCs w:val="20"/>
          <w:lang w:val="hy-AM"/>
        </w:rPr>
        <w:tab/>
        <w:t xml:space="preserve">    </w:t>
      </w:r>
      <w:r w:rsidRPr="00DE1E5A">
        <w:rPr>
          <w:rFonts w:ascii="GHEA Grapalat" w:hAnsi="GHEA Grapalat"/>
          <w:sz w:val="20"/>
          <w:szCs w:val="20"/>
          <w:vertAlign w:val="superscript"/>
          <w:lang w:val="hy-AM"/>
        </w:rPr>
        <w:t>ստորագրություն</w:t>
      </w:r>
      <w:r w:rsidRPr="00DE1E5A">
        <w:rPr>
          <w:rFonts w:ascii="GHEA Grapalat" w:hAnsi="GHEA Grapalat"/>
          <w:sz w:val="20"/>
          <w:szCs w:val="20"/>
          <w:lang w:val="hy-AM"/>
        </w:rPr>
        <w:tab/>
      </w:r>
    </w:p>
    <w:p w:rsidR="00C339E7" w:rsidRPr="00DE1E5A" w:rsidRDefault="00C339E7" w:rsidP="00C339E7">
      <w:pPr>
        <w:spacing w:after="0" w:line="240" w:lineRule="auto"/>
        <w:jc w:val="both"/>
        <w:rPr>
          <w:rFonts w:ascii="GHEA Grapalat" w:hAnsi="GHEA Grapalat"/>
          <w:sz w:val="20"/>
          <w:szCs w:val="20"/>
          <w:lang w:val="hy-AM"/>
        </w:rPr>
      </w:pPr>
      <w:r w:rsidRPr="00DE1E5A">
        <w:rPr>
          <w:rFonts w:ascii="GHEA Grapalat" w:hAnsi="GHEA Grapalat"/>
          <w:sz w:val="20"/>
          <w:szCs w:val="20"/>
          <w:lang w:val="hy-AM"/>
        </w:rPr>
        <w:tab/>
      </w:r>
    </w:p>
    <w:p w:rsidR="00C339E7" w:rsidRPr="00DE1E5A" w:rsidRDefault="00C339E7" w:rsidP="00C339E7">
      <w:pPr>
        <w:spacing w:after="0" w:line="240" w:lineRule="auto"/>
        <w:jc w:val="both"/>
        <w:rPr>
          <w:rFonts w:ascii="GHEA Grapalat" w:hAnsi="GHEA Grapalat"/>
          <w:sz w:val="20"/>
          <w:szCs w:val="20"/>
          <w:lang w:val="hy-AM"/>
        </w:rPr>
      </w:pPr>
    </w:p>
    <w:p w:rsidR="00C339E7" w:rsidRPr="00DE1E5A" w:rsidRDefault="00C339E7" w:rsidP="00C339E7">
      <w:pPr>
        <w:spacing w:after="0" w:line="240" w:lineRule="auto"/>
        <w:jc w:val="right"/>
        <w:rPr>
          <w:rFonts w:ascii="GHEA Grapalat" w:hAnsi="GHEA Grapalat"/>
          <w:sz w:val="20"/>
          <w:szCs w:val="20"/>
          <w:lang w:val="hy-AM"/>
        </w:rPr>
      </w:pPr>
      <w:r w:rsidRPr="00DE1E5A">
        <w:rPr>
          <w:rFonts w:ascii="GHEA Grapalat" w:hAnsi="GHEA Grapalat"/>
          <w:sz w:val="20"/>
          <w:szCs w:val="20"/>
          <w:u w:val="single"/>
          <w:lang w:val="hy-AM"/>
        </w:rPr>
        <w:t xml:space="preserve">        </w:t>
      </w:r>
      <w:r w:rsidRPr="00DE1E5A">
        <w:rPr>
          <w:rFonts w:ascii="GHEA Grapalat" w:hAnsi="GHEA Grapalat"/>
          <w:sz w:val="20"/>
          <w:szCs w:val="20"/>
          <w:lang w:val="hy-AM"/>
        </w:rPr>
        <w:t xml:space="preserve"> </w:t>
      </w:r>
      <w:r w:rsidRPr="00DE1E5A">
        <w:rPr>
          <w:rFonts w:ascii="GHEA Grapalat" w:hAnsi="GHEA Grapalat"/>
          <w:sz w:val="20"/>
          <w:szCs w:val="20"/>
          <w:u w:val="single"/>
          <w:lang w:val="hy-AM"/>
        </w:rPr>
        <w:t xml:space="preserve">                   </w:t>
      </w:r>
      <w:r w:rsidRPr="00DE1E5A">
        <w:rPr>
          <w:rFonts w:ascii="GHEA Grapalat" w:hAnsi="GHEA Grapalat"/>
          <w:sz w:val="20"/>
          <w:szCs w:val="20"/>
          <w:lang w:val="hy-AM"/>
        </w:rPr>
        <w:t xml:space="preserve"> 20   թ.</w:t>
      </w:r>
    </w:p>
    <w:p w:rsidR="00C339E7" w:rsidRPr="00C21B22" w:rsidRDefault="00C339E7" w:rsidP="00C339E7">
      <w:pPr>
        <w:pStyle w:val="BodyTextIndent3"/>
        <w:spacing w:line="240" w:lineRule="auto"/>
        <w:ind w:firstLine="0"/>
        <w:rPr>
          <w:rFonts w:ascii="GHEA Grapalat" w:hAnsi="GHEA Grapalat" w:cs="Sylfaen"/>
          <w:i/>
          <w:sz w:val="16"/>
          <w:szCs w:val="16"/>
          <w:lang w:val="hy-AM" w:eastAsia="ru-RU"/>
        </w:rPr>
      </w:pPr>
      <w:r w:rsidRPr="00DE1E5A">
        <w:rPr>
          <w:rFonts w:ascii="GHEA Grapalat" w:hAnsi="GHEA Grapalat" w:cs="Sylfaen"/>
          <w:i/>
          <w:sz w:val="16"/>
          <w:szCs w:val="16"/>
          <w:lang w:val="hy-AM" w:eastAsia="ru-RU"/>
        </w:rPr>
        <w:t>*</w:t>
      </w:r>
      <w:r w:rsidRPr="00C21B22">
        <w:rPr>
          <w:rFonts w:ascii="GHEA Grapalat" w:hAnsi="GHEA Grapalat"/>
          <w:i/>
          <w:sz w:val="16"/>
          <w:szCs w:val="16"/>
          <w:lang w:val="hy-AM"/>
        </w:rPr>
        <w:t xml:space="preserve"> լրացվում է հանձնաժողովի քարտուղարի կողմից` մինչև հրավերը տեղեկագրում հրապարակելը</w:t>
      </w:r>
      <w:r w:rsidRPr="00DE1E5A">
        <w:rPr>
          <w:rFonts w:ascii="GHEA Grapalat" w:hAnsi="GHEA Grapalat"/>
          <w:i/>
          <w:sz w:val="16"/>
          <w:szCs w:val="16"/>
          <w:lang w:val="hy-AM"/>
        </w:rPr>
        <w:t>:</w:t>
      </w:r>
    </w:p>
    <w:p w:rsidR="00C339E7" w:rsidRPr="00DE1E5A" w:rsidRDefault="00C339E7" w:rsidP="00C339E7">
      <w:pPr>
        <w:spacing w:after="0" w:line="240" w:lineRule="auto"/>
        <w:rPr>
          <w:rStyle w:val="Strong"/>
          <w:rFonts w:ascii="GHEA Grapalat" w:hAnsi="GHEA Grapalat"/>
          <w:sz w:val="15"/>
          <w:szCs w:val="15"/>
          <w:lang w:val="hy-AM"/>
        </w:rPr>
      </w:pPr>
      <w:r w:rsidRPr="00DE1E5A">
        <w:rPr>
          <w:rFonts w:ascii="GHEA Grapalat" w:hAnsi="GHEA Grapalat"/>
          <w:lang w:val="hy-AM"/>
        </w:rPr>
        <w:br w:type="page"/>
      </w:r>
    </w:p>
    <w:p w:rsidR="00C339E7" w:rsidRPr="00C21B22" w:rsidRDefault="00C339E7" w:rsidP="00C339E7">
      <w:pPr>
        <w:pStyle w:val="BodyTextIndent"/>
        <w:spacing w:line="240" w:lineRule="auto"/>
        <w:jc w:val="right"/>
        <w:rPr>
          <w:rFonts w:ascii="GHEA Grapalat" w:hAnsi="GHEA Grapalat" w:cs="Arial"/>
          <w:i w:val="0"/>
          <w:lang w:val="hy-AM"/>
        </w:rPr>
      </w:pPr>
      <w:r w:rsidRPr="00DE1E5A">
        <w:rPr>
          <w:rFonts w:ascii="GHEA Grapalat" w:hAnsi="GHEA Grapalat" w:cs="Arial"/>
          <w:i w:val="0"/>
          <w:lang w:val="hy-AM"/>
        </w:rPr>
        <w:lastRenderedPageBreak/>
        <w:t xml:space="preserve">Հավելված </w:t>
      </w:r>
      <w:r w:rsidRPr="00C21B22">
        <w:rPr>
          <w:rFonts w:ascii="GHEA Grapalat" w:hAnsi="GHEA Grapalat" w:cs="Arial"/>
          <w:i w:val="0"/>
          <w:lang w:val="hy-AM"/>
        </w:rPr>
        <w:t>6</w:t>
      </w:r>
    </w:p>
    <w:p w:rsidR="00C339E7" w:rsidRPr="00DE1E5A" w:rsidRDefault="00C339E7" w:rsidP="00C339E7">
      <w:pPr>
        <w:pStyle w:val="BodyTextIndent"/>
        <w:spacing w:line="240" w:lineRule="auto"/>
        <w:jc w:val="right"/>
        <w:rPr>
          <w:rFonts w:ascii="GHEA Grapalat" w:hAnsi="GHEA Grapalat" w:cs="Arial"/>
          <w:i w:val="0"/>
          <w:lang w:val="hy-AM"/>
        </w:rPr>
      </w:pPr>
      <w:r w:rsidRPr="00DE1E5A">
        <w:rPr>
          <w:rFonts w:ascii="GHEA Grapalat" w:hAnsi="GHEA Grapalat" w:cs="Arial"/>
          <w:i w:val="0"/>
          <w:lang w:val="hy-AM"/>
        </w:rPr>
        <w:t>«</w:t>
      </w:r>
      <w:r w:rsidR="00456AC8">
        <w:rPr>
          <w:rFonts w:ascii="GHEA Grapalat" w:hAnsi="GHEA Grapalat" w:cs="Arial"/>
          <w:i w:val="0"/>
          <w:lang w:val="hy-AM"/>
        </w:rPr>
        <w:t>ԵՔ-ԳՀԱՊՁԲ-</w:t>
      </w:r>
      <w:r w:rsidR="005052FB">
        <w:rPr>
          <w:rFonts w:ascii="GHEA Grapalat" w:hAnsi="GHEA Grapalat" w:cs="Arial"/>
          <w:i w:val="0"/>
          <w:lang w:val="hy-AM"/>
        </w:rPr>
        <w:t>19/172</w:t>
      </w:r>
      <w:r w:rsidRPr="00DE1E5A">
        <w:rPr>
          <w:rFonts w:ascii="GHEA Grapalat" w:hAnsi="GHEA Grapalat" w:cs="Arial"/>
          <w:i w:val="0"/>
          <w:lang w:val="hy-AM"/>
        </w:rPr>
        <w:t>»*  ծածկագրով</w:t>
      </w:r>
    </w:p>
    <w:p w:rsidR="00C339E7" w:rsidRPr="00DE1E5A" w:rsidRDefault="00C339E7" w:rsidP="00C339E7">
      <w:pPr>
        <w:pStyle w:val="BodyTextIndent"/>
        <w:spacing w:line="240" w:lineRule="auto"/>
        <w:jc w:val="right"/>
        <w:rPr>
          <w:rFonts w:ascii="GHEA Grapalat" w:hAnsi="GHEA Grapalat" w:cs="Arial"/>
          <w:i w:val="0"/>
          <w:lang w:val="hy-AM"/>
        </w:rPr>
      </w:pPr>
      <w:r w:rsidRPr="00DE1E5A">
        <w:rPr>
          <w:rFonts w:ascii="GHEA Grapalat" w:hAnsi="GHEA Grapalat" w:cs="Arial"/>
          <w:i w:val="0"/>
          <w:lang w:val="hy-AM"/>
        </w:rPr>
        <w:t>գնանշման հարցման հրավերի</w:t>
      </w:r>
    </w:p>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lang w:val="hy-AM"/>
        </w:rPr>
        <w:t>ՏԵՂԵԿԱՏՎՈՒԹՅՈՒՆ</w:t>
      </w:r>
    </w:p>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lang w:val="hy-AM"/>
        </w:rPr>
        <w:t>ՀՀ կառավարության 2017թ. մայիսի 4-ի N 526-Ն որոշմամբ հաստատված "Գնումների գործընթացի կազմակերպման"</w:t>
      </w:r>
    </w:p>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lang w:val="hy-AM"/>
        </w:rPr>
        <w:t xml:space="preserve"> կարգի 43-րդ կետի 3-րդ մասով նախատեսված հարցման մասին</w:t>
      </w:r>
    </w:p>
    <w:p w:rsidR="00C339E7" w:rsidRPr="00DE1E5A" w:rsidRDefault="00C339E7" w:rsidP="00C339E7">
      <w:pPr>
        <w:spacing w:after="0" w:line="240" w:lineRule="auto"/>
        <w:jc w:val="center"/>
        <w:rPr>
          <w:rFonts w:ascii="GHEA Grapalat" w:hAnsi="GHEA Grapalat"/>
          <w:sz w:val="20"/>
          <w:szCs w:val="20"/>
          <w:lang w:val="hy-AM"/>
        </w:rPr>
      </w:pPr>
    </w:p>
    <w:p w:rsidR="00C339E7" w:rsidRPr="00DE1E5A" w:rsidRDefault="00C339E7" w:rsidP="00C339E7">
      <w:pPr>
        <w:spacing w:after="0" w:line="240" w:lineRule="auto"/>
        <w:rPr>
          <w:rFonts w:ascii="GHEA Grapalat" w:hAnsi="GHEA Grapalat"/>
          <w:sz w:val="20"/>
          <w:szCs w:val="20"/>
          <w:lang w:val="hy-AM"/>
        </w:rPr>
      </w:pPr>
    </w:p>
    <w:p w:rsidR="00C339E7" w:rsidRPr="00DE1E5A" w:rsidRDefault="00C339E7" w:rsidP="00C339E7">
      <w:pPr>
        <w:spacing w:after="0" w:line="240" w:lineRule="auto"/>
        <w:rPr>
          <w:rFonts w:ascii="GHEA Grapalat" w:hAnsi="GHEA Grapalat"/>
          <w:sz w:val="20"/>
          <w:szCs w:val="20"/>
          <w:lang w:val="hy-AM"/>
        </w:rPr>
      </w:pPr>
    </w:p>
    <w:tbl>
      <w:tblPr>
        <w:tblW w:w="1557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980"/>
        <w:gridCol w:w="2250"/>
        <w:gridCol w:w="4050"/>
        <w:gridCol w:w="5580"/>
      </w:tblGrid>
      <w:tr w:rsidR="00C339E7" w:rsidRPr="00DE1E5A" w:rsidTr="00DF0781">
        <w:tc>
          <w:tcPr>
            <w:tcW w:w="1710" w:type="dxa"/>
            <w:vMerge w:val="restart"/>
            <w:shd w:val="clear" w:color="auto" w:fill="auto"/>
            <w:vAlign w:val="center"/>
          </w:tcPr>
          <w:p w:rsidR="00C339E7" w:rsidRPr="00DE1E5A" w:rsidRDefault="00C339E7" w:rsidP="00C339E7">
            <w:pPr>
              <w:spacing w:after="0" w:line="240" w:lineRule="auto"/>
              <w:jc w:val="center"/>
              <w:rPr>
                <w:rFonts w:ascii="GHEA Grapalat" w:hAnsi="GHEA Grapalat"/>
                <w:sz w:val="18"/>
                <w:szCs w:val="20"/>
              </w:rPr>
            </w:pPr>
            <w:r w:rsidRPr="00DE1E5A">
              <w:rPr>
                <w:rFonts w:ascii="GHEA Grapalat" w:hAnsi="GHEA Grapalat"/>
                <w:sz w:val="18"/>
                <w:szCs w:val="20"/>
              </w:rPr>
              <w:t>Ընթացակարգի ծածկագիրը</w:t>
            </w:r>
          </w:p>
        </w:tc>
        <w:tc>
          <w:tcPr>
            <w:tcW w:w="1980" w:type="dxa"/>
            <w:vMerge w:val="restart"/>
            <w:shd w:val="clear" w:color="auto" w:fill="auto"/>
            <w:vAlign w:val="center"/>
          </w:tcPr>
          <w:p w:rsidR="00C339E7" w:rsidRPr="00DE1E5A" w:rsidRDefault="00C339E7" w:rsidP="00C339E7">
            <w:pPr>
              <w:spacing w:after="0" w:line="240" w:lineRule="auto"/>
              <w:jc w:val="center"/>
              <w:rPr>
                <w:rFonts w:ascii="GHEA Grapalat" w:hAnsi="GHEA Grapalat"/>
                <w:sz w:val="18"/>
                <w:szCs w:val="20"/>
                <w:lang w:val="hy-AM"/>
              </w:rPr>
            </w:pPr>
            <w:r w:rsidRPr="00DE1E5A">
              <w:rPr>
                <w:rFonts w:ascii="GHEA Grapalat" w:hAnsi="GHEA Grapalat"/>
                <w:sz w:val="18"/>
                <w:szCs w:val="20"/>
                <w:lang w:val="hy-AM"/>
              </w:rPr>
              <w:t>Պատվիրատուի անվանումը</w:t>
            </w:r>
          </w:p>
        </w:tc>
        <w:tc>
          <w:tcPr>
            <w:tcW w:w="11880" w:type="dxa"/>
            <w:gridSpan w:val="3"/>
            <w:shd w:val="clear" w:color="auto" w:fill="auto"/>
          </w:tcPr>
          <w:p w:rsidR="00C339E7" w:rsidRPr="00DE1E5A" w:rsidRDefault="00C339E7" w:rsidP="00C339E7">
            <w:pPr>
              <w:spacing w:after="0" w:line="240" w:lineRule="auto"/>
              <w:jc w:val="center"/>
              <w:rPr>
                <w:rFonts w:ascii="GHEA Grapalat" w:hAnsi="GHEA Grapalat"/>
                <w:sz w:val="18"/>
                <w:szCs w:val="20"/>
              </w:rPr>
            </w:pPr>
            <w:r w:rsidRPr="00DE1E5A">
              <w:rPr>
                <w:rFonts w:ascii="GHEA Grapalat" w:hAnsi="GHEA Grapalat"/>
                <w:sz w:val="18"/>
                <w:szCs w:val="20"/>
              </w:rPr>
              <w:t xml:space="preserve">Մասնակցի </w:t>
            </w:r>
          </w:p>
        </w:tc>
      </w:tr>
      <w:tr w:rsidR="00C339E7" w:rsidRPr="00DE1E5A" w:rsidTr="00DF0781">
        <w:trPr>
          <w:trHeight w:val="2348"/>
        </w:trPr>
        <w:tc>
          <w:tcPr>
            <w:tcW w:w="1710" w:type="dxa"/>
            <w:vMerge/>
            <w:shd w:val="clear" w:color="auto" w:fill="auto"/>
          </w:tcPr>
          <w:p w:rsidR="00C339E7" w:rsidRPr="00DE1E5A" w:rsidRDefault="00C339E7" w:rsidP="00C339E7">
            <w:pPr>
              <w:spacing w:after="0" w:line="240" w:lineRule="auto"/>
              <w:jc w:val="center"/>
              <w:rPr>
                <w:rFonts w:ascii="GHEA Grapalat" w:hAnsi="GHEA Grapalat"/>
                <w:sz w:val="18"/>
                <w:szCs w:val="20"/>
              </w:rPr>
            </w:pPr>
          </w:p>
        </w:tc>
        <w:tc>
          <w:tcPr>
            <w:tcW w:w="1980" w:type="dxa"/>
            <w:vMerge/>
            <w:shd w:val="clear" w:color="auto" w:fill="auto"/>
          </w:tcPr>
          <w:p w:rsidR="00C339E7" w:rsidRPr="00DE1E5A" w:rsidRDefault="00C339E7" w:rsidP="00C339E7">
            <w:pPr>
              <w:spacing w:after="0" w:line="240" w:lineRule="auto"/>
              <w:jc w:val="center"/>
              <w:rPr>
                <w:rFonts w:ascii="GHEA Grapalat" w:hAnsi="GHEA Grapalat"/>
                <w:sz w:val="18"/>
                <w:szCs w:val="20"/>
              </w:rPr>
            </w:pPr>
          </w:p>
        </w:tc>
        <w:tc>
          <w:tcPr>
            <w:tcW w:w="2250" w:type="dxa"/>
            <w:vMerge w:val="restart"/>
            <w:shd w:val="clear" w:color="auto" w:fill="auto"/>
            <w:vAlign w:val="center"/>
          </w:tcPr>
          <w:p w:rsidR="00C339E7" w:rsidRPr="00DE1E5A" w:rsidRDefault="00C339E7" w:rsidP="00C339E7">
            <w:pPr>
              <w:spacing w:after="0" w:line="240" w:lineRule="auto"/>
              <w:jc w:val="center"/>
              <w:rPr>
                <w:rFonts w:ascii="GHEA Grapalat" w:hAnsi="GHEA Grapalat"/>
                <w:sz w:val="18"/>
                <w:szCs w:val="20"/>
              </w:rPr>
            </w:pPr>
            <w:r w:rsidRPr="00DE1E5A">
              <w:rPr>
                <w:rFonts w:ascii="GHEA Grapalat" w:hAnsi="GHEA Grapalat"/>
                <w:sz w:val="18"/>
                <w:szCs w:val="20"/>
              </w:rPr>
              <w:t>անվանումը</w:t>
            </w:r>
          </w:p>
        </w:tc>
        <w:tc>
          <w:tcPr>
            <w:tcW w:w="4050" w:type="dxa"/>
            <w:vMerge w:val="restart"/>
            <w:shd w:val="clear" w:color="auto" w:fill="auto"/>
            <w:vAlign w:val="center"/>
          </w:tcPr>
          <w:p w:rsidR="00C339E7" w:rsidRPr="00DE1E5A" w:rsidRDefault="00C339E7" w:rsidP="00C339E7">
            <w:pPr>
              <w:spacing w:after="0" w:line="240" w:lineRule="auto"/>
              <w:jc w:val="center"/>
              <w:rPr>
                <w:rFonts w:ascii="GHEA Grapalat" w:hAnsi="GHEA Grapalat"/>
                <w:sz w:val="18"/>
                <w:szCs w:val="20"/>
              </w:rPr>
            </w:pPr>
            <w:r w:rsidRPr="00DE1E5A">
              <w:rPr>
                <w:rFonts w:ascii="GHEA Grapalat" w:hAnsi="GHEA Grapalat"/>
                <w:sz w:val="18"/>
                <w:szCs w:val="20"/>
              </w:rPr>
              <w:t>հարկ վճարողի հաշվառման համարը</w:t>
            </w:r>
          </w:p>
        </w:tc>
        <w:tc>
          <w:tcPr>
            <w:tcW w:w="5580" w:type="dxa"/>
            <w:vMerge w:val="restart"/>
            <w:shd w:val="clear" w:color="auto" w:fill="auto"/>
            <w:vAlign w:val="center"/>
          </w:tcPr>
          <w:p w:rsidR="00C339E7" w:rsidRPr="00DE1E5A" w:rsidRDefault="00C339E7" w:rsidP="00C339E7">
            <w:pPr>
              <w:spacing w:after="0" w:line="240" w:lineRule="auto"/>
              <w:jc w:val="both"/>
              <w:rPr>
                <w:rFonts w:ascii="GHEA Grapalat" w:hAnsi="GHEA Grapalat"/>
                <w:sz w:val="18"/>
                <w:szCs w:val="20"/>
              </w:rPr>
            </w:pPr>
            <w:r w:rsidRPr="00DE1E5A">
              <w:rPr>
                <w:rFonts w:ascii="GHEA Grapalat" w:hAnsi="GHEA Grapalat"/>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C339E7" w:rsidRPr="00DE1E5A" w:rsidRDefault="00C339E7" w:rsidP="00C339E7">
            <w:pPr>
              <w:spacing w:after="0" w:line="240" w:lineRule="auto"/>
              <w:jc w:val="center"/>
              <w:rPr>
                <w:rFonts w:ascii="GHEA Grapalat" w:hAnsi="GHEA Grapalat"/>
                <w:sz w:val="18"/>
                <w:szCs w:val="20"/>
                <w:lang w:val="hy-AM"/>
              </w:rPr>
            </w:pPr>
          </w:p>
          <w:p w:rsidR="00C339E7" w:rsidRPr="00DE1E5A" w:rsidRDefault="00C339E7" w:rsidP="00C339E7">
            <w:pPr>
              <w:spacing w:after="0" w:line="240" w:lineRule="auto"/>
              <w:jc w:val="center"/>
              <w:rPr>
                <w:rFonts w:ascii="GHEA Grapalat" w:hAnsi="GHEA Grapalat"/>
                <w:sz w:val="18"/>
                <w:szCs w:val="20"/>
                <w:lang w:val="hy-AM"/>
              </w:rPr>
            </w:pPr>
          </w:p>
          <w:p w:rsidR="00C339E7" w:rsidRPr="00DE1E5A" w:rsidRDefault="00C339E7" w:rsidP="00C339E7">
            <w:pPr>
              <w:spacing w:after="0" w:line="240" w:lineRule="auto"/>
              <w:jc w:val="center"/>
              <w:rPr>
                <w:rFonts w:ascii="GHEA Grapalat" w:hAnsi="GHEA Grapalat"/>
                <w:sz w:val="18"/>
                <w:szCs w:val="20"/>
                <w:lang w:val="hy-AM"/>
              </w:rPr>
            </w:pPr>
          </w:p>
        </w:tc>
      </w:tr>
      <w:tr w:rsidR="00C339E7" w:rsidRPr="00DE1E5A" w:rsidTr="00DF0781">
        <w:trPr>
          <w:trHeight w:val="537"/>
        </w:trPr>
        <w:tc>
          <w:tcPr>
            <w:tcW w:w="1710" w:type="dxa"/>
            <w:vMerge/>
            <w:shd w:val="clear" w:color="auto" w:fill="auto"/>
          </w:tcPr>
          <w:p w:rsidR="00C339E7" w:rsidRPr="00DE1E5A" w:rsidRDefault="00C339E7" w:rsidP="00C339E7">
            <w:pPr>
              <w:spacing w:after="0" w:line="240" w:lineRule="auto"/>
              <w:jc w:val="center"/>
              <w:rPr>
                <w:rFonts w:ascii="GHEA Grapalat" w:hAnsi="GHEA Grapalat"/>
                <w:sz w:val="18"/>
                <w:szCs w:val="20"/>
                <w:lang w:val="hy-AM"/>
              </w:rPr>
            </w:pPr>
          </w:p>
        </w:tc>
        <w:tc>
          <w:tcPr>
            <w:tcW w:w="1980" w:type="dxa"/>
            <w:vMerge/>
            <w:shd w:val="clear" w:color="auto" w:fill="auto"/>
          </w:tcPr>
          <w:p w:rsidR="00C339E7" w:rsidRPr="00DE1E5A" w:rsidRDefault="00C339E7" w:rsidP="00C339E7">
            <w:pPr>
              <w:spacing w:after="0" w:line="240" w:lineRule="auto"/>
              <w:jc w:val="center"/>
              <w:rPr>
                <w:rFonts w:ascii="GHEA Grapalat" w:hAnsi="GHEA Grapalat"/>
                <w:sz w:val="18"/>
                <w:szCs w:val="20"/>
                <w:lang w:val="hy-AM"/>
              </w:rPr>
            </w:pPr>
          </w:p>
        </w:tc>
        <w:tc>
          <w:tcPr>
            <w:tcW w:w="2250" w:type="dxa"/>
            <w:vMerge/>
            <w:shd w:val="clear" w:color="auto" w:fill="auto"/>
          </w:tcPr>
          <w:p w:rsidR="00C339E7" w:rsidRPr="00DE1E5A" w:rsidRDefault="00C339E7" w:rsidP="00C339E7">
            <w:pPr>
              <w:spacing w:after="0" w:line="240" w:lineRule="auto"/>
              <w:jc w:val="center"/>
              <w:rPr>
                <w:rFonts w:ascii="GHEA Grapalat" w:hAnsi="GHEA Grapalat"/>
                <w:sz w:val="18"/>
                <w:szCs w:val="20"/>
                <w:lang w:val="hy-AM"/>
              </w:rPr>
            </w:pPr>
          </w:p>
        </w:tc>
        <w:tc>
          <w:tcPr>
            <w:tcW w:w="4050" w:type="dxa"/>
            <w:vMerge/>
            <w:shd w:val="clear" w:color="auto" w:fill="auto"/>
          </w:tcPr>
          <w:p w:rsidR="00C339E7" w:rsidRPr="00DE1E5A" w:rsidRDefault="00C339E7" w:rsidP="00C339E7">
            <w:pPr>
              <w:spacing w:after="0" w:line="240" w:lineRule="auto"/>
              <w:jc w:val="center"/>
              <w:rPr>
                <w:rFonts w:ascii="GHEA Grapalat" w:hAnsi="GHEA Grapalat"/>
                <w:sz w:val="18"/>
                <w:szCs w:val="20"/>
                <w:lang w:val="hy-AM"/>
              </w:rPr>
            </w:pPr>
          </w:p>
        </w:tc>
        <w:tc>
          <w:tcPr>
            <w:tcW w:w="5580" w:type="dxa"/>
            <w:vMerge/>
            <w:shd w:val="clear" w:color="auto" w:fill="auto"/>
          </w:tcPr>
          <w:p w:rsidR="00C339E7" w:rsidRPr="00DE1E5A" w:rsidRDefault="00C339E7" w:rsidP="00C339E7">
            <w:pPr>
              <w:spacing w:after="0" w:line="240" w:lineRule="auto"/>
              <w:jc w:val="center"/>
              <w:rPr>
                <w:rFonts w:ascii="GHEA Grapalat" w:hAnsi="GHEA Grapalat"/>
                <w:sz w:val="18"/>
                <w:szCs w:val="20"/>
                <w:lang w:val="hy-AM"/>
              </w:rPr>
            </w:pPr>
          </w:p>
        </w:tc>
      </w:tr>
      <w:tr w:rsidR="00C339E7" w:rsidRPr="00DE1E5A" w:rsidTr="00DF0781">
        <w:trPr>
          <w:trHeight w:val="478"/>
        </w:trPr>
        <w:tc>
          <w:tcPr>
            <w:tcW w:w="1710" w:type="dxa"/>
            <w:vMerge/>
            <w:shd w:val="clear" w:color="auto" w:fill="auto"/>
          </w:tcPr>
          <w:p w:rsidR="00C339E7" w:rsidRPr="00DE1E5A" w:rsidRDefault="00C339E7" w:rsidP="00C339E7">
            <w:pPr>
              <w:spacing w:after="0" w:line="240" w:lineRule="auto"/>
              <w:jc w:val="center"/>
              <w:rPr>
                <w:rFonts w:ascii="GHEA Grapalat" w:hAnsi="GHEA Grapalat"/>
                <w:sz w:val="18"/>
                <w:szCs w:val="20"/>
              </w:rPr>
            </w:pPr>
          </w:p>
        </w:tc>
        <w:tc>
          <w:tcPr>
            <w:tcW w:w="1980" w:type="dxa"/>
            <w:vMerge/>
            <w:shd w:val="clear" w:color="auto" w:fill="auto"/>
          </w:tcPr>
          <w:p w:rsidR="00C339E7" w:rsidRPr="00DE1E5A" w:rsidRDefault="00C339E7" w:rsidP="00C339E7">
            <w:pPr>
              <w:spacing w:after="0" w:line="240" w:lineRule="auto"/>
              <w:jc w:val="center"/>
              <w:rPr>
                <w:rFonts w:ascii="GHEA Grapalat" w:hAnsi="GHEA Grapalat"/>
                <w:sz w:val="18"/>
                <w:szCs w:val="20"/>
              </w:rPr>
            </w:pPr>
          </w:p>
        </w:tc>
        <w:tc>
          <w:tcPr>
            <w:tcW w:w="2250" w:type="dxa"/>
            <w:vMerge/>
            <w:shd w:val="clear" w:color="auto" w:fill="auto"/>
          </w:tcPr>
          <w:p w:rsidR="00C339E7" w:rsidRPr="00DE1E5A" w:rsidRDefault="00C339E7" w:rsidP="00C339E7">
            <w:pPr>
              <w:spacing w:after="0" w:line="240" w:lineRule="auto"/>
              <w:jc w:val="center"/>
              <w:rPr>
                <w:rFonts w:ascii="GHEA Grapalat" w:hAnsi="GHEA Grapalat"/>
                <w:sz w:val="18"/>
                <w:szCs w:val="20"/>
              </w:rPr>
            </w:pPr>
          </w:p>
        </w:tc>
        <w:tc>
          <w:tcPr>
            <w:tcW w:w="4050" w:type="dxa"/>
            <w:vMerge/>
            <w:shd w:val="clear" w:color="auto" w:fill="auto"/>
          </w:tcPr>
          <w:p w:rsidR="00C339E7" w:rsidRPr="00DE1E5A" w:rsidRDefault="00C339E7" w:rsidP="00C339E7">
            <w:pPr>
              <w:spacing w:after="0" w:line="240" w:lineRule="auto"/>
              <w:jc w:val="center"/>
              <w:rPr>
                <w:rFonts w:ascii="GHEA Grapalat" w:hAnsi="GHEA Grapalat"/>
                <w:sz w:val="18"/>
                <w:szCs w:val="20"/>
              </w:rPr>
            </w:pPr>
          </w:p>
        </w:tc>
        <w:tc>
          <w:tcPr>
            <w:tcW w:w="5580" w:type="dxa"/>
            <w:vMerge/>
            <w:shd w:val="clear" w:color="auto" w:fill="auto"/>
          </w:tcPr>
          <w:p w:rsidR="00C339E7" w:rsidRPr="00DE1E5A" w:rsidRDefault="00C339E7" w:rsidP="00C339E7">
            <w:pPr>
              <w:spacing w:after="0" w:line="240" w:lineRule="auto"/>
              <w:jc w:val="center"/>
              <w:rPr>
                <w:rFonts w:ascii="GHEA Grapalat" w:hAnsi="GHEA Grapalat"/>
                <w:sz w:val="18"/>
                <w:szCs w:val="20"/>
              </w:rPr>
            </w:pPr>
          </w:p>
        </w:tc>
      </w:tr>
      <w:tr w:rsidR="00C339E7" w:rsidRPr="00DE1E5A" w:rsidTr="00DF0781">
        <w:tc>
          <w:tcPr>
            <w:tcW w:w="3690" w:type="dxa"/>
            <w:gridSpan w:val="2"/>
            <w:shd w:val="clear" w:color="auto" w:fill="auto"/>
          </w:tcPr>
          <w:p w:rsidR="00C339E7" w:rsidRPr="00DE1E5A" w:rsidRDefault="00C339E7" w:rsidP="00C339E7">
            <w:pPr>
              <w:spacing w:after="0" w:line="240" w:lineRule="auto"/>
              <w:jc w:val="center"/>
              <w:rPr>
                <w:rFonts w:ascii="GHEA Grapalat" w:hAnsi="GHEA Grapalat"/>
                <w:sz w:val="20"/>
                <w:szCs w:val="20"/>
              </w:rPr>
            </w:pPr>
          </w:p>
        </w:tc>
        <w:tc>
          <w:tcPr>
            <w:tcW w:w="2250" w:type="dxa"/>
            <w:shd w:val="clear" w:color="auto" w:fill="auto"/>
          </w:tcPr>
          <w:p w:rsidR="00C339E7" w:rsidRPr="00DE1E5A" w:rsidRDefault="00C339E7" w:rsidP="00C339E7">
            <w:pPr>
              <w:spacing w:after="0" w:line="240" w:lineRule="auto"/>
              <w:jc w:val="center"/>
              <w:rPr>
                <w:rFonts w:ascii="GHEA Grapalat" w:hAnsi="GHEA Grapalat"/>
                <w:sz w:val="20"/>
                <w:szCs w:val="20"/>
              </w:rPr>
            </w:pPr>
          </w:p>
        </w:tc>
        <w:tc>
          <w:tcPr>
            <w:tcW w:w="4050" w:type="dxa"/>
            <w:shd w:val="clear" w:color="auto" w:fill="auto"/>
          </w:tcPr>
          <w:p w:rsidR="00C339E7" w:rsidRPr="00DE1E5A" w:rsidRDefault="00C339E7" w:rsidP="00C339E7">
            <w:pPr>
              <w:spacing w:after="0" w:line="240" w:lineRule="auto"/>
              <w:jc w:val="center"/>
              <w:rPr>
                <w:rFonts w:ascii="GHEA Grapalat" w:hAnsi="GHEA Grapalat"/>
                <w:sz w:val="20"/>
                <w:szCs w:val="20"/>
              </w:rPr>
            </w:pPr>
          </w:p>
        </w:tc>
        <w:tc>
          <w:tcPr>
            <w:tcW w:w="5580" w:type="dxa"/>
            <w:shd w:val="clear" w:color="auto" w:fill="auto"/>
          </w:tcPr>
          <w:p w:rsidR="00C339E7" w:rsidRPr="00DE1E5A" w:rsidRDefault="00C339E7" w:rsidP="00C339E7">
            <w:pPr>
              <w:spacing w:after="0" w:line="240" w:lineRule="auto"/>
              <w:jc w:val="center"/>
              <w:rPr>
                <w:rFonts w:ascii="GHEA Grapalat" w:hAnsi="GHEA Grapalat"/>
                <w:sz w:val="20"/>
                <w:szCs w:val="20"/>
              </w:rPr>
            </w:pPr>
          </w:p>
        </w:tc>
      </w:tr>
    </w:tbl>
    <w:p w:rsidR="00C339E7" w:rsidRPr="00DE1E5A" w:rsidRDefault="00C339E7" w:rsidP="00C339E7">
      <w:pPr>
        <w:spacing w:after="0" w:line="240" w:lineRule="auto"/>
        <w:jc w:val="center"/>
        <w:rPr>
          <w:rFonts w:ascii="GHEA Grapalat" w:hAnsi="GHEA Grapalat"/>
          <w:sz w:val="20"/>
          <w:szCs w:val="20"/>
        </w:rPr>
      </w:pPr>
    </w:p>
    <w:p w:rsidR="00C339E7" w:rsidRPr="00DE1E5A" w:rsidRDefault="00C339E7" w:rsidP="00C339E7">
      <w:pPr>
        <w:spacing w:after="0" w:line="240" w:lineRule="auto"/>
        <w:rPr>
          <w:rFonts w:ascii="GHEA Grapalat" w:hAnsi="GHEA Grapalat"/>
          <w:sz w:val="20"/>
          <w:szCs w:val="20"/>
        </w:rPr>
      </w:pPr>
    </w:p>
    <w:p w:rsidR="00C339E7" w:rsidRPr="00DE1E5A" w:rsidRDefault="00C339E7" w:rsidP="00C339E7">
      <w:pPr>
        <w:spacing w:after="0" w:line="240" w:lineRule="auto"/>
        <w:jc w:val="both"/>
        <w:rPr>
          <w:rFonts w:ascii="GHEA Grapalat" w:hAnsi="GHEA Grapalat"/>
          <w:sz w:val="20"/>
          <w:szCs w:val="20"/>
          <w:u w:val="single"/>
        </w:rPr>
      </w:pPr>
      <w:r w:rsidRPr="00DE1E5A">
        <w:rPr>
          <w:rFonts w:ascii="GHEA Grapalat" w:hAnsi="GHEA Grapalat"/>
          <w:sz w:val="20"/>
          <w:szCs w:val="20"/>
        </w:rPr>
        <w:t xml:space="preserve">Տեղեկատվությունը տրվել է </w:t>
      </w:r>
      <w:r w:rsidRPr="00DE1E5A">
        <w:rPr>
          <w:rFonts w:ascii="GHEA Grapalat" w:hAnsi="GHEA Grapalat"/>
          <w:i/>
          <w:sz w:val="20"/>
          <w:szCs w:val="20"/>
          <w:u w:val="single"/>
        </w:rPr>
        <w:tab/>
      </w:r>
      <w:r w:rsidRPr="00DE1E5A">
        <w:rPr>
          <w:rFonts w:ascii="GHEA Grapalat" w:hAnsi="GHEA Grapalat"/>
          <w:i/>
          <w:sz w:val="20"/>
          <w:szCs w:val="20"/>
          <w:u w:val="single"/>
        </w:rPr>
        <w:tab/>
      </w:r>
      <w:r w:rsidRPr="00DE1E5A">
        <w:rPr>
          <w:rFonts w:ascii="GHEA Grapalat" w:hAnsi="GHEA Grapalat"/>
          <w:i/>
          <w:sz w:val="20"/>
          <w:szCs w:val="20"/>
          <w:u w:val="single"/>
        </w:rPr>
        <w:tab/>
      </w:r>
      <w:r w:rsidRPr="00DE1E5A">
        <w:rPr>
          <w:rFonts w:ascii="GHEA Grapalat" w:hAnsi="GHEA Grapalat"/>
          <w:i/>
          <w:sz w:val="20"/>
          <w:szCs w:val="20"/>
          <w:u w:val="single"/>
        </w:rPr>
        <w:tab/>
      </w:r>
      <w:r w:rsidRPr="00DE1E5A">
        <w:rPr>
          <w:rFonts w:ascii="GHEA Grapalat" w:hAnsi="GHEA Grapalat"/>
          <w:i/>
          <w:sz w:val="20"/>
          <w:szCs w:val="20"/>
          <w:u w:val="single"/>
        </w:rPr>
        <w:tab/>
      </w:r>
      <w:r w:rsidRPr="00DE1E5A">
        <w:rPr>
          <w:rFonts w:ascii="GHEA Grapalat" w:hAnsi="GHEA Grapalat"/>
          <w:sz w:val="20"/>
          <w:szCs w:val="20"/>
        </w:rPr>
        <w:t xml:space="preserve"> վարչության աշխատակից </w:t>
      </w:r>
      <w:r w:rsidRPr="00DE1E5A">
        <w:rPr>
          <w:rFonts w:ascii="GHEA Grapalat" w:hAnsi="GHEA Grapalat"/>
          <w:sz w:val="20"/>
          <w:szCs w:val="20"/>
          <w:u w:val="single"/>
        </w:rPr>
        <w:tab/>
      </w:r>
      <w:r w:rsidRPr="00DE1E5A">
        <w:rPr>
          <w:rFonts w:ascii="GHEA Grapalat" w:hAnsi="GHEA Grapalat"/>
          <w:sz w:val="20"/>
          <w:szCs w:val="20"/>
          <w:u w:val="single"/>
        </w:rPr>
        <w:tab/>
      </w:r>
      <w:r w:rsidRPr="00DE1E5A">
        <w:rPr>
          <w:rFonts w:ascii="GHEA Grapalat" w:hAnsi="GHEA Grapalat"/>
          <w:sz w:val="20"/>
          <w:szCs w:val="20"/>
          <w:u w:val="single"/>
        </w:rPr>
        <w:tab/>
      </w:r>
      <w:r w:rsidRPr="00DE1E5A">
        <w:rPr>
          <w:rFonts w:ascii="GHEA Grapalat" w:hAnsi="GHEA Grapalat"/>
          <w:sz w:val="20"/>
          <w:szCs w:val="20"/>
          <w:u w:val="single"/>
        </w:rPr>
        <w:tab/>
      </w:r>
      <w:r w:rsidRPr="00DE1E5A">
        <w:rPr>
          <w:rFonts w:ascii="GHEA Grapalat" w:hAnsi="GHEA Grapalat"/>
          <w:sz w:val="20"/>
          <w:szCs w:val="20"/>
        </w:rPr>
        <w:t xml:space="preserve">-ի կողմից      </w:t>
      </w:r>
      <w:r w:rsidRPr="00DE1E5A">
        <w:rPr>
          <w:rFonts w:ascii="GHEA Grapalat" w:hAnsi="GHEA Grapalat"/>
          <w:sz w:val="20"/>
          <w:szCs w:val="20"/>
          <w:u w:val="single"/>
        </w:rPr>
        <w:tab/>
      </w:r>
      <w:r w:rsidRPr="00DE1E5A">
        <w:rPr>
          <w:rFonts w:ascii="GHEA Grapalat" w:hAnsi="GHEA Grapalat"/>
          <w:sz w:val="20"/>
          <w:szCs w:val="20"/>
          <w:u w:val="single"/>
        </w:rPr>
        <w:tab/>
      </w:r>
      <w:r w:rsidRPr="00DE1E5A">
        <w:rPr>
          <w:rFonts w:ascii="GHEA Grapalat" w:hAnsi="GHEA Grapalat"/>
          <w:sz w:val="20"/>
          <w:szCs w:val="20"/>
          <w:u w:val="single"/>
        </w:rPr>
        <w:tab/>
      </w:r>
      <w:r w:rsidRPr="00DE1E5A">
        <w:rPr>
          <w:rFonts w:ascii="GHEA Grapalat" w:hAnsi="GHEA Grapalat"/>
          <w:sz w:val="20"/>
          <w:szCs w:val="20"/>
          <w:u w:val="single"/>
        </w:rPr>
        <w:tab/>
      </w:r>
    </w:p>
    <w:p w:rsidR="00C339E7" w:rsidRPr="00DE1E5A" w:rsidRDefault="00C339E7" w:rsidP="00C339E7">
      <w:pPr>
        <w:spacing w:after="0" w:line="240" w:lineRule="auto"/>
        <w:jc w:val="both"/>
        <w:rPr>
          <w:rFonts w:ascii="GHEA Grapalat" w:hAnsi="GHEA Grapalat"/>
          <w:sz w:val="20"/>
          <w:szCs w:val="20"/>
        </w:rPr>
      </w:pPr>
      <w:r w:rsidRPr="00DE1E5A">
        <w:rPr>
          <w:rFonts w:ascii="GHEA Grapalat" w:hAnsi="GHEA Grapalat"/>
          <w:sz w:val="20"/>
          <w:szCs w:val="20"/>
        </w:rPr>
        <w:tab/>
      </w:r>
      <w:r w:rsidRPr="00DE1E5A">
        <w:rPr>
          <w:rFonts w:ascii="GHEA Grapalat" w:hAnsi="GHEA Grapalat"/>
          <w:sz w:val="20"/>
          <w:szCs w:val="20"/>
        </w:rPr>
        <w:tab/>
      </w:r>
      <w:r w:rsidRPr="00DE1E5A">
        <w:rPr>
          <w:rFonts w:ascii="GHEA Grapalat" w:hAnsi="GHEA Grapalat"/>
          <w:sz w:val="20"/>
          <w:szCs w:val="20"/>
        </w:rPr>
        <w:tab/>
        <w:t xml:space="preserve">                   </w:t>
      </w:r>
      <w:r w:rsidRPr="00DE1E5A">
        <w:rPr>
          <w:rFonts w:ascii="GHEA Grapalat" w:hAnsi="GHEA Grapalat"/>
          <w:sz w:val="20"/>
          <w:szCs w:val="20"/>
          <w:vertAlign w:val="superscript"/>
          <w:lang w:val="hy-AM"/>
        </w:rPr>
        <w:t>վարչության անվանումը</w:t>
      </w:r>
      <w:r w:rsidRPr="00DE1E5A">
        <w:rPr>
          <w:rFonts w:ascii="GHEA Grapalat" w:hAnsi="GHEA Grapalat"/>
          <w:sz w:val="20"/>
          <w:szCs w:val="20"/>
          <w:vertAlign w:val="superscript"/>
        </w:rPr>
        <w:tab/>
      </w:r>
      <w:r w:rsidRPr="00DE1E5A">
        <w:rPr>
          <w:rFonts w:ascii="GHEA Grapalat" w:hAnsi="GHEA Grapalat"/>
          <w:sz w:val="20"/>
          <w:szCs w:val="20"/>
          <w:vertAlign w:val="superscript"/>
        </w:rPr>
        <w:tab/>
      </w:r>
      <w:r w:rsidRPr="00DE1E5A">
        <w:rPr>
          <w:rFonts w:ascii="GHEA Grapalat" w:hAnsi="GHEA Grapalat"/>
          <w:sz w:val="20"/>
          <w:szCs w:val="20"/>
          <w:vertAlign w:val="superscript"/>
        </w:rPr>
        <w:tab/>
      </w:r>
      <w:r w:rsidRPr="00DE1E5A">
        <w:rPr>
          <w:rFonts w:ascii="GHEA Grapalat" w:hAnsi="GHEA Grapalat"/>
          <w:sz w:val="20"/>
          <w:szCs w:val="20"/>
          <w:vertAlign w:val="superscript"/>
        </w:rPr>
        <w:tab/>
      </w:r>
      <w:r w:rsidRPr="00DE1E5A">
        <w:rPr>
          <w:rFonts w:ascii="GHEA Grapalat" w:hAnsi="GHEA Grapalat"/>
          <w:sz w:val="20"/>
          <w:szCs w:val="20"/>
          <w:vertAlign w:val="superscript"/>
        </w:rPr>
        <w:tab/>
      </w:r>
      <w:r w:rsidRPr="00DE1E5A">
        <w:rPr>
          <w:rFonts w:ascii="GHEA Grapalat" w:hAnsi="GHEA Grapalat"/>
          <w:sz w:val="20"/>
          <w:szCs w:val="20"/>
          <w:vertAlign w:val="superscript"/>
        </w:rPr>
        <w:tab/>
        <w:t xml:space="preserve">    </w:t>
      </w:r>
      <w:r w:rsidRPr="00DE1E5A">
        <w:rPr>
          <w:rFonts w:ascii="GHEA Grapalat" w:hAnsi="GHEA Grapalat"/>
          <w:sz w:val="20"/>
          <w:szCs w:val="20"/>
          <w:vertAlign w:val="superscript"/>
          <w:lang w:val="hy-AM"/>
        </w:rPr>
        <w:t xml:space="preserve"> անունը, ազգանունը</w:t>
      </w:r>
      <w:r w:rsidRPr="00DE1E5A">
        <w:rPr>
          <w:rFonts w:ascii="GHEA Grapalat" w:hAnsi="GHEA Grapalat"/>
          <w:sz w:val="20"/>
          <w:szCs w:val="20"/>
        </w:rPr>
        <w:tab/>
      </w:r>
      <w:r w:rsidRPr="00DE1E5A">
        <w:rPr>
          <w:rFonts w:ascii="GHEA Grapalat" w:hAnsi="GHEA Grapalat"/>
          <w:sz w:val="20"/>
          <w:szCs w:val="20"/>
        </w:rPr>
        <w:tab/>
      </w:r>
      <w:r w:rsidRPr="00DE1E5A">
        <w:rPr>
          <w:rFonts w:ascii="GHEA Grapalat" w:hAnsi="GHEA Grapalat"/>
          <w:sz w:val="20"/>
          <w:szCs w:val="20"/>
        </w:rPr>
        <w:tab/>
      </w:r>
      <w:r w:rsidRPr="00DE1E5A">
        <w:rPr>
          <w:rFonts w:ascii="GHEA Grapalat" w:hAnsi="GHEA Grapalat"/>
          <w:sz w:val="20"/>
          <w:szCs w:val="20"/>
        </w:rPr>
        <w:tab/>
      </w:r>
      <w:r w:rsidRPr="00DE1E5A">
        <w:rPr>
          <w:rFonts w:ascii="GHEA Grapalat" w:hAnsi="GHEA Grapalat"/>
          <w:sz w:val="20"/>
          <w:szCs w:val="20"/>
        </w:rPr>
        <w:tab/>
      </w:r>
      <w:r w:rsidRPr="00DE1E5A">
        <w:rPr>
          <w:rFonts w:ascii="GHEA Grapalat" w:hAnsi="GHEA Grapalat"/>
          <w:sz w:val="20"/>
          <w:szCs w:val="20"/>
          <w:vertAlign w:val="superscript"/>
          <w:lang w:val="hy-AM"/>
        </w:rPr>
        <w:t>ստորագրություն</w:t>
      </w:r>
    </w:p>
    <w:p w:rsidR="00C339E7" w:rsidRPr="00DE1E5A" w:rsidRDefault="00C339E7" w:rsidP="00C339E7">
      <w:pPr>
        <w:spacing w:after="0" w:line="240" w:lineRule="auto"/>
        <w:jc w:val="both"/>
        <w:rPr>
          <w:rFonts w:ascii="GHEA Grapalat" w:hAnsi="GHEA Grapalat"/>
          <w:sz w:val="20"/>
          <w:szCs w:val="20"/>
        </w:rPr>
      </w:pPr>
    </w:p>
    <w:p w:rsidR="00C339E7" w:rsidRPr="00DE1E5A" w:rsidRDefault="00C339E7" w:rsidP="00C339E7">
      <w:pPr>
        <w:spacing w:after="0" w:line="240" w:lineRule="auto"/>
        <w:ind w:firstLine="540"/>
        <w:jc w:val="center"/>
        <w:rPr>
          <w:rFonts w:ascii="GHEA Grapalat" w:hAnsi="GHEA Grapalat" w:cs="Sylfaen"/>
          <w:b/>
          <w:lang w:val="hy-AM"/>
        </w:rPr>
      </w:pPr>
    </w:p>
    <w:p w:rsidR="00C339E7" w:rsidRPr="00DE1E5A" w:rsidRDefault="00C339E7" w:rsidP="00C339E7">
      <w:pPr>
        <w:pStyle w:val="BodyTextIndent"/>
        <w:spacing w:line="240" w:lineRule="auto"/>
        <w:jc w:val="right"/>
        <w:rPr>
          <w:rFonts w:ascii="GHEA Grapalat" w:hAnsi="GHEA Grapalat"/>
          <w:b/>
          <w:lang w:val="en-US"/>
        </w:rPr>
      </w:pPr>
    </w:p>
    <w:p w:rsidR="00C339E7" w:rsidRPr="00DE1E5A" w:rsidRDefault="00C339E7" w:rsidP="00C339E7">
      <w:pPr>
        <w:pStyle w:val="BodyTextIndent3"/>
        <w:spacing w:line="240" w:lineRule="auto"/>
        <w:ind w:firstLine="0"/>
        <w:rPr>
          <w:rFonts w:ascii="GHEA Grapalat" w:hAnsi="GHEA Grapalat" w:cs="Sylfaen"/>
          <w:i/>
          <w:sz w:val="16"/>
          <w:szCs w:val="16"/>
          <w:lang w:eastAsia="ru-RU"/>
        </w:rPr>
      </w:pPr>
      <w:r w:rsidRPr="00DE1E5A">
        <w:rPr>
          <w:rFonts w:ascii="GHEA Grapalat" w:hAnsi="GHEA Grapalat" w:cs="Sylfaen"/>
          <w:i/>
          <w:sz w:val="16"/>
          <w:szCs w:val="16"/>
          <w:lang w:val="hy-AM" w:eastAsia="ru-RU"/>
        </w:rPr>
        <w:t>*</w:t>
      </w:r>
      <w:r w:rsidRPr="00DE1E5A">
        <w:rPr>
          <w:rFonts w:ascii="GHEA Grapalat" w:hAnsi="GHEA Grapalat"/>
          <w:i/>
          <w:sz w:val="16"/>
          <w:szCs w:val="16"/>
        </w:rPr>
        <w:t xml:space="preserve"> լրացվում է հանձնաժողովի քարտուղարի կողմից` մինչև հրավերը տեղեկագրում հրապարակելը</w:t>
      </w:r>
      <w:r w:rsidRPr="00DE1E5A">
        <w:rPr>
          <w:rFonts w:ascii="GHEA Grapalat" w:hAnsi="GHEA Grapalat"/>
          <w:i/>
          <w:sz w:val="16"/>
          <w:szCs w:val="16"/>
          <w:lang w:val="hy-AM"/>
        </w:rPr>
        <w:t>:</w:t>
      </w:r>
    </w:p>
    <w:p w:rsidR="00C339E7" w:rsidRPr="00DE1E5A" w:rsidRDefault="00C339E7" w:rsidP="00C339E7">
      <w:pPr>
        <w:pStyle w:val="BodyTextIndent"/>
        <w:spacing w:line="240" w:lineRule="auto"/>
        <w:jc w:val="right"/>
        <w:rPr>
          <w:rFonts w:ascii="GHEA Grapalat" w:hAnsi="GHEA Grapalat"/>
          <w:b/>
          <w:lang w:val="en-US"/>
        </w:rPr>
      </w:pPr>
    </w:p>
    <w:p w:rsidR="00C339E7" w:rsidRPr="00DE1E5A" w:rsidRDefault="00C339E7" w:rsidP="00C339E7">
      <w:pPr>
        <w:pStyle w:val="BodyTextIndent"/>
        <w:spacing w:line="240" w:lineRule="auto"/>
        <w:jc w:val="right"/>
        <w:rPr>
          <w:rFonts w:ascii="GHEA Grapalat" w:hAnsi="GHEA Grapalat"/>
          <w:b/>
          <w:lang w:val="en-US"/>
        </w:rPr>
      </w:pPr>
    </w:p>
    <w:p w:rsidR="00C339E7" w:rsidRPr="00DE1E5A" w:rsidRDefault="00C339E7" w:rsidP="00C339E7">
      <w:pPr>
        <w:pStyle w:val="BodyTextIndent"/>
        <w:spacing w:line="240" w:lineRule="auto"/>
        <w:jc w:val="right"/>
        <w:rPr>
          <w:rFonts w:ascii="GHEA Grapalat" w:hAnsi="GHEA Grapalat"/>
          <w:b/>
          <w:lang w:val="en-US"/>
        </w:rPr>
        <w:sectPr w:rsidR="00C339E7" w:rsidRPr="00DE1E5A" w:rsidSect="00C710A2">
          <w:pgSz w:w="16838" w:h="11906" w:orient="landscape" w:code="9"/>
          <w:pgMar w:top="720" w:right="720" w:bottom="662" w:left="533" w:header="562" w:footer="562" w:gutter="0"/>
          <w:cols w:space="720"/>
        </w:sectPr>
      </w:pPr>
    </w:p>
    <w:p w:rsidR="00C339E7" w:rsidRPr="00DE1E5A" w:rsidRDefault="00C339E7" w:rsidP="00C339E7">
      <w:pPr>
        <w:pStyle w:val="ListParagraph"/>
        <w:tabs>
          <w:tab w:val="left" w:pos="540"/>
        </w:tabs>
        <w:autoSpaceDE w:val="0"/>
        <w:autoSpaceDN w:val="0"/>
        <w:adjustRightInd w:val="0"/>
        <w:ind w:left="0"/>
        <w:jc w:val="both"/>
        <w:rPr>
          <w:rFonts w:ascii="GHEA Grapalat" w:hAnsi="GHEA Grapalat" w:cs="Sylfaen"/>
          <w:sz w:val="20"/>
          <w:szCs w:val="20"/>
        </w:rPr>
      </w:pPr>
    </w:p>
    <w:p w:rsidR="00C339E7" w:rsidRPr="00DE1E5A" w:rsidRDefault="00C339E7" w:rsidP="00C339E7">
      <w:pPr>
        <w:spacing w:after="0" w:line="240" w:lineRule="auto"/>
        <w:jc w:val="right"/>
        <w:rPr>
          <w:rFonts w:ascii="GHEA Grapalat" w:hAnsi="GHEA Grapalat" w:cs="GHEA Grapalat"/>
          <w:i/>
          <w:sz w:val="18"/>
          <w:szCs w:val="18"/>
        </w:rPr>
      </w:pPr>
      <w:r w:rsidRPr="00DE1E5A">
        <w:rPr>
          <w:rFonts w:ascii="GHEA Grapalat" w:hAnsi="GHEA Grapalat" w:cs="GHEA Grapalat"/>
          <w:i/>
          <w:sz w:val="18"/>
          <w:szCs w:val="18"/>
        </w:rPr>
        <w:t xml:space="preserve">Հավելված </w:t>
      </w:r>
      <w:r>
        <w:rPr>
          <w:rFonts w:ascii="GHEA Grapalat" w:hAnsi="GHEA Grapalat" w:cs="GHEA Grapalat"/>
          <w:i/>
          <w:sz w:val="18"/>
          <w:szCs w:val="18"/>
        </w:rPr>
        <w:t>7</w:t>
      </w:r>
    </w:p>
    <w:p w:rsidR="00C339E7" w:rsidRPr="00DE1E5A" w:rsidRDefault="00C339E7" w:rsidP="00C339E7">
      <w:pPr>
        <w:spacing w:after="0" w:line="240" w:lineRule="auto"/>
        <w:jc w:val="right"/>
        <w:rPr>
          <w:rFonts w:ascii="GHEA Grapalat" w:hAnsi="GHEA Grapalat" w:cs="GHEA Grapalat"/>
          <w:i/>
          <w:sz w:val="18"/>
          <w:szCs w:val="18"/>
        </w:rPr>
      </w:pPr>
      <w:r w:rsidRPr="00DE1E5A">
        <w:rPr>
          <w:rFonts w:ascii="GHEA Grapalat" w:hAnsi="GHEA Grapalat" w:cs="GHEA Grapalat"/>
          <w:i/>
          <w:sz w:val="18"/>
          <w:szCs w:val="18"/>
        </w:rPr>
        <w:t>«</w:t>
      </w:r>
      <w:r w:rsidR="00456AC8">
        <w:rPr>
          <w:rFonts w:ascii="GHEA Grapalat" w:hAnsi="GHEA Grapalat" w:cs="GHEA Grapalat"/>
          <w:i/>
          <w:sz w:val="18"/>
          <w:szCs w:val="18"/>
        </w:rPr>
        <w:t>ԵՔ-ԳՀԱՊՁԲ-</w:t>
      </w:r>
      <w:r w:rsidR="005052FB">
        <w:rPr>
          <w:rFonts w:ascii="GHEA Grapalat" w:hAnsi="GHEA Grapalat" w:cs="GHEA Grapalat"/>
          <w:i/>
          <w:sz w:val="18"/>
          <w:szCs w:val="18"/>
        </w:rPr>
        <w:t>19/172</w:t>
      </w:r>
      <w:r w:rsidRPr="00DE1E5A">
        <w:rPr>
          <w:rFonts w:ascii="GHEA Grapalat" w:hAnsi="GHEA Grapalat" w:cs="GHEA Grapalat"/>
          <w:i/>
          <w:sz w:val="18"/>
          <w:szCs w:val="18"/>
        </w:rPr>
        <w:t>»*  ծածկագրով</w:t>
      </w:r>
    </w:p>
    <w:p w:rsidR="00C339E7" w:rsidRPr="00DE1E5A" w:rsidRDefault="00C339E7" w:rsidP="00C339E7">
      <w:pPr>
        <w:spacing w:after="0" w:line="240" w:lineRule="auto"/>
        <w:jc w:val="right"/>
        <w:rPr>
          <w:rFonts w:ascii="GHEA Grapalat" w:hAnsi="GHEA Grapalat" w:cs="GHEA Grapalat"/>
          <w:i/>
          <w:sz w:val="18"/>
          <w:szCs w:val="18"/>
        </w:rPr>
      </w:pPr>
      <w:r w:rsidRPr="00DE1E5A">
        <w:rPr>
          <w:rFonts w:ascii="GHEA Grapalat" w:hAnsi="GHEA Grapalat" w:cs="GHEA Grapalat"/>
          <w:i/>
          <w:sz w:val="18"/>
          <w:szCs w:val="18"/>
        </w:rPr>
        <w:t>գնանշման հարցման հրավերի</w:t>
      </w:r>
    </w:p>
    <w:p w:rsidR="00C339E7" w:rsidRPr="00DE1E5A" w:rsidRDefault="00C339E7" w:rsidP="00C339E7">
      <w:pPr>
        <w:spacing w:after="0" w:line="240" w:lineRule="auto"/>
        <w:jc w:val="center"/>
        <w:rPr>
          <w:rFonts w:ascii="GHEA Grapalat" w:hAnsi="GHEA Grapalat" w:cs="GHEA Grapalat"/>
          <w:lang w:val="hy-AM"/>
        </w:rPr>
      </w:pPr>
    </w:p>
    <w:p w:rsidR="00C339E7" w:rsidRPr="00DE1E5A" w:rsidRDefault="00C339E7" w:rsidP="00C339E7">
      <w:pPr>
        <w:spacing w:after="0" w:line="240" w:lineRule="auto"/>
        <w:jc w:val="center"/>
        <w:rPr>
          <w:rFonts w:ascii="GHEA Grapalat" w:hAnsi="GHEA Grapalat" w:cs="GHEA Grapalat"/>
          <w:b/>
          <w:sz w:val="18"/>
          <w:szCs w:val="18"/>
          <w:lang w:val="hy-AM"/>
        </w:rPr>
      </w:pPr>
      <w:r w:rsidRPr="00DE1E5A">
        <w:rPr>
          <w:rFonts w:ascii="GHEA Grapalat" w:hAnsi="GHEA Grapalat" w:cs="GHEA Grapalat"/>
          <w:b/>
          <w:sz w:val="18"/>
          <w:szCs w:val="18"/>
        </w:rPr>
        <w:t xml:space="preserve">       </w:t>
      </w:r>
      <w:r w:rsidRPr="00DE1E5A">
        <w:rPr>
          <w:rFonts w:ascii="GHEA Grapalat" w:hAnsi="GHEA Grapalat" w:cs="GHEA Grapalat"/>
          <w:b/>
          <w:sz w:val="18"/>
          <w:szCs w:val="18"/>
          <w:lang w:val="hy-AM"/>
        </w:rPr>
        <w:t xml:space="preserve">ՏՈւԺԱՆՔԻ ՄԱՍԻՆ ՀԱՄԱՁԱՅՆԱԳԻՐ </w:t>
      </w:r>
    </w:p>
    <w:p w:rsidR="00C339E7" w:rsidRPr="00DE1E5A" w:rsidRDefault="00C339E7" w:rsidP="00C339E7">
      <w:pPr>
        <w:spacing w:after="0" w:line="240" w:lineRule="auto"/>
        <w:rPr>
          <w:rFonts w:ascii="GHEA Grapalat" w:hAnsi="GHEA Grapalat" w:cs="GHEA Grapalat"/>
          <w:b/>
          <w:sz w:val="18"/>
          <w:szCs w:val="18"/>
          <w:lang w:val="hy-AM"/>
        </w:rPr>
      </w:pPr>
      <w:r w:rsidRPr="00DE1E5A">
        <w:rPr>
          <w:rFonts w:ascii="GHEA Grapalat" w:hAnsi="GHEA Grapalat" w:cs="GHEA Grapalat"/>
          <w:sz w:val="20"/>
          <w:szCs w:val="20"/>
          <w:lang w:val="hy-AM"/>
        </w:rPr>
        <w:t xml:space="preserve">                                                    </w:t>
      </w:r>
      <w:r w:rsidRPr="00DE1E5A">
        <w:rPr>
          <w:rFonts w:ascii="GHEA Grapalat" w:hAnsi="GHEA Grapalat" w:cs="GHEA Grapalat"/>
          <w:b/>
          <w:sz w:val="18"/>
          <w:szCs w:val="18"/>
          <w:lang w:val="hy-AM"/>
        </w:rPr>
        <w:t xml:space="preserve"> (պայմանագրի կատարման ապահովում)</w:t>
      </w:r>
    </w:p>
    <w:p w:rsidR="00C339E7" w:rsidRPr="00DE1E5A" w:rsidRDefault="00C339E7" w:rsidP="00C339E7">
      <w:pPr>
        <w:spacing w:after="0" w:line="240" w:lineRule="auto"/>
        <w:rPr>
          <w:rFonts w:ascii="GHEA Grapalat" w:hAnsi="GHEA Grapalat" w:cs="GHEA Grapalat"/>
          <w:b/>
          <w:sz w:val="18"/>
          <w:szCs w:val="18"/>
          <w:lang w:val="hy-AM"/>
        </w:rPr>
      </w:pPr>
    </w:p>
    <w:p w:rsidR="00C339E7" w:rsidRPr="00DE1E5A" w:rsidRDefault="00C339E7" w:rsidP="00C339E7">
      <w:pPr>
        <w:spacing w:after="0" w:line="240" w:lineRule="auto"/>
        <w:rPr>
          <w:rFonts w:ascii="GHEA Grapalat" w:hAnsi="GHEA Grapalat" w:cs="GHEA Grapalat"/>
          <w:sz w:val="18"/>
          <w:szCs w:val="18"/>
          <w:lang w:val="hy-AM"/>
        </w:rPr>
      </w:pPr>
      <w:r w:rsidRPr="00DE1E5A">
        <w:rPr>
          <w:rFonts w:ascii="GHEA Grapalat" w:hAnsi="GHEA Grapalat" w:cs="GHEA Grapalat"/>
          <w:sz w:val="18"/>
          <w:szCs w:val="18"/>
          <w:lang w:val="hy-AM"/>
        </w:rPr>
        <w:t xml:space="preserve">     ք. Երևան</w:t>
      </w:r>
      <w:r w:rsidRPr="00DE1E5A">
        <w:rPr>
          <w:rFonts w:ascii="GHEA Grapalat" w:hAnsi="GHEA Grapalat" w:cs="GHEA Grapalat"/>
          <w:sz w:val="18"/>
          <w:szCs w:val="18"/>
          <w:lang w:val="hy-AM"/>
        </w:rPr>
        <w:tab/>
      </w:r>
      <w:r w:rsidRPr="00DE1E5A">
        <w:rPr>
          <w:rFonts w:ascii="GHEA Grapalat" w:hAnsi="GHEA Grapalat" w:cs="GHEA Grapalat"/>
          <w:sz w:val="18"/>
          <w:szCs w:val="18"/>
          <w:lang w:val="hy-AM"/>
        </w:rPr>
        <w:tab/>
      </w:r>
      <w:r w:rsidRPr="00DE1E5A">
        <w:rPr>
          <w:rFonts w:ascii="GHEA Grapalat" w:hAnsi="GHEA Grapalat" w:cs="GHEA Grapalat"/>
          <w:sz w:val="18"/>
          <w:szCs w:val="18"/>
          <w:lang w:val="hy-AM"/>
        </w:rPr>
        <w:tab/>
      </w:r>
      <w:r w:rsidRPr="00DE1E5A">
        <w:rPr>
          <w:rFonts w:ascii="GHEA Grapalat" w:hAnsi="GHEA Grapalat" w:cs="GHEA Grapalat"/>
          <w:sz w:val="18"/>
          <w:szCs w:val="18"/>
          <w:lang w:val="hy-AM"/>
        </w:rPr>
        <w:tab/>
      </w:r>
      <w:r w:rsidRPr="00DE1E5A">
        <w:rPr>
          <w:rFonts w:ascii="GHEA Grapalat" w:hAnsi="GHEA Grapalat" w:cs="GHEA Grapalat"/>
          <w:sz w:val="18"/>
          <w:szCs w:val="18"/>
          <w:lang w:val="hy-AM"/>
        </w:rPr>
        <w:tab/>
      </w:r>
      <w:r w:rsidRPr="00DE1E5A">
        <w:rPr>
          <w:rFonts w:ascii="GHEA Grapalat" w:hAnsi="GHEA Grapalat" w:cs="GHEA Grapalat"/>
          <w:sz w:val="18"/>
          <w:szCs w:val="18"/>
          <w:lang w:val="hy-AM"/>
        </w:rPr>
        <w:tab/>
        <w:t xml:space="preserve">            </w:t>
      </w:r>
      <w:r w:rsidRPr="00DE1E5A">
        <w:rPr>
          <w:rFonts w:ascii="GHEA Grapalat" w:hAnsi="GHEA Grapalat"/>
          <w:sz w:val="18"/>
          <w:szCs w:val="18"/>
          <w:lang w:val="hy-AM"/>
        </w:rPr>
        <w:t>«</w:t>
      </w:r>
      <w:r w:rsidRPr="00DE1E5A">
        <w:rPr>
          <w:rFonts w:ascii="GHEA Grapalat" w:hAnsi="GHEA Grapalat" w:cs="GHEA Grapalat"/>
          <w:sz w:val="18"/>
          <w:szCs w:val="18"/>
          <w:u w:val="single"/>
          <w:lang w:val="hy-AM"/>
        </w:rPr>
        <w:t xml:space="preserve">         </w:t>
      </w:r>
      <w:r w:rsidRPr="00DE1E5A">
        <w:rPr>
          <w:rFonts w:ascii="GHEA Grapalat" w:hAnsi="GHEA Grapalat"/>
          <w:sz w:val="18"/>
          <w:szCs w:val="18"/>
          <w:lang w:val="hy-AM"/>
        </w:rPr>
        <w:t>»</w:t>
      </w:r>
      <w:r w:rsidRPr="00DE1E5A">
        <w:rPr>
          <w:rFonts w:ascii="GHEA Grapalat" w:hAnsi="GHEA Grapalat" w:cs="GHEA Grapalat"/>
          <w:sz w:val="18"/>
          <w:szCs w:val="18"/>
          <w:u w:val="single"/>
          <w:lang w:val="hy-AM"/>
        </w:rPr>
        <w:t xml:space="preserve"> </w:t>
      </w:r>
      <w:r w:rsidRPr="00DE1E5A">
        <w:rPr>
          <w:rFonts w:ascii="GHEA Grapalat" w:hAnsi="GHEA Grapalat" w:cs="GHEA Grapalat"/>
          <w:sz w:val="18"/>
          <w:szCs w:val="18"/>
          <w:u w:val="single"/>
          <w:lang w:val="hy-AM"/>
        </w:rPr>
        <w:tab/>
      </w:r>
      <w:r w:rsidRPr="00DE1E5A">
        <w:rPr>
          <w:rFonts w:ascii="GHEA Grapalat" w:hAnsi="GHEA Grapalat" w:cs="GHEA Grapalat"/>
          <w:sz w:val="18"/>
          <w:szCs w:val="18"/>
          <w:u w:val="single"/>
          <w:lang w:val="hy-AM"/>
        </w:rPr>
        <w:tab/>
      </w:r>
      <w:r w:rsidRPr="00DE1E5A">
        <w:rPr>
          <w:rFonts w:ascii="GHEA Grapalat" w:hAnsi="GHEA Grapalat" w:cs="GHEA Grapalat"/>
          <w:sz w:val="18"/>
          <w:szCs w:val="18"/>
          <w:u w:val="single"/>
          <w:lang w:val="hy-AM"/>
        </w:rPr>
        <w:tab/>
      </w:r>
      <w:r w:rsidRPr="00DE1E5A">
        <w:rPr>
          <w:rFonts w:ascii="GHEA Grapalat" w:hAnsi="GHEA Grapalat" w:cs="GHEA Grapalat"/>
          <w:sz w:val="18"/>
          <w:szCs w:val="18"/>
          <w:lang w:val="hy-AM"/>
        </w:rPr>
        <w:t xml:space="preserve"> 20   թ.**</w:t>
      </w:r>
    </w:p>
    <w:p w:rsidR="00C339E7" w:rsidRPr="00DE1E5A" w:rsidRDefault="00C339E7" w:rsidP="00C339E7">
      <w:pPr>
        <w:spacing w:after="0" w:line="240" w:lineRule="auto"/>
        <w:rPr>
          <w:rFonts w:ascii="GHEA Grapalat" w:hAnsi="GHEA Grapalat" w:cs="GHEA Grapalat"/>
          <w:sz w:val="20"/>
          <w:szCs w:val="20"/>
          <w:lang w:val="hy-AM"/>
        </w:rPr>
      </w:pPr>
    </w:p>
    <w:p w:rsidR="00C339E7" w:rsidRPr="00DE1E5A" w:rsidRDefault="00C339E7" w:rsidP="00C339E7">
      <w:pPr>
        <w:spacing w:after="0" w:line="240" w:lineRule="auto"/>
        <w:jc w:val="both"/>
        <w:rPr>
          <w:rFonts w:ascii="GHEA Grapalat" w:hAnsi="GHEA Grapalat" w:cs="GHEA Grapalat"/>
          <w:sz w:val="18"/>
          <w:szCs w:val="18"/>
          <w:u w:val="single"/>
          <w:vertAlign w:val="subscript"/>
          <w:lang w:val="hy-AM"/>
        </w:rPr>
      </w:pPr>
      <w:r w:rsidRPr="00DE1E5A">
        <w:rPr>
          <w:rFonts w:ascii="GHEA Grapalat" w:hAnsi="GHEA Grapalat" w:cs="GHEA Grapalat"/>
          <w:sz w:val="18"/>
          <w:szCs w:val="18"/>
          <w:u w:val="single"/>
          <w:vertAlign w:val="subscript"/>
          <w:lang w:val="hy-AM"/>
        </w:rPr>
        <w:tab/>
      </w:r>
      <w:r w:rsidRPr="00DE1E5A">
        <w:rPr>
          <w:rFonts w:ascii="GHEA Grapalat" w:hAnsi="GHEA Grapalat" w:cs="GHEA Grapalat"/>
          <w:sz w:val="18"/>
          <w:szCs w:val="18"/>
          <w:u w:val="single"/>
          <w:vertAlign w:val="subscript"/>
          <w:lang w:val="hy-AM"/>
        </w:rPr>
        <w:tab/>
      </w:r>
      <w:r w:rsidRPr="00DE1E5A">
        <w:rPr>
          <w:rFonts w:ascii="GHEA Grapalat" w:hAnsi="GHEA Grapalat" w:cs="GHEA Grapalat"/>
          <w:sz w:val="18"/>
          <w:szCs w:val="18"/>
          <w:u w:val="single"/>
          <w:vertAlign w:val="subscript"/>
          <w:lang w:val="hy-AM"/>
        </w:rPr>
        <w:tab/>
      </w:r>
      <w:r w:rsidRPr="00DE1E5A">
        <w:rPr>
          <w:rFonts w:ascii="GHEA Grapalat" w:hAnsi="GHEA Grapalat" w:cs="GHEA Grapalat"/>
          <w:sz w:val="18"/>
          <w:szCs w:val="18"/>
          <w:vertAlign w:val="subscript"/>
          <w:lang w:val="hy-AM"/>
        </w:rPr>
        <w:t xml:space="preserve">, </w:t>
      </w:r>
      <w:r w:rsidRPr="00DE1E5A">
        <w:rPr>
          <w:rFonts w:ascii="GHEA Grapalat" w:hAnsi="GHEA Grapalat" w:cs="GHEA Grapalat"/>
          <w:sz w:val="18"/>
          <w:szCs w:val="18"/>
          <w:lang w:val="hy-AM"/>
        </w:rPr>
        <w:t xml:space="preserve">ի դեմս Ընկերության տնօրեն </w:t>
      </w:r>
      <w:r w:rsidRPr="00DE1E5A">
        <w:rPr>
          <w:rFonts w:ascii="GHEA Grapalat" w:hAnsi="GHEA Grapalat" w:cs="GHEA Grapalat"/>
          <w:sz w:val="18"/>
          <w:szCs w:val="18"/>
          <w:u w:val="single"/>
          <w:lang w:val="hy-AM"/>
        </w:rPr>
        <w:tab/>
      </w:r>
      <w:r w:rsidRPr="00DE1E5A">
        <w:rPr>
          <w:rFonts w:ascii="GHEA Grapalat" w:hAnsi="GHEA Grapalat" w:cs="GHEA Grapalat"/>
          <w:sz w:val="18"/>
          <w:szCs w:val="18"/>
          <w:u w:val="single"/>
          <w:lang w:val="hy-AM"/>
        </w:rPr>
        <w:tab/>
      </w:r>
      <w:r w:rsidRPr="00DE1E5A">
        <w:rPr>
          <w:rFonts w:ascii="GHEA Grapalat" w:hAnsi="GHEA Grapalat" w:cs="GHEA Grapalat"/>
          <w:sz w:val="18"/>
          <w:szCs w:val="18"/>
          <w:u w:val="single"/>
          <w:lang w:val="hy-AM"/>
        </w:rPr>
        <w:tab/>
      </w:r>
      <w:r w:rsidRPr="00DE1E5A">
        <w:rPr>
          <w:rFonts w:ascii="GHEA Grapalat" w:hAnsi="GHEA Grapalat" w:cs="GHEA Grapalat"/>
          <w:sz w:val="18"/>
          <w:szCs w:val="18"/>
          <w:u w:val="single"/>
          <w:lang w:val="hy-AM"/>
        </w:rPr>
        <w:tab/>
      </w:r>
      <w:r w:rsidRPr="00DE1E5A">
        <w:rPr>
          <w:rFonts w:ascii="GHEA Grapalat" w:hAnsi="GHEA Grapalat" w:cs="GHEA Grapalat"/>
          <w:sz w:val="18"/>
          <w:szCs w:val="18"/>
          <w:u w:val="single"/>
          <w:lang w:val="hy-AM"/>
        </w:rPr>
        <w:tab/>
      </w:r>
      <w:r w:rsidRPr="00DE1E5A">
        <w:rPr>
          <w:rFonts w:ascii="GHEA Grapalat" w:hAnsi="GHEA Grapalat" w:cs="GHEA Grapalat"/>
          <w:sz w:val="18"/>
          <w:szCs w:val="18"/>
          <w:u w:val="single"/>
          <w:lang w:val="hy-AM"/>
        </w:rPr>
        <w:tab/>
      </w:r>
      <w:r w:rsidRPr="00DE1E5A">
        <w:rPr>
          <w:rFonts w:ascii="GHEA Grapalat" w:hAnsi="GHEA Grapalat" w:cs="GHEA Grapalat"/>
          <w:sz w:val="18"/>
          <w:szCs w:val="18"/>
          <w:u w:val="single"/>
          <w:lang w:val="hy-AM"/>
        </w:rPr>
        <w:tab/>
      </w:r>
    </w:p>
    <w:p w:rsidR="00C339E7" w:rsidRPr="00DE1E5A" w:rsidRDefault="00C339E7" w:rsidP="00C339E7">
      <w:pPr>
        <w:spacing w:after="0" w:line="240" w:lineRule="auto"/>
        <w:jc w:val="both"/>
        <w:rPr>
          <w:rFonts w:ascii="GHEA Grapalat" w:hAnsi="GHEA Grapalat" w:cs="GHEA Grapalat"/>
          <w:sz w:val="18"/>
          <w:szCs w:val="18"/>
          <w:lang w:val="hy-AM"/>
        </w:rPr>
      </w:pPr>
      <w:r w:rsidRPr="00DE1E5A">
        <w:rPr>
          <w:rFonts w:ascii="GHEA Grapalat" w:hAnsi="GHEA Grapalat"/>
          <w:sz w:val="18"/>
          <w:szCs w:val="18"/>
          <w:vertAlign w:val="superscript"/>
          <w:lang w:val="hy-AM"/>
        </w:rPr>
        <w:t xml:space="preserve">       Ընկերության անվանումը</w:t>
      </w:r>
      <w:r w:rsidRPr="00DE1E5A">
        <w:rPr>
          <w:rFonts w:ascii="GHEA Grapalat" w:hAnsi="GHEA Grapalat" w:cs="GHEA Grapalat"/>
          <w:sz w:val="18"/>
          <w:szCs w:val="18"/>
          <w:vertAlign w:val="subscript"/>
          <w:lang w:val="hy-AM"/>
        </w:rPr>
        <w:tab/>
      </w:r>
      <w:r w:rsidRPr="00DE1E5A">
        <w:rPr>
          <w:rFonts w:ascii="GHEA Grapalat" w:hAnsi="GHEA Grapalat" w:cs="GHEA Grapalat"/>
          <w:sz w:val="18"/>
          <w:szCs w:val="18"/>
          <w:vertAlign w:val="subscript"/>
          <w:lang w:val="hy-AM"/>
        </w:rPr>
        <w:tab/>
      </w:r>
      <w:r w:rsidRPr="00DE1E5A">
        <w:rPr>
          <w:rFonts w:ascii="GHEA Grapalat" w:hAnsi="GHEA Grapalat" w:cs="GHEA Grapalat"/>
          <w:sz w:val="18"/>
          <w:szCs w:val="18"/>
          <w:vertAlign w:val="subscript"/>
          <w:lang w:val="hy-AM"/>
        </w:rPr>
        <w:tab/>
      </w:r>
      <w:r w:rsidRPr="00DE1E5A">
        <w:rPr>
          <w:rFonts w:ascii="GHEA Grapalat" w:hAnsi="GHEA Grapalat" w:cs="GHEA Grapalat"/>
          <w:sz w:val="18"/>
          <w:szCs w:val="18"/>
          <w:vertAlign w:val="subscript"/>
          <w:lang w:val="hy-AM"/>
        </w:rPr>
        <w:tab/>
      </w:r>
      <w:r w:rsidRPr="00DE1E5A">
        <w:rPr>
          <w:rFonts w:ascii="GHEA Grapalat" w:hAnsi="GHEA Grapalat" w:cs="GHEA Grapalat"/>
          <w:sz w:val="18"/>
          <w:szCs w:val="18"/>
          <w:vertAlign w:val="subscript"/>
          <w:lang w:val="hy-AM"/>
        </w:rPr>
        <w:tab/>
        <w:t xml:space="preserve">    </w:t>
      </w:r>
      <w:r w:rsidRPr="00DE1E5A">
        <w:rPr>
          <w:rFonts w:ascii="GHEA Grapalat" w:hAnsi="GHEA Grapalat"/>
          <w:sz w:val="18"/>
          <w:szCs w:val="18"/>
          <w:vertAlign w:val="superscript"/>
          <w:lang w:val="hy-AM"/>
        </w:rPr>
        <w:t>Ընկերության տնօրենի անուն ազգանունը, անձնագրային տվյալները</w:t>
      </w:r>
      <w:r w:rsidRPr="00DE1E5A">
        <w:rPr>
          <w:rFonts w:ascii="GHEA Grapalat" w:hAnsi="GHEA Grapalat" w:cs="GHEA Grapalat"/>
          <w:sz w:val="18"/>
          <w:szCs w:val="18"/>
          <w:vertAlign w:val="subscript"/>
          <w:lang w:val="hy-AM"/>
        </w:rPr>
        <w:t xml:space="preserve">, </w:t>
      </w:r>
      <w:r w:rsidRPr="00DE1E5A">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339E7" w:rsidRPr="00DE1E5A" w:rsidRDefault="00C339E7" w:rsidP="00C339E7">
      <w:pPr>
        <w:spacing w:after="0" w:line="240" w:lineRule="auto"/>
        <w:ind w:firstLine="708"/>
        <w:jc w:val="both"/>
        <w:rPr>
          <w:rFonts w:ascii="GHEA Grapalat" w:hAnsi="GHEA Grapalat" w:cs="GHEA Grapalat"/>
          <w:sz w:val="20"/>
          <w:szCs w:val="20"/>
          <w:lang w:val="hy-AM"/>
        </w:rPr>
      </w:pPr>
    </w:p>
    <w:p w:rsidR="00C339E7" w:rsidRPr="00DE1E5A" w:rsidRDefault="00C339E7" w:rsidP="00C339E7">
      <w:pPr>
        <w:numPr>
          <w:ilvl w:val="0"/>
          <w:numId w:val="6"/>
        </w:numPr>
        <w:spacing w:after="0" w:line="240" w:lineRule="auto"/>
        <w:jc w:val="center"/>
        <w:rPr>
          <w:rFonts w:ascii="GHEA Grapalat" w:hAnsi="GHEA Grapalat" w:cs="GHEA Grapalat"/>
          <w:b/>
          <w:bCs/>
          <w:sz w:val="18"/>
          <w:szCs w:val="18"/>
          <w:lang w:val="pt-BR"/>
        </w:rPr>
      </w:pPr>
      <w:r w:rsidRPr="00DE1E5A">
        <w:rPr>
          <w:rFonts w:ascii="GHEA Grapalat" w:hAnsi="GHEA Grapalat" w:cs="GHEA Grapalat"/>
          <w:b/>
          <w:sz w:val="18"/>
          <w:szCs w:val="18"/>
          <w:lang w:val="hy-AM"/>
        </w:rPr>
        <w:t xml:space="preserve"> Հ</w:t>
      </w:r>
      <w:r w:rsidRPr="00DE1E5A">
        <w:rPr>
          <w:rFonts w:ascii="GHEA Grapalat" w:hAnsi="GHEA Grapalat" w:cs="GHEA Grapalat"/>
          <w:b/>
          <w:sz w:val="18"/>
          <w:szCs w:val="18"/>
        </w:rPr>
        <w:t>ամաձայնության առարկան</w:t>
      </w:r>
    </w:p>
    <w:p w:rsidR="00C339E7" w:rsidRPr="00DE1E5A" w:rsidRDefault="00C339E7" w:rsidP="00C339E7">
      <w:pPr>
        <w:spacing w:after="0" w:line="240" w:lineRule="auto"/>
        <w:jc w:val="both"/>
        <w:rPr>
          <w:rFonts w:ascii="GHEA Grapalat" w:hAnsi="GHEA Grapalat" w:cs="GHEA Grapalat"/>
          <w:b/>
          <w:bCs/>
          <w:sz w:val="18"/>
          <w:szCs w:val="18"/>
          <w:lang w:val="pt-BR"/>
        </w:rPr>
      </w:pPr>
      <w:r w:rsidRPr="00DE1E5A">
        <w:rPr>
          <w:rFonts w:ascii="GHEA Grapalat" w:hAnsi="GHEA Grapalat" w:cs="GHEA Grapalat"/>
          <w:sz w:val="18"/>
          <w:szCs w:val="18"/>
          <w:lang w:val="pt-BR"/>
        </w:rPr>
        <w:tab/>
      </w:r>
      <w:r w:rsidRPr="00DE1E5A">
        <w:rPr>
          <w:rFonts w:ascii="GHEA Grapalat" w:hAnsi="GHEA Grapalat" w:cs="GHEA Grapalat"/>
          <w:sz w:val="18"/>
          <w:szCs w:val="18"/>
          <w:lang w:val="pt-BR"/>
        </w:rPr>
        <w:tab/>
        <w:t xml:space="preserve">                               </w:t>
      </w:r>
    </w:p>
    <w:p w:rsidR="00C339E7" w:rsidRPr="00DF0781" w:rsidRDefault="00C339E7" w:rsidP="00C339E7">
      <w:pPr>
        <w:numPr>
          <w:ilvl w:val="1"/>
          <w:numId w:val="7"/>
        </w:numPr>
        <w:spacing w:after="0" w:line="240" w:lineRule="auto"/>
        <w:ind w:left="0" w:firstLine="426"/>
        <w:jc w:val="both"/>
        <w:rPr>
          <w:rFonts w:ascii="GHEA Grapalat" w:hAnsi="GHEA Grapalat" w:cs="GHEA Grapalat"/>
          <w:sz w:val="18"/>
          <w:szCs w:val="18"/>
          <w:lang w:val="pt-BR"/>
        </w:rPr>
      </w:pPr>
      <w:r w:rsidRPr="00DF0781">
        <w:rPr>
          <w:rFonts w:ascii="GHEA Grapalat" w:hAnsi="GHEA Grapalat" w:cs="GHEA Grapalat"/>
          <w:sz w:val="18"/>
          <w:szCs w:val="18"/>
          <w:lang w:val="pt-BR"/>
        </w:rPr>
        <w:t xml:space="preserve">Ընկերությունը մասնակցում է </w:t>
      </w:r>
      <w:r w:rsidR="00DF0781" w:rsidRPr="00DF0781">
        <w:rPr>
          <w:rFonts w:ascii="GHEA Grapalat" w:hAnsi="GHEA Grapalat" w:cs="GHEA Grapalat"/>
          <w:sz w:val="18"/>
          <w:szCs w:val="18"/>
          <w:lang w:val="hy-AM"/>
        </w:rPr>
        <w:t>Երևանի քաղաքապետարանի</w:t>
      </w:r>
      <w:r w:rsidRPr="00DF0781">
        <w:rPr>
          <w:rFonts w:ascii="GHEA Grapalat" w:hAnsi="GHEA Grapalat" w:cs="GHEA Grapalat"/>
          <w:sz w:val="18"/>
          <w:szCs w:val="18"/>
          <w:lang w:val="pt-BR"/>
        </w:rPr>
        <w:t xml:space="preserve">*  (այսուհետ` Պատվիրատու) կողմից կազմակերպված` </w:t>
      </w:r>
      <w:r w:rsidR="00DF0781" w:rsidRPr="00DF0781">
        <w:rPr>
          <w:rFonts w:ascii="GHEA Grapalat" w:hAnsi="GHEA Grapalat" w:cs="GHEA Grapalat"/>
          <w:sz w:val="18"/>
          <w:szCs w:val="18"/>
          <w:lang w:val="hy-AM"/>
        </w:rPr>
        <w:t>ԵՔ-ԳՀԱՊՁԲ-</w:t>
      </w:r>
      <w:r w:rsidR="005052FB">
        <w:rPr>
          <w:rFonts w:ascii="GHEA Grapalat" w:hAnsi="GHEA Grapalat" w:cs="GHEA Grapalat"/>
          <w:sz w:val="18"/>
          <w:szCs w:val="18"/>
          <w:lang w:val="hy-AM"/>
        </w:rPr>
        <w:t>19/172</w:t>
      </w:r>
      <w:r w:rsidRPr="00DF0781">
        <w:rPr>
          <w:rFonts w:ascii="GHEA Grapalat" w:hAnsi="GHEA Grapalat" w:cs="GHEA Grapalat"/>
          <w:sz w:val="18"/>
          <w:szCs w:val="18"/>
          <w:lang w:val="pt-BR"/>
        </w:rPr>
        <w:t>* ծածկագրով գնման ընթացակարգին:</w:t>
      </w:r>
    </w:p>
    <w:p w:rsidR="00C339E7" w:rsidRPr="00DE1E5A" w:rsidRDefault="00C339E7" w:rsidP="00C339E7">
      <w:pPr>
        <w:numPr>
          <w:ilvl w:val="1"/>
          <w:numId w:val="7"/>
        </w:numPr>
        <w:spacing w:after="0" w:line="240" w:lineRule="auto"/>
        <w:ind w:left="0" w:firstLine="450"/>
        <w:jc w:val="both"/>
        <w:rPr>
          <w:rFonts w:ascii="GHEA Grapalat" w:hAnsi="GHEA Grapalat" w:cs="GHEA Grapalat"/>
          <w:color w:val="5B9BD5"/>
          <w:sz w:val="18"/>
          <w:szCs w:val="18"/>
          <w:lang w:val="hy-AM"/>
        </w:rPr>
      </w:pPr>
      <w:r w:rsidRPr="00DE1E5A">
        <w:rPr>
          <w:rFonts w:ascii="GHEA Grapalat" w:hAnsi="GHEA Grapalat" w:cs="GHEA Grapalat"/>
          <w:sz w:val="18"/>
          <w:szCs w:val="18"/>
          <w:lang w:val="pt-BR"/>
        </w:rPr>
        <w:t xml:space="preserve">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C339E7" w:rsidRPr="00DE1E5A" w:rsidRDefault="00C339E7" w:rsidP="00C339E7">
      <w:pPr>
        <w:numPr>
          <w:ilvl w:val="1"/>
          <w:numId w:val="7"/>
        </w:numPr>
        <w:spacing w:after="0" w:line="240" w:lineRule="auto"/>
        <w:ind w:left="0" w:firstLine="426"/>
        <w:jc w:val="both"/>
        <w:rPr>
          <w:rFonts w:ascii="GHEA Grapalat" w:hAnsi="GHEA Grapalat" w:cs="GHEA Grapalat"/>
          <w:color w:val="000000"/>
          <w:sz w:val="18"/>
          <w:szCs w:val="18"/>
          <w:lang w:val="pt-BR"/>
        </w:rPr>
      </w:pPr>
      <w:r w:rsidRPr="00DE1E5A">
        <w:rPr>
          <w:rFonts w:ascii="GHEA Grapalat" w:hAnsi="GHEA Grapalat" w:cs="GHEA Grapalat"/>
          <w:color w:val="000000"/>
          <w:sz w:val="18"/>
          <w:szCs w:val="18"/>
          <w:lang w:val="pt-BR"/>
        </w:rPr>
        <w:t>Ընկերությունը</w:t>
      </w:r>
      <w:r w:rsidRPr="00DE1E5A">
        <w:rPr>
          <w:rFonts w:ascii="GHEA Grapalat" w:hAnsi="GHEA Grapalat" w:cs="GHEA Grapalat"/>
          <w:color w:val="000000"/>
          <w:sz w:val="18"/>
          <w:szCs w:val="18"/>
          <w:lang w:val="hy-AM"/>
        </w:rPr>
        <w:t xml:space="preserve"> սույն </w:t>
      </w:r>
      <w:r w:rsidRPr="00DE1E5A">
        <w:rPr>
          <w:rFonts w:ascii="GHEA Grapalat" w:hAnsi="GHEA Grapalat" w:cs="GHEA Grapalat"/>
          <w:color w:val="000000"/>
          <w:sz w:val="18"/>
          <w:szCs w:val="18"/>
          <w:lang w:val="pt-BR"/>
        </w:rPr>
        <w:t>տուժանքի համաձայնագ</w:t>
      </w:r>
      <w:r w:rsidRPr="00DE1E5A">
        <w:rPr>
          <w:rFonts w:ascii="GHEA Grapalat" w:hAnsi="GHEA Grapalat" w:cs="GHEA Grapalat"/>
          <w:color w:val="000000"/>
          <w:sz w:val="18"/>
          <w:szCs w:val="18"/>
          <w:lang w:val="hy-AM"/>
        </w:rPr>
        <w:t>ր</w:t>
      </w:r>
      <w:r w:rsidRPr="00DE1E5A">
        <w:rPr>
          <w:rFonts w:ascii="GHEA Grapalat" w:hAnsi="GHEA Grapalat" w:cs="GHEA Grapalat"/>
          <w:color w:val="000000"/>
          <w:sz w:val="18"/>
          <w:szCs w:val="18"/>
          <w:lang w:val="pt-BR"/>
        </w:rPr>
        <w:t>ի</w:t>
      </w:r>
      <w:r w:rsidRPr="00DE1E5A">
        <w:rPr>
          <w:rFonts w:ascii="GHEA Grapalat" w:hAnsi="GHEA Grapalat" w:cs="GHEA Grapalat"/>
          <w:color w:val="000000"/>
          <w:sz w:val="18"/>
          <w:szCs w:val="18"/>
          <w:lang w:val="hy-AM"/>
        </w:rPr>
        <w:t xml:space="preserve">ն կից ներկայացվող վճարման պահանջագրի /այսուհետ` Պահանջագիր/ ստորագրմամբ անհետկանչելիորեն  համաձայնվում է, որ </w:t>
      </w:r>
    </w:p>
    <w:p w:rsidR="00C339E7" w:rsidRPr="00DE1E5A" w:rsidRDefault="00C339E7" w:rsidP="00C339E7">
      <w:pPr>
        <w:spacing w:after="0" w:line="240" w:lineRule="auto"/>
        <w:ind w:firstLine="426"/>
        <w:jc w:val="both"/>
        <w:rPr>
          <w:rFonts w:ascii="GHEA Grapalat" w:hAnsi="GHEA Grapalat" w:cs="GHEA Grapalat"/>
          <w:color w:val="000000"/>
          <w:sz w:val="18"/>
          <w:szCs w:val="18"/>
          <w:lang w:val="hy-AM"/>
        </w:rPr>
      </w:pPr>
      <w:r w:rsidRPr="00DE1E5A">
        <w:rPr>
          <w:rFonts w:ascii="GHEA Grapalat" w:hAnsi="GHEA Grapalat" w:cs="GHEA Grapalat"/>
          <w:color w:val="000000"/>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C339E7" w:rsidRPr="00DE1E5A" w:rsidRDefault="00C339E7" w:rsidP="00C339E7">
      <w:pPr>
        <w:spacing w:after="0" w:line="240" w:lineRule="auto"/>
        <w:ind w:firstLine="426"/>
        <w:jc w:val="both"/>
        <w:rPr>
          <w:rFonts w:ascii="GHEA Grapalat" w:hAnsi="GHEA Grapalat" w:cs="GHEA Grapalat"/>
          <w:color w:val="000000"/>
          <w:sz w:val="18"/>
          <w:szCs w:val="18"/>
          <w:lang w:val="hy-AM"/>
        </w:rPr>
      </w:pPr>
      <w:r w:rsidRPr="00DE1E5A">
        <w:rPr>
          <w:rFonts w:ascii="GHEA Grapalat" w:hAnsi="GHEA Grapalat" w:cs="GHEA Grapalat"/>
          <w:color w:val="000000"/>
          <w:sz w:val="18"/>
          <w:szCs w:val="18"/>
          <w:lang w:val="hy-AM"/>
        </w:rPr>
        <w:t xml:space="preserve"> բ) Պահանջագիրը հիմք է հանդիսանում Վճարող Բանկի համար` Պահանջագրով նշված ամբողջ գումարը </w:t>
      </w:r>
      <w:r w:rsidRPr="00DE1E5A">
        <w:rPr>
          <w:rFonts w:ascii="GHEA Grapalat" w:hAnsi="GHEA Grapalat" w:cs="GHEA Grapalat"/>
          <w:color w:val="000000"/>
          <w:sz w:val="18"/>
          <w:szCs w:val="18"/>
          <w:lang w:val="pt-BR"/>
        </w:rPr>
        <w:t>Ընկերության</w:t>
      </w:r>
      <w:r w:rsidRPr="00DE1E5A">
        <w:rPr>
          <w:rFonts w:ascii="GHEA Grapalat" w:hAnsi="GHEA Grapalat" w:cs="GHEA Grapalat"/>
          <w:color w:val="000000"/>
          <w:sz w:val="18"/>
          <w:szCs w:val="18"/>
          <w:lang w:val="hy-AM"/>
        </w:rPr>
        <w:t xml:space="preserve"> հաշվից  գանձելու համար՝ առանց լրացուցիչ ակցեպտավորման: </w:t>
      </w:r>
    </w:p>
    <w:p w:rsidR="00C339E7" w:rsidRPr="00DE1E5A" w:rsidRDefault="00C339E7" w:rsidP="00C339E7">
      <w:pPr>
        <w:spacing w:after="0" w:line="240" w:lineRule="auto"/>
        <w:ind w:firstLine="426"/>
        <w:jc w:val="both"/>
        <w:rPr>
          <w:rFonts w:ascii="GHEA Grapalat" w:hAnsi="GHEA Grapalat" w:cs="GHEA Grapalat"/>
          <w:color w:val="000000"/>
          <w:sz w:val="18"/>
          <w:szCs w:val="18"/>
          <w:lang w:val="hy-AM"/>
        </w:rPr>
      </w:pPr>
      <w:r w:rsidRPr="00DE1E5A">
        <w:rPr>
          <w:rFonts w:ascii="GHEA Grapalat" w:hAnsi="GHEA Grapalat" w:cs="GHEA Grapalat"/>
          <w:color w:val="000000"/>
          <w:sz w:val="18"/>
          <w:szCs w:val="18"/>
          <w:lang w:val="hy-AM"/>
        </w:rPr>
        <w:t xml:space="preserve">գ)  </w:t>
      </w:r>
      <w:r w:rsidRPr="00DE1E5A">
        <w:rPr>
          <w:rFonts w:ascii="GHEA Grapalat" w:hAnsi="GHEA Grapalat" w:cs="GHEA Grapalat"/>
          <w:color w:val="000000"/>
          <w:sz w:val="18"/>
          <w:szCs w:val="18"/>
          <w:lang w:val="pt-BR"/>
        </w:rPr>
        <w:t>Ընկերությունը</w:t>
      </w:r>
      <w:r w:rsidRPr="00DE1E5A">
        <w:rPr>
          <w:rFonts w:ascii="GHEA Grapalat" w:hAnsi="GHEA Grapalat" w:cs="GHEA Grapalat"/>
          <w:color w:val="000000"/>
          <w:sz w:val="18"/>
          <w:szCs w:val="18"/>
          <w:lang w:val="hy-AM"/>
        </w:rPr>
        <w:t xml:space="preserve"> չի կարող գրավոր կամ այլ եղանակով Վճարող Բանկին կարգադրել Պահանջագրի վրա դրված իր ակցեպտը հետ կանչելու մասին:</w:t>
      </w:r>
    </w:p>
    <w:p w:rsidR="00C339E7" w:rsidRPr="00DE1E5A" w:rsidRDefault="00C339E7" w:rsidP="00C339E7">
      <w:pPr>
        <w:spacing w:after="0" w:line="240" w:lineRule="auto"/>
        <w:ind w:left="426"/>
        <w:jc w:val="both"/>
        <w:rPr>
          <w:rFonts w:ascii="GHEA Grapalat" w:hAnsi="GHEA Grapalat" w:cs="GHEA Grapalat"/>
          <w:color w:val="000000"/>
          <w:sz w:val="18"/>
          <w:szCs w:val="18"/>
          <w:lang w:val="hy-AM"/>
        </w:rPr>
      </w:pPr>
      <w:r w:rsidRPr="00DE1E5A">
        <w:rPr>
          <w:rFonts w:ascii="GHEA Grapalat" w:hAnsi="GHEA Grapalat" w:cs="GHEA Grapalat"/>
          <w:color w:val="000000"/>
          <w:sz w:val="18"/>
          <w:szCs w:val="18"/>
          <w:lang w:val="hy-AM"/>
        </w:rPr>
        <w:t xml:space="preserve">դ) </w:t>
      </w:r>
      <w:r w:rsidRPr="00DE1E5A">
        <w:rPr>
          <w:rFonts w:ascii="GHEA Grapalat" w:hAnsi="GHEA Grapalat" w:cs="GHEA Grapalat"/>
          <w:color w:val="000000"/>
          <w:sz w:val="18"/>
          <w:szCs w:val="18"/>
          <w:lang w:val="pt-BR"/>
        </w:rPr>
        <w:t>Ընկերությունը</w:t>
      </w:r>
      <w:r w:rsidRPr="00DE1E5A">
        <w:rPr>
          <w:rFonts w:ascii="GHEA Grapalat" w:hAnsi="GHEA Grapalat" w:cs="GHEA Grapalat"/>
          <w:color w:val="000000"/>
          <w:sz w:val="18"/>
          <w:szCs w:val="18"/>
          <w:lang w:val="hy-AM"/>
        </w:rPr>
        <w:t xml:space="preserve"> հավաստում է, որ Պահանջագիրը ակցեպտավորել է տուժանքի ամբողջ գումարով:</w:t>
      </w:r>
    </w:p>
    <w:p w:rsidR="00C339E7" w:rsidRPr="00DE1E5A" w:rsidRDefault="00C339E7" w:rsidP="00C339E7">
      <w:pPr>
        <w:spacing w:after="0" w:line="240" w:lineRule="auto"/>
        <w:ind w:firstLine="426"/>
        <w:jc w:val="both"/>
        <w:rPr>
          <w:rFonts w:ascii="GHEA Grapalat" w:hAnsi="GHEA Grapalat" w:cs="GHEA Grapalat"/>
          <w:sz w:val="18"/>
          <w:szCs w:val="18"/>
          <w:lang w:val="hy-AM"/>
        </w:rPr>
      </w:pPr>
      <w:r w:rsidRPr="00DE1E5A">
        <w:rPr>
          <w:rFonts w:ascii="GHEA Grapalat" w:hAnsi="GHEA Grapalat" w:cs="GHEA Grapalat"/>
          <w:sz w:val="18"/>
          <w:szCs w:val="18"/>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C339E7" w:rsidRPr="00DE1E5A" w:rsidRDefault="00C339E7" w:rsidP="00C339E7">
      <w:pPr>
        <w:numPr>
          <w:ilvl w:val="1"/>
          <w:numId w:val="7"/>
        </w:numPr>
        <w:spacing w:after="0" w:line="240" w:lineRule="auto"/>
        <w:ind w:left="0" w:firstLine="426"/>
        <w:jc w:val="both"/>
        <w:rPr>
          <w:rFonts w:ascii="GHEA Grapalat" w:hAnsi="GHEA Grapalat" w:cs="GHEA Grapalat"/>
          <w:sz w:val="18"/>
          <w:szCs w:val="18"/>
          <w:lang w:val="pt-BR"/>
        </w:rPr>
      </w:pPr>
      <w:r w:rsidRPr="00DE1E5A">
        <w:rPr>
          <w:rFonts w:ascii="GHEA Grapalat" w:hAnsi="GHEA Grapalat" w:cs="GHEA Grapalat"/>
          <w:sz w:val="18"/>
          <w:szCs w:val="18"/>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DE1E5A">
        <w:rPr>
          <w:rFonts w:ascii="GHEA Grapalat" w:hAnsi="GHEA Grapalat" w:cs="GHEA Grapalat"/>
          <w:sz w:val="18"/>
          <w:szCs w:val="18"/>
          <w:lang w:val="hy-AM"/>
        </w:rPr>
        <w:t xml:space="preserve">Պահանջագիրը բնօրինակներով </w:t>
      </w:r>
      <w:r w:rsidRPr="00DE1E5A">
        <w:rPr>
          <w:rFonts w:ascii="GHEA Grapalat" w:hAnsi="GHEA Grapalat" w:cs="GHEA Grapalat"/>
          <w:sz w:val="18"/>
          <w:szCs w:val="18"/>
          <w:lang w:val="pt-BR"/>
        </w:rPr>
        <w:t xml:space="preserve">ներկայացնում է </w:t>
      </w:r>
      <w:r w:rsidRPr="00DE1E5A">
        <w:rPr>
          <w:rFonts w:ascii="GHEA Grapalat" w:hAnsi="GHEA Grapalat" w:cs="GHEA Grapalat"/>
          <w:sz w:val="18"/>
          <w:szCs w:val="18"/>
          <w:lang w:val="hy-AM"/>
        </w:rPr>
        <w:t>Վճարող Բանկին</w:t>
      </w:r>
      <w:r w:rsidRPr="00DE1E5A">
        <w:rPr>
          <w:rFonts w:ascii="GHEA Grapalat" w:hAnsi="GHEA Grapalat" w:cs="GHEA Grapalat"/>
          <w:sz w:val="18"/>
          <w:szCs w:val="18"/>
          <w:lang w:val="pt-BR"/>
        </w:rPr>
        <w:t xml:space="preserve">` այդ մասին գրավոր տեղեկացնելով Ընկերությանը: Սույն տուժանքի համաձայնագիրը և կից </w:t>
      </w:r>
      <w:r w:rsidRPr="00DE1E5A">
        <w:rPr>
          <w:rFonts w:ascii="GHEA Grapalat" w:hAnsi="GHEA Grapalat" w:cs="GHEA Grapalat"/>
          <w:sz w:val="18"/>
          <w:szCs w:val="18"/>
          <w:lang w:val="hy-AM"/>
        </w:rPr>
        <w:t>Պահանջագիրը</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էլեկտրոնային</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թվային</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ստորագրությամբ</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հաստատված</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լինելու</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դեպքում</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դրանք</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Վճարող</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Բանկին</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են</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ներկայացվում</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էլեկտրոնային</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կրիչներով</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ինչպես</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նաև</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դրանցից</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արտատպված</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թղթային</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տարբերակներով</w:t>
      </w:r>
      <w:r w:rsidRPr="00DE1E5A">
        <w:rPr>
          <w:rFonts w:ascii="GHEA Grapalat" w:hAnsi="GHEA Grapalat" w:cs="GHEA Grapalat"/>
          <w:sz w:val="18"/>
          <w:szCs w:val="18"/>
          <w:lang w:val="pt-BR"/>
        </w:rPr>
        <w:t>:</w:t>
      </w:r>
    </w:p>
    <w:p w:rsidR="00C339E7" w:rsidRPr="00DE1E5A" w:rsidRDefault="00C339E7" w:rsidP="00C339E7">
      <w:pPr>
        <w:numPr>
          <w:ilvl w:val="1"/>
          <w:numId w:val="7"/>
        </w:numPr>
        <w:spacing w:after="0" w:line="240" w:lineRule="auto"/>
        <w:ind w:left="0" w:firstLine="426"/>
        <w:jc w:val="both"/>
        <w:rPr>
          <w:rFonts w:ascii="GHEA Grapalat" w:hAnsi="GHEA Grapalat" w:cs="GHEA Grapalat"/>
          <w:color w:val="000000"/>
          <w:sz w:val="18"/>
          <w:szCs w:val="18"/>
          <w:lang w:val="hy-AM"/>
        </w:rPr>
      </w:pPr>
      <w:r w:rsidRPr="00DE1E5A">
        <w:rPr>
          <w:rFonts w:ascii="GHEA Grapalat" w:hAnsi="GHEA Grapalat" w:cs="GHEA Grapalat"/>
          <w:color w:val="000000"/>
          <w:sz w:val="18"/>
          <w:szCs w:val="18"/>
          <w:lang w:val="hy-AM"/>
        </w:rPr>
        <w:t xml:space="preserve"> Պատվիրատուն Վճարող բանկին կարող է ներկայացնել այլ լրացուցիչ փաստաթղթեր:</w:t>
      </w:r>
    </w:p>
    <w:p w:rsidR="00C339E7" w:rsidRPr="00DE1E5A" w:rsidRDefault="00C339E7" w:rsidP="00C339E7">
      <w:pPr>
        <w:numPr>
          <w:ilvl w:val="1"/>
          <w:numId w:val="7"/>
        </w:numPr>
        <w:spacing w:after="0" w:line="240" w:lineRule="auto"/>
        <w:ind w:left="0" w:firstLine="426"/>
        <w:jc w:val="both"/>
        <w:rPr>
          <w:rFonts w:ascii="GHEA Grapalat" w:hAnsi="GHEA Grapalat" w:cs="GHEA Grapalat"/>
          <w:sz w:val="18"/>
          <w:szCs w:val="18"/>
          <w:lang w:val="pt-BR"/>
        </w:rPr>
      </w:pPr>
      <w:r w:rsidRPr="00DE1E5A">
        <w:rPr>
          <w:rFonts w:ascii="GHEA Grapalat" w:hAnsi="GHEA Grapalat" w:cs="GHEA Grapalat"/>
          <w:sz w:val="18"/>
          <w:szCs w:val="18"/>
          <w:lang w:val="hy-AM"/>
        </w:rPr>
        <w:t>Վճարող Բանկի կողմից Պ</w:t>
      </w:r>
      <w:r w:rsidRPr="00DE1E5A">
        <w:rPr>
          <w:rFonts w:ascii="GHEA Grapalat" w:hAnsi="GHEA Grapalat" w:cs="GHEA Grapalat"/>
          <w:sz w:val="18"/>
          <w:szCs w:val="18"/>
          <w:lang w:val="pt-BR"/>
        </w:rPr>
        <w:t xml:space="preserve">ահանջագրում նշված գումարի վճարման հետևանքով </w:t>
      </w:r>
      <w:r w:rsidRPr="00DE1E5A">
        <w:rPr>
          <w:rFonts w:ascii="GHEA Grapalat" w:hAnsi="GHEA Grapalat" w:cs="GHEA Grapalat"/>
          <w:sz w:val="18"/>
          <w:szCs w:val="18"/>
          <w:lang w:val="hy-AM"/>
        </w:rPr>
        <w:t xml:space="preserve">Ընկերության </w:t>
      </w:r>
      <w:r w:rsidRPr="00DE1E5A">
        <w:rPr>
          <w:rFonts w:ascii="GHEA Grapalat" w:hAnsi="GHEA Grapalat" w:cs="GHEA Grapalat"/>
          <w:sz w:val="18"/>
          <w:szCs w:val="18"/>
          <w:lang w:val="pt-BR"/>
        </w:rPr>
        <w:t xml:space="preserve">առաջացած ռիսկերի (Ընկերության կրած վնասների) </w:t>
      </w:r>
      <w:r w:rsidRPr="00DE1E5A">
        <w:rPr>
          <w:rFonts w:ascii="GHEA Grapalat" w:hAnsi="GHEA Grapalat" w:cs="GHEA Grapalat"/>
          <w:sz w:val="18"/>
          <w:szCs w:val="18"/>
          <w:lang w:val="hy-AM"/>
        </w:rPr>
        <w:t xml:space="preserve">և բացասական հետևանքների </w:t>
      </w:r>
      <w:r w:rsidRPr="00DE1E5A">
        <w:rPr>
          <w:rFonts w:ascii="GHEA Grapalat" w:hAnsi="GHEA Grapalat" w:cs="GHEA Grapalat"/>
          <w:sz w:val="18"/>
          <w:szCs w:val="18"/>
          <w:lang w:val="pt-BR"/>
        </w:rPr>
        <w:t>համար Բանկը</w:t>
      </w:r>
      <w:r w:rsidRPr="00DE1E5A">
        <w:rPr>
          <w:rFonts w:ascii="GHEA Grapalat" w:hAnsi="GHEA Grapalat" w:cs="GHEA Grapalat"/>
          <w:sz w:val="18"/>
          <w:szCs w:val="18"/>
          <w:lang w:val="hy-AM"/>
        </w:rPr>
        <w:t xml:space="preserve"> որևէ</w:t>
      </w:r>
      <w:r w:rsidRPr="00DE1E5A">
        <w:rPr>
          <w:rFonts w:ascii="GHEA Grapalat" w:hAnsi="GHEA Grapalat" w:cs="GHEA Grapalat"/>
          <w:sz w:val="18"/>
          <w:szCs w:val="18"/>
          <w:lang w:val="pt-BR"/>
        </w:rPr>
        <w:t xml:space="preserve"> պատասխանատվություն չի կրում</w:t>
      </w:r>
      <w:r w:rsidRPr="00DE1E5A">
        <w:rPr>
          <w:rFonts w:ascii="GHEA Grapalat" w:hAnsi="GHEA Grapalat" w:cs="GHEA Grapalat"/>
          <w:sz w:val="18"/>
          <w:szCs w:val="18"/>
          <w:lang w:val="hy-AM"/>
        </w:rPr>
        <w:t>:</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lang w:val="hy-AM"/>
        </w:rPr>
        <w:t>Բանկը պարտավոր չէ ստուգելու Ընկերության կողմից պայմանագրի պայմանները խախտելու փաստերը:</w:t>
      </w:r>
    </w:p>
    <w:p w:rsidR="00C339E7" w:rsidRPr="00DE1E5A" w:rsidRDefault="00C339E7" w:rsidP="00C339E7">
      <w:pPr>
        <w:numPr>
          <w:ilvl w:val="1"/>
          <w:numId w:val="7"/>
        </w:numPr>
        <w:spacing w:after="0" w:line="240" w:lineRule="auto"/>
        <w:ind w:left="0" w:firstLine="426"/>
        <w:jc w:val="both"/>
        <w:rPr>
          <w:rFonts w:ascii="GHEA Grapalat" w:hAnsi="GHEA Grapalat" w:cs="GHEA Grapalat"/>
          <w:sz w:val="18"/>
          <w:szCs w:val="18"/>
          <w:lang w:val="pt-BR"/>
        </w:rPr>
      </w:pPr>
      <w:r w:rsidRPr="00DE1E5A">
        <w:rPr>
          <w:rFonts w:ascii="GHEA Grapalat" w:hAnsi="GHEA Grapalat" w:cs="GHEA Grapalat"/>
          <w:sz w:val="18"/>
          <w:szCs w:val="18"/>
          <w:lang w:val="hy-AM"/>
        </w:rPr>
        <w:t>Այն դեպքում</w:t>
      </w:r>
      <w:r w:rsidRPr="00DE1E5A">
        <w:rPr>
          <w:rFonts w:ascii="GHEA Grapalat" w:hAnsi="GHEA Grapalat" w:cs="GHEA Grapalat"/>
          <w:sz w:val="18"/>
          <w:szCs w:val="18"/>
          <w:lang w:val="pt-BR"/>
        </w:rPr>
        <w:t>,</w:t>
      </w:r>
      <w:r w:rsidRPr="00DE1E5A">
        <w:rPr>
          <w:rFonts w:ascii="GHEA Grapalat" w:hAnsi="GHEA Grapalat" w:cs="GHEA Grapalat"/>
          <w:sz w:val="18"/>
          <w:szCs w:val="18"/>
          <w:lang w:val="hy-AM"/>
        </w:rPr>
        <w:t xml:space="preserve"> երբ Ընկերության հաշվի միջոցները չեն բավարարում</w:t>
      </w:r>
      <w:r w:rsidRPr="00DE1E5A">
        <w:rPr>
          <w:rFonts w:ascii="GHEA Grapalat" w:hAnsi="GHEA Grapalat" w:cs="GHEA Grapalat"/>
          <w:sz w:val="18"/>
          <w:szCs w:val="18"/>
        </w:rPr>
        <w:t>՝</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Վճարող</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բանկը</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վճարման</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պահանջագիրը</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ստանալուց</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հետո՝</w:t>
      </w:r>
      <w:r w:rsidRPr="00DE1E5A">
        <w:rPr>
          <w:rFonts w:ascii="GHEA Grapalat" w:hAnsi="GHEA Grapalat" w:cs="GHEA Grapalat"/>
          <w:sz w:val="18"/>
          <w:szCs w:val="18"/>
          <w:lang w:val="pt-BR"/>
        </w:rPr>
        <w:t xml:space="preserve"> 2 (</w:t>
      </w:r>
      <w:r w:rsidRPr="00DE1E5A">
        <w:rPr>
          <w:rFonts w:ascii="GHEA Grapalat" w:hAnsi="GHEA Grapalat" w:cs="GHEA Grapalat"/>
          <w:sz w:val="18"/>
          <w:szCs w:val="18"/>
        </w:rPr>
        <w:t>երկու</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աշխատանքային</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օրվա</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ընթացքում</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պետք</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է</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տեղեկացնի</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Պատվիրատուին՝</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գրավոր</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ձևով</w:t>
      </w:r>
      <w:r w:rsidRPr="00DE1E5A">
        <w:rPr>
          <w:rFonts w:ascii="GHEA Grapalat" w:hAnsi="GHEA Grapalat" w:cs="GHEA Grapalat"/>
          <w:sz w:val="18"/>
          <w:szCs w:val="18"/>
          <w:lang w:val="pt-BR"/>
        </w:rPr>
        <w:t>:</w:t>
      </w:r>
    </w:p>
    <w:p w:rsidR="00C339E7" w:rsidRPr="00DE1E5A" w:rsidRDefault="00C339E7" w:rsidP="00C339E7">
      <w:pPr>
        <w:numPr>
          <w:ilvl w:val="1"/>
          <w:numId w:val="7"/>
        </w:numPr>
        <w:spacing w:after="0" w:line="240" w:lineRule="auto"/>
        <w:ind w:left="0" w:firstLine="426"/>
        <w:jc w:val="both"/>
        <w:rPr>
          <w:rFonts w:ascii="GHEA Grapalat" w:hAnsi="GHEA Grapalat" w:cs="GHEA Grapalat"/>
          <w:sz w:val="18"/>
          <w:szCs w:val="18"/>
          <w:lang w:val="pt-BR"/>
        </w:rPr>
      </w:pPr>
      <w:r w:rsidRPr="00DE1E5A">
        <w:rPr>
          <w:rFonts w:ascii="GHEA Grapalat" w:hAnsi="GHEA Grapalat" w:cs="GHEA Grapalat"/>
          <w:sz w:val="18"/>
          <w:szCs w:val="18"/>
          <w:lang w:val="pt-BR"/>
        </w:rPr>
        <w:t xml:space="preserve"> Սույն համաձայնագիրը և կից </w:t>
      </w:r>
      <w:r w:rsidRPr="00DE1E5A">
        <w:rPr>
          <w:rFonts w:ascii="GHEA Grapalat" w:hAnsi="GHEA Grapalat" w:cs="GHEA Grapalat"/>
          <w:sz w:val="18"/>
          <w:szCs w:val="18"/>
          <w:lang w:val="hy-AM"/>
        </w:rPr>
        <w:t>Պ</w:t>
      </w:r>
      <w:r w:rsidRPr="00DE1E5A">
        <w:rPr>
          <w:rFonts w:ascii="GHEA Grapalat" w:hAnsi="GHEA Grapalat" w:cs="GHEA Grapalat"/>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C339E7" w:rsidRPr="00DE1E5A" w:rsidRDefault="00C339E7" w:rsidP="00C339E7">
      <w:pPr>
        <w:spacing w:after="0" w:line="240" w:lineRule="auto"/>
        <w:jc w:val="both"/>
        <w:rPr>
          <w:rFonts w:ascii="GHEA Grapalat" w:hAnsi="GHEA Grapalat" w:cs="GHEA Grapalat"/>
          <w:sz w:val="20"/>
          <w:szCs w:val="20"/>
          <w:lang w:val="hy-AM"/>
        </w:rPr>
      </w:pPr>
    </w:p>
    <w:p w:rsidR="00C339E7" w:rsidRPr="00DE1E5A" w:rsidRDefault="00C339E7" w:rsidP="00C339E7">
      <w:pPr>
        <w:numPr>
          <w:ilvl w:val="0"/>
          <w:numId w:val="6"/>
        </w:numPr>
        <w:spacing w:after="0" w:line="240" w:lineRule="auto"/>
        <w:jc w:val="center"/>
        <w:rPr>
          <w:rFonts w:ascii="GHEA Grapalat" w:hAnsi="GHEA Grapalat" w:cs="GHEA Grapalat"/>
          <w:b/>
          <w:bCs/>
          <w:sz w:val="18"/>
          <w:szCs w:val="18"/>
        </w:rPr>
      </w:pPr>
      <w:r w:rsidRPr="00DE1E5A">
        <w:rPr>
          <w:rFonts w:ascii="GHEA Grapalat" w:hAnsi="GHEA Grapalat" w:cs="GHEA Grapalat"/>
          <w:b/>
          <w:bCs/>
          <w:sz w:val="18"/>
          <w:szCs w:val="18"/>
        </w:rPr>
        <w:t>Այլ պայմաններ</w:t>
      </w:r>
    </w:p>
    <w:p w:rsidR="00C339E7" w:rsidRPr="00DE1E5A" w:rsidRDefault="00C339E7" w:rsidP="00C339E7">
      <w:pPr>
        <w:spacing w:after="0" w:line="240" w:lineRule="auto"/>
        <w:ind w:firstLine="567"/>
        <w:jc w:val="both"/>
        <w:rPr>
          <w:rFonts w:ascii="GHEA Grapalat" w:hAnsi="GHEA Grapalat" w:cs="GHEA Grapalat"/>
          <w:sz w:val="18"/>
          <w:szCs w:val="18"/>
          <w:lang w:val="hy-AM"/>
        </w:rPr>
      </w:pPr>
      <w:r w:rsidRPr="00DE1E5A">
        <w:rPr>
          <w:rFonts w:ascii="GHEA Grapalat" w:hAnsi="GHEA Grapalat" w:cs="GHEA Grapalat"/>
          <w:sz w:val="18"/>
          <w:szCs w:val="18"/>
        </w:rPr>
        <w:t>2.1 Սույն համաձայնագիրը</w:t>
      </w:r>
      <w:r w:rsidRPr="00DE1E5A">
        <w:rPr>
          <w:rFonts w:ascii="GHEA Grapalat" w:hAnsi="GHEA Grapalat" w:cs="GHEA Grapalat"/>
          <w:sz w:val="18"/>
          <w:szCs w:val="18"/>
          <w:lang w:val="hy-AM"/>
        </w:rPr>
        <w:t xml:space="preserve"> և Պահանջագիրը անհետկանչելի են,</w:t>
      </w:r>
      <w:r w:rsidRPr="00DE1E5A">
        <w:rPr>
          <w:rFonts w:ascii="GHEA Grapalat" w:hAnsi="GHEA Grapalat" w:cs="GHEA Grapalat"/>
          <w:sz w:val="18"/>
          <w:szCs w:val="18"/>
        </w:rPr>
        <w:t xml:space="preserve"> ուժի մեջ </w:t>
      </w:r>
      <w:r w:rsidRPr="00DE1E5A">
        <w:rPr>
          <w:rFonts w:ascii="GHEA Grapalat" w:hAnsi="GHEA Grapalat" w:cs="GHEA Grapalat"/>
          <w:sz w:val="18"/>
          <w:szCs w:val="18"/>
          <w:lang w:val="hy-AM"/>
        </w:rPr>
        <w:t>են</w:t>
      </w:r>
      <w:r w:rsidRPr="00DE1E5A">
        <w:rPr>
          <w:rFonts w:ascii="GHEA Grapalat" w:hAnsi="GHEA Grapalat" w:cs="GHEA Grapalat"/>
          <w:sz w:val="18"/>
          <w:szCs w:val="18"/>
        </w:rPr>
        <w:t xml:space="preserve"> մտնում Ընկերության կողմից վավերացման պահից և ուժի մեջ</w:t>
      </w:r>
      <w:r w:rsidRPr="00DE1E5A">
        <w:rPr>
          <w:rFonts w:ascii="GHEA Grapalat" w:hAnsi="GHEA Grapalat" w:cs="GHEA Grapalat"/>
          <w:sz w:val="18"/>
          <w:szCs w:val="18"/>
          <w:lang w:val="hy-AM"/>
        </w:rPr>
        <w:t xml:space="preserve"> են մինչև </w:t>
      </w:r>
      <w:r w:rsidRPr="00DE1E5A">
        <w:rPr>
          <w:rFonts w:ascii="GHEA Grapalat" w:hAnsi="GHEA Grapalat" w:cs="GHEA Grapalat"/>
          <w:sz w:val="18"/>
          <w:szCs w:val="18"/>
        </w:rPr>
        <w:t>Ընկերության կողմից կնքվ</w:t>
      </w:r>
      <w:r w:rsidRPr="00DE1E5A">
        <w:rPr>
          <w:rFonts w:ascii="GHEA Grapalat" w:hAnsi="GHEA Grapalat" w:cs="GHEA Grapalat"/>
          <w:sz w:val="18"/>
          <w:szCs w:val="18"/>
          <w:lang w:val="hy-AM"/>
        </w:rPr>
        <w:t xml:space="preserve">ելիք </w:t>
      </w:r>
      <w:r w:rsidRPr="00DE1E5A">
        <w:rPr>
          <w:rFonts w:ascii="GHEA Grapalat" w:hAnsi="GHEA Grapalat" w:cs="GHEA Grapalat"/>
          <w:sz w:val="18"/>
          <w:szCs w:val="18"/>
        </w:rPr>
        <w:t xml:space="preserve">պայմանագրով </w:t>
      </w:r>
      <w:r w:rsidRPr="00DE1E5A">
        <w:rPr>
          <w:rFonts w:ascii="GHEA Grapalat" w:hAnsi="GHEA Grapalat" w:cs="GHEA Grapalat"/>
          <w:sz w:val="18"/>
          <w:szCs w:val="18"/>
          <w:lang w:val="hy-AM"/>
        </w:rPr>
        <w:t xml:space="preserve">ստանձնվող </w:t>
      </w:r>
      <w:r w:rsidRPr="00DE1E5A">
        <w:rPr>
          <w:rFonts w:ascii="GHEA Grapalat" w:hAnsi="GHEA Grapalat" w:cs="GHEA Grapalat"/>
          <w:sz w:val="18"/>
          <w:szCs w:val="18"/>
        </w:rPr>
        <w:t>պարտավորություններ</w:t>
      </w:r>
      <w:r w:rsidRPr="00DE1E5A">
        <w:rPr>
          <w:rFonts w:ascii="GHEA Grapalat" w:hAnsi="GHEA Grapalat" w:cs="GHEA Grapalat"/>
          <w:sz w:val="18"/>
          <w:szCs w:val="18"/>
          <w:lang w:val="hy-AM"/>
        </w:rPr>
        <w:t>ը</w:t>
      </w:r>
      <w:r w:rsidRPr="00DE1E5A">
        <w:rPr>
          <w:rFonts w:ascii="GHEA Grapalat" w:hAnsi="GHEA Grapalat" w:cs="GHEA Grapalat"/>
          <w:sz w:val="18"/>
          <w:szCs w:val="18"/>
        </w:rPr>
        <w:t xml:space="preserve"> ողջ ծավալով կատար</w:t>
      </w:r>
      <w:r w:rsidRPr="00DE1E5A">
        <w:rPr>
          <w:rFonts w:ascii="GHEA Grapalat" w:hAnsi="GHEA Grapalat" w:cs="GHEA Grapalat"/>
          <w:sz w:val="18"/>
          <w:szCs w:val="18"/>
          <w:lang w:val="hy-AM"/>
        </w:rPr>
        <w:t>ելու վերջին օրվան</w:t>
      </w:r>
      <w:r w:rsidRPr="00DE1E5A">
        <w:rPr>
          <w:rFonts w:ascii="GHEA Grapalat" w:hAnsi="GHEA Grapalat" w:cs="GHEA Grapalat"/>
          <w:sz w:val="18"/>
          <w:szCs w:val="18"/>
        </w:rPr>
        <w:t>, իսկ պայմանագրով երաշխիքային ժամկետ սահմանված լինելու դեպքում՝ երաշխիքային</w:t>
      </w:r>
      <w:r w:rsidRPr="00DE1E5A">
        <w:rPr>
          <w:rFonts w:ascii="GHEA Grapalat" w:hAnsi="GHEA Grapalat" w:cs="GHEA Grapalat"/>
          <w:sz w:val="18"/>
          <w:szCs w:val="18"/>
          <w:lang w:val="hy-AM"/>
        </w:rPr>
        <w:t xml:space="preserve"> </w:t>
      </w:r>
      <w:r w:rsidRPr="00DE1E5A">
        <w:rPr>
          <w:rFonts w:ascii="GHEA Grapalat" w:hAnsi="GHEA Grapalat" w:cs="GHEA Grapalat"/>
          <w:sz w:val="18"/>
          <w:szCs w:val="18"/>
        </w:rPr>
        <w:t xml:space="preserve">ժամկետի ավարտին </w:t>
      </w:r>
      <w:r w:rsidRPr="00DE1E5A">
        <w:rPr>
          <w:rFonts w:ascii="GHEA Grapalat" w:hAnsi="GHEA Grapalat" w:cs="GHEA Grapalat"/>
          <w:sz w:val="18"/>
          <w:szCs w:val="18"/>
          <w:lang w:val="hy-AM"/>
        </w:rPr>
        <w:t xml:space="preserve">հաջորդող </w:t>
      </w:r>
      <w:r w:rsidRPr="00DE1E5A">
        <w:rPr>
          <w:rFonts w:ascii="GHEA Grapalat" w:hAnsi="GHEA Grapalat" w:cs="GHEA Grapalat"/>
          <w:sz w:val="18"/>
          <w:szCs w:val="18"/>
        </w:rPr>
        <w:t>1</w:t>
      </w:r>
      <w:r w:rsidRPr="00DE1E5A">
        <w:rPr>
          <w:rFonts w:ascii="GHEA Grapalat" w:hAnsi="GHEA Grapalat" w:cs="GHEA Grapalat"/>
          <w:sz w:val="18"/>
          <w:szCs w:val="18"/>
          <w:lang w:val="hy-AM"/>
        </w:rPr>
        <w:t>0-րդ աշխատանքային օրը ներառյալ</w:t>
      </w:r>
      <w:del w:id="38" w:author="User" w:date="2019-05-28T21:45:00Z">
        <w:r w:rsidRPr="00DE1E5A" w:rsidDel="00871622">
          <w:rPr>
            <w:rFonts w:ascii="GHEA Grapalat" w:hAnsi="GHEA Grapalat" w:cs="GHEA Grapalat"/>
            <w:sz w:val="18"/>
            <w:szCs w:val="18"/>
          </w:rPr>
          <w:delText>)</w:delText>
        </w:r>
      </w:del>
      <w:r w:rsidRPr="00DE1E5A">
        <w:rPr>
          <w:rFonts w:ascii="GHEA Grapalat" w:hAnsi="GHEA Grapalat" w:cs="GHEA Grapalat"/>
          <w:sz w:val="18"/>
          <w:szCs w:val="18"/>
        </w:rPr>
        <w:t xml:space="preserve">։ </w:t>
      </w:r>
    </w:p>
    <w:p w:rsidR="00C339E7" w:rsidRPr="00DE1E5A" w:rsidRDefault="00C339E7" w:rsidP="00C339E7">
      <w:pPr>
        <w:spacing w:after="0" w:line="240" w:lineRule="auto"/>
        <w:ind w:firstLine="567"/>
        <w:jc w:val="both"/>
        <w:rPr>
          <w:rFonts w:ascii="GHEA Grapalat" w:hAnsi="GHEA Grapalat" w:cs="GHEA Grapalat"/>
          <w:sz w:val="18"/>
          <w:szCs w:val="18"/>
          <w:lang w:val="hy-AM"/>
        </w:rPr>
      </w:pPr>
      <w:r w:rsidRPr="00DE1E5A">
        <w:rPr>
          <w:rFonts w:ascii="GHEA Grapalat" w:hAnsi="GHEA Grapalat" w:cs="GHEA Grapalat"/>
          <w:sz w:val="18"/>
          <w:szCs w:val="18"/>
          <w:lang w:val="hy-AM"/>
        </w:rPr>
        <w:t xml:space="preserve"> 2.2.Սույն համաձայնագիրը և կից Պահանջագիրը Պատվիրատուի կողմից Վճարող Բանկին ներկայացնելով` </w:t>
      </w:r>
    </w:p>
    <w:p w:rsidR="00C339E7" w:rsidRPr="00DE1E5A" w:rsidRDefault="00C339E7" w:rsidP="00C339E7">
      <w:pPr>
        <w:spacing w:after="0" w:line="240" w:lineRule="auto"/>
        <w:ind w:firstLine="567"/>
        <w:jc w:val="both"/>
        <w:rPr>
          <w:rFonts w:ascii="GHEA Grapalat" w:hAnsi="GHEA Grapalat" w:cs="GHEA Grapalat"/>
          <w:sz w:val="18"/>
          <w:szCs w:val="18"/>
          <w:lang w:val="hy-AM"/>
        </w:rPr>
      </w:pPr>
      <w:r w:rsidRPr="00DE1E5A">
        <w:rPr>
          <w:rFonts w:ascii="GHEA Grapalat" w:hAnsi="GHEA Grapalat" w:cs="GHEA Grapalat"/>
          <w:sz w:val="18"/>
          <w:szCs w:val="18"/>
          <w:lang w:val="hy-AM"/>
        </w:rPr>
        <w:t>2.2.1. Պատվիրատուի կողմից հավաստվում է, որ Ընկերությունը թույլ է տվել պայմանագրային պարտավորությունների խախտում, իսկ</w:t>
      </w:r>
    </w:p>
    <w:p w:rsidR="00C339E7" w:rsidRPr="00DE1E5A" w:rsidDel="00A13215" w:rsidRDefault="00C339E7" w:rsidP="00C339E7">
      <w:pPr>
        <w:spacing w:after="0" w:line="240" w:lineRule="auto"/>
        <w:ind w:firstLine="567"/>
        <w:jc w:val="both"/>
        <w:rPr>
          <w:rFonts w:ascii="GHEA Grapalat" w:hAnsi="GHEA Grapalat" w:cs="GHEA Grapalat"/>
          <w:sz w:val="18"/>
          <w:szCs w:val="18"/>
          <w:lang w:val="hy-AM"/>
        </w:rPr>
      </w:pPr>
      <w:r w:rsidRPr="00DE1E5A">
        <w:rPr>
          <w:rFonts w:ascii="GHEA Grapalat" w:hAnsi="GHEA Grapalat" w:cs="GHEA Grapalat"/>
          <w:sz w:val="18"/>
          <w:szCs w:val="18"/>
          <w:lang w:val="hy-AM"/>
        </w:rPr>
        <w:lastRenderedPageBreak/>
        <w:t>2.2.2. Ընկերության կողմից հավաստվում է, որ սույն տուժանքի համաձայնագիրը և կից Պահանջագիրը պատշաճ ստորագրված է Ընկերության իրավասու անձի կողմից:</w:t>
      </w:r>
    </w:p>
    <w:p w:rsidR="00C339E7" w:rsidRPr="00C21B22" w:rsidRDefault="00C339E7" w:rsidP="00C339E7">
      <w:pPr>
        <w:spacing w:after="0" w:line="240" w:lineRule="auto"/>
        <w:ind w:firstLine="567"/>
        <w:jc w:val="both"/>
        <w:rPr>
          <w:rFonts w:ascii="GHEA Grapalat" w:hAnsi="GHEA Grapalat" w:cs="GHEA Grapalat"/>
          <w:sz w:val="18"/>
          <w:szCs w:val="18"/>
          <w:lang w:val="hy-AM"/>
        </w:rPr>
      </w:pPr>
      <w:r w:rsidRPr="00DE1E5A">
        <w:rPr>
          <w:rFonts w:ascii="GHEA Grapalat" w:hAnsi="GHEA Grapalat" w:cs="GHEA Grapalat"/>
          <w:sz w:val="18"/>
          <w:szCs w:val="18"/>
          <w:lang w:val="hy-AM"/>
        </w:rPr>
        <w:t>2.3 Սույն Համաձայնագրի կապակցությամբ ծագած վեճերը լուծվում են բանակցությունների միջոցով։ Համաձայնություն ձեռք չբերելու դեպ</w:t>
      </w:r>
      <w:r w:rsidRPr="00C21B22">
        <w:rPr>
          <w:rFonts w:ascii="GHEA Grapalat" w:hAnsi="GHEA Grapalat" w:cs="GHEA Grapalat"/>
          <w:sz w:val="18"/>
          <w:szCs w:val="18"/>
          <w:lang w:val="hy-AM"/>
        </w:rPr>
        <w:t>քում վեճերը լուծվում են դատական կարգով։</w:t>
      </w:r>
    </w:p>
    <w:p w:rsidR="00C339E7" w:rsidRPr="00DE1E5A" w:rsidRDefault="00C339E7" w:rsidP="00C339E7">
      <w:pPr>
        <w:spacing w:after="0" w:line="240" w:lineRule="auto"/>
        <w:ind w:firstLine="567"/>
        <w:jc w:val="both"/>
        <w:rPr>
          <w:rFonts w:ascii="GHEA Grapalat" w:hAnsi="GHEA Grapalat" w:cs="GHEA Grapalat"/>
          <w:sz w:val="18"/>
          <w:szCs w:val="18"/>
          <w:lang w:val="hy-AM"/>
        </w:rPr>
      </w:pPr>
    </w:p>
    <w:p w:rsidR="00C339E7" w:rsidRPr="00DE1E5A" w:rsidRDefault="00C339E7" w:rsidP="00C339E7">
      <w:pPr>
        <w:spacing w:after="0" w:line="240" w:lineRule="auto"/>
        <w:ind w:firstLine="567"/>
        <w:jc w:val="center"/>
        <w:rPr>
          <w:rFonts w:ascii="GHEA Grapalat" w:hAnsi="GHEA Grapalat" w:cs="GHEA Grapalat"/>
          <w:sz w:val="20"/>
          <w:szCs w:val="20"/>
          <w:lang w:val="hy-AM"/>
        </w:rPr>
      </w:pPr>
      <w:r w:rsidRPr="00DE1E5A">
        <w:rPr>
          <w:rFonts w:ascii="GHEA Grapalat" w:hAnsi="GHEA Grapalat" w:cs="GHEA Grapalat"/>
          <w:b/>
          <w:sz w:val="18"/>
          <w:szCs w:val="18"/>
          <w:lang w:val="hy-AM"/>
        </w:rPr>
        <w:t>3. Ընկերության հասցեն, բանկային վավերապայմանները`</w:t>
      </w:r>
    </w:p>
    <w:p w:rsidR="00C339E7" w:rsidRPr="00DE1E5A" w:rsidRDefault="00C339E7" w:rsidP="00C339E7">
      <w:pPr>
        <w:spacing w:after="0" w:line="240" w:lineRule="auto"/>
        <w:jc w:val="both"/>
        <w:rPr>
          <w:rFonts w:ascii="GHEA Grapalat" w:hAnsi="GHEA Grapalat" w:cs="GHEA Grapalat"/>
          <w:sz w:val="20"/>
          <w:szCs w:val="20"/>
          <w:u w:val="single"/>
          <w:lang w:val="hy-AM"/>
        </w:rPr>
      </w:pPr>
      <w:r w:rsidRPr="00DE1E5A">
        <w:rPr>
          <w:rFonts w:ascii="GHEA Grapalat" w:hAnsi="GHEA Grapalat" w:cs="GHEA Grapalat"/>
          <w:sz w:val="20"/>
          <w:szCs w:val="20"/>
          <w:u w:val="single"/>
          <w:lang w:val="hy-AM"/>
        </w:rPr>
        <w:tab/>
      </w:r>
      <w:r w:rsidRPr="00DE1E5A">
        <w:rPr>
          <w:rFonts w:ascii="GHEA Grapalat" w:hAnsi="GHEA Grapalat" w:cs="GHEA Grapalat"/>
          <w:sz w:val="20"/>
          <w:szCs w:val="20"/>
          <w:u w:val="single"/>
          <w:lang w:val="hy-AM"/>
        </w:rPr>
        <w:tab/>
      </w:r>
      <w:r w:rsidRPr="00DE1E5A">
        <w:rPr>
          <w:rFonts w:ascii="GHEA Grapalat" w:hAnsi="GHEA Grapalat" w:cs="GHEA Grapalat"/>
          <w:sz w:val="20"/>
          <w:szCs w:val="20"/>
          <w:u w:val="single"/>
          <w:lang w:val="hy-AM"/>
        </w:rPr>
        <w:tab/>
      </w:r>
      <w:r w:rsidRPr="00DE1E5A">
        <w:rPr>
          <w:rFonts w:ascii="GHEA Grapalat" w:hAnsi="GHEA Grapalat" w:cs="GHEA Grapalat"/>
          <w:sz w:val="20"/>
          <w:szCs w:val="20"/>
          <w:u w:val="single"/>
          <w:lang w:val="hy-AM"/>
        </w:rPr>
        <w:tab/>
      </w:r>
      <w:r w:rsidRPr="00DE1E5A">
        <w:rPr>
          <w:rFonts w:ascii="GHEA Grapalat" w:hAnsi="GHEA Grapalat" w:cs="GHEA Grapalat"/>
          <w:sz w:val="20"/>
          <w:szCs w:val="20"/>
          <w:u w:val="single"/>
          <w:lang w:val="hy-AM"/>
        </w:rPr>
        <w:tab/>
      </w:r>
    </w:p>
    <w:p w:rsidR="00C339E7" w:rsidRPr="00DE1E5A" w:rsidRDefault="00C339E7" w:rsidP="00C339E7">
      <w:pPr>
        <w:spacing w:after="0" w:line="240" w:lineRule="auto"/>
        <w:jc w:val="both"/>
        <w:rPr>
          <w:rFonts w:ascii="GHEA Grapalat" w:hAnsi="GHEA Grapalat"/>
          <w:sz w:val="18"/>
          <w:szCs w:val="18"/>
          <w:vertAlign w:val="superscript"/>
          <w:lang w:val="hy-AM"/>
        </w:rPr>
      </w:pPr>
      <w:r w:rsidRPr="00DE1E5A">
        <w:rPr>
          <w:rFonts w:ascii="GHEA Grapalat" w:hAnsi="GHEA Grapalat"/>
          <w:sz w:val="18"/>
          <w:szCs w:val="18"/>
          <w:vertAlign w:val="superscript"/>
          <w:lang w:val="hy-AM"/>
        </w:rPr>
        <w:t xml:space="preserve">                               ընկերության անվանումը</w:t>
      </w:r>
    </w:p>
    <w:p w:rsidR="00C339E7" w:rsidRPr="00DE1E5A" w:rsidRDefault="00C339E7" w:rsidP="00C339E7">
      <w:pPr>
        <w:spacing w:after="0" w:line="240" w:lineRule="auto"/>
        <w:jc w:val="both"/>
        <w:rPr>
          <w:rFonts w:ascii="GHEA Grapalat" w:hAnsi="GHEA Grapalat"/>
          <w:sz w:val="18"/>
          <w:szCs w:val="18"/>
          <w:u w:val="single"/>
          <w:vertAlign w:val="superscript"/>
          <w:lang w:val="hy-AM"/>
        </w:rPr>
      </w:pPr>
      <w:r w:rsidRPr="00DE1E5A">
        <w:rPr>
          <w:rFonts w:ascii="GHEA Grapalat" w:hAnsi="GHEA Grapalat"/>
          <w:sz w:val="18"/>
          <w:szCs w:val="18"/>
          <w:vertAlign w:val="superscript"/>
          <w:lang w:val="hy-AM"/>
        </w:rPr>
        <w:t xml:space="preserve"> </w:t>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p>
    <w:p w:rsidR="00C339E7" w:rsidRPr="00DE1E5A" w:rsidRDefault="00C339E7" w:rsidP="00C339E7">
      <w:pPr>
        <w:spacing w:after="0" w:line="240" w:lineRule="auto"/>
        <w:jc w:val="both"/>
        <w:rPr>
          <w:rFonts w:ascii="GHEA Grapalat" w:hAnsi="GHEA Grapalat"/>
          <w:sz w:val="18"/>
          <w:szCs w:val="18"/>
          <w:vertAlign w:val="superscript"/>
          <w:lang w:val="hy-AM"/>
        </w:rPr>
      </w:pPr>
      <w:r w:rsidRPr="00DE1E5A">
        <w:rPr>
          <w:rFonts w:ascii="GHEA Grapalat" w:hAnsi="GHEA Grapalat"/>
          <w:sz w:val="18"/>
          <w:szCs w:val="18"/>
          <w:vertAlign w:val="superscript"/>
          <w:lang w:val="hy-AM"/>
        </w:rPr>
        <w:t xml:space="preserve">                              ընկերության հասցեն</w:t>
      </w:r>
    </w:p>
    <w:p w:rsidR="00C339E7" w:rsidRPr="00DE1E5A" w:rsidRDefault="00C339E7" w:rsidP="00C339E7">
      <w:pPr>
        <w:spacing w:after="0" w:line="240" w:lineRule="auto"/>
        <w:jc w:val="both"/>
        <w:rPr>
          <w:rFonts w:ascii="GHEA Grapalat" w:hAnsi="GHEA Grapalat"/>
          <w:sz w:val="18"/>
          <w:szCs w:val="18"/>
          <w:u w:val="single"/>
          <w:vertAlign w:val="superscript"/>
          <w:lang w:val="hy-AM"/>
        </w:rPr>
      </w:pP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p>
    <w:p w:rsidR="00C339E7" w:rsidRPr="00DE1E5A" w:rsidRDefault="00C339E7" w:rsidP="00C339E7">
      <w:pPr>
        <w:spacing w:after="0" w:line="240" w:lineRule="auto"/>
        <w:jc w:val="both"/>
        <w:rPr>
          <w:rFonts w:ascii="GHEA Grapalat" w:hAnsi="GHEA Grapalat"/>
          <w:sz w:val="18"/>
          <w:szCs w:val="18"/>
          <w:vertAlign w:val="superscript"/>
          <w:lang w:val="hy-AM"/>
        </w:rPr>
      </w:pPr>
      <w:r w:rsidRPr="00DE1E5A">
        <w:rPr>
          <w:rFonts w:ascii="GHEA Grapalat" w:hAnsi="GHEA Grapalat"/>
          <w:sz w:val="18"/>
          <w:szCs w:val="18"/>
          <w:vertAlign w:val="superscript"/>
          <w:lang w:val="hy-AM"/>
        </w:rPr>
        <w:t xml:space="preserve">              ընկերությանը սպասարկող բանկի անվանումը</w:t>
      </w:r>
    </w:p>
    <w:p w:rsidR="00C339E7" w:rsidRPr="00DE1E5A" w:rsidRDefault="00C339E7" w:rsidP="00C339E7">
      <w:pPr>
        <w:spacing w:after="0" w:line="240" w:lineRule="auto"/>
        <w:jc w:val="both"/>
        <w:rPr>
          <w:rFonts w:ascii="GHEA Grapalat" w:hAnsi="GHEA Grapalat"/>
          <w:sz w:val="18"/>
          <w:szCs w:val="18"/>
          <w:vertAlign w:val="superscript"/>
          <w:lang w:val="hy-AM"/>
        </w:rPr>
      </w:pP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p>
    <w:p w:rsidR="00C339E7" w:rsidRPr="00DE1E5A" w:rsidRDefault="00C339E7" w:rsidP="00C339E7">
      <w:pPr>
        <w:spacing w:after="0" w:line="240" w:lineRule="auto"/>
        <w:jc w:val="both"/>
        <w:rPr>
          <w:rFonts w:ascii="GHEA Grapalat" w:hAnsi="GHEA Grapalat"/>
          <w:sz w:val="18"/>
          <w:szCs w:val="18"/>
          <w:vertAlign w:val="superscript"/>
          <w:lang w:val="hy-AM"/>
        </w:rPr>
      </w:pPr>
      <w:r w:rsidRPr="00DE1E5A">
        <w:rPr>
          <w:rFonts w:ascii="GHEA Grapalat" w:hAnsi="GHEA Grapalat"/>
          <w:sz w:val="18"/>
          <w:szCs w:val="18"/>
          <w:vertAlign w:val="superscript"/>
          <w:lang w:val="hy-AM"/>
        </w:rPr>
        <w:t xml:space="preserve">                   ընկերության բանկային հաշվեհամարը</w:t>
      </w:r>
    </w:p>
    <w:p w:rsidR="00C339E7" w:rsidRPr="00DE1E5A" w:rsidRDefault="00C339E7" w:rsidP="00C339E7">
      <w:pPr>
        <w:spacing w:after="0" w:line="240" w:lineRule="auto"/>
        <w:jc w:val="both"/>
        <w:rPr>
          <w:rFonts w:ascii="GHEA Grapalat" w:hAnsi="GHEA Grapalat"/>
          <w:sz w:val="18"/>
          <w:szCs w:val="18"/>
          <w:vertAlign w:val="superscript"/>
          <w:lang w:val="hy-AM"/>
        </w:rPr>
      </w:pP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p>
    <w:p w:rsidR="00C339E7" w:rsidRPr="00DE1E5A" w:rsidRDefault="00C339E7" w:rsidP="00C339E7">
      <w:pPr>
        <w:spacing w:after="0" w:line="240" w:lineRule="auto"/>
        <w:jc w:val="both"/>
        <w:rPr>
          <w:rFonts w:ascii="GHEA Grapalat" w:hAnsi="GHEA Grapalat"/>
          <w:sz w:val="18"/>
          <w:szCs w:val="18"/>
          <w:vertAlign w:val="superscript"/>
          <w:lang w:val="hy-AM"/>
        </w:rPr>
      </w:pPr>
      <w:r w:rsidRPr="00DE1E5A">
        <w:rPr>
          <w:rFonts w:ascii="GHEA Grapalat" w:hAnsi="GHEA Grapalat"/>
          <w:sz w:val="18"/>
          <w:szCs w:val="18"/>
          <w:vertAlign w:val="superscript"/>
          <w:lang w:val="hy-AM"/>
        </w:rPr>
        <w:t xml:space="preserve">            ընկերության հարկ վճարողի հաշվառման համարը</w:t>
      </w:r>
    </w:p>
    <w:p w:rsidR="00C339E7" w:rsidRPr="00DE1E5A" w:rsidRDefault="00C339E7" w:rsidP="00C339E7">
      <w:pPr>
        <w:spacing w:after="0" w:line="240" w:lineRule="auto"/>
        <w:jc w:val="both"/>
        <w:rPr>
          <w:rFonts w:ascii="GHEA Grapalat" w:hAnsi="GHEA Grapalat"/>
          <w:sz w:val="18"/>
          <w:szCs w:val="18"/>
          <w:u w:val="single"/>
          <w:vertAlign w:val="superscript"/>
          <w:lang w:val="hy-AM"/>
        </w:rPr>
      </w:pP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p>
    <w:p w:rsidR="00C339E7" w:rsidRPr="00DE1E5A" w:rsidRDefault="00C339E7" w:rsidP="00C339E7">
      <w:pPr>
        <w:spacing w:after="0" w:line="240" w:lineRule="auto"/>
        <w:jc w:val="both"/>
        <w:rPr>
          <w:rFonts w:ascii="GHEA Grapalat" w:hAnsi="GHEA Grapalat"/>
          <w:sz w:val="18"/>
          <w:szCs w:val="18"/>
          <w:vertAlign w:val="superscript"/>
          <w:lang w:val="hy-AM"/>
        </w:rPr>
      </w:pPr>
      <w:r w:rsidRPr="00DE1E5A">
        <w:rPr>
          <w:rFonts w:ascii="GHEA Grapalat" w:hAnsi="GHEA Grapalat"/>
          <w:sz w:val="18"/>
          <w:szCs w:val="18"/>
          <w:vertAlign w:val="superscript"/>
          <w:lang w:val="hy-AM"/>
        </w:rPr>
        <w:t xml:space="preserve">       ընկերության տնօրենի անունը, ազգանունը և ստորագրությունը</w:t>
      </w:r>
    </w:p>
    <w:p w:rsidR="00C339E7" w:rsidRPr="00DE1E5A" w:rsidRDefault="00C339E7" w:rsidP="00C339E7">
      <w:pPr>
        <w:spacing w:after="0" w:line="240" w:lineRule="auto"/>
        <w:jc w:val="both"/>
        <w:rPr>
          <w:rFonts w:ascii="GHEA Grapalat" w:hAnsi="GHEA Grapalat"/>
          <w:sz w:val="16"/>
          <w:szCs w:val="16"/>
          <w:lang w:val="hy-AM"/>
        </w:rPr>
      </w:pPr>
      <w:r w:rsidRPr="00DE1E5A">
        <w:rPr>
          <w:rFonts w:ascii="GHEA Grapalat" w:hAnsi="GHEA Grapalat"/>
          <w:sz w:val="16"/>
          <w:szCs w:val="16"/>
          <w:lang w:val="hy-AM"/>
        </w:rPr>
        <w:t>Կ.Տ</w:t>
      </w:r>
    </w:p>
    <w:p w:rsidR="00C339E7" w:rsidRPr="00DE1E5A" w:rsidRDefault="00C339E7" w:rsidP="00C339E7">
      <w:pPr>
        <w:spacing w:after="0" w:line="240" w:lineRule="auto"/>
        <w:jc w:val="both"/>
        <w:rPr>
          <w:rFonts w:ascii="GHEA Grapalat" w:hAnsi="GHEA Grapalat"/>
          <w:sz w:val="16"/>
          <w:szCs w:val="16"/>
          <w:lang w:val="hy-AM"/>
        </w:rPr>
      </w:pPr>
    </w:p>
    <w:p w:rsidR="00C339E7" w:rsidRPr="00DE1E5A" w:rsidRDefault="00C339E7" w:rsidP="00C339E7">
      <w:pPr>
        <w:spacing w:after="0" w:line="240" w:lineRule="auto"/>
        <w:jc w:val="both"/>
        <w:rPr>
          <w:rFonts w:ascii="GHEA Grapalat" w:hAnsi="GHEA Grapalat"/>
          <w:sz w:val="16"/>
          <w:szCs w:val="16"/>
          <w:lang w:val="hy-AM"/>
        </w:rPr>
      </w:pPr>
      <w:r w:rsidRPr="00DE1E5A">
        <w:rPr>
          <w:rFonts w:ascii="GHEA Grapalat" w:hAnsi="GHEA Grapalat"/>
          <w:sz w:val="16"/>
          <w:szCs w:val="16"/>
          <w:lang w:val="hy-AM"/>
        </w:rPr>
        <w:t>Օր/ամիս/տարի</w:t>
      </w:r>
    </w:p>
    <w:p w:rsidR="00C339E7" w:rsidRPr="00DE1E5A" w:rsidRDefault="00C339E7" w:rsidP="00C339E7">
      <w:pPr>
        <w:spacing w:after="0" w:line="240" w:lineRule="auto"/>
        <w:jc w:val="center"/>
        <w:rPr>
          <w:rFonts w:ascii="GHEA Grapalat" w:hAnsi="GHEA Grapalat" w:cs="GHEA Grapalat"/>
          <w:lang w:val="hy-AM"/>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r w:rsidRPr="00DE1E5A">
        <w:rPr>
          <w:rFonts w:ascii="GHEA Grapalat" w:hAnsi="GHEA Grapalat" w:cs="Sylfaen"/>
          <w:i/>
          <w:sz w:val="16"/>
          <w:szCs w:val="16"/>
          <w:lang w:val="hy-AM"/>
        </w:rPr>
        <w:t xml:space="preserve">* </w:t>
      </w:r>
      <w:r w:rsidRPr="00DE1E5A">
        <w:rPr>
          <w:rFonts w:ascii="GHEA Grapalat" w:hAnsi="GHEA Grapalat"/>
          <w:i/>
          <w:sz w:val="16"/>
          <w:szCs w:val="16"/>
          <w:lang w:val="hy-AM"/>
        </w:rPr>
        <w:t>լրացվում է հանձնաժողովի քարտուղարի կողմից` մինչև հրավերը տեղեկագրում հրապարակելը:</w:t>
      </w:r>
    </w:p>
    <w:p w:rsidR="00C339E7" w:rsidRPr="00C21B22" w:rsidDel="00FE6740" w:rsidRDefault="00C339E7" w:rsidP="00C339E7">
      <w:pPr>
        <w:tabs>
          <w:tab w:val="left" w:pos="540"/>
        </w:tabs>
        <w:autoSpaceDE w:val="0"/>
        <w:autoSpaceDN w:val="0"/>
        <w:adjustRightInd w:val="0"/>
        <w:spacing w:after="0" w:line="240" w:lineRule="auto"/>
        <w:contextualSpacing/>
        <w:jc w:val="both"/>
        <w:rPr>
          <w:del w:id="39" w:author="User" w:date="2019-05-28T21:47:00Z"/>
          <w:rFonts w:ascii="GHEA Grapalat" w:hAnsi="GHEA Grapalat" w:cs="Sylfaen"/>
          <w:i/>
          <w:sz w:val="16"/>
          <w:szCs w:val="16"/>
          <w:lang w:val="hy-AM"/>
        </w:rPr>
      </w:pPr>
    </w:p>
    <w:p w:rsidR="00C339E7" w:rsidRPr="00C21B22" w:rsidRDefault="00C339E7" w:rsidP="00C339E7">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C339E7" w:rsidRPr="00C21B22" w:rsidRDefault="00C339E7" w:rsidP="00C339E7">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C339E7" w:rsidRPr="00C21B22" w:rsidRDefault="00C339E7" w:rsidP="00C339E7">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C339E7" w:rsidRPr="00C21B22" w:rsidRDefault="00C339E7" w:rsidP="00C339E7">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C339E7" w:rsidRPr="00C21B22" w:rsidRDefault="00C339E7" w:rsidP="00C339E7">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C339E7" w:rsidRPr="00C21B22" w:rsidRDefault="00C339E7" w:rsidP="00C339E7">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C339E7" w:rsidRPr="00C21B22" w:rsidRDefault="00C339E7" w:rsidP="00C339E7">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C339E7" w:rsidRPr="00C21B22" w:rsidRDefault="00C339E7" w:rsidP="00C339E7">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C339E7" w:rsidRPr="00C21B22" w:rsidRDefault="00C339E7" w:rsidP="00C339E7">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C339E7" w:rsidRPr="00C21B22" w:rsidRDefault="00C339E7" w:rsidP="00C339E7">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C339E7" w:rsidRPr="00C21B22" w:rsidRDefault="00C339E7" w:rsidP="00C339E7">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C339E7" w:rsidRPr="00C21B22" w:rsidRDefault="00C339E7" w:rsidP="00C339E7">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C339E7" w:rsidRPr="00C21B22" w:rsidRDefault="00C339E7" w:rsidP="00C339E7">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C339E7" w:rsidRPr="00C21B22" w:rsidRDefault="00C339E7" w:rsidP="00C339E7">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tbl>
      <w:tblPr>
        <w:tblpPr w:leftFromText="180" w:rightFromText="180" w:vertAnchor="page" w:horzAnchor="margin" w:tblpXSpec="center" w:tblpY="1003"/>
        <w:tblW w:w="10980" w:type="dxa"/>
        <w:tblLook w:val="0000"/>
      </w:tblPr>
      <w:tblGrid>
        <w:gridCol w:w="5616"/>
        <w:gridCol w:w="5364"/>
      </w:tblGrid>
      <w:tr w:rsidR="00C339E7" w:rsidRPr="00DE1E5A" w:rsidTr="00DF078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39E7" w:rsidRPr="00DE1E5A" w:rsidRDefault="00C339E7" w:rsidP="00C339E7">
            <w:pPr>
              <w:spacing w:after="0" w:line="240" w:lineRule="auto"/>
              <w:rPr>
                <w:rFonts w:ascii="GHEA Grapalat" w:hAnsi="GHEA Grapalat" w:cs="Sylfaen"/>
                <w:b/>
                <w:bCs/>
                <w:sz w:val="20"/>
                <w:szCs w:val="20"/>
                <w:lang w:val="hy-AM"/>
              </w:rPr>
            </w:pPr>
            <w:r w:rsidRPr="00DE1E5A">
              <w:rPr>
                <w:rFonts w:ascii="GHEA Grapalat" w:hAnsi="GHEA Grapalat" w:cs="Sylfaen"/>
                <w:sz w:val="20"/>
                <w:szCs w:val="20"/>
              </w:rPr>
              <w:lastRenderedPageBreak/>
              <w:t xml:space="preserve">1.                                                              </w:t>
            </w:r>
            <w:r w:rsidRPr="00DE1E5A">
              <w:rPr>
                <w:rFonts w:ascii="GHEA Grapalat" w:hAnsi="GHEA Grapalat" w:cs="Sylfaen"/>
                <w:b/>
                <w:bCs/>
                <w:sz w:val="20"/>
                <w:szCs w:val="20"/>
              </w:rPr>
              <w:t>ՎՃԱՐՄԱՆ</w:t>
            </w:r>
            <w:r w:rsidRPr="00DE1E5A">
              <w:rPr>
                <w:rFonts w:ascii="GHEA Grapalat" w:hAnsi="GHEA Grapalat" w:cs="Arial"/>
                <w:b/>
                <w:bCs/>
                <w:sz w:val="20"/>
                <w:szCs w:val="20"/>
              </w:rPr>
              <w:t xml:space="preserve"> </w:t>
            </w:r>
            <w:r w:rsidRPr="00DE1E5A">
              <w:rPr>
                <w:rFonts w:ascii="GHEA Grapalat" w:hAnsi="GHEA Grapalat" w:cs="Sylfaen"/>
                <w:b/>
                <w:bCs/>
                <w:sz w:val="20"/>
                <w:szCs w:val="20"/>
              </w:rPr>
              <w:t>ՊԱՀԱՆՋԱԳԻՐ</w:t>
            </w:r>
            <w:r>
              <w:rPr>
                <w:rFonts w:ascii="GHEA Grapalat" w:hAnsi="GHEA Grapalat" w:cs="Sylfaen"/>
                <w:b/>
                <w:bCs/>
                <w:sz w:val="20"/>
                <w:szCs w:val="20"/>
                <w:vertAlign w:val="superscript"/>
              </w:rPr>
              <w:t>25</w:t>
            </w:r>
            <w:r w:rsidRPr="00917496">
              <w:rPr>
                <w:rStyle w:val="FootnoteReference"/>
                <w:rFonts w:ascii="GHEA Grapalat" w:hAnsi="GHEA Grapalat" w:cs="Sylfaen"/>
                <w:b/>
                <w:bCs/>
                <w:color w:val="FFFFFF"/>
                <w:sz w:val="20"/>
                <w:szCs w:val="20"/>
              </w:rPr>
              <w:footnoteReference w:id="21"/>
            </w:r>
            <w:r w:rsidRPr="00DE1E5A">
              <w:rPr>
                <w:rFonts w:ascii="GHEA Grapalat" w:hAnsi="GHEA Grapalat" w:cs="Sylfaen"/>
                <w:b/>
                <w:bCs/>
                <w:sz w:val="20"/>
                <w:szCs w:val="20"/>
              </w:rPr>
              <w:t xml:space="preserve"> </w:t>
            </w:r>
          </w:p>
          <w:p w:rsidR="00C339E7" w:rsidRPr="00DE1E5A" w:rsidRDefault="00C339E7" w:rsidP="00C339E7">
            <w:pPr>
              <w:spacing w:after="0" w:line="240" w:lineRule="auto"/>
              <w:jc w:val="center"/>
              <w:rPr>
                <w:rFonts w:ascii="GHEA Grapalat" w:hAnsi="GHEA Grapalat" w:cs="Arial"/>
                <w:bCs/>
                <w:i/>
                <w:sz w:val="20"/>
                <w:szCs w:val="20"/>
              </w:rPr>
            </w:pPr>
          </w:p>
        </w:tc>
      </w:tr>
      <w:tr w:rsidR="00C339E7" w:rsidRPr="00DE1E5A" w:rsidTr="00DF078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39E7" w:rsidRPr="00DE1E5A" w:rsidRDefault="00C339E7" w:rsidP="00C339E7">
            <w:pPr>
              <w:spacing w:after="0" w:line="240" w:lineRule="auto"/>
              <w:rPr>
                <w:rFonts w:ascii="GHEA Grapalat" w:hAnsi="GHEA Grapalat" w:cs="Sylfaen"/>
                <w:sz w:val="20"/>
                <w:szCs w:val="20"/>
                <w:lang w:val="hy-AM"/>
              </w:rPr>
            </w:pPr>
            <w:r w:rsidRPr="00DE1E5A">
              <w:rPr>
                <w:rFonts w:ascii="GHEA Grapalat" w:hAnsi="GHEA Grapalat" w:cs="Sylfaen"/>
                <w:sz w:val="20"/>
                <w:szCs w:val="20"/>
                <w:lang w:val="hy-AM"/>
              </w:rPr>
              <w:t>2</w:t>
            </w:r>
            <w:r w:rsidRPr="00DE1E5A">
              <w:rPr>
                <w:rFonts w:ascii="GHEA Grapalat" w:hAnsi="GHEA Grapalat" w:cs="Sylfaen"/>
                <w:sz w:val="20"/>
                <w:szCs w:val="20"/>
              </w:rPr>
              <w:t>.</w:t>
            </w:r>
            <w:r w:rsidRPr="00DE1E5A">
              <w:rPr>
                <w:rFonts w:ascii="GHEA Grapalat" w:hAnsi="GHEA Grapalat" w:cs="Sylfaen"/>
                <w:sz w:val="20"/>
                <w:szCs w:val="20"/>
                <w:lang w:val="hy-AM"/>
              </w:rPr>
              <w:t xml:space="preserve"> Թիվ </w:t>
            </w:r>
          </w:p>
        </w:tc>
      </w:tr>
      <w:tr w:rsidR="00C339E7" w:rsidRPr="00DE1E5A" w:rsidTr="00DF078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39E7" w:rsidRPr="00DE1E5A" w:rsidRDefault="00C339E7" w:rsidP="00C339E7">
            <w:pPr>
              <w:spacing w:after="0" w:line="240" w:lineRule="auto"/>
              <w:rPr>
                <w:rFonts w:ascii="GHEA Grapalat" w:hAnsi="GHEA Grapalat" w:cs="Sylfaen"/>
                <w:sz w:val="20"/>
                <w:szCs w:val="20"/>
              </w:rPr>
            </w:pPr>
            <w:r w:rsidRPr="00DE1E5A">
              <w:rPr>
                <w:rFonts w:ascii="GHEA Grapalat" w:hAnsi="GHEA Grapalat" w:cs="Sylfaen"/>
                <w:sz w:val="20"/>
                <w:szCs w:val="20"/>
                <w:lang w:val="hy-AM"/>
              </w:rPr>
              <w:t>3</w:t>
            </w:r>
            <w:r w:rsidRPr="00DE1E5A">
              <w:rPr>
                <w:rFonts w:ascii="GHEA Grapalat" w:hAnsi="GHEA Grapalat" w:cs="Sylfaen"/>
                <w:sz w:val="20"/>
                <w:szCs w:val="20"/>
              </w:rPr>
              <w:t>.                                                         Ներկայացման</w:t>
            </w:r>
            <w:r w:rsidRPr="00DE1E5A">
              <w:rPr>
                <w:rFonts w:ascii="GHEA Grapalat" w:hAnsi="GHEA Grapalat" w:cs="Arial"/>
                <w:sz w:val="20"/>
                <w:szCs w:val="20"/>
              </w:rPr>
              <w:t xml:space="preserve"> </w:t>
            </w:r>
            <w:r w:rsidRPr="00DE1E5A">
              <w:rPr>
                <w:rFonts w:ascii="GHEA Grapalat" w:hAnsi="GHEA Grapalat" w:cs="Sylfaen"/>
                <w:sz w:val="20"/>
                <w:szCs w:val="20"/>
              </w:rPr>
              <w:t>ամսաթիվը</w:t>
            </w:r>
            <w:r w:rsidRPr="00DE1E5A">
              <w:rPr>
                <w:rFonts w:ascii="GHEA Grapalat" w:hAnsi="GHEA Grapalat" w:cs="Arial"/>
                <w:sz w:val="20"/>
                <w:szCs w:val="20"/>
              </w:rPr>
              <w:t xml:space="preserve">` </w:t>
            </w:r>
            <w:r w:rsidRPr="00DE1E5A">
              <w:rPr>
                <w:rFonts w:ascii="GHEA Grapalat" w:hAnsi="GHEA Grapalat" w:cs="Tahoma"/>
                <w:color w:val="000000"/>
                <w:sz w:val="20"/>
                <w:szCs w:val="20"/>
              </w:rPr>
              <w:t xml:space="preserve">"___" </w:t>
            </w:r>
            <w:r w:rsidRPr="00DE1E5A">
              <w:rPr>
                <w:rFonts w:ascii="GHEA Grapalat" w:hAnsi="GHEA Grapalat" w:cs="Sylfaen"/>
                <w:color w:val="000000"/>
                <w:sz w:val="20"/>
                <w:szCs w:val="20"/>
              </w:rPr>
              <w:t xml:space="preserve">___ </w:t>
            </w:r>
            <w:r w:rsidRPr="00DE1E5A">
              <w:rPr>
                <w:rFonts w:ascii="GHEA Grapalat" w:hAnsi="GHEA Grapalat" w:cs="Tahoma"/>
                <w:color w:val="000000"/>
                <w:sz w:val="20"/>
                <w:szCs w:val="20"/>
              </w:rPr>
              <w:t>20___</w:t>
            </w:r>
            <w:r w:rsidRPr="00DE1E5A">
              <w:rPr>
                <w:rFonts w:ascii="GHEA Grapalat" w:hAnsi="GHEA Grapalat" w:cs="Sylfaen"/>
                <w:color w:val="000000"/>
                <w:sz w:val="20"/>
                <w:szCs w:val="20"/>
              </w:rPr>
              <w:t>թ.</w:t>
            </w:r>
          </w:p>
        </w:tc>
      </w:tr>
      <w:tr w:rsidR="00C339E7" w:rsidRPr="00DE1E5A" w:rsidTr="00DF078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39E7" w:rsidRPr="00DE1E5A" w:rsidRDefault="00C339E7" w:rsidP="00C339E7">
            <w:pPr>
              <w:spacing w:after="0" w:line="240" w:lineRule="auto"/>
              <w:rPr>
                <w:rFonts w:ascii="GHEA Grapalat" w:hAnsi="GHEA Grapalat" w:cs="Arial"/>
                <w:sz w:val="20"/>
                <w:szCs w:val="20"/>
              </w:rPr>
            </w:pPr>
            <w:r w:rsidRPr="00DE1E5A">
              <w:rPr>
                <w:rFonts w:ascii="GHEA Grapalat" w:hAnsi="GHEA Grapalat" w:cs="Sylfaen"/>
                <w:sz w:val="20"/>
                <w:szCs w:val="20"/>
                <w:lang w:val="hy-AM"/>
              </w:rPr>
              <w:t>4</w:t>
            </w:r>
            <w:r w:rsidRPr="00DE1E5A">
              <w:rPr>
                <w:rFonts w:ascii="GHEA Grapalat" w:hAnsi="GHEA Grapalat" w:cs="Sylfaen"/>
                <w:sz w:val="20"/>
                <w:szCs w:val="20"/>
              </w:rPr>
              <w:t xml:space="preserve">. </w:t>
            </w:r>
            <w:r w:rsidRPr="00DE1E5A">
              <w:rPr>
                <w:rFonts w:ascii="GHEA Grapalat" w:hAnsi="GHEA Grapalat" w:cs="Sylfaen"/>
                <w:sz w:val="20"/>
                <w:szCs w:val="20"/>
                <w:lang w:val="hy-AM"/>
              </w:rPr>
              <w:t>Վճարողի անվանումը</w:t>
            </w:r>
            <w:r w:rsidRPr="00DE1E5A">
              <w:rPr>
                <w:rFonts w:ascii="GHEA Grapalat" w:hAnsi="GHEA Grapalat" w:cs="Sylfaen"/>
                <w:sz w:val="20"/>
                <w:szCs w:val="20"/>
              </w:rPr>
              <w:t>,</w:t>
            </w:r>
            <w:r w:rsidRPr="00DE1E5A">
              <w:rPr>
                <w:rFonts w:ascii="GHEA Grapalat" w:hAnsi="GHEA Grapalat" w:cs="Sylfaen"/>
                <w:sz w:val="20"/>
                <w:szCs w:val="20"/>
                <w:lang w:val="hy-AM"/>
              </w:rPr>
              <w:t xml:space="preserve"> կամ անուն ազգանուն </w:t>
            </w:r>
            <w:r w:rsidRPr="00DE1E5A">
              <w:rPr>
                <w:rFonts w:ascii="GHEA Grapalat" w:hAnsi="GHEA Grapalat" w:cs="Sylfaen"/>
                <w:sz w:val="20"/>
                <w:szCs w:val="20"/>
              </w:rPr>
              <w:t xml:space="preserve">(Ընկերություն </w:t>
            </w:r>
            <w:r w:rsidRPr="00DE1E5A">
              <w:rPr>
                <w:rFonts w:ascii="GHEA Grapalat" w:hAnsi="GHEA Grapalat" w:cs="Arial"/>
                <w:sz w:val="20"/>
                <w:szCs w:val="20"/>
              </w:rPr>
              <w:t>`</w:t>
            </w:r>
          </w:p>
        </w:tc>
      </w:tr>
      <w:tr w:rsidR="00C339E7" w:rsidRPr="00DE1E5A" w:rsidTr="00DF078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39E7" w:rsidRPr="00DE1E5A" w:rsidRDefault="00C339E7" w:rsidP="00C339E7">
            <w:pPr>
              <w:spacing w:after="0" w:line="240" w:lineRule="auto"/>
              <w:rPr>
                <w:rFonts w:ascii="GHEA Grapalat" w:hAnsi="GHEA Grapalat" w:cs="Arial"/>
                <w:sz w:val="20"/>
                <w:szCs w:val="20"/>
              </w:rPr>
            </w:pPr>
            <w:r w:rsidRPr="00DE1E5A">
              <w:rPr>
                <w:rFonts w:ascii="GHEA Grapalat" w:hAnsi="GHEA Grapalat" w:cs="Sylfaen"/>
                <w:sz w:val="20"/>
                <w:szCs w:val="20"/>
                <w:lang w:val="hy-AM"/>
              </w:rPr>
              <w:t>5</w:t>
            </w:r>
            <w:r w:rsidRPr="00DE1E5A">
              <w:rPr>
                <w:rFonts w:ascii="GHEA Grapalat" w:hAnsi="GHEA Grapalat" w:cs="Sylfaen"/>
                <w:sz w:val="20"/>
                <w:szCs w:val="20"/>
              </w:rPr>
              <w:t>. Վճարողի</w:t>
            </w:r>
            <w:r w:rsidRPr="00DE1E5A">
              <w:rPr>
                <w:rFonts w:ascii="GHEA Grapalat" w:hAnsi="GHEA Grapalat" w:cs="Sylfaen"/>
                <w:sz w:val="20"/>
                <w:szCs w:val="20"/>
                <w:lang w:val="hy-AM"/>
              </w:rPr>
              <w:t xml:space="preserve">ն սպասարկող Ֆինանսական կազմակերպություն </w:t>
            </w:r>
            <w:r w:rsidRPr="00DE1E5A">
              <w:rPr>
                <w:rFonts w:ascii="GHEA Grapalat" w:hAnsi="GHEA Grapalat" w:cs="Sylfaen"/>
                <w:sz w:val="20"/>
                <w:szCs w:val="20"/>
              </w:rPr>
              <w:t>(</w:t>
            </w:r>
            <w:r w:rsidRPr="00DE1E5A">
              <w:rPr>
                <w:rFonts w:ascii="GHEA Grapalat" w:hAnsi="GHEA Grapalat" w:cs="Arial"/>
                <w:sz w:val="20"/>
                <w:szCs w:val="20"/>
              </w:rPr>
              <w:t xml:space="preserve"> </w:t>
            </w:r>
            <w:r w:rsidRPr="00DE1E5A">
              <w:rPr>
                <w:rFonts w:ascii="GHEA Grapalat" w:hAnsi="GHEA Grapalat" w:cs="Sylfaen"/>
                <w:sz w:val="20"/>
                <w:szCs w:val="20"/>
              </w:rPr>
              <w:t>բանկ)</w:t>
            </w:r>
            <w:r w:rsidRPr="00DE1E5A">
              <w:rPr>
                <w:rFonts w:ascii="GHEA Grapalat" w:hAnsi="GHEA Grapalat" w:cs="Arial"/>
                <w:sz w:val="20"/>
                <w:szCs w:val="20"/>
              </w:rPr>
              <w:t>`</w:t>
            </w:r>
          </w:p>
        </w:tc>
      </w:tr>
      <w:tr w:rsidR="00C339E7" w:rsidRPr="00DE1E5A" w:rsidTr="00DF078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39E7" w:rsidRPr="00DE1E5A" w:rsidRDefault="00C339E7" w:rsidP="00C339E7">
            <w:pPr>
              <w:spacing w:after="0" w:line="240" w:lineRule="auto"/>
              <w:rPr>
                <w:rFonts w:ascii="GHEA Grapalat" w:hAnsi="GHEA Grapalat" w:cs="Arial"/>
                <w:sz w:val="20"/>
                <w:szCs w:val="20"/>
              </w:rPr>
            </w:pPr>
            <w:r w:rsidRPr="00DE1E5A">
              <w:rPr>
                <w:rFonts w:ascii="GHEA Grapalat" w:hAnsi="GHEA Grapalat" w:cs="Sylfaen"/>
                <w:sz w:val="20"/>
                <w:szCs w:val="20"/>
                <w:lang w:val="hy-AM"/>
              </w:rPr>
              <w:t>6</w:t>
            </w:r>
            <w:r w:rsidRPr="00DE1E5A">
              <w:rPr>
                <w:rFonts w:ascii="GHEA Grapalat" w:hAnsi="GHEA Grapalat" w:cs="Sylfaen"/>
                <w:sz w:val="20"/>
                <w:szCs w:val="20"/>
              </w:rPr>
              <w:t>. Վճարողի</w:t>
            </w:r>
            <w:r w:rsidRPr="00DE1E5A">
              <w:rPr>
                <w:rFonts w:ascii="GHEA Grapalat" w:hAnsi="GHEA Grapalat" w:cs="Sylfaen"/>
                <w:sz w:val="20"/>
                <w:szCs w:val="20"/>
                <w:lang w:val="hy-AM"/>
              </w:rPr>
              <w:t xml:space="preserve"> </w:t>
            </w:r>
            <w:r w:rsidRPr="00DE1E5A">
              <w:rPr>
                <w:rFonts w:ascii="GHEA Grapalat" w:hAnsi="GHEA Grapalat" w:cs="Sylfaen"/>
                <w:sz w:val="20"/>
                <w:szCs w:val="20"/>
              </w:rPr>
              <w:t>հաշվի</w:t>
            </w:r>
            <w:r w:rsidRPr="00DE1E5A">
              <w:rPr>
                <w:rFonts w:ascii="GHEA Grapalat" w:hAnsi="GHEA Grapalat" w:cs="Arial"/>
                <w:sz w:val="20"/>
                <w:szCs w:val="20"/>
              </w:rPr>
              <w:t xml:space="preserve"> </w:t>
            </w:r>
            <w:r w:rsidRPr="00DE1E5A">
              <w:rPr>
                <w:rFonts w:ascii="GHEA Grapalat" w:hAnsi="GHEA Grapalat" w:cs="Sylfaen"/>
                <w:sz w:val="20"/>
                <w:szCs w:val="20"/>
              </w:rPr>
              <w:t>համարը</w:t>
            </w:r>
            <w:r w:rsidRPr="00DE1E5A">
              <w:rPr>
                <w:rFonts w:ascii="GHEA Grapalat" w:hAnsi="GHEA Grapalat" w:cs="Arial"/>
                <w:sz w:val="20"/>
                <w:szCs w:val="20"/>
              </w:rPr>
              <w:t>`</w:t>
            </w:r>
          </w:p>
        </w:tc>
      </w:tr>
      <w:tr w:rsidR="00C339E7" w:rsidRPr="00DE1E5A" w:rsidTr="00DF078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39E7" w:rsidRPr="00DE1E5A" w:rsidRDefault="00C339E7" w:rsidP="00C339E7">
            <w:pPr>
              <w:spacing w:after="0" w:line="240" w:lineRule="auto"/>
              <w:rPr>
                <w:rFonts w:ascii="GHEA Grapalat" w:hAnsi="GHEA Grapalat" w:cs="Arial"/>
                <w:sz w:val="20"/>
                <w:szCs w:val="20"/>
              </w:rPr>
            </w:pPr>
            <w:r w:rsidRPr="00DE1E5A">
              <w:rPr>
                <w:rFonts w:ascii="GHEA Grapalat" w:hAnsi="GHEA Grapalat" w:cs="Sylfaen"/>
                <w:sz w:val="20"/>
                <w:szCs w:val="20"/>
                <w:lang w:val="hy-AM"/>
              </w:rPr>
              <w:t>7</w:t>
            </w:r>
            <w:r w:rsidRPr="00DE1E5A">
              <w:rPr>
                <w:rFonts w:ascii="GHEA Grapalat" w:hAnsi="GHEA Grapalat" w:cs="Sylfaen"/>
                <w:sz w:val="20"/>
                <w:szCs w:val="20"/>
              </w:rPr>
              <w:t>. Վճարողի</w:t>
            </w:r>
            <w:r w:rsidRPr="00DE1E5A">
              <w:rPr>
                <w:rFonts w:ascii="GHEA Grapalat" w:hAnsi="GHEA Grapalat" w:cs="Arial"/>
                <w:sz w:val="20"/>
                <w:szCs w:val="20"/>
              </w:rPr>
              <w:t xml:space="preserve"> </w:t>
            </w:r>
            <w:r w:rsidRPr="00DE1E5A">
              <w:rPr>
                <w:rFonts w:ascii="GHEA Grapalat" w:hAnsi="GHEA Grapalat" w:cs="Sylfaen"/>
                <w:sz w:val="20"/>
                <w:szCs w:val="20"/>
              </w:rPr>
              <w:t>ՀՎՀՀ</w:t>
            </w:r>
            <w:r w:rsidRPr="00DE1E5A">
              <w:rPr>
                <w:rFonts w:ascii="GHEA Grapalat" w:hAnsi="GHEA Grapalat" w:cs="Arial"/>
                <w:sz w:val="20"/>
                <w:szCs w:val="20"/>
              </w:rPr>
              <w:t>`</w:t>
            </w:r>
          </w:p>
        </w:tc>
      </w:tr>
      <w:tr w:rsidR="00C339E7" w:rsidRPr="00DE1E5A" w:rsidTr="00DF078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39E7" w:rsidRPr="00DE1E5A" w:rsidRDefault="00C339E7" w:rsidP="00C339E7">
            <w:pPr>
              <w:spacing w:after="0" w:line="240" w:lineRule="auto"/>
              <w:rPr>
                <w:rFonts w:ascii="GHEA Grapalat" w:hAnsi="GHEA Grapalat" w:cs="Arial"/>
                <w:sz w:val="20"/>
                <w:szCs w:val="20"/>
              </w:rPr>
            </w:pPr>
            <w:r w:rsidRPr="00DE1E5A">
              <w:rPr>
                <w:rFonts w:ascii="GHEA Grapalat" w:hAnsi="GHEA Grapalat" w:cs="Sylfaen"/>
                <w:sz w:val="20"/>
                <w:szCs w:val="20"/>
                <w:lang w:val="hy-AM"/>
              </w:rPr>
              <w:t>8</w:t>
            </w:r>
            <w:r w:rsidRPr="00DE1E5A">
              <w:rPr>
                <w:rFonts w:ascii="GHEA Grapalat" w:hAnsi="GHEA Grapalat" w:cs="Sylfaen"/>
                <w:sz w:val="20"/>
                <w:szCs w:val="20"/>
              </w:rPr>
              <w:t>. Վճարողի</w:t>
            </w:r>
            <w:r w:rsidRPr="00DE1E5A">
              <w:rPr>
                <w:rFonts w:ascii="GHEA Grapalat" w:hAnsi="GHEA Grapalat" w:cs="Arial"/>
                <w:sz w:val="20"/>
                <w:szCs w:val="20"/>
              </w:rPr>
              <w:t xml:space="preserve"> </w:t>
            </w:r>
            <w:r w:rsidRPr="00DE1E5A">
              <w:rPr>
                <w:rFonts w:ascii="GHEA Grapalat" w:hAnsi="GHEA Grapalat" w:cs="Sylfaen"/>
                <w:sz w:val="20"/>
                <w:szCs w:val="20"/>
              </w:rPr>
              <w:t>ՀԾՀ</w:t>
            </w:r>
            <w:r w:rsidRPr="00DE1E5A">
              <w:rPr>
                <w:rFonts w:ascii="GHEA Grapalat" w:hAnsi="GHEA Grapalat" w:cs="Arial"/>
                <w:sz w:val="20"/>
                <w:szCs w:val="20"/>
              </w:rPr>
              <w:t>`</w:t>
            </w:r>
          </w:p>
        </w:tc>
      </w:tr>
      <w:tr w:rsidR="00C339E7" w:rsidRPr="00DE1E5A" w:rsidTr="00DF078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39E7" w:rsidRPr="00DF0781" w:rsidRDefault="00C339E7" w:rsidP="00C339E7">
            <w:pPr>
              <w:spacing w:after="0" w:line="240" w:lineRule="auto"/>
              <w:rPr>
                <w:rFonts w:ascii="GHEA Grapalat" w:hAnsi="GHEA Grapalat" w:cs="Arial"/>
                <w:sz w:val="20"/>
                <w:szCs w:val="20"/>
                <w:lang w:val="hy-AM"/>
              </w:rPr>
            </w:pPr>
            <w:r w:rsidRPr="00DE1E5A">
              <w:rPr>
                <w:rFonts w:ascii="GHEA Grapalat" w:hAnsi="GHEA Grapalat" w:cs="Sylfaen"/>
                <w:sz w:val="20"/>
                <w:szCs w:val="20"/>
                <w:lang w:val="hy-AM"/>
              </w:rPr>
              <w:t>9</w:t>
            </w:r>
            <w:r w:rsidRPr="00DE1E5A">
              <w:rPr>
                <w:rFonts w:ascii="GHEA Grapalat" w:hAnsi="GHEA Grapalat" w:cs="Sylfaen"/>
                <w:sz w:val="20"/>
                <w:szCs w:val="20"/>
              </w:rPr>
              <w:t>. Շահառու</w:t>
            </w:r>
            <w:r w:rsidRPr="00DE1E5A">
              <w:rPr>
                <w:rFonts w:ascii="GHEA Grapalat" w:hAnsi="GHEA Grapalat" w:cs="Sylfaen"/>
                <w:sz w:val="20"/>
                <w:szCs w:val="20"/>
                <w:lang w:val="hy-AM"/>
              </w:rPr>
              <w:t>ի  անվանումը</w:t>
            </w:r>
            <w:r w:rsidRPr="00DE1E5A">
              <w:rPr>
                <w:rFonts w:ascii="GHEA Grapalat" w:hAnsi="GHEA Grapalat" w:cs="Sylfaen"/>
                <w:sz w:val="20"/>
                <w:szCs w:val="20"/>
              </w:rPr>
              <w:t>,</w:t>
            </w:r>
            <w:r w:rsidRPr="00DE1E5A">
              <w:rPr>
                <w:rFonts w:ascii="GHEA Grapalat" w:hAnsi="GHEA Grapalat" w:cs="Sylfaen"/>
                <w:sz w:val="20"/>
                <w:szCs w:val="20"/>
                <w:lang w:val="hy-AM"/>
              </w:rPr>
              <w:t xml:space="preserve"> կամ անուն ազգանուն </w:t>
            </w:r>
            <w:r w:rsidRPr="00DE1E5A">
              <w:rPr>
                <w:rFonts w:ascii="GHEA Grapalat" w:hAnsi="GHEA Grapalat" w:cs="Arial"/>
                <w:sz w:val="20"/>
                <w:szCs w:val="20"/>
              </w:rPr>
              <w:t>`</w:t>
            </w:r>
            <w:r w:rsidR="00DF0781">
              <w:rPr>
                <w:rFonts w:ascii="GHEA Grapalat" w:hAnsi="GHEA Grapalat" w:cs="Arial"/>
                <w:sz w:val="20"/>
                <w:szCs w:val="20"/>
                <w:lang w:val="hy-AM"/>
              </w:rPr>
              <w:t xml:space="preserve"> </w:t>
            </w:r>
            <w:r w:rsidR="00DF0781" w:rsidRPr="00206B87">
              <w:rPr>
                <w:rFonts w:ascii="GHEA Grapalat" w:hAnsi="GHEA Grapalat" w:cs="Arial"/>
                <w:sz w:val="20"/>
                <w:szCs w:val="20"/>
                <w:lang w:val="hy-AM"/>
              </w:rPr>
              <w:t xml:space="preserve"> Երևանի քաղաքապետարան</w:t>
            </w:r>
          </w:p>
        </w:tc>
      </w:tr>
      <w:tr w:rsidR="00C339E7" w:rsidRPr="00DE1E5A" w:rsidTr="00DF078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39E7" w:rsidRPr="00DE1E5A" w:rsidRDefault="00C339E7" w:rsidP="00C339E7">
            <w:pPr>
              <w:spacing w:after="0" w:line="240" w:lineRule="auto"/>
              <w:rPr>
                <w:rFonts w:ascii="GHEA Grapalat" w:hAnsi="GHEA Grapalat" w:cs="Sylfaen"/>
                <w:sz w:val="20"/>
                <w:szCs w:val="20"/>
                <w:lang w:val="ru-RU"/>
              </w:rPr>
            </w:pPr>
            <w:r w:rsidRPr="00DE1E5A">
              <w:rPr>
                <w:rFonts w:ascii="GHEA Grapalat" w:hAnsi="GHEA Grapalat" w:cs="Sylfaen"/>
                <w:sz w:val="20"/>
                <w:szCs w:val="20"/>
                <w:lang w:val="ru-RU"/>
              </w:rPr>
              <w:t xml:space="preserve">10. </w:t>
            </w:r>
            <w:r w:rsidRPr="00DE1E5A">
              <w:rPr>
                <w:rFonts w:ascii="GHEA Grapalat" w:hAnsi="GHEA Grapalat" w:cs="Sylfaen"/>
                <w:sz w:val="20"/>
                <w:szCs w:val="20"/>
              </w:rPr>
              <w:t xml:space="preserve"> Շահառուի</w:t>
            </w:r>
            <w:r w:rsidRPr="00DE1E5A">
              <w:rPr>
                <w:rFonts w:ascii="GHEA Grapalat" w:hAnsi="GHEA Grapalat" w:cs="Arial"/>
                <w:sz w:val="20"/>
                <w:szCs w:val="20"/>
              </w:rPr>
              <w:t xml:space="preserve"> </w:t>
            </w:r>
            <w:r w:rsidRPr="00DE1E5A">
              <w:rPr>
                <w:rFonts w:ascii="GHEA Grapalat" w:hAnsi="GHEA Grapalat" w:cs="Sylfaen"/>
                <w:sz w:val="20"/>
                <w:szCs w:val="20"/>
              </w:rPr>
              <w:t xml:space="preserve"> ՀԾՀ</w:t>
            </w:r>
            <w:r w:rsidRPr="00DE1E5A">
              <w:rPr>
                <w:rFonts w:ascii="GHEA Grapalat" w:hAnsi="GHEA Grapalat" w:cs="Sylfaen"/>
                <w:sz w:val="20"/>
                <w:szCs w:val="20"/>
                <w:lang w:val="ru-RU"/>
              </w:rPr>
              <w:t xml:space="preserve"> (</w:t>
            </w:r>
            <w:r w:rsidRPr="00DE1E5A">
              <w:rPr>
                <w:rFonts w:ascii="GHEA Grapalat" w:hAnsi="GHEA Grapalat" w:cs="Sylfaen"/>
                <w:sz w:val="20"/>
                <w:szCs w:val="20"/>
                <w:lang w:val="hy-AM"/>
              </w:rPr>
              <w:t>չի լրացվում</w:t>
            </w:r>
            <w:r w:rsidRPr="00DE1E5A">
              <w:rPr>
                <w:rFonts w:ascii="GHEA Grapalat" w:hAnsi="GHEA Grapalat" w:cs="Sylfaen"/>
                <w:sz w:val="20"/>
                <w:szCs w:val="20"/>
                <w:lang w:val="ru-RU"/>
              </w:rPr>
              <w:t>)</w:t>
            </w:r>
          </w:p>
        </w:tc>
      </w:tr>
      <w:tr w:rsidR="00C339E7" w:rsidRPr="00DE1E5A" w:rsidTr="00DF078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39E7" w:rsidRPr="00634A20" w:rsidRDefault="00C339E7" w:rsidP="00C339E7">
            <w:pPr>
              <w:spacing w:after="0" w:line="240" w:lineRule="auto"/>
              <w:rPr>
                <w:rFonts w:ascii="GHEA Grapalat" w:hAnsi="GHEA Grapalat" w:cs="Arial"/>
                <w:sz w:val="20"/>
                <w:szCs w:val="20"/>
                <w:lang w:val="hy-AM"/>
              </w:rPr>
            </w:pPr>
            <w:r w:rsidRPr="00DE1E5A">
              <w:rPr>
                <w:rFonts w:ascii="GHEA Grapalat" w:hAnsi="GHEA Grapalat" w:cs="Sylfaen"/>
                <w:sz w:val="20"/>
                <w:szCs w:val="20"/>
                <w:lang w:val="hy-AM"/>
              </w:rPr>
              <w:t>11</w:t>
            </w:r>
            <w:r w:rsidRPr="00DE1E5A">
              <w:rPr>
                <w:rFonts w:ascii="GHEA Grapalat" w:hAnsi="GHEA Grapalat" w:cs="Sylfaen"/>
                <w:sz w:val="20"/>
                <w:szCs w:val="20"/>
              </w:rPr>
              <w:t>. Շահառուի</w:t>
            </w:r>
            <w:r w:rsidRPr="00DE1E5A">
              <w:rPr>
                <w:rFonts w:ascii="GHEA Grapalat" w:hAnsi="GHEA Grapalat" w:cs="Arial"/>
                <w:sz w:val="20"/>
                <w:szCs w:val="20"/>
              </w:rPr>
              <w:t xml:space="preserve"> </w:t>
            </w:r>
            <w:r w:rsidRPr="00DE1E5A">
              <w:rPr>
                <w:rFonts w:ascii="GHEA Grapalat" w:hAnsi="GHEA Grapalat" w:cs="Sylfaen"/>
                <w:sz w:val="20"/>
                <w:szCs w:val="20"/>
              </w:rPr>
              <w:t>ՀՎՀՀ</w:t>
            </w:r>
            <w:r w:rsidRPr="00DE1E5A">
              <w:rPr>
                <w:rFonts w:ascii="GHEA Grapalat" w:hAnsi="GHEA Grapalat" w:cs="Arial"/>
                <w:sz w:val="20"/>
                <w:szCs w:val="20"/>
              </w:rPr>
              <w:t>`</w:t>
            </w:r>
            <w:r w:rsidR="00634A20">
              <w:rPr>
                <w:rFonts w:ascii="GHEA Grapalat" w:hAnsi="GHEA Grapalat" w:cs="Arial"/>
                <w:sz w:val="20"/>
                <w:szCs w:val="20"/>
                <w:lang w:val="hy-AM"/>
              </w:rPr>
              <w:t xml:space="preserve"> </w:t>
            </w:r>
            <w:r w:rsidR="00634A20" w:rsidRPr="00206B87">
              <w:rPr>
                <w:rFonts w:ascii="GHEA Grapalat" w:hAnsi="GHEA Grapalat"/>
                <w:sz w:val="20"/>
                <w:szCs w:val="20"/>
                <w:lang w:val="hy-AM"/>
              </w:rPr>
              <w:t>02593108</w:t>
            </w:r>
          </w:p>
        </w:tc>
      </w:tr>
      <w:tr w:rsidR="00C339E7" w:rsidRPr="00DE1E5A" w:rsidTr="00DF078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39E7" w:rsidRPr="00634A20" w:rsidRDefault="00C339E7" w:rsidP="00C339E7">
            <w:pPr>
              <w:spacing w:after="0" w:line="240" w:lineRule="auto"/>
              <w:rPr>
                <w:rFonts w:ascii="GHEA Grapalat" w:hAnsi="GHEA Grapalat" w:cs="Arial"/>
                <w:sz w:val="20"/>
                <w:szCs w:val="20"/>
                <w:lang w:val="hy-AM"/>
              </w:rPr>
            </w:pPr>
            <w:r w:rsidRPr="00DE1E5A">
              <w:rPr>
                <w:rFonts w:ascii="GHEA Grapalat" w:hAnsi="GHEA Grapalat" w:cs="Sylfaen"/>
                <w:sz w:val="20"/>
                <w:szCs w:val="20"/>
              </w:rPr>
              <w:t>1</w:t>
            </w:r>
            <w:r w:rsidRPr="00DE1E5A">
              <w:rPr>
                <w:rFonts w:ascii="GHEA Grapalat" w:hAnsi="GHEA Grapalat" w:cs="Sylfaen"/>
                <w:sz w:val="20"/>
                <w:szCs w:val="20"/>
                <w:lang w:val="hy-AM"/>
              </w:rPr>
              <w:t>2</w:t>
            </w:r>
            <w:r w:rsidRPr="00DE1E5A">
              <w:rPr>
                <w:rFonts w:ascii="GHEA Grapalat" w:hAnsi="GHEA Grapalat" w:cs="Sylfaen"/>
                <w:sz w:val="20"/>
                <w:szCs w:val="20"/>
              </w:rPr>
              <w:t>.Շահառուի</w:t>
            </w:r>
            <w:r w:rsidRPr="00DE1E5A">
              <w:rPr>
                <w:rFonts w:ascii="GHEA Grapalat" w:hAnsi="GHEA Grapalat" w:cs="Sylfaen"/>
                <w:sz w:val="20"/>
                <w:szCs w:val="20"/>
                <w:lang w:val="hy-AM"/>
              </w:rPr>
              <w:t>ն</w:t>
            </w:r>
            <w:r w:rsidRPr="00DE1E5A">
              <w:rPr>
                <w:rFonts w:ascii="GHEA Grapalat" w:hAnsi="GHEA Grapalat" w:cs="Arial"/>
                <w:sz w:val="20"/>
                <w:szCs w:val="20"/>
              </w:rPr>
              <w:t xml:space="preserve"> </w:t>
            </w:r>
            <w:r w:rsidRPr="00DE1E5A">
              <w:rPr>
                <w:rFonts w:ascii="GHEA Grapalat" w:hAnsi="GHEA Grapalat" w:cs="Sylfaen"/>
                <w:sz w:val="20"/>
                <w:szCs w:val="20"/>
                <w:lang w:val="hy-AM"/>
              </w:rPr>
              <w:t xml:space="preserve"> սպասարկող Ֆինանսական կազմակերպություն</w:t>
            </w:r>
            <w:r w:rsidRPr="00DE1E5A">
              <w:rPr>
                <w:rFonts w:ascii="GHEA Grapalat" w:hAnsi="GHEA Grapalat" w:cs="Sylfaen"/>
                <w:sz w:val="20"/>
                <w:szCs w:val="20"/>
              </w:rPr>
              <w:t xml:space="preserve"> (բանկ)</w:t>
            </w:r>
            <w:r w:rsidRPr="00DE1E5A">
              <w:rPr>
                <w:rFonts w:ascii="GHEA Grapalat" w:hAnsi="GHEA Grapalat" w:cs="Arial"/>
                <w:sz w:val="20"/>
                <w:szCs w:val="20"/>
              </w:rPr>
              <w:t>`</w:t>
            </w:r>
            <w:r w:rsidR="00634A20">
              <w:rPr>
                <w:rFonts w:ascii="GHEA Grapalat" w:hAnsi="GHEA Grapalat" w:cs="Arial"/>
                <w:sz w:val="20"/>
                <w:szCs w:val="20"/>
                <w:lang w:val="hy-AM"/>
              </w:rPr>
              <w:t xml:space="preserve">  Կենտրոնական գանձապետարան</w:t>
            </w:r>
          </w:p>
        </w:tc>
      </w:tr>
      <w:tr w:rsidR="00C339E7" w:rsidRPr="00DE1E5A" w:rsidTr="00DF078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39E7" w:rsidRPr="00634A20" w:rsidRDefault="00C339E7" w:rsidP="00634A20">
            <w:pPr>
              <w:spacing w:after="0" w:line="240" w:lineRule="auto"/>
              <w:rPr>
                <w:rFonts w:ascii="GHEA Grapalat" w:hAnsi="GHEA Grapalat" w:cs="Arial"/>
                <w:sz w:val="20"/>
                <w:szCs w:val="20"/>
                <w:lang w:val="hy-AM"/>
              </w:rPr>
            </w:pPr>
            <w:r w:rsidRPr="00DE1E5A">
              <w:rPr>
                <w:rFonts w:ascii="GHEA Grapalat" w:hAnsi="GHEA Grapalat" w:cs="Sylfaen"/>
                <w:sz w:val="20"/>
                <w:szCs w:val="20"/>
              </w:rPr>
              <w:t>1</w:t>
            </w:r>
            <w:r w:rsidRPr="00DE1E5A">
              <w:rPr>
                <w:rFonts w:ascii="GHEA Grapalat" w:hAnsi="GHEA Grapalat" w:cs="Sylfaen"/>
                <w:sz w:val="20"/>
                <w:szCs w:val="20"/>
                <w:lang w:val="hy-AM"/>
              </w:rPr>
              <w:t>3</w:t>
            </w:r>
            <w:r w:rsidRPr="00DE1E5A">
              <w:rPr>
                <w:rFonts w:ascii="GHEA Grapalat" w:hAnsi="GHEA Grapalat" w:cs="Sylfaen"/>
                <w:sz w:val="20"/>
                <w:szCs w:val="20"/>
              </w:rPr>
              <w:t>.Շահառուի</w:t>
            </w:r>
            <w:r w:rsidRPr="00DE1E5A">
              <w:rPr>
                <w:rFonts w:ascii="GHEA Grapalat" w:hAnsi="GHEA Grapalat" w:cs="Arial"/>
                <w:sz w:val="20"/>
                <w:szCs w:val="20"/>
              </w:rPr>
              <w:t xml:space="preserve"> </w:t>
            </w:r>
            <w:r w:rsidRPr="00DE1E5A">
              <w:rPr>
                <w:rFonts w:ascii="GHEA Grapalat" w:hAnsi="GHEA Grapalat" w:cs="Sylfaen"/>
                <w:sz w:val="20"/>
                <w:szCs w:val="20"/>
              </w:rPr>
              <w:t>հաշվի</w:t>
            </w:r>
            <w:r w:rsidRPr="00DE1E5A">
              <w:rPr>
                <w:rFonts w:ascii="GHEA Grapalat" w:hAnsi="GHEA Grapalat" w:cs="Arial"/>
                <w:sz w:val="20"/>
                <w:szCs w:val="20"/>
              </w:rPr>
              <w:t xml:space="preserve"> </w:t>
            </w:r>
            <w:r w:rsidRPr="00DE1E5A">
              <w:rPr>
                <w:rFonts w:ascii="GHEA Grapalat" w:hAnsi="GHEA Grapalat" w:cs="Sylfaen"/>
                <w:sz w:val="20"/>
                <w:szCs w:val="20"/>
              </w:rPr>
              <w:t>համարը</w:t>
            </w:r>
            <w:r w:rsidRPr="00DE1E5A">
              <w:rPr>
                <w:rFonts w:ascii="GHEA Grapalat" w:hAnsi="GHEA Grapalat" w:cs="Arial"/>
                <w:sz w:val="20"/>
                <w:szCs w:val="20"/>
              </w:rPr>
              <w:t xml:space="preserve"> (</w:t>
            </w:r>
            <w:r w:rsidRPr="00DE1E5A">
              <w:rPr>
                <w:rFonts w:ascii="GHEA Grapalat" w:hAnsi="GHEA Grapalat" w:cs="Sylfaen"/>
                <w:sz w:val="20"/>
                <w:szCs w:val="20"/>
              </w:rPr>
              <w:t>հշ</w:t>
            </w:r>
            <w:r w:rsidRPr="00DE1E5A">
              <w:rPr>
                <w:rFonts w:ascii="GHEA Grapalat" w:hAnsi="GHEA Grapalat" w:cs="Arial"/>
                <w:sz w:val="20"/>
                <w:szCs w:val="20"/>
              </w:rPr>
              <w:t>.N)</w:t>
            </w:r>
            <w:r w:rsidR="00634A20">
              <w:rPr>
                <w:rFonts w:ascii="GHEA Grapalat" w:hAnsi="GHEA Grapalat" w:cs="Arial"/>
                <w:sz w:val="20"/>
                <w:szCs w:val="20"/>
                <w:lang w:val="hy-AM"/>
              </w:rPr>
              <w:t xml:space="preserve"> </w:t>
            </w:r>
            <w:r w:rsidR="00634A20" w:rsidRPr="00206B87">
              <w:rPr>
                <w:rFonts w:ascii="GHEA Grapalat" w:hAnsi="GHEA Grapalat" w:cs="Arial"/>
                <w:sz w:val="20"/>
                <w:szCs w:val="20"/>
                <w:lang w:val="hy-AM"/>
              </w:rPr>
              <w:t>9000</w:t>
            </w:r>
            <w:r w:rsidR="00634A20">
              <w:rPr>
                <w:rFonts w:ascii="GHEA Grapalat" w:hAnsi="GHEA Grapalat" w:cs="Arial"/>
                <w:sz w:val="20"/>
                <w:szCs w:val="20"/>
                <w:lang w:val="hy-AM"/>
              </w:rPr>
              <w:t>15211429</w:t>
            </w:r>
          </w:p>
        </w:tc>
      </w:tr>
      <w:tr w:rsidR="00C339E7" w:rsidRPr="00DE1E5A" w:rsidTr="00DF078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39E7" w:rsidRPr="00DE1E5A" w:rsidRDefault="00C339E7" w:rsidP="00C339E7">
            <w:pPr>
              <w:spacing w:after="0" w:line="240" w:lineRule="auto"/>
              <w:rPr>
                <w:rFonts w:ascii="GHEA Grapalat" w:hAnsi="GHEA Grapalat" w:cs="Arial"/>
                <w:sz w:val="20"/>
                <w:szCs w:val="20"/>
              </w:rPr>
            </w:pPr>
            <w:r w:rsidRPr="00DE1E5A">
              <w:rPr>
                <w:rFonts w:ascii="GHEA Grapalat" w:hAnsi="GHEA Grapalat" w:cs="Sylfaen"/>
                <w:sz w:val="20"/>
                <w:szCs w:val="20"/>
              </w:rPr>
              <w:t>1</w:t>
            </w:r>
            <w:r w:rsidRPr="00DE1E5A">
              <w:rPr>
                <w:rFonts w:ascii="GHEA Grapalat" w:hAnsi="GHEA Grapalat" w:cs="Sylfaen"/>
                <w:sz w:val="20"/>
                <w:szCs w:val="20"/>
                <w:lang w:val="hy-AM"/>
              </w:rPr>
              <w:t>4</w:t>
            </w:r>
            <w:r w:rsidRPr="00DE1E5A">
              <w:rPr>
                <w:rFonts w:ascii="GHEA Grapalat" w:hAnsi="GHEA Grapalat" w:cs="Sylfaen"/>
                <w:sz w:val="20"/>
                <w:szCs w:val="20"/>
              </w:rPr>
              <w:t>.Գումարը</w:t>
            </w:r>
            <w:r w:rsidRPr="00DE1E5A">
              <w:rPr>
                <w:rFonts w:ascii="GHEA Grapalat" w:hAnsi="GHEA Grapalat" w:cs="Arial"/>
                <w:sz w:val="20"/>
                <w:szCs w:val="20"/>
              </w:rPr>
              <w:t xml:space="preserve"> </w:t>
            </w:r>
            <w:r w:rsidRPr="00DE1E5A">
              <w:rPr>
                <w:rFonts w:ascii="GHEA Grapalat" w:hAnsi="GHEA Grapalat" w:cs="Arial"/>
                <w:sz w:val="20"/>
                <w:szCs w:val="20"/>
                <w:lang w:val="ru-RU"/>
              </w:rPr>
              <w:t>(</w:t>
            </w:r>
            <w:r w:rsidRPr="00DE1E5A">
              <w:rPr>
                <w:rFonts w:ascii="GHEA Grapalat" w:hAnsi="GHEA Grapalat" w:cs="Sylfaen"/>
                <w:sz w:val="20"/>
                <w:szCs w:val="20"/>
              </w:rPr>
              <w:t>թվերով</w:t>
            </w:r>
            <w:r w:rsidRPr="00DE1E5A">
              <w:rPr>
                <w:rFonts w:ascii="GHEA Grapalat" w:hAnsi="GHEA Grapalat" w:cs="Arial"/>
                <w:sz w:val="20"/>
                <w:szCs w:val="20"/>
              </w:rPr>
              <w:t xml:space="preserve"> </w:t>
            </w:r>
            <w:r w:rsidRPr="00DE1E5A">
              <w:rPr>
                <w:rFonts w:ascii="GHEA Grapalat" w:hAnsi="GHEA Grapalat" w:cs="Sylfaen"/>
                <w:sz w:val="20"/>
                <w:szCs w:val="20"/>
              </w:rPr>
              <w:t>և</w:t>
            </w:r>
            <w:r w:rsidRPr="00DE1E5A">
              <w:rPr>
                <w:rFonts w:ascii="GHEA Grapalat" w:hAnsi="GHEA Grapalat" w:cs="Arial"/>
                <w:sz w:val="20"/>
                <w:szCs w:val="20"/>
              </w:rPr>
              <w:t xml:space="preserve"> </w:t>
            </w:r>
            <w:r w:rsidRPr="00DE1E5A">
              <w:rPr>
                <w:rFonts w:ascii="GHEA Grapalat" w:hAnsi="GHEA Grapalat" w:cs="Sylfaen"/>
                <w:sz w:val="20"/>
                <w:szCs w:val="20"/>
              </w:rPr>
              <w:t>բառերով</w:t>
            </w:r>
            <w:r w:rsidRPr="00DE1E5A">
              <w:rPr>
                <w:rFonts w:ascii="GHEA Grapalat" w:hAnsi="GHEA Grapalat" w:cs="Sylfaen"/>
                <w:sz w:val="20"/>
                <w:szCs w:val="20"/>
                <w:lang w:val="ru-RU"/>
              </w:rPr>
              <w:t>)</w:t>
            </w:r>
            <w:r w:rsidRPr="00DE1E5A">
              <w:rPr>
                <w:rFonts w:ascii="GHEA Grapalat" w:hAnsi="GHEA Grapalat" w:cs="Arial"/>
                <w:sz w:val="20"/>
                <w:szCs w:val="20"/>
              </w:rPr>
              <w:t>`</w:t>
            </w:r>
          </w:p>
        </w:tc>
      </w:tr>
      <w:tr w:rsidR="00C339E7" w:rsidRPr="00DE1E5A" w:rsidTr="00DF078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39E7" w:rsidRPr="00DE1E5A" w:rsidRDefault="00C339E7" w:rsidP="00C339E7">
            <w:pPr>
              <w:spacing w:after="0" w:line="240" w:lineRule="auto"/>
              <w:rPr>
                <w:rFonts w:ascii="GHEA Grapalat" w:hAnsi="GHEA Grapalat" w:cs="Sylfaen"/>
                <w:sz w:val="20"/>
                <w:szCs w:val="20"/>
              </w:rPr>
            </w:pPr>
            <w:r w:rsidRPr="00DE1E5A">
              <w:rPr>
                <w:rFonts w:ascii="GHEA Grapalat" w:hAnsi="GHEA Grapalat" w:cs="Sylfaen"/>
                <w:sz w:val="20"/>
                <w:szCs w:val="20"/>
              </w:rPr>
              <w:t xml:space="preserve">15. </w:t>
            </w:r>
            <w:r w:rsidRPr="00DE1E5A">
              <w:rPr>
                <w:rFonts w:ascii="GHEA Grapalat" w:hAnsi="GHEA Grapalat" w:cs="Sylfaen"/>
                <w:sz w:val="20"/>
                <w:szCs w:val="20"/>
                <w:lang w:val="hy-AM"/>
              </w:rPr>
              <w:t xml:space="preserve">Ակցեպտավորված գումարը՝ </w:t>
            </w:r>
            <w:r w:rsidRPr="00DE1E5A">
              <w:rPr>
                <w:rFonts w:ascii="GHEA Grapalat" w:hAnsi="GHEA Grapalat" w:cs="Sylfaen"/>
                <w:sz w:val="20"/>
                <w:szCs w:val="20"/>
              </w:rPr>
              <w:t xml:space="preserve"> (թվերով</w:t>
            </w:r>
            <w:r w:rsidRPr="00DE1E5A">
              <w:rPr>
                <w:rFonts w:ascii="GHEA Grapalat" w:hAnsi="GHEA Grapalat" w:cs="Arial"/>
                <w:sz w:val="20"/>
                <w:szCs w:val="20"/>
              </w:rPr>
              <w:t xml:space="preserve"> </w:t>
            </w:r>
            <w:r w:rsidRPr="00DE1E5A">
              <w:rPr>
                <w:rFonts w:ascii="GHEA Grapalat" w:hAnsi="GHEA Grapalat" w:cs="Sylfaen"/>
                <w:sz w:val="20"/>
                <w:szCs w:val="20"/>
              </w:rPr>
              <w:t>և</w:t>
            </w:r>
            <w:r w:rsidRPr="00DE1E5A">
              <w:rPr>
                <w:rFonts w:ascii="GHEA Grapalat" w:hAnsi="GHEA Grapalat" w:cs="Arial"/>
                <w:sz w:val="20"/>
                <w:szCs w:val="20"/>
              </w:rPr>
              <w:t xml:space="preserve"> </w:t>
            </w:r>
            <w:r w:rsidRPr="00DE1E5A">
              <w:rPr>
                <w:rFonts w:ascii="GHEA Grapalat" w:hAnsi="GHEA Grapalat" w:cs="Sylfaen"/>
                <w:sz w:val="20"/>
                <w:szCs w:val="20"/>
              </w:rPr>
              <w:t>բառերով)</w:t>
            </w:r>
            <w:r w:rsidRPr="00DE1E5A">
              <w:rPr>
                <w:rFonts w:ascii="GHEA Grapalat" w:hAnsi="GHEA Grapalat" w:cs="Sylfaen"/>
                <w:sz w:val="20"/>
                <w:szCs w:val="20"/>
                <w:lang w:val="hy-AM"/>
              </w:rPr>
              <w:t xml:space="preserve">  </w:t>
            </w:r>
            <w:r w:rsidRPr="00DE1E5A">
              <w:rPr>
                <w:rFonts w:ascii="GHEA Grapalat" w:hAnsi="GHEA Grapalat" w:cs="Sylfaen"/>
                <w:sz w:val="20"/>
                <w:szCs w:val="20"/>
              </w:rPr>
              <w:t>(</w:t>
            </w:r>
            <w:r w:rsidRPr="00DE1E5A">
              <w:rPr>
                <w:rFonts w:ascii="GHEA Grapalat" w:hAnsi="GHEA Grapalat" w:cs="Sylfaen"/>
                <w:sz w:val="20"/>
                <w:szCs w:val="20"/>
                <w:lang w:val="hy-AM"/>
              </w:rPr>
              <w:t>նախատեսված է նշված գումարի մասնակի ակցեպտի համար, որը չի կիրառվում</w:t>
            </w:r>
            <w:r w:rsidRPr="00DE1E5A">
              <w:rPr>
                <w:rFonts w:ascii="GHEA Grapalat" w:hAnsi="GHEA Grapalat" w:cs="Sylfaen"/>
                <w:sz w:val="20"/>
                <w:szCs w:val="20"/>
              </w:rPr>
              <w:t>)</w:t>
            </w:r>
          </w:p>
        </w:tc>
      </w:tr>
      <w:tr w:rsidR="00C339E7" w:rsidRPr="00DE1E5A" w:rsidTr="00DF078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39E7" w:rsidRPr="00DE1E5A" w:rsidRDefault="00C339E7" w:rsidP="00C339E7">
            <w:pPr>
              <w:spacing w:after="0" w:line="240" w:lineRule="auto"/>
              <w:rPr>
                <w:rFonts w:ascii="GHEA Grapalat" w:hAnsi="GHEA Grapalat" w:cs="Arial"/>
                <w:sz w:val="20"/>
                <w:szCs w:val="20"/>
              </w:rPr>
            </w:pPr>
            <w:r w:rsidRPr="00DE1E5A">
              <w:rPr>
                <w:rFonts w:ascii="GHEA Grapalat" w:hAnsi="GHEA Grapalat" w:cs="Sylfaen"/>
                <w:sz w:val="20"/>
                <w:szCs w:val="20"/>
              </w:rPr>
              <w:t>1</w:t>
            </w:r>
            <w:r w:rsidRPr="00DE1E5A">
              <w:rPr>
                <w:rFonts w:ascii="GHEA Grapalat" w:hAnsi="GHEA Grapalat" w:cs="Sylfaen"/>
                <w:sz w:val="20"/>
                <w:szCs w:val="20"/>
                <w:lang w:val="ru-RU"/>
              </w:rPr>
              <w:t>6</w:t>
            </w:r>
            <w:r w:rsidRPr="00DE1E5A">
              <w:rPr>
                <w:rFonts w:ascii="GHEA Grapalat" w:hAnsi="GHEA Grapalat" w:cs="Sylfaen"/>
                <w:sz w:val="20"/>
                <w:szCs w:val="20"/>
              </w:rPr>
              <w:t>.Արժույթը</w:t>
            </w:r>
            <w:r w:rsidRPr="00DE1E5A">
              <w:rPr>
                <w:rFonts w:ascii="GHEA Grapalat" w:hAnsi="GHEA Grapalat" w:cs="Arial"/>
                <w:sz w:val="20"/>
                <w:szCs w:val="20"/>
              </w:rPr>
              <w:t xml:space="preserve"> (</w:t>
            </w:r>
            <w:r w:rsidRPr="00DE1E5A">
              <w:rPr>
                <w:rFonts w:ascii="GHEA Grapalat" w:hAnsi="GHEA Grapalat" w:cs="Sylfaen"/>
                <w:sz w:val="20"/>
                <w:szCs w:val="20"/>
              </w:rPr>
              <w:t>բառերով</w:t>
            </w:r>
            <w:r w:rsidRPr="00DE1E5A">
              <w:rPr>
                <w:rFonts w:ascii="GHEA Grapalat" w:hAnsi="GHEA Grapalat" w:cs="Arial"/>
                <w:sz w:val="20"/>
                <w:szCs w:val="20"/>
              </w:rPr>
              <w:t xml:space="preserve"> </w:t>
            </w:r>
            <w:r w:rsidRPr="00DE1E5A">
              <w:rPr>
                <w:rFonts w:ascii="GHEA Grapalat" w:hAnsi="GHEA Grapalat" w:cs="Sylfaen"/>
                <w:sz w:val="20"/>
                <w:szCs w:val="20"/>
              </w:rPr>
              <w:t>և</w:t>
            </w:r>
            <w:r w:rsidRPr="00DE1E5A">
              <w:rPr>
                <w:rFonts w:ascii="GHEA Grapalat" w:hAnsi="GHEA Grapalat" w:cs="Arial"/>
                <w:sz w:val="20"/>
                <w:szCs w:val="20"/>
              </w:rPr>
              <w:t xml:space="preserve"> </w:t>
            </w:r>
            <w:r w:rsidRPr="00DE1E5A">
              <w:rPr>
                <w:rFonts w:ascii="GHEA Grapalat" w:hAnsi="GHEA Grapalat" w:cs="Sylfaen"/>
                <w:sz w:val="20"/>
                <w:szCs w:val="20"/>
              </w:rPr>
              <w:t>կոդով</w:t>
            </w:r>
            <w:r w:rsidRPr="00DE1E5A">
              <w:rPr>
                <w:rFonts w:ascii="GHEA Grapalat" w:hAnsi="GHEA Grapalat" w:cs="Arial"/>
                <w:sz w:val="20"/>
                <w:szCs w:val="20"/>
              </w:rPr>
              <w:t>)`</w:t>
            </w:r>
          </w:p>
        </w:tc>
      </w:tr>
      <w:tr w:rsidR="00C339E7" w:rsidRPr="00DE1E5A" w:rsidTr="00DF078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39E7" w:rsidRPr="00DE1E5A" w:rsidRDefault="00C339E7" w:rsidP="00C339E7">
            <w:pPr>
              <w:spacing w:after="0" w:line="240" w:lineRule="auto"/>
              <w:rPr>
                <w:rFonts w:ascii="GHEA Grapalat" w:hAnsi="GHEA Grapalat" w:cs="Arial"/>
                <w:sz w:val="20"/>
                <w:szCs w:val="20"/>
                <w:lang w:val="hy-AM"/>
              </w:rPr>
            </w:pPr>
            <w:r w:rsidRPr="00DE1E5A">
              <w:rPr>
                <w:rFonts w:ascii="GHEA Grapalat" w:hAnsi="GHEA Grapalat" w:cs="Sylfaen"/>
                <w:sz w:val="20"/>
                <w:szCs w:val="20"/>
              </w:rPr>
              <w:t>1</w:t>
            </w:r>
            <w:r w:rsidRPr="00DE1E5A">
              <w:rPr>
                <w:rFonts w:ascii="GHEA Grapalat" w:hAnsi="GHEA Grapalat" w:cs="Sylfaen"/>
                <w:sz w:val="20"/>
                <w:szCs w:val="20"/>
                <w:lang w:val="hy-AM"/>
              </w:rPr>
              <w:t>7</w:t>
            </w:r>
            <w:r w:rsidRPr="00DE1E5A">
              <w:rPr>
                <w:rFonts w:ascii="GHEA Grapalat" w:hAnsi="GHEA Grapalat" w:cs="Sylfaen"/>
                <w:sz w:val="20"/>
                <w:szCs w:val="20"/>
              </w:rPr>
              <w:t>.Գործարքի</w:t>
            </w:r>
            <w:r w:rsidRPr="00DE1E5A">
              <w:rPr>
                <w:rFonts w:ascii="GHEA Grapalat" w:hAnsi="GHEA Grapalat" w:cs="Arial"/>
                <w:sz w:val="20"/>
                <w:szCs w:val="20"/>
              </w:rPr>
              <w:t xml:space="preserve"> (</w:t>
            </w:r>
            <w:r w:rsidRPr="00DE1E5A">
              <w:rPr>
                <w:rFonts w:ascii="GHEA Grapalat" w:hAnsi="GHEA Grapalat" w:cs="Sylfaen"/>
                <w:sz w:val="20"/>
                <w:szCs w:val="20"/>
              </w:rPr>
              <w:t>վճարման</w:t>
            </w:r>
            <w:r w:rsidRPr="00DE1E5A">
              <w:rPr>
                <w:rFonts w:ascii="GHEA Grapalat" w:hAnsi="GHEA Grapalat" w:cs="Arial"/>
                <w:sz w:val="20"/>
                <w:szCs w:val="20"/>
              </w:rPr>
              <w:t xml:space="preserve">) </w:t>
            </w:r>
            <w:r w:rsidRPr="00DE1E5A">
              <w:rPr>
                <w:rFonts w:ascii="GHEA Grapalat" w:hAnsi="GHEA Grapalat" w:cs="Sylfaen"/>
                <w:sz w:val="20"/>
                <w:szCs w:val="20"/>
              </w:rPr>
              <w:t>նպատակը</w:t>
            </w:r>
            <w:r w:rsidRPr="00DE1E5A">
              <w:rPr>
                <w:rFonts w:ascii="GHEA Grapalat" w:hAnsi="GHEA Grapalat" w:cs="Arial"/>
                <w:sz w:val="20"/>
                <w:szCs w:val="20"/>
              </w:rPr>
              <w:t>`</w:t>
            </w:r>
            <w:r w:rsidRPr="00DE1E5A">
              <w:rPr>
                <w:rFonts w:ascii="GHEA Grapalat" w:hAnsi="GHEA Grapalat" w:cs="Arial"/>
                <w:sz w:val="20"/>
                <w:szCs w:val="20"/>
                <w:lang w:val="hy-AM"/>
              </w:rPr>
              <w:t xml:space="preserve">  </w:t>
            </w:r>
            <w:r w:rsidRPr="00DE1E5A">
              <w:rPr>
                <w:rFonts w:ascii="GHEA Grapalat" w:hAnsi="GHEA Grapalat" w:cs="Sylfaen"/>
                <w:bCs/>
                <w:i/>
                <w:sz w:val="20"/>
                <w:szCs w:val="20"/>
              </w:rPr>
              <w:t>(պայմանագրի կատարման ապահովմ</w:t>
            </w:r>
            <w:r w:rsidRPr="00DE1E5A">
              <w:rPr>
                <w:rFonts w:ascii="GHEA Grapalat" w:hAnsi="GHEA Grapalat" w:cs="Sylfaen"/>
                <w:bCs/>
                <w:i/>
                <w:sz w:val="20"/>
                <w:szCs w:val="20"/>
                <w:lang w:val="hy-AM"/>
              </w:rPr>
              <w:t>ան համար</w:t>
            </w:r>
            <w:r w:rsidRPr="00DE1E5A">
              <w:rPr>
                <w:rFonts w:ascii="GHEA Grapalat" w:hAnsi="GHEA Grapalat" w:cs="Sylfaen"/>
                <w:bCs/>
                <w:i/>
                <w:sz w:val="20"/>
                <w:szCs w:val="20"/>
              </w:rPr>
              <w:t>)</w:t>
            </w:r>
          </w:p>
        </w:tc>
      </w:tr>
      <w:tr w:rsidR="00C339E7" w:rsidRPr="00DE1E5A" w:rsidTr="00DF0781">
        <w:trPr>
          <w:trHeight w:val="424"/>
        </w:trPr>
        <w:tc>
          <w:tcPr>
            <w:tcW w:w="10980" w:type="dxa"/>
            <w:gridSpan w:val="2"/>
            <w:tcBorders>
              <w:top w:val="single" w:sz="4" w:space="0" w:color="auto"/>
              <w:left w:val="single" w:sz="4" w:space="0" w:color="auto"/>
              <w:right w:val="single" w:sz="4" w:space="0" w:color="000000"/>
            </w:tcBorders>
            <w:noWrap/>
            <w:vAlign w:val="bottom"/>
          </w:tcPr>
          <w:p w:rsidR="00C339E7" w:rsidRPr="00DE1E5A" w:rsidRDefault="00C339E7" w:rsidP="00C339E7">
            <w:pPr>
              <w:spacing w:after="0" w:line="240" w:lineRule="auto"/>
              <w:rPr>
                <w:rFonts w:ascii="GHEA Grapalat" w:hAnsi="GHEA Grapalat" w:cs="Arial"/>
                <w:sz w:val="20"/>
                <w:szCs w:val="20"/>
              </w:rPr>
            </w:pPr>
            <w:r w:rsidRPr="00DE1E5A">
              <w:rPr>
                <w:rFonts w:ascii="GHEA Grapalat" w:hAnsi="GHEA Grapalat" w:cs="Sylfaen"/>
                <w:sz w:val="20"/>
                <w:szCs w:val="20"/>
              </w:rPr>
              <w:t>1</w:t>
            </w:r>
            <w:r w:rsidRPr="00DE1E5A">
              <w:rPr>
                <w:rFonts w:ascii="GHEA Grapalat" w:hAnsi="GHEA Grapalat" w:cs="Sylfaen"/>
                <w:sz w:val="20"/>
                <w:szCs w:val="20"/>
                <w:lang w:val="hy-AM"/>
              </w:rPr>
              <w:t>8</w:t>
            </w:r>
            <w:r w:rsidRPr="00DE1E5A">
              <w:rPr>
                <w:rFonts w:ascii="GHEA Grapalat" w:hAnsi="GHEA Grapalat" w:cs="Sylfaen"/>
                <w:sz w:val="20"/>
                <w:szCs w:val="20"/>
              </w:rPr>
              <w:t xml:space="preserve">. </w:t>
            </w:r>
            <w:r w:rsidRPr="00DE1E5A">
              <w:rPr>
                <w:rFonts w:ascii="GHEA Grapalat" w:hAnsi="GHEA Grapalat" w:cs="Sylfaen"/>
                <w:sz w:val="20"/>
                <w:szCs w:val="20"/>
                <w:lang w:val="hy-AM"/>
              </w:rPr>
              <w:t xml:space="preserve">Վճարման կատարման հիմքերը՝ </w:t>
            </w:r>
            <w:r w:rsidRPr="00DE1E5A">
              <w:rPr>
                <w:rFonts w:ascii="GHEA Grapalat" w:hAnsi="GHEA Grapalat" w:cs="Sylfaen"/>
                <w:sz w:val="20"/>
                <w:szCs w:val="20"/>
              </w:rPr>
              <w:t>(</w:t>
            </w:r>
            <w:r w:rsidRPr="00DE1E5A">
              <w:rPr>
                <w:rFonts w:ascii="GHEA Grapalat" w:hAnsi="GHEA Grapalat" w:cs="Sylfaen"/>
                <w:sz w:val="20"/>
                <w:szCs w:val="20"/>
                <w:lang w:val="hy-AM"/>
              </w:rPr>
              <w:t>Փաստաթղթերի</w:t>
            </w:r>
            <w:r w:rsidRPr="00DE1E5A">
              <w:rPr>
                <w:rFonts w:ascii="GHEA Grapalat" w:hAnsi="GHEA Grapalat" w:cs="Arial"/>
                <w:sz w:val="20"/>
                <w:szCs w:val="20"/>
                <w:lang w:val="hy-AM"/>
              </w:rPr>
              <w:t xml:space="preserve"> անվանումը</w:t>
            </w:r>
            <w:r w:rsidRPr="00DE1E5A">
              <w:rPr>
                <w:rFonts w:ascii="GHEA Grapalat" w:hAnsi="GHEA Grapalat" w:cs="Arial"/>
                <w:sz w:val="20"/>
                <w:szCs w:val="20"/>
              </w:rPr>
              <w:t>,</w:t>
            </w:r>
            <w:r w:rsidRPr="00DE1E5A">
              <w:rPr>
                <w:rFonts w:ascii="GHEA Grapalat" w:hAnsi="GHEA Grapalat" w:cs="Arial"/>
                <w:sz w:val="20"/>
                <w:szCs w:val="20"/>
                <w:lang w:val="hy-AM"/>
              </w:rPr>
              <w:t xml:space="preserve"> այդ թվում՝ տուժանքի մասին համաձայնագիրը, </w:t>
            </w:r>
            <w:r w:rsidRPr="00DE1E5A">
              <w:rPr>
                <w:rFonts w:ascii="GHEA Grapalat" w:hAnsi="GHEA Grapalat" w:cs="Sylfaen"/>
                <w:sz w:val="20"/>
                <w:szCs w:val="20"/>
                <w:lang w:val="hy-AM"/>
              </w:rPr>
              <w:t>դրանց</w:t>
            </w:r>
            <w:r w:rsidRPr="00DE1E5A">
              <w:rPr>
                <w:rFonts w:ascii="GHEA Grapalat" w:hAnsi="GHEA Grapalat" w:cs="Arial"/>
                <w:sz w:val="20"/>
                <w:szCs w:val="20"/>
                <w:lang w:val="hy-AM"/>
              </w:rPr>
              <w:t xml:space="preserve"> </w:t>
            </w:r>
            <w:r w:rsidRPr="00DE1E5A">
              <w:rPr>
                <w:rFonts w:ascii="GHEA Grapalat" w:hAnsi="GHEA Grapalat" w:cs="Sylfaen"/>
                <w:sz w:val="20"/>
                <w:szCs w:val="20"/>
                <w:lang w:val="hy-AM"/>
              </w:rPr>
              <w:t>համարները</w:t>
            </w:r>
            <w:r w:rsidRPr="00DE1E5A">
              <w:rPr>
                <w:rFonts w:ascii="GHEA Grapalat" w:hAnsi="GHEA Grapalat" w:cs="Arial"/>
                <w:sz w:val="20"/>
                <w:szCs w:val="20"/>
                <w:lang w:val="hy-AM"/>
              </w:rPr>
              <w:t>,</w:t>
            </w:r>
            <w:r w:rsidRPr="00DE1E5A">
              <w:rPr>
                <w:rFonts w:ascii="GHEA Grapalat" w:hAnsi="GHEA Grapalat" w:cs="Arial"/>
                <w:sz w:val="20"/>
                <w:szCs w:val="20"/>
              </w:rPr>
              <w:t xml:space="preserve"> </w:t>
            </w:r>
            <w:r w:rsidRPr="00DE1E5A">
              <w:rPr>
                <w:rFonts w:ascii="GHEA Grapalat" w:hAnsi="GHEA Grapalat" w:cs="Sylfaen"/>
                <w:sz w:val="20"/>
                <w:szCs w:val="20"/>
                <w:lang w:val="hy-AM"/>
              </w:rPr>
              <w:t>պ</w:t>
            </w:r>
            <w:r w:rsidRPr="00DE1E5A">
              <w:rPr>
                <w:rFonts w:ascii="GHEA Grapalat" w:hAnsi="GHEA Grapalat" w:cs="Sylfaen"/>
                <w:sz w:val="20"/>
                <w:szCs w:val="20"/>
              </w:rPr>
              <w:t xml:space="preserve">այմանագրի </w:t>
            </w:r>
            <w:r w:rsidRPr="00DE1E5A">
              <w:rPr>
                <w:rFonts w:ascii="GHEA Grapalat" w:hAnsi="GHEA Grapalat" w:cs="Arial"/>
                <w:sz w:val="20"/>
                <w:szCs w:val="20"/>
              </w:rPr>
              <w:t xml:space="preserve"> </w:t>
            </w:r>
            <w:r w:rsidRPr="00DE1E5A">
              <w:rPr>
                <w:rFonts w:ascii="GHEA Grapalat" w:hAnsi="GHEA Grapalat" w:cs="Sylfaen"/>
                <w:sz w:val="20"/>
                <w:szCs w:val="20"/>
              </w:rPr>
              <w:t>ծածկագիրը</w:t>
            </w:r>
            <w:r w:rsidRPr="00DE1E5A">
              <w:rPr>
                <w:rFonts w:ascii="GHEA Grapalat" w:hAnsi="GHEA Grapalat" w:cs="Arial"/>
                <w:sz w:val="20"/>
                <w:szCs w:val="20"/>
                <w:lang w:val="hy-AM"/>
              </w:rPr>
              <w:t xml:space="preserve"> որի հիման վրա կատարվում է  գանձումը</w:t>
            </w:r>
            <w:r w:rsidRPr="00DE1E5A">
              <w:rPr>
                <w:rFonts w:ascii="GHEA Grapalat" w:hAnsi="GHEA Grapalat" w:cs="Arial"/>
                <w:sz w:val="20"/>
                <w:szCs w:val="20"/>
              </w:rPr>
              <w:t>)</w:t>
            </w:r>
            <w:r w:rsidRPr="00DE1E5A">
              <w:rPr>
                <w:rFonts w:ascii="GHEA Grapalat" w:hAnsi="GHEA Grapalat" w:cs="Sylfaen"/>
                <w:sz w:val="20"/>
                <w:szCs w:val="20"/>
              </w:rPr>
              <w:t>`</w:t>
            </w:r>
          </w:p>
          <w:p w:rsidR="00C339E7" w:rsidRPr="00DE1E5A" w:rsidRDefault="00C339E7" w:rsidP="00C339E7">
            <w:pPr>
              <w:spacing w:after="0" w:line="240" w:lineRule="auto"/>
              <w:rPr>
                <w:rFonts w:ascii="GHEA Grapalat" w:hAnsi="GHEA Grapalat" w:cs="Arial"/>
                <w:sz w:val="20"/>
                <w:szCs w:val="20"/>
              </w:rPr>
            </w:pPr>
          </w:p>
        </w:tc>
      </w:tr>
      <w:tr w:rsidR="00C339E7" w:rsidRPr="00DE1E5A" w:rsidTr="00DF0781">
        <w:trPr>
          <w:trHeight w:val="704"/>
        </w:trPr>
        <w:tc>
          <w:tcPr>
            <w:tcW w:w="10980" w:type="dxa"/>
            <w:gridSpan w:val="2"/>
            <w:tcBorders>
              <w:left w:val="single" w:sz="4" w:space="0" w:color="auto"/>
              <w:bottom w:val="single" w:sz="4" w:space="0" w:color="auto"/>
              <w:right w:val="single" w:sz="4" w:space="0" w:color="000000"/>
            </w:tcBorders>
            <w:noWrap/>
            <w:vAlign w:val="bottom"/>
          </w:tcPr>
          <w:p w:rsidR="00C339E7" w:rsidRPr="00DE1E5A" w:rsidRDefault="00C339E7" w:rsidP="00C339E7">
            <w:pPr>
              <w:spacing w:after="0" w:line="240" w:lineRule="auto"/>
              <w:rPr>
                <w:rFonts w:ascii="GHEA Grapalat" w:hAnsi="GHEA Grapalat" w:cs="Arial"/>
                <w:sz w:val="20"/>
                <w:szCs w:val="20"/>
                <w:lang w:val="hy-AM"/>
              </w:rPr>
            </w:pPr>
          </w:p>
        </w:tc>
      </w:tr>
      <w:tr w:rsidR="00C339E7" w:rsidRPr="00DE1E5A" w:rsidTr="00DF078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39E7" w:rsidRPr="00DE1E5A" w:rsidRDefault="00C339E7" w:rsidP="00C339E7">
            <w:pPr>
              <w:spacing w:after="0" w:line="240" w:lineRule="auto"/>
              <w:rPr>
                <w:rFonts w:ascii="GHEA Grapalat" w:hAnsi="GHEA Grapalat" w:cs="Sylfaen"/>
                <w:sz w:val="20"/>
                <w:szCs w:val="20"/>
                <w:lang w:val="hy-AM"/>
              </w:rPr>
            </w:pPr>
            <w:r w:rsidRPr="00DE1E5A">
              <w:rPr>
                <w:rFonts w:ascii="GHEA Grapalat" w:hAnsi="GHEA Grapalat" w:cs="Sylfaen"/>
                <w:sz w:val="20"/>
                <w:szCs w:val="20"/>
                <w:lang w:val="hy-AM"/>
              </w:rPr>
              <w:t>19. Վճարման պայմանները՝                                &lt;ակցեպտավորված վճարում&gt;</w:t>
            </w:r>
          </w:p>
          <w:p w:rsidR="00C339E7" w:rsidRPr="00DE1E5A" w:rsidRDefault="00C339E7" w:rsidP="00C339E7">
            <w:pPr>
              <w:spacing w:after="0" w:line="240" w:lineRule="auto"/>
              <w:rPr>
                <w:rFonts w:ascii="GHEA Grapalat" w:hAnsi="GHEA Grapalat" w:cs="Sylfaen"/>
                <w:sz w:val="20"/>
                <w:szCs w:val="20"/>
                <w:lang w:val="ru-RU"/>
              </w:rPr>
            </w:pPr>
          </w:p>
        </w:tc>
      </w:tr>
      <w:tr w:rsidR="00C339E7" w:rsidRPr="00DE1E5A" w:rsidTr="00DF078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39E7" w:rsidRPr="00DE1E5A" w:rsidRDefault="00C339E7" w:rsidP="00C339E7">
            <w:pPr>
              <w:spacing w:after="0" w:line="240" w:lineRule="auto"/>
              <w:rPr>
                <w:rFonts w:ascii="GHEA Grapalat" w:hAnsi="GHEA Grapalat" w:cs="Sylfaen"/>
                <w:sz w:val="20"/>
                <w:szCs w:val="20"/>
              </w:rPr>
            </w:pPr>
            <w:r w:rsidRPr="00DE1E5A">
              <w:rPr>
                <w:rFonts w:ascii="GHEA Grapalat" w:hAnsi="GHEA Grapalat" w:cs="Sylfaen"/>
                <w:sz w:val="20"/>
                <w:szCs w:val="20"/>
                <w:lang w:val="hy-AM"/>
              </w:rPr>
              <w:t xml:space="preserve">20. Առդիր էջերի քանակը՝    </w:t>
            </w:r>
            <w:r w:rsidRPr="00DE1E5A">
              <w:rPr>
                <w:rFonts w:ascii="GHEA Grapalat" w:hAnsi="GHEA Grapalat" w:cs="Arial"/>
                <w:sz w:val="20"/>
                <w:szCs w:val="20"/>
              </w:rPr>
              <w:t xml:space="preserve">--- </w:t>
            </w:r>
            <w:r w:rsidRPr="00DE1E5A">
              <w:rPr>
                <w:rFonts w:ascii="GHEA Grapalat" w:hAnsi="GHEA Grapalat" w:cs="Arial"/>
                <w:sz w:val="20"/>
                <w:szCs w:val="20"/>
                <w:lang w:val="hy-AM"/>
              </w:rPr>
              <w:t xml:space="preserve">    </w:t>
            </w:r>
            <w:r w:rsidRPr="00DE1E5A">
              <w:rPr>
                <w:rFonts w:ascii="GHEA Grapalat" w:hAnsi="GHEA Grapalat" w:cs="Sylfaen"/>
                <w:sz w:val="20"/>
                <w:szCs w:val="20"/>
              </w:rPr>
              <w:t>էջ</w:t>
            </w:r>
          </w:p>
          <w:p w:rsidR="00C339E7" w:rsidRPr="00DE1E5A" w:rsidRDefault="00C339E7" w:rsidP="00C339E7">
            <w:pPr>
              <w:spacing w:after="0" w:line="240" w:lineRule="auto"/>
              <w:rPr>
                <w:rFonts w:ascii="GHEA Grapalat" w:hAnsi="GHEA Grapalat" w:cs="Sylfaen"/>
                <w:sz w:val="20"/>
                <w:szCs w:val="20"/>
                <w:lang w:val="hy-AM"/>
              </w:rPr>
            </w:pPr>
          </w:p>
        </w:tc>
      </w:tr>
      <w:tr w:rsidR="00C339E7" w:rsidRPr="00DE1E5A" w:rsidTr="00DF0781">
        <w:trPr>
          <w:trHeight w:val="2194"/>
        </w:trPr>
        <w:tc>
          <w:tcPr>
            <w:tcW w:w="5616" w:type="dxa"/>
            <w:tcBorders>
              <w:top w:val="nil"/>
              <w:left w:val="single" w:sz="4" w:space="0" w:color="auto"/>
              <w:bottom w:val="single" w:sz="4" w:space="0" w:color="auto"/>
              <w:right w:val="single" w:sz="4" w:space="0" w:color="auto"/>
            </w:tcBorders>
            <w:noWrap/>
            <w:vAlign w:val="bottom"/>
          </w:tcPr>
          <w:p w:rsidR="00C339E7" w:rsidRPr="00DE1E5A" w:rsidRDefault="00C339E7" w:rsidP="00C339E7">
            <w:pPr>
              <w:spacing w:after="0" w:line="240" w:lineRule="auto"/>
              <w:rPr>
                <w:rFonts w:ascii="GHEA Grapalat" w:hAnsi="GHEA Grapalat" w:cs="Sylfaen"/>
                <w:sz w:val="20"/>
                <w:szCs w:val="20"/>
              </w:rPr>
            </w:pPr>
            <w:r w:rsidRPr="00DE1E5A">
              <w:rPr>
                <w:rFonts w:ascii="Courier New" w:hAnsi="Courier New" w:cs="Courier New"/>
                <w:sz w:val="20"/>
                <w:szCs w:val="20"/>
              </w:rPr>
              <w:t> </w:t>
            </w:r>
            <w:r w:rsidRPr="00DE1E5A">
              <w:rPr>
                <w:rFonts w:ascii="GHEA Grapalat" w:hAnsi="GHEA Grapalat" w:cs="Arial"/>
                <w:sz w:val="20"/>
                <w:szCs w:val="20"/>
                <w:lang w:val="hy-AM"/>
              </w:rPr>
              <w:t>22</w:t>
            </w:r>
            <w:r w:rsidRPr="00DE1E5A">
              <w:rPr>
                <w:rFonts w:ascii="GHEA Grapalat" w:hAnsi="GHEA Grapalat" w:cs="Arial"/>
                <w:sz w:val="20"/>
                <w:szCs w:val="20"/>
              </w:rPr>
              <w:t>.</w:t>
            </w:r>
            <w:r w:rsidRPr="00DE1E5A">
              <w:rPr>
                <w:rFonts w:ascii="GHEA Grapalat" w:hAnsi="GHEA Grapalat" w:cs="Sylfaen"/>
                <w:sz w:val="20"/>
                <w:szCs w:val="20"/>
              </w:rPr>
              <w:t>ա. Շահառուի ստորագրությունները</w:t>
            </w:r>
          </w:p>
          <w:p w:rsidR="00C339E7" w:rsidRPr="00DE1E5A" w:rsidRDefault="00C339E7" w:rsidP="00C339E7">
            <w:pPr>
              <w:spacing w:after="0" w:line="240" w:lineRule="auto"/>
              <w:rPr>
                <w:rFonts w:ascii="GHEA Grapalat" w:hAnsi="GHEA Grapalat" w:cs="Sylfaen"/>
                <w:sz w:val="20"/>
                <w:szCs w:val="20"/>
              </w:rPr>
            </w:pPr>
          </w:p>
          <w:p w:rsidR="00C339E7" w:rsidRPr="00DE1E5A" w:rsidRDefault="00C339E7" w:rsidP="00C339E7">
            <w:pPr>
              <w:spacing w:after="0" w:line="240" w:lineRule="auto"/>
              <w:jc w:val="right"/>
              <w:rPr>
                <w:rFonts w:ascii="GHEA Grapalat" w:hAnsi="GHEA Grapalat" w:cs="Tahoma"/>
                <w:color w:val="000000"/>
                <w:sz w:val="20"/>
                <w:szCs w:val="20"/>
              </w:rPr>
            </w:pPr>
            <w:r w:rsidRPr="00DE1E5A">
              <w:rPr>
                <w:rFonts w:ascii="GHEA Grapalat" w:hAnsi="GHEA Grapalat" w:cs="Tahoma"/>
                <w:color w:val="000000"/>
                <w:sz w:val="20"/>
                <w:szCs w:val="20"/>
              </w:rPr>
              <w:t>/____________________/</w:t>
            </w:r>
          </w:p>
          <w:p w:rsidR="00C339E7" w:rsidRPr="00DE1E5A" w:rsidRDefault="00C339E7" w:rsidP="00C339E7">
            <w:pPr>
              <w:spacing w:after="0" w:line="240" w:lineRule="auto"/>
              <w:rPr>
                <w:rFonts w:ascii="GHEA Grapalat" w:hAnsi="GHEA Grapalat" w:cs="Tahoma"/>
                <w:color w:val="000000"/>
                <w:sz w:val="20"/>
                <w:szCs w:val="20"/>
              </w:rPr>
            </w:pPr>
          </w:p>
          <w:p w:rsidR="00C339E7" w:rsidRPr="00DE1E5A" w:rsidRDefault="00C339E7" w:rsidP="00C339E7">
            <w:pPr>
              <w:spacing w:after="0" w:line="240" w:lineRule="auto"/>
              <w:rPr>
                <w:rFonts w:ascii="GHEA Grapalat" w:hAnsi="GHEA Grapalat" w:cs="Sylfaen"/>
                <w:sz w:val="20"/>
                <w:szCs w:val="20"/>
              </w:rPr>
            </w:pPr>
          </w:p>
          <w:p w:rsidR="00C339E7" w:rsidRPr="00DE1E5A" w:rsidRDefault="00C339E7" w:rsidP="00C339E7">
            <w:pPr>
              <w:spacing w:after="0" w:line="240" w:lineRule="auto"/>
              <w:jc w:val="right"/>
              <w:rPr>
                <w:rFonts w:ascii="GHEA Grapalat" w:hAnsi="GHEA Grapalat" w:cs="Sylfaen"/>
                <w:sz w:val="20"/>
                <w:szCs w:val="20"/>
              </w:rPr>
            </w:pPr>
            <w:r w:rsidRPr="00DE1E5A">
              <w:rPr>
                <w:rFonts w:ascii="GHEA Grapalat" w:hAnsi="GHEA Grapalat" w:cs="Tahoma"/>
                <w:color w:val="000000"/>
                <w:sz w:val="20"/>
                <w:szCs w:val="20"/>
              </w:rPr>
              <w:t>/____________________/</w:t>
            </w:r>
          </w:p>
          <w:p w:rsidR="00C339E7" w:rsidRPr="00DE1E5A" w:rsidRDefault="00C339E7" w:rsidP="00C339E7">
            <w:pPr>
              <w:spacing w:after="0" w:line="240" w:lineRule="auto"/>
              <w:rPr>
                <w:rFonts w:ascii="GHEA Grapalat" w:hAnsi="GHEA Grapalat" w:cs="Sylfaen"/>
                <w:sz w:val="20"/>
                <w:szCs w:val="20"/>
              </w:rPr>
            </w:pPr>
          </w:p>
          <w:p w:rsidR="00C339E7" w:rsidRPr="00DE1E5A" w:rsidRDefault="00C339E7" w:rsidP="00C339E7">
            <w:pPr>
              <w:spacing w:after="0" w:line="240" w:lineRule="auto"/>
              <w:rPr>
                <w:rFonts w:ascii="GHEA Grapalat" w:hAnsi="GHEA Grapalat" w:cs="Sylfaen"/>
                <w:sz w:val="20"/>
                <w:szCs w:val="20"/>
              </w:rPr>
            </w:pPr>
            <w:r w:rsidRPr="00DE1E5A">
              <w:rPr>
                <w:rFonts w:ascii="GHEA Grapalat" w:hAnsi="GHEA Grapalat" w:cs="Sylfaen"/>
                <w:sz w:val="20"/>
                <w:szCs w:val="20"/>
                <w:lang w:val="hy-AM"/>
              </w:rPr>
              <w:t>22</w:t>
            </w:r>
            <w:r w:rsidRPr="00DE1E5A">
              <w:rPr>
                <w:rFonts w:ascii="GHEA Grapalat" w:hAnsi="GHEA Grapalat" w:cs="Sylfaen"/>
                <w:sz w:val="20"/>
                <w:szCs w:val="20"/>
              </w:rPr>
              <w:t>.բ.</w:t>
            </w:r>
          </w:p>
          <w:p w:rsidR="00C339E7" w:rsidRPr="00DE1E5A" w:rsidRDefault="00C339E7" w:rsidP="00C339E7">
            <w:pPr>
              <w:spacing w:after="0" w:line="240" w:lineRule="auto"/>
              <w:rPr>
                <w:rFonts w:ascii="GHEA Grapalat" w:hAnsi="GHEA Grapalat" w:cs="Sylfaen"/>
                <w:sz w:val="20"/>
                <w:szCs w:val="20"/>
              </w:rPr>
            </w:pPr>
            <w:r w:rsidRPr="00DE1E5A">
              <w:rPr>
                <w:rFonts w:ascii="GHEA Grapalat" w:hAnsi="GHEA Grapalat" w:cs="Sylfaen"/>
                <w:sz w:val="20"/>
                <w:szCs w:val="20"/>
              </w:rPr>
              <w:t xml:space="preserve">                                                                             Կ.Տ.</w:t>
            </w:r>
          </w:p>
          <w:p w:rsidR="00C339E7" w:rsidRPr="00DE1E5A" w:rsidRDefault="00C339E7" w:rsidP="00C339E7">
            <w:pPr>
              <w:spacing w:after="0" w:line="240" w:lineRule="auto"/>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C339E7" w:rsidRPr="00DE1E5A" w:rsidRDefault="00C339E7" w:rsidP="00C339E7">
            <w:pPr>
              <w:spacing w:after="0" w:line="240" w:lineRule="auto"/>
              <w:rPr>
                <w:rFonts w:ascii="GHEA Grapalat" w:hAnsi="GHEA Grapalat" w:cs="Sylfaen"/>
                <w:sz w:val="20"/>
                <w:szCs w:val="20"/>
              </w:rPr>
            </w:pPr>
            <w:r w:rsidRPr="00DE1E5A">
              <w:rPr>
                <w:rFonts w:ascii="GHEA Grapalat" w:hAnsi="GHEA Grapalat" w:cs="Arial"/>
                <w:sz w:val="20"/>
                <w:szCs w:val="20"/>
                <w:lang w:val="hy-AM"/>
              </w:rPr>
              <w:t>2</w:t>
            </w:r>
            <w:r w:rsidRPr="00DE1E5A">
              <w:rPr>
                <w:rFonts w:ascii="GHEA Grapalat" w:hAnsi="GHEA Grapalat" w:cs="Arial"/>
                <w:sz w:val="20"/>
                <w:szCs w:val="20"/>
              </w:rPr>
              <w:t>1.</w:t>
            </w:r>
            <w:r w:rsidRPr="00DE1E5A">
              <w:rPr>
                <w:rFonts w:ascii="GHEA Grapalat" w:hAnsi="GHEA Grapalat" w:cs="Sylfaen"/>
                <w:sz w:val="20"/>
                <w:szCs w:val="20"/>
              </w:rPr>
              <w:t xml:space="preserve">ա. </w:t>
            </w:r>
            <w:r w:rsidRPr="00DE1E5A">
              <w:rPr>
                <w:rFonts w:ascii="Courier New" w:hAnsi="Courier New" w:cs="Courier New"/>
                <w:sz w:val="20"/>
                <w:szCs w:val="20"/>
              </w:rPr>
              <w:t> </w:t>
            </w:r>
            <w:r w:rsidRPr="00DE1E5A">
              <w:rPr>
                <w:rFonts w:ascii="GHEA Grapalat" w:hAnsi="GHEA Grapalat" w:cs="Sylfaen"/>
                <w:sz w:val="20"/>
                <w:szCs w:val="20"/>
              </w:rPr>
              <w:t>Վճարողի ստորագրությունները`</w:t>
            </w:r>
          </w:p>
          <w:p w:rsidR="00C339E7" w:rsidRPr="00DE1E5A" w:rsidRDefault="00C339E7" w:rsidP="00C339E7">
            <w:pPr>
              <w:spacing w:after="0" w:line="240" w:lineRule="auto"/>
              <w:jc w:val="right"/>
              <w:rPr>
                <w:rFonts w:ascii="GHEA Grapalat" w:hAnsi="GHEA Grapalat" w:cs="Sylfaen"/>
                <w:sz w:val="20"/>
                <w:szCs w:val="20"/>
              </w:rPr>
            </w:pPr>
          </w:p>
          <w:p w:rsidR="00C339E7" w:rsidRPr="00DE1E5A" w:rsidRDefault="00C339E7" w:rsidP="00C339E7">
            <w:pPr>
              <w:spacing w:after="0" w:line="240" w:lineRule="auto"/>
              <w:rPr>
                <w:rFonts w:ascii="GHEA Grapalat" w:hAnsi="GHEA Grapalat" w:cs="Sylfaen"/>
                <w:sz w:val="20"/>
                <w:szCs w:val="20"/>
              </w:rPr>
            </w:pPr>
            <w:r w:rsidRPr="00DE1E5A">
              <w:rPr>
                <w:rFonts w:ascii="GHEA Grapalat" w:hAnsi="GHEA Grapalat" w:cs="Tahoma"/>
                <w:color w:val="000000"/>
                <w:sz w:val="20"/>
                <w:szCs w:val="20"/>
              </w:rPr>
              <w:t xml:space="preserve">                                               /____________________/</w:t>
            </w:r>
          </w:p>
          <w:p w:rsidR="00C339E7" w:rsidRPr="00DE1E5A" w:rsidRDefault="00C339E7" w:rsidP="00C339E7">
            <w:pPr>
              <w:spacing w:after="0" w:line="240" w:lineRule="auto"/>
              <w:jc w:val="right"/>
              <w:rPr>
                <w:rFonts w:ascii="GHEA Grapalat" w:hAnsi="GHEA Grapalat" w:cs="Tahoma"/>
                <w:color w:val="000000"/>
                <w:sz w:val="20"/>
                <w:szCs w:val="20"/>
              </w:rPr>
            </w:pPr>
          </w:p>
          <w:p w:rsidR="00C339E7" w:rsidRPr="00DE1E5A" w:rsidRDefault="00C339E7" w:rsidP="00C339E7">
            <w:pPr>
              <w:spacing w:after="0" w:line="240" w:lineRule="auto"/>
              <w:jc w:val="right"/>
              <w:rPr>
                <w:rFonts w:ascii="GHEA Grapalat" w:hAnsi="GHEA Grapalat" w:cs="Tahoma"/>
                <w:color w:val="000000"/>
                <w:sz w:val="20"/>
                <w:szCs w:val="20"/>
              </w:rPr>
            </w:pPr>
          </w:p>
          <w:p w:rsidR="00C339E7" w:rsidRPr="00DE1E5A" w:rsidRDefault="00C339E7" w:rsidP="00C339E7">
            <w:pPr>
              <w:spacing w:after="0" w:line="240" w:lineRule="auto"/>
              <w:jc w:val="right"/>
              <w:rPr>
                <w:rFonts w:ascii="GHEA Grapalat" w:hAnsi="GHEA Grapalat" w:cs="Sylfaen"/>
                <w:sz w:val="20"/>
                <w:szCs w:val="20"/>
              </w:rPr>
            </w:pPr>
            <w:r w:rsidRPr="00DE1E5A">
              <w:rPr>
                <w:rFonts w:ascii="GHEA Grapalat" w:hAnsi="GHEA Grapalat" w:cs="Tahoma"/>
                <w:color w:val="000000"/>
                <w:sz w:val="20"/>
                <w:szCs w:val="20"/>
              </w:rPr>
              <w:t>/____________________/</w:t>
            </w:r>
          </w:p>
          <w:p w:rsidR="00C339E7" w:rsidRPr="00DE1E5A" w:rsidRDefault="00C339E7" w:rsidP="00C339E7">
            <w:pPr>
              <w:spacing w:after="0" w:line="240" w:lineRule="auto"/>
              <w:jc w:val="right"/>
              <w:rPr>
                <w:rFonts w:ascii="GHEA Grapalat" w:hAnsi="GHEA Grapalat" w:cs="Sylfaen"/>
                <w:sz w:val="20"/>
                <w:szCs w:val="20"/>
              </w:rPr>
            </w:pPr>
          </w:p>
          <w:p w:rsidR="00C339E7" w:rsidRPr="00DE1E5A" w:rsidRDefault="00C339E7" w:rsidP="00C339E7">
            <w:pPr>
              <w:spacing w:after="0" w:line="240" w:lineRule="auto"/>
              <w:jc w:val="right"/>
              <w:rPr>
                <w:rFonts w:ascii="GHEA Grapalat" w:hAnsi="GHEA Grapalat" w:cs="Sylfaen"/>
                <w:sz w:val="20"/>
                <w:szCs w:val="20"/>
              </w:rPr>
            </w:pPr>
            <w:r w:rsidRPr="00DE1E5A">
              <w:rPr>
                <w:rFonts w:ascii="GHEA Grapalat" w:hAnsi="GHEA Grapalat" w:cs="Sylfaen"/>
                <w:sz w:val="20"/>
                <w:szCs w:val="20"/>
                <w:lang w:val="hy-AM"/>
              </w:rPr>
              <w:t>2</w:t>
            </w:r>
            <w:r w:rsidRPr="00DE1E5A">
              <w:rPr>
                <w:rFonts w:ascii="GHEA Grapalat" w:hAnsi="GHEA Grapalat" w:cs="Sylfaen"/>
                <w:sz w:val="20"/>
                <w:szCs w:val="20"/>
              </w:rPr>
              <w:t>1.բ.                                                                    Կ.Տ.</w:t>
            </w:r>
          </w:p>
          <w:p w:rsidR="00C339E7" w:rsidRPr="00DE1E5A" w:rsidRDefault="00C339E7" w:rsidP="00C339E7">
            <w:pPr>
              <w:spacing w:after="0" w:line="240" w:lineRule="auto"/>
              <w:jc w:val="right"/>
              <w:rPr>
                <w:rFonts w:ascii="GHEA Grapalat" w:hAnsi="GHEA Grapalat" w:cs="Sylfaen"/>
                <w:sz w:val="20"/>
                <w:szCs w:val="20"/>
              </w:rPr>
            </w:pPr>
          </w:p>
        </w:tc>
      </w:tr>
      <w:tr w:rsidR="00C339E7" w:rsidRPr="00DE1E5A" w:rsidTr="00DF0781">
        <w:trPr>
          <w:trHeight w:val="2194"/>
        </w:trPr>
        <w:tc>
          <w:tcPr>
            <w:tcW w:w="5616" w:type="dxa"/>
            <w:tcBorders>
              <w:top w:val="single" w:sz="4" w:space="0" w:color="auto"/>
              <w:left w:val="single" w:sz="4" w:space="0" w:color="auto"/>
              <w:right w:val="single" w:sz="4" w:space="0" w:color="auto"/>
            </w:tcBorders>
            <w:noWrap/>
            <w:vAlign w:val="bottom"/>
          </w:tcPr>
          <w:p w:rsidR="00C339E7" w:rsidRPr="00DE1E5A" w:rsidRDefault="00C339E7" w:rsidP="00C339E7">
            <w:pPr>
              <w:spacing w:after="0" w:line="240" w:lineRule="auto"/>
              <w:rPr>
                <w:rFonts w:ascii="GHEA Grapalat" w:hAnsi="GHEA Grapalat" w:cs="Tahoma"/>
                <w:color w:val="000000"/>
                <w:sz w:val="20"/>
                <w:szCs w:val="20"/>
              </w:rPr>
            </w:pPr>
            <w:r w:rsidRPr="00DE1E5A">
              <w:rPr>
                <w:rFonts w:ascii="GHEA Grapalat" w:hAnsi="GHEA Grapalat" w:cs="Tahoma"/>
                <w:color w:val="000000"/>
                <w:sz w:val="20"/>
                <w:szCs w:val="20"/>
              </w:rPr>
              <w:t>2</w:t>
            </w:r>
            <w:r w:rsidRPr="00DE1E5A">
              <w:rPr>
                <w:rFonts w:ascii="GHEA Grapalat" w:hAnsi="GHEA Grapalat" w:cs="Tahoma"/>
                <w:color w:val="000000"/>
                <w:sz w:val="20"/>
                <w:szCs w:val="20"/>
                <w:lang w:val="hy-AM"/>
              </w:rPr>
              <w:t>4</w:t>
            </w:r>
            <w:r w:rsidRPr="00DE1E5A">
              <w:rPr>
                <w:rFonts w:ascii="GHEA Grapalat" w:hAnsi="GHEA Grapalat" w:cs="Tahoma"/>
                <w:color w:val="000000"/>
                <w:sz w:val="20"/>
                <w:szCs w:val="20"/>
              </w:rPr>
              <w:t xml:space="preserve">.ա.   </w:t>
            </w:r>
            <w:r w:rsidRPr="00DE1E5A">
              <w:rPr>
                <w:rFonts w:ascii="GHEA Grapalat" w:hAnsi="GHEA Grapalat" w:cs="Tahoma"/>
                <w:color w:val="000000"/>
                <w:sz w:val="20"/>
                <w:szCs w:val="20"/>
                <w:lang w:val="hy-AM"/>
              </w:rPr>
              <w:t>Շահառուին  սպասարկող ֆինանսական կազմակերպություն</w:t>
            </w:r>
            <w:r w:rsidRPr="00DE1E5A">
              <w:rPr>
                <w:rFonts w:ascii="GHEA Grapalat" w:hAnsi="GHEA Grapalat" w:cs="Tahoma"/>
                <w:color w:val="000000"/>
                <w:sz w:val="20"/>
                <w:szCs w:val="20"/>
              </w:rPr>
              <w:t xml:space="preserve"> </w:t>
            </w:r>
          </w:p>
          <w:p w:rsidR="00C339E7" w:rsidRPr="00DE1E5A" w:rsidRDefault="00C339E7" w:rsidP="00C339E7">
            <w:pPr>
              <w:spacing w:after="0" w:line="240" w:lineRule="auto"/>
              <w:rPr>
                <w:rFonts w:ascii="GHEA Grapalat" w:hAnsi="GHEA Grapalat" w:cs="Tahoma"/>
                <w:color w:val="000000"/>
                <w:sz w:val="20"/>
                <w:szCs w:val="20"/>
                <w:lang w:val="hy-AM"/>
              </w:rPr>
            </w:pPr>
            <w:r w:rsidRPr="00DE1E5A">
              <w:rPr>
                <w:rFonts w:ascii="GHEA Grapalat" w:hAnsi="GHEA Grapalat" w:cs="Tahoma"/>
                <w:color w:val="000000"/>
                <w:sz w:val="20"/>
                <w:szCs w:val="20"/>
              </w:rPr>
              <w:t xml:space="preserve">                             </w:t>
            </w:r>
            <w:r w:rsidRPr="00DE1E5A">
              <w:rPr>
                <w:rFonts w:ascii="GHEA Grapalat" w:hAnsi="GHEA Grapalat" w:cs="Tahoma"/>
                <w:color w:val="000000"/>
                <w:sz w:val="20"/>
                <w:szCs w:val="20"/>
                <w:lang w:val="hy-AM"/>
              </w:rPr>
              <w:t xml:space="preserve">                 </w:t>
            </w:r>
          </w:p>
          <w:p w:rsidR="00C339E7" w:rsidRPr="00DE1E5A" w:rsidRDefault="00C339E7" w:rsidP="00C339E7">
            <w:pPr>
              <w:spacing w:after="0" w:line="240" w:lineRule="auto"/>
              <w:rPr>
                <w:rFonts w:ascii="GHEA Grapalat" w:hAnsi="GHEA Grapalat" w:cs="Tahoma"/>
                <w:color w:val="000000"/>
                <w:sz w:val="20"/>
                <w:szCs w:val="20"/>
              </w:rPr>
            </w:pPr>
            <w:r w:rsidRPr="00DE1E5A">
              <w:rPr>
                <w:rFonts w:ascii="GHEA Grapalat" w:hAnsi="GHEA Grapalat" w:cs="Tahoma"/>
                <w:color w:val="000000"/>
                <w:sz w:val="20"/>
                <w:szCs w:val="20"/>
                <w:lang w:val="hy-AM"/>
              </w:rPr>
              <w:t xml:space="preserve">                                                 </w:t>
            </w:r>
            <w:r w:rsidRPr="00DE1E5A">
              <w:rPr>
                <w:rFonts w:ascii="GHEA Grapalat" w:hAnsi="GHEA Grapalat" w:cs="Tahoma"/>
                <w:color w:val="000000"/>
                <w:sz w:val="20"/>
                <w:szCs w:val="20"/>
              </w:rPr>
              <w:t xml:space="preserve">   /____________________/</w:t>
            </w:r>
          </w:p>
          <w:p w:rsidR="00C339E7" w:rsidRPr="00DE1E5A" w:rsidRDefault="00C339E7" w:rsidP="00C339E7">
            <w:pPr>
              <w:spacing w:after="0" w:line="240" w:lineRule="auto"/>
              <w:rPr>
                <w:rFonts w:ascii="GHEA Grapalat" w:hAnsi="GHEA Grapalat" w:cs="Sylfaen"/>
                <w:sz w:val="20"/>
                <w:szCs w:val="20"/>
              </w:rPr>
            </w:pPr>
            <w:r w:rsidRPr="00DE1E5A">
              <w:rPr>
                <w:rFonts w:ascii="GHEA Grapalat" w:hAnsi="GHEA Grapalat" w:cs="Sylfaen"/>
                <w:sz w:val="20"/>
                <w:szCs w:val="20"/>
              </w:rPr>
              <w:t xml:space="preserve">  </w:t>
            </w:r>
          </w:p>
          <w:p w:rsidR="00C339E7" w:rsidRPr="00DE1E5A" w:rsidRDefault="00C339E7" w:rsidP="00C339E7">
            <w:pPr>
              <w:spacing w:after="0" w:line="240" w:lineRule="auto"/>
              <w:rPr>
                <w:rFonts w:ascii="GHEA Grapalat" w:hAnsi="GHEA Grapalat" w:cs="Sylfaen"/>
                <w:sz w:val="20"/>
                <w:szCs w:val="20"/>
              </w:rPr>
            </w:pPr>
            <w:r w:rsidRPr="00DE1E5A">
              <w:rPr>
                <w:rFonts w:ascii="GHEA Grapalat" w:hAnsi="GHEA Grapalat" w:cs="Sylfaen"/>
                <w:sz w:val="20"/>
                <w:szCs w:val="20"/>
              </w:rPr>
              <w:t xml:space="preserve">                                                       /ստորագրություն/</w:t>
            </w:r>
          </w:p>
          <w:p w:rsidR="00C339E7" w:rsidRPr="00DE1E5A" w:rsidRDefault="00C339E7" w:rsidP="00C339E7">
            <w:pPr>
              <w:spacing w:after="0" w:line="240" w:lineRule="auto"/>
              <w:rPr>
                <w:rFonts w:ascii="GHEA Grapalat" w:hAnsi="GHEA Grapalat" w:cs="Tahoma"/>
                <w:color w:val="000000"/>
                <w:sz w:val="20"/>
                <w:szCs w:val="20"/>
              </w:rPr>
            </w:pPr>
          </w:p>
          <w:p w:rsidR="00C339E7" w:rsidRPr="00DE1E5A" w:rsidRDefault="00C339E7" w:rsidP="00C339E7">
            <w:pPr>
              <w:spacing w:after="0" w:line="240" w:lineRule="auto"/>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C339E7" w:rsidRPr="00DE1E5A" w:rsidRDefault="00C339E7" w:rsidP="00C339E7">
            <w:pPr>
              <w:spacing w:after="0" w:line="240" w:lineRule="auto"/>
              <w:rPr>
                <w:rFonts w:ascii="GHEA Grapalat" w:hAnsi="GHEA Grapalat" w:cs="Tahoma"/>
                <w:color w:val="000000"/>
                <w:sz w:val="20"/>
                <w:szCs w:val="20"/>
              </w:rPr>
            </w:pPr>
            <w:r w:rsidRPr="00DE1E5A">
              <w:rPr>
                <w:rFonts w:ascii="GHEA Grapalat" w:hAnsi="GHEA Grapalat" w:cs="Tahoma"/>
                <w:color w:val="000000"/>
                <w:sz w:val="20"/>
                <w:szCs w:val="20"/>
              </w:rPr>
              <w:t>2</w:t>
            </w:r>
            <w:r w:rsidRPr="00DE1E5A">
              <w:rPr>
                <w:rFonts w:ascii="GHEA Grapalat" w:hAnsi="GHEA Grapalat" w:cs="Tahoma"/>
                <w:color w:val="000000"/>
                <w:sz w:val="20"/>
                <w:szCs w:val="20"/>
                <w:lang w:val="hy-AM"/>
              </w:rPr>
              <w:t>3</w:t>
            </w:r>
            <w:r w:rsidRPr="00DE1E5A">
              <w:rPr>
                <w:rFonts w:ascii="GHEA Grapalat" w:hAnsi="GHEA Grapalat" w:cs="Tahoma"/>
                <w:color w:val="000000"/>
                <w:sz w:val="20"/>
                <w:szCs w:val="20"/>
              </w:rPr>
              <w:t xml:space="preserve">.ա.   </w:t>
            </w:r>
            <w:r w:rsidRPr="00DE1E5A">
              <w:rPr>
                <w:rFonts w:ascii="GHEA Grapalat" w:hAnsi="GHEA Grapalat" w:cs="Tahoma"/>
                <w:color w:val="000000"/>
                <w:sz w:val="20"/>
                <w:szCs w:val="20"/>
                <w:lang w:val="hy-AM"/>
              </w:rPr>
              <w:t>Վճարողին  սպասարկող ֆինանսական կազմակերպություն</w:t>
            </w:r>
            <w:r w:rsidRPr="00DE1E5A">
              <w:rPr>
                <w:rFonts w:ascii="GHEA Grapalat" w:hAnsi="GHEA Grapalat" w:cs="Tahoma"/>
                <w:color w:val="000000"/>
                <w:sz w:val="20"/>
                <w:szCs w:val="20"/>
              </w:rPr>
              <w:t xml:space="preserve"> </w:t>
            </w:r>
          </w:p>
          <w:p w:rsidR="00C339E7" w:rsidRPr="00DE1E5A" w:rsidRDefault="00C339E7" w:rsidP="00C339E7">
            <w:pPr>
              <w:spacing w:after="0" w:line="240" w:lineRule="auto"/>
              <w:jc w:val="right"/>
              <w:rPr>
                <w:rFonts w:ascii="GHEA Grapalat" w:hAnsi="GHEA Grapalat" w:cs="Tahoma"/>
                <w:color w:val="000000"/>
                <w:sz w:val="20"/>
                <w:szCs w:val="20"/>
              </w:rPr>
            </w:pPr>
          </w:p>
          <w:p w:rsidR="00C339E7" w:rsidRPr="00DE1E5A" w:rsidRDefault="00C339E7" w:rsidP="00C339E7">
            <w:pPr>
              <w:spacing w:after="0" w:line="240" w:lineRule="auto"/>
              <w:jc w:val="right"/>
              <w:rPr>
                <w:rFonts w:ascii="GHEA Grapalat" w:hAnsi="GHEA Grapalat" w:cs="Tahoma"/>
                <w:color w:val="000000"/>
                <w:sz w:val="20"/>
                <w:szCs w:val="20"/>
              </w:rPr>
            </w:pPr>
          </w:p>
          <w:p w:rsidR="00C339E7" w:rsidRPr="00DE1E5A" w:rsidRDefault="00C339E7" w:rsidP="00C339E7">
            <w:pPr>
              <w:spacing w:after="0" w:line="240" w:lineRule="auto"/>
              <w:jc w:val="right"/>
              <w:rPr>
                <w:rFonts w:ascii="GHEA Grapalat" w:hAnsi="GHEA Grapalat" w:cs="Tahoma"/>
                <w:color w:val="000000"/>
                <w:sz w:val="20"/>
                <w:szCs w:val="20"/>
              </w:rPr>
            </w:pPr>
            <w:r w:rsidRPr="00DE1E5A">
              <w:rPr>
                <w:rFonts w:ascii="GHEA Grapalat" w:hAnsi="GHEA Grapalat" w:cs="Tahoma"/>
                <w:color w:val="000000"/>
                <w:sz w:val="20"/>
                <w:szCs w:val="20"/>
              </w:rPr>
              <w:t>/____________________/</w:t>
            </w:r>
          </w:p>
          <w:p w:rsidR="00C339E7" w:rsidRPr="00DE1E5A" w:rsidRDefault="00C339E7" w:rsidP="00C339E7">
            <w:pPr>
              <w:spacing w:after="0" w:line="240" w:lineRule="auto"/>
              <w:jc w:val="center"/>
              <w:rPr>
                <w:rFonts w:ascii="GHEA Grapalat" w:hAnsi="GHEA Grapalat" w:cs="Sylfaen"/>
                <w:sz w:val="20"/>
                <w:szCs w:val="20"/>
              </w:rPr>
            </w:pPr>
            <w:r w:rsidRPr="00DE1E5A">
              <w:rPr>
                <w:rFonts w:ascii="GHEA Grapalat" w:hAnsi="GHEA Grapalat" w:cs="Tahoma"/>
                <w:color w:val="000000"/>
                <w:sz w:val="20"/>
                <w:szCs w:val="20"/>
              </w:rPr>
              <w:t xml:space="preserve">                                                   </w:t>
            </w:r>
            <w:r w:rsidRPr="00DE1E5A">
              <w:rPr>
                <w:rFonts w:ascii="GHEA Grapalat" w:hAnsi="GHEA Grapalat" w:cs="Sylfaen"/>
                <w:sz w:val="20"/>
                <w:szCs w:val="20"/>
              </w:rPr>
              <w:t>/ստորագրություն/</w:t>
            </w:r>
          </w:p>
          <w:p w:rsidR="00C339E7" w:rsidRPr="00DE1E5A" w:rsidRDefault="00C339E7" w:rsidP="00C339E7">
            <w:pPr>
              <w:spacing w:after="0" w:line="240" w:lineRule="auto"/>
              <w:jc w:val="right"/>
              <w:rPr>
                <w:rFonts w:ascii="GHEA Grapalat" w:hAnsi="GHEA Grapalat" w:cs="Arial"/>
                <w:sz w:val="20"/>
                <w:szCs w:val="20"/>
                <w:lang w:val="hy-AM"/>
              </w:rPr>
            </w:pPr>
          </w:p>
        </w:tc>
      </w:tr>
      <w:tr w:rsidR="00C339E7" w:rsidRPr="00DE1E5A" w:rsidTr="00DF0781">
        <w:trPr>
          <w:trHeight w:val="2194"/>
        </w:trPr>
        <w:tc>
          <w:tcPr>
            <w:tcW w:w="5616" w:type="dxa"/>
            <w:tcBorders>
              <w:top w:val="nil"/>
              <w:left w:val="single" w:sz="4" w:space="0" w:color="auto"/>
              <w:bottom w:val="single" w:sz="4" w:space="0" w:color="auto"/>
              <w:right w:val="single" w:sz="4" w:space="0" w:color="auto"/>
            </w:tcBorders>
            <w:noWrap/>
            <w:vAlign w:val="bottom"/>
          </w:tcPr>
          <w:p w:rsidR="00C339E7" w:rsidRPr="00DE1E5A" w:rsidRDefault="00C339E7" w:rsidP="00C339E7">
            <w:pPr>
              <w:spacing w:after="0" w:line="240" w:lineRule="auto"/>
              <w:rPr>
                <w:rFonts w:ascii="GHEA Grapalat" w:hAnsi="GHEA Grapalat" w:cs="Sylfaen"/>
                <w:sz w:val="20"/>
                <w:szCs w:val="20"/>
              </w:rPr>
            </w:pPr>
            <w:r w:rsidRPr="00DE1E5A">
              <w:rPr>
                <w:rFonts w:ascii="GHEA Grapalat" w:hAnsi="GHEA Grapalat" w:cs="Sylfaen"/>
                <w:sz w:val="20"/>
                <w:szCs w:val="20"/>
              </w:rPr>
              <w:lastRenderedPageBreak/>
              <w:t>24.բ.                                                       Կ.Տ.</w:t>
            </w:r>
          </w:p>
          <w:p w:rsidR="00C339E7" w:rsidRPr="00DE1E5A" w:rsidRDefault="00C339E7" w:rsidP="00C339E7">
            <w:pPr>
              <w:spacing w:after="0" w:line="240" w:lineRule="auto"/>
              <w:rPr>
                <w:rFonts w:ascii="GHEA Grapalat" w:hAnsi="GHEA Grapalat" w:cs="Sylfaen"/>
                <w:sz w:val="20"/>
                <w:szCs w:val="20"/>
              </w:rPr>
            </w:pPr>
          </w:p>
          <w:p w:rsidR="00C339E7" w:rsidRPr="00DE1E5A" w:rsidRDefault="00C339E7" w:rsidP="00C339E7">
            <w:pPr>
              <w:spacing w:after="0" w:line="240" w:lineRule="auto"/>
              <w:rPr>
                <w:rFonts w:ascii="GHEA Grapalat" w:hAnsi="GHEA Grapalat" w:cs="Sylfaen"/>
                <w:sz w:val="20"/>
                <w:szCs w:val="20"/>
              </w:rPr>
            </w:pPr>
          </w:p>
          <w:p w:rsidR="00C339E7" w:rsidRPr="00DE1E5A" w:rsidRDefault="00C339E7" w:rsidP="00C339E7">
            <w:pPr>
              <w:spacing w:after="0" w:line="240" w:lineRule="auto"/>
              <w:rPr>
                <w:rFonts w:ascii="GHEA Grapalat" w:hAnsi="GHEA Grapalat" w:cs="Sylfaen"/>
                <w:sz w:val="20"/>
                <w:szCs w:val="20"/>
              </w:rPr>
            </w:pPr>
            <w:r w:rsidRPr="00DE1E5A">
              <w:rPr>
                <w:rFonts w:ascii="GHEA Grapalat" w:hAnsi="GHEA Grapalat" w:cs="Tahoma"/>
                <w:color w:val="000000"/>
                <w:sz w:val="20"/>
                <w:szCs w:val="20"/>
              </w:rPr>
              <w:t xml:space="preserve"> </w:t>
            </w:r>
            <w:r w:rsidRPr="00DE1E5A">
              <w:rPr>
                <w:rFonts w:ascii="GHEA Grapalat" w:hAnsi="GHEA Grapalat" w:cs="Sylfaen"/>
                <w:sz w:val="20"/>
                <w:szCs w:val="20"/>
              </w:rPr>
              <w:t>2</w:t>
            </w:r>
            <w:r w:rsidRPr="00DE1E5A">
              <w:rPr>
                <w:rFonts w:ascii="GHEA Grapalat" w:hAnsi="GHEA Grapalat" w:cs="Sylfaen"/>
                <w:sz w:val="20"/>
                <w:szCs w:val="20"/>
                <w:lang w:val="hy-AM"/>
              </w:rPr>
              <w:t>4</w:t>
            </w:r>
            <w:r w:rsidRPr="00DE1E5A">
              <w:rPr>
                <w:rFonts w:ascii="GHEA Grapalat" w:hAnsi="GHEA Grapalat" w:cs="Sylfaen"/>
                <w:sz w:val="20"/>
                <w:szCs w:val="20"/>
              </w:rPr>
              <w:t>.</w:t>
            </w:r>
            <w:r w:rsidRPr="00DE1E5A">
              <w:rPr>
                <w:rFonts w:ascii="GHEA Grapalat" w:hAnsi="GHEA Grapalat" w:cs="Sylfaen"/>
                <w:sz w:val="20"/>
                <w:szCs w:val="20"/>
                <w:lang w:val="hy-AM"/>
              </w:rPr>
              <w:t>գ</w:t>
            </w:r>
            <w:r w:rsidRPr="00DE1E5A">
              <w:rPr>
                <w:rFonts w:ascii="GHEA Grapalat" w:hAnsi="GHEA Grapalat" w:cs="Tahoma"/>
                <w:color w:val="000000"/>
                <w:sz w:val="20"/>
                <w:szCs w:val="20"/>
              </w:rPr>
              <w:t xml:space="preserve">                                                 "___" </w:t>
            </w:r>
            <w:r w:rsidRPr="00DE1E5A">
              <w:rPr>
                <w:rFonts w:ascii="GHEA Grapalat" w:hAnsi="GHEA Grapalat" w:cs="Sylfaen"/>
                <w:color w:val="000000"/>
                <w:sz w:val="20"/>
                <w:szCs w:val="20"/>
              </w:rPr>
              <w:t xml:space="preserve">___ </w:t>
            </w:r>
            <w:r w:rsidRPr="00DE1E5A">
              <w:rPr>
                <w:rFonts w:ascii="GHEA Grapalat" w:hAnsi="GHEA Grapalat" w:cs="Tahoma"/>
                <w:color w:val="000000"/>
                <w:sz w:val="20"/>
                <w:szCs w:val="20"/>
              </w:rPr>
              <w:t xml:space="preserve">20___ </w:t>
            </w:r>
            <w:r w:rsidRPr="00DE1E5A">
              <w:rPr>
                <w:rFonts w:ascii="GHEA Grapalat" w:hAnsi="GHEA Grapalat" w:cs="Sylfaen"/>
                <w:color w:val="000000"/>
                <w:sz w:val="20"/>
                <w:szCs w:val="20"/>
              </w:rPr>
              <w:t>թ.</w:t>
            </w:r>
            <w:r w:rsidRPr="00DE1E5A">
              <w:rPr>
                <w:rFonts w:ascii="GHEA Grapalat" w:hAnsi="GHEA Grapalat" w:cs="Sylfaen"/>
                <w:sz w:val="20"/>
                <w:szCs w:val="20"/>
              </w:rPr>
              <w:t xml:space="preserve"> </w:t>
            </w:r>
          </w:p>
          <w:p w:rsidR="00C339E7" w:rsidRPr="00DE1E5A" w:rsidRDefault="00C339E7" w:rsidP="00C339E7">
            <w:pPr>
              <w:spacing w:after="0" w:line="240" w:lineRule="auto"/>
              <w:rPr>
                <w:rFonts w:ascii="GHEA Grapalat" w:hAnsi="GHEA Grapalat" w:cs="Sylfaen"/>
                <w:sz w:val="20"/>
                <w:szCs w:val="20"/>
              </w:rPr>
            </w:pPr>
          </w:p>
          <w:p w:rsidR="00C339E7" w:rsidRPr="00DE1E5A" w:rsidRDefault="00C339E7" w:rsidP="00C339E7">
            <w:pPr>
              <w:spacing w:after="0" w:line="240" w:lineRule="auto"/>
              <w:rPr>
                <w:rFonts w:ascii="GHEA Grapalat" w:hAnsi="GHEA Grapalat" w:cs="Sylfaen"/>
                <w:sz w:val="20"/>
                <w:szCs w:val="20"/>
              </w:rPr>
            </w:pPr>
            <w:r w:rsidRPr="00DE1E5A">
              <w:rPr>
                <w:rFonts w:ascii="GHEA Grapalat" w:hAnsi="GHEA Grapalat" w:cs="Sylfaen"/>
                <w:sz w:val="20"/>
                <w:szCs w:val="20"/>
              </w:rPr>
              <w:t xml:space="preserve">  </w:t>
            </w:r>
          </w:p>
          <w:p w:rsidR="00C339E7" w:rsidRPr="00DE1E5A" w:rsidRDefault="00C339E7" w:rsidP="00C339E7">
            <w:pPr>
              <w:spacing w:after="0" w:line="240" w:lineRule="auto"/>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C339E7" w:rsidRPr="00DE1E5A" w:rsidRDefault="00C339E7" w:rsidP="00C339E7">
            <w:pPr>
              <w:spacing w:after="0" w:line="240" w:lineRule="auto"/>
              <w:rPr>
                <w:rFonts w:ascii="GHEA Grapalat" w:hAnsi="GHEA Grapalat" w:cs="Sylfaen"/>
                <w:sz w:val="20"/>
                <w:szCs w:val="20"/>
              </w:rPr>
            </w:pPr>
            <w:r w:rsidRPr="00DE1E5A">
              <w:rPr>
                <w:rFonts w:ascii="GHEA Grapalat" w:hAnsi="GHEA Grapalat" w:cs="Sylfaen"/>
                <w:sz w:val="20"/>
                <w:szCs w:val="20"/>
              </w:rPr>
              <w:t xml:space="preserve">23.բ.                                                                 Կ.Տ.    </w:t>
            </w:r>
          </w:p>
          <w:p w:rsidR="00C339E7" w:rsidRPr="00DE1E5A" w:rsidRDefault="00C339E7" w:rsidP="00C339E7">
            <w:pPr>
              <w:spacing w:after="0" w:line="240" w:lineRule="auto"/>
              <w:rPr>
                <w:rFonts w:ascii="GHEA Grapalat" w:hAnsi="GHEA Grapalat" w:cs="Sylfaen"/>
                <w:sz w:val="20"/>
                <w:szCs w:val="20"/>
              </w:rPr>
            </w:pPr>
          </w:p>
          <w:p w:rsidR="00C339E7" w:rsidRPr="00DE1E5A" w:rsidRDefault="00C339E7" w:rsidP="00C339E7">
            <w:pPr>
              <w:spacing w:after="0" w:line="240" w:lineRule="auto"/>
              <w:rPr>
                <w:rFonts w:ascii="GHEA Grapalat" w:hAnsi="GHEA Grapalat" w:cs="Sylfaen"/>
                <w:sz w:val="20"/>
                <w:szCs w:val="20"/>
              </w:rPr>
            </w:pPr>
            <w:r w:rsidRPr="00DE1E5A">
              <w:rPr>
                <w:rFonts w:ascii="GHEA Grapalat" w:hAnsi="GHEA Grapalat" w:cs="Sylfaen"/>
                <w:sz w:val="20"/>
                <w:szCs w:val="20"/>
              </w:rPr>
              <w:t xml:space="preserve">                     </w:t>
            </w:r>
          </w:p>
          <w:p w:rsidR="00C339E7" w:rsidRPr="00DE1E5A" w:rsidRDefault="00C339E7" w:rsidP="00C339E7">
            <w:pPr>
              <w:spacing w:after="0" w:line="240" w:lineRule="auto"/>
              <w:rPr>
                <w:rFonts w:ascii="GHEA Grapalat" w:hAnsi="GHEA Grapalat" w:cs="Sylfaen"/>
                <w:color w:val="000000"/>
                <w:sz w:val="20"/>
                <w:szCs w:val="20"/>
              </w:rPr>
            </w:pPr>
            <w:r w:rsidRPr="00DE1E5A">
              <w:rPr>
                <w:rFonts w:ascii="GHEA Grapalat" w:hAnsi="GHEA Grapalat" w:cs="Sylfaen"/>
                <w:sz w:val="20"/>
                <w:szCs w:val="20"/>
              </w:rPr>
              <w:t>23.</w:t>
            </w:r>
            <w:r w:rsidRPr="00DE1E5A">
              <w:rPr>
                <w:rFonts w:ascii="GHEA Grapalat" w:hAnsi="GHEA Grapalat" w:cs="Sylfaen"/>
                <w:sz w:val="20"/>
                <w:szCs w:val="20"/>
                <w:lang w:val="hy-AM"/>
              </w:rPr>
              <w:t>գ</w:t>
            </w:r>
            <w:r w:rsidRPr="00DE1E5A">
              <w:rPr>
                <w:rFonts w:ascii="GHEA Grapalat" w:hAnsi="GHEA Grapalat" w:cs="Sylfaen"/>
                <w:sz w:val="20"/>
                <w:szCs w:val="20"/>
              </w:rPr>
              <w:t xml:space="preserve">.Կատարման ամսաթիվը`           </w:t>
            </w:r>
            <w:r w:rsidRPr="00DE1E5A">
              <w:rPr>
                <w:rFonts w:ascii="GHEA Grapalat" w:hAnsi="GHEA Grapalat" w:cs="Tahoma"/>
                <w:color w:val="000000"/>
                <w:sz w:val="20"/>
                <w:szCs w:val="20"/>
              </w:rPr>
              <w:t xml:space="preserve">"___" </w:t>
            </w:r>
            <w:r w:rsidRPr="00DE1E5A">
              <w:rPr>
                <w:rFonts w:ascii="GHEA Grapalat" w:hAnsi="GHEA Grapalat" w:cs="Sylfaen"/>
                <w:color w:val="000000"/>
                <w:sz w:val="20"/>
                <w:szCs w:val="20"/>
              </w:rPr>
              <w:t xml:space="preserve">___ </w:t>
            </w:r>
            <w:r w:rsidRPr="00DE1E5A">
              <w:rPr>
                <w:rFonts w:ascii="GHEA Grapalat" w:hAnsi="GHEA Grapalat" w:cs="Tahoma"/>
                <w:color w:val="000000"/>
                <w:sz w:val="20"/>
                <w:szCs w:val="20"/>
              </w:rPr>
              <w:t>20___</w:t>
            </w:r>
            <w:r w:rsidRPr="00DE1E5A">
              <w:rPr>
                <w:rFonts w:ascii="GHEA Grapalat" w:hAnsi="GHEA Grapalat" w:cs="Sylfaen"/>
                <w:color w:val="000000"/>
                <w:sz w:val="20"/>
                <w:szCs w:val="20"/>
              </w:rPr>
              <w:t>թ.</w:t>
            </w:r>
          </w:p>
          <w:p w:rsidR="00C339E7" w:rsidRPr="00DE1E5A" w:rsidRDefault="00C339E7" w:rsidP="00C339E7">
            <w:pPr>
              <w:spacing w:after="0" w:line="240" w:lineRule="auto"/>
              <w:rPr>
                <w:rFonts w:ascii="GHEA Grapalat" w:hAnsi="GHEA Grapalat" w:cs="Sylfaen"/>
                <w:color w:val="000000"/>
                <w:sz w:val="20"/>
                <w:szCs w:val="20"/>
              </w:rPr>
            </w:pPr>
          </w:p>
          <w:p w:rsidR="00C339E7" w:rsidRPr="00DE1E5A" w:rsidRDefault="00C339E7" w:rsidP="00C339E7">
            <w:pPr>
              <w:spacing w:after="0" w:line="240" w:lineRule="auto"/>
              <w:rPr>
                <w:rFonts w:ascii="GHEA Grapalat" w:hAnsi="GHEA Grapalat" w:cs="Sylfaen"/>
                <w:sz w:val="20"/>
                <w:szCs w:val="20"/>
              </w:rPr>
            </w:pPr>
          </w:p>
          <w:p w:rsidR="00C339E7" w:rsidRPr="00DE1E5A" w:rsidRDefault="00C339E7" w:rsidP="00C339E7">
            <w:pPr>
              <w:spacing w:after="0" w:line="240" w:lineRule="auto"/>
              <w:jc w:val="right"/>
              <w:rPr>
                <w:rFonts w:ascii="GHEA Grapalat" w:hAnsi="GHEA Grapalat" w:cs="Arial"/>
                <w:sz w:val="20"/>
                <w:szCs w:val="20"/>
              </w:rPr>
            </w:pPr>
          </w:p>
        </w:tc>
      </w:tr>
    </w:tbl>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C339E7" w:rsidRPr="00DE1E5A" w:rsidRDefault="00C339E7" w:rsidP="00C339E7">
      <w:pPr>
        <w:spacing w:after="0" w:line="240" w:lineRule="auto"/>
        <w:rPr>
          <w:rFonts w:ascii="GHEA Grapalat" w:hAnsi="GHEA Grapalat"/>
          <w:vanish/>
        </w:rPr>
      </w:pPr>
    </w:p>
    <w:p w:rsidR="00C339E7" w:rsidRPr="00DE1E5A" w:rsidRDefault="00C339E7" w:rsidP="00C339E7">
      <w:pPr>
        <w:spacing w:after="0" w:line="240" w:lineRule="auto"/>
        <w:jc w:val="center"/>
        <w:rPr>
          <w:rFonts w:ascii="GHEA Grapalat" w:hAnsi="GHEA Grapalat"/>
          <w:b/>
        </w:rPr>
      </w:pPr>
    </w:p>
    <w:p w:rsidR="00C339E7" w:rsidRPr="00DE1E5A" w:rsidRDefault="00C339E7" w:rsidP="00C339E7">
      <w:pPr>
        <w:spacing w:after="0" w:line="240" w:lineRule="auto"/>
        <w:jc w:val="center"/>
        <w:rPr>
          <w:rFonts w:ascii="GHEA Grapalat" w:hAnsi="GHEA Grapalat"/>
          <w:b/>
          <w:lang w:val="nl-NL"/>
        </w:rPr>
      </w:pPr>
      <w:r w:rsidRPr="00DE1E5A">
        <w:rPr>
          <w:rFonts w:ascii="GHEA Grapalat" w:hAnsi="GHEA Grapalat"/>
          <w:b/>
        </w:rPr>
        <w:t>Վճարման</w:t>
      </w:r>
      <w:r w:rsidRPr="00DE1E5A">
        <w:rPr>
          <w:rFonts w:ascii="GHEA Grapalat" w:hAnsi="GHEA Grapalat"/>
          <w:b/>
          <w:lang w:val="nl-NL"/>
        </w:rPr>
        <w:t xml:space="preserve"> </w:t>
      </w:r>
      <w:r w:rsidRPr="00DE1E5A">
        <w:rPr>
          <w:rFonts w:ascii="GHEA Grapalat" w:hAnsi="GHEA Grapalat"/>
          <w:b/>
        </w:rPr>
        <w:t>պահանջագրի</w:t>
      </w:r>
      <w:r w:rsidRPr="00DE1E5A">
        <w:rPr>
          <w:rFonts w:ascii="GHEA Grapalat" w:hAnsi="GHEA Grapalat"/>
          <w:b/>
          <w:lang w:val="nl-NL"/>
        </w:rPr>
        <w:t xml:space="preserve"> </w:t>
      </w:r>
      <w:r w:rsidRPr="00DE1E5A">
        <w:rPr>
          <w:rFonts w:ascii="GHEA Grapalat" w:hAnsi="GHEA Grapalat"/>
          <w:b/>
        </w:rPr>
        <w:t>պարտադիր</w:t>
      </w:r>
      <w:r w:rsidRPr="00DE1E5A">
        <w:rPr>
          <w:rFonts w:ascii="GHEA Grapalat" w:hAnsi="GHEA Grapalat"/>
          <w:b/>
          <w:lang w:val="nl-NL"/>
        </w:rPr>
        <w:t xml:space="preserve"> </w:t>
      </w:r>
      <w:r w:rsidRPr="00DE1E5A">
        <w:rPr>
          <w:rFonts w:ascii="GHEA Grapalat" w:hAnsi="GHEA Grapalat"/>
          <w:b/>
        </w:rPr>
        <w:t>վավերապայմանները</w:t>
      </w:r>
      <w:r w:rsidRPr="00DE1E5A">
        <w:rPr>
          <w:rFonts w:ascii="GHEA Grapalat" w:hAnsi="GHEA Grapalat"/>
          <w:b/>
          <w:lang w:val="nl-NL"/>
        </w:rPr>
        <w:t xml:space="preserve"> </w:t>
      </w:r>
      <w:r w:rsidRPr="00DE1E5A">
        <w:rPr>
          <w:rFonts w:ascii="GHEA Grapalat" w:hAnsi="GHEA Grapalat"/>
          <w:b/>
        </w:rPr>
        <w:t>և</w:t>
      </w:r>
      <w:r w:rsidRPr="00DE1E5A">
        <w:rPr>
          <w:rFonts w:ascii="GHEA Grapalat" w:hAnsi="GHEA Grapalat"/>
          <w:b/>
          <w:lang w:val="nl-NL"/>
        </w:rPr>
        <w:t xml:space="preserve"> </w:t>
      </w:r>
      <w:r w:rsidRPr="00DE1E5A">
        <w:rPr>
          <w:rFonts w:ascii="GHEA Grapalat" w:hAnsi="GHEA Grapalat"/>
          <w:b/>
        </w:rPr>
        <w:t>լրացման</w:t>
      </w:r>
      <w:r w:rsidRPr="00DE1E5A">
        <w:rPr>
          <w:rFonts w:ascii="GHEA Grapalat" w:hAnsi="GHEA Grapalat"/>
          <w:b/>
          <w:lang w:val="nl-NL"/>
        </w:rPr>
        <w:t xml:space="preserve"> </w:t>
      </w:r>
      <w:r w:rsidRPr="00DE1E5A">
        <w:rPr>
          <w:rFonts w:ascii="GHEA Grapalat" w:hAnsi="GHEA Grapalat"/>
          <w:b/>
          <w:lang w:val="hy-AM"/>
        </w:rPr>
        <w:t>ուղեցույց</w:t>
      </w:r>
      <w:r w:rsidRPr="00DE1E5A">
        <w:rPr>
          <w:rFonts w:ascii="GHEA Grapalat" w:hAnsi="GHEA Grapalat"/>
          <w:b/>
        </w:rPr>
        <w:t>ը</w:t>
      </w:r>
    </w:p>
    <w:p w:rsidR="00C339E7" w:rsidRPr="00DE1E5A" w:rsidRDefault="00C339E7" w:rsidP="00C339E7">
      <w:pPr>
        <w:spacing w:after="0" w:line="240" w:lineRule="auto"/>
        <w:jc w:val="center"/>
        <w:rPr>
          <w:rFonts w:ascii="GHEA Grapalat" w:hAnsi="GHEA Grapalat"/>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both"/>
              <w:rPr>
                <w:rFonts w:ascii="GHEA Grapalat" w:hAnsi="GHEA Grapalat"/>
                <w:sz w:val="20"/>
                <w:szCs w:val="20"/>
              </w:rPr>
            </w:pPr>
            <w:r w:rsidRPr="00DE1E5A">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b/>
                <w:sz w:val="20"/>
                <w:szCs w:val="20"/>
              </w:rPr>
            </w:pPr>
            <w:r w:rsidRPr="00DE1E5A">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b/>
                <w:sz w:val="20"/>
                <w:szCs w:val="20"/>
              </w:rPr>
            </w:pPr>
            <w:r w:rsidRPr="00DE1E5A">
              <w:rPr>
                <w:rFonts w:ascii="GHEA Grapalat" w:hAnsi="GHEA Grapalat"/>
                <w:b/>
                <w:sz w:val="20"/>
                <w:szCs w:val="20"/>
              </w:rPr>
              <w:t>Նշված դաշտի/</w:t>
            </w:r>
          </w:p>
          <w:p w:rsidR="00C339E7" w:rsidRPr="00DE1E5A" w:rsidRDefault="00C339E7" w:rsidP="00C339E7">
            <w:pPr>
              <w:spacing w:after="0" w:line="240" w:lineRule="auto"/>
              <w:jc w:val="center"/>
              <w:rPr>
                <w:rFonts w:ascii="GHEA Grapalat" w:hAnsi="GHEA Grapalat"/>
                <w:b/>
                <w:sz w:val="20"/>
                <w:szCs w:val="20"/>
              </w:rPr>
            </w:pPr>
            <w:r w:rsidRPr="00DE1E5A">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b/>
                <w:sz w:val="20"/>
                <w:szCs w:val="20"/>
                <w:lang w:val="hy-AM"/>
              </w:rPr>
            </w:pPr>
            <w:r w:rsidRPr="00DE1E5A">
              <w:rPr>
                <w:rFonts w:ascii="GHEA Grapalat" w:hAnsi="GHEA Grapalat"/>
                <w:b/>
                <w:sz w:val="20"/>
                <w:szCs w:val="20"/>
              </w:rPr>
              <w:t>Վավերապայմանի լրացման պահանջը</w:t>
            </w:r>
            <w:r w:rsidRPr="00DE1E5A">
              <w:rPr>
                <w:rFonts w:ascii="GHEA Grapalat" w:hAnsi="GHEA Grapalat"/>
                <w:b/>
                <w:sz w:val="20"/>
                <w:szCs w:val="20"/>
                <w:lang w:val="hy-AM"/>
              </w:rPr>
              <w:t xml:space="preserve"> </w:t>
            </w:r>
          </w:p>
          <w:p w:rsidR="00C339E7" w:rsidRPr="00DE1E5A" w:rsidRDefault="00C339E7" w:rsidP="00C339E7">
            <w:pPr>
              <w:spacing w:after="0" w:line="240" w:lineRule="auto"/>
              <w:jc w:val="center"/>
              <w:rPr>
                <w:rFonts w:ascii="GHEA Grapalat" w:hAnsi="GHEA Grapalat"/>
                <w:b/>
                <w:sz w:val="20"/>
                <w:szCs w:val="20"/>
              </w:rPr>
            </w:pPr>
            <w:r w:rsidRPr="00DE1E5A">
              <w:rPr>
                <w:rFonts w:ascii="GHEA Grapalat" w:hAnsi="GHEA Grapalat"/>
                <w:b/>
                <w:sz w:val="20"/>
                <w:szCs w:val="20"/>
              </w:rPr>
              <w:t>(</w:t>
            </w:r>
            <w:r w:rsidRPr="00DE1E5A">
              <w:rPr>
                <w:rFonts w:ascii="GHEA Grapalat" w:hAnsi="GHEA Grapalat"/>
                <w:b/>
                <w:sz w:val="20"/>
                <w:szCs w:val="20"/>
                <w:lang w:val="hy-AM"/>
              </w:rPr>
              <w:t>գնումների գործընթացի հետ կապված</w:t>
            </w:r>
            <w:r w:rsidRPr="00DE1E5A">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ind w:left="-588" w:firstLine="588"/>
              <w:jc w:val="center"/>
              <w:rPr>
                <w:rFonts w:ascii="GHEA Grapalat" w:hAnsi="GHEA Grapalat"/>
                <w:b/>
                <w:sz w:val="20"/>
                <w:szCs w:val="20"/>
              </w:rPr>
            </w:pPr>
            <w:r w:rsidRPr="00DE1E5A">
              <w:rPr>
                <w:rFonts w:ascii="GHEA Grapalat" w:hAnsi="GHEA Grapalat"/>
                <w:b/>
                <w:sz w:val="20"/>
                <w:szCs w:val="20"/>
              </w:rPr>
              <w:t>Վավերապայմանը</w:t>
            </w:r>
          </w:p>
          <w:p w:rsidR="00C339E7" w:rsidRPr="00DE1E5A" w:rsidRDefault="00C339E7" w:rsidP="00C339E7">
            <w:pPr>
              <w:spacing w:after="0" w:line="240" w:lineRule="auto"/>
              <w:ind w:left="-588" w:firstLine="588"/>
              <w:jc w:val="center"/>
              <w:rPr>
                <w:rFonts w:ascii="GHEA Grapalat" w:hAnsi="GHEA Grapalat"/>
                <w:b/>
                <w:sz w:val="20"/>
                <w:szCs w:val="20"/>
              </w:rPr>
            </w:pPr>
            <w:r w:rsidRPr="00DE1E5A">
              <w:rPr>
                <w:rFonts w:ascii="GHEA Grapalat" w:hAnsi="GHEA Grapalat"/>
                <w:b/>
                <w:sz w:val="20"/>
                <w:szCs w:val="20"/>
              </w:rPr>
              <w:t xml:space="preserve">լրացնող կողմը` </w:t>
            </w:r>
          </w:p>
          <w:p w:rsidR="00C339E7" w:rsidRPr="00DE1E5A" w:rsidRDefault="00C339E7" w:rsidP="00C339E7">
            <w:pPr>
              <w:spacing w:after="0" w:line="240" w:lineRule="auto"/>
              <w:ind w:left="-588" w:firstLine="588"/>
              <w:jc w:val="center"/>
              <w:rPr>
                <w:rFonts w:ascii="GHEA Grapalat" w:hAnsi="GHEA Grapalat"/>
                <w:b/>
                <w:sz w:val="20"/>
                <w:szCs w:val="20"/>
              </w:rPr>
            </w:pPr>
            <w:r w:rsidRPr="00DE1E5A">
              <w:rPr>
                <w:rFonts w:ascii="GHEA Grapalat" w:hAnsi="GHEA Grapalat"/>
                <w:b/>
                <w:sz w:val="20"/>
                <w:szCs w:val="20"/>
              </w:rPr>
              <w:t>շահառուն կամ վճարողը</w:t>
            </w:r>
          </w:p>
          <w:p w:rsidR="00C339E7" w:rsidRPr="00DE1E5A" w:rsidRDefault="00C339E7" w:rsidP="00C339E7">
            <w:pPr>
              <w:spacing w:after="0" w:line="240" w:lineRule="auto"/>
              <w:ind w:left="-588" w:firstLine="588"/>
              <w:jc w:val="center"/>
              <w:rPr>
                <w:rFonts w:ascii="GHEA Grapalat" w:hAnsi="GHEA Grapalat"/>
                <w:b/>
                <w:sz w:val="20"/>
                <w:szCs w:val="20"/>
              </w:rPr>
            </w:pPr>
            <w:r w:rsidRPr="00DE1E5A">
              <w:rPr>
                <w:rFonts w:ascii="GHEA Grapalat" w:hAnsi="GHEA Grapalat"/>
                <w:b/>
                <w:sz w:val="20"/>
                <w:szCs w:val="20"/>
              </w:rPr>
              <w:t>(</w:t>
            </w:r>
            <w:r w:rsidRPr="00DE1E5A">
              <w:rPr>
                <w:rFonts w:ascii="GHEA Grapalat" w:hAnsi="GHEA Grapalat"/>
                <w:b/>
                <w:sz w:val="20"/>
                <w:szCs w:val="20"/>
                <w:lang w:val="hy-AM"/>
              </w:rPr>
              <w:t>գնումների գործընթացի հետ կապված</w:t>
            </w:r>
            <w:r w:rsidRPr="00DE1E5A">
              <w:rPr>
                <w:rFonts w:ascii="GHEA Grapalat" w:hAnsi="GHEA Grapalat"/>
                <w:b/>
                <w:sz w:val="20"/>
                <w:szCs w:val="20"/>
              </w:rPr>
              <w:t>)</w:t>
            </w: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b/>
                <w:sz w:val="20"/>
                <w:szCs w:val="20"/>
              </w:rPr>
            </w:pPr>
            <w:r w:rsidRPr="00DE1E5A">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b/>
                <w:sz w:val="20"/>
                <w:szCs w:val="20"/>
              </w:rPr>
            </w:pPr>
            <w:r w:rsidRPr="00DE1E5A">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b/>
                <w:sz w:val="20"/>
                <w:szCs w:val="20"/>
              </w:rPr>
            </w:pPr>
            <w:r w:rsidRPr="00DE1E5A">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b/>
                <w:sz w:val="20"/>
                <w:szCs w:val="20"/>
              </w:rPr>
            </w:pPr>
            <w:r w:rsidRPr="00DE1E5A">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b/>
                <w:sz w:val="20"/>
                <w:szCs w:val="20"/>
              </w:rPr>
            </w:pPr>
            <w:r w:rsidRPr="00DE1E5A">
              <w:rPr>
                <w:rFonts w:ascii="GHEA Grapalat" w:hAnsi="GHEA Grapalat"/>
                <w:b/>
                <w:sz w:val="20"/>
                <w:szCs w:val="20"/>
              </w:rPr>
              <w:t>5</w:t>
            </w: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lang w:val="hy-AM"/>
              </w:rPr>
              <w:t>Փաստաթղթի վրա նախապես լրացված է &lt;Վճարման պահանջագիր&gt;</w:t>
            </w: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both"/>
              <w:rPr>
                <w:rFonts w:ascii="GHEA Grapalat" w:hAnsi="GHEA Grapalat"/>
                <w:sz w:val="20"/>
                <w:szCs w:val="20"/>
              </w:rPr>
            </w:pPr>
            <w:r w:rsidRPr="00DE1E5A">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լրացվում է շահառուի կողմից` վճարողի բանկին վճարման պահանջագիրը ներկայացնելիս</w:t>
            </w: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both"/>
              <w:rPr>
                <w:rFonts w:ascii="GHEA Grapalat" w:hAnsi="GHEA Grapalat"/>
                <w:sz w:val="20"/>
                <w:szCs w:val="20"/>
              </w:rPr>
            </w:pPr>
            <w:r w:rsidRPr="00DE1E5A">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p w:rsidR="00C339E7" w:rsidRPr="00DE1E5A" w:rsidRDefault="00C339E7" w:rsidP="00C339E7">
            <w:pPr>
              <w:spacing w:after="0" w:line="240" w:lineRule="auto"/>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ind w:left="132" w:hanging="132"/>
              <w:jc w:val="center"/>
              <w:rPr>
                <w:rFonts w:ascii="GHEA Grapalat" w:hAnsi="GHEA Grapalat"/>
                <w:sz w:val="20"/>
                <w:szCs w:val="20"/>
                <w:lang w:val="hy-AM"/>
              </w:rPr>
            </w:pPr>
            <w:r w:rsidRPr="00DE1E5A">
              <w:rPr>
                <w:rFonts w:ascii="GHEA Grapalat" w:hAnsi="GHEA Grapalat"/>
                <w:sz w:val="20"/>
                <w:szCs w:val="20"/>
              </w:rPr>
              <w:t>լրացվում է շահառուի կողմից` վճարողի բանկին վճարման պահանջագրի ներկայացման օրը</w:t>
            </w:r>
            <w:r w:rsidRPr="00DE1E5A">
              <w:rPr>
                <w:rFonts w:ascii="GHEA Grapalat" w:hAnsi="GHEA Grapalat"/>
                <w:sz w:val="20"/>
                <w:szCs w:val="20"/>
                <w:lang w:val="hy-AM"/>
              </w:rPr>
              <w:t xml:space="preserve">: </w:t>
            </w: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both"/>
              <w:rPr>
                <w:rFonts w:ascii="GHEA Grapalat" w:hAnsi="GHEA Grapalat"/>
                <w:sz w:val="20"/>
                <w:szCs w:val="20"/>
              </w:rPr>
            </w:pPr>
            <w:r w:rsidRPr="00DE1E5A">
              <w:rPr>
                <w:rFonts w:ascii="GHEA Grapalat" w:hAnsi="GHEA Grapalat" w:cs="Sylfaen"/>
                <w:sz w:val="20"/>
                <w:szCs w:val="20"/>
                <w:lang w:val="hy-AM"/>
              </w:rPr>
              <w:t>Վճարողի անվանումը</w:t>
            </w:r>
            <w:r w:rsidRPr="00DE1E5A">
              <w:rPr>
                <w:rFonts w:ascii="GHEA Grapalat" w:hAnsi="GHEA Grapalat" w:cs="Sylfaen"/>
                <w:sz w:val="20"/>
                <w:szCs w:val="20"/>
              </w:rPr>
              <w:t>,</w:t>
            </w:r>
            <w:r w:rsidRPr="00DE1E5A">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DE1E5A">
              <w:rPr>
                <w:rFonts w:ascii="GHEA Grapalat" w:hAnsi="GHEA Grapalat"/>
                <w:sz w:val="20"/>
                <w:szCs w:val="20"/>
                <w:lang w:val="hy-AM"/>
              </w:rPr>
              <w:t xml:space="preserve"> </w:t>
            </w:r>
            <w:r w:rsidRPr="00DE1E5A">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ind w:left="252" w:hanging="252"/>
              <w:jc w:val="center"/>
              <w:rPr>
                <w:rFonts w:ascii="GHEA Grapalat" w:hAnsi="GHEA Grapalat"/>
                <w:sz w:val="20"/>
                <w:szCs w:val="20"/>
              </w:rPr>
            </w:pPr>
            <w:r w:rsidRPr="00DE1E5A">
              <w:rPr>
                <w:rFonts w:ascii="GHEA Grapalat" w:hAnsi="GHEA Grapalat"/>
                <w:sz w:val="20"/>
                <w:szCs w:val="20"/>
              </w:rPr>
              <w:t>լրացվում է վճարողի կողմից</w:t>
            </w: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լրացվում է վճարողի կողմից</w:t>
            </w: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լրացվում է վճարողի կողմից</w:t>
            </w: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ոչ պարտադիր</w:t>
            </w:r>
          </w:p>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լրացվում է վճարողի կողմից</w:t>
            </w: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ոչ պարտադիր</w:t>
            </w:r>
          </w:p>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 xml:space="preserve">լրացվում է Հայաստանի </w:t>
            </w:r>
            <w:r w:rsidRPr="00DE1E5A">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lastRenderedPageBreak/>
              <w:t>լրացվում է վճարողի կողմից</w:t>
            </w: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շահառու</w:t>
            </w:r>
            <w:r w:rsidRPr="00DE1E5A">
              <w:rPr>
                <w:rFonts w:ascii="GHEA Grapalat" w:hAnsi="GHEA Grapalat" w:cs="Sylfaen"/>
                <w:sz w:val="20"/>
                <w:szCs w:val="20"/>
                <w:lang w:val="hy-AM"/>
              </w:rPr>
              <w:t>ի  անվանումը</w:t>
            </w:r>
            <w:r w:rsidRPr="00DE1E5A">
              <w:rPr>
                <w:rFonts w:ascii="GHEA Grapalat" w:hAnsi="GHEA Grapalat" w:cs="Sylfaen"/>
                <w:sz w:val="20"/>
                <w:szCs w:val="20"/>
              </w:rPr>
              <w:t>,</w:t>
            </w:r>
            <w:r w:rsidRPr="00DE1E5A">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նախապես լրացվում է շահառուի կողմից` հրավերով</w:t>
            </w: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շահառուի Հ</w:t>
            </w:r>
            <w:r w:rsidRPr="00DE1E5A">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ոչ պարտադիր</w:t>
            </w:r>
          </w:p>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cs="Sylfaen"/>
                <w:sz w:val="20"/>
                <w:szCs w:val="20"/>
              </w:rPr>
              <w:t xml:space="preserve"> (</w:t>
            </w:r>
            <w:r w:rsidRPr="00DE1E5A">
              <w:rPr>
                <w:rFonts w:ascii="GHEA Grapalat" w:hAnsi="GHEA Grapalat" w:cs="Sylfaen"/>
                <w:sz w:val="20"/>
                <w:szCs w:val="20"/>
                <w:lang w:val="hy-AM"/>
              </w:rPr>
              <w:t>գնումների հետ կապված գործընթացում չի լրացվում</w:t>
            </w:r>
            <w:r w:rsidRPr="00DE1E5A">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cs="Sylfaen"/>
                <w:sz w:val="20"/>
                <w:szCs w:val="20"/>
                <w:lang w:val="ru-RU"/>
              </w:rPr>
              <w:t>(</w:t>
            </w:r>
            <w:r w:rsidRPr="00DE1E5A">
              <w:rPr>
                <w:rFonts w:ascii="GHEA Grapalat" w:hAnsi="GHEA Grapalat" w:cs="Sylfaen"/>
                <w:sz w:val="20"/>
                <w:szCs w:val="20"/>
                <w:lang w:val="hy-AM"/>
              </w:rPr>
              <w:t>չի լրացվում</w:t>
            </w:r>
            <w:r w:rsidRPr="00DE1E5A">
              <w:rPr>
                <w:rFonts w:ascii="GHEA Grapalat" w:hAnsi="GHEA Grapalat" w:cs="Sylfaen"/>
                <w:sz w:val="20"/>
                <w:szCs w:val="20"/>
                <w:lang w:val="ru-RU"/>
              </w:rPr>
              <w:t>)</w:t>
            </w: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ոչ պարտադիր</w:t>
            </w:r>
          </w:p>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նախապես լրացվում է շահառուի կողմից` հրավերով</w:t>
            </w: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նախապես լրացվում է շահառուի կողմից` հրավերով</w:t>
            </w: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լրացվում է շահառուի այն բանկային (</w:t>
            </w:r>
            <w:r w:rsidRPr="00DE1E5A">
              <w:rPr>
                <w:rFonts w:ascii="GHEA Grapalat" w:hAnsi="GHEA Grapalat"/>
                <w:sz w:val="20"/>
                <w:szCs w:val="20"/>
                <w:lang w:val="hy-AM"/>
              </w:rPr>
              <w:t>գանձապետական</w:t>
            </w:r>
            <w:r w:rsidRPr="00DE1E5A">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նախապես լրացվում է շահառուի կողմից` հրավերով</w:t>
            </w: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rPr>
              <w:t>լրացվում է վճարողի կողմից</w:t>
            </w:r>
            <w:r w:rsidRPr="00DE1E5A">
              <w:rPr>
                <w:rFonts w:ascii="GHEA Grapalat" w:hAnsi="GHEA Grapalat"/>
                <w:sz w:val="20"/>
                <w:szCs w:val="20"/>
                <w:lang w:val="hy-AM"/>
              </w:rPr>
              <w:t xml:space="preserve"> </w:t>
            </w:r>
          </w:p>
        </w:tc>
      </w:tr>
      <w:tr w:rsidR="00C339E7" w:rsidRPr="005052FB"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cs="Sylfaen"/>
                <w:sz w:val="20"/>
                <w:szCs w:val="20"/>
                <w:lang w:val="hy-AM"/>
              </w:rPr>
              <w:t>Ակցեպտավորված գումարը՝  (թվերով</w:t>
            </w:r>
            <w:r w:rsidRPr="00DE1E5A">
              <w:rPr>
                <w:rFonts w:ascii="GHEA Grapalat" w:hAnsi="GHEA Grapalat" w:cs="Arial"/>
                <w:sz w:val="20"/>
                <w:szCs w:val="20"/>
                <w:lang w:val="hy-AM"/>
              </w:rPr>
              <w:t xml:space="preserve"> </w:t>
            </w:r>
            <w:r w:rsidRPr="00DE1E5A">
              <w:rPr>
                <w:rFonts w:ascii="GHEA Grapalat" w:hAnsi="GHEA Grapalat" w:cs="Sylfaen"/>
                <w:sz w:val="20"/>
                <w:szCs w:val="20"/>
                <w:lang w:val="hy-AM"/>
              </w:rPr>
              <w:t>և</w:t>
            </w:r>
            <w:r w:rsidRPr="00DE1E5A">
              <w:rPr>
                <w:rFonts w:ascii="GHEA Grapalat" w:hAnsi="GHEA Grapalat" w:cs="Arial"/>
                <w:sz w:val="20"/>
                <w:szCs w:val="20"/>
                <w:lang w:val="hy-AM"/>
              </w:rPr>
              <w:t xml:space="preserve"> </w:t>
            </w:r>
            <w:r w:rsidRPr="00DE1E5A">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lang w:val="hy-AM"/>
              </w:rPr>
              <w:t>ոչ պարտադիր</w:t>
            </w:r>
          </w:p>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cs="Sylfaen"/>
                <w:sz w:val="20"/>
                <w:szCs w:val="20"/>
                <w:lang w:val="hy-AM"/>
              </w:rPr>
              <w:t>(չի լրացվում եւ չի կիրառվում)</w:t>
            </w: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լրացվում է վճարողի կողմից</w:t>
            </w:r>
          </w:p>
        </w:tc>
      </w:tr>
      <w:tr w:rsidR="00C339E7" w:rsidRPr="005052FB"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rPr>
              <w:t xml:space="preserve">Պարտադիր </w:t>
            </w:r>
            <w:r w:rsidRPr="00DE1E5A">
              <w:rPr>
                <w:rFonts w:ascii="GHEA Grapalat" w:hAnsi="GHEA Grapalat"/>
                <w:sz w:val="20"/>
                <w:szCs w:val="20"/>
                <w:lang w:val="hy-AM"/>
              </w:rPr>
              <w:t xml:space="preserve">լրացվում է </w:t>
            </w:r>
            <w:r w:rsidRPr="00DE1E5A">
              <w:rPr>
                <w:rFonts w:ascii="GHEA Grapalat" w:hAnsi="GHEA Grapalat"/>
                <w:sz w:val="20"/>
                <w:szCs w:val="20"/>
              </w:rPr>
              <w:t>«</w:t>
            </w:r>
            <w:r w:rsidRPr="00DE1E5A">
              <w:rPr>
                <w:rFonts w:ascii="GHEA Grapalat" w:hAnsi="GHEA Grapalat"/>
                <w:sz w:val="20"/>
                <w:szCs w:val="20"/>
                <w:lang w:val="hy-AM"/>
              </w:rPr>
              <w:t>պայմանագրի կատարման ապահովման համար</w:t>
            </w:r>
            <w:r w:rsidRPr="00DE1E5A">
              <w:rPr>
                <w:rFonts w:ascii="GHEA Grapalat" w:hAnsi="GHEA Grapalat"/>
                <w:sz w:val="20"/>
                <w:szCs w:val="20"/>
              </w:rPr>
              <w:t>»</w:t>
            </w:r>
            <w:r w:rsidRPr="00DE1E5A">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lang w:val="hy-AM"/>
              </w:rPr>
              <w:t>նախապես լրացվում է շահառուի կողմից` հրավերով</w:t>
            </w: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DE1E5A">
              <w:rPr>
                <w:rFonts w:ascii="GHEA Grapalat" w:hAnsi="GHEA Grapalat"/>
                <w:sz w:val="20"/>
                <w:szCs w:val="20"/>
              </w:rPr>
              <w:lastRenderedPageBreak/>
              <w:t>հանդիսացող պայմանագրի համարը</w:t>
            </w:r>
            <w:r w:rsidRPr="00DE1E5A">
              <w:rPr>
                <w:rFonts w:ascii="GHEA Grapalat" w:hAnsi="GHEA Grapalat"/>
                <w:sz w:val="20"/>
                <w:szCs w:val="20"/>
                <w:lang w:val="hy-AM"/>
              </w:rPr>
              <w:t>,</w:t>
            </w:r>
            <w:r w:rsidRPr="00DE1E5A">
              <w:rPr>
                <w:rFonts w:ascii="GHEA Grapalat" w:hAnsi="GHEA Grapalat" w:cs="Arial"/>
                <w:sz w:val="20"/>
                <w:szCs w:val="20"/>
                <w:lang w:val="hy-AM"/>
              </w:rPr>
              <w:t xml:space="preserve"> </w:t>
            </w:r>
            <w:r w:rsidRPr="00DE1E5A">
              <w:rPr>
                <w:rFonts w:ascii="GHEA Grapalat" w:hAnsi="GHEA Grapalat"/>
                <w:sz w:val="20"/>
                <w:szCs w:val="20"/>
              </w:rPr>
              <w:t xml:space="preserve"> գնման ընթացակարգի ծածկագիրը</w:t>
            </w:r>
            <w:r w:rsidRPr="00DE1E5A">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rPr>
              <w:lastRenderedPageBreak/>
              <w:t xml:space="preserve">լրացվում է </w:t>
            </w:r>
            <w:r w:rsidRPr="00DE1E5A">
              <w:rPr>
                <w:rFonts w:ascii="GHEA Grapalat" w:hAnsi="GHEA Grapalat"/>
                <w:sz w:val="20"/>
                <w:szCs w:val="20"/>
                <w:lang w:val="hy-AM"/>
              </w:rPr>
              <w:t>շահառու</w:t>
            </w:r>
            <w:r w:rsidRPr="00DE1E5A">
              <w:rPr>
                <w:rFonts w:ascii="GHEA Grapalat" w:hAnsi="GHEA Grapalat"/>
                <w:sz w:val="20"/>
                <w:szCs w:val="20"/>
              </w:rPr>
              <w:t>ի կողմից</w:t>
            </w:r>
          </w:p>
        </w:tc>
      </w:tr>
      <w:tr w:rsidR="00C339E7" w:rsidRPr="005052FB"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Del="0010680B"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cs="Sylfaen"/>
                <w:sz w:val="20"/>
                <w:szCs w:val="20"/>
                <w:lang w:val="hy-AM"/>
              </w:rPr>
            </w:pPr>
            <w:r w:rsidRPr="00DE1E5A">
              <w:rPr>
                <w:rFonts w:ascii="GHEA Grapalat" w:hAnsi="GHEA Grapalat"/>
                <w:sz w:val="20"/>
                <w:szCs w:val="20"/>
              </w:rPr>
              <w:t>պարտադիր</w:t>
            </w:r>
            <w:r w:rsidRPr="00DE1E5A">
              <w:rPr>
                <w:rFonts w:ascii="GHEA Grapalat" w:hAnsi="GHEA Grapalat" w:cs="Sylfaen"/>
                <w:sz w:val="20"/>
                <w:szCs w:val="20"/>
                <w:lang w:val="hy-AM"/>
              </w:rPr>
              <w:t xml:space="preserve"> </w:t>
            </w:r>
          </w:p>
          <w:p w:rsidR="00C339E7" w:rsidRPr="00DE1E5A" w:rsidRDefault="00C339E7" w:rsidP="00C339E7">
            <w:pPr>
              <w:spacing w:after="0" w:line="240" w:lineRule="auto"/>
              <w:jc w:val="center"/>
              <w:rPr>
                <w:rFonts w:ascii="GHEA Grapalat" w:hAnsi="GHEA Grapalat" w:cs="Sylfaen"/>
                <w:sz w:val="20"/>
                <w:szCs w:val="20"/>
                <w:lang w:val="hy-AM"/>
              </w:rPr>
            </w:pPr>
            <w:r w:rsidRPr="00DE1E5A">
              <w:rPr>
                <w:rFonts w:ascii="GHEA Grapalat" w:hAnsi="GHEA Grapalat" w:cs="Sylfaen"/>
                <w:sz w:val="20"/>
                <w:szCs w:val="20"/>
                <w:lang w:val="hy-AM"/>
              </w:rPr>
              <w:t xml:space="preserve">լրացվում է &lt;ակցեպտավորված վճարում&gt; բառերը, </w:t>
            </w:r>
          </w:p>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lang w:val="hy-AM"/>
              </w:rPr>
              <w:t xml:space="preserve">նախապես լրացվում է շահառուի կողմից </w:t>
            </w: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ոչ պարտադիր</w:t>
            </w:r>
          </w:p>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DE1E5A">
              <w:rPr>
                <w:rFonts w:ascii="GHEA Grapalat" w:hAnsi="GHEA Grapalat"/>
                <w:sz w:val="20"/>
                <w:szCs w:val="20"/>
                <w:lang w:val="hy-AM"/>
              </w:rPr>
              <w:t xml:space="preserve"> </w:t>
            </w:r>
            <w:r w:rsidRPr="00DE1E5A">
              <w:rPr>
                <w:rFonts w:ascii="GHEA Grapalat" w:hAnsi="GHEA Grapalat"/>
                <w:sz w:val="20"/>
                <w:szCs w:val="20"/>
              </w:rPr>
              <w:t>(</w:t>
            </w:r>
            <w:r w:rsidRPr="00DE1E5A">
              <w:rPr>
                <w:rFonts w:ascii="GHEA Grapalat" w:hAnsi="GHEA Grapalat"/>
                <w:sz w:val="20"/>
                <w:szCs w:val="20"/>
                <w:lang w:val="hy-AM"/>
              </w:rPr>
              <w:t>վճարողի բանկին</w:t>
            </w:r>
            <w:r w:rsidRPr="00DE1E5A">
              <w:rPr>
                <w:rFonts w:ascii="GHEA Grapalat" w:hAnsi="GHEA Grapalat"/>
                <w:sz w:val="20"/>
                <w:szCs w:val="20"/>
              </w:rPr>
              <w:t>)</w:t>
            </w:r>
          </w:p>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lang w:val="hy-AM"/>
              </w:rPr>
              <w:t>Եթ ե լրացվել է &lt;</w:t>
            </w:r>
            <w:r w:rsidRPr="00DE1E5A">
              <w:rPr>
                <w:rFonts w:ascii="GHEA Grapalat" w:hAnsi="GHEA Grapalat" w:cs="Sylfaen"/>
                <w:sz w:val="20"/>
                <w:szCs w:val="20"/>
                <w:lang w:val="hy-AM"/>
              </w:rPr>
              <w:t>Վճարման կատարման հիմքեր&gt; դաշտը ապա այս տվյալը պարտադիր լրացվում է</w:t>
            </w:r>
            <w:r w:rsidRPr="00DE1E5A">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լրացվում է շահառուի</w:t>
            </w:r>
            <w:r w:rsidRPr="00DE1E5A">
              <w:rPr>
                <w:rFonts w:ascii="GHEA Grapalat" w:hAnsi="GHEA Grapalat"/>
                <w:sz w:val="20"/>
                <w:szCs w:val="20"/>
                <w:lang w:val="hy-AM"/>
              </w:rPr>
              <w:t xml:space="preserve"> </w:t>
            </w:r>
            <w:r w:rsidRPr="00DE1E5A">
              <w:rPr>
                <w:rFonts w:ascii="GHEA Grapalat" w:hAnsi="GHEA Grapalat"/>
                <w:sz w:val="20"/>
                <w:szCs w:val="20"/>
              </w:rPr>
              <w:t>կողմից</w:t>
            </w:r>
          </w:p>
        </w:tc>
      </w:tr>
      <w:tr w:rsidR="00C339E7" w:rsidRPr="005052FB"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lang w:val="hy-AM"/>
              </w:rPr>
              <w:t>2</w:t>
            </w:r>
            <w:r w:rsidRPr="00DE1E5A">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rPr>
              <w:t>այս դաշտը լրացվում</w:t>
            </w:r>
            <w:r w:rsidRPr="00DE1E5A">
              <w:rPr>
                <w:rFonts w:ascii="GHEA Grapalat" w:hAnsi="GHEA Grapalat"/>
                <w:sz w:val="20"/>
                <w:szCs w:val="20"/>
                <w:lang w:val="hy-AM"/>
              </w:rPr>
              <w:t xml:space="preserve"> է վճարողի կողմից պահանջագրի ներկայացման դեպքում: Ընդ որում</w:t>
            </w:r>
            <w:r w:rsidRPr="00DE1E5A">
              <w:rPr>
                <w:rFonts w:ascii="GHEA Grapalat" w:hAnsi="GHEA Grapalat"/>
                <w:sz w:val="20"/>
                <w:szCs w:val="20"/>
              </w:rPr>
              <w:t xml:space="preserve"> եթե </w:t>
            </w:r>
            <w:r w:rsidRPr="00DE1E5A">
              <w:rPr>
                <w:rFonts w:ascii="GHEA Grapalat" w:hAnsi="GHEA Grapalat" w:cs="Sylfaen"/>
                <w:sz w:val="20"/>
                <w:szCs w:val="20"/>
                <w:lang w:val="hy-AM"/>
              </w:rPr>
              <w:t xml:space="preserve">Վճարման պայմաններ դաշտում </w:t>
            </w:r>
            <w:r w:rsidRPr="00DE1E5A">
              <w:rPr>
                <w:rFonts w:ascii="GHEA Grapalat" w:hAnsi="GHEA Grapalat"/>
                <w:sz w:val="20"/>
                <w:szCs w:val="20"/>
                <w:lang w:val="hy-AM"/>
              </w:rPr>
              <w:t>նշված է &lt;ակցեպտավորված վճարում&gt; ապա</w:t>
            </w:r>
            <w:r w:rsidRPr="00DE1E5A">
              <w:rPr>
                <w:rFonts w:ascii="GHEA Grapalat" w:hAnsi="GHEA Grapalat" w:cs="Sylfaen"/>
                <w:sz w:val="20"/>
                <w:szCs w:val="20"/>
                <w:lang w:val="hy-AM"/>
              </w:rPr>
              <w:t xml:space="preserve"> </w:t>
            </w:r>
            <w:r w:rsidRPr="00DE1E5A">
              <w:rPr>
                <w:rFonts w:ascii="GHEA Grapalat" w:hAnsi="GHEA Grapalat"/>
                <w:sz w:val="20"/>
                <w:szCs w:val="20"/>
              </w:rPr>
              <w:t>վճարող</w:t>
            </w:r>
            <w:r w:rsidRPr="00DE1E5A">
              <w:rPr>
                <w:rFonts w:ascii="GHEA Grapalat" w:hAnsi="GHEA Grapalat"/>
                <w:sz w:val="20"/>
                <w:szCs w:val="20"/>
                <w:lang w:val="hy-AM"/>
              </w:rPr>
              <w:t xml:space="preserve">ը ստորագրելով՝ </w:t>
            </w:r>
            <w:r w:rsidRPr="00DE1E5A">
              <w:rPr>
                <w:rFonts w:ascii="GHEA Grapalat" w:hAnsi="GHEA Grapalat" w:cs="Sylfaen"/>
                <w:sz w:val="20"/>
                <w:szCs w:val="20"/>
                <w:lang w:val="hy-AM"/>
              </w:rPr>
              <w:t xml:space="preserve">նախապես </w:t>
            </w:r>
            <w:r w:rsidRPr="00DE1E5A">
              <w:rPr>
                <w:rFonts w:ascii="GHEA Grapalat" w:hAnsi="GHEA Grapalat"/>
                <w:sz w:val="20"/>
                <w:szCs w:val="20"/>
                <w:lang w:val="hy-AM"/>
              </w:rPr>
              <w:t xml:space="preserve">համաձայնվում  </w:t>
            </w:r>
            <w:r w:rsidRPr="00DE1E5A">
              <w:rPr>
                <w:rFonts w:ascii="GHEA Grapalat" w:hAnsi="GHEA Grapalat" w:cs="Sylfaen"/>
                <w:sz w:val="20"/>
                <w:szCs w:val="20"/>
                <w:lang w:val="hy-AM"/>
              </w:rPr>
              <w:t xml:space="preserve">  </w:t>
            </w:r>
            <w:r w:rsidRPr="00DE1E5A">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C339E7" w:rsidRPr="00DE1E5A" w:rsidRDefault="00C339E7" w:rsidP="00C339E7">
            <w:pPr>
              <w:spacing w:after="0" w:line="240" w:lineRule="auto"/>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lang w:val="hy-AM"/>
              </w:rPr>
              <w:t xml:space="preserve">ստորագրվում է վճարողի կողմից կամ </w:t>
            </w:r>
          </w:p>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lang w:val="hy-AM"/>
              </w:rPr>
              <w:t>դրվում է վճարողի էլեկտրոնային ստորագրությունը</w:t>
            </w:r>
          </w:p>
          <w:p w:rsidR="00C339E7" w:rsidRPr="00DE1E5A" w:rsidRDefault="00C339E7" w:rsidP="00C339E7">
            <w:pPr>
              <w:spacing w:after="0" w:line="240" w:lineRule="auto"/>
              <w:jc w:val="center"/>
              <w:rPr>
                <w:rFonts w:ascii="GHEA Grapalat" w:hAnsi="GHEA Grapalat"/>
                <w:sz w:val="20"/>
                <w:szCs w:val="20"/>
                <w:lang w:val="hy-AM"/>
              </w:rPr>
            </w:pPr>
          </w:p>
        </w:tc>
      </w:tr>
      <w:tr w:rsidR="00C339E7" w:rsidRPr="005052FB" w:rsidTr="00DF0781">
        <w:tc>
          <w:tcPr>
            <w:tcW w:w="720" w:type="dxa"/>
            <w:tcBorders>
              <w:top w:val="single" w:sz="4" w:space="0" w:color="auto"/>
              <w:left w:val="single" w:sz="4" w:space="0" w:color="auto"/>
              <w:bottom w:val="single" w:sz="4" w:space="0" w:color="auto"/>
              <w:right w:val="single" w:sz="4" w:space="0" w:color="auto"/>
            </w:tcBorders>
            <w:vAlign w:val="center"/>
          </w:tcPr>
          <w:p w:rsidR="00C339E7" w:rsidRPr="00DE1E5A" w:rsidRDefault="00C339E7" w:rsidP="00C339E7">
            <w:pPr>
              <w:spacing w:after="0" w:line="240" w:lineRule="auto"/>
              <w:rPr>
                <w:rFonts w:ascii="GHEA Grapalat" w:hAnsi="GHEA Grapalat"/>
                <w:sz w:val="20"/>
                <w:szCs w:val="20"/>
              </w:rPr>
            </w:pPr>
            <w:r w:rsidRPr="00DE1E5A">
              <w:rPr>
                <w:rFonts w:ascii="GHEA Grapalat" w:hAnsi="GHEA Grapalat"/>
                <w:sz w:val="20"/>
                <w:szCs w:val="20"/>
                <w:lang w:val="hy-AM"/>
              </w:rPr>
              <w:t>2</w:t>
            </w:r>
            <w:r w:rsidRPr="00DE1E5A">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 xml:space="preserve">պարտադիր` </w:t>
            </w:r>
          </w:p>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rPr>
              <w:t>կնիքի առկայության դեպքում</w:t>
            </w:r>
            <w:r w:rsidRPr="00DE1E5A">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lang w:val="hy-AM"/>
              </w:rPr>
              <w:t xml:space="preserve">կնքվում է վճարողի կողմից </w:t>
            </w:r>
          </w:p>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lang w:val="hy-AM"/>
              </w:rPr>
              <w:t>թղթային եղանակով ներկայացնելիս</w:t>
            </w: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lang w:val="hy-AM"/>
              </w:rPr>
              <w:t>22</w:t>
            </w:r>
            <w:r w:rsidRPr="00DE1E5A">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r w:rsidRPr="00DE1E5A">
              <w:rPr>
                <w:rFonts w:ascii="GHEA Grapalat" w:hAnsi="GHEA Grapalat"/>
                <w:sz w:val="20"/>
                <w:szCs w:val="20"/>
                <w:lang w:val="hy-AM"/>
              </w:rPr>
              <w:t>՝</w:t>
            </w:r>
            <w:r w:rsidRPr="00DE1E5A">
              <w:rPr>
                <w:rFonts w:ascii="GHEA Grapalat" w:hAnsi="GHEA Grapalat"/>
                <w:sz w:val="20"/>
                <w:szCs w:val="20"/>
              </w:rPr>
              <w:t xml:space="preserve"> </w:t>
            </w:r>
          </w:p>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ստորագրվում է շահառուի կողմից</w:t>
            </w: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vAlign w:val="center"/>
          </w:tcPr>
          <w:p w:rsidR="00C339E7" w:rsidRPr="00DE1E5A" w:rsidRDefault="00C339E7" w:rsidP="00C339E7">
            <w:pPr>
              <w:spacing w:after="0" w:line="240" w:lineRule="auto"/>
              <w:rPr>
                <w:rFonts w:ascii="GHEA Grapalat" w:hAnsi="GHEA Grapalat"/>
                <w:sz w:val="20"/>
                <w:szCs w:val="20"/>
              </w:rPr>
            </w:pPr>
            <w:r w:rsidRPr="00DE1E5A">
              <w:rPr>
                <w:rFonts w:ascii="GHEA Grapalat" w:hAnsi="GHEA Grapalat"/>
                <w:sz w:val="20"/>
                <w:szCs w:val="20"/>
                <w:lang w:val="hy-AM"/>
              </w:rPr>
              <w:t>22</w:t>
            </w:r>
            <w:r w:rsidRPr="00DE1E5A">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 xml:space="preserve">պարտադիր` </w:t>
            </w:r>
          </w:p>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rPr>
              <w:t>կնքվում է շահառուի կողմից</w:t>
            </w:r>
            <w:r w:rsidRPr="00DE1E5A">
              <w:rPr>
                <w:rFonts w:ascii="GHEA Grapalat" w:hAnsi="GHEA Grapalat"/>
                <w:sz w:val="20"/>
                <w:szCs w:val="20"/>
                <w:lang w:val="hy-AM"/>
              </w:rPr>
              <w:t xml:space="preserve"> </w:t>
            </w:r>
          </w:p>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lang w:val="hy-AM"/>
              </w:rPr>
              <w:t>թղթային եղանակով բանկ ներկայացնելիս</w:t>
            </w: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2</w:t>
            </w:r>
            <w:r w:rsidRPr="00DE1E5A">
              <w:rPr>
                <w:rFonts w:ascii="GHEA Grapalat" w:hAnsi="GHEA Grapalat"/>
                <w:sz w:val="20"/>
                <w:szCs w:val="20"/>
                <w:lang w:val="hy-AM"/>
              </w:rPr>
              <w:t>3</w:t>
            </w:r>
            <w:r w:rsidRPr="00DE1E5A">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վճարման պահանջագիրը վճարողին սպասարկող ֆինանսական կազմակերպության</w:t>
            </w:r>
            <w:r w:rsidRPr="00DE1E5A">
              <w:rPr>
                <w:rFonts w:ascii="GHEA Grapalat" w:hAnsi="GHEA Grapalat"/>
                <w:sz w:val="20"/>
                <w:szCs w:val="20"/>
                <w:lang w:val="hy-AM"/>
              </w:rPr>
              <w:t>ը</w:t>
            </w:r>
            <w:r w:rsidRPr="00DE1E5A">
              <w:rPr>
                <w:rFonts w:ascii="GHEA Grapalat" w:hAnsi="GHEA Grapalat"/>
                <w:sz w:val="20"/>
                <w:szCs w:val="20"/>
              </w:rPr>
              <w:t xml:space="preserve"> թղթային եղանակով </w:t>
            </w:r>
            <w:r w:rsidRPr="00DE1E5A">
              <w:rPr>
                <w:rFonts w:ascii="GHEA Grapalat" w:hAnsi="GHEA Grapalat"/>
                <w:sz w:val="20"/>
                <w:szCs w:val="20"/>
                <w:lang w:val="hy-AM"/>
              </w:rPr>
              <w:t xml:space="preserve"> </w:t>
            </w:r>
            <w:r w:rsidRPr="00DE1E5A">
              <w:rPr>
                <w:rFonts w:ascii="GHEA Grapalat" w:hAnsi="GHEA Grapalat"/>
                <w:sz w:val="20"/>
                <w:szCs w:val="20"/>
              </w:rPr>
              <w:t>ներկայաց</w:t>
            </w:r>
            <w:r w:rsidRPr="00DE1E5A">
              <w:rPr>
                <w:rFonts w:ascii="GHEA Grapalat" w:hAnsi="GHEA Grapalat"/>
                <w:sz w:val="20"/>
                <w:szCs w:val="20"/>
                <w:lang w:val="hy-AM"/>
              </w:rPr>
              <w:t>ված լի</w:t>
            </w:r>
            <w:r w:rsidRPr="00DE1E5A">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vAlign w:val="center"/>
          </w:tcPr>
          <w:p w:rsidR="00C339E7" w:rsidRPr="00DE1E5A" w:rsidRDefault="00C339E7" w:rsidP="00C339E7">
            <w:pPr>
              <w:spacing w:after="0" w:line="240" w:lineRule="auto"/>
              <w:rPr>
                <w:rFonts w:ascii="GHEA Grapalat" w:hAnsi="GHEA Grapalat"/>
                <w:sz w:val="20"/>
                <w:szCs w:val="20"/>
              </w:rPr>
            </w:pPr>
            <w:r w:rsidRPr="00DE1E5A">
              <w:rPr>
                <w:rFonts w:ascii="GHEA Grapalat" w:hAnsi="GHEA Grapalat"/>
                <w:sz w:val="20"/>
                <w:szCs w:val="20"/>
              </w:rPr>
              <w:t>2</w:t>
            </w:r>
            <w:r w:rsidRPr="00DE1E5A">
              <w:rPr>
                <w:rFonts w:ascii="GHEA Grapalat" w:hAnsi="GHEA Grapalat"/>
                <w:sz w:val="20"/>
                <w:szCs w:val="20"/>
                <w:lang w:val="hy-AM"/>
              </w:rPr>
              <w:t>3</w:t>
            </w:r>
            <w:r w:rsidRPr="00DE1E5A">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 xml:space="preserve">վճարողին </w:t>
            </w:r>
            <w:r w:rsidRPr="00DE1E5A">
              <w:rPr>
                <w:rFonts w:ascii="GHEA Grapalat" w:hAnsi="GHEA Grapalat"/>
                <w:sz w:val="20"/>
                <w:szCs w:val="20"/>
              </w:rPr>
              <w:lastRenderedPageBreak/>
              <w:t xml:space="preserve">սպասարկող ֆինանսական կազմակերպության (մասնաճյուղի) </w:t>
            </w:r>
            <w:r w:rsidRPr="00DE1E5A">
              <w:rPr>
                <w:rFonts w:ascii="GHEA Grapalat" w:hAnsi="GHEA Grapalat"/>
                <w:sz w:val="20"/>
                <w:szCs w:val="20"/>
                <w:lang w:val="hy-AM"/>
              </w:rPr>
              <w:t>դրոշմա</w:t>
            </w:r>
            <w:r w:rsidRPr="00DE1E5A">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lastRenderedPageBreak/>
              <w:t>վճարման պահանջագիրը վճարողին սպասարկող ֆինանսական կազմակերպության</w:t>
            </w:r>
            <w:r w:rsidRPr="00DE1E5A">
              <w:rPr>
                <w:rFonts w:ascii="GHEA Grapalat" w:hAnsi="GHEA Grapalat"/>
                <w:sz w:val="20"/>
                <w:szCs w:val="20"/>
                <w:lang w:val="hy-AM"/>
              </w:rPr>
              <w:t>ը</w:t>
            </w:r>
            <w:r w:rsidRPr="00DE1E5A">
              <w:rPr>
                <w:rFonts w:ascii="GHEA Grapalat" w:hAnsi="GHEA Grapalat"/>
                <w:sz w:val="20"/>
                <w:szCs w:val="20"/>
              </w:rPr>
              <w:t xml:space="preserve"> թղթային եղանակով ներկայաց</w:t>
            </w:r>
            <w:r w:rsidRPr="00DE1E5A">
              <w:rPr>
                <w:rFonts w:ascii="GHEA Grapalat" w:hAnsi="GHEA Grapalat"/>
                <w:sz w:val="20"/>
                <w:szCs w:val="20"/>
                <w:lang w:val="hy-AM"/>
              </w:rPr>
              <w:t>ված լի</w:t>
            </w:r>
            <w:r w:rsidRPr="00DE1E5A">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rPr>
              <w:lastRenderedPageBreak/>
              <w:t>2</w:t>
            </w:r>
            <w:r w:rsidRPr="00DE1E5A">
              <w:rPr>
                <w:rFonts w:ascii="GHEA Grapalat" w:hAnsi="GHEA Grapalat"/>
                <w:sz w:val="20"/>
                <w:szCs w:val="20"/>
                <w:lang w:val="hy-AM"/>
              </w:rPr>
              <w:t>3</w:t>
            </w:r>
            <w:r w:rsidRPr="00DE1E5A">
              <w:rPr>
                <w:rFonts w:ascii="GHEA Grapalat" w:hAnsi="GHEA Grapalat"/>
                <w:sz w:val="20"/>
                <w:szCs w:val="20"/>
              </w:rPr>
              <w:t>.</w:t>
            </w:r>
            <w:r w:rsidRPr="00DE1E5A">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lang w:val="hy-AM"/>
              </w:rPr>
            </w:pPr>
            <w:r w:rsidRPr="00DE1E5A">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2</w:t>
            </w:r>
            <w:r w:rsidRPr="00DE1E5A">
              <w:rPr>
                <w:rFonts w:ascii="GHEA Grapalat" w:hAnsi="GHEA Grapalat"/>
                <w:sz w:val="20"/>
                <w:szCs w:val="20"/>
                <w:lang w:val="hy-AM"/>
              </w:rPr>
              <w:t>4</w:t>
            </w:r>
            <w:r w:rsidRPr="00DE1E5A">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ոչ պարտադիր</w:t>
            </w:r>
          </w:p>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lang w:val="hy-AM"/>
              </w:rPr>
              <w:t xml:space="preserve">լրացվում է </w:t>
            </w:r>
            <w:r w:rsidRPr="00DE1E5A">
              <w:rPr>
                <w:rFonts w:ascii="GHEA Grapalat" w:hAnsi="GHEA Grapalat"/>
                <w:sz w:val="20"/>
                <w:szCs w:val="20"/>
              </w:rPr>
              <w:t>վճարման պահանջագիրը շահառուին սպասարկող ֆինանսական կազմակերպության</w:t>
            </w:r>
            <w:r w:rsidRPr="00DE1E5A">
              <w:rPr>
                <w:rFonts w:ascii="GHEA Grapalat" w:hAnsi="GHEA Grapalat"/>
                <w:sz w:val="20"/>
                <w:szCs w:val="20"/>
                <w:lang w:val="hy-AM"/>
              </w:rPr>
              <w:t xml:space="preserve">ը </w:t>
            </w:r>
            <w:r w:rsidRPr="00DE1E5A">
              <w:rPr>
                <w:rFonts w:ascii="GHEA Grapalat" w:hAnsi="GHEA Grapalat"/>
                <w:sz w:val="20"/>
                <w:szCs w:val="20"/>
              </w:rPr>
              <w:t xml:space="preserve"> ներկայաց</w:t>
            </w:r>
            <w:r w:rsidRPr="00DE1E5A">
              <w:rPr>
                <w:rFonts w:ascii="GHEA Grapalat" w:hAnsi="GHEA Grapalat"/>
                <w:sz w:val="20"/>
                <w:szCs w:val="20"/>
                <w:lang w:val="hy-AM"/>
              </w:rPr>
              <w:t>վ</w:t>
            </w:r>
            <w:r w:rsidRPr="00DE1E5A">
              <w:rPr>
                <w:rFonts w:ascii="GHEA Grapalat" w:hAnsi="GHEA Grapalat"/>
                <w:sz w:val="20"/>
                <w:szCs w:val="20"/>
              </w:rPr>
              <w:t>ելու դեպքում</w:t>
            </w:r>
            <w:r w:rsidRPr="00DE1E5A">
              <w:rPr>
                <w:rFonts w:ascii="GHEA Grapalat" w:hAnsi="GHEA Grapalat"/>
                <w:sz w:val="20"/>
                <w:szCs w:val="20"/>
                <w:lang w:val="hy-AM"/>
              </w:rPr>
              <w:t xml:space="preserve">, որտեղ </w:t>
            </w:r>
            <w:r w:rsidRPr="00DE1E5A" w:rsidDel="00DF049B">
              <w:rPr>
                <w:rFonts w:ascii="GHEA Grapalat" w:hAnsi="GHEA Grapalat"/>
                <w:sz w:val="20"/>
                <w:szCs w:val="20"/>
                <w:lang w:val="hy-AM"/>
              </w:rPr>
              <w:t xml:space="preserve"> </w:t>
            </w:r>
            <w:r w:rsidRPr="00DE1E5A">
              <w:rPr>
                <w:rFonts w:ascii="GHEA Grapalat" w:hAnsi="GHEA Grapalat"/>
                <w:sz w:val="20"/>
                <w:szCs w:val="20"/>
                <w:lang w:val="hy-AM"/>
              </w:rPr>
              <w:t xml:space="preserve"> </w:t>
            </w:r>
            <w:r w:rsidRPr="00DE1E5A">
              <w:rPr>
                <w:rFonts w:ascii="GHEA Grapalat" w:hAnsi="GHEA Grapalat"/>
                <w:sz w:val="20"/>
                <w:szCs w:val="20"/>
              </w:rPr>
              <w:t xml:space="preserve">աշխատակցի ստորագրությունը </w:t>
            </w:r>
            <w:r w:rsidRPr="00DE1E5A">
              <w:rPr>
                <w:rFonts w:ascii="GHEA Grapalat" w:hAnsi="GHEA Grapalat"/>
                <w:sz w:val="20"/>
                <w:szCs w:val="20"/>
                <w:lang w:val="hy-AM"/>
              </w:rPr>
              <w:t xml:space="preserve">դրվում է </w:t>
            </w:r>
            <w:r w:rsidRPr="00DE1E5A">
              <w:rPr>
                <w:rFonts w:ascii="GHEA Grapalat" w:hAnsi="GHEA Grapalat"/>
                <w:sz w:val="20"/>
                <w:szCs w:val="20"/>
              </w:rPr>
              <w:t>թղթային եղանակով ներկայաց</w:t>
            </w:r>
            <w:r w:rsidRPr="00DE1E5A">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p>
        </w:tc>
      </w:tr>
      <w:tr w:rsidR="00C339E7" w:rsidRPr="00DE1E5A"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2</w:t>
            </w:r>
            <w:r w:rsidRPr="00DE1E5A">
              <w:rPr>
                <w:rFonts w:ascii="GHEA Grapalat" w:hAnsi="GHEA Grapalat"/>
                <w:sz w:val="20"/>
                <w:szCs w:val="20"/>
                <w:lang w:val="hy-AM"/>
              </w:rPr>
              <w:t>4</w:t>
            </w:r>
            <w:r w:rsidRPr="00DE1E5A">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 xml:space="preserve">շահառռւին սպասարկող ֆինանսական կազմակերպության (մասնաճյուղի) </w:t>
            </w:r>
            <w:r w:rsidRPr="00DE1E5A">
              <w:rPr>
                <w:rFonts w:ascii="GHEA Grapalat" w:hAnsi="GHEA Grapalat"/>
                <w:sz w:val="20"/>
                <w:szCs w:val="20"/>
                <w:lang w:val="hy-AM"/>
              </w:rPr>
              <w:t>դրոշմա</w:t>
            </w:r>
            <w:r w:rsidRPr="00DE1E5A">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lang w:val="hy-AM"/>
              </w:rPr>
              <w:t xml:space="preserve">ոչ </w:t>
            </w:r>
            <w:r w:rsidRPr="00DE1E5A">
              <w:rPr>
                <w:rFonts w:ascii="GHEA Grapalat" w:hAnsi="GHEA Grapalat"/>
                <w:sz w:val="20"/>
                <w:szCs w:val="20"/>
              </w:rPr>
              <w:t>պարտադիր</w:t>
            </w:r>
          </w:p>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lang w:val="hy-AM"/>
              </w:rPr>
              <w:t xml:space="preserve">լրացվում է </w:t>
            </w:r>
            <w:r w:rsidRPr="00DE1E5A">
              <w:rPr>
                <w:rFonts w:ascii="GHEA Grapalat" w:hAnsi="GHEA Grapalat"/>
                <w:sz w:val="20"/>
                <w:szCs w:val="20"/>
              </w:rPr>
              <w:t xml:space="preserve">վճարման պահանջագիրը </w:t>
            </w:r>
            <w:r w:rsidRPr="00DE1E5A">
              <w:rPr>
                <w:rFonts w:ascii="GHEA Grapalat" w:hAnsi="GHEA Grapalat"/>
                <w:sz w:val="20"/>
                <w:szCs w:val="20"/>
                <w:lang w:val="hy-AM"/>
              </w:rPr>
              <w:t xml:space="preserve">վերջինիս </w:t>
            </w:r>
            <w:r w:rsidRPr="00DE1E5A">
              <w:rPr>
                <w:rFonts w:ascii="GHEA Grapalat" w:hAnsi="GHEA Grapalat"/>
                <w:sz w:val="20"/>
                <w:szCs w:val="20"/>
              </w:rPr>
              <w:t>ներկայաց</w:t>
            </w:r>
            <w:r w:rsidRPr="00DE1E5A">
              <w:rPr>
                <w:rFonts w:ascii="GHEA Grapalat" w:hAnsi="GHEA Grapalat"/>
                <w:sz w:val="20"/>
                <w:szCs w:val="20"/>
                <w:lang w:val="hy-AM"/>
              </w:rPr>
              <w:t>վ</w:t>
            </w:r>
            <w:r w:rsidRPr="00DE1E5A">
              <w:rPr>
                <w:rFonts w:ascii="GHEA Grapalat" w:hAnsi="GHEA Grapalat"/>
                <w:sz w:val="20"/>
                <w:szCs w:val="20"/>
              </w:rPr>
              <w:t>ելու դեպքում</w:t>
            </w:r>
            <w:r w:rsidRPr="00DE1E5A">
              <w:rPr>
                <w:rFonts w:ascii="GHEA Grapalat" w:hAnsi="GHEA Grapalat"/>
                <w:sz w:val="20"/>
                <w:szCs w:val="20"/>
                <w:lang w:val="hy-AM"/>
              </w:rPr>
              <w:t xml:space="preserve">, որտեղ </w:t>
            </w:r>
            <w:r w:rsidRPr="00DE1E5A" w:rsidDel="00DF049B">
              <w:rPr>
                <w:rFonts w:ascii="GHEA Grapalat" w:hAnsi="GHEA Grapalat"/>
                <w:sz w:val="20"/>
                <w:szCs w:val="20"/>
                <w:lang w:val="hy-AM"/>
              </w:rPr>
              <w:t xml:space="preserve"> </w:t>
            </w:r>
            <w:r w:rsidRPr="00DE1E5A">
              <w:rPr>
                <w:rFonts w:ascii="GHEA Grapalat" w:hAnsi="GHEA Grapalat"/>
                <w:sz w:val="20"/>
                <w:szCs w:val="20"/>
                <w:lang w:val="hy-AM"/>
              </w:rPr>
              <w:t xml:space="preserve"> դրոշմակնիքը</w:t>
            </w:r>
            <w:r w:rsidRPr="00DE1E5A">
              <w:rPr>
                <w:rFonts w:ascii="GHEA Grapalat" w:hAnsi="GHEA Grapalat"/>
                <w:sz w:val="20"/>
                <w:szCs w:val="20"/>
              </w:rPr>
              <w:t xml:space="preserve"> </w:t>
            </w:r>
            <w:r w:rsidRPr="00DE1E5A">
              <w:rPr>
                <w:rFonts w:ascii="GHEA Grapalat" w:hAnsi="GHEA Grapalat"/>
                <w:sz w:val="20"/>
                <w:szCs w:val="20"/>
                <w:lang w:val="hy-AM"/>
              </w:rPr>
              <w:t xml:space="preserve">դրվում է </w:t>
            </w:r>
            <w:r w:rsidRPr="00DE1E5A">
              <w:rPr>
                <w:rFonts w:ascii="GHEA Grapalat" w:hAnsi="GHEA Grapalat"/>
                <w:sz w:val="20"/>
                <w:szCs w:val="20"/>
              </w:rPr>
              <w:t>թղթային եղանակով ներկայաց</w:t>
            </w:r>
            <w:r w:rsidRPr="00DE1E5A">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p>
        </w:tc>
      </w:tr>
      <w:tr w:rsidR="00C339E7" w:rsidRPr="000E3911" w:rsidTr="00DF0781">
        <w:tc>
          <w:tcPr>
            <w:tcW w:w="72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2</w:t>
            </w:r>
            <w:r w:rsidRPr="00DE1E5A">
              <w:rPr>
                <w:rFonts w:ascii="GHEA Grapalat" w:hAnsi="GHEA Grapalat"/>
                <w:sz w:val="20"/>
                <w:szCs w:val="20"/>
                <w:lang w:val="hy-AM"/>
              </w:rPr>
              <w:t>4</w:t>
            </w:r>
            <w:r w:rsidRPr="00DE1E5A">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339E7" w:rsidRPr="00DE1E5A"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lang w:val="hy-AM"/>
              </w:rPr>
              <w:t xml:space="preserve">ոչ </w:t>
            </w:r>
            <w:r w:rsidRPr="00DE1E5A">
              <w:rPr>
                <w:rFonts w:ascii="GHEA Grapalat" w:hAnsi="GHEA Grapalat"/>
                <w:sz w:val="20"/>
                <w:szCs w:val="20"/>
              </w:rPr>
              <w:t>պարտադիր</w:t>
            </w:r>
          </w:p>
          <w:p w:rsidR="00C339E7" w:rsidRPr="000E3911" w:rsidRDefault="00C339E7" w:rsidP="00C339E7">
            <w:pPr>
              <w:spacing w:after="0" w:line="240" w:lineRule="auto"/>
              <w:jc w:val="center"/>
              <w:rPr>
                <w:rFonts w:ascii="GHEA Grapalat" w:hAnsi="GHEA Grapalat"/>
                <w:sz w:val="20"/>
                <w:szCs w:val="20"/>
              </w:rPr>
            </w:pPr>
            <w:r w:rsidRPr="00DE1E5A">
              <w:rPr>
                <w:rFonts w:ascii="GHEA Grapalat" w:hAnsi="GHEA Grapalat"/>
                <w:sz w:val="20"/>
                <w:szCs w:val="20"/>
                <w:lang w:val="hy-AM"/>
              </w:rPr>
              <w:t xml:space="preserve">լրացվում է </w:t>
            </w:r>
            <w:r w:rsidRPr="00DE1E5A">
              <w:rPr>
                <w:rFonts w:ascii="GHEA Grapalat" w:hAnsi="GHEA Grapalat"/>
                <w:sz w:val="20"/>
                <w:szCs w:val="20"/>
              </w:rPr>
              <w:t xml:space="preserve">վճարման պահանջագիրը </w:t>
            </w:r>
            <w:r w:rsidRPr="00DE1E5A">
              <w:rPr>
                <w:rFonts w:ascii="GHEA Grapalat" w:hAnsi="GHEA Grapalat"/>
                <w:sz w:val="20"/>
                <w:szCs w:val="20"/>
                <w:lang w:val="hy-AM"/>
              </w:rPr>
              <w:t xml:space="preserve">վերջինիս </w:t>
            </w:r>
            <w:r w:rsidRPr="00DE1E5A">
              <w:rPr>
                <w:rFonts w:ascii="GHEA Grapalat" w:hAnsi="GHEA Grapalat"/>
                <w:sz w:val="20"/>
                <w:szCs w:val="20"/>
              </w:rPr>
              <w:t>ներկայաց</w:t>
            </w:r>
            <w:r w:rsidRPr="00DE1E5A">
              <w:rPr>
                <w:rFonts w:ascii="GHEA Grapalat" w:hAnsi="GHEA Grapalat"/>
                <w:sz w:val="20"/>
                <w:szCs w:val="20"/>
                <w:lang w:val="hy-AM"/>
              </w:rPr>
              <w:t>վ</w:t>
            </w:r>
            <w:r w:rsidRPr="00DE1E5A">
              <w:rPr>
                <w:rFonts w:ascii="GHEA Grapalat" w:hAnsi="GHEA Grapalat"/>
                <w:sz w:val="20"/>
                <w:szCs w:val="20"/>
              </w:rPr>
              <w:t>ելու դեպքում</w:t>
            </w:r>
            <w:r w:rsidRPr="00DE1E5A">
              <w:rPr>
                <w:rFonts w:ascii="GHEA Grapalat" w:hAnsi="GHEA Grapalat"/>
                <w:sz w:val="20"/>
                <w:szCs w:val="20"/>
                <w:lang w:val="hy-AM"/>
              </w:rPr>
              <w:t xml:space="preserve">,   որտեղ </w:t>
            </w:r>
            <w:r w:rsidRPr="00DE1E5A" w:rsidDel="00DF049B">
              <w:rPr>
                <w:rFonts w:ascii="GHEA Grapalat" w:hAnsi="GHEA Grapalat"/>
                <w:sz w:val="20"/>
                <w:szCs w:val="20"/>
                <w:lang w:val="hy-AM"/>
              </w:rPr>
              <w:t xml:space="preserve"> </w:t>
            </w:r>
            <w:r w:rsidRPr="00DE1E5A">
              <w:rPr>
                <w:rFonts w:ascii="GHEA Grapalat" w:hAnsi="GHEA Grapalat"/>
                <w:sz w:val="20"/>
                <w:szCs w:val="20"/>
                <w:lang w:val="hy-AM"/>
              </w:rPr>
              <w:t xml:space="preserve"> սույն տվյալները</w:t>
            </w:r>
            <w:r w:rsidRPr="00DE1E5A">
              <w:rPr>
                <w:rFonts w:ascii="GHEA Grapalat" w:hAnsi="GHEA Grapalat"/>
                <w:sz w:val="20"/>
                <w:szCs w:val="20"/>
              </w:rPr>
              <w:t xml:space="preserve"> </w:t>
            </w:r>
            <w:r w:rsidRPr="00DE1E5A">
              <w:rPr>
                <w:rFonts w:ascii="GHEA Grapalat" w:hAnsi="GHEA Grapalat"/>
                <w:sz w:val="20"/>
                <w:szCs w:val="20"/>
                <w:lang w:val="hy-AM"/>
              </w:rPr>
              <w:t xml:space="preserve">դրվում են </w:t>
            </w:r>
            <w:r w:rsidRPr="00DE1E5A">
              <w:rPr>
                <w:rFonts w:ascii="GHEA Grapalat" w:hAnsi="GHEA Grapalat"/>
                <w:sz w:val="20"/>
                <w:szCs w:val="20"/>
              </w:rPr>
              <w:t>թղթային եղանակով ներկայաց</w:t>
            </w:r>
            <w:r w:rsidRPr="00DE1E5A">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C339E7" w:rsidRPr="000E3911" w:rsidRDefault="00C339E7" w:rsidP="00C339E7">
            <w:pPr>
              <w:spacing w:after="0" w:line="240" w:lineRule="auto"/>
              <w:jc w:val="center"/>
              <w:rPr>
                <w:rFonts w:ascii="GHEA Grapalat" w:hAnsi="GHEA Grapalat"/>
                <w:sz w:val="20"/>
                <w:szCs w:val="20"/>
              </w:rPr>
            </w:pPr>
          </w:p>
        </w:tc>
      </w:tr>
    </w:tbl>
    <w:p w:rsidR="00C339E7" w:rsidRPr="000F4414" w:rsidRDefault="00C339E7" w:rsidP="00C339E7">
      <w:pPr>
        <w:pStyle w:val="BodyTextIndent"/>
        <w:spacing w:line="240" w:lineRule="auto"/>
        <w:jc w:val="right"/>
        <w:rPr>
          <w:rFonts w:ascii="GHEA Grapalat" w:hAnsi="GHEA Grapalat" w:cs="Sylfaen"/>
          <w:i w:val="0"/>
          <w:lang w:val="en-US"/>
        </w:rPr>
      </w:pPr>
    </w:p>
    <w:p w:rsidR="00C339E7" w:rsidRPr="000E3911" w:rsidRDefault="00C339E7" w:rsidP="00C339E7">
      <w:pPr>
        <w:pStyle w:val="BodyTextIndent"/>
        <w:spacing w:line="240" w:lineRule="auto"/>
        <w:jc w:val="right"/>
        <w:rPr>
          <w:rFonts w:ascii="GHEA Grapalat" w:hAnsi="GHEA Grapalat" w:cs="Sylfaen"/>
          <w:i w:val="0"/>
          <w:lang w:val="en-US"/>
        </w:rPr>
      </w:pPr>
    </w:p>
    <w:p w:rsidR="00C339E7" w:rsidRPr="000E3911" w:rsidRDefault="00C339E7" w:rsidP="00C339E7">
      <w:pPr>
        <w:pStyle w:val="BodyTextIndent"/>
        <w:spacing w:line="240" w:lineRule="auto"/>
        <w:jc w:val="right"/>
        <w:rPr>
          <w:rFonts w:ascii="GHEA Grapalat" w:hAnsi="GHEA Grapalat" w:cs="Sylfaen"/>
          <w:i w:val="0"/>
          <w:lang w:val="en-US"/>
        </w:rPr>
      </w:pPr>
    </w:p>
    <w:p w:rsidR="00C339E7" w:rsidRPr="000E3911" w:rsidRDefault="00C339E7" w:rsidP="00C339E7">
      <w:pPr>
        <w:pStyle w:val="BodyTextIndent"/>
        <w:spacing w:line="240" w:lineRule="auto"/>
        <w:jc w:val="right"/>
        <w:rPr>
          <w:rFonts w:ascii="GHEA Grapalat" w:hAnsi="GHEA Grapalat" w:cs="Sylfaen"/>
          <w:i w:val="0"/>
          <w:lang w:val="en-US"/>
        </w:rPr>
      </w:pPr>
    </w:p>
    <w:p w:rsidR="00C339E7" w:rsidRPr="000E3911" w:rsidRDefault="00C339E7" w:rsidP="00C339E7">
      <w:pPr>
        <w:pStyle w:val="BodyTextIndent"/>
        <w:spacing w:line="240" w:lineRule="auto"/>
        <w:jc w:val="right"/>
        <w:rPr>
          <w:rFonts w:ascii="GHEA Grapalat" w:hAnsi="GHEA Grapalat" w:cs="Sylfaen"/>
          <w:i w:val="0"/>
          <w:lang w:val="en-US"/>
        </w:rPr>
      </w:pPr>
    </w:p>
    <w:p w:rsidR="00C339E7" w:rsidRPr="000F4414" w:rsidRDefault="00C339E7" w:rsidP="00C339E7">
      <w:pPr>
        <w:spacing w:after="0" w:line="240" w:lineRule="auto"/>
        <w:rPr>
          <w:rFonts w:ascii="GHEA Grapalat" w:hAnsi="GHEA Grapalat"/>
        </w:rPr>
      </w:pPr>
    </w:p>
    <w:p w:rsidR="00C339E7" w:rsidRPr="00675DD3" w:rsidRDefault="00C339E7" w:rsidP="00C339E7">
      <w:pPr>
        <w:pStyle w:val="BodyTextIndent"/>
        <w:spacing w:line="240" w:lineRule="auto"/>
        <w:jc w:val="right"/>
        <w:rPr>
          <w:rFonts w:ascii="GHEA Grapalat" w:hAnsi="GHEA Grapalat" w:cs="Sylfaen"/>
          <w:i w:val="0"/>
          <w:lang w:val="en-US"/>
        </w:rPr>
      </w:pPr>
    </w:p>
    <w:p w:rsidR="00C339E7" w:rsidRPr="00675DD3" w:rsidRDefault="00C339E7" w:rsidP="00C339E7">
      <w:pPr>
        <w:pStyle w:val="BodyTextIndent"/>
        <w:spacing w:line="240" w:lineRule="auto"/>
        <w:jc w:val="right"/>
        <w:rPr>
          <w:rFonts w:ascii="GHEA Grapalat" w:hAnsi="GHEA Grapalat" w:cs="Sylfaen"/>
          <w:i w:val="0"/>
          <w:lang w:val="en-US"/>
        </w:rPr>
      </w:pPr>
    </w:p>
    <w:p w:rsidR="00C339E7" w:rsidRPr="00675DD3" w:rsidRDefault="00C339E7" w:rsidP="00C339E7">
      <w:pPr>
        <w:pStyle w:val="BodyTextIndent"/>
        <w:spacing w:line="240" w:lineRule="auto"/>
        <w:jc w:val="right"/>
        <w:rPr>
          <w:rFonts w:ascii="GHEA Grapalat" w:hAnsi="GHEA Grapalat" w:cs="Sylfaen"/>
          <w:i w:val="0"/>
          <w:lang w:val="en-US"/>
        </w:rPr>
      </w:pPr>
    </w:p>
    <w:p w:rsidR="00C339E7" w:rsidRPr="00675DD3" w:rsidRDefault="00C339E7" w:rsidP="00C339E7">
      <w:pPr>
        <w:pStyle w:val="BodyTextIndent"/>
        <w:spacing w:line="240" w:lineRule="auto"/>
        <w:jc w:val="right"/>
        <w:rPr>
          <w:rFonts w:ascii="GHEA Grapalat" w:hAnsi="GHEA Grapalat" w:cs="Sylfaen"/>
          <w:i w:val="0"/>
          <w:lang w:val="en-US"/>
        </w:rPr>
      </w:pPr>
    </w:p>
    <w:p w:rsidR="00EC5531" w:rsidRDefault="00EC5531" w:rsidP="00C339E7">
      <w:pPr>
        <w:spacing w:after="0" w:line="240" w:lineRule="auto"/>
      </w:pPr>
    </w:p>
    <w:sectPr w:rsidR="00EC5531" w:rsidSect="00DF0781">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1212" w:rsidRDefault="00B21212" w:rsidP="00C339E7">
      <w:pPr>
        <w:spacing w:after="0" w:line="240" w:lineRule="auto"/>
      </w:pPr>
      <w:r>
        <w:separator/>
      </w:r>
    </w:p>
  </w:endnote>
  <w:endnote w:type="continuationSeparator" w:id="1">
    <w:p w:rsidR="00B21212" w:rsidRDefault="00B21212" w:rsidP="00C339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0AFF" w:usb1="00007843" w:usb2="00000001" w:usb3="00000000" w:csb0="000001BF" w:csb1="00000000"/>
  </w:font>
  <w:font w:name="Calibri">
    <w:panose1 w:val="020F0502020204030204"/>
    <w:charset w:val="00"/>
    <w:family w:val="swiss"/>
    <w:pitch w:val="variable"/>
    <w:sig w:usb0="E10002FF" w:usb1="4000ACFF" w:usb2="00000009" w:usb3="00000000" w:csb0="000001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panose1 w:val="00000000000000000000"/>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1212" w:rsidRDefault="00B21212" w:rsidP="00C339E7">
      <w:pPr>
        <w:spacing w:after="0" w:line="240" w:lineRule="auto"/>
      </w:pPr>
      <w:r>
        <w:separator/>
      </w:r>
    </w:p>
  </w:footnote>
  <w:footnote w:type="continuationSeparator" w:id="1">
    <w:p w:rsidR="00B21212" w:rsidRDefault="00B21212" w:rsidP="00C339E7">
      <w:pPr>
        <w:spacing w:after="0" w:line="240" w:lineRule="auto"/>
      </w:pPr>
      <w:r>
        <w:continuationSeparator/>
      </w:r>
    </w:p>
  </w:footnote>
  <w:footnote w:id="2">
    <w:p w:rsidR="00846C6D" w:rsidRPr="00930FFD" w:rsidRDefault="00846C6D" w:rsidP="00C339E7">
      <w:pPr>
        <w:pStyle w:val="FootnoteText"/>
        <w:rPr>
          <w:rFonts w:ascii="Sylfaen" w:hAnsi="Sylfaen" w:cs="Sylfaen"/>
          <w:sz w:val="16"/>
          <w:szCs w:val="16"/>
        </w:rPr>
      </w:pPr>
      <w:r w:rsidRPr="00375D38">
        <w:rPr>
          <w:rStyle w:val="FootnoteReference"/>
          <w:rFonts w:ascii="GHEA Grapalat" w:hAnsi="GHEA Grapalat"/>
          <w:sz w:val="16"/>
          <w:szCs w:val="16"/>
        </w:rPr>
        <w:footnoteRef/>
      </w:r>
      <w:r w:rsidRPr="00375D38">
        <w:rPr>
          <w:rFonts w:ascii="GHEA Grapalat" w:hAnsi="GHEA Grapalat"/>
          <w:sz w:val="16"/>
          <w:szCs w:val="16"/>
        </w:rPr>
        <w:t xml:space="preserve"> </w:t>
      </w:r>
      <w:r w:rsidRPr="00663DE6">
        <w:rPr>
          <w:rFonts w:ascii="GHEA Grapalat" w:hAnsi="GHEA Grapalat"/>
          <w:i/>
          <w:sz w:val="16"/>
          <w:szCs w:val="16"/>
          <w:lang w:val="af-ZA"/>
        </w:rPr>
        <w:t>Փակագծերում նշված նախադասությունը հանվում է, եթե հրավերի տրամադրման համար վճար չի նախատեսվում:</w:t>
      </w:r>
    </w:p>
    <w:p w:rsidR="00846C6D" w:rsidRDefault="00846C6D" w:rsidP="00C339E7">
      <w:pPr>
        <w:pStyle w:val="FootnoteText"/>
      </w:pPr>
    </w:p>
  </w:footnote>
  <w:footnote w:id="3">
    <w:p w:rsidR="00846C6D" w:rsidRPr="00682A99" w:rsidRDefault="00846C6D" w:rsidP="00C339E7">
      <w:pPr>
        <w:pStyle w:val="FootnoteText"/>
        <w:jc w:val="both"/>
      </w:pPr>
      <w:r w:rsidRPr="00CA7342">
        <w:rPr>
          <w:rStyle w:val="FootnoteReference"/>
        </w:rPr>
        <w:footnoteRef/>
      </w:r>
      <w:r w:rsidRPr="00CA7342">
        <w:t xml:space="preserve"> </w:t>
      </w:r>
      <w:r w:rsidRPr="00CA7342">
        <w:rPr>
          <w:rFonts w:ascii="GHEA Grapalat" w:hAnsi="GHEA Grapalat"/>
          <w:i/>
          <w:sz w:val="16"/>
          <w:szCs w:val="16"/>
          <w:lang w:val="af-ZA" w:eastAsia="en-US"/>
        </w:rPr>
        <w:t>Եթե սույն հրավերով չի նախատեսվում առաջին տեղը զբաղեցրած մասնակցի կողմից առաջարկվող ապրանքի՝ ապրանքային նշանի</w:t>
      </w:r>
      <w:r>
        <w:rPr>
          <w:rFonts w:ascii="GHEA Grapalat" w:hAnsi="GHEA Grapalat"/>
          <w:i/>
          <w:sz w:val="16"/>
          <w:szCs w:val="16"/>
          <w:lang w:val="af-ZA" w:eastAsia="en-US"/>
        </w:rPr>
        <w:t>, արտադրողի անվանման</w:t>
      </w:r>
      <w:r w:rsidRPr="00CA7342">
        <w:rPr>
          <w:rFonts w:ascii="GHEA Grapalat" w:hAnsi="GHEA Grapalat"/>
          <w:i/>
          <w:sz w:val="16"/>
          <w:szCs w:val="16"/>
          <w:lang w:val="af-ZA" w:eastAsia="en-US"/>
        </w:rPr>
        <w:t xml:space="preserve"> և </w:t>
      </w:r>
      <w:r>
        <w:rPr>
          <w:rFonts w:ascii="GHEA Grapalat" w:hAnsi="GHEA Grapalat"/>
          <w:i/>
          <w:sz w:val="16"/>
          <w:szCs w:val="16"/>
          <w:lang w:val="af-ZA" w:eastAsia="en-US"/>
        </w:rPr>
        <w:t xml:space="preserve">ծագման երկրի </w:t>
      </w:r>
      <w:r w:rsidRPr="00CA7342">
        <w:rPr>
          <w:rFonts w:ascii="GHEA Grapalat" w:hAnsi="GHEA Grapalat"/>
          <w:i/>
          <w:sz w:val="16"/>
          <w:szCs w:val="16"/>
          <w:lang w:val="af-ZA" w:eastAsia="en-US"/>
        </w:rPr>
        <w:t xml:space="preserve">վերաբերյալ տեղեկատվության ներկայացում, ապա ենթակետից հանվում են </w:t>
      </w:r>
      <w:r w:rsidRPr="00F67C25">
        <w:rPr>
          <w:rFonts w:ascii="GHEA Grapalat" w:hAnsi="GHEA Grapalat"/>
          <w:i/>
          <w:sz w:val="16"/>
          <w:szCs w:val="16"/>
          <w:lang w:val="af-ZA" w:eastAsia="en-US"/>
        </w:rPr>
        <w:t>«ինչպես նաև առաջարկվող ապրանքի անվանումը, ապրանքային նշանը, արտադրողի անվանումը, ծագման երկիրը» բառերը:</w:t>
      </w:r>
    </w:p>
  </w:footnote>
  <w:footnote w:id="4">
    <w:p w:rsidR="00846C6D" w:rsidRPr="00CA7342" w:rsidDel="003E6413" w:rsidRDefault="00846C6D" w:rsidP="00C339E7">
      <w:pPr>
        <w:pStyle w:val="FootnoteText"/>
        <w:jc w:val="both"/>
        <w:rPr>
          <w:del w:id="6" w:author="Sergey Shahnazaryan" w:date="2019-05-15T10:56:00Z"/>
        </w:rPr>
      </w:pPr>
      <w:r w:rsidRPr="00CA7342">
        <w:rPr>
          <w:rStyle w:val="FootnoteReference"/>
        </w:rPr>
        <w:footnoteRef/>
      </w:r>
      <w:r>
        <w:rPr>
          <w:rFonts w:ascii="GHEA Grapalat" w:hAnsi="GHEA Grapalat" w:cs="Sylfaen"/>
          <w:i/>
          <w:sz w:val="16"/>
          <w:szCs w:val="16"/>
        </w:rPr>
        <w:t xml:space="preserve"> </w:t>
      </w:r>
      <w:r w:rsidRPr="00CA7342">
        <w:rPr>
          <w:rFonts w:ascii="GHEA Grapalat" w:hAnsi="GHEA Grapalat" w:cs="Sylfaen"/>
          <w:i/>
          <w:sz w:val="16"/>
          <w:szCs w:val="16"/>
        </w:rPr>
        <w:t>Եթե տվյալ ընթացակարգի չափաբաժինների քանակը գերազանցում է յոթանասունհինգ չափաբաժինը, ապա սույն նախադասությունը հրավերից հանվում է:</w:t>
      </w:r>
    </w:p>
  </w:footnote>
  <w:footnote w:id="5">
    <w:p w:rsidR="00846C6D" w:rsidRDefault="00846C6D" w:rsidP="00C339E7">
      <w:pPr>
        <w:pStyle w:val="FootnoteText"/>
      </w:pPr>
      <w:r w:rsidRPr="00CA7342">
        <w:rPr>
          <w:rStyle w:val="FootnoteReference"/>
        </w:rPr>
        <w:footnoteRef/>
      </w:r>
      <w:r w:rsidRPr="00CA7342">
        <w:rPr>
          <w:rFonts w:ascii="GHEA Grapalat" w:hAnsi="GHEA Grapalat" w:cs="Sylfaen"/>
          <w:i/>
          <w:sz w:val="16"/>
          <w:szCs w:val="16"/>
        </w:rPr>
        <w:t>Սահմանվում է պատվիրատուի կողմից:</w:t>
      </w:r>
    </w:p>
  </w:footnote>
  <w:footnote w:id="6">
    <w:p w:rsidR="00846C6D" w:rsidRPr="002E31CA" w:rsidRDefault="00846C6D" w:rsidP="00C339E7">
      <w:pPr>
        <w:pStyle w:val="FootnoteText"/>
        <w:rPr>
          <w:rFonts w:ascii="Sylfaen" w:hAnsi="Sylfaen"/>
        </w:rPr>
      </w:pPr>
      <w:r w:rsidRPr="00D17258">
        <w:rPr>
          <w:rFonts w:ascii="GHEA Grapalat" w:hAnsi="GHEA Grapalat" w:cs="Sylfaen"/>
          <w:i/>
          <w:sz w:val="16"/>
          <w:szCs w:val="16"/>
          <w:vertAlign w:val="superscript"/>
        </w:rPr>
        <w:footnoteRef/>
      </w:r>
      <w:r w:rsidRPr="00D17258">
        <w:rPr>
          <w:rFonts w:ascii="GHEA Grapalat" w:hAnsi="GHEA Grapalat" w:cs="Sylfaen"/>
          <w:i/>
          <w:sz w:val="16"/>
          <w:szCs w:val="16"/>
        </w:rP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rsidR="00846C6D" w:rsidRPr="00A10D1E" w:rsidRDefault="00846C6D" w:rsidP="00C339E7">
      <w:pPr>
        <w:pStyle w:val="FootnoteText"/>
        <w:rPr>
          <w:rFonts w:ascii="GHEA Grapalat" w:hAnsi="GHEA Grapalat"/>
        </w:rPr>
      </w:pPr>
      <w:r w:rsidRPr="00AE679C">
        <w:rPr>
          <w:rFonts w:ascii="GHEA Grapalat" w:hAnsi="GHEA Grapalat" w:cs="Sylfaen"/>
          <w:i/>
          <w:sz w:val="16"/>
          <w:szCs w:val="16"/>
          <w:vertAlign w:val="superscript"/>
        </w:rPr>
        <w:footnoteRef/>
      </w:r>
      <w:r w:rsidRPr="00AE679C">
        <w:rPr>
          <w:rFonts w:ascii="GHEA Grapalat" w:hAnsi="GHEA Grapalat" w:cs="Sylfaen"/>
          <w:i/>
          <w:sz w:val="16"/>
          <w:szCs w:val="16"/>
        </w:rPr>
        <w:t xml:space="preserve"> Սույն կետը խմբագրվում է ըստ </w:t>
      </w:r>
      <w:r w:rsidRPr="003F1EEA">
        <w:rPr>
          <w:rFonts w:ascii="GHEA Grapalat" w:hAnsi="GHEA Grapalat" w:cs="Sylfaen"/>
          <w:i/>
          <w:sz w:val="16"/>
          <w:szCs w:val="16"/>
        </w:rPr>
        <w:t>համապատասխան պատվիրատուի</w:t>
      </w:r>
      <w:r w:rsidRPr="00AE679C">
        <w:rPr>
          <w:rFonts w:ascii="GHEA Grapalat" w:hAnsi="GHEA Grapalat" w:cs="Sylfaen"/>
          <w:i/>
          <w:sz w:val="16"/>
          <w:szCs w:val="16"/>
        </w:rPr>
        <w:t>:</w:t>
      </w:r>
      <w:r>
        <w:rPr>
          <w:rFonts w:ascii="GHEA Grapalat" w:hAnsi="GHEA Grapalat"/>
        </w:rPr>
        <w:t xml:space="preserve"> </w:t>
      </w:r>
    </w:p>
  </w:footnote>
  <w:footnote w:id="8">
    <w:p w:rsidR="00846C6D" w:rsidRDefault="00846C6D" w:rsidP="00C339E7">
      <w:pPr>
        <w:pStyle w:val="FootnoteText"/>
      </w:pPr>
      <w:r>
        <w:rPr>
          <w:rStyle w:val="FootnoteReference"/>
        </w:rPr>
        <w:footnoteRef/>
      </w:r>
      <w:r w:rsidRPr="00FD7291">
        <w:rPr>
          <w:rFonts w:ascii="GHEA Grapalat" w:hAnsi="GHEA Grapalat" w:cs="Sylfaen"/>
          <w:i/>
          <w:sz w:val="16"/>
          <w:szCs w:val="16"/>
          <w:lang w:val="es-ES" w:eastAsia="en-US"/>
        </w:rPr>
        <w:t xml:space="preserve">ամատեղ </w:t>
      </w:r>
      <w:r w:rsidRPr="00FD7291">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0C5E1D">
        <w:rPr>
          <w:rFonts w:ascii="GHEA Grapalat" w:hAnsi="GHEA Grapalat" w:cs="Sylfaen"/>
          <w:i/>
          <w:sz w:val="16"/>
          <w:szCs w:val="16"/>
        </w:rPr>
        <w:t>:</w:t>
      </w:r>
    </w:p>
  </w:footnote>
  <w:footnote w:id="9">
    <w:p w:rsidR="00846C6D" w:rsidRPr="00EC2CDE" w:rsidDel="00705BD7" w:rsidRDefault="00846C6D" w:rsidP="00C339E7">
      <w:pPr>
        <w:pStyle w:val="FootnoteText"/>
        <w:jc w:val="both"/>
        <w:rPr>
          <w:del w:id="25" w:author="Sergey Shahnazaryan" w:date="2019-05-20T15:44:00Z"/>
          <w:rFonts w:ascii="Sylfaen" w:hAnsi="Sylfaen" w:cs="Sylfaen"/>
          <w:lang w:val="af-ZA"/>
        </w:rPr>
      </w:pPr>
      <w:r>
        <w:rPr>
          <w:rStyle w:val="FootnoteReference"/>
          <w:rFonts w:ascii="GHEA Grapalat" w:hAnsi="GHEA Grapalat" w:cs="Sylfaen"/>
        </w:rPr>
        <w:t>14</w:t>
      </w:r>
      <w:r>
        <w:rPr>
          <w:rFonts w:ascii="GHEA Grapalat" w:hAnsi="GHEA Grapalat" w:cs="Sylfaen"/>
        </w:rPr>
        <w:t xml:space="preserve"> </w:t>
      </w:r>
      <w:r w:rsidRPr="00D1325A">
        <w:rPr>
          <w:rFonts w:ascii="GHEA Grapalat" w:hAnsi="GHEA Grapalat" w:cs="Sylfaen"/>
          <w:i/>
          <w:sz w:val="16"/>
          <w:szCs w:val="16"/>
          <w:lang w:val="es-ES" w:eastAsia="en-US"/>
        </w:rPr>
        <w:t>Եթե հրավերով լիցենզիայի պահանջ չի սահմանվում, ապա սույն կետը հանվում է հրավերից:</w:t>
      </w:r>
    </w:p>
  </w:footnote>
  <w:footnote w:id="10">
    <w:p w:rsidR="00846C6D" w:rsidRPr="00F57AA8" w:rsidDel="0023353A" w:rsidRDefault="00846C6D" w:rsidP="00C339E7">
      <w:pPr>
        <w:pStyle w:val="FootnoteText"/>
        <w:rPr>
          <w:del w:id="26" w:author="Sergey Shahnazaryan" w:date="2019-05-20T15:51:00Z"/>
          <w:rFonts w:ascii="GHEA Grapalat" w:hAnsi="GHEA Grapalat"/>
          <w:i/>
          <w:sz w:val="16"/>
          <w:szCs w:val="16"/>
          <w:lang w:val="af-ZA"/>
        </w:rPr>
      </w:pPr>
    </w:p>
    <w:p w:rsidR="00846C6D" w:rsidRPr="00F57AA8" w:rsidDel="00FD08DD" w:rsidRDefault="00846C6D" w:rsidP="00C339E7">
      <w:pPr>
        <w:pStyle w:val="FootnoteText"/>
        <w:rPr>
          <w:del w:id="27" w:author="Sergey Shahnazaryan" w:date="2019-05-20T15:47:00Z"/>
          <w:rFonts w:ascii="GHEA Grapalat" w:hAnsi="GHEA Grapalat"/>
          <w:i/>
          <w:sz w:val="16"/>
          <w:szCs w:val="16"/>
          <w:lang w:val="af-ZA"/>
        </w:rPr>
      </w:pPr>
    </w:p>
    <w:p w:rsidR="00846C6D" w:rsidRDefault="00846C6D" w:rsidP="00C339E7">
      <w:pPr>
        <w:pStyle w:val="FootnoteText"/>
        <w:rPr>
          <w:rFonts w:ascii="GHEA Grapalat" w:hAnsi="GHEA Grapalat"/>
          <w:i/>
          <w:sz w:val="16"/>
          <w:szCs w:val="16"/>
          <w:lang w:val="hy-AM"/>
        </w:rPr>
      </w:pPr>
      <w:r w:rsidRPr="00A65C38">
        <w:rPr>
          <w:rFonts w:ascii="GHEA Grapalat" w:hAnsi="GHEA Grapalat"/>
          <w:i/>
          <w:sz w:val="16"/>
          <w:szCs w:val="16"/>
          <w:lang w:val="hy-AM"/>
        </w:rPr>
        <w:t>*</w:t>
      </w:r>
      <w:r>
        <w:rPr>
          <w:rFonts w:ascii="GHEA Grapalat" w:hAnsi="GHEA Grapalat"/>
          <w:i/>
          <w:sz w:val="16"/>
          <w:szCs w:val="16"/>
        </w:rPr>
        <w:t>Լրացվում</w:t>
      </w:r>
      <w:r w:rsidRPr="00F57AA8">
        <w:rPr>
          <w:rFonts w:ascii="GHEA Grapalat" w:hAnsi="GHEA Grapalat"/>
          <w:i/>
          <w:sz w:val="16"/>
          <w:szCs w:val="16"/>
          <w:lang w:val="af-ZA"/>
        </w:rPr>
        <w:t xml:space="preserve"> </w:t>
      </w:r>
      <w:r>
        <w:rPr>
          <w:rFonts w:ascii="GHEA Grapalat" w:hAnsi="GHEA Grapalat"/>
          <w:i/>
          <w:sz w:val="16"/>
          <w:szCs w:val="16"/>
        </w:rPr>
        <w:t>է</w:t>
      </w:r>
      <w:r w:rsidRPr="00F57AA8">
        <w:rPr>
          <w:rFonts w:ascii="GHEA Grapalat" w:hAnsi="GHEA Grapalat"/>
          <w:i/>
          <w:sz w:val="16"/>
          <w:szCs w:val="16"/>
          <w:lang w:val="af-ZA"/>
        </w:rPr>
        <w:t xml:space="preserve"> </w:t>
      </w:r>
      <w:r>
        <w:rPr>
          <w:rFonts w:ascii="GHEA Grapalat" w:hAnsi="GHEA Grapalat"/>
          <w:i/>
          <w:sz w:val="16"/>
          <w:szCs w:val="16"/>
        </w:rPr>
        <w:t>հանձնաժողովի</w:t>
      </w:r>
      <w:r w:rsidRPr="00F57AA8">
        <w:rPr>
          <w:rFonts w:ascii="GHEA Grapalat" w:hAnsi="GHEA Grapalat"/>
          <w:i/>
          <w:sz w:val="16"/>
          <w:szCs w:val="16"/>
          <w:lang w:val="af-ZA"/>
        </w:rPr>
        <w:t xml:space="preserve"> </w:t>
      </w:r>
      <w:r>
        <w:rPr>
          <w:rFonts w:ascii="GHEA Grapalat" w:hAnsi="GHEA Grapalat"/>
          <w:i/>
          <w:sz w:val="16"/>
          <w:szCs w:val="16"/>
        </w:rPr>
        <w:t>քարտուղարի</w:t>
      </w:r>
      <w:r w:rsidRPr="00F57AA8">
        <w:rPr>
          <w:rFonts w:ascii="GHEA Grapalat" w:hAnsi="GHEA Grapalat"/>
          <w:i/>
          <w:sz w:val="16"/>
          <w:szCs w:val="16"/>
          <w:lang w:val="af-ZA"/>
        </w:rPr>
        <w:t xml:space="preserve"> </w:t>
      </w:r>
      <w:r>
        <w:rPr>
          <w:rFonts w:ascii="GHEA Grapalat" w:hAnsi="GHEA Grapalat"/>
          <w:i/>
          <w:sz w:val="16"/>
          <w:szCs w:val="16"/>
        </w:rPr>
        <w:t>կողմից</w:t>
      </w:r>
      <w:r w:rsidRPr="00F57AA8">
        <w:rPr>
          <w:rFonts w:ascii="GHEA Grapalat" w:hAnsi="GHEA Grapalat"/>
          <w:i/>
          <w:sz w:val="16"/>
          <w:szCs w:val="16"/>
          <w:lang w:val="af-ZA"/>
        </w:rPr>
        <w:t xml:space="preserve">` </w:t>
      </w:r>
      <w:r>
        <w:rPr>
          <w:rFonts w:ascii="GHEA Grapalat" w:hAnsi="GHEA Grapalat"/>
          <w:i/>
          <w:sz w:val="16"/>
          <w:szCs w:val="16"/>
        </w:rPr>
        <w:t>մինչև</w:t>
      </w:r>
      <w:r w:rsidRPr="00F57AA8">
        <w:rPr>
          <w:rFonts w:ascii="GHEA Grapalat" w:hAnsi="GHEA Grapalat"/>
          <w:i/>
          <w:sz w:val="16"/>
          <w:szCs w:val="16"/>
          <w:lang w:val="af-ZA"/>
        </w:rPr>
        <w:t xml:space="preserve"> </w:t>
      </w:r>
      <w:r>
        <w:rPr>
          <w:rFonts w:ascii="GHEA Grapalat" w:hAnsi="GHEA Grapalat"/>
          <w:i/>
          <w:sz w:val="16"/>
          <w:szCs w:val="16"/>
        </w:rPr>
        <w:t>հրավերը</w:t>
      </w:r>
      <w:r w:rsidRPr="00F57AA8">
        <w:rPr>
          <w:rFonts w:ascii="GHEA Grapalat" w:hAnsi="GHEA Grapalat"/>
          <w:i/>
          <w:sz w:val="16"/>
          <w:szCs w:val="16"/>
          <w:lang w:val="af-ZA"/>
        </w:rPr>
        <w:t xml:space="preserve"> </w:t>
      </w:r>
      <w:r>
        <w:rPr>
          <w:rFonts w:ascii="GHEA Grapalat" w:hAnsi="GHEA Grapalat"/>
          <w:i/>
          <w:sz w:val="16"/>
          <w:szCs w:val="16"/>
        </w:rPr>
        <w:t>տեղեկագրում</w:t>
      </w:r>
      <w:r w:rsidRPr="00F57AA8">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846C6D" w:rsidRPr="00F57AA8" w:rsidRDefault="00846C6D" w:rsidP="00C339E7">
      <w:pPr>
        <w:jc w:val="both"/>
        <w:rPr>
          <w:rFonts w:ascii="GHEA Grapalat" w:hAnsi="GHEA Grapalat" w:cs="Sylfaen"/>
          <w:sz w:val="20"/>
          <w:lang w:val="af-ZA"/>
        </w:rPr>
      </w:pPr>
      <w:r w:rsidRPr="00F57AA8">
        <w:rPr>
          <w:rFonts w:ascii="GHEA Grapalat" w:hAnsi="GHEA Grapalat"/>
          <w:i/>
          <w:sz w:val="16"/>
          <w:szCs w:val="16"/>
          <w:lang w:val="af-ZA"/>
        </w:rPr>
        <w:t xml:space="preserve">** </w:t>
      </w:r>
      <w:r w:rsidRPr="000673FF">
        <w:rPr>
          <w:rFonts w:ascii="GHEA Grapalat" w:hAnsi="GHEA Grapalat"/>
          <w:i/>
          <w:sz w:val="16"/>
          <w:szCs w:val="16"/>
          <w:lang w:val="hy-AM" w:eastAsia="ru-RU"/>
        </w:rPr>
        <w:t xml:space="preserve">Սույն ենթակետում նշված անձանց բացակայության դեպքում ներկայացվում է </w:t>
      </w:r>
      <w:r w:rsidRPr="00C21B22">
        <w:rPr>
          <w:rFonts w:ascii="GHEA Grapalat" w:hAnsi="GHEA Grapalat"/>
          <w:i/>
          <w:sz w:val="16"/>
          <w:szCs w:val="16"/>
          <w:lang w:val="hy-AM" w:eastAsia="ru-RU"/>
        </w:rPr>
        <w:t>մասնակցի</w:t>
      </w:r>
      <w:r w:rsidRPr="00F57AA8">
        <w:rPr>
          <w:rFonts w:ascii="GHEA Grapalat" w:hAnsi="GHEA Grapalat"/>
          <w:i/>
          <w:sz w:val="16"/>
          <w:szCs w:val="16"/>
          <w:lang w:val="af-ZA" w:eastAsia="ru-RU"/>
        </w:rPr>
        <w:t xml:space="preserve"> </w:t>
      </w:r>
      <w:r w:rsidRPr="000673FF">
        <w:rPr>
          <w:rFonts w:ascii="GHEA Grapalat" w:hAnsi="GHEA Grapalat"/>
          <w:i/>
          <w:sz w:val="16"/>
          <w:szCs w:val="16"/>
          <w:lang w:val="hy-AM" w:eastAsia="ru-RU"/>
        </w:rPr>
        <w:t xml:space="preserve">գործադիր մարմնի ղեկավարի և անդամների տվյալները: </w:t>
      </w:r>
    </w:p>
    <w:p w:rsidR="00846C6D" w:rsidDel="00FD08DD" w:rsidRDefault="00846C6D" w:rsidP="00C339E7">
      <w:pPr>
        <w:pStyle w:val="FootnoteText"/>
        <w:rPr>
          <w:del w:id="28" w:author="Sergey Shahnazaryan" w:date="2019-05-20T15:47:00Z"/>
        </w:rPr>
      </w:pPr>
    </w:p>
    <w:p w:rsidR="00846C6D" w:rsidRPr="00F57AA8" w:rsidDel="00FD08DD" w:rsidRDefault="00846C6D" w:rsidP="00C339E7">
      <w:pPr>
        <w:pStyle w:val="FootnoteText"/>
        <w:rPr>
          <w:del w:id="29" w:author="Sergey Shahnazaryan" w:date="2019-05-20T15:47:00Z"/>
          <w:rFonts w:ascii="GHEA Grapalat" w:hAnsi="GHEA Grapalat"/>
          <w:i/>
          <w:sz w:val="16"/>
          <w:szCs w:val="16"/>
          <w:lang w:val="af-ZA"/>
        </w:rPr>
      </w:pPr>
    </w:p>
  </w:footnote>
  <w:footnote w:id="11">
    <w:p w:rsidR="00846C6D" w:rsidRPr="00C21B22" w:rsidRDefault="00846C6D" w:rsidP="00C339E7">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C21B22">
        <w:rPr>
          <w:rFonts w:ascii="GHEA Grapalat" w:hAnsi="GHEA Grapalat"/>
          <w:i/>
          <w:sz w:val="16"/>
          <w:szCs w:val="16"/>
          <w:lang w:val="af-ZA"/>
        </w:rPr>
        <w:t xml:space="preserve"> </w:t>
      </w:r>
      <w:r>
        <w:rPr>
          <w:rFonts w:ascii="GHEA Grapalat" w:hAnsi="GHEA Grapalat"/>
          <w:i/>
          <w:sz w:val="16"/>
          <w:szCs w:val="16"/>
        </w:rPr>
        <w:t>լրացվում</w:t>
      </w:r>
      <w:r w:rsidRPr="00C21B22">
        <w:rPr>
          <w:rFonts w:ascii="GHEA Grapalat" w:hAnsi="GHEA Grapalat"/>
          <w:i/>
          <w:sz w:val="16"/>
          <w:szCs w:val="16"/>
          <w:lang w:val="af-ZA"/>
        </w:rPr>
        <w:t xml:space="preserve"> </w:t>
      </w:r>
      <w:r>
        <w:rPr>
          <w:rFonts w:ascii="GHEA Grapalat" w:hAnsi="GHEA Grapalat"/>
          <w:i/>
          <w:sz w:val="16"/>
          <w:szCs w:val="16"/>
        </w:rPr>
        <w:t>է</w:t>
      </w:r>
      <w:r w:rsidRPr="00C21B22">
        <w:rPr>
          <w:rFonts w:ascii="GHEA Grapalat" w:hAnsi="GHEA Grapalat"/>
          <w:i/>
          <w:sz w:val="16"/>
          <w:szCs w:val="16"/>
          <w:lang w:val="af-ZA"/>
        </w:rPr>
        <w:t xml:space="preserve"> </w:t>
      </w:r>
      <w:r>
        <w:rPr>
          <w:rFonts w:ascii="GHEA Grapalat" w:hAnsi="GHEA Grapalat"/>
          <w:i/>
          <w:sz w:val="16"/>
          <w:szCs w:val="16"/>
        </w:rPr>
        <w:t>հանձնաժողովի</w:t>
      </w:r>
      <w:r w:rsidRPr="00C21B22">
        <w:rPr>
          <w:rFonts w:ascii="GHEA Grapalat" w:hAnsi="GHEA Grapalat"/>
          <w:i/>
          <w:sz w:val="16"/>
          <w:szCs w:val="16"/>
          <w:lang w:val="af-ZA"/>
        </w:rPr>
        <w:t xml:space="preserve"> </w:t>
      </w:r>
      <w:r>
        <w:rPr>
          <w:rFonts w:ascii="GHEA Grapalat" w:hAnsi="GHEA Grapalat"/>
          <w:i/>
          <w:sz w:val="16"/>
          <w:szCs w:val="16"/>
        </w:rPr>
        <w:t>քարտուղարի</w:t>
      </w:r>
      <w:r w:rsidRPr="00C21B22">
        <w:rPr>
          <w:rFonts w:ascii="GHEA Grapalat" w:hAnsi="GHEA Grapalat"/>
          <w:i/>
          <w:sz w:val="16"/>
          <w:szCs w:val="16"/>
          <w:lang w:val="af-ZA"/>
        </w:rPr>
        <w:t xml:space="preserve"> </w:t>
      </w:r>
      <w:r>
        <w:rPr>
          <w:rFonts w:ascii="GHEA Grapalat" w:hAnsi="GHEA Grapalat"/>
          <w:i/>
          <w:sz w:val="16"/>
          <w:szCs w:val="16"/>
        </w:rPr>
        <w:t>կողմից</w:t>
      </w:r>
      <w:r w:rsidRPr="00C21B22">
        <w:rPr>
          <w:rFonts w:ascii="GHEA Grapalat" w:hAnsi="GHEA Grapalat"/>
          <w:i/>
          <w:sz w:val="16"/>
          <w:szCs w:val="16"/>
          <w:lang w:val="af-ZA"/>
        </w:rPr>
        <w:t xml:space="preserve">` </w:t>
      </w:r>
      <w:r>
        <w:rPr>
          <w:rFonts w:ascii="GHEA Grapalat" w:hAnsi="GHEA Grapalat"/>
          <w:i/>
          <w:sz w:val="16"/>
          <w:szCs w:val="16"/>
        </w:rPr>
        <w:t>մինչև</w:t>
      </w:r>
      <w:r w:rsidRPr="00C21B22">
        <w:rPr>
          <w:rFonts w:ascii="GHEA Grapalat" w:hAnsi="GHEA Grapalat"/>
          <w:i/>
          <w:sz w:val="16"/>
          <w:szCs w:val="16"/>
          <w:lang w:val="af-ZA"/>
        </w:rPr>
        <w:t xml:space="preserve"> </w:t>
      </w:r>
      <w:r>
        <w:rPr>
          <w:rFonts w:ascii="GHEA Grapalat" w:hAnsi="GHEA Grapalat"/>
          <w:i/>
          <w:sz w:val="16"/>
          <w:szCs w:val="16"/>
        </w:rPr>
        <w:t>հրավերը</w:t>
      </w:r>
      <w:r w:rsidRPr="00C21B22">
        <w:rPr>
          <w:rFonts w:ascii="GHEA Grapalat" w:hAnsi="GHEA Grapalat"/>
          <w:i/>
          <w:sz w:val="16"/>
          <w:szCs w:val="16"/>
          <w:lang w:val="af-ZA"/>
        </w:rPr>
        <w:t xml:space="preserve"> </w:t>
      </w:r>
      <w:r>
        <w:rPr>
          <w:rFonts w:ascii="GHEA Grapalat" w:hAnsi="GHEA Grapalat"/>
          <w:i/>
          <w:sz w:val="16"/>
          <w:szCs w:val="16"/>
        </w:rPr>
        <w:t>տեղեկագրում</w:t>
      </w:r>
      <w:r w:rsidRPr="00C21B22">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846C6D" w:rsidRPr="0015088E" w:rsidRDefault="00846C6D" w:rsidP="00C339E7">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C21B22">
        <w:rPr>
          <w:rFonts w:ascii="GHEA Grapalat" w:hAnsi="GHEA Grapalat"/>
          <w:i/>
          <w:sz w:val="16"/>
          <w:szCs w:val="16"/>
          <w:lang w:val="af-ZA"/>
        </w:rPr>
        <w:t xml:space="preserve"> </w:t>
      </w:r>
      <w:r w:rsidRPr="009E45F3">
        <w:rPr>
          <w:rFonts w:ascii="GHEA Grapalat" w:hAnsi="GHEA Grapalat"/>
          <w:i/>
          <w:sz w:val="16"/>
          <w:szCs w:val="16"/>
        </w:rPr>
        <w:t>մասնակիցն</w:t>
      </w:r>
      <w:r w:rsidRPr="00C21B22">
        <w:rPr>
          <w:rFonts w:ascii="GHEA Grapalat" w:hAnsi="GHEA Grapalat"/>
          <w:i/>
          <w:sz w:val="16"/>
          <w:szCs w:val="16"/>
          <w:lang w:val="af-ZA"/>
        </w:rPr>
        <w:t xml:space="preserve"> </w:t>
      </w:r>
      <w:r w:rsidRPr="009E45F3">
        <w:rPr>
          <w:rFonts w:ascii="GHEA Grapalat" w:hAnsi="GHEA Grapalat"/>
          <w:i/>
          <w:sz w:val="16"/>
          <w:szCs w:val="16"/>
        </w:rPr>
        <w:t>ավելացված</w:t>
      </w:r>
      <w:r w:rsidRPr="00C21B22">
        <w:rPr>
          <w:rFonts w:ascii="GHEA Grapalat" w:hAnsi="GHEA Grapalat"/>
          <w:i/>
          <w:sz w:val="16"/>
          <w:szCs w:val="16"/>
          <w:lang w:val="af-ZA"/>
        </w:rPr>
        <w:t xml:space="preserve"> </w:t>
      </w:r>
      <w:r w:rsidRPr="009E45F3">
        <w:rPr>
          <w:rFonts w:ascii="GHEA Grapalat" w:hAnsi="GHEA Grapalat"/>
          <w:i/>
          <w:sz w:val="16"/>
          <w:szCs w:val="16"/>
        </w:rPr>
        <w:t>արժեքի</w:t>
      </w:r>
      <w:r w:rsidRPr="00C21B22">
        <w:rPr>
          <w:rFonts w:ascii="GHEA Grapalat" w:hAnsi="GHEA Grapalat"/>
          <w:i/>
          <w:sz w:val="16"/>
          <w:szCs w:val="16"/>
          <w:lang w:val="af-ZA"/>
        </w:rPr>
        <w:t xml:space="preserve"> </w:t>
      </w:r>
      <w:r w:rsidRPr="009E45F3">
        <w:rPr>
          <w:rFonts w:ascii="GHEA Grapalat" w:hAnsi="GHEA Grapalat"/>
          <w:i/>
          <w:sz w:val="16"/>
          <w:szCs w:val="16"/>
        </w:rPr>
        <w:t>հարկ</w:t>
      </w:r>
      <w:r w:rsidRPr="00C21B22">
        <w:rPr>
          <w:rFonts w:ascii="GHEA Grapalat" w:hAnsi="GHEA Grapalat"/>
          <w:i/>
          <w:sz w:val="16"/>
          <w:szCs w:val="16"/>
          <w:lang w:val="af-ZA"/>
        </w:rPr>
        <w:t xml:space="preserve"> </w:t>
      </w:r>
      <w:r w:rsidRPr="009E45F3">
        <w:rPr>
          <w:rFonts w:ascii="GHEA Grapalat" w:hAnsi="GHEA Grapalat"/>
          <w:i/>
          <w:sz w:val="16"/>
          <w:szCs w:val="16"/>
        </w:rPr>
        <w:t>վճարող</w:t>
      </w:r>
      <w:r w:rsidRPr="00C21B22">
        <w:rPr>
          <w:rFonts w:ascii="GHEA Grapalat" w:hAnsi="GHEA Grapalat"/>
          <w:i/>
          <w:sz w:val="16"/>
          <w:szCs w:val="16"/>
          <w:lang w:val="af-ZA"/>
        </w:rPr>
        <w:t xml:space="preserve"> </w:t>
      </w:r>
      <w:r w:rsidRPr="009E45F3">
        <w:rPr>
          <w:rFonts w:ascii="GHEA Grapalat" w:hAnsi="GHEA Grapalat"/>
          <w:i/>
          <w:sz w:val="16"/>
          <w:szCs w:val="16"/>
        </w:rPr>
        <w:t>է</w:t>
      </w:r>
      <w:r w:rsidRPr="00C21B22">
        <w:rPr>
          <w:rFonts w:ascii="GHEA Grapalat" w:hAnsi="GHEA Grapalat"/>
          <w:i/>
          <w:sz w:val="16"/>
          <w:szCs w:val="16"/>
          <w:lang w:val="af-ZA"/>
        </w:rPr>
        <w:t xml:space="preserve">, </w:t>
      </w:r>
      <w:r w:rsidRPr="009E45F3">
        <w:rPr>
          <w:rFonts w:ascii="GHEA Grapalat" w:hAnsi="GHEA Grapalat"/>
          <w:i/>
          <w:sz w:val="16"/>
          <w:szCs w:val="16"/>
        </w:rPr>
        <w:t>ապա</w:t>
      </w:r>
      <w:r w:rsidRPr="00C21B22">
        <w:rPr>
          <w:rFonts w:ascii="GHEA Grapalat" w:hAnsi="GHEA Grapalat"/>
          <w:i/>
          <w:sz w:val="16"/>
          <w:szCs w:val="16"/>
          <w:lang w:val="af-ZA"/>
        </w:rPr>
        <w:t xml:space="preserve"> </w:t>
      </w:r>
      <w:r w:rsidRPr="009E45F3">
        <w:rPr>
          <w:rFonts w:ascii="GHEA Grapalat" w:hAnsi="GHEA Grapalat"/>
          <w:i/>
          <w:sz w:val="16"/>
          <w:szCs w:val="16"/>
        </w:rPr>
        <w:t>տվյալ</w:t>
      </w:r>
      <w:r w:rsidRPr="00C21B22">
        <w:rPr>
          <w:rFonts w:ascii="GHEA Grapalat" w:hAnsi="GHEA Grapalat"/>
          <w:i/>
          <w:sz w:val="16"/>
          <w:szCs w:val="16"/>
          <w:lang w:val="af-ZA"/>
        </w:rPr>
        <w:t xml:space="preserve"> </w:t>
      </w:r>
      <w:r w:rsidRPr="009E45F3">
        <w:rPr>
          <w:rFonts w:ascii="GHEA Grapalat" w:hAnsi="GHEA Grapalat"/>
          <w:i/>
          <w:sz w:val="16"/>
          <w:szCs w:val="16"/>
        </w:rPr>
        <w:t>պայմանագրի</w:t>
      </w:r>
      <w:r w:rsidRPr="00C21B22">
        <w:rPr>
          <w:rFonts w:ascii="GHEA Grapalat" w:hAnsi="GHEA Grapalat"/>
          <w:i/>
          <w:sz w:val="16"/>
          <w:szCs w:val="16"/>
          <w:lang w:val="af-ZA"/>
        </w:rPr>
        <w:t xml:space="preserve"> </w:t>
      </w:r>
      <w:r w:rsidRPr="009E45F3">
        <w:rPr>
          <w:rFonts w:ascii="GHEA Grapalat" w:hAnsi="GHEA Grapalat"/>
          <w:i/>
          <w:sz w:val="16"/>
          <w:szCs w:val="16"/>
        </w:rPr>
        <w:t>գծով</w:t>
      </w:r>
      <w:r w:rsidRPr="00C21B22">
        <w:rPr>
          <w:rFonts w:ascii="GHEA Grapalat" w:hAnsi="GHEA Grapalat"/>
          <w:i/>
          <w:sz w:val="16"/>
          <w:szCs w:val="16"/>
          <w:lang w:val="af-ZA"/>
        </w:rPr>
        <w:t xml:space="preserve"> </w:t>
      </w:r>
      <w:r w:rsidRPr="009E45F3">
        <w:rPr>
          <w:rFonts w:ascii="GHEA Grapalat" w:hAnsi="GHEA Grapalat"/>
          <w:i/>
          <w:sz w:val="16"/>
          <w:szCs w:val="16"/>
        </w:rPr>
        <w:t>Հայաստանի</w:t>
      </w:r>
      <w:r w:rsidRPr="00C21B22">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C21B22">
        <w:rPr>
          <w:rFonts w:ascii="GHEA Grapalat" w:hAnsi="GHEA Grapalat"/>
          <w:i/>
          <w:sz w:val="16"/>
          <w:szCs w:val="16"/>
          <w:lang w:val="af-ZA"/>
        </w:rPr>
        <w:t xml:space="preserve"> </w:t>
      </w:r>
      <w:r w:rsidRPr="009E45F3">
        <w:rPr>
          <w:rFonts w:ascii="GHEA Grapalat" w:hAnsi="GHEA Grapalat"/>
          <w:i/>
          <w:sz w:val="16"/>
          <w:szCs w:val="16"/>
        </w:rPr>
        <w:t>պետական</w:t>
      </w:r>
      <w:r w:rsidRPr="00C21B22">
        <w:rPr>
          <w:rFonts w:ascii="GHEA Grapalat" w:hAnsi="GHEA Grapalat"/>
          <w:i/>
          <w:sz w:val="16"/>
          <w:szCs w:val="16"/>
          <w:lang w:val="af-ZA"/>
        </w:rPr>
        <w:t xml:space="preserve"> </w:t>
      </w:r>
      <w:r w:rsidRPr="009E45F3">
        <w:rPr>
          <w:rFonts w:ascii="GHEA Grapalat" w:hAnsi="GHEA Grapalat"/>
          <w:i/>
          <w:sz w:val="16"/>
          <w:szCs w:val="16"/>
        </w:rPr>
        <w:t>բյուջե</w:t>
      </w:r>
      <w:r w:rsidRPr="00C21B22">
        <w:rPr>
          <w:rFonts w:ascii="GHEA Grapalat" w:hAnsi="GHEA Grapalat"/>
          <w:i/>
          <w:sz w:val="16"/>
          <w:szCs w:val="16"/>
          <w:lang w:val="af-ZA"/>
        </w:rPr>
        <w:t xml:space="preserve"> </w:t>
      </w:r>
      <w:r w:rsidRPr="009E45F3">
        <w:rPr>
          <w:rFonts w:ascii="GHEA Grapalat" w:hAnsi="GHEA Grapalat"/>
          <w:i/>
          <w:sz w:val="16"/>
          <w:szCs w:val="16"/>
        </w:rPr>
        <w:t>վճարվելիք</w:t>
      </w:r>
      <w:r w:rsidRPr="00C21B22">
        <w:rPr>
          <w:rFonts w:ascii="GHEA Grapalat" w:hAnsi="GHEA Grapalat"/>
          <w:i/>
          <w:sz w:val="16"/>
          <w:szCs w:val="16"/>
          <w:lang w:val="af-ZA"/>
        </w:rPr>
        <w:t xml:space="preserve"> </w:t>
      </w:r>
      <w:r w:rsidRPr="009E45F3">
        <w:rPr>
          <w:rFonts w:ascii="GHEA Grapalat" w:hAnsi="GHEA Grapalat"/>
          <w:i/>
          <w:sz w:val="16"/>
          <w:szCs w:val="16"/>
        </w:rPr>
        <w:t>ավելացված</w:t>
      </w:r>
      <w:r w:rsidRPr="00C21B22">
        <w:rPr>
          <w:rFonts w:ascii="GHEA Grapalat" w:hAnsi="GHEA Grapalat"/>
          <w:i/>
          <w:sz w:val="16"/>
          <w:szCs w:val="16"/>
          <w:lang w:val="af-ZA"/>
        </w:rPr>
        <w:t xml:space="preserve"> </w:t>
      </w:r>
      <w:r w:rsidRPr="009E45F3">
        <w:rPr>
          <w:rFonts w:ascii="GHEA Grapalat" w:hAnsi="GHEA Grapalat"/>
          <w:i/>
          <w:sz w:val="16"/>
          <w:szCs w:val="16"/>
        </w:rPr>
        <w:t>արժեքի</w:t>
      </w:r>
      <w:r w:rsidRPr="00C21B22">
        <w:rPr>
          <w:rFonts w:ascii="GHEA Grapalat" w:hAnsi="GHEA Grapalat"/>
          <w:i/>
          <w:sz w:val="16"/>
          <w:szCs w:val="16"/>
          <w:lang w:val="af-ZA"/>
        </w:rPr>
        <w:t xml:space="preserve"> </w:t>
      </w:r>
      <w:r w:rsidRPr="009E45F3">
        <w:rPr>
          <w:rFonts w:ascii="GHEA Grapalat" w:hAnsi="GHEA Grapalat"/>
          <w:i/>
          <w:sz w:val="16"/>
          <w:szCs w:val="16"/>
        </w:rPr>
        <w:t>հարկի</w:t>
      </w:r>
      <w:r w:rsidRPr="00C21B22">
        <w:rPr>
          <w:rFonts w:ascii="GHEA Grapalat" w:hAnsi="GHEA Grapalat"/>
          <w:i/>
          <w:sz w:val="16"/>
          <w:szCs w:val="16"/>
          <w:lang w:val="af-ZA"/>
        </w:rPr>
        <w:t xml:space="preserve"> </w:t>
      </w:r>
      <w:r w:rsidRPr="009E45F3">
        <w:rPr>
          <w:rFonts w:ascii="GHEA Grapalat" w:hAnsi="GHEA Grapalat"/>
          <w:i/>
          <w:sz w:val="16"/>
          <w:szCs w:val="16"/>
        </w:rPr>
        <w:t>գումարը</w:t>
      </w:r>
      <w:r w:rsidRPr="00C21B22">
        <w:rPr>
          <w:rFonts w:ascii="GHEA Grapalat" w:hAnsi="GHEA Grapalat"/>
          <w:i/>
          <w:sz w:val="16"/>
          <w:szCs w:val="16"/>
          <w:lang w:val="af-ZA"/>
        </w:rPr>
        <w:t xml:space="preserve"> </w:t>
      </w:r>
      <w:r w:rsidRPr="009E45F3">
        <w:rPr>
          <w:rFonts w:ascii="GHEA Grapalat" w:hAnsi="GHEA Grapalat"/>
          <w:i/>
          <w:sz w:val="16"/>
          <w:szCs w:val="16"/>
        </w:rPr>
        <w:t>նշվում</w:t>
      </w:r>
      <w:r w:rsidRPr="00C21B22">
        <w:rPr>
          <w:rFonts w:ascii="GHEA Grapalat" w:hAnsi="GHEA Grapalat"/>
          <w:i/>
          <w:sz w:val="16"/>
          <w:szCs w:val="16"/>
          <w:lang w:val="af-ZA"/>
        </w:rPr>
        <w:t xml:space="preserve"> </w:t>
      </w:r>
      <w:r w:rsidRPr="009E45F3">
        <w:rPr>
          <w:rFonts w:ascii="GHEA Grapalat" w:hAnsi="GHEA Grapalat"/>
          <w:i/>
          <w:sz w:val="16"/>
          <w:szCs w:val="16"/>
        </w:rPr>
        <w:t>է</w:t>
      </w:r>
      <w:r w:rsidRPr="00C21B22">
        <w:rPr>
          <w:rFonts w:ascii="GHEA Grapalat" w:hAnsi="GHEA Grapalat"/>
          <w:i/>
          <w:sz w:val="16"/>
          <w:szCs w:val="16"/>
          <w:lang w:val="af-ZA"/>
        </w:rPr>
        <w:t xml:space="preserve"> 4-</w:t>
      </w:r>
      <w:r w:rsidRPr="009E45F3">
        <w:rPr>
          <w:rFonts w:ascii="GHEA Grapalat" w:hAnsi="GHEA Grapalat"/>
          <w:i/>
          <w:sz w:val="16"/>
          <w:szCs w:val="16"/>
        </w:rPr>
        <w:t>րդ</w:t>
      </w:r>
      <w:r w:rsidRPr="00C21B22">
        <w:rPr>
          <w:rFonts w:ascii="GHEA Grapalat" w:hAnsi="GHEA Grapalat"/>
          <w:i/>
          <w:sz w:val="16"/>
          <w:szCs w:val="16"/>
          <w:lang w:val="af-ZA"/>
        </w:rPr>
        <w:t xml:space="preserve"> </w:t>
      </w:r>
      <w:r w:rsidRPr="009E45F3">
        <w:rPr>
          <w:rFonts w:ascii="GHEA Grapalat" w:hAnsi="GHEA Grapalat"/>
          <w:i/>
          <w:sz w:val="16"/>
          <w:szCs w:val="16"/>
        </w:rPr>
        <w:t>սյունակում։</w:t>
      </w:r>
    </w:p>
    <w:p w:rsidR="00846C6D" w:rsidRPr="0015088E" w:rsidDel="0023353A" w:rsidRDefault="00846C6D" w:rsidP="00C339E7">
      <w:pPr>
        <w:rPr>
          <w:del w:id="30" w:author="Sergey Shahnazaryan" w:date="2019-05-20T15:51:00Z"/>
          <w:rFonts w:ascii="GHEA Grapalat" w:hAnsi="GHEA Grapalat" w:cs="Sylfaen"/>
          <w:i/>
          <w:sz w:val="16"/>
          <w:szCs w:val="16"/>
          <w:lang w:eastAsia="ru-RU"/>
        </w:rPr>
      </w:pPr>
    </w:p>
    <w:p w:rsidR="00846C6D" w:rsidDel="0023353A" w:rsidRDefault="00846C6D" w:rsidP="00C339E7">
      <w:pPr>
        <w:pStyle w:val="FootnoteText"/>
        <w:rPr>
          <w:del w:id="31" w:author="Sergey Shahnazaryan" w:date="2019-05-20T15:51:00Z"/>
          <w:rFonts w:ascii="GHEA Grapalat" w:hAnsi="GHEA Grapalat"/>
          <w:i/>
          <w:sz w:val="16"/>
          <w:szCs w:val="16"/>
        </w:rPr>
      </w:pPr>
    </w:p>
    <w:p w:rsidR="00846C6D" w:rsidRPr="004A3051" w:rsidDel="0023353A" w:rsidRDefault="00846C6D" w:rsidP="00C339E7">
      <w:pPr>
        <w:pStyle w:val="FootnoteText"/>
        <w:rPr>
          <w:del w:id="32" w:author="Sergey Shahnazaryan" w:date="2019-05-20T15:51:00Z"/>
          <w:i/>
        </w:rPr>
      </w:pPr>
    </w:p>
  </w:footnote>
  <w:footnote w:id="12">
    <w:p w:rsidR="00846C6D" w:rsidRPr="00CA7342" w:rsidRDefault="00846C6D" w:rsidP="00C339E7">
      <w:pPr>
        <w:pStyle w:val="FootnoteText"/>
        <w:jc w:val="both"/>
      </w:pPr>
      <w:r>
        <w:rPr>
          <w:rStyle w:val="FootnoteReference"/>
          <w:rFonts w:ascii="GHEA Grapalat" w:hAnsi="GHEA Grapalat" w:cs="Sylfaen"/>
        </w:rPr>
        <w:t>15</w:t>
      </w:r>
      <w:r w:rsidRPr="00917496">
        <w:rPr>
          <w:rStyle w:val="FootnoteReference"/>
          <w:color w:val="FFFFFF"/>
        </w:rPr>
        <w:footnoteRef/>
      </w:r>
      <w:r w:rsidRPr="00917496">
        <w:rPr>
          <w:color w:val="FFFFFF"/>
        </w:rPr>
        <w:t xml:space="preserve"> </w:t>
      </w:r>
      <w:r w:rsidRPr="00CA7342">
        <w:rPr>
          <w:rFonts w:ascii="GHEA Grapalat" w:hAnsi="GHEA Grapalat"/>
          <w:i/>
          <w:sz w:val="16"/>
          <w:szCs w:val="16"/>
          <w:lang w:val="af-ZA" w:eastAsia="en-US"/>
        </w:rPr>
        <w:t>Եթե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սույն նախադասությունից հանվում են «ապրանքային նշանը, արտադրողի անվանումը,» բառերը:</w:t>
      </w:r>
    </w:p>
  </w:footnote>
  <w:footnote w:id="13">
    <w:p w:rsidR="00846C6D" w:rsidRDefault="00846C6D" w:rsidP="00C339E7">
      <w:pPr>
        <w:pStyle w:val="BodyTextIndent3"/>
        <w:spacing w:line="240" w:lineRule="auto"/>
        <w:ind w:firstLine="0"/>
        <w:rPr>
          <w:rFonts w:ascii="GHEA Grapalat" w:hAnsi="GHEA Grapalat" w:cs="Sylfaen"/>
          <w:i/>
          <w:sz w:val="16"/>
          <w:szCs w:val="16"/>
          <w:lang w:eastAsia="ru-RU"/>
        </w:rPr>
      </w:pPr>
      <w:r w:rsidRPr="000F5032">
        <w:rPr>
          <w:rFonts w:ascii="GHEA Grapalat" w:hAnsi="GHEA Grapalat" w:cs="Sylfaen"/>
          <w:i/>
          <w:sz w:val="16"/>
          <w:szCs w:val="16"/>
          <w:lang w:val="hy-AM" w:eastAsia="ru-RU"/>
        </w:rPr>
        <w:t>*</w:t>
      </w:r>
      <w:r w:rsidRPr="0003334B">
        <w:rPr>
          <w:rFonts w:ascii="GHEA Grapalat" w:hAnsi="GHEA Grapalat"/>
          <w:i/>
          <w:sz w:val="16"/>
          <w:szCs w:val="16"/>
        </w:rPr>
        <w:t xml:space="preserve"> </w:t>
      </w:r>
      <w:r>
        <w:rPr>
          <w:rFonts w:ascii="GHEA Grapalat" w:hAnsi="GHEA Grapalat"/>
          <w:i/>
          <w:sz w:val="16"/>
          <w:szCs w:val="16"/>
        </w:rPr>
        <w:t>լրացվում է հանձնաժողովի քարտուղարի կողմից` մինչև հրավերը տեղեկագրում հրապարակելը</w:t>
      </w:r>
      <w:r w:rsidRPr="00A65C38">
        <w:rPr>
          <w:rFonts w:ascii="GHEA Grapalat" w:hAnsi="GHEA Grapalat"/>
          <w:i/>
          <w:sz w:val="16"/>
          <w:szCs w:val="16"/>
          <w:lang w:val="hy-AM"/>
        </w:rPr>
        <w:t>:</w:t>
      </w:r>
    </w:p>
    <w:p w:rsidR="00846C6D" w:rsidRPr="00A65C38" w:rsidDel="0023353A" w:rsidRDefault="00846C6D" w:rsidP="00C339E7">
      <w:pPr>
        <w:pStyle w:val="FootnoteText"/>
        <w:jc w:val="both"/>
        <w:rPr>
          <w:del w:id="33" w:author="Sergey Shahnazaryan" w:date="2019-05-20T15:52:00Z"/>
          <w:rFonts w:ascii="GHEA Grapalat" w:hAnsi="GHEA Grapalat"/>
          <w:i/>
        </w:rPr>
      </w:pPr>
    </w:p>
  </w:footnote>
  <w:footnote w:id="14">
    <w:p w:rsidR="00846C6D" w:rsidRPr="00CA7342" w:rsidRDefault="00846C6D" w:rsidP="00C339E7">
      <w:pPr>
        <w:pStyle w:val="FootnoteText"/>
        <w:jc w:val="both"/>
      </w:pPr>
      <w:r>
        <w:rPr>
          <w:rStyle w:val="FootnoteReference"/>
          <w:rFonts w:ascii="GHEA Grapalat" w:hAnsi="GHEA Grapalat" w:cs="Sylfaen"/>
        </w:rPr>
        <w:t>16</w:t>
      </w:r>
      <w:r w:rsidRPr="00917496">
        <w:rPr>
          <w:rStyle w:val="FootnoteReference"/>
          <w:color w:val="FFFFFF"/>
        </w:rPr>
        <w:footnoteRef/>
      </w:r>
      <w:r w:rsidRPr="00CA7342">
        <w:rPr>
          <w:rFonts w:ascii="GHEA Grapalat" w:hAnsi="GHEA Grapalat"/>
          <w:i/>
          <w:sz w:val="16"/>
          <w:szCs w:val="16"/>
          <w:lang w:val="af-ZA" w:eastAsia="en-US"/>
        </w:rPr>
        <w:t>Եթե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սույն նախադասությունից հանվում են «ապրանքային նշանը, արտադրողի անվանումը,» բառերը, իսկ աղյուսակից՝ «ապրանքային նշանը» և «արտադրողի անվանումը» սյունակները:</w:t>
      </w:r>
    </w:p>
  </w:footnote>
  <w:footnote w:id="15">
    <w:p w:rsidR="00846C6D" w:rsidRDefault="00846C6D" w:rsidP="00C339E7">
      <w:pPr>
        <w:pStyle w:val="BodyTextIndent3"/>
        <w:spacing w:line="240" w:lineRule="auto"/>
        <w:ind w:firstLine="0"/>
        <w:rPr>
          <w:rFonts w:ascii="GHEA Grapalat" w:hAnsi="GHEA Grapalat" w:cs="Sylfaen"/>
          <w:i/>
          <w:sz w:val="16"/>
          <w:szCs w:val="16"/>
          <w:lang w:eastAsia="ru-RU"/>
        </w:rPr>
      </w:pPr>
      <w:r w:rsidRPr="00CA7342">
        <w:rPr>
          <w:rFonts w:ascii="GHEA Grapalat" w:hAnsi="GHEA Grapalat" w:cs="Sylfaen"/>
          <w:i/>
          <w:sz w:val="16"/>
          <w:szCs w:val="16"/>
          <w:lang w:val="hy-AM" w:eastAsia="ru-RU"/>
        </w:rPr>
        <w:t>*</w:t>
      </w:r>
      <w:r w:rsidRPr="00CA7342">
        <w:rPr>
          <w:rFonts w:ascii="GHEA Grapalat" w:hAnsi="GHEA Grapalat"/>
          <w:i/>
          <w:sz w:val="16"/>
          <w:szCs w:val="16"/>
        </w:rPr>
        <w:t xml:space="preserve"> լրացվում է հանձնաժողովի քարտուղարի կողմից` մինչև հրավերը տեղեկագրում հրապարակելը</w:t>
      </w:r>
      <w:r w:rsidRPr="00CA7342">
        <w:rPr>
          <w:rFonts w:ascii="GHEA Grapalat" w:hAnsi="GHEA Grapalat"/>
          <w:i/>
          <w:sz w:val="16"/>
          <w:szCs w:val="16"/>
          <w:lang w:val="hy-AM"/>
        </w:rPr>
        <w:t>:</w:t>
      </w:r>
    </w:p>
    <w:p w:rsidR="00846C6D" w:rsidRPr="00A65C38" w:rsidDel="002459FA" w:rsidRDefault="00846C6D" w:rsidP="00C339E7">
      <w:pPr>
        <w:pStyle w:val="FootnoteText"/>
        <w:jc w:val="both"/>
        <w:rPr>
          <w:del w:id="36" w:author="Sergey Shahnazaryan" w:date="2019-05-20T15:53:00Z"/>
          <w:rFonts w:ascii="GHEA Grapalat" w:hAnsi="GHEA Grapalat"/>
          <w:i/>
        </w:rPr>
      </w:pPr>
    </w:p>
  </w:footnote>
  <w:footnote w:id="16">
    <w:p w:rsidR="00846C6D" w:rsidRPr="006D1826" w:rsidRDefault="00846C6D" w:rsidP="00C339E7">
      <w:pPr>
        <w:pStyle w:val="FootnoteText"/>
        <w:rPr>
          <w:rFonts w:ascii="GHEA Grapalat" w:hAnsi="GHEA Grapalat"/>
          <w:i/>
          <w:sz w:val="16"/>
          <w:szCs w:val="24"/>
          <w:lang w:eastAsia="en-US"/>
        </w:rPr>
      </w:pPr>
      <w:r w:rsidRPr="00917496">
        <w:rPr>
          <w:rStyle w:val="FootnoteReference"/>
          <w:color w:val="FFFFFF"/>
        </w:rPr>
        <w:footnoteRef/>
      </w:r>
      <w:r w:rsidRPr="00917496">
        <w:rPr>
          <w:color w:val="FFFFFF"/>
        </w:rPr>
        <w:t xml:space="preserve"> </w:t>
      </w:r>
      <w:r>
        <w:rPr>
          <w:vertAlign w:val="superscript"/>
        </w:rPr>
        <w:t>17</w:t>
      </w:r>
      <w:r w:rsidRPr="00130202">
        <w:rPr>
          <w:rFonts w:ascii="GHEA Grapalat" w:hAnsi="GHEA Grapalat"/>
          <w:i/>
          <w:sz w:val="16"/>
          <w:szCs w:val="24"/>
          <w:lang w:val="hy-AM" w:eastAsia="en-US"/>
        </w:rPr>
        <w:t xml:space="preserve">Եթե </w:t>
      </w:r>
      <w:r w:rsidRPr="00130202">
        <w:rPr>
          <w:rFonts w:ascii="GHEA Grapalat" w:hAnsi="GHEA Grapalat"/>
          <w:i/>
          <w:sz w:val="16"/>
          <w:szCs w:val="24"/>
          <w:lang w:eastAsia="en-US"/>
        </w:rPr>
        <w:t>Վ</w:t>
      </w:r>
      <w:r w:rsidRPr="006D1826">
        <w:rPr>
          <w:rFonts w:ascii="GHEA Grapalat" w:hAnsi="GHEA Grapalat"/>
          <w:i/>
          <w:sz w:val="16"/>
          <w:szCs w:val="24"/>
          <w:lang w:val="hy-AM" w:eastAsia="en-US"/>
        </w:rPr>
        <w:t>աճառողի կողմից գնային ա</w:t>
      </w:r>
      <w:r w:rsidRPr="006D1826">
        <w:rPr>
          <w:rFonts w:ascii="GHEA Grapalat" w:hAnsi="GHEA Grapalat"/>
          <w:i/>
          <w:sz w:val="16"/>
          <w:szCs w:val="24"/>
          <w:lang w:eastAsia="en-US"/>
        </w:rPr>
        <w:t>ռաջարկը ներկայացվել է առանց ԱԱՀ-ի, ապա պայմանագիրը կնքելիս «ներառյալ ԱԱՀ-ն» բառերը հանվում են:</w:t>
      </w:r>
    </w:p>
  </w:footnote>
  <w:footnote w:id="17">
    <w:p w:rsidR="00846C6D" w:rsidRPr="00F57AA8" w:rsidRDefault="00846C6D" w:rsidP="00C339E7">
      <w:pPr>
        <w:pStyle w:val="FootnoteText"/>
        <w:rPr>
          <w:lang w:val="hy-AM"/>
        </w:rPr>
      </w:pPr>
      <w:r w:rsidRPr="00917496">
        <w:rPr>
          <w:rStyle w:val="FootnoteReference"/>
          <w:color w:val="FFFFFF"/>
        </w:rPr>
        <w:footnoteRef/>
      </w:r>
      <w:r w:rsidRPr="00C21B22">
        <w:rPr>
          <w:vertAlign w:val="superscript"/>
          <w:lang w:val="hy-AM"/>
        </w:rPr>
        <w:t>19</w:t>
      </w:r>
      <w:r w:rsidRPr="009E45F3">
        <w:rPr>
          <w:rFonts w:ascii="GHEA Grapalat" w:hAnsi="GHEA Grapalat"/>
          <w:i/>
          <w:sz w:val="16"/>
          <w:szCs w:val="24"/>
          <w:lang w:val="hy-AM" w:eastAsia="en-US"/>
        </w:rPr>
        <w:t xml:space="preserve">Սույն կետը հանվում է պայմանագրի նախագծից, եթե </w:t>
      </w:r>
      <w:r w:rsidRPr="00F57AA8">
        <w:rPr>
          <w:rFonts w:ascii="GHEA Grapalat" w:hAnsi="GHEA Grapalat"/>
          <w:i/>
          <w:sz w:val="16"/>
          <w:szCs w:val="24"/>
          <w:lang w:val="hy-AM" w:eastAsia="en-US"/>
        </w:rPr>
        <w:t xml:space="preserve">գնվելիք ապրանքը </w:t>
      </w:r>
      <w:r w:rsidRPr="009E45F3">
        <w:rPr>
          <w:rFonts w:ascii="GHEA Grapalat" w:hAnsi="GHEA Grapalat"/>
          <w:i/>
          <w:sz w:val="16"/>
          <w:szCs w:val="24"/>
          <w:lang w:val="hy-AM" w:eastAsia="en-US"/>
        </w:rPr>
        <w:t>չի հանդիսանում հիմնական միջոց:</w:t>
      </w:r>
      <w:r w:rsidRPr="00F57AA8">
        <w:rPr>
          <w:rFonts w:ascii="GHEA Grapalat" w:hAnsi="GHEA Grapalat"/>
          <w:i/>
          <w:sz w:val="16"/>
          <w:szCs w:val="24"/>
          <w:lang w:val="hy-AM" w:eastAsia="en-US"/>
        </w:rPr>
        <w:t>Իսկ եթե գնվելիք ապրանքը հանդիսանում է հիմնական միջոց, ապա երաշխքային ժամկետը չպետք է պակաս լինի 365 օրացուցային օրից</w:t>
      </w:r>
    </w:p>
  </w:footnote>
  <w:footnote w:id="18">
    <w:p w:rsidR="00846C6D" w:rsidRPr="00C21B22" w:rsidRDefault="00846C6D" w:rsidP="00C339E7">
      <w:pPr>
        <w:pStyle w:val="FootnoteText"/>
        <w:jc w:val="both"/>
        <w:rPr>
          <w:rFonts w:ascii="GHEA Grapalat" w:hAnsi="GHEA Grapalat"/>
          <w:i/>
          <w:sz w:val="16"/>
          <w:szCs w:val="24"/>
          <w:lang w:val="hy-AM" w:eastAsia="en-US"/>
        </w:rPr>
      </w:pPr>
      <w:r w:rsidRPr="00917496">
        <w:rPr>
          <w:rStyle w:val="FootnoteReference"/>
          <w:color w:val="FFFFFF"/>
        </w:rPr>
        <w:footnoteRef/>
      </w:r>
      <w:r w:rsidRPr="00C21B22">
        <w:rPr>
          <w:vertAlign w:val="superscript"/>
          <w:lang w:val="hy-AM"/>
        </w:rPr>
        <w:t>20</w:t>
      </w:r>
      <w:r w:rsidRPr="00C21B22">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C21B22">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846C6D" w:rsidRPr="009E45F3" w:rsidRDefault="00846C6D" w:rsidP="00C339E7">
      <w:pPr>
        <w:pStyle w:val="FootnoteText"/>
        <w:jc w:val="both"/>
        <w:rPr>
          <w:lang w:val="hy-AM"/>
        </w:rPr>
      </w:pPr>
      <w:r w:rsidRPr="00C21B22">
        <w:rPr>
          <w:rFonts w:ascii="GHEA Grapalat" w:hAnsi="GHEA Grapalat"/>
          <w:i/>
          <w:sz w:val="16"/>
          <w:lang w:val="hy-AM"/>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9">
    <w:p w:rsidR="00846C6D" w:rsidRPr="00536BFB" w:rsidRDefault="00846C6D" w:rsidP="00C339E7">
      <w:pPr>
        <w:pStyle w:val="FootnoteText"/>
        <w:jc w:val="both"/>
        <w:rPr>
          <w:lang w:val="hy-AM"/>
        </w:rPr>
      </w:pPr>
      <w:r w:rsidRPr="00917496">
        <w:rPr>
          <w:rStyle w:val="FootnoteReference"/>
          <w:color w:val="FFFFFF"/>
        </w:rPr>
        <w:footnoteRef/>
      </w:r>
      <w:r w:rsidRPr="00C21B22">
        <w:rPr>
          <w:vertAlign w:val="superscript"/>
          <w:lang w:val="hy-AM"/>
        </w:rPr>
        <w:t xml:space="preserve">22 </w:t>
      </w:r>
      <w:r w:rsidRPr="00325133">
        <w:rPr>
          <w:rFonts w:ascii="GHEA Grapalat" w:hAnsi="GHEA Grapalat"/>
          <w:i/>
          <w:sz w:val="16"/>
          <w:szCs w:val="24"/>
          <w:lang w:val="hy-AM" w:eastAsia="en-US"/>
        </w:rPr>
        <w:t>Սույն</w:t>
      </w:r>
      <w:r w:rsidRPr="00536BFB">
        <w:rPr>
          <w:rFonts w:ascii="GHEA Grapalat" w:hAnsi="GHEA Grapalat"/>
          <w:i/>
          <w:sz w:val="16"/>
          <w:szCs w:val="24"/>
          <w:lang w:val="hy-AM" w:eastAsia="en-US"/>
        </w:rPr>
        <w:t xml:space="preserve"> կետը</w:t>
      </w:r>
      <w:r w:rsidRPr="00325133">
        <w:rPr>
          <w:rFonts w:ascii="GHEA Grapalat" w:hAnsi="GHEA Grapalat"/>
          <w:i/>
          <w:sz w:val="16"/>
          <w:szCs w:val="24"/>
          <w:lang w:val="hy-AM" w:eastAsia="en-US"/>
        </w:rPr>
        <w:t xml:space="preserve"> հանվում </w:t>
      </w:r>
      <w:r w:rsidRPr="00536BFB">
        <w:rPr>
          <w:rFonts w:ascii="GHEA Grapalat" w:hAnsi="GHEA Grapalat"/>
          <w:i/>
          <w:sz w:val="16"/>
          <w:szCs w:val="24"/>
          <w:lang w:val="hy-AM" w:eastAsia="en-US"/>
        </w:rPr>
        <w:t>է պայմանագրից</w:t>
      </w:r>
      <w:r w:rsidRPr="00325133">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0">
    <w:p w:rsidR="00846C6D" w:rsidRPr="00536BFB" w:rsidRDefault="00846C6D" w:rsidP="00C339E7">
      <w:pPr>
        <w:pStyle w:val="FootnoteText"/>
        <w:jc w:val="both"/>
        <w:rPr>
          <w:lang w:val="hy-AM"/>
        </w:rPr>
      </w:pPr>
      <w:r w:rsidRPr="00917496">
        <w:rPr>
          <w:rStyle w:val="FootnoteReference"/>
          <w:color w:val="FFFFFF"/>
        </w:rPr>
        <w:footnoteRef/>
      </w:r>
      <w:r w:rsidRPr="00C21B22">
        <w:rPr>
          <w:vertAlign w:val="superscript"/>
          <w:lang w:val="hy-AM"/>
        </w:rPr>
        <w:t xml:space="preserve">23 </w:t>
      </w:r>
      <w:r w:rsidRPr="00D818B6">
        <w:rPr>
          <w:rFonts w:ascii="GHEA Grapalat" w:hAnsi="GHEA Grapalat"/>
          <w:i/>
          <w:sz w:val="16"/>
          <w:szCs w:val="24"/>
          <w:lang w:val="hy-AM" w:eastAsia="en-US"/>
        </w:rPr>
        <w:t>Սույն կետը հանվում է</w:t>
      </w:r>
      <w:r w:rsidRPr="00536BFB">
        <w:rPr>
          <w:rFonts w:ascii="GHEA Grapalat" w:hAnsi="GHEA Grapalat"/>
          <w:i/>
          <w:sz w:val="16"/>
          <w:szCs w:val="24"/>
          <w:lang w:val="hy-AM" w:eastAsia="en-US"/>
        </w:rPr>
        <w:t xml:space="preserve"> պայմանագրից</w:t>
      </w:r>
      <w:r w:rsidRPr="00D818B6">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21">
    <w:p w:rsidR="00846C6D" w:rsidRPr="00C21B22" w:rsidRDefault="00846C6D">
      <w:pPr>
        <w:rPr>
          <w:lang w:val="hy-AM"/>
        </w:rPr>
      </w:pPr>
      <w:r w:rsidRPr="00917496">
        <w:rPr>
          <w:rStyle w:val="FootnoteReference"/>
          <w:color w:val="FFFFFF"/>
        </w:rPr>
        <w:footnoteRef/>
      </w:r>
      <w:r w:rsidRPr="00C21B22">
        <w:rPr>
          <w:vertAlign w:val="superscript"/>
          <w:lang w:val="hy-AM"/>
        </w:rPr>
        <w:t xml:space="preserve">25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55D45D5E"/>
    <w:multiLevelType w:val="multilevel"/>
    <w:tmpl w:val="16A8AB96"/>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0"/>
  </w:num>
  <w:num w:numId="2">
    <w:abstractNumId w:val="4"/>
  </w:num>
  <w:num w:numId="3">
    <w:abstractNumId w:val="9"/>
  </w:num>
  <w:num w:numId="4">
    <w:abstractNumId w:val="7"/>
  </w:num>
  <w:num w:numId="5">
    <w:abstractNumId w:val="11"/>
  </w:num>
  <w:num w:numId="6">
    <w:abstractNumId w:val="10"/>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
  </w:num>
  <w:num w:numId="11">
    <w:abstractNumId w:val="3"/>
  </w:num>
  <w:num w:numId="12">
    <w:abstractNumId w:val="14"/>
  </w:num>
  <w:num w:numId="13">
    <w:abstractNumId w:val="12"/>
  </w:num>
  <w:num w:numId="14">
    <w:abstractNumId w:val="5"/>
  </w:num>
  <w:num w:numId="15">
    <w:abstractNumId w:val="13"/>
  </w:num>
  <w:num w:numId="16">
    <w:abstractNumId w:val="6"/>
  </w:num>
  <w:num w:numId="17">
    <w:abstractNumId w:val="2"/>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defaultTabStop w:val="720"/>
  <w:characterSpacingControl w:val="doNotCompress"/>
  <w:footnotePr>
    <w:pos w:val="beneathText"/>
    <w:footnote w:id="0"/>
    <w:footnote w:id="1"/>
  </w:footnotePr>
  <w:endnotePr>
    <w:endnote w:id="0"/>
    <w:endnote w:id="1"/>
  </w:endnotePr>
  <w:compat>
    <w:useFELayout/>
  </w:compat>
  <w:rsids>
    <w:rsidRoot w:val="001A5A6D"/>
    <w:rsid w:val="00054F88"/>
    <w:rsid w:val="000B3821"/>
    <w:rsid w:val="001A0B4A"/>
    <w:rsid w:val="001A5A6D"/>
    <w:rsid w:val="001C34D3"/>
    <w:rsid w:val="00204DF7"/>
    <w:rsid w:val="0023208A"/>
    <w:rsid w:val="00245A12"/>
    <w:rsid w:val="0025115C"/>
    <w:rsid w:val="00261AA8"/>
    <w:rsid w:val="002D10A1"/>
    <w:rsid w:val="002F3E08"/>
    <w:rsid w:val="0031700B"/>
    <w:rsid w:val="00376FE8"/>
    <w:rsid w:val="00456AC8"/>
    <w:rsid w:val="004E4340"/>
    <w:rsid w:val="005052FB"/>
    <w:rsid w:val="00634A20"/>
    <w:rsid w:val="006D138F"/>
    <w:rsid w:val="006E4144"/>
    <w:rsid w:val="006F2AF3"/>
    <w:rsid w:val="00723E68"/>
    <w:rsid w:val="00754D94"/>
    <w:rsid w:val="007D33CF"/>
    <w:rsid w:val="007F3999"/>
    <w:rsid w:val="00846C6D"/>
    <w:rsid w:val="008773A0"/>
    <w:rsid w:val="008A66DA"/>
    <w:rsid w:val="008E45F0"/>
    <w:rsid w:val="00917947"/>
    <w:rsid w:val="009E1100"/>
    <w:rsid w:val="009F19DD"/>
    <w:rsid w:val="00A124FD"/>
    <w:rsid w:val="00A175A3"/>
    <w:rsid w:val="00A6090B"/>
    <w:rsid w:val="00A63C8B"/>
    <w:rsid w:val="00A73381"/>
    <w:rsid w:val="00AA269A"/>
    <w:rsid w:val="00AB22BC"/>
    <w:rsid w:val="00B21212"/>
    <w:rsid w:val="00B237C0"/>
    <w:rsid w:val="00B51ECD"/>
    <w:rsid w:val="00B66242"/>
    <w:rsid w:val="00BA4ACF"/>
    <w:rsid w:val="00BB597A"/>
    <w:rsid w:val="00BD5658"/>
    <w:rsid w:val="00C14776"/>
    <w:rsid w:val="00C21B22"/>
    <w:rsid w:val="00C339E7"/>
    <w:rsid w:val="00C40B45"/>
    <w:rsid w:val="00C502E1"/>
    <w:rsid w:val="00C710A2"/>
    <w:rsid w:val="00C73AC3"/>
    <w:rsid w:val="00C9637A"/>
    <w:rsid w:val="00CA7FEE"/>
    <w:rsid w:val="00D76639"/>
    <w:rsid w:val="00DF0781"/>
    <w:rsid w:val="00E130E9"/>
    <w:rsid w:val="00E24440"/>
    <w:rsid w:val="00EC5531"/>
    <w:rsid w:val="00F73AC8"/>
    <w:rsid w:val="00FC06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4D3"/>
  </w:style>
  <w:style w:type="paragraph" w:styleId="Heading1">
    <w:name w:val="heading 1"/>
    <w:basedOn w:val="Normal"/>
    <w:next w:val="Normal"/>
    <w:link w:val="Heading1Char"/>
    <w:qFormat/>
    <w:rsid w:val="00C339E7"/>
    <w:pPr>
      <w:keepNext/>
      <w:spacing w:after="0" w:line="240" w:lineRule="auto"/>
      <w:jc w:val="center"/>
      <w:outlineLvl w:val="0"/>
    </w:pPr>
    <w:rPr>
      <w:rFonts w:ascii="Arial Armenian" w:eastAsia="Times New Roman" w:hAnsi="Arial Armenian" w:cs="Times New Roman"/>
      <w:sz w:val="28"/>
      <w:szCs w:val="20"/>
      <w:lang w:eastAsia="ru-RU"/>
    </w:rPr>
  </w:style>
  <w:style w:type="paragraph" w:styleId="Heading2">
    <w:name w:val="heading 2"/>
    <w:basedOn w:val="Normal"/>
    <w:next w:val="Normal"/>
    <w:link w:val="Heading2Char"/>
    <w:qFormat/>
    <w:rsid w:val="00C339E7"/>
    <w:pPr>
      <w:keepNext/>
      <w:spacing w:after="0" w:line="240" w:lineRule="auto"/>
      <w:jc w:val="both"/>
      <w:outlineLvl w:val="1"/>
    </w:pPr>
    <w:rPr>
      <w:rFonts w:ascii="Arial LatArm" w:eastAsia="Times New Roman" w:hAnsi="Arial LatArm" w:cs="Times New Roman"/>
      <w:b/>
      <w:color w:val="0000FF"/>
      <w:sz w:val="20"/>
      <w:szCs w:val="20"/>
      <w:lang w:eastAsia="ru-RU"/>
    </w:rPr>
  </w:style>
  <w:style w:type="paragraph" w:styleId="Heading3">
    <w:name w:val="heading 3"/>
    <w:basedOn w:val="Normal"/>
    <w:next w:val="Normal"/>
    <w:link w:val="Heading3Char"/>
    <w:qFormat/>
    <w:rsid w:val="00C339E7"/>
    <w:pPr>
      <w:keepNext/>
      <w:spacing w:after="0" w:line="360" w:lineRule="auto"/>
      <w:jc w:val="center"/>
      <w:outlineLvl w:val="2"/>
    </w:pPr>
    <w:rPr>
      <w:rFonts w:ascii="Arial LatArm" w:eastAsia="Times New Roman" w:hAnsi="Arial LatArm" w:cs="Times New Roman"/>
      <w:i/>
      <w:sz w:val="20"/>
      <w:szCs w:val="20"/>
      <w:lang w:val="en-AU"/>
    </w:rPr>
  </w:style>
  <w:style w:type="paragraph" w:styleId="Heading4">
    <w:name w:val="heading 4"/>
    <w:basedOn w:val="Normal"/>
    <w:next w:val="Normal"/>
    <w:link w:val="Heading4Char"/>
    <w:qFormat/>
    <w:rsid w:val="00C339E7"/>
    <w:pPr>
      <w:keepNext/>
      <w:spacing w:after="0" w:line="240" w:lineRule="auto"/>
      <w:outlineLvl w:val="3"/>
    </w:pPr>
    <w:rPr>
      <w:rFonts w:ascii="Arial LatArm" w:eastAsia="Times New Roman" w:hAnsi="Arial LatArm" w:cs="Times New Roman"/>
      <w:i/>
      <w:sz w:val="18"/>
      <w:szCs w:val="20"/>
    </w:rPr>
  </w:style>
  <w:style w:type="paragraph" w:styleId="Heading5">
    <w:name w:val="heading 5"/>
    <w:basedOn w:val="Normal"/>
    <w:next w:val="Normal"/>
    <w:link w:val="Heading5Char"/>
    <w:qFormat/>
    <w:rsid w:val="00C339E7"/>
    <w:pPr>
      <w:keepNext/>
      <w:spacing w:after="0" w:line="240" w:lineRule="auto"/>
      <w:jc w:val="center"/>
      <w:outlineLvl w:val="4"/>
    </w:pPr>
    <w:rPr>
      <w:rFonts w:ascii="Arial LatArm" w:eastAsia="Times New Roman" w:hAnsi="Arial LatArm" w:cs="Times New Roman"/>
      <w:b/>
      <w:sz w:val="26"/>
      <w:szCs w:val="20"/>
      <w:lang w:eastAsia="ru-RU"/>
    </w:rPr>
  </w:style>
  <w:style w:type="paragraph" w:styleId="Heading6">
    <w:name w:val="heading 6"/>
    <w:basedOn w:val="Normal"/>
    <w:next w:val="Normal"/>
    <w:link w:val="Heading6Char"/>
    <w:qFormat/>
    <w:rsid w:val="00C339E7"/>
    <w:pPr>
      <w:keepNext/>
      <w:spacing w:after="0" w:line="240" w:lineRule="auto"/>
      <w:outlineLvl w:val="5"/>
    </w:pPr>
    <w:rPr>
      <w:rFonts w:ascii="Arial LatArm" w:eastAsia="Times New Roman" w:hAnsi="Arial LatArm" w:cs="Times New Roman"/>
      <w:b/>
      <w:color w:val="000000"/>
      <w:szCs w:val="20"/>
      <w:lang w:eastAsia="ru-RU"/>
    </w:rPr>
  </w:style>
  <w:style w:type="paragraph" w:styleId="Heading7">
    <w:name w:val="heading 7"/>
    <w:basedOn w:val="Normal"/>
    <w:next w:val="Normal"/>
    <w:link w:val="Heading7Char"/>
    <w:qFormat/>
    <w:rsid w:val="00C339E7"/>
    <w:pPr>
      <w:keepNext/>
      <w:spacing w:after="0" w:line="240" w:lineRule="auto"/>
      <w:ind w:left="-66"/>
      <w:jc w:val="center"/>
      <w:outlineLvl w:val="6"/>
    </w:pPr>
    <w:rPr>
      <w:rFonts w:ascii="Times Armenian" w:eastAsia="Times New Roman" w:hAnsi="Times Armenian" w:cs="Times New Roman"/>
      <w:b/>
      <w:sz w:val="20"/>
      <w:szCs w:val="20"/>
      <w:lang w:val="hy-AM" w:eastAsia="ru-RU"/>
    </w:rPr>
  </w:style>
  <w:style w:type="paragraph" w:styleId="Heading8">
    <w:name w:val="heading 8"/>
    <w:basedOn w:val="Normal"/>
    <w:next w:val="Normal"/>
    <w:link w:val="Heading8Char"/>
    <w:qFormat/>
    <w:rsid w:val="00C339E7"/>
    <w:pPr>
      <w:keepNext/>
      <w:spacing w:after="0" w:line="240" w:lineRule="auto"/>
      <w:outlineLvl w:val="7"/>
    </w:pPr>
    <w:rPr>
      <w:rFonts w:ascii="Times Armenian" w:eastAsia="Times New Roman" w:hAnsi="Times Armenian" w:cs="Times New Roman"/>
      <w:i/>
      <w:sz w:val="20"/>
      <w:szCs w:val="20"/>
      <w:lang w:val="nl-NL"/>
    </w:rPr>
  </w:style>
  <w:style w:type="paragraph" w:styleId="Heading9">
    <w:name w:val="heading 9"/>
    <w:basedOn w:val="Normal"/>
    <w:next w:val="Normal"/>
    <w:link w:val="Heading9Char"/>
    <w:qFormat/>
    <w:rsid w:val="00C339E7"/>
    <w:pPr>
      <w:keepNext/>
      <w:spacing w:after="0" w:line="240" w:lineRule="auto"/>
      <w:jc w:val="center"/>
      <w:outlineLvl w:val="8"/>
    </w:pPr>
    <w:rPr>
      <w:rFonts w:ascii="Times Armenian" w:eastAsia="Times New Roman" w:hAnsi="Times Armenian" w:cs="Times New Roman"/>
      <w:b/>
      <w:color w:val="000000"/>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39E7"/>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rsid w:val="00C339E7"/>
    <w:rPr>
      <w:rFonts w:ascii="Arial LatArm" w:eastAsia="Times New Roman" w:hAnsi="Arial LatArm" w:cs="Times New Roman"/>
      <w:b/>
      <w:color w:val="0000FF"/>
      <w:sz w:val="20"/>
      <w:szCs w:val="20"/>
      <w:lang w:eastAsia="ru-RU"/>
    </w:rPr>
  </w:style>
  <w:style w:type="character" w:customStyle="1" w:styleId="Heading3Char">
    <w:name w:val="Heading 3 Char"/>
    <w:basedOn w:val="DefaultParagraphFont"/>
    <w:link w:val="Heading3"/>
    <w:rsid w:val="00C339E7"/>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C339E7"/>
    <w:rPr>
      <w:rFonts w:ascii="Arial LatArm" w:eastAsia="Times New Roman" w:hAnsi="Arial LatArm" w:cs="Times New Roman"/>
      <w:i/>
      <w:sz w:val="18"/>
      <w:szCs w:val="20"/>
    </w:rPr>
  </w:style>
  <w:style w:type="character" w:customStyle="1" w:styleId="Heading5Char">
    <w:name w:val="Heading 5 Char"/>
    <w:basedOn w:val="DefaultParagraphFont"/>
    <w:link w:val="Heading5"/>
    <w:rsid w:val="00C339E7"/>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C339E7"/>
    <w:rPr>
      <w:rFonts w:ascii="Arial LatArm" w:eastAsia="Times New Roman" w:hAnsi="Arial LatArm" w:cs="Times New Roman"/>
      <w:b/>
      <w:color w:val="000000"/>
      <w:szCs w:val="20"/>
      <w:lang w:eastAsia="ru-RU"/>
    </w:rPr>
  </w:style>
  <w:style w:type="character" w:customStyle="1" w:styleId="Heading7Char">
    <w:name w:val="Heading 7 Char"/>
    <w:basedOn w:val="DefaultParagraphFont"/>
    <w:link w:val="Heading7"/>
    <w:rsid w:val="00C339E7"/>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C339E7"/>
    <w:rPr>
      <w:rFonts w:ascii="Times Armenian" w:eastAsia="Times New Roman" w:hAnsi="Times Armenian" w:cs="Times New Roman"/>
      <w:i/>
      <w:sz w:val="20"/>
      <w:szCs w:val="20"/>
      <w:lang w:val="nl-NL"/>
    </w:rPr>
  </w:style>
  <w:style w:type="character" w:customStyle="1" w:styleId="Heading9Char">
    <w:name w:val="Heading 9 Char"/>
    <w:basedOn w:val="DefaultParagraphFont"/>
    <w:link w:val="Heading9"/>
    <w:rsid w:val="00C339E7"/>
    <w:rPr>
      <w:rFonts w:ascii="Times Armenian" w:eastAsia="Times New Roman" w:hAnsi="Times Armenian" w:cs="Times New Roman"/>
      <w:b/>
      <w:color w:val="000000"/>
      <w:szCs w:val="20"/>
      <w:lang w:val="pt-BR" w:eastAsia="ru-RU"/>
    </w:rPr>
  </w:style>
  <w:style w:type="paragraph" w:styleId="BodyTextIndent">
    <w:name w:val="Body Text Indent"/>
    <w:aliases w:val=" Char, Char Char Char Char,Char Char Char Char"/>
    <w:basedOn w:val="Normal"/>
    <w:link w:val="BodyTextIndentChar"/>
    <w:rsid w:val="00C339E7"/>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C339E7"/>
    <w:rPr>
      <w:rFonts w:ascii="Arial LatArm" w:eastAsia="Times New Roman" w:hAnsi="Arial LatArm" w:cs="Times New Roman"/>
      <w:i/>
      <w:sz w:val="20"/>
      <w:szCs w:val="20"/>
      <w:lang w:val="en-AU"/>
    </w:rPr>
  </w:style>
  <w:style w:type="paragraph" w:styleId="Footer">
    <w:name w:val="footer"/>
    <w:basedOn w:val="Normal"/>
    <w:link w:val="FooterChar"/>
    <w:rsid w:val="00C339E7"/>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rsid w:val="00C339E7"/>
    <w:rPr>
      <w:rFonts w:ascii="Times New Roman" w:eastAsia="Times New Roman" w:hAnsi="Times New Roman" w:cs="Times New Roman"/>
      <w:sz w:val="20"/>
      <w:szCs w:val="20"/>
    </w:rPr>
  </w:style>
  <w:style w:type="paragraph" w:styleId="BodyTextIndent3">
    <w:name w:val="Body Text Indent 3"/>
    <w:basedOn w:val="Normal"/>
    <w:link w:val="BodyTextIndent3Char"/>
    <w:rsid w:val="00C339E7"/>
    <w:pPr>
      <w:spacing w:after="0" w:line="360" w:lineRule="auto"/>
      <w:ind w:firstLine="567"/>
      <w:jc w:val="both"/>
    </w:pPr>
    <w:rPr>
      <w:rFonts w:ascii="Times Armenian" w:eastAsia="Times New Roman" w:hAnsi="Times Armenian" w:cs="Times New Roman"/>
      <w:sz w:val="20"/>
      <w:szCs w:val="20"/>
    </w:rPr>
  </w:style>
  <w:style w:type="character" w:customStyle="1" w:styleId="BodyTextIndent3Char">
    <w:name w:val="Body Text Indent 3 Char"/>
    <w:basedOn w:val="DefaultParagraphFont"/>
    <w:link w:val="BodyTextIndent3"/>
    <w:rsid w:val="00C339E7"/>
    <w:rPr>
      <w:rFonts w:ascii="Times Armenian" w:eastAsia="Times New Roman" w:hAnsi="Times Armenian" w:cs="Times New Roman"/>
      <w:sz w:val="20"/>
      <w:szCs w:val="20"/>
    </w:rPr>
  </w:style>
  <w:style w:type="paragraph" w:styleId="BodyText2">
    <w:name w:val="Body Text 2"/>
    <w:basedOn w:val="Normal"/>
    <w:link w:val="BodyText2Char"/>
    <w:rsid w:val="00C339E7"/>
    <w:pPr>
      <w:tabs>
        <w:tab w:val="left" w:pos="720"/>
      </w:tabs>
      <w:spacing w:after="0" w:line="360" w:lineRule="auto"/>
    </w:pPr>
    <w:rPr>
      <w:rFonts w:ascii="Arial LatArm" w:eastAsia="Times New Roman" w:hAnsi="Arial LatArm" w:cs="Times New Roman"/>
      <w:sz w:val="20"/>
      <w:szCs w:val="20"/>
    </w:rPr>
  </w:style>
  <w:style w:type="character" w:customStyle="1" w:styleId="BodyText2Char">
    <w:name w:val="Body Text 2 Char"/>
    <w:basedOn w:val="DefaultParagraphFont"/>
    <w:link w:val="BodyText2"/>
    <w:rsid w:val="00C339E7"/>
    <w:rPr>
      <w:rFonts w:ascii="Arial LatArm" w:eastAsia="Times New Roman" w:hAnsi="Arial LatArm" w:cs="Times New Roman"/>
      <w:sz w:val="20"/>
      <w:szCs w:val="20"/>
    </w:rPr>
  </w:style>
  <w:style w:type="paragraph" w:styleId="BodyTextIndent2">
    <w:name w:val="Body Text Indent 2"/>
    <w:basedOn w:val="Normal"/>
    <w:link w:val="BodyTextIndent2Char"/>
    <w:rsid w:val="00C339E7"/>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C339E7"/>
    <w:rPr>
      <w:rFonts w:ascii="Baltica" w:eastAsia="Times New Roman" w:hAnsi="Baltica" w:cs="Times New Roman"/>
      <w:sz w:val="20"/>
      <w:szCs w:val="20"/>
      <w:lang w:val="af-ZA"/>
    </w:rPr>
  </w:style>
  <w:style w:type="paragraph" w:customStyle="1" w:styleId="Char">
    <w:name w:val="Char"/>
    <w:basedOn w:val="Normal"/>
    <w:semiHidden/>
    <w:rsid w:val="00C339E7"/>
    <w:pPr>
      <w:spacing w:after="160" w:line="360" w:lineRule="auto"/>
      <w:ind w:firstLine="709"/>
      <w:jc w:val="both"/>
    </w:pPr>
    <w:rPr>
      <w:rFonts w:ascii="Arial AMU" w:eastAsia="Times New Roman" w:hAnsi="Arial AMU" w:cs="Arial"/>
      <w:szCs w:val="20"/>
    </w:rPr>
  </w:style>
  <w:style w:type="paragraph" w:customStyle="1" w:styleId="Default">
    <w:name w:val="Default"/>
    <w:rsid w:val="00C339E7"/>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alloonText">
    <w:name w:val="Balloon Text"/>
    <w:basedOn w:val="Normal"/>
    <w:link w:val="BalloonTextChar"/>
    <w:rsid w:val="00C339E7"/>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rsid w:val="00C339E7"/>
    <w:rPr>
      <w:rFonts w:ascii="Tahoma" w:eastAsia="Times New Roman" w:hAnsi="Tahoma" w:cs="Times New Roman"/>
      <w:sz w:val="16"/>
      <w:szCs w:val="16"/>
    </w:rPr>
  </w:style>
  <w:style w:type="character" w:styleId="Hyperlink">
    <w:name w:val="Hyperlink"/>
    <w:rsid w:val="00C339E7"/>
    <w:rPr>
      <w:color w:val="0000FF"/>
      <w:u w:val="single"/>
    </w:rPr>
  </w:style>
  <w:style w:type="character" w:customStyle="1" w:styleId="CharChar1">
    <w:name w:val="Char Char1"/>
    <w:locked/>
    <w:rsid w:val="00C339E7"/>
    <w:rPr>
      <w:rFonts w:ascii="Arial LatArm" w:hAnsi="Arial LatArm"/>
      <w:i/>
      <w:lang w:val="en-AU" w:eastAsia="en-US" w:bidi="ar-SA"/>
    </w:rPr>
  </w:style>
  <w:style w:type="paragraph" w:styleId="BodyText">
    <w:name w:val="Body Text"/>
    <w:basedOn w:val="Normal"/>
    <w:link w:val="BodyTextChar"/>
    <w:rsid w:val="00C339E7"/>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C339E7"/>
    <w:rPr>
      <w:rFonts w:ascii="Times New Roman" w:eastAsia="Times New Roman" w:hAnsi="Times New Roman" w:cs="Times New Roman"/>
      <w:sz w:val="24"/>
      <w:szCs w:val="24"/>
    </w:rPr>
  </w:style>
  <w:style w:type="paragraph" w:styleId="Index1">
    <w:name w:val="index 1"/>
    <w:basedOn w:val="Normal"/>
    <w:next w:val="Normal"/>
    <w:autoRedefine/>
    <w:semiHidden/>
    <w:rsid w:val="00C339E7"/>
    <w:pPr>
      <w:spacing w:after="0" w:line="240" w:lineRule="auto"/>
      <w:ind w:left="240" w:hanging="240"/>
    </w:pPr>
    <w:rPr>
      <w:rFonts w:ascii="Times New Roman" w:eastAsia="Times New Roman" w:hAnsi="Times New Roman" w:cs="Times New Roman"/>
      <w:sz w:val="24"/>
      <w:szCs w:val="24"/>
    </w:rPr>
  </w:style>
  <w:style w:type="paragraph" w:styleId="IndexHeading">
    <w:name w:val="index heading"/>
    <w:basedOn w:val="Normal"/>
    <w:next w:val="Index1"/>
    <w:semiHidden/>
    <w:rsid w:val="00C339E7"/>
    <w:pPr>
      <w:spacing w:after="0" w:line="240" w:lineRule="auto"/>
    </w:pPr>
    <w:rPr>
      <w:rFonts w:ascii="Times New Roman" w:eastAsia="Times New Roman" w:hAnsi="Times New Roman" w:cs="Times New Roman"/>
      <w:sz w:val="20"/>
      <w:szCs w:val="20"/>
      <w:lang w:val="en-AU" w:eastAsia="ru-RU"/>
    </w:rPr>
  </w:style>
  <w:style w:type="paragraph" w:styleId="Header">
    <w:name w:val="header"/>
    <w:basedOn w:val="Normal"/>
    <w:link w:val="HeaderChar"/>
    <w:rsid w:val="00C339E7"/>
    <w:pPr>
      <w:tabs>
        <w:tab w:val="center" w:pos="4153"/>
        <w:tab w:val="right" w:pos="8306"/>
      </w:tabs>
      <w:spacing w:after="0" w:line="240" w:lineRule="auto"/>
    </w:pPr>
    <w:rPr>
      <w:rFonts w:ascii="Times New Roman" w:eastAsia="Times New Roman" w:hAnsi="Times New Roman" w:cs="Times New Roman"/>
      <w:sz w:val="20"/>
      <w:szCs w:val="20"/>
      <w:lang w:val="en-AU" w:eastAsia="ru-RU"/>
    </w:rPr>
  </w:style>
  <w:style w:type="character" w:customStyle="1" w:styleId="HeaderChar">
    <w:name w:val="Header Char"/>
    <w:basedOn w:val="DefaultParagraphFont"/>
    <w:link w:val="Header"/>
    <w:rsid w:val="00C339E7"/>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C339E7"/>
    <w:pPr>
      <w:spacing w:after="0" w:line="240" w:lineRule="auto"/>
      <w:jc w:val="both"/>
    </w:pPr>
    <w:rPr>
      <w:rFonts w:ascii="Arial LatArm" w:eastAsia="Times New Roman" w:hAnsi="Arial LatArm" w:cs="Times New Roman"/>
      <w:sz w:val="20"/>
      <w:szCs w:val="20"/>
      <w:lang w:eastAsia="ru-RU"/>
    </w:rPr>
  </w:style>
  <w:style w:type="character" w:customStyle="1" w:styleId="BodyText3Char">
    <w:name w:val="Body Text 3 Char"/>
    <w:basedOn w:val="DefaultParagraphFont"/>
    <w:link w:val="BodyText3"/>
    <w:rsid w:val="00C339E7"/>
    <w:rPr>
      <w:rFonts w:ascii="Arial LatArm" w:eastAsia="Times New Roman" w:hAnsi="Arial LatArm" w:cs="Times New Roman"/>
      <w:sz w:val="20"/>
      <w:szCs w:val="20"/>
      <w:lang w:eastAsia="ru-RU"/>
    </w:rPr>
  </w:style>
  <w:style w:type="paragraph" w:styleId="Title">
    <w:name w:val="Title"/>
    <w:basedOn w:val="Normal"/>
    <w:link w:val="TitleChar"/>
    <w:qFormat/>
    <w:rsid w:val="00C339E7"/>
    <w:pPr>
      <w:spacing w:after="0" w:line="240" w:lineRule="auto"/>
      <w:jc w:val="center"/>
    </w:pPr>
    <w:rPr>
      <w:rFonts w:ascii="Arial Armenian" w:eastAsia="Times New Roman" w:hAnsi="Arial Armenian" w:cs="Times New Roman"/>
      <w:sz w:val="24"/>
      <w:szCs w:val="20"/>
    </w:rPr>
  </w:style>
  <w:style w:type="character" w:customStyle="1" w:styleId="TitleChar">
    <w:name w:val="Title Char"/>
    <w:basedOn w:val="DefaultParagraphFont"/>
    <w:link w:val="Title"/>
    <w:rsid w:val="00C339E7"/>
    <w:rPr>
      <w:rFonts w:ascii="Arial Armenian" w:eastAsia="Times New Roman" w:hAnsi="Arial Armenian" w:cs="Times New Roman"/>
      <w:sz w:val="24"/>
      <w:szCs w:val="20"/>
    </w:rPr>
  </w:style>
  <w:style w:type="character" w:styleId="PageNumber">
    <w:name w:val="page number"/>
    <w:basedOn w:val="DefaultParagraphFont"/>
    <w:rsid w:val="00C339E7"/>
  </w:style>
  <w:style w:type="paragraph" w:styleId="FootnoteText">
    <w:name w:val="footnote text"/>
    <w:basedOn w:val="Normal"/>
    <w:link w:val="FootnoteTextChar"/>
    <w:semiHidden/>
    <w:rsid w:val="00C339E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339E7"/>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Normal"/>
    <w:rsid w:val="00C339E7"/>
    <w:pPr>
      <w:spacing w:after="160" w:line="240" w:lineRule="exact"/>
    </w:pPr>
    <w:rPr>
      <w:rFonts w:ascii="Arial" w:eastAsia="Times New Roman" w:hAnsi="Arial" w:cs="Arial"/>
      <w:sz w:val="20"/>
      <w:szCs w:val="20"/>
    </w:rPr>
  </w:style>
  <w:style w:type="paragraph" w:customStyle="1" w:styleId="norm">
    <w:name w:val="norm"/>
    <w:basedOn w:val="Normal"/>
    <w:rsid w:val="00C339E7"/>
    <w:pPr>
      <w:spacing w:after="0" w:line="480" w:lineRule="auto"/>
      <w:ind w:firstLine="709"/>
      <w:jc w:val="both"/>
    </w:pPr>
    <w:rPr>
      <w:rFonts w:ascii="Arial Armenian" w:eastAsia="Times New Roman" w:hAnsi="Arial Armenian" w:cs="Times New Roman"/>
      <w:szCs w:val="20"/>
      <w:lang w:eastAsia="ru-RU"/>
    </w:rPr>
  </w:style>
  <w:style w:type="character" w:customStyle="1" w:styleId="normChar">
    <w:name w:val="norm Char"/>
    <w:locked/>
    <w:rsid w:val="00C339E7"/>
    <w:rPr>
      <w:rFonts w:ascii="Arial Armenian" w:hAnsi="Arial Armenian"/>
      <w:sz w:val="22"/>
      <w:lang w:val="en-US" w:eastAsia="ru-RU" w:bidi="ar-SA"/>
    </w:rPr>
  </w:style>
  <w:style w:type="character" w:customStyle="1" w:styleId="CharCharChar">
    <w:name w:val="Char Char Char"/>
    <w:rsid w:val="00C339E7"/>
    <w:rPr>
      <w:rFonts w:ascii="Arial LatArm" w:hAnsi="Arial LatArm"/>
      <w:sz w:val="24"/>
      <w:lang w:eastAsia="ru-RU"/>
    </w:rPr>
  </w:style>
  <w:style w:type="paragraph" w:styleId="NormalWeb">
    <w:name w:val="Normal (Web)"/>
    <w:basedOn w:val="Normal"/>
    <w:uiPriority w:val="99"/>
    <w:rsid w:val="00C339E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qFormat/>
    <w:rsid w:val="00C339E7"/>
    <w:rPr>
      <w:b/>
      <w:bCs/>
    </w:rPr>
  </w:style>
  <w:style w:type="character" w:styleId="FootnoteReference">
    <w:name w:val="footnote reference"/>
    <w:semiHidden/>
    <w:rsid w:val="00C339E7"/>
    <w:rPr>
      <w:vertAlign w:val="superscript"/>
    </w:rPr>
  </w:style>
  <w:style w:type="character" w:customStyle="1" w:styleId="CharChar22">
    <w:name w:val="Char Char22"/>
    <w:rsid w:val="00C339E7"/>
    <w:rPr>
      <w:rFonts w:ascii="Arial Armenian" w:hAnsi="Arial Armenian"/>
      <w:sz w:val="28"/>
      <w:lang w:val="en-US"/>
    </w:rPr>
  </w:style>
  <w:style w:type="character" w:customStyle="1" w:styleId="CharChar20">
    <w:name w:val="Char Char20"/>
    <w:rsid w:val="00C339E7"/>
    <w:rPr>
      <w:rFonts w:ascii="Times LatArm" w:hAnsi="Times LatArm"/>
      <w:b/>
      <w:sz w:val="28"/>
      <w:lang w:val="en-US"/>
    </w:rPr>
  </w:style>
  <w:style w:type="character" w:customStyle="1" w:styleId="CharChar16">
    <w:name w:val="Char Char16"/>
    <w:rsid w:val="00C339E7"/>
    <w:rPr>
      <w:rFonts w:ascii="Times Armenian" w:hAnsi="Times Armenian"/>
      <w:b/>
      <w:lang w:val="hy-AM"/>
    </w:rPr>
  </w:style>
  <w:style w:type="character" w:customStyle="1" w:styleId="CharChar15">
    <w:name w:val="Char Char15"/>
    <w:rsid w:val="00C339E7"/>
    <w:rPr>
      <w:rFonts w:ascii="Times Armenian" w:hAnsi="Times Armenian"/>
      <w:i/>
      <w:lang w:val="nl-NL"/>
    </w:rPr>
  </w:style>
  <w:style w:type="character" w:customStyle="1" w:styleId="CharChar13">
    <w:name w:val="Char Char13"/>
    <w:rsid w:val="00C339E7"/>
    <w:rPr>
      <w:rFonts w:ascii="Arial Armenian" w:hAnsi="Arial Armenian"/>
      <w:lang w:val="en-US"/>
    </w:rPr>
  </w:style>
  <w:style w:type="character" w:styleId="CommentReference">
    <w:name w:val="annotation reference"/>
    <w:semiHidden/>
    <w:rsid w:val="00C339E7"/>
    <w:rPr>
      <w:sz w:val="16"/>
      <w:szCs w:val="16"/>
    </w:rPr>
  </w:style>
  <w:style w:type="paragraph" w:styleId="CommentText">
    <w:name w:val="annotation text"/>
    <w:basedOn w:val="Normal"/>
    <w:link w:val="CommentTextChar"/>
    <w:semiHidden/>
    <w:rsid w:val="00C339E7"/>
    <w:pPr>
      <w:spacing w:after="0" w:line="240" w:lineRule="auto"/>
    </w:pPr>
    <w:rPr>
      <w:rFonts w:ascii="Times Armenian" w:eastAsia="Times New Roman" w:hAnsi="Times Armenian" w:cs="Times New Roman"/>
      <w:sz w:val="20"/>
      <w:szCs w:val="20"/>
      <w:lang w:eastAsia="ru-RU"/>
    </w:rPr>
  </w:style>
  <w:style w:type="character" w:customStyle="1" w:styleId="CommentTextChar">
    <w:name w:val="Comment Text Char"/>
    <w:basedOn w:val="DefaultParagraphFont"/>
    <w:link w:val="CommentText"/>
    <w:semiHidden/>
    <w:rsid w:val="00C339E7"/>
    <w:rPr>
      <w:rFonts w:ascii="Times Armenian" w:eastAsia="Times New Roman" w:hAnsi="Times Armenian" w:cs="Times New Roman"/>
      <w:sz w:val="20"/>
      <w:szCs w:val="20"/>
      <w:lang w:eastAsia="ru-RU"/>
    </w:rPr>
  </w:style>
  <w:style w:type="paragraph" w:styleId="CommentSubject">
    <w:name w:val="annotation subject"/>
    <w:basedOn w:val="CommentText"/>
    <w:next w:val="CommentText"/>
    <w:link w:val="CommentSubjectChar"/>
    <w:semiHidden/>
    <w:rsid w:val="00C339E7"/>
    <w:rPr>
      <w:b/>
      <w:bCs/>
    </w:rPr>
  </w:style>
  <w:style w:type="character" w:customStyle="1" w:styleId="CommentSubjectChar">
    <w:name w:val="Comment Subject Char"/>
    <w:basedOn w:val="CommentTextChar"/>
    <w:link w:val="CommentSubject"/>
    <w:semiHidden/>
    <w:rsid w:val="00C339E7"/>
    <w:rPr>
      <w:b/>
      <w:bCs/>
    </w:rPr>
  </w:style>
  <w:style w:type="paragraph" w:styleId="EndnoteText">
    <w:name w:val="endnote text"/>
    <w:basedOn w:val="Normal"/>
    <w:link w:val="EndnoteTextChar"/>
    <w:semiHidden/>
    <w:rsid w:val="00C339E7"/>
    <w:pPr>
      <w:spacing w:after="0" w:line="240" w:lineRule="auto"/>
    </w:pPr>
    <w:rPr>
      <w:rFonts w:ascii="Times Armenian" w:eastAsia="Times New Roman" w:hAnsi="Times Armenian" w:cs="Times New Roman"/>
      <w:sz w:val="20"/>
      <w:szCs w:val="20"/>
      <w:lang w:eastAsia="ru-RU"/>
    </w:rPr>
  </w:style>
  <w:style w:type="character" w:customStyle="1" w:styleId="EndnoteTextChar">
    <w:name w:val="Endnote Text Char"/>
    <w:basedOn w:val="DefaultParagraphFont"/>
    <w:link w:val="EndnoteText"/>
    <w:semiHidden/>
    <w:rsid w:val="00C339E7"/>
    <w:rPr>
      <w:rFonts w:ascii="Times Armenian" w:eastAsia="Times New Roman" w:hAnsi="Times Armenian" w:cs="Times New Roman"/>
      <w:sz w:val="20"/>
      <w:szCs w:val="20"/>
      <w:lang w:eastAsia="ru-RU"/>
    </w:rPr>
  </w:style>
  <w:style w:type="character" w:styleId="EndnoteReference">
    <w:name w:val="endnote reference"/>
    <w:semiHidden/>
    <w:rsid w:val="00C339E7"/>
    <w:rPr>
      <w:vertAlign w:val="superscript"/>
    </w:rPr>
  </w:style>
  <w:style w:type="paragraph" w:styleId="DocumentMap">
    <w:name w:val="Document Map"/>
    <w:basedOn w:val="Normal"/>
    <w:link w:val="DocumentMapChar"/>
    <w:semiHidden/>
    <w:rsid w:val="00C339E7"/>
    <w:pPr>
      <w:shd w:val="clear" w:color="auto" w:fill="000080"/>
      <w:spacing w:after="0" w:line="240" w:lineRule="auto"/>
    </w:pPr>
    <w:rPr>
      <w:rFonts w:ascii="Tahoma" w:eastAsia="Times New Roman" w:hAnsi="Tahoma" w:cs="Tahoma"/>
      <w:sz w:val="20"/>
      <w:szCs w:val="20"/>
      <w:lang w:eastAsia="ru-RU"/>
    </w:rPr>
  </w:style>
  <w:style w:type="character" w:customStyle="1" w:styleId="DocumentMapChar">
    <w:name w:val="Document Map Char"/>
    <w:basedOn w:val="DefaultParagraphFont"/>
    <w:link w:val="DocumentMap"/>
    <w:semiHidden/>
    <w:rsid w:val="00C339E7"/>
    <w:rPr>
      <w:rFonts w:ascii="Tahoma" w:eastAsia="Times New Roman" w:hAnsi="Tahoma" w:cs="Tahoma"/>
      <w:sz w:val="20"/>
      <w:szCs w:val="20"/>
      <w:shd w:val="clear" w:color="auto" w:fill="000080"/>
      <w:lang w:eastAsia="ru-RU"/>
    </w:rPr>
  </w:style>
  <w:style w:type="paragraph" w:styleId="Revision">
    <w:name w:val="Revision"/>
    <w:hidden/>
    <w:semiHidden/>
    <w:rsid w:val="00C339E7"/>
    <w:pPr>
      <w:spacing w:after="0" w:line="240" w:lineRule="auto"/>
    </w:pPr>
    <w:rPr>
      <w:rFonts w:ascii="Times Armenian" w:eastAsia="Times New Roman" w:hAnsi="Times Armenian" w:cs="Times New Roman"/>
      <w:sz w:val="24"/>
      <w:szCs w:val="20"/>
      <w:lang w:eastAsia="ru-RU"/>
    </w:rPr>
  </w:style>
  <w:style w:type="table" w:styleId="TableGrid">
    <w:name w:val="Table Grid"/>
    <w:basedOn w:val="TableNormal"/>
    <w:rsid w:val="00C339E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C339E7"/>
    <w:pPr>
      <w:spacing w:after="160" w:line="240" w:lineRule="exact"/>
    </w:pPr>
    <w:rPr>
      <w:rFonts w:ascii="Verdana" w:eastAsia="Times New Roman" w:hAnsi="Verdana" w:cs="Times New Roman"/>
      <w:sz w:val="20"/>
      <w:szCs w:val="20"/>
    </w:rPr>
  </w:style>
  <w:style w:type="paragraph" w:customStyle="1" w:styleId="Style2">
    <w:name w:val="Style2"/>
    <w:basedOn w:val="Normal"/>
    <w:rsid w:val="00C339E7"/>
    <w:pPr>
      <w:spacing w:after="0" w:line="240" w:lineRule="auto"/>
      <w:jc w:val="center"/>
    </w:pPr>
    <w:rPr>
      <w:rFonts w:ascii="Arial Armenian" w:eastAsia="Times New Roman" w:hAnsi="Arial Armenian" w:cs="Times New Roman"/>
      <w:w w:val="90"/>
      <w:szCs w:val="20"/>
      <w:lang w:eastAsia="ru-RU"/>
    </w:rPr>
  </w:style>
  <w:style w:type="character" w:customStyle="1" w:styleId="CharChar23">
    <w:name w:val="Char Char23"/>
    <w:rsid w:val="00C339E7"/>
    <w:rPr>
      <w:rFonts w:ascii="Arial Armenian" w:hAnsi="Arial Armenian"/>
      <w:sz w:val="28"/>
      <w:lang w:val="en-US" w:eastAsia="ru-RU" w:bidi="ar-SA"/>
    </w:rPr>
  </w:style>
  <w:style w:type="character" w:customStyle="1" w:styleId="CharChar21">
    <w:name w:val="Char Char21"/>
    <w:rsid w:val="00C339E7"/>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C339E7"/>
    <w:pPr>
      <w:spacing w:after="0" w:line="240" w:lineRule="auto"/>
      <w:ind w:left="720"/>
    </w:pPr>
    <w:rPr>
      <w:rFonts w:ascii="Times Armenian" w:eastAsia="Times New Roman" w:hAnsi="Times Armenian" w:cs="Times New Roman"/>
      <w:sz w:val="24"/>
      <w:szCs w:val="24"/>
      <w:lang w:eastAsia="ru-RU"/>
    </w:rPr>
  </w:style>
  <w:style w:type="character" w:customStyle="1" w:styleId="CharChar25">
    <w:name w:val="Char Char25"/>
    <w:rsid w:val="00C339E7"/>
    <w:rPr>
      <w:rFonts w:ascii="Arial Armenian" w:hAnsi="Arial Armenian"/>
      <w:sz w:val="28"/>
      <w:lang w:val="en-US" w:eastAsia="ru-RU" w:bidi="ar-SA"/>
    </w:rPr>
  </w:style>
  <w:style w:type="character" w:customStyle="1" w:styleId="CharChar24">
    <w:name w:val="Char Char24"/>
    <w:rsid w:val="00C339E7"/>
    <w:rPr>
      <w:rFonts w:ascii="Arial LatArm" w:hAnsi="Arial LatArm"/>
      <w:b/>
      <w:color w:val="0000FF"/>
      <w:lang w:val="en-US" w:eastAsia="ru-RU" w:bidi="ar-SA"/>
    </w:rPr>
  </w:style>
  <w:style w:type="paragraph" w:styleId="BlockText">
    <w:name w:val="Block Text"/>
    <w:basedOn w:val="Normal"/>
    <w:rsid w:val="00C339E7"/>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s-ES"/>
    </w:rPr>
  </w:style>
  <w:style w:type="paragraph" w:customStyle="1" w:styleId="BodyTextIndent22">
    <w:name w:val="Body Text Indent 2+2"/>
    <w:basedOn w:val="Normal"/>
    <w:next w:val="Normal"/>
    <w:rsid w:val="00C339E7"/>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Normal2">
    <w:name w:val="Normal+2"/>
    <w:basedOn w:val="Normal"/>
    <w:next w:val="Normal"/>
    <w:rsid w:val="00C339E7"/>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CharCharCharChar">
    <w:name w:val="Знак Знак Знак Char Char Char Char Знак Знак Знак"/>
    <w:basedOn w:val="Normal"/>
    <w:rsid w:val="00C339E7"/>
    <w:pPr>
      <w:widowControl w:val="0"/>
      <w:bidi/>
      <w:adjustRightInd w:val="0"/>
      <w:spacing w:after="160" w:line="240" w:lineRule="exact"/>
    </w:pPr>
    <w:rPr>
      <w:rFonts w:ascii="Times New Roman" w:eastAsia="Times New Roman" w:hAnsi="Times New Roman" w:cs="Times New Roman"/>
      <w:sz w:val="20"/>
      <w:szCs w:val="20"/>
      <w:lang w:val="en-GB" w:eastAsia="ru-RU" w:bidi="he-IL"/>
    </w:rPr>
  </w:style>
  <w:style w:type="paragraph" w:customStyle="1" w:styleId="xl63">
    <w:name w:val="xl63"/>
    <w:basedOn w:val="Normal"/>
    <w:rsid w:val="00C339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C339E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5">
    <w:name w:val="xl65"/>
    <w:basedOn w:val="Normal"/>
    <w:rsid w:val="00C339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C339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rPr>
  </w:style>
  <w:style w:type="paragraph" w:customStyle="1" w:styleId="xl67">
    <w:name w:val="xl67"/>
    <w:basedOn w:val="Normal"/>
    <w:rsid w:val="00C339E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8">
    <w:name w:val="xl68"/>
    <w:basedOn w:val="Normal"/>
    <w:rsid w:val="00C339E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C339E7"/>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C339E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C339E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xl72">
    <w:name w:val="xl72"/>
    <w:basedOn w:val="Normal"/>
    <w:rsid w:val="00C339E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font5">
    <w:name w:val="font5"/>
    <w:basedOn w:val="Normal"/>
    <w:rsid w:val="00C339E7"/>
    <w:pPr>
      <w:spacing w:before="100" w:beforeAutospacing="1" w:after="100" w:afterAutospacing="1" w:line="240" w:lineRule="auto"/>
    </w:pPr>
    <w:rPr>
      <w:rFonts w:ascii="Times Armenian" w:eastAsia="Arial Unicode MS" w:hAnsi="Times Armenian" w:cs="Arial Unicode MS"/>
      <w:sz w:val="16"/>
      <w:szCs w:val="16"/>
    </w:rPr>
  </w:style>
  <w:style w:type="paragraph" w:customStyle="1" w:styleId="font6">
    <w:name w:val="font6"/>
    <w:basedOn w:val="Normal"/>
    <w:rsid w:val="00C339E7"/>
    <w:pPr>
      <w:spacing w:before="100" w:beforeAutospacing="1" w:after="100" w:afterAutospacing="1" w:line="240" w:lineRule="auto"/>
    </w:pPr>
    <w:rPr>
      <w:rFonts w:ascii="Times Armenian" w:eastAsia="Arial Unicode MS" w:hAnsi="Times Armenian" w:cs="Arial Unicode MS"/>
      <w:i/>
      <w:iCs/>
      <w:sz w:val="16"/>
      <w:szCs w:val="16"/>
    </w:rPr>
  </w:style>
  <w:style w:type="paragraph" w:customStyle="1" w:styleId="font7">
    <w:name w:val="font7"/>
    <w:basedOn w:val="Normal"/>
    <w:rsid w:val="00C339E7"/>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8">
    <w:name w:val="font8"/>
    <w:basedOn w:val="Normal"/>
    <w:rsid w:val="00C339E7"/>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9">
    <w:name w:val="font9"/>
    <w:basedOn w:val="Normal"/>
    <w:rsid w:val="00C339E7"/>
    <w:pPr>
      <w:spacing w:before="100" w:beforeAutospacing="1" w:after="100" w:afterAutospacing="1" w:line="240" w:lineRule="auto"/>
    </w:pPr>
    <w:rPr>
      <w:rFonts w:ascii="Times LatRus" w:eastAsia="Arial Unicode MS" w:hAnsi="Times LatRus" w:cs="Arial Unicode MS"/>
      <w:i/>
      <w:iCs/>
      <w:sz w:val="16"/>
      <w:szCs w:val="16"/>
    </w:rPr>
  </w:style>
  <w:style w:type="paragraph" w:customStyle="1" w:styleId="font10">
    <w:name w:val="font10"/>
    <w:basedOn w:val="Normal"/>
    <w:rsid w:val="00C339E7"/>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11">
    <w:name w:val="font11"/>
    <w:basedOn w:val="Normal"/>
    <w:rsid w:val="00C339E7"/>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12">
    <w:name w:val="font12"/>
    <w:basedOn w:val="Normal"/>
    <w:rsid w:val="00C339E7"/>
    <w:pPr>
      <w:spacing w:before="100" w:beforeAutospacing="1" w:after="100" w:afterAutospacing="1" w:line="240" w:lineRule="auto"/>
    </w:pPr>
    <w:rPr>
      <w:rFonts w:ascii="Times New Roman" w:eastAsia="Arial Unicode MS" w:hAnsi="Times New Roman" w:cs="Times New Roman"/>
      <w:sz w:val="16"/>
      <w:szCs w:val="16"/>
    </w:rPr>
  </w:style>
  <w:style w:type="paragraph" w:customStyle="1" w:styleId="font13">
    <w:name w:val="font13"/>
    <w:basedOn w:val="Normal"/>
    <w:rsid w:val="00C339E7"/>
    <w:pPr>
      <w:spacing w:before="100" w:beforeAutospacing="1" w:after="100" w:afterAutospacing="1" w:line="240" w:lineRule="auto"/>
    </w:pPr>
    <w:rPr>
      <w:rFonts w:ascii="Times Armenian" w:eastAsia="Arial Unicode MS" w:hAnsi="Times Armenian" w:cs="Arial Unicode MS"/>
      <w:color w:val="000000"/>
      <w:sz w:val="20"/>
      <w:szCs w:val="20"/>
    </w:rPr>
  </w:style>
  <w:style w:type="paragraph" w:customStyle="1" w:styleId="xl73">
    <w:name w:val="xl73"/>
    <w:basedOn w:val="Normal"/>
    <w:rsid w:val="00C339E7"/>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C339E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C339E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Index11">
    <w:name w:val="Index 11"/>
    <w:basedOn w:val="Normal"/>
    <w:rsid w:val="00C339E7"/>
    <w:pPr>
      <w:suppressAutoHyphens/>
      <w:spacing w:after="0" w:line="100" w:lineRule="atLeast"/>
      <w:ind w:left="240" w:hanging="240"/>
    </w:pPr>
    <w:rPr>
      <w:rFonts w:ascii="Times Armenian" w:eastAsia="Times New Roman" w:hAnsi="Times Armenian" w:cs="Times New Roman"/>
      <w:kern w:val="1"/>
      <w:sz w:val="16"/>
      <w:szCs w:val="16"/>
      <w:lang w:eastAsia="ar-SA"/>
    </w:rPr>
  </w:style>
  <w:style w:type="paragraph" w:customStyle="1" w:styleId="IndexHeading1">
    <w:name w:val="Index Heading1"/>
    <w:basedOn w:val="Normal"/>
    <w:rsid w:val="00C339E7"/>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FollowedHyperlink">
    <w:name w:val="FollowedHyperlink"/>
    <w:rsid w:val="00C339E7"/>
    <w:rPr>
      <w:color w:val="800080"/>
      <w:u w:val="single"/>
    </w:rPr>
  </w:style>
  <w:style w:type="character" w:customStyle="1" w:styleId="CharCharCharChar1">
    <w:name w:val="Char Char Char Char1"/>
    <w:aliases w:val=" Char Char Char Char Char Char"/>
    <w:rsid w:val="00C339E7"/>
    <w:rPr>
      <w:rFonts w:ascii="Arial LatArm" w:hAnsi="Arial LatArm"/>
      <w:sz w:val="24"/>
      <w:lang w:val="en-US" w:eastAsia="ru-RU" w:bidi="ar-SA"/>
    </w:rPr>
  </w:style>
  <w:style w:type="character" w:customStyle="1" w:styleId="CharChar">
    <w:name w:val="Char Char"/>
    <w:locked/>
    <w:rsid w:val="00C339E7"/>
    <w:rPr>
      <w:lang w:val="en-US" w:eastAsia="en-US" w:bidi="ar-SA"/>
    </w:rPr>
  </w:style>
  <w:style w:type="paragraph" w:customStyle="1" w:styleId="Char3CharCharChar">
    <w:name w:val="Char3 Char Char Char"/>
    <w:basedOn w:val="Normal"/>
    <w:next w:val="Normal"/>
    <w:semiHidden/>
    <w:rsid w:val="00C339E7"/>
    <w:pPr>
      <w:spacing w:after="160" w:line="240" w:lineRule="exact"/>
      <w:jc w:val="both"/>
    </w:pPr>
    <w:rPr>
      <w:rFonts w:ascii="Arial" w:eastAsia="Times New Roman" w:hAnsi="Arial" w:cs="Arial"/>
      <w:b/>
      <w:sz w:val="20"/>
      <w:szCs w:val="20"/>
      <w:lang w:val="en-GB"/>
    </w:rPr>
  </w:style>
  <w:style w:type="character" w:customStyle="1" w:styleId="ListParagraphChar">
    <w:name w:val="List Paragraph Char"/>
    <w:link w:val="ListParagraph"/>
    <w:uiPriority w:val="34"/>
    <w:locked/>
    <w:rsid w:val="00C339E7"/>
    <w:rPr>
      <w:rFonts w:ascii="Times Armenian" w:eastAsia="Times New Roman" w:hAnsi="Times Armenian" w:cs="Times New Roman"/>
      <w:sz w:val="24"/>
      <w:szCs w:val="24"/>
      <w:lang w:eastAsia="ru-RU"/>
    </w:rPr>
  </w:style>
  <w:style w:type="character" w:customStyle="1" w:styleId="UnresolvedMention">
    <w:name w:val="Unresolved Mention"/>
    <w:uiPriority w:val="99"/>
    <w:semiHidden/>
    <w:unhideWhenUsed/>
    <w:rsid w:val="00C339E7"/>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18" Type="http://schemas.openxmlformats.org/officeDocument/2006/relationships/hyperlink" Target="mailto:gor_mkrtchyan@taxservice.am"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armeps.am" TargetMode="External"/><Relationship Id="rId12" Type="http://schemas.openxmlformats.org/officeDocument/2006/relationships/hyperlink" Target="http://gnumner.am/hy/page/ughecuycner_dzernarkner/" TargetMode="External"/><Relationship Id="rId17" Type="http://schemas.openxmlformats.org/officeDocument/2006/relationships/hyperlink" Target="mailto:karine_sargsyan@taxservice.am" TargetMode="External"/><Relationship Id="rId2" Type="http://schemas.openxmlformats.org/officeDocument/2006/relationships/styles" Target="styles.xml"/><Relationship Id="rId16" Type="http://schemas.openxmlformats.org/officeDocument/2006/relationships/hyperlink" Target="mailto:Lena_Najaryan@taxservice.a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gnumner.am/website/images/original/e97e36cf.docx" TargetMode="External"/><Relationship Id="rId5" Type="http://schemas.openxmlformats.org/officeDocument/2006/relationships/footnotes" Target="footnote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mailto:procurement@minfin.am" TargetMode="External"/><Relationship Id="rId4" Type="http://schemas.openxmlformats.org/officeDocument/2006/relationships/webSettings" Target="webSetting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46</Pages>
  <Words>16634</Words>
  <Characters>94820</Characters>
  <Application>Microsoft Office Word</Application>
  <DocSecurity>0</DocSecurity>
  <Lines>790</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Gor.Muradyan</dc:creator>
  <cp:keywords/>
  <dc:description/>
  <cp:lastModifiedBy>Gor.Muradyan</cp:lastModifiedBy>
  <cp:revision>52</cp:revision>
  <dcterms:created xsi:type="dcterms:W3CDTF">2019-07-03T04:51:00Z</dcterms:created>
  <dcterms:modified xsi:type="dcterms:W3CDTF">2019-07-30T05:38:00Z</dcterms:modified>
</cp:coreProperties>
</file>